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6293D" w14:textId="0CC3CCB0" w:rsidR="00DB2E48" w:rsidRDefault="00305AF8" w:rsidP="00350EFD">
      <w:pPr>
        <w:pStyle w:val="Annexetitre"/>
        <w:rPr>
          <w:ins w:id="21" w:author="Author"/>
          <w:noProof/>
        </w:rPr>
      </w:pPr>
      <w:bookmarkStart w:id="22" w:name="_Toc298787969"/>
      <w:bookmarkStart w:id="23" w:name="_Toc298788158"/>
      <w:bookmarkStart w:id="24" w:name="_Toc298788641"/>
      <w:bookmarkStart w:id="25" w:name="_Toc305686691"/>
      <w:bookmarkStart w:id="26" w:name="_Toc306350093"/>
      <w:bookmarkStart w:id="27" w:name="_Toc306350113"/>
      <w:bookmarkStart w:id="28" w:name="_Toc331517265"/>
      <w:bookmarkStart w:id="29" w:name="_Toc245891774"/>
      <w:bookmarkStart w:id="30" w:name="_Toc238803087"/>
      <w:bookmarkStart w:id="31" w:name="_Toc238803888"/>
      <w:r w:rsidRPr="00E50FA4">
        <w:rPr>
          <w:noProof/>
        </w:rPr>
        <w:t xml:space="preserve">ANNEX </w:t>
      </w:r>
      <w:r w:rsidR="00513D48" w:rsidRPr="00E50FA4">
        <w:rPr>
          <w:noProof/>
        </w:rPr>
        <w:t>XL</w:t>
      </w:r>
      <w:r w:rsidR="00B6543C" w:rsidRPr="00E50FA4">
        <w:rPr>
          <w:noProof/>
        </w:rPr>
        <w:t xml:space="preserve"> </w:t>
      </w:r>
      <w:del w:id="32" w:author="Author">
        <w:r w:rsidR="005673AC" w:rsidRPr="00E50FA4">
          <w:rPr>
            <w:noProof/>
          </w:rPr>
          <w:delText>-</w:delText>
        </w:r>
      </w:del>
      <w:ins w:id="33" w:author="Author">
        <w:r w:rsidR="00DB2E48">
          <w:rPr>
            <w:noProof/>
          </w:rPr>
          <w:t>–</w:t>
        </w:r>
        <w:r w:rsidR="005673AC" w:rsidRPr="00E50FA4">
          <w:rPr>
            <w:noProof/>
          </w:rPr>
          <w:t xml:space="preserve"> </w:t>
        </w:r>
      </w:ins>
    </w:p>
    <w:p w14:paraId="5DD8BC29" w14:textId="630357EA" w:rsidR="00FA5C95" w:rsidRPr="00E1637D" w:rsidRDefault="00DB2E48" w:rsidP="00DB2E48">
      <w:pPr>
        <w:pStyle w:val="Annexetitre"/>
        <w:rPr>
          <w:rPrChange w:id="34" w:author="Author">
            <w:rPr>
              <w:b w:val="0"/>
            </w:rPr>
          </w:rPrChange>
        </w:rPr>
      </w:pPr>
      <w:ins w:id="35" w:author="Author">
        <w:r>
          <w:rPr>
            <w:noProof/>
          </w:rPr>
          <w:t>Part</w:t>
        </w:r>
        <w:r w:rsidR="00925F77">
          <w:rPr>
            <w:noProof/>
          </w:rPr>
          <w:t xml:space="preserve"> </w:t>
        </w:r>
        <w:r>
          <w:rPr>
            <w:noProof/>
          </w:rPr>
          <w:t>1:</w:t>
        </w:r>
      </w:ins>
      <w:r>
        <w:rPr>
          <w:noProof/>
        </w:rPr>
        <w:t xml:space="preserve"> </w:t>
      </w:r>
      <w:r w:rsidR="00305AF8" w:rsidRPr="00E50FA4">
        <w:rPr>
          <w:noProof/>
        </w:rPr>
        <w:t>Instructions for d</w:t>
      </w:r>
      <w:r w:rsidR="005673AC" w:rsidRPr="00E50FA4">
        <w:rPr>
          <w:noProof/>
        </w:rPr>
        <w:t xml:space="preserve">isclosure of </w:t>
      </w:r>
      <w:r w:rsidR="004D4691" w:rsidRPr="00E50FA4">
        <w:rPr>
          <w:noProof/>
        </w:rPr>
        <w:t xml:space="preserve">ESG </w:t>
      </w:r>
      <w:r w:rsidR="005673AC" w:rsidRPr="00E50FA4">
        <w:rPr>
          <w:noProof/>
        </w:rPr>
        <w:t>risk</w:t>
      </w:r>
      <w:r w:rsidR="004D4691" w:rsidRPr="00E50FA4">
        <w:rPr>
          <w:noProof/>
        </w:rPr>
        <w:t>s</w:t>
      </w:r>
      <w:ins w:id="36" w:author="Author">
        <w:r>
          <w:rPr>
            <w:noProof/>
          </w:rPr>
          <w:t xml:space="preserve"> for</w:t>
        </w:r>
        <w:r w:rsidR="00FA5C95">
          <w:t xml:space="preserve"> </w:t>
        </w:r>
        <w:r>
          <w:t>Large institutions</w:t>
        </w:r>
      </w:ins>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4E902D77" w:rsidR="00350FA5" w:rsidRPr="00E50FA4" w:rsidRDefault="005348FB" w:rsidP="00DB2BD0">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w:t>
      </w:r>
      <w:r w:rsidR="00F83472" w:rsidRPr="00E50FA4">
        <w:rPr>
          <w:rFonts w:ascii="Times New Roman" w:hAnsi="Times New Roman"/>
          <w:noProof/>
          <w:sz w:val="24"/>
        </w:rPr>
        <w:t xml:space="preserve">No </w:t>
      </w:r>
      <w:r w:rsidRPr="00E50FA4">
        <w:rPr>
          <w:rFonts w:ascii="Times New Roman" w:hAnsi="Times New Roman"/>
          <w:noProof/>
          <w:sz w:val="24"/>
        </w:rPr>
        <w:t>575/2013 by following the instructions provided in this Annex</w:t>
      </w:r>
      <w:r w:rsidR="005743DF" w:rsidRPr="00E50FA4">
        <w:rPr>
          <w:rFonts w:ascii="Times New Roman" w:hAnsi="Times New Roman"/>
          <w:noProof/>
          <w:sz w:val="24"/>
        </w:rPr>
        <w:t xml:space="preserve">. The instructions </w:t>
      </w:r>
      <w:r w:rsidR="00C4296F" w:rsidRPr="00E50FA4">
        <w:rPr>
          <w:rFonts w:ascii="Times New Roman" w:hAnsi="Times New Roman"/>
          <w:noProof/>
          <w:sz w:val="24"/>
        </w:rPr>
        <w:t>are to</w:t>
      </w:r>
      <w:r w:rsidR="005743DF" w:rsidRPr="00E50FA4">
        <w:rPr>
          <w:rFonts w:ascii="Times New Roman" w:hAnsi="Times New Roman"/>
          <w:noProof/>
          <w:sz w:val="24"/>
        </w:rPr>
        <w:t xml:space="preserve"> be used</w:t>
      </w:r>
      <w:r w:rsidRPr="00E50FA4">
        <w:rPr>
          <w:rFonts w:ascii="Times New Roman" w:hAnsi="Times New Roman"/>
          <w:noProof/>
          <w:sz w:val="24"/>
        </w:rPr>
        <w:t xml:space="preserve"> to complete the tables and templates which are </w:t>
      </w:r>
      <w:r w:rsidR="009906F2" w:rsidRPr="00E50FA4">
        <w:rPr>
          <w:rFonts w:ascii="Times New Roman" w:hAnsi="Times New Roman"/>
          <w:noProof/>
          <w:sz w:val="24"/>
        </w:rPr>
        <w:t>set out</w:t>
      </w:r>
      <w:r w:rsidRPr="00E50FA4">
        <w:rPr>
          <w:rFonts w:ascii="Times New Roman" w:hAnsi="Times New Roman"/>
          <w:noProof/>
          <w:sz w:val="24"/>
        </w:rPr>
        <w:t xml:space="preserve"> in </w:t>
      </w:r>
      <w:del w:id="37" w:author="Author">
        <w:r w:rsidRPr="00E50FA4">
          <w:rPr>
            <w:rFonts w:ascii="Times New Roman" w:hAnsi="Times New Roman"/>
            <w:noProof/>
            <w:sz w:val="24"/>
          </w:rPr>
          <w:delText xml:space="preserve">Annex XXXIX </w:delText>
        </w:r>
        <w:r w:rsidR="00266BD5">
          <w:rPr>
            <w:rFonts w:ascii="Times New Roman" w:hAnsi="Times New Roman"/>
            <w:noProof/>
            <w:sz w:val="24"/>
          </w:rPr>
          <w:delText>of the EBA IT solutions</w:delText>
        </w:r>
      </w:del>
      <w:ins w:id="38" w:author="Author">
        <w:r w:rsidR="00B40F61" w:rsidRPr="00B40F61">
          <w:rPr>
            <w:rFonts w:ascii="Times New Roman" w:hAnsi="Times New Roman"/>
            <w:noProof/>
            <w:sz w:val="24"/>
          </w:rPr>
          <w:t>Implementing Regulation 24/</w:t>
        </w:r>
        <w:r w:rsidR="00B40F61" w:rsidRPr="009E3E84">
          <w:rPr>
            <w:rFonts w:ascii="Times New Roman" w:hAnsi="Times New Roman"/>
            <w:noProof/>
            <w:sz w:val="24"/>
            <w:highlight w:val="yellow"/>
          </w:rPr>
          <w:t>XXXX</w:t>
        </w:r>
      </w:ins>
      <w:r w:rsidR="00B40F61" w:rsidRPr="00B40F61">
        <w:rPr>
          <w:rFonts w:ascii="Times New Roman" w:hAnsi="Times New Roman"/>
          <w:noProof/>
          <w:sz w:val="24"/>
        </w:rPr>
        <w:t>.</w:t>
      </w:r>
    </w:p>
    <w:p w14:paraId="0C2D0A8C" w14:textId="77777777" w:rsidR="00866549" w:rsidRPr="00E50FA4" w:rsidRDefault="00866549" w:rsidP="0071684B">
      <w:pPr>
        <w:pStyle w:val="NumPar2"/>
        <w:numPr>
          <w:ilvl w:val="0"/>
          <w:numId w:val="11"/>
        </w:numPr>
        <w:ind w:left="567" w:hanging="567"/>
        <w:rPr>
          <w:del w:id="39" w:author="Author"/>
          <w:noProof/>
        </w:rPr>
      </w:pPr>
      <w:del w:id="40" w:author="Author">
        <w:r w:rsidRPr="00E50FA4">
          <w:rPr>
            <w:noProof/>
          </w:rPr>
          <w:delText xml:space="preserve">For the purposes of these </w:delText>
        </w:r>
        <w:r w:rsidR="001716D2" w:rsidRPr="00E50FA4">
          <w:rPr>
            <w:noProof/>
          </w:rPr>
          <w:delText>i</w:delText>
        </w:r>
        <w:r w:rsidRPr="00E50FA4">
          <w:rPr>
            <w:noProof/>
          </w:rPr>
          <w:delText>nstructions, the following terms shall be understood as follows:</w:delText>
        </w:r>
      </w:del>
    </w:p>
    <w:p w14:paraId="36FA47F2" w14:textId="77777777" w:rsidR="00866549" w:rsidRPr="00E50FA4" w:rsidRDefault="00866549" w:rsidP="001716D2">
      <w:pPr>
        <w:pStyle w:val="Point1letter"/>
        <w:tabs>
          <w:tab w:val="clear" w:pos="1417"/>
        </w:tabs>
        <w:ind w:left="1134" w:right="-8"/>
        <w:rPr>
          <w:del w:id="41" w:author="Author"/>
          <w:noProof/>
          <w:szCs w:val="24"/>
        </w:rPr>
      </w:pPr>
      <w:del w:id="42" w:author="Author">
        <w:r w:rsidRPr="00E50FA4">
          <w:rPr>
            <w:noProof/>
            <w:szCs w:val="24"/>
          </w:rPr>
          <w:delText>‘environmental, social or governance (ESG) risks’ means the risk of losses arising from any negative financial impact on the institution stemming from the current or prospective impacts of environmental, social or governance (ESG) factors on the institution’s counterparties or invested assets;</w:delText>
        </w:r>
      </w:del>
    </w:p>
    <w:p w14:paraId="3AA6D366" w14:textId="77777777" w:rsidR="00866549" w:rsidRPr="00E50FA4" w:rsidRDefault="00866549" w:rsidP="001716D2">
      <w:pPr>
        <w:pStyle w:val="Point1letter"/>
        <w:tabs>
          <w:tab w:val="clear" w:pos="1417"/>
        </w:tabs>
        <w:ind w:left="1134" w:right="-8"/>
        <w:rPr>
          <w:del w:id="43" w:author="Author"/>
          <w:noProof/>
          <w:szCs w:val="24"/>
        </w:rPr>
      </w:pPr>
      <w:del w:id="44" w:author="Author">
        <w:r w:rsidRPr="00E50FA4">
          <w:rPr>
            <w:noProof/>
            <w:szCs w:val="24"/>
          </w:rPr>
          <w:delText>‘environmental risk’ means the risk of losses arising from any negative financial impact on the institution stemming from the current or prospective impacts of environmental factors on the institution’s counterparties or invested assets, including factors related to the transition towards the following environmental objectives:</w:delText>
        </w:r>
      </w:del>
    </w:p>
    <w:p w14:paraId="2D08CAA5" w14:textId="77777777" w:rsidR="00866549" w:rsidRPr="00E50FA4" w:rsidRDefault="00866549" w:rsidP="001716D2">
      <w:pPr>
        <w:pStyle w:val="Point2number"/>
        <w:numPr>
          <w:ilvl w:val="4"/>
          <w:numId w:val="16"/>
        </w:numPr>
        <w:tabs>
          <w:tab w:val="clear" w:pos="1984"/>
        </w:tabs>
        <w:ind w:left="1701" w:right="-8"/>
        <w:rPr>
          <w:del w:id="45" w:author="Author"/>
          <w:noProof/>
        </w:rPr>
      </w:pPr>
      <w:del w:id="46" w:author="Author">
        <w:r w:rsidRPr="00E50FA4">
          <w:rPr>
            <w:noProof/>
          </w:rPr>
          <w:delText>climate change mitigation;</w:delText>
        </w:r>
      </w:del>
    </w:p>
    <w:p w14:paraId="4552E692" w14:textId="77777777" w:rsidR="00866549" w:rsidRPr="00E50FA4" w:rsidRDefault="00866549" w:rsidP="001716D2">
      <w:pPr>
        <w:pStyle w:val="Point2number"/>
        <w:numPr>
          <w:ilvl w:val="4"/>
          <w:numId w:val="16"/>
        </w:numPr>
        <w:tabs>
          <w:tab w:val="clear" w:pos="1984"/>
        </w:tabs>
        <w:ind w:left="1701" w:right="-8"/>
        <w:rPr>
          <w:del w:id="47" w:author="Author"/>
          <w:noProof/>
        </w:rPr>
      </w:pPr>
      <w:del w:id="48" w:author="Author">
        <w:r w:rsidRPr="00E50FA4">
          <w:rPr>
            <w:noProof/>
          </w:rPr>
          <w:delText>climate change adaptation;</w:delText>
        </w:r>
      </w:del>
    </w:p>
    <w:p w14:paraId="18644595" w14:textId="77777777" w:rsidR="00866549" w:rsidRPr="00E50FA4" w:rsidRDefault="00866549" w:rsidP="001716D2">
      <w:pPr>
        <w:pStyle w:val="Point2number"/>
        <w:numPr>
          <w:ilvl w:val="4"/>
          <w:numId w:val="16"/>
        </w:numPr>
        <w:tabs>
          <w:tab w:val="clear" w:pos="1984"/>
        </w:tabs>
        <w:ind w:left="1701" w:right="-8"/>
        <w:rPr>
          <w:del w:id="49" w:author="Author"/>
          <w:noProof/>
        </w:rPr>
      </w:pPr>
      <w:del w:id="50" w:author="Author">
        <w:r w:rsidRPr="00E50FA4">
          <w:rPr>
            <w:noProof/>
          </w:rPr>
          <w:delText>the sustainable use and protection of water and marine resources;</w:delText>
        </w:r>
      </w:del>
    </w:p>
    <w:p w14:paraId="59CE3719" w14:textId="77777777" w:rsidR="00866549" w:rsidRPr="00E50FA4" w:rsidRDefault="00866549" w:rsidP="001716D2">
      <w:pPr>
        <w:pStyle w:val="Point2number"/>
        <w:numPr>
          <w:ilvl w:val="4"/>
          <w:numId w:val="16"/>
        </w:numPr>
        <w:tabs>
          <w:tab w:val="clear" w:pos="1984"/>
        </w:tabs>
        <w:ind w:left="1701" w:right="-8"/>
        <w:rPr>
          <w:del w:id="51" w:author="Author"/>
          <w:noProof/>
        </w:rPr>
      </w:pPr>
      <w:del w:id="52" w:author="Author">
        <w:r w:rsidRPr="00E50FA4">
          <w:rPr>
            <w:noProof/>
          </w:rPr>
          <w:delText>the transition to a circular economy;</w:delText>
        </w:r>
      </w:del>
    </w:p>
    <w:p w14:paraId="5724AF58" w14:textId="77777777" w:rsidR="00866549" w:rsidRPr="00E50FA4" w:rsidRDefault="00866549" w:rsidP="001716D2">
      <w:pPr>
        <w:pStyle w:val="Point2number"/>
        <w:numPr>
          <w:ilvl w:val="4"/>
          <w:numId w:val="16"/>
        </w:numPr>
        <w:tabs>
          <w:tab w:val="clear" w:pos="1984"/>
        </w:tabs>
        <w:ind w:left="1701" w:right="-8"/>
        <w:rPr>
          <w:del w:id="53" w:author="Author"/>
          <w:noProof/>
        </w:rPr>
      </w:pPr>
      <w:del w:id="54" w:author="Author">
        <w:r w:rsidRPr="00E50FA4">
          <w:rPr>
            <w:noProof/>
          </w:rPr>
          <w:delText>pollution prevention and control;</w:delText>
        </w:r>
      </w:del>
    </w:p>
    <w:p w14:paraId="3567A713" w14:textId="77777777" w:rsidR="00866549" w:rsidRPr="00E50FA4" w:rsidRDefault="00866549" w:rsidP="001716D2">
      <w:pPr>
        <w:pStyle w:val="Point2number"/>
        <w:numPr>
          <w:ilvl w:val="4"/>
          <w:numId w:val="16"/>
        </w:numPr>
        <w:tabs>
          <w:tab w:val="clear" w:pos="1984"/>
        </w:tabs>
        <w:ind w:left="1701" w:right="-8"/>
        <w:rPr>
          <w:del w:id="55" w:author="Author"/>
          <w:noProof/>
        </w:rPr>
      </w:pPr>
      <w:del w:id="56" w:author="Author">
        <w:r w:rsidRPr="00E50FA4">
          <w:rPr>
            <w:noProof/>
          </w:rPr>
          <w:delText>the protection and restoration of biodiversity and ecosystems;</w:delText>
        </w:r>
      </w:del>
    </w:p>
    <w:p w14:paraId="64815127" w14:textId="77777777" w:rsidR="00866549" w:rsidRPr="00E50FA4" w:rsidRDefault="00866549" w:rsidP="00866549">
      <w:pPr>
        <w:pStyle w:val="Point2"/>
        <w:ind w:left="1134" w:right="568" w:firstLine="0"/>
        <w:rPr>
          <w:del w:id="57" w:author="Author"/>
          <w:noProof/>
          <w:szCs w:val="24"/>
        </w:rPr>
      </w:pPr>
      <w:del w:id="58" w:author="Author">
        <w:r w:rsidRPr="00E50FA4">
          <w:rPr>
            <w:noProof/>
            <w:szCs w:val="24"/>
          </w:rPr>
          <w:delText>Environmental risk includes both physical risk and transition risk.</w:delText>
        </w:r>
      </w:del>
    </w:p>
    <w:p w14:paraId="5013296C" w14:textId="77777777" w:rsidR="00866549" w:rsidRPr="00E50FA4" w:rsidRDefault="00866549" w:rsidP="001716D2">
      <w:pPr>
        <w:pStyle w:val="Point1letter"/>
        <w:tabs>
          <w:tab w:val="clear" w:pos="1417"/>
        </w:tabs>
        <w:ind w:left="1134" w:right="-8"/>
        <w:rPr>
          <w:del w:id="59" w:author="Author"/>
          <w:noProof/>
          <w:szCs w:val="24"/>
        </w:rPr>
      </w:pPr>
      <w:del w:id="60" w:author="Author">
        <w:r w:rsidRPr="00E50FA4">
          <w:rPr>
            <w:noProof/>
            <w:szCs w:val="24"/>
          </w:rPr>
          <w:delText>‘physical risk’, as part of the overall environmental risk, means the risk of losses arising from any negative financial impact on the institution stemming from the current or prospective impacts of the physical effects of environmental factors on the institution’s counterparties or invested assets;</w:delText>
        </w:r>
      </w:del>
    </w:p>
    <w:p w14:paraId="0A28EF6D" w14:textId="77777777" w:rsidR="00866549" w:rsidRPr="00E50FA4" w:rsidRDefault="00866549" w:rsidP="001716D2">
      <w:pPr>
        <w:pStyle w:val="Point1letter"/>
        <w:tabs>
          <w:tab w:val="clear" w:pos="1417"/>
        </w:tabs>
        <w:ind w:left="1134" w:right="-8"/>
        <w:rPr>
          <w:del w:id="61" w:author="Author"/>
          <w:noProof/>
          <w:szCs w:val="24"/>
        </w:rPr>
      </w:pPr>
      <w:del w:id="62" w:author="Author">
        <w:r w:rsidRPr="00E50FA4">
          <w:rPr>
            <w:noProof/>
            <w:szCs w:val="24"/>
          </w:rPr>
          <w:delText>‘transition risk’, as part of the overall environmental risk, means the risk of losses arising from any negative financial impact on the institution stemming from the current or prospective impacts of the transition to an environmentally sustainable economy on the institution’s counterparties or invested assets;</w:delText>
        </w:r>
      </w:del>
    </w:p>
    <w:p w14:paraId="5F75DE3F" w14:textId="77777777" w:rsidR="00866549" w:rsidRPr="00E50FA4" w:rsidRDefault="00866549" w:rsidP="001716D2">
      <w:pPr>
        <w:pStyle w:val="Point1letter"/>
        <w:tabs>
          <w:tab w:val="clear" w:pos="1417"/>
        </w:tabs>
        <w:ind w:left="1134" w:right="-8"/>
        <w:rPr>
          <w:del w:id="63" w:author="Author"/>
          <w:noProof/>
          <w:szCs w:val="24"/>
        </w:rPr>
      </w:pPr>
      <w:del w:id="64" w:author="Author">
        <w:r w:rsidRPr="00E50FA4">
          <w:rPr>
            <w:noProof/>
            <w:szCs w:val="24"/>
          </w:rPr>
          <w:delText>‘social risk’ means the risk of losses arising from any negative financial impact on the institution stemming from the current or prospective impacts of social factors on the institution’s counterparties or invested assets;</w:delText>
        </w:r>
      </w:del>
    </w:p>
    <w:p w14:paraId="47DBF2D3" w14:textId="77777777" w:rsidR="00866549" w:rsidRPr="00E50FA4" w:rsidRDefault="00866549" w:rsidP="001716D2">
      <w:pPr>
        <w:pStyle w:val="Point1letter"/>
        <w:tabs>
          <w:tab w:val="clear" w:pos="1417"/>
        </w:tabs>
        <w:ind w:left="1134" w:right="-8"/>
        <w:rPr>
          <w:del w:id="65" w:author="Author"/>
          <w:noProof/>
        </w:rPr>
      </w:pPr>
      <w:del w:id="66" w:author="Author">
        <w:r w:rsidRPr="00E50FA4">
          <w:rPr>
            <w:noProof/>
            <w:szCs w:val="24"/>
          </w:rPr>
          <w:delText>‘governance risk’ means the risk of losses arising from any negative financial impact on the institution stemming from the current or prospective impacts of governance factors on the institution’s counterparties or invested assets.</w:delText>
        </w:r>
      </w:del>
    </w:p>
    <w:p w14:paraId="62434421" w14:textId="05D04D88" w:rsidR="00866549" w:rsidRPr="00E50FA4" w:rsidRDefault="00866549" w:rsidP="00DB2BD0">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w:t>
      </w:r>
      <w:r w:rsidR="001716D2" w:rsidRPr="00E50FA4">
        <w:rPr>
          <w:rFonts w:ascii="Times New Roman" w:hAnsi="Times New Roman"/>
          <w:noProof/>
          <w:sz w:val="24"/>
        </w:rPr>
        <w:t>s</w:t>
      </w:r>
      <w:r w:rsidRPr="00E50FA4">
        <w:rPr>
          <w:rFonts w:ascii="Times New Roman" w:hAnsi="Times New Roman"/>
          <w:noProof/>
          <w:sz w:val="24"/>
        </w:rPr>
        <w:t xml:space="preserve"> to </w:t>
      </w:r>
      <w:r w:rsidR="00A35082" w:rsidRPr="00E50FA4">
        <w:rPr>
          <w:rFonts w:ascii="Times New Roman" w:hAnsi="Times New Roman"/>
          <w:noProof/>
          <w:sz w:val="24"/>
        </w:rPr>
        <w:t xml:space="preserve">the </w:t>
      </w:r>
      <w:r w:rsidRPr="00E50FA4">
        <w:rPr>
          <w:rFonts w:ascii="Times New Roman" w:hAnsi="Times New Roman"/>
          <w:noProof/>
          <w:sz w:val="24"/>
        </w:rPr>
        <w:t>international and Union policy framework</w:t>
      </w:r>
      <w:r w:rsidR="00A35082" w:rsidRPr="00E50FA4">
        <w:rPr>
          <w:rFonts w:ascii="Times New Roman" w:hAnsi="Times New Roman"/>
          <w:noProof/>
          <w:sz w:val="24"/>
        </w:rPr>
        <w:t>s</w:t>
      </w:r>
      <w:r w:rsidRPr="00E50FA4">
        <w:rPr>
          <w:rFonts w:ascii="Times New Roman" w:hAnsi="Times New Roman"/>
          <w:noProof/>
          <w:sz w:val="24"/>
        </w:rPr>
        <w:t xml:space="preserve"> and </w:t>
      </w:r>
      <w:r w:rsidR="00A35082" w:rsidRPr="00E50FA4">
        <w:rPr>
          <w:rFonts w:ascii="Times New Roman" w:hAnsi="Times New Roman"/>
          <w:noProof/>
          <w:sz w:val="24"/>
        </w:rPr>
        <w:t xml:space="preserve">available </w:t>
      </w:r>
      <w:r w:rsidRPr="00E50FA4">
        <w:rPr>
          <w:rFonts w:ascii="Times New Roman" w:hAnsi="Times New Roman"/>
          <w:noProof/>
          <w:sz w:val="24"/>
        </w:rPr>
        <w:t xml:space="preserve">benchmarks throughout these </w:t>
      </w:r>
      <w:r w:rsidR="001716D2" w:rsidRPr="00E50FA4">
        <w:rPr>
          <w:rFonts w:ascii="Times New Roman" w:hAnsi="Times New Roman"/>
          <w:noProof/>
          <w:sz w:val="24"/>
        </w:rPr>
        <w:t>i</w:t>
      </w:r>
      <w:r w:rsidRPr="00E50FA4">
        <w:rPr>
          <w:rFonts w:ascii="Times New Roman" w:hAnsi="Times New Roman"/>
          <w:noProof/>
          <w:sz w:val="24"/>
        </w:rPr>
        <w:t xml:space="preserve">nstructions </w:t>
      </w:r>
      <w:r w:rsidR="00373180" w:rsidRPr="00E50FA4">
        <w:rPr>
          <w:rFonts w:ascii="Times New Roman" w:hAnsi="Times New Roman"/>
          <w:noProof/>
          <w:sz w:val="24"/>
        </w:rPr>
        <w:t>include</w:t>
      </w:r>
      <w:r w:rsidRPr="00E50FA4">
        <w:rPr>
          <w:rFonts w:ascii="Times New Roman" w:hAnsi="Times New Roman"/>
          <w:noProof/>
          <w:sz w:val="24"/>
        </w:rPr>
        <w:t xml:space="preserve">: </w:t>
      </w:r>
      <w:r w:rsidR="00470532" w:rsidRPr="00E50FA4">
        <w:rPr>
          <w:rFonts w:ascii="Times New Roman" w:hAnsi="Times New Roman"/>
          <w:noProof/>
          <w:sz w:val="24"/>
        </w:rPr>
        <w:t>the Paris Agreement adopted under the United Nations Framework Convention on Climate Change</w:t>
      </w:r>
      <w:r w:rsidR="001A5A8B" w:rsidRPr="00E50FA4">
        <w:rPr>
          <w:rFonts w:ascii="Times New Roman" w:hAnsi="Times New Roman"/>
          <w:noProof/>
          <w:sz w:val="24"/>
          <w:vertAlign w:val="superscript"/>
        </w:rPr>
        <w:t>*</w:t>
      </w:r>
      <w:r w:rsidR="001A5A8B" w:rsidRPr="00E50FA4">
        <w:rPr>
          <w:rFonts w:ascii="Times New Roman" w:hAnsi="Times New Roman"/>
          <w:noProof/>
          <w:sz w:val="20"/>
          <w:szCs w:val="20"/>
          <w:vertAlign w:val="superscript"/>
        </w:rPr>
        <w:t>1</w:t>
      </w:r>
      <w:r w:rsidR="003C020F" w:rsidRPr="00E50FA4">
        <w:rPr>
          <w:rFonts w:ascii="Times New Roman" w:hAnsi="Times New Roman"/>
          <w:noProof/>
          <w:sz w:val="20"/>
          <w:szCs w:val="20"/>
          <w:vertAlign w:val="superscript"/>
        </w:rPr>
        <w:t xml:space="preserve">  </w:t>
      </w:r>
      <w:r w:rsidR="003C020F" w:rsidRPr="00E50FA4">
        <w:rPr>
          <w:rFonts w:ascii="Times New Roman" w:hAnsi="Times New Roman"/>
          <w:noProof/>
          <w:sz w:val="20"/>
          <w:szCs w:val="20"/>
        </w:rPr>
        <w:t>(</w:t>
      </w:r>
      <w:r w:rsidR="003C020F" w:rsidRPr="00E50FA4">
        <w:rPr>
          <w:rFonts w:ascii="Times New Roman" w:hAnsi="Times New Roman"/>
          <w:noProof/>
          <w:sz w:val="24"/>
        </w:rPr>
        <w:t>the ‘Paris Agreement’)</w:t>
      </w:r>
      <w:r w:rsidR="0096255E" w:rsidRPr="00E50FA4">
        <w:rPr>
          <w:rFonts w:ascii="Times New Roman" w:hAnsi="Times New Roman"/>
          <w:noProof/>
          <w:sz w:val="24"/>
        </w:rPr>
        <w:t>,</w:t>
      </w:r>
      <w:r w:rsidRPr="00E50FA4">
        <w:rPr>
          <w:rFonts w:ascii="Times New Roman" w:hAnsi="Times New Roman"/>
          <w:noProof/>
          <w:sz w:val="24"/>
        </w:rPr>
        <w:t xml:space="preserve"> </w:t>
      </w:r>
      <w:r w:rsidR="00191249" w:rsidRPr="00E50FA4">
        <w:rPr>
          <w:rFonts w:ascii="Times New Roman" w:hAnsi="Times New Roman"/>
          <w:noProof/>
          <w:sz w:val="24"/>
        </w:rPr>
        <w:t xml:space="preserve">the Communication from the Commission on the European Green </w:t>
      </w:r>
      <w:r w:rsidR="00191249" w:rsidRPr="00E50FA4">
        <w:rPr>
          <w:rFonts w:ascii="Times New Roman" w:hAnsi="Times New Roman"/>
          <w:noProof/>
          <w:sz w:val="24"/>
        </w:rPr>
        <w:lastRenderedPageBreak/>
        <w:t>Deal</w:t>
      </w:r>
      <w:r w:rsidR="001A5A8B" w:rsidRPr="00E50FA4">
        <w:rPr>
          <w:rFonts w:ascii="Times New Roman" w:hAnsi="Times New Roman"/>
          <w:noProof/>
          <w:sz w:val="24"/>
          <w:vertAlign w:val="superscript"/>
        </w:rPr>
        <w:t>*2</w:t>
      </w:r>
      <w:r w:rsidR="0096255E" w:rsidRPr="00E50FA4">
        <w:rPr>
          <w:rFonts w:ascii="Times New Roman" w:hAnsi="Times New Roman"/>
          <w:noProof/>
          <w:sz w:val="24"/>
        </w:rPr>
        <w:t>,</w:t>
      </w:r>
      <w:r w:rsidRPr="00E50FA4">
        <w:rPr>
          <w:rFonts w:ascii="Times New Roman" w:hAnsi="Times New Roman"/>
          <w:noProof/>
          <w:sz w:val="24"/>
        </w:rPr>
        <w:t xml:space="preserve"> </w:t>
      </w:r>
      <w:r w:rsidR="001716D2" w:rsidRPr="00E50FA4">
        <w:rPr>
          <w:rFonts w:ascii="Times New Roman" w:hAnsi="Times New Roman"/>
          <w:noProof/>
          <w:sz w:val="24"/>
        </w:rPr>
        <w:t>Directive 2013/34/EU of the European Parliament and of the Council</w:t>
      </w:r>
      <w:r w:rsidR="001A5A8B" w:rsidRPr="00E50FA4">
        <w:rPr>
          <w:rFonts w:ascii="Times New Roman" w:hAnsi="Times New Roman"/>
          <w:noProof/>
          <w:sz w:val="24"/>
          <w:vertAlign w:val="superscript"/>
        </w:rPr>
        <w:t>*3</w:t>
      </w:r>
      <w:r w:rsidR="00541B93" w:rsidRPr="00E50FA4">
        <w:rPr>
          <w:rFonts w:ascii="Times New Roman" w:hAnsi="Times New Roman"/>
          <w:noProof/>
          <w:sz w:val="24"/>
        </w:rPr>
        <w:t>,</w:t>
      </w:r>
      <w:r w:rsidR="00541B93" w:rsidRPr="00E50FA4">
        <w:rPr>
          <w:rFonts w:ascii="Times New Roman" w:hAnsi="Times New Roman"/>
          <w:noProof/>
          <w:sz w:val="24"/>
          <w:vertAlign w:val="superscript"/>
        </w:rPr>
        <w:t xml:space="preserve"> </w:t>
      </w:r>
      <w:r w:rsidR="008C55DE" w:rsidRPr="00E50FA4">
        <w:rPr>
          <w:rFonts w:ascii="Times New Roman" w:hAnsi="Times New Roman"/>
          <w:noProof/>
          <w:sz w:val="24"/>
        </w:rPr>
        <w:t>Directive 2014/95/EU of the European Parliament and of the Council</w:t>
      </w:r>
      <w:r w:rsidR="00541B93"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4</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0096255E" w:rsidRPr="00E50FA4">
        <w:rPr>
          <w:rFonts w:ascii="Times New Roman" w:hAnsi="Times New Roman"/>
          <w:noProof/>
          <w:sz w:val="24"/>
        </w:rPr>
        <w:t>Communication from the</w:t>
      </w:r>
      <w:r w:rsidR="00FA66F9" w:rsidRPr="00E50FA4">
        <w:rPr>
          <w:rFonts w:ascii="Times New Roman" w:hAnsi="Times New Roman"/>
          <w:noProof/>
          <w:sz w:val="24"/>
        </w:rPr>
        <w:t xml:space="preserve"> Commission</w:t>
      </w:r>
      <w:r w:rsidR="0096255E" w:rsidRPr="00E50FA4">
        <w:rPr>
          <w:rFonts w:ascii="Times New Roman" w:hAnsi="Times New Roman"/>
          <w:noProof/>
          <w:sz w:val="24"/>
        </w:rPr>
        <w:t xml:space="preserve"> - </w:t>
      </w:r>
      <w:r w:rsidRPr="00E50FA4">
        <w:rPr>
          <w:rFonts w:ascii="Times New Roman" w:hAnsi="Times New Roman"/>
          <w:noProof/>
          <w:sz w:val="24"/>
        </w:rPr>
        <w:t>Guidelines on non-financial reporting</w:t>
      </w:r>
      <w:r w:rsidR="0096255E" w:rsidRPr="00E50FA4">
        <w:rPr>
          <w:rFonts w:ascii="Times New Roman" w:hAnsi="Times New Roman"/>
          <w:noProof/>
          <w:sz w:val="24"/>
        </w:rPr>
        <w:t>:</w:t>
      </w:r>
      <w:r w:rsidRPr="00E50FA4">
        <w:rPr>
          <w:rFonts w:ascii="Times New Roman" w:hAnsi="Times New Roman"/>
          <w:noProof/>
          <w:sz w:val="24"/>
        </w:rPr>
        <w:t xml:space="preserve"> Supplement on reporting climate-related information</w:t>
      </w:r>
      <w:r w:rsidR="0096255E"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5</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guidance made available by the </w:t>
      </w:r>
      <w:r w:rsidRPr="00E50FA4">
        <w:rPr>
          <w:rFonts w:ascii="Times New Roman" w:hAnsi="Times New Roman"/>
          <w:noProof/>
          <w:sz w:val="24"/>
        </w:rPr>
        <w:t>Task Force on Climate-related Financial Disclosures (TCFD) Recommendations</w:t>
      </w:r>
      <w:r w:rsidR="0096255E" w:rsidRPr="00E50FA4">
        <w:rPr>
          <w:rFonts w:ascii="Times New Roman" w:hAnsi="Times New Roman"/>
          <w:noProof/>
          <w:sz w:val="24"/>
          <w:vertAlign w:val="superscript"/>
        </w:rPr>
        <w:t>*</w:t>
      </w:r>
      <w:r w:rsidR="00016326" w:rsidRPr="00E50FA4">
        <w:rPr>
          <w:rFonts w:ascii="Times New Roman" w:hAnsi="Times New Roman"/>
          <w:noProof/>
          <w:sz w:val="24"/>
          <w:vertAlign w:val="superscript"/>
        </w:rPr>
        <w:t>6</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Pr="00E50FA4">
        <w:rPr>
          <w:rFonts w:ascii="Times New Roman" w:hAnsi="Times New Roman"/>
          <w:noProof/>
          <w:sz w:val="24"/>
        </w:rPr>
        <w:t>United Nations Environment Programme Finance Initiative (UNEP FI)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7</w:t>
      </w:r>
      <w:r w:rsidR="0096255E" w:rsidRPr="00E50FA4">
        <w:rPr>
          <w:rFonts w:ascii="Times New Roman" w:hAnsi="Times New Roman"/>
          <w:noProof/>
          <w:sz w:val="24"/>
        </w:rPr>
        <w:t>,</w:t>
      </w:r>
      <w:r w:rsidRPr="00E50FA4">
        <w:rPr>
          <w:rFonts w:ascii="Times New Roman" w:hAnsi="Times New Roman"/>
          <w:noProof/>
          <w:sz w:val="24"/>
        </w:rPr>
        <w:t xml:space="preserve"> the Global Reporting Initiative Sustainability Reporting Standards</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8</w:t>
      </w:r>
      <w:r w:rsidRPr="00E50FA4">
        <w:rPr>
          <w:rFonts w:ascii="Times New Roman" w:hAnsi="Times New Roman"/>
          <w:noProof/>
          <w:sz w:val="24"/>
        </w:rPr>
        <w:t xml:space="preserve">, </w:t>
      </w:r>
      <w:r w:rsidR="0096255E" w:rsidRPr="00E50FA4">
        <w:rPr>
          <w:rFonts w:ascii="Times New Roman" w:hAnsi="Times New Roman"/>
          <w:noProof/>
          <w:sz w:val="24"/>
        </w:rPr>
        <w:t xml:space="preserve">and </w:t>
      </w:r>
      <w:r w:rsidRPr="00E50FA4">
        <w:rPr>
          <w:rFonts w:ascii="Times New Roman" w:hAnsi="Times New Roman"/>
          <w:noProof/>
          <w:sz w:val="24"/>
        </w:rPr>
        <w:t>the United Nations’ Principles for Responsible Investment (UNPRI)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9</w:t>
      </w:r>
      <w:r w:rsidRPr="00E50FA4">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5B537765" w:rsidR="000F505C" w:rsidRPr="00E50FA4" w:rsidRDefault="00B81A76" w:rsidP="001A08A2">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t>Table 1</w:t>
      </w:r>
      <w:del w:id="67" w:author="Author">
        <w:r w:rsidR="004D24E6" w:rsidRPr="00E50FA4">
          <w:rPr>
            <w:rFonts w:ascii="Times New Roman" w:hAnsi="Times New Roman"/>
            <w:b/>
            <w:noProof/>
            <w:sz w:val="24"/>
            <w:lang w:val="en-GB"/>
          </w:rPr>
          <w:delText xml:space="preserve"> –</w:delText>
        </w:r>
      </w:del>
      <w:ins w:id="68" w:author="Author">
        <w:r w:rsidRPr="00B81A76">
          <w:rPr>
            <w:rFonts w:ascii="Times New Roman" w:hAnsi="Times New Roman" w:cs="Times New Roman"/>
            <w:b/>
            <w:noProof/>
            <w:sz w:val="24"/>
            <w:lang w:val="en-GB"/>
          </w:rPr>
          <w:t>:</w:t>
        </w:r>
      </w:ins>
      <w:r w:rsidRPr="00B81A76">
        <w:rPr>
          <w:rFonts w:ascii="Times New Roman" w:hAnsi="Times New Roman" w:cs="Times New Roman"/>
          <w:b/>
          <w:noProof/>
          <w:sz w:val="24"/>
          <w:lang w:val="en-GB"/>
        </w:rPr>
        <w:t xml:space="preserve"> Qualitative information on Environmental risk</w:t>
      </w:r>
      <w:ins w:id="69" w:author="Author">
        <w:r w:rsidRPr="00B81A76">
          <w:rPr>
            <w:rFonts w:ascii="Times New Roman" w:hAnsi="Times New Roman" w:cs="Times New Roman"/>
            <w:b/>
            <w:noProof/>
            <w:sz w:val="24"/>
            <w:lang w:val="en-GB"/>
          </w:rPr>
          <w:t>, including climate-related financial risks</w:t>
        </w:r>
      </w:ins>
      <w:r>
        <w:rPr>
          <w:rFonts w:ascii="Times New Roman" w:hAnsi="Times New Roman" w:cs="Times New Roman"/>
          <w:b/>
          <w:noProof/>
          <w:sz w:val="24"/>
          <w:lang w:val="en-GB"/>
        </w:rPr>
        <w:t>:</w:t>
      </w:r>
      <w:r w:rsidR="00E70E9B" w:rsidRPr="00E50FA4">
        <w:rPr>
          <w:rFonts w:ascii="Times New Roman" w:hAnsi="Times New Roman" w:cs="Times New Roman"/>
          <w:noProof/>
          <w:sz w:val="24"/>
          <w:lang w:val="en-GB"/>
        </w:rPr>
        <w:t xml:space="preserve"> Free format text boxes for disclosure o</w:t>
      </w:r>
      <w:r w:rsidR="00305AF8" w:rsidRPr="00E50FA4">
        <w:rPr>
          <w:rFonts w:ascii="Times New Roman" w:hAnsi="Times New Roman" w:cs="Times New Roman"/>
          <w:noProof/>
          <w:sz w:val="24"/>
          <w:lang w:val="en-GB"/>
        </w:rPr>
        <w:t>f</w:t>
      </w:r>
      <w:r w:rsidR="00E70E9B" w:rsidRPr="00E50FA4">
        <w:rPr>
          <w:rFonts w:ascii="Times New Roman" w:hAnsi="Times New Roman" w:cs="Times New Roman"/>
          <w:noProof/>
          <w:sz w:val="24"/>
          <w:lang w:val="en-GB"/>
        </w:rPr>
        <w:t xml:space="preserve"> qualitative i</w:t>
      </w:r>
      <w:r w:rsidR="00305AF8" w:rsidRPr="00E50FA4">
        <w:rPr>
          <w:rFonts w:ascii="Times New Roman" w:hAnsi="Times New Roman" w:cs="Times New Roman"/>
          <w:noProof/>
          <w:sz w:val="24"/>
          <w:lang w:val="en-GB"/>
        </w:rPr>
        <w:t>nformation</w:t>
      </w:r>
      <w:r w:rsidR="00A65D67" w:rsidRPr="00E50FA4">
        <w:rPr>
          <w:rFonts w:ascii="Times New Roman" w:hAnsi="Times New Roman" w:cs="Times New Roman"/>
          <w:noProof/>
          <w:sz w:val="24"/>
          <w:lang w:val="en-GB"/>
        </w:rPr>
        <w:t xml:space="preserve"> in Annex </w:t>
      </w:r>
      <w:r w:rsidR="00B6543C" w:rsidRPr="00E50FA4">
        <w:rPr>
          <w:rFonts w:ascii="Times New Roman" w:hAnsi="Times New Roman" w:cs="Times New Roman"/>
          <w:noProof/>
          <w:sz w:val="24"/>
          <w:lang w:val="en-GB"/>
        </w:rPr>
        <w:t>XXXI</w:t>
      </w:r>
      <w:r w:rsidR="00AC1B02" w:rsidRPr="00E50FA4">
        <w:rPr>
          <w:rFonts w:ascii="Times New Roman" w:hAnsi="Times New Roman" w:cs="Times New Roman"/>
          <w:noProof/>
          <w:sz w:val="24"/>
          <w:lang w:val="en-GB"/>
        </w:rPr>
        <w:t>X</w:t>
      </w:r>
      <w:r w:rsidR="00337D39" w:rsidRPr="00E50FA4">
        <w:rPr>
          <w:rFonts w:ascii="Times New Roman" w:hAnsi="Times New Roman" w:cs="Times New Roman"/>
          <w:noProof/>
          <w:sz w:val="24"/>
          <w:lang w:val="en-GB"/>
        </w:rPr>
        <w:t>.</w:t>
      </w:r>
    </w:p>
    <w:p w14:paraId="407A71C9" w14:textId="00FF148B" w:rsidR="0029237A" w:rsidRPr="00C113F4" w:rsidRDefault="00305AF8" w:rsidP="00DB2BD0">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743DF" w:rsidRPr="00E50FA4">
        <w:rPr>
          <w:rFonts w:ascii="Times New Roman" w:hAnsi="Times New Roman"/>
          <w:noProof/>
          <w:sz w:val="24"/>
        </w:rPr>
        <w:t xml:space="preserve">use </w:t>
      </w:r>
      <w:r w:rsidR="004E6C3D" w:rsidRPr="00E50FA4">
        <w:rPr>
          <w:rFonts w:ascii="Times New Roman" w:hAnsi="Times New Roman"/>
          <w:noProof/>
          <w:sz w:val="24"/>
        </w:rPr>
        <w:t xml:space="preserve">the </w:t>
      </w:r>
      <w:r w:rsidR="007F40F6" w:rsidRPr="00E50FA4">
        <w:rPr>
          <w:rFonts w:ascii="Times New Roman" w:hAnsi="Times New Roman"/>
          <w:noProof/>
          <w:sz w:val="24"/>
        </w:rPr>
        <w:t xml:space="preserve">following </w:t>
      </w:r>
      <w:r w:rsidR="004E6C3D" w:rsidRPr="00E50FA4">
        <w:rPr>
          <w:rFonts w:ascii="Times New Roman" w:hAnsi="Times New Roman"/>
          <w:noProof/>
          <w:sz w:val="24"/>
        </w:rPr>
        <w:t xml:space="preserve">instructions to complete </w:t>
      </w:r>
      <w:ins w:id="70" w:author="Author">
        <w:r w:rsidR="00B81A76">
          <w:rPr>
            <w:rFonts w:ascii="Times New Roman" w:hAnsi="Times New Roman"/>
            <w:noProof/>
            <w:sz w:val="24"/>
          </w:rPr>
          <w:t>‘</w:t>
        </w:r>
      </w:ins>
      <w:r w:rsidR="00B81A76" w:rsidRPr="00B81A76">
        <w:rPr>
          <w:rFonts w:ascii="Times New Roman" w:hAnsi="Times New Roman"/>
          <w:noProof/>
          <w:sz w:val="24"/>
        </w:rPr>
        <w:t>Table</w:t>
      </w:r>
      <w:del w:id="71" w:author="Author">
        <w:r w:rsidR="007F40F6" w:rsidRPr="00E50FA4">
          <w:rPr>
            <w:rFonts w:ascii="Times New Roman" w:hAnsi="Times New Roman"/>
            <w:noProof/>
            <w:sz w:val="24"/>
          </w:rPr>
          <w:delText> </w:delText>
        </w:r>
      </w:del>
      <w:ins w:id="72" w:author="Author">
        <w:r w:rsidR="00B81A76" w:rsidRPr="00B81A76">
          <w:rPr>
            <w:rFonts w:ascii="Times New Roman" w:hAnsi="Times New Roman"/>
            <w:noProof/>
            <w:sz w:val="24"/>
          </w:rPr>
          <w:t xml:space="preserve"> </w:t>
        </w:r>
      </w:ins>
      <w:r w:rsidR="00B81A76" w:rsidRPr="00B81A76">
        <w:rPr>
          <w:rFonts w:ascii="Times New Roman" w:hAnsi="Times New Roman"/>
          <w:noProof/>
          <w:sz w:val="24"/>
        </w:rPr>
        <w:t>1</w:t>
      </w:r>
      <w:del w:id="73" w:author="Author">
        <w:r w:rsidR="004E6C3D" w:rsidRPr="00E50FA4">
          <w:rPr>
            <w:rFonts w:ascii="Times New Roman" w:hAnsi="Times New Roman"/>
            <w:noProof/>
            <w:sz w:val="24"/>
          </w:rPr>
          <w:delText xml:space="preserve"> – </w:delText>
        </w:r>
        <w:r w:rsidR="005348FB" w:rsidRPr="00E50FA4">
          <w:rPr>
            <w:rFonts w:ascii="Times New Roman" w:hAnsi="Times New Roman"/>
            <w:noProof/>
            <w:sz w:val="24"/>
          </w:rPr>
          <w:delText>‘</w:delText>
        </w:r>
      </w:del>
      <w:ins w:id="74" w:author="Author">
        <w:r w:rsidR="00B81A76" w:rsidRPr="00B81A76">
          <w:rPr>
            <w:rFonts w:ascii="Times New Roman" w:hAnsi="Times New Roman"/>
            <w:noProof/>
            <w:sz w:val="24"/>
          </w:rPr>
          <w:t xml:space="preserve">: </w:t>
        </w:r>
      </w:ins>
      <w:r w:rsidR="00B81A76" w:rsidRPr="00B81A76">
        <w:rPr>
          <w:rFonts w:ascii="Times New Roman" w:hAnsi="Times New Roman"/>
          <w:noProof/>
          <w:sz w:val="24"/>
        </w:rPr>
        <w:t xml:space="preserve">Qualitative information on Environmental </w:t>
      </w:r>
      <w:del w:id="75" w:author="Author">
        <w:r w:rsidR="004E6C3D" w:rsidRPr="00E50FA4">
          <w:rPr>
            <w:rFonts w:ascii="Times New Roman" w:hAnsi="Times New Roman"/>
            <w:noProof/>
            <w:sz w:val="24"/>
          </w:rPr>
          <w:delText>risk</w:delText>
        </w:r>
        <w:r w:rsidR="005348FB" w:rsidRPr="00E50FA4">
          <w:rPr>
            <w:rFonts w:ascii="Times New Roman" w:hAnsi="Times New Roman"/>
            <w:noProof/>
            <w:sz w:val="24"/>
          </w:rPr>
          <w:delText>’</w:delText>
        </w:r>
      </w:del>
      <w:ins w:id="76" w:author="Author">
        <w:r w:rsidR="00B81A76" w:rsidRPr="00B81A76">
          <w:rPr>
            <w:rFonts w:ascii="Times New Roman" w:hAnsi="Times New Roman"/>
            <w:noProof/>
            <w:sz w:val="24"/>
          </w:rPr>
          <w:t>risk, including climate-related financial risks</w:t>
        </w:r>
        <w:r w:rsidR="00B81A76">
          <w:rPr>
            <w:rFonts w:ascii="Times New Roman" w:hAnsi="Times New Roman"/>
            <w:noProof/>
            <w:sz w:val="24"/>
          </w:rPr>
          <w:t>’</w:t>
        </w:r>
      </w:ins>
      <w:r w:rsidR="004E6C3D" w:rsidRPr="00E50FA4">
        <w:rPr>
          <w:rFonts w:ascii="Times New Roman" w:hAnsi="Times New Roman"/>
          <w:noProof/>
          <w:sz w:val="24"/>
        </w:rPr>
        <w:t xml:space="preserve"> as </w:t>
      </w:r>
      <w:r w:rsidR="009906F2" w:rsidRPr="00E50FA4">
        <w:rPr>
          <w:rFonts w:ascii="Times New Roman" w:hAnsi="Times New Roman"/>
          <w:noProof/>
          <w:sz w:val="24"/>
        </w:rPr>
        <w:t>set out</w:t>
      </w:r>
      <w:r w:rsidR="004E6C3D" w:rsidRPr="00E50FA4">
        <w:rPr>
          <w:rFonts w:ascii="Times New Roman" w:hAnsi="Times New Roman"/>
          <w:noProof/>
          <w:sz w:val="24"/>
        </w:rPr>
        <w:t xml:space="preserve"> in </w:t>
      </w:r>
      <w:del w:id="77" w:author="Author">
        <w:r w:rsidR="004E6C3D" w:rsidRPr="00E50FA4">
          <w:rPr>
            <w:rFonts w:ascii="Times New Roman" w:hAnsi="Times New Roman"/>
            <w:noProof/>
            <w:sz w:val="24"/>
          </w:rPr>
          <w:delText xml:space="preserve">Annex </w:delText>
        </w:r>
        <w:r w:rsidR="002C55A3" w:rsidRPr="00E50FA4">
          <w:rPr>
            <w:rFonts w:ascii="Times New Roman" w:hAnsi="Times New Roman"/>
            <w:noProof/>
            <w:sz w:val="24"/>
          </w:rPr>
          <w:delText xml:space="preserve">XXXIX </w:delText>
        </w:r>
        <w:r w:rsidR="004E6C3D" w:rsidRPr="00E50FA4">
          <w:rPr>
            <w:rFonts w:ascii="Times New Roman" w:hAnsi="Times New Roman"/>
            <w:noProof/>
            <w:sz w:val="24"/>
          </w:rPr>
          <w:delText>to this</w:delText>
        </w:r>
      </w:del>
      <w:ins w:id="78" w:author="Author">
        <w:r w:rsidR="002A5587" w:rsidRPr="00B40F61">
          <w:rPr>
            <w:rFonts w:ascii="Times New Roman" w:hAnsi="Times New Roman"/>
            <w:noProof/>
            <w:sz w:val="24"/>
          </w:rPr>
          <w:t>Implementing</w:t>
        </w:r>
      </w:ins>
      <w:r w:rsidR="002A5587" w:rsidRPr="00B40F61">
        <w:rPr>
          <w:rFonts w:ascii="Times New Roman" w:hAnsi="Times New Roman"/>
          <w:noProof/>
          <w:sz w:val="24"/>
        </w:rPr>
        <w:t xml:space="preserve"> Regulation</w:t>
      </w:r>
      <w:ins w:id="79" w:author="Author">
        <w:r w:rsidR="002A5587" w:rsidRPr="00B40F61">
          <w:rPr>
            <w:rFonts w:ascii="Times New Roman" w:hAnsi="Times New Roman"/>
            <w:noProof/>
            <w:sz w:val="24"/>
          </w:rPr>
          <w:t xml:space="preserve"> 24/XXXX</w:t>
        </w:r>
      </w:ins>
      <w:r w:rsidR="004E6C3D" w:rsidRPr="00E50FA4">
        <w:rPr>
          <w:rFonts w:ascii="Times New Roman" w:hAnsi="Times New Roman"/>
          <w:noProof/>
          <w:sz w:val="24"/>
        </w:rPr>
        <w:t xml:space="preserve"> to </w:t>
      </w:r>
      <w:r w:rsidR="002975CC" w:rsidRPr="00E50FA4">
        <w:rPr>
          <w:rFonts w:ascii="Times New Roman" w:hAnsi="Times New Roman"/>
          <w:noProof/>
          <w:sz w:val="24"/>
        </w:rPr>
        <w:t>describe the integra</w:t>
      </w:r>
      <w:r w:rsidR="00936585" w:rsidRPr="00E50FA4">
        <w:rPr>
          <w:rFonts w:ascii="Times New Roman" w:hAnsi="Times New Roman"/>
          <w:noProof/>
          <w:sz w:val="24"/>
        </w:rPr>
        <w:t xml:space="preserve">tion of environmental </w:t>
      </w:r>
      <w:r w:rsidR="002975CC" w:rsidRPr="00E50FA4">
        <w:rPr>
          <w:rFonts w:ascii="Times New Roman" w:hAnsi="Times New Roman"/>
          <w:noProof/>
          <w:sz w:val="24"/>
        </w:rPr>
        <w:t>risks</w:t>
      </w:r>
      <w:r w:rsidR="007F40F6" w:rsidRPr="00E50FA4">
        <w:rPr>
          <w:rFonts w:ascii="Times New Roman" w:hAnsi="Times New Roman"/>
          <w:noProof/>
          <w:sz w:val="24"/>
        </w:rPr>
        <w:t xml:space="preserve">, </w:t>
      </w:r>
      <w:r w:rsidR="00F23732" w:rsidRPr="00E50FA4">
        <w:rPr>
          <w:rFonts w:ascii="Times New Roman" w:hAnsi="Times New Roman"/>
          <w:noProof/>
          <w:sz w:val="24"/>
        </w:rPr>
        <w:t>including specific information on climate change risks and</w:t>
      </w:r>
      <w:r w:rsidR="00313449" w:rsidRPr="00E50FA4">
        <w:rPr>
          <w:rFonts w:ascii="Times New Roman" w:hAnsi="Times New Roman"/>
          <w:noProof/>
          <w:sz w:val="24"/>
        </w:rPr>
        <w:t xml:space="preserve"> on</w:t>
      </w:r>
      <w:r w:rsidR="00F23732" w:rsidRPr="00E50FA4">
        <w:rPr>
          <w:rFonts w:ascii="Times New Roman" w:hAnsi="Times New Roman"/>
          <w:noProof/>
          <w:sz w:val="24"/>
        </w:rPr>
        <w:t xml:space="preserve"> other environmental risks</w:t>
      </w:r>
      <w:r w:rsidR="007F40F6" w:rsidRPr="00E50FA4">
        <w:rPr>
          <w:rFonts w:ascii="Times New Roman" w:hAnsi="Times New Roman"/>
          <w:noProof/>
          <w:sz w:val="24"/>
        </w:rPr>
        <w:t>,</w:t>
      </w:r>
      <w:r w:rsidR="002975CC" w:rsidRPr="00E50FA4">
        <w:rPr>
          <w:rFonts w:ascii="Times New Roman" w:hAnsi="Times New Roman"/>
          <w:noProof/>
          <w:sz w:val="24"/>
        </w:rPr>
        <w:t xml:space="preserve"> in their business strategy and processes, governance and risk management</w:t>
      </w:r>
      <w:r w:rsidR="00C20268" w:rsidRPr="00E50FA4">
        <w:rPr>
          <w:rFonts w:ascii="Times New Roman" w:hAnsi="Times New Roman"/>
          <w:noProof/>
          <w:sz w:val="24"/>
        </w:rPr>
        <w:t>. This is</w:t>
      </w:r>
      <w:r w:rsidRPr="00E50FA4">
        <w:rPr>
          <w:rFonts w:ascii="Times New Roman" w:hAnsi="Times New Roman"/>
          <w:noProof/>
          <w:sz w:val="24"/>
        </w:rPr>
        <w:t xml:space="preserve"> </w:t>
      </w:r>
      <w:r w:rsidR="00862D53" w:rsidRPr="00E50FA4">
        <w:rPr>
          <w:rFonts w:ascii="Times New Roman" w:hAnsi="Times New Roman"/>
          <w:noProof/>
          <w:sz w:val="24"/>
        </w:rPr>
        <w:t>for the purposes of</w:t>
      </w:r>
      <w:r w:rsidRPr="00E50FA4">
        <w:rPr>
          <w:rFonts w:ascii="Times New Roman" w:hAnsi="Times New Roman"/>
          <w:noProof/>
          <w:sz w:val="24"/>
        </w:rPr>
        <w:t xml:space="preserve"> Article </w:t>
      </w:r>
      <w:r w:rsidR="004D4691" w:rsidRPr="00E50FA4">
        <w:rPr>
          <w:rFonts w:ascii="Times New Roman" w:hAnsi="Times New Roman"/>
          <w:noProof/>
          <w:sz w:val="24"/>
        </w:rPr>
        <w:t xml:space="preserve">449a </w:t>
      </w:r>
      <w:r w:rsidR="007F40F6" w:rsidRPr="00E50FA4">
        <w:rPr>
          <w:rFonts w:ascii="Times New Roman" w:hAnsi="Times New Roman"/>
          <w:noProof/>
          <w:sz w:val="24"/>
        </w:rPr>
        <w:t>of Regulation (EU) No 575/2013,</w:t>
      </w:r>
      <w:r w:rsidR="00C20268" w:rsidRPr="00E50FA4">
        <w:rPr>
          <w:rFonts w:ascii="Times New Roman" w:hAnsi="Times New Roman"/>
          <w:noProof/>
          <w:sz w:val="24"/>
        </w:rPr>
        <w:t xml:space="preserve"> read</w:t>
      </w:r>
      <w:r w:rsidR="00337D39" w:rsidRPr="00E50FA4">
        <w:rPr>
          <w:rFonts w:ascii="Times New Roman" w:hAnsi="Times New Roman"/>
          <w:noProof/>
          <w:sz w:val="24"/>
        </w:rPr>
        <w:t xml:space="preserve"> </w:t>
      </w:r>
      <w:r w:rsidR="004D4691" w:rsidRPr="00E50FA4">
        <w:rPr>
          <w:rFonts w:ascii="Times New Roman" w:hAnsi="Times New Roman"/>
          <w:noProof/>
          <w:sz w:val="24"/>
        </w:rPr>
        <w:t>in conjunction with Article 435</w:t>
      </w:r>
      <w:r w:rsidR="00FA640E" w:rsidRPr="00E50FA4">
        <w:rPr>
          <w:rFonts w:ascii="Times New Roman" w:hAnsi="Times New Roman"/>
          <w:noProof/>
          <w:sz w:val="24"/>
        </w:rPr>
        <w:t xml:space="preserve"> </w:t>
      </w:r>
      <w:r w:rsidR="007F40F6" w:rsidRPr="00E50FA4">
        <w:rPr>
          <w:rFonts w:ascii="Times New Roman" w:hAnsi="Times New Roman"/>
          <w:noProof/>
          <w:sz w:val="24"/>
        </w:rPr>
        <w:t>of that Regulation</w:t>
      </w:r>
      <w:r w:rsidRPr="00E50FA4">
        <w:rPr>
          <w:rFonts w:ascii="Times New Roman" w:hAnsi="Times New Roman"/>
          <w:noProof/>
          <w:sz w:val="24"/>
        </w:rPr>
        <w:t>.</w:t>
      </w:r>
    </w:p>
    <w:p w14:paraId="62571880" w14:textId="1F63C474" w:rsidR="00C113F4" w:rsidRPr="00E50FA4" w:rsidRDefault="00C113F4" w:rsidP="00DB2BD0">
      <w:pPr>
        <w:pStyle w:val="ListParagraph"/>
        <w:numPr>
          <w:ilvl w:val="0"/>
          <w:numId w:val="11"/>
        </w:numPr>
        <w:tabs>
          <w:tab w:val="left" w:pos="567"/>
        </w:tabs>
        <w:spacing w:before="120" w:after="120"/>
        <w:ind w:left="0" w:firstLine="0"/>
        <w:jc w:val="both"/>
        <w:rPr>
          <w:ins w:id="80" w:author="Author"/>
          <w:noProof/>
        </w:rPr>
      </w:pPr>
      <w:ins w:id="81" w:author="Author">
        <w:r>
          <w:rPr>
            <w:rFonts w:ascii="Times New Roman" w:hAnsi="Times New Roman"/>
            <w:noProof/>
            <w:sz w:val="24"/>
          </w:rPr>
          <w:t>Institutions shall disclose this table on an annual basis</w:t>
        </w:r>
        <w:r w:rsidR="00B53F76">
          <w:rPr>
            <w:rFonts w:ascii="Times New Roman" w:hAnsi="Times New Roman"/>
            <w:noProof/>
            <w:sz w:val="24"/>
          </w:rPr>
          <w:t>, based on materiality assessment</w:t>
        </w:r>
        <w:r>
          <w:rPr>
            <w:rFonts w:ascii="Times New Roman" w:hAnsi="Times New Roman"/>
            <w:noProof/>
            <w:sz w:val="24"/>
          </w:rPr>
          <w:t>.</w:t>
        </w:r>
      </w:ins>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5B1A654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295FC5" w:rsidRPr="00E50FA4" w14:paraId="00666BDE" w14:textId="77777777" w:rsidTr="5B1A6548">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F6986" w:rsidRPr="00E50FA4" w14:paraId="07AE5694" w14:textId="77777777" w:rsidTr="5B1A6548">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415B0B" w14:paraId="51A24472" w14:textId="77777777" w:rsidTr="5B1A6548">
        <w:trPr>
          <w:trHeight w:val="990"/>
        </w:trPr>
        <w:tc>
          <w:tcPr>
            <w:tcW w:w="1384" w:type="dxa"/>
          </w:tcPr>
          <w:p w14:paraId="463C1F51" w14:textId="77777777" w:rsidR="00085BAF" w:rsidRPr="00E50FA4" w:rsidRDefault="00085BAF" w:rsidP="00085BAF">
            <w:pPr>
              <w:pStyle w:val="Applicationdirecte"/>
              <w:spacing w:before="120"/>
              <w:rPr>
                <w:noProof/>
              </w:rPr>
            </w:pPr>
            <w:r w:rsidRPr="00E50FA4">
              <w:rPr>
                <w:noProof/>
              </w:rPr>
              <w:t>(a)</w:t>
            </w:r>
          </w:p>
        </w:tc>
        <w:tc>
          <w:tcPr>
            <w:tcW w:w="7655" w:type="dxa"/>
          </w:tcPr>
          <w:p w14:paraId="0B8A3F12" w14:textId="2FFD63A3" w:rsidR="00085BAF" w:rsidRPr="00E50FA4" w:rsidRDefault="00085BAF" w:rsidP="5B1A6548">
            <w:pPr>
              <w:spacing w:before="120" w:after="120"/>
              <w:jc w:val="both"/>
              <w:rPr>
                <w:rFonts w:ascii="Times New Roman" w:hAnsi="Times New Roman" w:cs="Times New Roman"/>
                <w:noProof/>
                <w:sz w:val="24"/>
                <w:lang w:val="en-GB"/>
              </w:rPr>
            </w:pPr>
            <w:r w:rsidRPr="5B1A6548">
              <w:rPr>
                <w:rFonts w:ascii="Times New Roman" w:hAnsi="Times New Roman" w:cs="Times New Roman"/>
                <w:noProof/>
                <w:sz w:val="24"/>
                <w:lang w:val="en-GB"/>
              </w:rPr>
              <w:t>In accordance with Article 449a</w:t>
            </w:r>
            <w:r w:rsidR="007F40F6" w:rsidRPr="5B1A6548">
              <w:rPr>
                <w:rFonts w:ascii="Times New Roman" w:hAnsi="Times New Roman" w:cs="Times New Roman"/>
                <w:noProof/>
                <w:sz w:val="24"/>
                <w:lang w:val="en-GB"/>
              </w:rPr>
              <w:t xml:space="preserve"> of </w:t>
            </w:r>
            <w:r w:rsidR="007F40F6" w:rsidRPr="5B1A6548">
              <w:rPr>
                <w:rFonts w:ascii="Times New Roman" w:hAnsi="Times New Roman"/>
                <w:noProof/>
                <w:sz w:val="24"/>
              </w:rPr>
              <w:t>Regulation (EU) No 575/2013</w:t>
            </w:r>
            <w:r w:rsidR="0091526F" w:rsidRPr="5B1A6548">
              <w:rPr>
                <w:rFonts w:ascii="Times New Roman" w:hAnsi="Times New Roman"/>
                <w:noProof/>
                <w:sz w:val="24"/>
              </w:rPr>
              <w:t>,</w:t>
            </w:r>
            <w:r w:rsidRPr="5B1A6548">
              <w:rPr>
                <w:rFonts w:ascii="Times New Roman" w:hAnsi="Times New Roman" w:cs="Times New Roman"/>
                <w:noProof/>
                <w:sz w:val="24"/>
                <w:lang w:val="en-GB"/>
              </w:rPr>
              <w:t xml:space="preserve"> in conjunction with Article 435(1), points (a) and (e)</w:t>
            </w:r>
            <w:r w:rsidR="00C96BCE" w:rsidRPr="5B1A6548">
              <w:rPr>
                <w:rFonts w:ascii="Times New Roman" w:hAnsi="Times New Roman" w:cs="Times New Roman"/>
                <w:noProof/>
                <w:sz w:val="24"/>
                <w:lang w:val="en-GB"/>
              </w:rPr>
              <w:t>, of that Regulation</w:t>
            </w:r>
            <w:r w:rsidR="007F40F6" w:rsidRPr="5B1A6548">
              <w:rPr>
                <w:rFonts w:ascii="Times New Roman" w:hAnsi="Times New Roman" w:cs="Times New Roman"/>
                <w:noProof/>
                <w:sz w:val="24"/>
                <w:lang w:val="en-GB"/>
              </w:rPr>
              <w:t>,</w:t>
            </w:r>
            <w:r w:rsidRPr="5B1A6548">
              <w:rPr>
                <w:rFonts w:ascii="Times New Roman" w:hAnsi="Times New Roman" w:cs="Times New Roman"/>
                <w:noProof/>
                <w:sz w:val="24"/>
                <w:lang w:val="en-GB"/>
              </w:rPr>
              <w:t xml:space="preserve"> </w:t>
            </w:r>
            <w:r w:rsidR="00CC1ED8" w:rsidRPr="5B1A6548">
              <w:rPr>
                <w:rFonts w:ascii="Times New Roman" w:hAnsi="Times New Roman" w:cs="Times New Roman"/>
                <w:noProof/>
                <w:sz w:val="24"/>
                <w:lang w:val="en-GB"/>
              </w:rPr>
              <w:t xml:space="preserve">institutions </w:t>
            </w:r>
            <w:r w:rsidR="0071684B" w:rsidRPr="5B1A6548">
              <w:rPr>
                <w:rFonts w:ascii="Times New Roman" w:hAnsi="Times New Roman" w:cs="Times New Roman"/>
                <w:noProof/>
                <w:sz w:val="24"/>
                <w:lang w:val="en-GB"/>
              </w:rPr>
              <w:t>shall</w:t>
            </w:r>
            <w:r w:rsidR="001E26DD" w:rsidRPr="5B1A6548">
              <w:rPr>
                <w:rFonts w:ascii="Times New Roman" w:hAnsi="Times New Roman" w:cs="Times New Roman"/>
                <w:noProof/>
                <w:sz w:val="24"/>
                <w:lang w:val="en-GB"/>
              </w:rPr>
              <w:t xml:space="preserve"> provide </w:t>
            </w:r>
            <w:r w:rsidRPr="5B1A6548">
              <w:rPr>
                <w:rFonts w:ascii="Times New Roman" w:hAnsi="Times New Roman" w:cs="Times New Roman"/>
                <w:noProof/>
                <w:sz w:val="24"/>
                <w:lang w:val="en-GB"/>
              </w:rPr>
              <w:t xml:space="preserve">an explanation of how </w:t>
            </w:r>
            <w:r w:rsidR="0071684B" w:rsidRPr="5B1A6548">
              <w:rPr>
                <w:rFonts w:ascii="Times New Roman" w:hAnsi="Times New Roman" w:cs="Times New Roman"/>
                <w:noProof/>
                <w:sz w:val="24"/>
                <w:lang w:val="en-GB"/>
              </w:rPr>
              <w:t>their</w:t>
            </w:r>
            <w:r w:rsidRPr="5B1A6548">
              <w:rPr>
                <w:rFonts w:ascii="Times New Roman" w:hAnsi="Times New Roman" w:cs="Times New Roman"/>
                <w:noProof/>
                <w:sz w:val="24"/>
                <w:lang w:val="en-GB"/>
              </w:rPr>
              <w:t xml:space="preserve">  business model, strategy and processes, and </w:t>
            </w:r>
            <w:r w:rsidR="0091526F" w:rsidRPr="5B1A6548">
              <w:rPr>
                <w:rFonts w:ascii="Times New Roman" w:hAnsi="Times New Roman" w:cs="Times New Roman"/>
                <w:noProof/>
                <w:sz w:val="24"/>
                <w:lang w:val="en-GB"/>
              </w:rPr>
              <w:t xml:space="preserve">their </w:t>
            </w:r>
            <w:r w:rsidRPr="5B1A6548">
              <w:rPr>
                <w:rFonts w:ascii="Times New Roman" w:hAnsi="Times New Roman" w:cs="Times New Roman"/>
                <w:noProof/>
                <w:sz w:val="24"/>
                <w:lang w:val="en-GB"/>
              </w:rPr>
              <w:t xml:space="preserve">financial planning integrate </w:t>
            </w:r>
            <w:r w:rsidR="0091526F" w:rsidRPr="5B1A6548">
              <w:rPr>
                <w:rFonts w:ascii="Times New Roman" w:hAnsi="Times New Roman" w:cs="Times New Roman"/>
                <w:noProof/>
                <w:sz w:val="24"/>
                <w:lang w:val="en-GB"/>
              </w:rPr>
              <w:t xml:space="preserve">the </w:t>
            </w:r>
            <w:r w:rsidRPr="5B1A6548">
              <w:rPr>
                <w:rFonts w:ascii="Times New Roman" w:hAnsi="Times New Roman" w:cs="Times New Roman"/>
                <w:noProof/>
                <w:sz w:val="24"/>
                <w:lang w:val="en-GB"/>
              </w:rPr>
              <w:t>risks stemming from environmental factors (i.e. environmental risks) and how th</w:t>
            </w:r>
            <w:r w:rsidR="00575791" w:rsidRPr="5B1A6548">
              <w:rPr>
                <w:rFonts w:ascii="Times New Roman" w:hAnsi="Times New Roman" w:cs="Times New Roman"/>
                <w:noProof/>
                <w:sz w:val="24"/>
                <w:lang w:val="en-GB"/>
              </w:rPr>
              <w:t>o</w:t>
            </w:r>
            <w:r w:rsidRPr="5B1A6548">
              <w:rPr>
                <w:rFonts w:ascii="Times New Roman" w:hAnsi="Times New Roman" w:cs="Times New Roman"/>
                <w:noProof/>
                <w:sz w:val="24"/>
                <w:lang w:val="en-GB"/>
              </w:rPr>
              <w:t xml:space="preserve">se </w:t>
            </w:r>
            <w:r w:rsidR="0091526F" w:rsidRPr="5B1A6548">
              <w:rPr>
                <w:rFonts w:ascii="Times New Roman" w:hAnsi="Times New Roman" w:cs="Times New Roman"/>
                <w:noProof/>
                <w:sz w:val="24"/>
                <w:lang w:val="en-GB"/>
              </w:rPr>
              <w:t>risk</w:t>
            </w:r>
            <w:r w:rsidR="00E41FF7" w:rsidRPr="5B1A6548">
              <w:rPr>
                <w:rFonts w:ascii="Times New Roman" w:hAnsi="Times New Roman" w:cs="Times New Roman"/>
                <w:noProof/>
                <w:sz w:val="24"/>
                <w:lang w:val="en-GB"/>
              </w:rPr>
              <w:t>s</w:t>
            </w:r>
            <w:r w:rsidR="0091526F" w:rsidRPr="5B1A6548">
              <w:rPr>
                <w:rFonts w:ascii="Times New Roman" w:hAnsi="Times New Roman" w:cs="Times New Roman"/>
                <w:noProof/>
                <w:sz w:val="24"/>
                <w:lang w:val="en-GB"/>
              </w:rPr>
              <w:t xml:space="preserve"> may </w:t>
            </w:r>
            <w:r w:rsidRPr="5B1A6548">
              <w:rPr>
                <w:rFonts w:ascii="Times New Roman" w:hAnsi="Times New Roman" w:cs="Times New Roman"/>
                <w:noProof/>
                <w:sz w:val="24"/>
                <w:lang w:val="en-GB"/>
              </w:rPr>
              <w:t>evolve over time given changing technology, policy framework, business environment, stakeholder preferences, and changes in the physical environment itself.</w:t>
            </w:r>
            <w:ins w:id="82" w:author="Author">
              <w:r w:rsidR="00F61774" w:rsidRPr="5B1A6548">
                <w:rPr>
                  <w:rFonts w:ascii="Times New Roman" w:hAnsi="Times New Roman" w:cs="Times New Roman"/>
                  <w:noProof/>
                  <w:sz w:val="24"/>
                  <w:lang w:val="en-GB"/>
                </w:rPr>
                <w:t xml:space="preserve"> Institutions shall also disclose the resilience of their strategy and business model to environmental changes, developments and uncertainties, taking into consideration the identified environmental risks. Institutions shall specify the time horizons in which short-, medium-, or long-term effects of the environmental risks that the </w:t>
              </w:r>
              <w:r w:rsidR="00415B0B">
                <w:rPr>
                  <w:rFonts w:ascii="Times New Roman" w:hAnsi="Times New Roman" w:cs="Times New Roman"/>
                  <w:noProof/>
                  <w:sz w:val="24"/>
                  <w:lang w:val="en-GB"/>
                </w:rPr>
                <w:t>institution</w:t>
              </w:r>
              <w:r w:rsidR="00F61774" w:rsidRPr="5B1A6548">
                <w:rPr>
                  <w:rFonts w:ascii="Times New Roman" w:hAnsi="Times New Roman" w:cs="Times New Roman"/>
                  <w:noProof/>
                  <w:sz w:val="24"/>
                  <w:lang w:val="en-GB"/>
                </w:rPr>
                <w:t xml:space="preserve"> has identified could reasonably be expected to occur, and explain how the </w:t>
              </w:r>
              <w:r w:rsidR="00AF1A87">
                <w:rPr>
                  <w:rFonts w:ascii="Times New Roman" w:hAnsi="Times New Roman" w:cs="Times New Roman"/>
                  <w:noProof/>
                  <w:sz w:val="24"/>
                  <w:lang w:val="en-GB"/>
                </w:rPr>
                <w:t>institution</w:t>
              </w:r>
              <w:r w:rsidR="00F61774" w:rsidRPr="5B1A6548">
                <w:rPr>
                  <w:rFonts w:ascii="Times New Roman" w:hAnsi="Times New Roman" w:cs="Times New Roman"/>
                  <w:noProof/>
                  <w:sz w:val="24"/>
                  <w:lang w:val="en-GB"/>
                </w:rPr>
                <w:t xml:space="preserve"> defines “short term”, “medium term” and “long term”, and how these definitions are linked to the planning horizons used for strategic decision-making.</w:t>
              </w:r>
            </w:ins>
          </w:p>
        </w:tc>
      </w:tr>
      <w:tr w:rsidR="00085BAF" w:rsidRPr="00E50FA4" w14:paraId="7F5F3573" w14:textId="77777777" w:rsidTr="5B1A6548">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w:t>
            </w:r>
            <w:r w:rsidR="00E41FF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(a)</w:t>
            </w:r>
            <w:r w:rsidR="00575791" w:rsidRPr="00E50FA4">
              <w:rPr>
                <w:rFonts w:ascii="Times New Roman" w:hAnsi="Times New Roman" w:cs="Times New Roman"/>
                <w:noProof/>
                <w:sz w:val="24"/>
                <w:lang w:val="en-GB"/>
              </w:rPr>
              <w:t xml:space="preserve"> </w:t>
            </w:r>
            <w:r w:rsidR="001E26DD" w:rsidRPr="00E50FA4">
              <w:rPr>
                <w:rFonts w:ascii="Times New Roman" w:hAnsi="Times New Roman" w:cs="Times New Roman"/>
                <w:noProof/>
                <w:sz w:val="24"/>
                <w:lang w:val="en-GB"/>
              </w:rPr>
              <w:t xml:space="preserve">and </w:t>
            </w:r>
            <w:r w:rsidR="00E41FF7" w:rsidRPr="00E50FA4">
              <w:rPr>
                <w:rFonts w:ascii="Times New Roman" w:hAnsi="Times New Roman" w:cs="Times New Roman"/>
                <w:noProof/>
                <w:sz w:val="24"/>
                <w:lang w:val="en-GB"/>
              </w:rPr>
              <w:t xml:space="preserve">points </w:t>
            </w:r>
            <w:r w:rsidR="001E26DD" w:rsidRPr="00E50FA4">
              <w:rPr>
                <w:rFonts w:ascii="Times New Roman" w:hAnsi="Times New Roman" w:cs="Times New Roman"/>
                <w:noProof/>
                <w:sz w:val="24"/>
                <w:lang w:val="en-GB"/>
              </w:rPr>
              <w:t xml:space="preserve">(c) </w:t>
            </w:r>
            <w:r w:rsidR="00575791"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8C55DE"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8C55DE"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set out</w:t>
            </w:r>
            <w:r w:rsidR="008C55DE"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objectives,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targets and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limits</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for the assessment and management of environmental risks</w:t>
            </w:r>
            <w:r w:rsidR="0091526F" w:rsidRPr="00E50FA4">
              <w:rPr>
                <w:rFonts w:ascii="Times New Roman" w:hAnsi="Times New Roman" w:cs="Times New Roman"/>
                <w:noProof/>
                <w:sz w:val="24"/>
                <w:lang w:val="en-GB"/>
              </w:rPr>
              <w:t>. Institutions shall explain the</w:t>
            </w:r>
            <w:r w:rsidRPr="00E50FA4">
              <w:rPr>
                <w:rFonts w:ascii="Times New Roman" w:hAnsi="Times New Roman" w:cs="Times New Roman"/>
                <w:noProof/>
                <w:sz w:val="24"/>
                <w:lang w:val="en-GB"/>
              </w:rPr>
              <w:t xml:space="preserve"> processes </w:t>
            </w:r>
            <w:r w:rsidR="0091526F" w:rsidRPr="00E50FA4">
              <w:rPr>
                <w:rFonts w:ascii="Times New Roman" w:hAnsi="Times New Roman" w:cs="Times New Roman"/>
                <w:noProof/>
                <w:sz w:val="24"/>
                <w:lang w:val="en-GB"/>
              </w:rPr>
              <w:t>they use to set out</w:t>
            </w:r>
            <w:r w:rsidRPr="00E50FA4">
              <w:rPr>
                <w:rFonts w:ascii="Times New Roman" w:hAnsi="Times New Roman" w:cs="Times New Roman"/>
                <w:noProof/>
                <w:sz w:val="24"/>
                <w:lang w:val="en-GB"/>
              </w:rPr>
              <w:t xml:space="preserve"> th</w:t>
            </w:r>
            <w:r w:rsidR="00F83472"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objectives, targets and limits.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lastRenderedPageBreak/>
              <w:t xml:space="preserve">Institutions </w:t>
            </w:r>
            <w:r w:rsidR="00C4296F"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085BAF" w:rsidRPr="00E50FA4">
              <w:rPr>
                <w:rFonts w:ascii="Times New Roman" w:hAnsi="Times New Roman" w:cs="Times New Roman"/>
                <w:noProof/>
                <w:sz w:val="24"/>
                <w:lang w:val="en-GB"/>
              </w:rPr>
              <w:t>th</w:t>
            </w:r>
            <w:r w:rsidR="00F83472"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w:t>
            </w:r>
            <w:r w:rsidRPr="00E50FA4">
              <w:rPr>
                <w:rFonts w:ascii="Times New Roman" w:hAnsi="Times New Roman" w:cs="Times New Roman"/>
                <w:noProof/>
                <w:sz w:val="24"/>
                <w:lang w:val="en-GB"/>
              </w:rPr>
              <w:t xml:space="preserve">are linked </w:t>
            </w:r>
            <w:r w:rsidR="00085BAF" w:rsidRPr="00E50FA4">
              <w:rPr>
                <w:rFonts w:ascii="Times New Roman" w:hAnsi="Times New Roman" w:cs="Times New Roman"/>
                <w:noProof/>
                <w:sz w:val="24"/>
                <w:lang w:val="en-GB"/>
              </w:rPr>
              <w:t xml:space="preserve">to the current international and </w:t>
            </w:r>
            <w:r w:rsidR="00F83472"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w:t>
            </w:r>
            <w:r w:rsidRPr="00E50FA4">
              <w:rPr>
                <w:rFonts w:ascii="Times New Roman" w:hAnsi="Times New Roman" w:cs="Times New Roman"/>
                <w:noProof/>
                <w:sz w:val="24"/>
                <w:lang w:val="en-GB"/>
              </w:rPr>
              <w:t>,</w:t>
            </w:r>
            <w:r w:rsidR="00085BAF"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to the</w:t>
            </w:r>
            <w:r w:rsidR="00085BAF"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41112A" w:rsidRPr="00E50FA4" w14:paraId="313DCF2B" w14:textId="77777777" w:rsidTr="5B1A6548">
        <w:trPr>
          <w:trHeight w:val="316"/>
        </w:trPr>
        <w:tc>
          <w:tcPr>
            <w:tcW w:w="1384" w:type="dxa"/>
          </w:tcPr>
          <w:p w14:paraId="02928C6B" w14:textId="28DB6F37" w:rsidR="0041112A" w:rsidRPr="00E50FA4" w:rsidRDefault="0041112A" w:rsidP="0041112A">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lastRenderedPageBreak/>
              <w:t>(</w:t>
            </w:r>
            <w:r w:rsidR="00085BAF" w:rsidRPr="00E50FA4">
              <w:rPr>
                <w:noProof/>
                <w:lang w:val="en-GB"/>
              </w:rPr>
              <w:t>c</w:t>
            </w:r>
            <w:r w:rsidRPr="00E50FA4">
              <w:rPr>
                <w:noProof/>
                <w:lang w:val="en-GB"/>
              </w:rPr>
              <w:t>)</w:t>
            </w:r>
          </w:p>
        </w:tc>
        <w:tc>
          <w:tcPr>
            <w:tcW w:w="7655" w:type="dxa"/>
          </w:tcPr>
          <w:p w14:paraId="4B21A04A" w14:textId="3AF7939C"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institutions shall provide information on their current and future (planned) investment in environmentally sustainable activities and in activities and sectors aligned to the environmental objectives, including climate change objectives, set out in Article 9 of Regulation (EU) 2020/852.</w:t>
            </w:r>
          </w:p>
          <w:p w14:paraId="640F124C" w14:textId="6ED88F80"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that information depends on the institution’s own approach or is based on the institutions’ internal terms of reference, institutions shall include in their disclosures a description of those approaches and internal terms of reference. </w:t>
            </w:r>
          </w:p>
        </w:tc>
      </w:tr>
      <w:tr w:rsidR="0041112A" w:rsidRPr="00E50FA4" w14:paraId="2BB13DBC" w14:textId="77777777" w:rsidTr="5B1A6548">
        <w:trPr>
          <w:trHeight w:val="316"/>
        </w:trPr>
        <w:tc>
          <w:tcPr>
            <w:tcW w:w="1384" w:type="dxa"/>
          </w:tcPr>
          <w:p w14:paraId="2B416B21" w14:textId="1C123F20" w:rsidR="0041112A" w:rsidRPr="00E50FA4" w:rsidRDefault="0041112A" w:rsidP="0041112A">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w:t>
            </w:r>
            <w:r w:rsidR="00085BAF" w:rsidRPr="00E50FA4">
              <w:rPr>
                <w:noProof/>
                <w:lang w:val="en-GB"/>
              </w:rPr>
              <w:t>d</w:t>
            </w:r>
            <w:r w:rsidRPr="00E50FA4">
              <w:rPr>
                <w:noProof/>
                <w:lang w:val="en-GB"/>
              </w:rPr>
              <w:t>)</w:t>
            </w:r>
          </w:p>
        </w:tc>
        <w:tc>
          <w:tcPr>
            <w:tcW w:w="7655" w:type="dxa"/>
          </w:tcPr>
          <w:p w14:paraId="07B7A7E9" w14:textId="46516C7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 of that Regulation, institutions shall provide information on the measures taken to mitigate the risks associated to environmental factors. Institutions are to consider the counterparty’s capacity to manage environmental risks.</w:t>
            </w:r>
          </w:p>
        </w:tc>
      </w:tr>
      <w:tr w:rsidR="0041112A" w:rsidRPr="00E50FA4" w14:paraId="75014262" w14:textId="77777777" w:rsidTr="5B1A6548">
        <w:trPr>
          <w:trHeight w:val="547"/>
        </w:trPr>
        <w:tc>
          <w:tcPr>
            <w:tcW w:w="1384" w:type="dxa"/>
            <w:shd w:val="clear" w:color="auto" w:fill="D9D9D9" w:themeFill="background1" w:themeFillShade="D9"/>
          </w:tcPr>
          <w:p w14:paraId="499A0F97" w14:textId="77777777" w:rsidR="0041112A" w:rsidRPr="00E50FA4" w:rsidRDefault="0041112A" w:rsidP="0041112A">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41112A" w:rsidRPr="00E50FA4" w:rsidRDefault="0041112A" w:rsidP="0041112A">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41112A" w:rsidRPr="003B6CD0" w14:paraId="185824AB" w14:textId="77777777" w:rsidTr="5B1A6548">
        <w:trPr>
          <w:trHeight w:val="316"/>
        </w:trPr>
        <w:tc>
          <w:tcPr>
            <w:tcW w:w="1384" w:type="dxa"/>
          </w:tcPr>
          <w:p w14:paraId="4C5C99EB" w14:textId="651C8927" w:rsidR="0041112A" w:rsidRPr="00E50FA4" w:rsidRDefault="0041112A" w:rsidP="0041112A">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w:t>
            </w:r>
            <w:r w:rsidR="00085BAF" w:rsidRPr="00E50FA4">
              <w:rPr>
                <w:noProof/>
                <w:lang w:val="en-GB"/>
              </w:rPr>
              <w:t>e</w:t>
            </w:r>
            <w:r w:rsidRPr="00E50FA4">
              <w:rPr>
                <w:noProof/>
                <w:lang w:val="en-GB"/>
              </w:rPr>
              <w:t>)</w:t>
            </w:r>
          </w:p>
        </w:tc>
        <w:tc>
          <w:tcPr>
            <w:tcW w:w="7655" w:type="dxa"/>
          </w:tcPr>
          <w:p w14:paraId="1789B101" w14:textId="41F4A98B"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(b), and Article 435(2), points (a), (b) and (c), of that Regulation, institutions shall provide information on the involvement of their management body in the supervision and management of environmental risks.</w:t>
            </w:r>
            <w:r>
              <w:rPr>
                <w:rFonts w:ascii="Times New Roman" w:hAnsi="Times New Roman" w:cs="Times New Roman"/>
                <w:noProof/>
                <w:sz w:val="24"/>
                <w:lang w:val="en-GB"/>
              </w:rPr>
              <w:t xml:space="preserve"> </w:t>
            </w:r>
            <w:ins w:id="83" w:author="Author">
              <w:r w:rsidRPr="00CF0BF9">
                <w:rPr>
                  <w:rFonts w:ascii="Times New Roman" w:hAnsi="Times New Roman" w:cs="Times New Roman"/>
                  <w:noProof/>
                  <w:sz w:val="24"/>
                  <w:lang w:val="en-GB"/>
                </w:rPr>
                <w:t>Th</w:t>
              </w:r>
              <w:r>
                <w:rPr>
                  <w:rFonts w:ascii="Times New Roman" w:hAnsi="Times New Roman" w:cs="Times New Roman"/>
                  <w:noProof/>
                  <w:sz w:val="24"/>
                  <w:lang w:val="en-GB"/>
                </w:rPr>
                <w:t>is</w:t>
              </w:r>
              <w:r w:rsidRPr="00CF0BF9">
                <w:rPr>
                  <w:rFonts w:ascii="Times New Roman" w:hAnsi="Times New Roman" w:cs="Times New Roman"/>
                  <w:noProof/>
                  <w:sz w:val="24"/>
                  <w:lang w:val="en-GB"/>
                </w:rPr>
                <w:t xml:space="preserve"> information shall</w:t>
              </w:r>
              <w:r>
                <w:rPr>
                  <w:rFonts w:ascii="Times New Roman" w:hAnsi="Times New Roman" w:cs="Times New Roman"/>
                  <w:noProof/>
                  <w:sz w:val="24"/>
                  <w:lang w:val="en-GB"/>
                </w:rPr>
                <w:t xml:space="preserve"> also</w:t>
              </w:r>
              <w:r w:rsidRPr="00CF0BF9">
                <w:rPr>
                  <w:rFonts w:ascii="Times New Roman" w:hAnsi="Times New Roman" w:cs="Times New Roman"/>
                  <w:noProof/>
                  <w:sz w:val="24"/>
                  <w:lang w:val="en-GB"/>
                </w:rPr>
                <w:t xml:space="preserve"> include the governance structure responsible for the oversight of environmental risks, including a breakdown of responsibilities as reflected in the terms of reference, mandates, role descriptions, and other related policies</w:t>
              </w:r>
              <w:r w:rsidR="003B6CD0">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 </w:t>
              </w:r>
            </w:ins>
            <w:r w:rsidRPr="00E50FA4">
              <w:rPr>
                <w:rFonts w:ascii="Times New Roman" w:hAnsi="Times New Roman" w:cs="Times New Roman"/>
                <w:noProof/>
                <w:sz w:val="24"/>
                <w:lang w:val="en-GB"/>
              </w:rPr>
              <w:t>Institutions are to take into account the potential transmission channels of such environmental risks (including physical, transition and liability risks).</w:t>
            </w:r>
          </w:p>
        </w:tc>
      </w:tr>
      <w:tr w:rsidR="00085BAF" w:rsidRPr="00E50FA4" w14:paraId="09119ADF" w14:textId="77777777" w:rsidTr="004F0BC6">
        <w:trPr>
          <w:trHeight w:val="316"/>
          <w:del w:id="84" w:author="Author"/>
        </w:trPr>
        <w:tc>
          <w:tcPr>
            <w:tcW w:w="1384" w:type="dxa"/>
          </w:tcPr>
          <w:p w14:paraId="54C3BEEF" w14:textId="77777777" w:rsidR="00085BAF" w:rsidRPr="00E50FA4" w:rsidRDefault="00085BAF" w:rsidP="00085BAF">
            <w:pPr>
              <w:autoSpaceDE w:val="0"/>
              <w:autoSpaceDN w:val="0"/>
              <w:adjustRightInd w:val="0"/>
              <w:jc w:val="both"/>
              <w:rPr>
                <w:del w:id="85" w:author="Author"/>
                <w:rFonts w:ascii="Times New Roman" w:eastAsia="Times New Roman" w:hAnsi="Times New Roman" w:cs="Times New Roman"/>
                <w:noProof/>
                <w:sz w:val="24"/>
                <w:lang w:val="en-GB"/>
              </w:rPr>
            </w:pPr>
            <w:del w:id="86" w:author="Author">
              <w:r w:rsidRPr="00E50FA4">
                <w:rPr>
                  <w:noProof/>
                  <w:lang w:val="en-GB"/>
                </w:rPr>
                <w:delText>(f)</w:delText>
              </w:r>
            </w:del>
          </w:p>
        </w:tc>
        <w:tc>
          <w:tcPr>
            <w:tcW w:w="7655" w:type="dxa"/>
          </w:tcPr>
          <w:p w14:paraId="7480B7A1" w14:textId="77777777" w:rsidR="00085BAF" w:rsidRPr="00E50FA4" w:rsidRDefault="00085BAF" w:rsidP="002A2C5B">
            <w:pPr>
              <w:autoSpaceDE w:val="0"/>
              <w:autoSpaceDN w:val="0"/>
              <w:adjustRightInd w:val="0"/>
              <w:spacing w:before="120" w:after="120"/>
              <w:jc w:val="both"/>
              <w:rPr>
                <w:del w:id="87" w:author="Author"/>
                <w:rFonts w:ascii="Times New Roman" w:eastAsia="Times New Roman" w:hAnsi="Times New Roman" w:cs="Times New Roman"/>
                <w:noProof/>
                <w:sz w:val="24"/>
                <w:lang w:val="en-GB" w:eastAsia="sv-SE"/>
              </w:rPr>
            </w:pPr>
            <w:del w:id="88" w:author="Author">
              <w:r w:rsidRPr="00E50FA4">
                <w:rPr>
                  <w:rFonts w:ascii="Times New Roman" w:hAnsi="Times New Roman" w:cs="Times New Roman"/>
                  <w:noProof/>
                  <w:sz w:val="24"/>
                  <w:lang w:val="en-GB"/>
                </w:rPr>
                <w:delText xml:space="preserve">In accordance with Article 449a </w:delText>
              </w:r>
              <w:r w:rsidR="00CD42E0" w:rsidRPr="00E50FA4">
                <w:rPr>
                  <w:rFonts w:ascii="Times New Roman" w:hAnsi="Times New Roman" w:cs="Times New Roman"/>
                  <w:noProof/>
                  <w:sz w:val="24"/>
                  <w:lang w:val="en-GB"/>
                </w:rPr>
                <w:delText xml:space="preserve">of </w:delText>
              </w:r>
              <w:r w:rsidR="007F40F6" w:rsidRPr="00E50FA4">
                <w:rPr>
                  <w:rFonts w:ascii="Times New Roman" w:hAnsi="Times New Roman"/>
                  <w:noProof/>
                  <w:sz w:val="24"/>
                </w:rPr>
                <w:delText>Regulation (EU) No 575/2013</w:delText>
              </w:r>
              <w:r w:rsidR="003A1C70" w:rsidRPr="00E50FA4">
                <w:rPr>
                  <w:rFonts w:ascii="Times New Roman" w:hAnsi="Times New Roman"/>
                  <w:noProof/>
                  <w:sz w:val="24"/>
                </w:rPr>
                <w:delText>,</w:delText>
              </w:r>
              <w:r w:rsidR="007F40F6" w:rsidRPr="00E50FA4">
                <w:rPr>
                  <w:rFonts w:ascii="Times New Roman" w:hAnsi="Times New Roman"/>
                  <w:noProof/>
                  <w:sz w:val="24"/>
                </w:rPr>
                <w:delText xml:space="preserve"> </w:delText>
              </w:r>
              <w:r w:rsidRPr="00E50FA4">
                <w:rPr>
                  <w:rFonts w:ascii="Times New Roman" w:hAnsi="Times New Roman" w:cs="Times New Roman"/>
                  <w:noProof/>
                  <w:sz w:val="24"/>
                  <w:lang w:val="en-GB"/>
                </w:rPr>
                <w:delText>in conjunction with Article 435(2), point (d)</w:delText>
              </w:r>
              <w:r w:rsidR="00CD42E0" w:rsidRPr="00E50FA4">
                <w:rPr>
                  <w:rFonts w:ascii="Times New Roman" w:hAnsi="Times New Roman" w:cs="Times New Roman"/>
                  <w:noProof/>
                  <w:sz w:val="24"/>
                  <w:lang w:val="en-GB"/>
                </w:rPr>
                <w:delText>,</w:delText>
              </w:r>
              <w:r w:rsidRPr="00E50FA4">
                <w:rPr>
                  <w:rFonts w:ascii="Times New Roman" w:hAnsi="Times New Roman" w:cs="Times New Roman"/>
                  <w:noProof/>
                  <w:sz w:val="24"/>
                  <w:lang w:val="en-GB"/>
                </w:rPr>
                <w:delText xml:space="preserve"> </w:delText>
              </w:r>
              <w:r w:rsidR="007F40F6" w:rsidRPr="00E50FA4">
                <w:rPr>
                  <w:rFonts w:ascii="Times New Roman" w:hAnsi="Times New Roman" w:cs="Times New Roman"/>
                  <w:noProof/>
                  <w:sz w:val="24"/>
                  <w:lang w:val="en-GB"/>
                </w:rPr>
                <w:delText>of that Regulation</w:delText>
              </w:r>
              <w:r w:rsidRPr="00E50FA4">
                <w:rPr>
                  <w:rFonts w:ascii="Times New Roman" w:hAnsi="Times New Roman" w:cs="Times New Roman"/>
                  <w:noProof/>
                  <w:sz w:val="24"/>
                  <w:lang w:val="en-GB"/>
                </w:rPr>
                <w:delText>,</w:delText>
              </w:r>
              <w:r w:rsidR="0071684B" w:rsidRPr="00E50FA4">
                <w:rPr>
                  <w:rFonts w:ascii="Times New Roman" w:hAnsi="Times New Roman" w:cs="Times New Roman"/>
                  <w:noProof/>
                  <w:sz w:val="24"/>
                  <w:lang w:val="en-GB"/>
                </w:rPr>
                <w:delText xml:space="preserve"> institutions shall </w:delText>
              </w:r>
              <w:r w:rsidR="00694E60" w:rsidRPr="00E50FA4">
                <w:rPr>
                  <w:rFonts w:ascii="Times New Roman" w:hAnsi="Times New Roman" w:cs="Times New Roman"/>
                  <w:noProof/>
                  <w:sz w:val="24"/>
                  <w:lang w:val="en-GB"/>
                </w:rPr>
                <w:delText>provide information on</w:delText>
              </w:r>
              <w:r w:rsidRPr="00E50FA4">
                <w:rPr>
                  <w:rFonts w:ascii="Times New Roman" w:hAnsi="Times New Roman" w:cs="Times New Roman"/>
                  <w:noProof/>
                  <w:sz w:val="24"/>
                  <w:lang w:val="en-GB"/>
                </w:rPr>
                <w:delText xml:space="preserve"> </w:delText>
              </w:r>
              <w:r w:rsidR="003938C8" w:rsidRPr="00E50FA4">
                <w:rPr>
                  <w:rFonts w:ascii="Times New Roman" w:hAnsi="Times New Roman" w:cs="Times New Roman"/>
                  <w:noProof/>
                  <w:sz w:val="24"/>
                  <w:lang w:val="en-GB"/>
                </w:rPr>
                <w:delText>how</w:delText>
              </w:r>
              <w:r w:rsidRPr="00E50FA4">
                <w:rPr>
                  <w:rFonts w:ascii="Times New Roman" w:hAnsi="Times New Roman" w:cs="Times New Roman"/>
                  <w:noProof/>
                  <w:sz w:val="24"/>
                  <w:lang w:val="en-GB"/>
                </w:rPr>
                <w:delText xml:space="preserve"> </w:delText>
              </w:r>
              <w:r w:rsidR="00CD42E0" w:rsidRPr="00E50FA4">
                <w:rPr>
                  <w:rFonts w:ascii="Times New Roman" w:hAnsi="Times New Roman" w:cs="Times New Roman"/>
                  <w:noProof/>
                  <w:sz w:val="24"/>
                  <w:lang w:val="en-GB"/>
                </w:rPr>
                <w:delText>the</w:delText>
              </w:r>
              <w:r w:rsidR="0071684B" w:rsidRPr="00E50FA4">
                <w:rPr>
                  <w:rFonts w:ascii="Times New Roman" w:hAnsi="Times New Roman" w:cs="Times New Roman"/>
                  <w:noProof/>
                  <w:sz w:val="24"/>
                  <w:lang w:val="en-GB"/>
                </w:rPr>
                <w:delText>ir</w:delText>
              </w:r>
              <w:r w:rsidRPr="00E50FA4">
                <w:rPr>
                  <w:rFonts w:ascii="Times New Roman" w:hAnsi="Times New Roman" w:cs="Times New Roman"/>
                  <w:noProof/>
                  <w:sz w:val="24"/>
                  <w:lang w:val="en-GB"/>
                </w:rPr>
                <w:delText xml:space="preserve"> management body integrates short-term, medium-term and long-term effects of environmental risks in </w:delText>
              </w:r>
              <w:r w:rsidR="0071684B" w:rsidRPr="00E50FA4">
                <w:rPr>
                  <w:rFonts w:ascii="Times New Roman" w:hAnsi="Times New Roman" w:cs="Times New Roman"/>
                  <w:noProof/>
                  <w:sz w:val="24"/>
                  <w:lang w:val="en-GB"/>
                </w:rPr>
                <w:delText>the</w:delText>
              </w:r>
              <w:r w:rsidR="00CD42E0" w:rsidRPr="00E50FA4">
                <w:rPr>
                  <w:rFonts w:ascii="Times New Roman" w:hAnsi="Times New Roman" w:cs="Times New Roman"/>
                  <w:noProof/>
                  <w:sz w:val="24"/>
                  <w:lang w:val="en-GB"/>
                </w:rPr>
                <w:delText xml:space="preserve"> </w:delText>
              </w:r>
              <w:r w:rsidRPr="00E50FA4">
                <w:rPr>
                  <w:rFonts w:ascii="Times New Roman" w:hAnsi="Times New Roman" w:cs="Times New Roman"/>
                  <w:noProof/>
                  <w:sz w:val="24"/>
                  <w:lang w:val="en-GB"/>
                </w:rPr>
                <w:delText xml:space="preserve">organisational structure </w:delText>
              </w:r>
              <w:r w:rsidR="003938C8" w:rsidRPr="00E50FA4">
                <w:rPr>
                  <w:rFonts w:ascii="Times New Roman" w:hAnsi="Times New Roman" w:cs="Times New Roman"/>
                  <w:noProof/>
                  <w:sz w:val="24"/>
                  <w:lang w:val="en-GB"/>
                </w:rPr>
                <w:delText xml:space="preserve">of the institution </w:delText>
              </w:r>
              <w:r w:rsidRPr="00E50FA4">
                <w:rPr>
                  <w:rFonts w:ascii="Times New Roman" w:hAnsi="Times New Roman" w:cs="Times New Roman"/>
                  <w:noProof/>
                  <w:sz w:val="24"/>
                  <w:lang w:val="en-GB"/>
                </w:rPr>
                <w:delText>for the purposes of risk management</w:delText>
              </w:r>
              <w:r w:rsidR="003A1C70" w:rsidRPr="00E50FA4">
                <w:rPr>
                  <w:rFonts w:ascii="Times New Roman" w:hAnsi="Times New Roman" w:cs="Times New Roman"/>
                  <w:noProof/>
                  <w:sz w:val="24"/>
                  <w:lang w:val="en-GB"/>
                </w:rPr>
                <w:delText xml:space="preserve">. Institutions </w:delText>
              </w:r>
              <w:r w:rsidR="008F66F5" w:rsidRPr="00E50FA4">
                <w:rPr>
                  <w:rFonts w:ascii="Times New Roman" w:hAnsi="Times New Roman" w:cs="Times New Roman"/>
                  <w:noProof/>
                  <w:sz w:val="24"/>
                  <w:lang w:val="en-GB"/>
                </w:rPr>
                <w:delText>are to</w:delText>
              </w:r>
              <w:r w:rsidR="003A1C70" w:rsidRPr="00E50FA4">
                <w:rPr>
                  <w:rFonts w:ascii="Times New Roman" w:hAnsi="Times New Roman" w:cs="Times New Roman"/>
                  <w:noProof/>
                  <w:sz w:val="24"/>
                  <w:lang w:val="en-GB"/>
                </w:rPr>
                <w:delText xml:space="preserve"> explain how such exercise </w:delText>
              </w:r>
              <w:r w:rsidR="0025453E" w:rsidRPr="00E50FA4">
                <w:rPr>
                  <w:rFonts w:ascii="Times New Roman" w:hAnsi="Times New Roman" w:cs="Times New Roman"/>
                  <w:noProof/>
                  <w:sz w:val="24"/>
                  <w:lang w:val="en-GB"/>
                </w:rPr>
                <w:delText xml:space="preserve">at management body’s level </w:delText>
              </w:r>
              <w:r w:rsidRPr="00E50FA4">
                <w:rPr>
                  <w:rFonts w:ascii="Times New Roman" w:hAnsi="Times New Roman" w:cs="Times New Roman"/>
                  <w:noProof/>
                  <w:sz w:val="24"/>
                  <w:lang w:val="en-GB"/>
                </w:rPr>
                <w:delText xml:space="preserve">is </w:delText>
              </w:r>
              <w:r w:rsidR="0025453E" w:rsidRPr="00E50FA4">
                <w:rPr>
                  <w:rFonts w:ascii="Times New Roman" w:hAnsi="Times New Roman" w:cs="Times New Roman"/>
                  <w:noProof/>
                  <w:sz w:val="24"/>
                  <w:lang w:val="en-GB"/>
                </w:rPr>
                <w:delText xml:space="preserve">then </w:delText>
              </w:r>
              <w:r w:rsidRPr="00E50FA4">
                <w:rPr>
                  <w:rFonts w:ascii="Times New Roman" w:hAnsi="Times New Roman" w:cs="Times New Roman"/>
                  <w:noProof/>
                  <w:sz w:val="24"/>
                  <w:lang w:val="en-GB"/>
                </w:rPr>
                <w:delText>reflected in</w:delText>
              </w:r>
              <w:r w:rsidR="004B0861" w:rsidRPr="00E50FA4">
                <w:rPr>
                  <w:rFonts w:ascii="Times New Roman" w:hAnsi="Times New Roman" w:cs="Times New Roman"/>
                  <w:noProof/>
                  <w:sz w:val="24"/>
                  <w:lang w:val="en-GB"/>
                </w:rPr>
                <w:delText xml:space="preserve"> their</w:delText>
              </w:r>
              <w:r w:rsidRPr="00E50FA4">
                <w:rPr>
                  <w:rFonts w:ascii="Times New Roman" w:hAnsi="Times New Roman" w:cs="Times New Roman"/>
                  <w:noProof/>
                  <w:sz w:val="24"/>
                  <w:lang w:val="en-GB"/>
                </w:rPr>
                <w:delText xml:space="preserve"> business lines and internal control functions.</w:delText>
              </w:r>
            </w:del>
          </w:p>
        </w:tc>
      </w:tr>
      <w:tr w:rsidR="0041112A" w:rsidRPr="00E50FA4" w14:paraId="3C56BEC3" w14:textId="77777777" w:rsidTr="5B1A6548">
        <w:trPr>
          <w:trHeight w:val="316"/>
        </w:trPr>
        <w:tc>
          <w:tcPr>
            <w:tcW w:w="1384" w:type="dxa"/>
          </w:tcPr>
          <w:p w14:paraId="26141F87" w14:textId="036F0866"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89" w:author="Author">
              <w:r w:rsidR="00085BAF" w:rsidRPr="00E50FA4">
                <w:rPr>
                  <w:noProof/>
                  <w:lang w:val="en-GB"/>
                </w:rPr>
                <w:delText>g</w:delText>
              </w:r>
            </w:del>
            <w:ins w:id="90" w:author="Author">
              <w:r w:rsidR="001D2DA7">
                <w:rPr>
                  <w:noProof/>
                  <w:lang w:val="en-GB"/>
                </w:rPr>
                <w:t>f</w:t>
              </w:r>
            </w:ins>
            <w:r w:rsidRPr="00E50FA4">
              <w:rPr>
                <w:noProof/>
                <w:lang w:val="en-GB"/>
              </w:rPr>
              <w:t>)</w:t>
            </w:r>
          </w:p>
        </w:tc>
        <w:tc>
          <w:tcPr>
            <w:tcW w:w="7655" w:type="dxa"/>
          </w:tcPr>
          <w:p w14:paraId="6D0A39C2" w14:textId="55A1EB0C"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435(2), points (a), (b) </w:t>
            </w:r>
            <w:ins w:id="91" w:author="Author">
              <w:r w:rsidR="009404A7">
                <w:rPr>
                  <w:rFonts w:ascii="Times New Roman" w:hAnsi="Times New Roman" w:cs="Times New Roman"/>
                  <w:noProof/>
                  <w:sz w:val="24"/>
                  <w:lang w:val="en-GB"/>
                </w:rPr>
                <w:t xml:space="preserve">(c) </w:t>
              </w:r>
            </w:ins>
            <w:r w:rsidRPr="00E50FA4">
              <w:rPr>
                <w:rFonts w:ascii="Times New Roman" w:hAnsi="Times New Roman" w:cs="Times New Roman"/>
                <w:noProof/>
                <w:sz w:val="24"/>
                <w:lang w:val="en-GB"/>
              </w:rPr>
              <w:t>and (</w:t>
            </w:r>
            <w:del w:id="92" w:author="Author">
              <w:r w:rsidR="00160FD9" w:rsidRPr="00E50FA4">
                <w:rPr>
                  <w:rFonts w:ascii="Times New Roman" w:hAnsi="Times New Roman" w:cs="Times New Roman"/>
                  <w:noProof/>
                  <w:sz w:val="24"/>
                  <w:lang w:val="en-GB"/>
                </w:rPr>
                <w:delText>c</w:delText>
              </w:r>
            </w:del>
            <w:ins w:id="93" w:author="Author">
              <w:r w:rsidR="009404A7">
                <w:rPr>
                  <w:rFonts w:ascii="Times New Roman" w:hAnsi="Times New Roman" w:cs="Times New Roman"/>
                  <w:noProof/>
                  <w:sz w:val="24"/>
                  <w:lang w:val="en-GB"/>
                </w:rPr>
                <w:t>d</w:t>
              </w:r>
            </w:ins>
            <w:r w:rsidRPr="00E50FA4">
              <w:rPr>
                <w:rFonts w:ascii="Times New Roman" w:hAnsi="Times New Roman" w:cs="Times New Roman"/>
                <w:noProof/>
                <w:sz w:val="24"/>
                <w:lang w:val="en-GB"/>
              </w:rPr>
              <w:t xml:space="preserve">), of that Regulation, institutions shall provide information on the organisation of their risk committees and on the allocation of tasks and responsibilities in the risk management framework to monitor and manage environmental risks, taking into account physical, transition and liability </w:t>
            </w:r>
            <w:r>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ins w:id="94" w:author="Author">
              <w:r>
                <w:rPr>
                  <w:rFonts w:ascii="Times New Roman" w:hAnsi="Times New Roman" w:cs="Times New Roman"/>
                  <w:noProof/>
                  <w:sz w:val="24"/>
                  <w:lang w:val="en-GB"/>
                </w:rPr>
                <w:t xml:space="preserve"> Institutions shall explain</w:t>
              </w:r>
              <w:r w:rsidRPr="00885BCC">
                <w:rPr>
                  <w:rFonts w:ascii="Times New Roman" w:hAnsi="Times New Roman" w:cs="Times New Roman"/>
                  <w:noProof/>
                  <w:sz w:val="24"/>
                  <w:lang w:val="en-GB"/>
                </w:rPr>
                <w:t xml:space="preserve"> how and how often the board and its committees are informed about </w:t>
              </w:r>
              <w:r>
                <w:rPr>
                  <w:rFonts w:ascii="Times New Roman" w:hAnsi="Times New Roman" w:cs="Times New Roman"/>
                  <w:noProof/>
                  <w:sz w:val="24"/>
                  <w:lang w:val="en-GB"/>
                </w:rPr>
                <w:t>environmental</w:t>
              </w:r>
              <w:r w:rsidRPr="00885BCC">
                <w:rPr>
                  <w:rFonts w:ascii="Times New Roman" w:hAnsi="Times New Roman" w:cs="Times New Roman"/>
                  <w:noProof/>
                  <w:sz w:val="24"/>
                  <w:lang w:val="en-GB"/>
                </w:rPr>
                <w:t xml:space="preserve"> risks, and how the board and its committees consider </w:t>
              </w:r>
              <w:r>
                <w:rPr>
                  <w:rFonts w:ascii="Times New Roman" w:hAnsi="Times New Roman" w:cs="Times New Roman"/>
                  <w:noProof/>
                  <w:sz w:val="24"/>
                  <w:lang w:val="en-GB"/>
                </w:rPr>
                <w:t>environmental</w:t>
              </w:r>
              <w:r w:rsidRPr="00885BCC">
                <w:rPr>
                  <w:rFonts w:ascii="Times New Roman" w:hAnsi="Times New Roman" w:cs="Times New Roman"/>
                  <w:noProof/>
                  <w:sz w:val="24"/>
                  <w:lang w:val="en-GB"/>
                </w:rPr>
                <w:t xml:space="preserve"> risks when overseeing the </w:t>
              </w:r>
              <w:r w:rsidR="00AF1A87">
                <w:rPr>
                  <w:rFonts w:ascii="Times New Roman" w:hAnsi="Times New Roman" w:cs="Times New Roman"/>
                  <w:noProof/>
                  <w:sz w:val="24"/>
                  <w:lang w:val="en-GB"/>
                </w:rPr>
                <w:t>institution</w:t>
              </w:r>
              <w:r w:rsidRPr="00885BCC">
                <w:rPr>
                  <w:rFonts w:ascii="Times New Roman" w:hAnsi="Times New Roman" w:cs="Times New Roman"/>
                  <w:noProof/>
                  <w:sz w:val="24"/>
                  <w:lang w:val="en-GB"/>
                </w:rPr>
                <w:t xml:space="preserve">’s strategy, its decisions on major transactions, and its risk management processes and related </w:t>
              </w:r>
              <w:r w:rsidRPr="00885BCC">
                <w:rPr>
                  <w:rFonts w:ascii="Times New Roman" w:hAnsi="Times New Roman" w:cs="Times New Roman"/>
                  <w:noProof/>
                  <w:sz w:val="24"/>
                  <w:lang w:val="en-GB"/>
                </w:rPr>
                <w:lastRenderedPageBreak/>
                <w:t>policies, including whether the board has considered trade-offs associated with those risks.</w:t>
              </w:r>
              <w:r w:rsidR="001D23C0">
                <w:rPr>
                  <w:rFonts w:ascii="Times New Roman" w:hAnsi="Times New Roman" w:cs="Times New Roman"/>
                  <w:noProof/>
                  <w:sz w:val="24"/>
                  <w:lang w:val="en-GB"/>
                </w:rPr>
                <w:t xml:space="preserve"> </w:t>
              </w:r>
              <w:r w:rsidR="001D23C0" w:rsidRPr="00E50FA4">
                <w:rPr>
                  <w:rFonts w:ascii="Times New Roman" w:hAnsi="Times New Roman" w:cs="Times New Roman"/>
                  <w:noProof/>
                  <w:sz w:val="24"/>
                  <w:lang w:val="en-GB"/>
                </w:rPr>
                <w:t>Institutions are to explain</w:t>
              </w:r>
              <w:r w:rsidR="001D23C0" w:rsidRPr="00885BCC">
                <w:rPr>
                  <w:rFonts w:ascii="Times New Roman" w:hAnsi="Times New Roman" w:cs="Times New Roman"/>
                  <w:noProof/>
                  <w:sz w:val="24"/>
                  <w:lang w:val="en-GB"/>
                </w:rPr>
                <w:t xml:space="preserve"> how the board ensures that the appropriate skills and competencies are available to oversee strategies designed to respond to </w:t>
              </w:r>
              <w:r w:rsidR="001D23C0">
                <w:rPr>
                  <w:rFonts w:ascii="Times New Roman" w:hAnsi="Times New Roman" w:cs="Times New Roman"/>
                  <w:noProof/>
                  <w:sz w:val="24"/>
                  <w:lang w:val="en-GB"/>
                </w:rPr>
                <w:t>environmental</w:t>
              </w:r>
              <w:r w:rsidR="001D23C0" w:rsidRPr="00885BCC">
                <w:rPr>
                  <w:rFonts w:ascii="Times New Roman" w:hAnsi="Times New Roman" w:cs="Times New Roman"/>
                  <w:noProof/>
                  <w:sz w:val="24"/>
                  <w:lang w:val="en-GB"/>
                </w:rPr>
                <w:t xml:space="preserve"> risks.</w:t>
              </w:r>
              <w:r w:rsidR="00083D70">
                <w:rPr>
                  <w:rFonts w:ascii="Times New Roman" w:hAnsi="Times New Roman" w:cs="Times New Roman"/>
                  <w:noProof/>
                  <w:sz w:val="24"/>
                  <w:lang w:val="en-GB"/>
                </w:rPr>
                <w:t xml:space="preserve"> </w:t>
              </w:r>
              <w:r w:rsidR="00083D70" w:rsidRPr="00E50FA4">
                <w:rPr>
                  <w:rFonts w:ascii="Times New Roman" w:hAnsi="Times New Roman" w:cs="Times New Roman"/>
                  <w:noProof/>
                  <w:sz w:val="24"/>
                  <w:lang w:val="en-GB"/>
                </w:rPr>
                <w:t xml:space="preserve">Institutions are to explain how </w:t>
              </w:r>
              <w:r w:rsidR="007D71D6">
                <w:rPr>
                  <w:rFonts w:ascii="Times New Roman" w:hAnsi="Times New Roman" w:cs="Times New Roman"/>
                  <w:noProof/>
                  <w:sz w:val="24"/>
                  <w:lang w:val="en-GB"/>
                </w:rPr>
                <w:t>the</w:t>
              </w:r>
              <w:r w:rsidR="007762FB">
                <w:rPr>
                  <w:rFonts w:ascii="Times New Roman" w:hAnsi="Times New Roman" w:cs="Times New Roman"/>
                  <w:noProof/>
                  <w:sz w:val="24"/>
                  <w:lang w:val="en-GB"/>
                </w:rPr>
                <w:t xml:space="preserve"> environmental risk management,</w:t>
              </w:r>
              <w:r w:rsidR="00083D70" w:rsidRPr="00E50FA4">
                <w:rPr>
                  <w:rFonts w:ascii="Times New Roman" w:hAnsi="Times New Roman" w:cs="Times New Roman"/>
                  <w:noProof/>
                  <w:sz w:val="24"/>
                  <w:lang w:val="en-GB"/>
                </w:rPr>
                <w:t xml:space="preserve"> at management body’s level</w:t>
              </w:r>
              <w:r w:rsidR="007762FB">
                <w:rPr>
                  <w:rFonts w:ascii="Times New Roman" w:hAnsi="Times New Roman" w:cs="Times New Roman"/>
                  <w:noProof/>
                  <w:sz w:val="24"/>
                  <w:lang w:val="en-GB"/>
                </w:rPr>
                <w:t>,</w:t>
              </w:r>
              <w:r w:rsidR="00083D70" w:rsidRPr="00E50FA4">
                <w:rPr>
                  <w:rFonts w:ascii="Times New Roman" w:hAnsi="Times New Roman" w:cs="Times New Roman"/>
                  <w:noProof/>
                  <w:sz w:val="24"/>
                  <w:lang w:val="en-GB"/>
                </w:rPr>
                <w:t xml:space="preserve"> is reflected in their business lines and internal control functions</w:t>
              </w:r>
            </w:ins>
          </w:p>
        </w:tc>
      </w:tr>
      <w:tr w:rsidR="0041112A" w:rsidRPr="00E50FA4" w14:paraId="03CFC9E0" w14:textId="77777777" w:rsidTr="5B1A6548">
        <w:trPr>
          <w:trHeight w:val="316"/>
        </w:trPr>
        <w:tc>
          <w:tcPr>
            <w:tcW w:w="1384" w:type="dxa"/>
          </w:tcPr>
          <w:p w14:paraId="66E11F45" w14:textId="3FC31BD4"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lastRenderedPageBreak/>
              <w:t>(</w:t>
            </w:r>
            <w:del w:id="95" w:author="Author">
              <w:r w:rsidR="00085BAF" w:rsidRPr="00E50FA4">
                <w:rPr>
                  <w:noProof/>
                  <w:lang w:val="en-GB"/>
                </w:rPr>
                <w:delText>h</w:delText>
              </w:r>
            </w:del>
            <w:ins w:id="96" w:author="Author">
              <w:r w:rsidR="001D2DA7">
                <w:rPr>
                  <w:noProof/>
                  <w:lang w:val="en-GB"/>
                </w:rPr>
                <w:t>g</w:t>
              </w:r>
            </w:ins>
            <w:r w:rsidRPr="00E50FA4">
              <w:rPr>
                <w:noProof/>
                <w:lang w:val="en-GB"/>
              </w:rPr>
              <w:t>)</w:t>
            </w:r>
          </w:p>
        </w:tc>
        <w:tc>
          <w:tcPr>
            <w:tcW w:w="7655" w:type="dxa"/>
          </w:tcPr>
          <w:p w14:paraId="65799180" w14:textId="29EEB273"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435(2), point (e), of that Regulation, institutions shall provide information on the ways in which they include environmental risks into their internal reporting framework and structure, as well as information on the frequency of their internal reporting and information exchange on such risks.</w:t>
            </w:r>
          </w:p>
        </w:tc>
      </w:tr>
      <w:tr w:rsidR="0041112A" w:rsidRPr="00E50FA4" w14:paraId="414A95DC" w14:textId="77777777" w:rsidTr="5B1A6548">
        <w:trPr>
          <w:trHeight w:val="316"/>
        </w:trPr>
        <w:tc>
          <w:tcPr>
            <w:tcW w:w="1384" w:type="dxa"/>
          </w:tcPr>
          <w:p w14:paraId="558038D7" w14:textId="3B0F6025"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97" w:author="Author">
              <w:r w:rsidR="00085BAF" w:rsidRPr="00E50FA4">
                <w:rPr>
                  <w:noProof/>
                  <w:lang w:val="en-GB"/>
                </w:rPr>
                <w:delText>i</w:delText>
              </w:r>
            </w:del>
            <w:ins w:id="98" w:author="Author">
              <w:r w:rsidR="0016581B">
                <w:rPr>
                  <w:noProof/>
                  <w:lang w:val="en-GB"/>
                </w:rPr>
                <w:t>h</w:t>
              </w:r>
            </w:ins>
            <w:r w:rsidRPr="00E50FA4">
              <w:rPr>
                <w:noProof/>
                <w:lang w:val="en-GB"/>
              </w:rPr>
              <w:t>)</w:t>
            </w:r>
          </w:p>
        </w:tc>
        <w:tc>
          <w:tcPr>
            <w:tcW w:w="7655" w:type="dxa"/>
          </w:tcPr>
          <w:p w14:paraId="33117F3A" w14:textId="43C5E9B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435(2), point (e), of that Regulation, institutions shall provide </w:t>
            </w:r>
            <w:r w:rsidRPr="00E50FA4">
              <w:rPr>
                <w:rFonts w:ascii="Times New Roman" w:eastAsia="Times New Roman" w:hAnsi="Times New Roman" w:cs="Times New Roman"/>
                <w:noProof/>
                <w:sz w:val="24"/>
                <w:lang w:val="en-GB"/>
              </w:rPr>
              <w:t>information on whether environmental risks are included in their remuneration policy,</w:t>
            </w:r>
            <w:r>
              <w:rPr>
                <w:rFonts w:ascii="Times New Roman" w:eastAsia="Times New Roman" w:hAnsi="Times New Roman" w:cs="Times New Roman"/>
                <w:noProof/>
                <w:sz w:val="24"/>
                <w:lang w:val="en-GB"/>
              </w:rPr>
              <w:t xml:space="preserve"> </w:t>
            </w:r>
            <w:ins w:id="99" w:author="Author">
              <w:r w:rsidRPr="00885BCC">
                <w:rPr>
                  <w:rFonts w:ascii="Times New Roman" w:eastAsia="Times New Roman" w:hAnsi="Times New Roman" w:cs="Times New Roman"/>
                  <w:noProof/>
                  <w:sz w:val="24"/>
                  <w:lang w:val="en-GB"/>
                </w:rPr>
                <w:t xml:space="preserve">how the board oversees the setting of targets related to </w:t>
              </w:r>
              <w:r>
                <w:rPr>
                  <w:rFonts w:ascii="Times New Roman" w:hAnsi="Times New Roman" w:cs="Times New Roman"/>
                  <w:noProof/>
                  <w:sz w:val="24"/>
                  <w:lang w:val="en-GB"/>
                </w:rPr>
                <w:t>environmental</w:t>
              </w:r>
              <w:r w:rsidRPr="00885BCC">
                <w:rPr>
                  <w:rFonts w:ascii="Times New Roman" w:hAnsi="Times New Roman" w:cs="Times New Roman"/>
                  <w:noProof/>
                  <w:sz w:val="24"/>
                  <w:lang w:val="en-GB"/>
                </w:rPr>
                <w:t xml:space="preserve"> risks</w:t>
              </w:r>
              <w:r w:rsidRPr="00E50FA4">
                <w:rPr>
                  <w:rFonts w:ascii="Times New Roman" w:eastAsia="Times New Roman" w:hAnsi="Times New Roman" w:cs="Times New Roman"/>
                  <w:noProof/>
                  <w:sz w:val="24"/>
                  <w:lang w:val="en-GB"/>
                </w:rPr>
                <w:t xml:space="preserve"> </w:t>
              </w:r>
              <w:r w:rsidRPr="00885BCC">
                <w:rPr>
                  <w:rFonts w:ascii="Times New Roman" w:eastAsia="Times New Roman" w:hAnsi="Times New Roman" w:cs="Times New Roman"/>
                  <w:noProof/>
                  <w:sz w:val="24"/>
                  <w:lang w:val="en-GB"/>
                </w:rPr>
                <w:t>and monitors progress towards those targets</w:t>
              </w:r>
              <w:r w:rsidRPr="00E50FA4">
                <w:rPr>
                  <w:rFonts w:ascii="Times New Roman" w:eastAsia="Times New Roman" w:hAnsi="Times New Roman" w:cs="Times New Roman"/>
                  <w:noProof/>
                  <w:sz w:val="24"/>
                  <w:lang w:val="en-GB"/>
                </w:rPr>
                <w:t xml:space="preserve"> </w:t>
              </w:r>
            </w:ins>
            <w:r w:rsidRPr="00E50FA4">
              <w:rPr>
                <w:rFonts w:ascii="Times New Roman" w:eastAsia="Times New Roman" w:hAnsi="Times New Roman" w:cs="Times New Roman"/>
                <w:noProof/>
                <w:sz w:val="24"/>
                <w:lang w:val="en-GB"/>
              </w:rPr>
              <w:t>and on the criteria and metrics used to determine the impact of environmental risk considerations on variable remunerations.</w:t>
            </w:r>
          </w:p>
        </w:tc>
      </w:tr>
      <w:tr w:rsidR="0041112A" w:rsidRPr="00E50FA4" w14:paraId="14DB1811" w14:textId="77777777" w:rsidTr="5B1A6548">
        <w:trPr>
          <w:trHeight w:val="723"/>
        </w:trPr>
        <w:tc>
          <w:tcPr>
            <w:tcW w:w="1384" w:type="dxa"/>
            <w:shd w:val="clear" w:color="auto" w:fill="D9D9D9" w:themeFill="background1" w:themeFillShade="D9"/>
          </w:tcPr>
          <w:p w14:paraId="6563DED4" w14:textId="77777777" w:rsidR="0041112A" w:rsidRPr="00E50FA4" w:rsidRDefault="0041112A" w:rsidP="0041112A">
            <w:pPr>
              <w:autoSpaceDE w:val="0"/>
              <w:autoSpaceDN w:val="0"/>
              <w:adjustRightInd w:val="0"/>
              <w:jc w:val="both"/>
              <w:rPr>
                <w:rFonts w:ascii="Times New Roman" w:hAnsi="Times New Roman" w:cs="Times New Roman"/>
                <w:noProof/>
                <w:sz w:val="24"/>
                <w:lang w:val="en-GB"/>
              </w:rPr>
            </w:pPr>
            <w:bookmarkStart w:id="100" w:name="_Hlk180656326"/>
          </w:p>
        </w:tc>
        <w:tc>
          <w:tcPr>
            <w:tcW w:w="7655" w:type="dxa"/>
            <w:shd w:val="clear" w:color="auto" w:fill="D9D9D9" w:themeFill="background1" w:themeFillShade="D9"/>
          </w:tcPr>
          <w:p w14:paraId="436856EA" w14:textId="77777777" w:rsidR="0041112A" w:rsidRPr="00E50FA4" w:rsidRDefault="0041112A" w:rsidP="0041112A">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bookmarkEnd w:id="100"/>
      <w:tr w:rsidR="0041112A" w:rsidRPr="00E50FA4" w14:paraId="6A73626B" w14:textId="77777777" w:rsidTr="5B1A6548">
        <w:trPr>
          <w:trHeight w:val="316"/>
        </w:trPr>
        <w:tc>
          <w:tcPr>
            <w:tcW w:w="1384" w:type="dxa"/>
          </w:tcPr>
          <w:p w14:paraId="3436FB79" w14:textId="57E833E5"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101" w:author="Author">
              <w:r w:rsidR="00085BAF" w:rsidRPr="00E50FA4">
                <w:rPr>
                  <w:noProof/>
                  <w:lang w:val="en-GB"/>
                </w:rPr>
                <w:delText>j</w:delText>
              </w:r>
            </w:del>
            <w:ins w:id="102" w:author="Author">
              <w:r w:rsidR="00B83D2C">
                <w:rPr>
                  <w:noProof/>
                  <w:lang w:val="en-GB"/>
                </w:rPr>
                <w:t>i</w:t>
              </w:r>
            </w:ins>
            <w:r w:rsidRPr="00E50FA4">
              <w:rPr>
                <w:noProof/>
                <w:lang w:val="en-GB"/>
              </w:rPr>
              <w:t>)</w:t>
            </w:r>
          </w:p>
        </w:tc>
        <w:tc>
          <w:tcPr>
            <w:tcW w:w="7655" w:type="dxa"/>
          </w:tcPr>
          <w:p w14:paraId="3C5A2CBF" w14:textId="0BE0EEF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435(1), point (f), of that Regulation, institutions shall provide information on the </w:t>
            </w:r>
            <w:r w:rsidRPr="00E50FA4">
              <w:rPr>
                <w:rFonts w:ascii="Times New Roman" w:eastAsia="Times New Roman" w:hAnsi="Times New Roman" w:cs="Times New Roman"/>
                <w:noProof/>
                <w:sz w:val="24"/>
                <w:lang w:val="en-GB" w:eastAsia="sv-SE"/>
              </w:rPr>
              <w:t xml:space="preserve">integration of short-, medium- and long-term effects of environmental factors and risks in the risk tolerance framework. Institutions shall decide on the relevant time horizon in accordance with their own risk profile and exposures. </w:t>
            </w:r>
          </w:p>
        </w:tc>
      </w:tr>
      <w:tr w:rsidR="0041112A" w:rsidRPr="00E50FA4" w14:paraId="314E2F6F" w14:textId="77777777" w:rsidTr="5B1A6548">
        <w:trPr>
          <w:trHeight w:val="316"/>
        </w:trPr>
        <w:tc>
          <w:tcPr>
            <w:tcW w:w="1384" w:type="dxa"/>
          </w:tcPr>
          <w:p w14:paraId="67938433" w14:textId="021BCAD6"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103" w:author="Author">
              <w:r w:rsidR="00085BAF" w:rsidRPr="00E50FA4">
                <w:rPr>
                  <w:noProof/>
                  <w:lang w:val="en-GB"/>
                </w:rPr>
                <w:delText>k</w:delText>
              </w:r>
            </w:del>
            <w:ins w:id="104" w:author="Author">
              <w:r w:rsidR="00B83D2C">
                <w:rPr>
                  <w:noProof/>
                  <w:lang w:val="en-GB"/>
                </w:rPr>
                <w:t>j</w:t>
              </w:r>
            </w:ins>
            <w:r w:rsidRPr="00E50FA4">
              <w:rPr>
                <w:noProof/>
                <w:lang w:val="en-GB"/>
              </w:rPr>
              <w:t>)</w:t>
            </w:r>
          </w:p>
        </w:tc>
        <w:tc>
          <w:tcPr>
            <w:tcW w:w="7655" w:type="dxa"/>
          </w:tcPr>
          <w:p w14:paraId="214396DC" w14:textId="5FE1AF3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 xml:space="preserve">the methods, definitions and standards used to identify and manage environmental factors and risks, as well as the framework on which those standards, definitions and methods are based. </w:t>
            </w:r>
          </w:p>
          <w:p w14:paraId="38FF32D7" w14:textId="20C52B0C"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explain how such methods, definitions and standards relate to the applicable </w:t>
            </w:r>
            <w:r w:rsidRPr="00E50FA4">
              <w:rPr>
                <w:rFonts w:ascii="Times New Roman" w:hAnsi="Times New Roman" w:cs="Times New Roman"/>
                <w:noProof/>
                <w:sz w:val="24"/>
                <w:lang w:val="en-GB"/>
              </w:rPr>
              <w:t>international and Union policy framework and available benchmarks.</w:t>
            </w:r>
            <w:ins w:id="105" w:author="Author">
              <w:r w:rsidR="00B87CBD">
                <w:rPr>
                  <w:rFonts w:ascii="Times New Roman" w:hAnsi="Times New Roman" w:cs="Times New Roman"/>
                  <w:noProof/>
                  <w:sz w:val="24"/>
                  <w:lang w:val="en-GB"/>
                </w:rPr>
                <w:t xml:space="preserve"> Institutions shall disclose whether the </w:t>
              </w:r>
              <w:r w:rsidR="00B87CBD" w:rsidRPr="003C1821">
                <w:rPr>
                  <w:rFonts w:ascii="Times New Roman" w:hAnsi="Times New Roman" w:cs="Times New Roman"/>
                  <w:noProof/>
                  <w:sz w:val="24"/>
                  <w:lang w:val="en-GB"/>
                </w:rPr>
                <w:t>methods, definitions and standards used to identify and manage environmental factors and risks</w:t>
              </w:r>
              <w:r w:rsidR="00B87CBD">
                <w:rPr>
                  <w:rFonts w:ascii="Times New Roman" w:hAnsi="Times New Roman" w:cs="Times New Roman"/>
                  <w:noProof/>
                  <w:sz w:val="24"/>
                  <w:lang w:val="en-GB"/>
                </w:rPr>
                <w:t xml:space="preserve"> have changed from the previous reference period.</w:t>
              </w:r>
            </w:ins>
          </w:p>
        </w:tc>
      </w:tr>
      <w:tr w:rsidR="0041112A" w:rsidRPr="00E50FA4" w14:paraId="17F9BA3B" w14:textId="77777777" w:rsidTr="5B1A6548">
        <w:trPr>
          <w:trHeight w:val="316"/>
        </w:trPr>
        <w:tc>
          <w:tcPr>
            <w:tcW w:w="1384" w:type="dxa"/>
          </w:tcPr>
          <w:p w14:paraId="1F7E7A30" w14:textId="7F4123C5"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106" w:author="Author">
              <w:r w:rsidR="00085BAF" w:rsidRPr="00E50FA4">
                <w:rPr>
                  <w:noProof/>
                  <w:lang w:val="en-GB"/>
                </w:rPr>
                <w:delText>l</w:delText>
              </w:r>
            </w:del>
            <w:ins w:id="107" w:author="Author">
              <w:r w:rsidR="00B83D2C">
                <w:rPr>
                  <w:noProof/>
                  <w:lang w:val="en-GB"/>
                </w:rPr>
                <w:t>k</w:t>
              </w:r>
            </w:ins>
            <w:r w:rsidRPr="00E50FA4">
              <w:rPr>
                <w:noProof/>
                <w:lang w:val="en-GB"/>
              </w:rPr>
              <w:t>)</w:t>
            </w:r>
          </w:p>
        </w:tc>
        <w:tc>
          <w:tcPr>
            <w:tcW w:w="7655" w:type="dxa"/>
          </w:tcPr>
          <w:p w14:paraId="52223424" w14:textId="0EB5513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(a), of that Regulation, institutions shall disclose</w:t>
            </w:r>
            <w:r w:rsidRPr="00E50FA4">
              <w:rPr>
                <w:rFonts w:ascii="Times New Roman" w:eastAsia="Times New Roman" w:hAnsi="Times New Roman" w:cs="Times New Roman"/>
                <w:noProof/>
                <w:sz w:val="24"/>
                <w:lang w:val="en-GB" w:eastAsia="sv-SE"/>
              </w:rPr>
              <w:t>:</w:t>
            </w:r>
          </w:p>
          <w:p w14:paraId="05372578" w14:textId="514A8CD7" w:rsidR="0041112A" w:rsidRPr="00E50FA4" w:rsidRDefault="0041112A" w:rsidP="00DB2BD0">
            <w:pPr>
              <w:pStyle w:val="ListParagraph"/>
              <w:numPr>
                <w:ilvl w:val="0"/>
                <w:numId w:val="13"/>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the processes</w:t>
            </w:r>
            <w:ins w:id="108" w:author="Author">
              <w:r w:rsidRPr="00E50FA4">
                <w:rPr>
                  <w:rFonts w:ascii="Times New Roman" w:eastAsia="Times New Roman" w:hAnsi="Times New Roman"/>
                  <w:noProof/>
                  <w:sz w:val="24"/>
                  <w:lang w:eastAsia="sv-SE"/>
                </w:rPr>
                <w:t xml:space="preserve"> </w:t>
              </w:r>
              <w:r w:rsidR="009323D9">
                <w:rPr>
                  <w:rFonts w:ascii="Times New Roman" w:eastAsia="Times New Roman" w:hAnsi="Times New Roman"/>
                  <w:noProof/>
                  <w:sz w:val="24"/>
                  <w:lang w:eastAsia="sv-SE"/>
                </w:rPr>
                <w:t>and tools</w:t>
              </w:r>
            </w:ins>
            <w:r w:rsidR="009323D9">
              <w:rPr>
                <w:rFonts w:ascii="Times New Roman" w:eastAsia="Times New Roman" w:hAnsi="Times New Roman"/>
                <w:noProof/>
                <w:sz w:val="24"/>
                <w:lang w:eastAsia="sv-SE"/>
              </w:rPr>
              <w:t xml:space="preserve"> </w:t>
            </w:r>
            <w:r w:rsidRPr="00E50FA4">
              <w:rPr>
                <w:rFonts w:ascii="Times New Roman" w:eastAsia="Times New Roman" w:hAnsi="Times New Roman"/>
                <w:noProof/>
                <w:sz w:val="24"/>
                <w:lang w:eastAsia="sv-SE"/>
              </w:rPr>
              <w:t>by which the institution identifies and monitors its activities and exposures which are sensitive and vulnerable to environmental risks, including any movable and immovable assets associated with such activities and exposures;</w:t>
            </w:r>
          </w:p>
          <w:p w14:paraId="2FA51EA6" w14:textId="5E18F51A" w:rsidR="0041112A" w:rsidRPr="00E50FA4" w:rsidRDefault="0041112A" w:rsidP="00DB2BD0">
            <w:pPr>
              <w:pStyle w:val="ListParagraph"/>
              <w:numPr>
                <w:ilvl w:val="0"/>
                <w:numId w:val="13"/>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lastRenderedPageBreak/>
              <w:t>the processes</w:t>
            </w:r>
            <w:ins w:id="109" w:author="Author">
              <w:r w:rsidR="009323D9">
                <w:rPr>
                  <w:rFonts w:ascii="Times New Roman" w:eastAsia="Times New Roman" w:hAnsi="Times New Roman"/>
                  <w:noProof/>
                  <w:sz w:val="24"/>
                  <w:lang w:eastAsia="sv-SE"/>
                </w:rPr>
                <w:t xml:space="preserve"> and tools</w:t>
              </w:r>
            </w:ins>
            <w:r w:rsidRPr="00E50FA4">
              <w:rPr>
                <w:rFonts w:ascii="Times New Roman" w:eastAsia="Times New Roman" w:hAnsi="Times New Roman"/>
                <w:noProof/>
                <w:sz w:val="24"/>
                <w:lang w:eastAsia="sv-SE"/>
              </w:rPr>
              <w:t xml:space="preserve"> by which the institution identifies and monitors environmental risks that are financially material or currently non-material with a prospect to become material in the future. </w:t>
            </w:r>
          </w:p>
          <w:p w14:paraId="6C9586AA" w14:textId="73D0C90E"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 to agriculture, fisheries, forestry, energy sectors in combination with their geographical location, reliance on water or other environmental factors and risks, which may be vulnerable to different factors, including flood, draught, fires, and loss of biodiversity. They shall also include concentration of the counterparty’s operations in endangered zones, and they shall be deemed to cover the entire value chain of the counterparty.</w:t>
            </w:r>
          </w:p>
          <w:p w14:paraId="3F5C2916" w14:textId="6E8BC92E"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When disclosing the information referred to in this point, institutions shall indicate the materiality (including double materiality) which is to be understood in the sense set out in the definitions contained in the report referred to in Article 98(8) of Directive 2013/36/EU of the European Parliament and of the Council</w:t>
            </w:r>
            <w:r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life-cycle of exposures, including loan origination together with creditworthiness assessment of the counterparty and monitoring.</w:t>
            </w:r>
          </w:p>
          <w:p w14:paraId="4DA0F840" w14:textId="03B1D7C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explain the extent to which such assessment covers the relevant transmission channels, including (i) lower profitability, (ii) lower real estate value, lower household wealth, (iii) lower asset performance, (iv) increase cost of compliance, and (v) increase legal costs.</w:t>
            </w:r>
          </w:p>
          <w:p w14:paraId="33607F20" w14:textId="758D969B"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 xml:space="preserve">Institution that identify no environmental risks as material shall explain and substantiate why that is the case and describe the methods they used to reach such conclusion. </w:t>
            </w:r>
          </w:p>
        </w:tc>
      </w:tr>
      <w:tr w:rsidR="0041112A" w:rsidRPr="00E50FA4" w14:paraId="39E900BE" w14:textId="77777777" w:rsidTr="5B1A6548">
        <w:trPr>
          <w:trHeight w:val="316"/>
        </w:trPr>
        <w:tc>
          <w:tcPr>
            <w:tcW w:w="1384" w:type="dxa"/>
          </w:tcPr>
          <w:p w14:paraId="626A2779" w14:textId="010626F9"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lastRenderedPageBreak/>
              <w:t>(</w:t>
            </w:r>
            <w:del w:id="110" w:author="Author">
              <w:r w:rsidR="00085BAF" w:rsidRPr="00E50FA4">
                <w:rPr>
                  <w:noProof/>
                  <w:lang w:val="en-GB"/>
                </w:rPr>
                <w:delText>m</w:delText>
              </w:r>
            </w:del>
            <w:ins w:id="111" w:author="Author">
              <w:r w:rsidR="00B83D2C">
                <w:rPr>
                  <w:noProof/>
                  <w:lang w:val="en-GB"/>
                </w:rPr>
                <w:t>l</w:t>
              </w:r>
            </w:ins>
            <w:r w:rsidRPr="00E50FA4">
              <w:rPr>
                <w:noProof/>
                <w:lang w:val="en-GB"/>
              </w:rPr>
              <w:t>)</w:t>
            </w:r>
          </w:p>
        </w:tc>
        <w:tc>
          <w:tcPr>
            <w:tcW w:w="7655" w:type="dxa"/>
          </w:tcPr>
          <w:p w14:paraId="1D793615" w14:textId="5BFE9323"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(d),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activities, commitments, and exposures they have put in place to mitigate environmental risks.</w:t>
            </w:r>
          </w:p>
          <w:p w14:paraId="4E1C9766" w14:textId="6E983BD8"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disclose </w:t>
            </w:r>
            <w:r w:rsidRPr="00E50FA4">
              <w:rPr>
                <w:rFonts w:ascii="Times New Roman" w:eastAsia="Times New Roman" w:hAnsi="Times New Roman" w:cs="Times New Roman"/>
                <w:noProof/>
                <w:sz w:val="24"/>
                <w:lang w:val="en-GB" w:eastAsia="sv-SE"/>
              </w:rPr>
              <w:t>the methods they use to identify risk mitigating measures and activities. In addition, they shall provide information on the extent to which those activities, commitments and exposures account for relevant transmission channels, including (i) lower profitability, (ii) lower real estate value, lower household wealth, (iii) lower asset performance, (iv) increase cost of compliance, and (v) increase legal costs.</w:t>
            </w:r>
          </w:p>
        </w:tc>
      </w:tr>
      <w:tr w:rsidR="00085BAF" w:rsidRPr="00E50FA4" w14:paraId="5CB2A8D1" w14:textId="77777777" w:rsidTr="004F0BC6">
        <w:trPr>
          <w:trHeight w:val="316"/>
          <w:del w:id="112" w:author="Author"/>
        </w:trPr>
        <w:tc>
          <w:tcPr>
            <w:tcW w:w="1384" w:type="dxa"/>
          </w:tcPr>
          <w:p w14:paraId="6411BFF3" w14:textId="77777777" w:rsidR="00085BAF" w:rsidRPr="00E50FA4" w:rsidRDefault="00085BAF" w:rsidP="00085BAF">
            <w:pPr>
              <w:autoSpaceDE w:val="0"/>
              <w:autoSpaceDN w:val="0"/>
              <w:adjustRightInd w:val="0"/>
              <w:jc w:val="both"/>
              <w:rPr>
                <w:del w:id="113" w:author="Author"/>
                <w:rFonts w:ascii="Times New Roman" w:hAnsi="Times New Roman" w:cs="Times New Roman"/>
                <w:noProof/>
                <w:sz w:val="24"/>
                <w:lang w:val="en-GB"/>
              </w:rPr>
            </w:pPr>
            <w:del w:id="114" w:author="Author">
              <w:r w:rsidRPr="00E50FA4">
                <w:rPr>
                  <w:noProof/>
                  <w:lang w:val="en-GB"/>
                </w:rPr>
                <w:delText>(n)</w:delText>
              </w:r>
            </w:del>
          </w:p>
        </w:tc>
        <w:tc>
          <w:tcPr>
            <w:tcW w:w="7655" w:type="dxa"/>
          </w:tcPr>
          <w:p w14:paraId="17FDAE8A" w14:textId="77777777" w:rsidR="00085BAF" w:rsidRPr="00E50FA4" w:rsidRDefault="00085BAF" w:rsidP="00085BAF">
            <w:pPr>
              <w:autoSpaceDE w:val="0"/>
              <w:autoSpaceDN w:val="0"/>
              <w:adjustRightInd w:val="0"/>
              <w:spacing w:before="120" w:after="120"/>
              <w:jc w:val="both"/>
              <w:rPr>
                <w:del w:id="115" w:author="Author"/>
                <w:rFonts w:ascii="Times New Roman" w:eastAsia="Times New Roman" w:hAnsi="Times New Roman" w:cs="Times New Roman"/>
                <w:noProof/>
                <w:sz w:val="24"/>
                <w:lang w:val="en-GB" w:eastAsia="sv-SE"/>
              </w:rPr>
            </w:pPr>
            <w:del w:id="116" w:author="Author">
              <w:r w:rsidRPr="00E50FA4">
                <w:rPr>
                  <w:rFonts w:ascii="Times New Roman" w:hAnsi="Times New Roman" w:cs="Times New Roman"/>
                  <w:noProof/>
                  <w:sz w:val="24"/>
                  <w:lang w:val="en-GB"/>
                </w:rPr>
                <w:delText xml:space="preserve">In accordance with Article 449a </w:delText>
              </w:r>
              <w:r w:rsidR="0063605D" w:rsidRPr="00E50FA4">
                <w:rPr>
                  <w:rFonts w:ascii="Times New Roman" w:hAnsi="Times New Roman" w:cs="Times New Roman"/>
                  <w:noProof/>
                  <w:sz w:val="24"/>
                  <w:lang w:val="en-GB"/>
                </w:rPr>
                <w:delText>of Regulation (EU) No 575/2013</w:delText>
              </w:r>
              <w:r w:rsidR="00745446" w:rsidRPr="00E50FA4">
                <w:rPr>
                  <w:rFonts w:ascii="Times New Roman" w:hAnsi="Times New Roman" w:cs="Times New Roman"/>
                  <w:noProof/>
                  <w:sz w:val="24"/>
                  <w:lang w:val="en-GB"/>
                </w:rPr>
                <w:delText>,</w:delText>
              </w:r>
              <w:r w:rsidR="0063605D" w:rsidRPr="00E50FA4">
                <w:rPr>
                  <w:rFonts w:ascii="Times New Roman" w:hAnsi="Times New Roman" w:cs="Times New Roman"/>
                  <w:noProof/>
                  <w:sz w:val="24"/>
                  <w:lang w:val="en-GB"/>
                </w:rPr>
                <w:delText xml:space="preserve"> </w:delText>
              </w:r>
              <w:r w:rsidRPr="00E50FA4">
                <w:rPr>
                  <w:rFonts w:ascii="Times New Roman" w:hAnsi="Times New Roman" w:cs="Times New Roman"/>
                  <w:noProof/>
                  <w:sz w:val="24"/>
                  <w:lang w:val="en-GB"/>
                </w:rPr>
                <w:delText>in conjunction with Article 435(1)</w:delText>
              </w:r>
              <w:r w:rsidR="005F2DA5" w:rsidRPr="00E50FA4">
                <w:rPr>
                  <w:rFonts w:ascii="Times New Roman" w:hAnsi="Times New Roman" w:cs="Times New Roman"/>
                  <w:noProof/>
                  <w:sz w:val="24"/>
                  <w:lang w:val="en-GB"/>
                </w:rPr>
                <w:delText>,</w:delText>
              </w:r>
              <w:r w:rsidRPr="00E50FA4">
                <w:rPr>
                  <w:rFonts w:ascii="Times New Roman" w:hAnsi="Times New Roman" w:cs="Times New Roman"/>
                  <w:noProof/>
                  <w:sz w:val="24"/>
                  <w:lang w:val="en-GB"/>
                </w:rPr>
                <w:delText xml:space="preserve"> point</w:delText>
              </w:r>
              <w:r w:rsidR="00B45966" w:rsidRPr="00E50FA4">
                <w:rPr>
                  <w:rFonts w:ascii="Times New Roman" w:hAnsi="Times New Roman" w:cs="Times New Roman"/>
                  <w:noProof/>
                  <w:sz w:val="24"/>
                  <w:lang w:val="en-GB"/>
                </w:rPr>
                <w:delText>s</w:delText>
              </w:r>
              <w:r w:rsidRPr="00E50FA4">
                <w:rPr>
                  <w:rFonts w:ascii="Times New Roman" w:hAnsi="Times New Roman" w:cs="Times New Roman"/>
                  <w:noProof/>
                  <w:sz w:val="24"/>
                  <w:lang w:val="en-GB"/>
                </w:rPr>
                <w:delText xml:space="preserve"> (a) and (f)</w:delText>
              </w:r>
              <w:r w:rsidR="0063605D" w:rsidRPr="00E50FA4">
                <w:rPr>
                  <w:rFonts w:ascii="Times New Roman" w:hAnsi="Times New Roman" w:cs="Times New Roman"/>
                  <w:noProof/>
                  <w:sz w:val="24"/>
                  <w:lang w:val="en-GB"/>
                </w:rPr>
                <w:delText>, of that</w:delText>
              </w:r>
              <w:r w:rsidRPr="00E50FA4">
                <w:rPr>
                  <w:rFonts w:ascii="Times New Roman" w:hAnsi="Times New Roman" w:cs="Times New Roman"/>
                  <w:noProof/>
                  <w:sz w:val="24"/>
                  <w:lang w:val="en-GB"/>
                </w:rPr>
                <w:delText xml:space="preserve"> </w:delText>
              </w:r>
              <w:r w:rsidR="007F40F6" w:rsidRPr="00E50FA4">
                <w:rPr>
                  <w:rFonts w:ascii="Times New Roman" w:hAnsi="Times New Roman" w:cs="Times New Roman"/>
                  <w:noProof/>
                  <w:sz w:val="24"/>
                  <w:lang w:val="en-GB"/>
                </w:rPr>
                <w:delText>Regulation</w:delText>
              </w:r>
              <w:r w:rsidRPr="00E50FA4">
                <w:rPr>
                  <w:rFonts w:ascii="Times New Roman" w:hAnsi="Times New Roman" w:cs="Times New Roman"/>
                  <w:noProof/>
                  <w:sz w:val="24"/>
                  <w:lang w:val="en-GB"/>
                </w:rPr>
                <w:delText>,</w:delText>
              </w:r>
              <w:r w:rsidRPr="00E50FA4">
                <w:rPr>
                  <w:rFonts w:ascii="Times New Roman" w:eastAsia="Times New Roman" w:hAnsi="Times New Roman" w:cs="Times New Roman"/>
                  <w:noProof/>
                  <w:sz w:val="24"/>
                  <w:lang w:val="en-GB" w:eastAsia="sv-SE"/>
                </w:rPr>
                <w:delText xml:space="preserve"> </w:delText>
              </w:r>
              <w:r w:rsidR="004254BA" w:rsidRPr="00E50FA4">
                <w:rPr>
                  <w:rFonts w:ascii="Times New Roman" w:hAnsi="Times New Roman" w:cs="Times New Roman"/>
                  <w:noProof/>
                  <w:sz w:val="24"/>
                  <w:lang w:val="en-GB"/>
                </w:rPr>
                <w:delText xml:space="preserve">institutions shall </w:delText>
              </w:r>
              <w:r w:rsidR="00926A84" w:rsidRPr="00E50FA4">
                <w:rPr>
                  <w:rFonts w:ascii="Times New Roman" w:hAnsi="Times New Roman" w:cs="Times New Roman"/>
                  <w:noProof/>
                  <w:sz w:val="24"/>
                  <w:lang w:val="en-GB"/>
                </w:rPr>
                <w:delText>provide information on</w:delText>
              </w:r>
              <w:r w:rsidR="009620B8" w:rsidRPr="00E50FA4">
                <w:rPr>
                  <w:rFonts w:ascii="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eastAsia="sv-SE"/>
                </w:rPr>
                <w:delText xml:space="preserve">the implementation tools that </w:delText>
              </w:r>
              <w:r w:rsidR="0080001C" w:rsidRPr="00E50FA4">
                <w:rPr>
                  <w:rFonts w:ascii="Times New Roman" w:eastAsia="Times New Roman" w:hAnsi="Times New Roman" w:cs="Times New Roman"/>
                  <w:noProof/>
                  <w:sz w:val="24"/>
                  <w:lang w:val="en-GB" w:eastAsia="sv-SE"/>
                </w:rPr>
                <w:delText>the</w:delText>
              </w:r>
              <w:r w:rsidR="004254BA" w:rsidRPr="00E50FA4">
                <w:rPr>
                  <w:rFonts w:ascii="Times New Roman" w:eastAsia="Times New Roman" w:hAnsi="Times New Roman" w:cs="Times New Roman"/>
                  <w:noProof/>
                  <w:sz w:val="24"/>
                  <w:lang w:val="en-GB" w:eastAsia="sv-SE"/>
                </w:rPr>
                <w:delText>y use</w:delText>
              </w:r>
              <w:r w:rsidRPr="00E50FA4">
                <w:rPr>
                  <w:rFonts w:ascii="Times New Roman" w:eastAsia="Times New Roman" w:hAnsi="Times New Roman" w:cs="Times New Roman"/>
                  <w:noProof/>
                  <w:sz w:val="24"/>
                  <w:lang w:val="en-GB" w:eastAsia="sv-SE"/>
                </w:rPr>
                <w:delText xml:space="preserve"> </w:delText>
              </w:r>
              <w:r w:rsidR="00745446" w:rsidRPr="00E50FA4">
                <w:rPr>
                  <w:rFonts w:ascii="Times New Roman" w:eastAsia="Times New Roman" w:hAnsi="Times New Roman" w:cs="Times New Roman"/>
                  <w:noProof/>
                  <w:sz w:val="24"/>
                  <w:lang w:val="en-GB" w:eastAsia="sv-SE"/>
                </w:rPr>
                <w:delText>to identify and manage</w:delText>
              </w:r>
              <w:r w:rsidRPr="00E50FA4">
                <w:rPr>
                  <w:rFonts w:ascii="Times New Roman" w:eastAsia="Times New Roman" w:hAnsi="Times New Roman" w:cs="Times New Roman"/>
                  <w:noProof/>
                  <w:sz w:val="24"/>
                  <w:lang w:val="en-GB" w:eastAsia="sv-SE"/>
                </w:rPr>
                <w:delText xml:space="preserve"> environmental risks</w:delText>
              </w:r>
              <w:r w:rsidR="00745446" w:rsidRPr="00E50FA4">
                <w:rPr>
                  <w:rFonts w:ascii="Times New Roman" w:eastAsia="Times New Roman" w:hAnsi="Times New Roman" w:cs="Times New Roman"/>
                  <w:noProof/>
                  <w:sz w:val="24"/>
                  <w:lang w:val="en-GB" w:eastAsia="sv-SE"/>
                </w:rPr>
                <w:delText xml:space="preserve">. Such tools include </w:delText>
              </w:r>
              <w:r w:rsidRPr="00E50FA4">
                <w:rPr>
                  <w:rFonts w:ascii="Times New Roman" w:eastAsia="Times New Roman" w:hAnsi="Times New Roman" w:cs="Times New Roman"/>
                  <w:noProof/>
                  <w:sz w:val="24"/>
                  <w:lang w:val="en-GB" w:eastAsia="sv-SE"/>
                </w:rPr>
                <w:delText>stress test</w:delText>
              </w:r>
              <w:r w:rsidR="00745446" w:rsidRPr="00E50FA4">
                <w:rPr>
                  <w:rFonts w:ascii="Times New Roman" w:eastAsia="Times New Roman" w:hAnsi="Times New Roman" w:cs="Times New Roman"/>
                  <w:noProof/>
                  <w:sz w:val="24"/>
                  <w:lang w:val="en-GB" w:eastAsia="sv-SE"/>
                </w:rPr>
                <w:delText>ing</w:delText>
              </w:r>
              <w:r w:rsidRPr="00E50FA4">
                <w:rPr>
                  <w:rFonts w:ascii="Times New Roman" w:eastAsia="Times New Roman" w:hAnsi="Times New Roman" w:cs="Times New Roman"/>
                  <w:noProof/>
                  <w:sz w:val="24"/>
                  <w:lang w:val="en-GB" w:eastAsia="sv-SE"/>
                </w:rPr>
                <w:delText>, sensitivity analysis or other forward-looking indicators, applied at exposure-level, portfolio-level, counterparty-level or sectoral-level, depending on the materiality of the risk.</w:delText>
              </w:r>
            </w:del>
          </w:p>
          <w:p w14:paraId="7A1D9A3A" w14:textId="77777777" w:rsidR="00085BAF" w:rsidRPr="00E50FA4" w:rsidRDefault="00745446" w:rsidP="00745446">
            <w:pPr>
              <w:autoSpaceDE w:val="0"/>
              <w:autoSpaceDN w:val="0"/>
              <w:adjustRightInd w:val="0"/>
              <w:spacing w:before="120" w:after="120"/>
              <w:jc w:val="both"/>
              <w:rPr>
                <w:del w:id="117" w:author="Author"/>
                <w:rFonts w:ascii="Times New Roman" w:eastAsia="Times New Roman" w:hAnsi="Times New Roman" w:cs="Times New Roman"/>
                <w:noProof/>
                <w:sz w:val="24"/>
                <w:lang w:val="en-GB" w:eastAsia="sv-SE"/>
              </w:rPr>
            </w:pPr>
            <w:del w:id="118" w:author="Author">
              <w:r w:rsidRPr="00E50FA4">
                <w:rPr>
                  <w:rFonts w:ascii="Times New Roman" w:eastAsia="Times New Roman" w:hAnsi="Times New Roman" w:cs="Times New Roman"/>
                  <w:noProof/>
                  <w:sz w:val="24"/>
                  <w:lang w:val="en-GB" w:eastAsia="sv-SE"/>
                </w:rPr>
                <w:delText xml:space="preserve">The disclosed information </w:delText>
              </w:r>
              <w:r w:rsidR="00085BAF" w:rsidRPr="00E50FA4">
                <w:rPr>
                  <w:rFonts w:ascii="Times New Roman" w:eastAsia="Times New Roman" w:hAnsi="Times New Roman" w:cs="Times New Roman"/>
                  <w:noProof/>
                  <w:sz w:val="24"/>
                  <w:lang w:val="en-GB" w:eastAsia="sv-SE"/>
                </w:rPr>
                <w:delText xml:space="preserve">shall </w:delText>
              </w:r>
              <w:r w:rsidRPr="00E50FA4">
                <w:rPr>
                  <w:rFonts w:ascii="Times New Roman" w:eastAsia="Times New Roman" w:hAnsi="Times New Roman" w:cs="Times New Roman"/>
                  <w:noProof/>
                  <w:sz w:val="24"/>
                  <w:lang w:val="en-GB" w:eastAsia="sv-SE"/>
                </w:rPr>
                <w:delText>indicate the</w:delText>
              </w:r>
              <w:r w:rsidR="00085BAF" w:rsidRPr="00E50FA4">
                <w:rPr>
                  <w:rFonts w:ascii="Times New Roman" w:eastAsia="Times New Roman" w:hAnsi="Times New Roman" w:cs="Times New Roman"/>
                  <w:noProof/>
                  <w:sz w:val="24"/>
                  <w:lang w:val="en-GB" w:eastAsia="sv-SE"/>
                </w:rPr>
                <w:delText xml:space="preserve"> assumptions and </w:delText>
              </w:r>
              <w:r w:rsidRPr="00E50FA4">
                <w:rPr>
                  <w:rFonts w:ascii="Times New Roman" w:eastAsia="Times New Roman" w:hAnsi="Times New Roman" w:cs="Times New Roman"/>
                  <w:noProof/>
                  <w:sz w:val="24"/>
                  <w:lang w:val="en-GB" w:eastAsia="sv-SE"/>
                </w:rPr>
                <w:delText xml:space="preserve">the </w:delText>
              </w:r>
              <w:r w:rsidR="00085BAF" w:rsidRPr="00E50FA4">
                <w:rPr>
                  <w:rFonts w:ascii="Times New Roman" w:eastAsia="Times New Roman" w:hAnsi="Times New Roman" w:cs="Times New Roman"/>
                  <w:noProof/>
                  <w:sz w:val="24"/>
                  <w:lang w:val="en-GB" w:eastAsia="sv-SE"/>
                </w:rPr>
                <w:delText>method</w:delText>
              </w:r>
              <w:r w:rsidRPr="00E50FA4">
                <w:rPr>
                  <w:rFonts w:ascii="Times New Roman" w:eastAsia="Times New Roman" w:hAnsi="Times New Roman" w:cs="Times New Roman"/>
                  <w:noProof/>
                  <w:sz w:val="24"/>
                  <w:lang w:val="en-GB" w:eastAsia="sv-SE"/>
                </w:rPr>
                <w:delText>s underlying the</w:delText>
              </w:r>
              <w:r w:rsidR="00085BAF" w:rsidRPr="00E50FA4">
                <w:rPr>
                  <w:rFonts w:ascii="Times New Roman" w:eastAsia="Times New Roman" w:hAnsi="Times New Roman" w:cs="Times New Roman"/>
                  <w:noProof/>
                  <w:sz w:val="24"/>
                  <w:lang w:val="en-GB" w:eastAsia="sv-SE"/>
                </w:rPr>
                <w:delText xml:space="preserve"> </w:delText>
              </w:r>
              <w:r w:rsidRPr="00E50FA4">
                <w:rPr>
                  <w:rFonts w:ascii="Times New Roman" w:eastAsia="Times New Roman" w:hAnsi="Times New Roman" w:cs="Times New Roman"/>
                  <w:noProof/>
                  <w:sz w:val="24"/>
                  <w:lang w:val="en-GB" w:eastAsia="sv-SE"/>
                </w:rPr>
                <w:delText xml:space="preserve">relevant </w:delText>
              </w:r>
              <w:r w:rsidR="00085BAF" w:rsidRPr="00E50FA4">
                <w:rPr>
                  <w:rFonts w:ascii="Times New Roman" w:eastAsia="Times New Roman" w:hAnsi="Times New Roman" w:cs="Times New Roman"/>
                  <w:noProof/>
                  <w:sz w:val="24"/>
                  <w:lang w:val="en-GB" w:eastAsia="sv-SE"/>
                </w:rPr>
                <w:delText>implementation tools. Institution</w:delText>
              </w:r>
              <w:r w:rsidR="00CC1ED8" w:rsidRPr="00E50FA4">
                <w:rPr>
                  <w:rFonts w:ascii="Times New Roman" w:eastAsia="Times New Roman" w:hAnsi="Times New Roman" w:cs="Times New Roman"/>
                  <w:noProof/>
                  <w:sz w:val="24"/>
                  <w:lang w:val="en-GB" w:eastAsia="sv-SE"/>
                </w:rPr>
                <w:delText>s</w:delText>
              </w:r>
              <w:r w:rsidR="00085BAF" w:rsidRPr="00E50FA4">
                <w:rPr>
                  <w:rFonts w:ascii="Times New Roman" w:eastAsia="Times New Roman" w:hAnsi="Times New Roman" w:cs="Times New Roman"/>
                  <w:noProof/>
                  <w:sz w:val="24"/>
                  <w:lang w:val="en-GB" w:eastAsia="sv-SE"/>
                </w:rPr>
                <w:delText xml:space="preserve"> shall also indicate the time horizon used for the assessment of environmental risk</w:delText>
              </w:r>
              <w:r w:rsidRPr="00E50FA4">
                <w:rPr>
                  <w:rFonts w:ascii="Times New Roman" w:eastAsia="Times New Roman" w:hAnsi="Times New Roman" w:cs="Times New Roman"/>
                  <w:noProof/>
                  <w:sz w:val="24"/>
                  <w:lang w:val="en-GB" w:eastAsia="sv-SE"/>
                </w:rPr>
                <w:delText>s</w:delText>
              </w:r>
              <w:r w:rsidR="00085BAF" w:rsidRPr="00E50FA4">
                <w:rPr>
                  <w:rFonts w:ascii="Times New Roman" w:eastAsia="Times New Roman" w:hAnsi="Times New Roman" w:cs="Times New Roman"/>
                  <w:noProof/>
                  <w:sz w:val="24"/>
                  <w:lang w:val="en-GB" w:eastAsia="sv-SE"/>
                </w:rPr>
                <w:delText xml:space="preserve"> on</w:delText>
              </w:r>
              <w:r w:rsidR="0090281A">
                <w:rPr>
                  <w:rFonts w:ascii="Times New Roman" w:eastAsia="Times New Roman" w:hAnsi="Times New Roman" w:cs="Times New Roman"/>
                  <w:noProof/>
                  <w:sz w:val="24"/>
                  <w:lang w:val="en-GB" w:eastAsia="sv-SE"/>
                </w:rPr>
                <w:delText xml:space="preserve"> the basis </w:delText>
              </w:r>
              <w:r w:rsidR="0090281A">
                <w:rPr>
                  <w:rFonts w:ascii="Times New Roman" w:eastAsia="Times New Roman" w:hAnsi="Times New Roman" w:cs="Times New Roman"/>
                  <w:noProof/>
                  <w:sz w:val="24"/>
                  <w:lang w:val="en-GB" w:eastAsia="sv-SE"/>
                </w:rPr>
                <w:lastRenderedPageBreak/>
                <w:delText>of</w:delText>
              </w:r>
              <w:r w:rsidR="00085BAF" w:rsidRPr="00E50FA4">
                <w:rPr>
                  <w:rFonts w:ascii="Times New Roman" w:eastAsia="Times New Roman" w:hAnsi="Times New Roman" w:cs="Times New Roman"/>
                  <w:noProof/>
                  <w:sz w:val="24"/>
                  <w:lang w:val="en-GB" w:eastAsia="sv-SE"/>
                </w:rPr>
                <w:delText xml:space="preserve"> accounting and prudential metrics, </w:delText>
              </w:r>
              <w:r w:rsidR="0063605D" w:rsidRPr="00E50FA4">
                <w:rPr>
                  <w:rFonts w:ascii="Times New Roman" w:eastAsia="Times New Roman" w:hAnsi="Times New Roman" w:cs="Times New Roman"/>
                  <w:noProof/>
                  <w:sz w:val="24"/>
                  <w:lang w:val="en-GB" w:eastAsia="sv-SE"/>
                </w:rPr>
                <w:delText>that is</w:delText>
              </w:r>
              <w:r w:rsidR="00085BAF" w:rsidRPr="00E50FA4">
                <w:rPr>
                  <w:rFonts w:ascii="Times New Roman" w:eastAsia="Times New Roman" w:hAnsi="Times New Roman" w:cs="Times New Roman"/>
                  <w:noProof/>
                  <w:sz w:val="24"/>
                  <w:lang w:val="en-GB" w:eastAsia="sv-SE"/>
                </w:rPr>
                <w:delText xml:space="preserve"> short-term, medium-term or long-term time horizon</w:delText>
              </w:r>
              <w:r w:rsidRPr="00E50FA4">
                <w:rPr>
                  <w:rFonts w:ascii="Times New Roman" w:eastAsia="Times New Roman" w:hAnsi="Times New Roman" w:cs="Times New Roman"/>
                  <w:noProof/>
                  <w:sz w:val="24"/>
                  <w:lang w:val="en-GB" w:eastAsia="sv-SE"/>
                </w:rPr>
                <w:delText>s</w:delText>
              </w:r>
              <w:r w:rsidR="00085BAF" w:rsidRPr="00E50FA4">
                <w:rPr>
                  <w:rFonts w:ascii="Times New Roman" w:eastAsia="Times New Roman" w:hAnsi="Times New Roman" w:cs="Times New Roman"/>
                  <w:noProof/>
                  <w:sz w:val="24"/>
                  <w:lang w:val="en-GB" w:eastAsia="sv-SE"/>
                </w:rPr>
                <w:delText>.</w:delText>
              </w:r>
            </w:del>
          </w:p>
        </w:tc>
      </w:tr>
      <w:tr w:rsidR="0041112A" w:rsidRPr="00E50FA4" w14:paraId="767A76EC" w14:textId="77777777" w:rsidTr="5B1A6548">
        <w:trPr>
          <w:trHeight w:val="316"/>
        </w:trPr>
        <w:tc>
          <w:tcPr>
            <w:tcW w:w="1384" w:type="dxa"/>
          </w:tcPr>
          <w:p w14:paraId="0A571C88" w14:textId="4D033C9B"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lastRenderedPageBreak/>
              <w:t>(</w:t>
            </w:r>
            <w:del w:id="119" w:author="Author">
              <w:r w:rsidR="00085BAF" w:rsidRPr="00E50FA4">
                <w:rPr>
                  <w:noProof/>
                  <w:lang w:val="en-GB"/>
                </w:rPr>
                <w:delText>o</w:delText>
              </w:r>
            </w:del>
            <w:ins w:id="120" w:author="Author">
              <w:r w:rsidR="00B83D2C">
                <w:rPr>
                  <w:noProof/>
                  <w:lang w:val="en-GB"/>
                </w:rPr>
                <w:t>m</w:t>
              </w:r>
            </w:ins>
            <w:r w:rsidRPr="00E50FA4">
              <w:rPr>
                <w:noProof/>
                <w:lang w:val="en-GB"/>
              </w:rPr>
              <w:t>)</w:t>
            </w:r>
          </w:p>
        </w:tc>
        <w:tc>
          <w:tcPr>
            <w:tcW w:w="7655" w:type="dxa"/>
          </w:tcPr>
          <w:p w14:paraId="4AEE4959" w14:textId="7C6A367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points (a) and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describe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107F15F8" w14:textId="5BE23EF5"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Institutions shall provide</w:t>
            </w:r>
            <w:r>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estimated impact of environmental risk, including climate change risk, on the institution’s solvency, regulatory capital requirements and liquidity risk profile in the framework of internal capital adequacy assessment process (ICAAP) and internal liquidity adequacy assessment process (ILAAP).</w:t>
            </w:r>
          </w:p>
        </w:tc>
      </w:tr>
      <w:tr w:rsidR="0041112A" w:rsidRPr="00E50FA4" w14:paraId="3361CFC5" w14:textId="77777777" w:rsidTr="5B1A6548">
        <w:trPr>
          <w:trHeight w:val="316"/>
        </w:trPr>
        <w:tc>
          <w:tcPr>
            <w:tcW w:w="1384" w:type="dxa"/>
          </w:tcPr>
          <w:p w14:paraId="533145E7" w14:textId="1038E89E"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121" w:author="Author">
              <w:r w:rsidR="00085BAF" w:rsidRPr="00E50FA4">
                <w:rPr>
                  <w:noProof/>
                  <w:lang w:val="en-GB"/>
                </w:rPr>
                <w:delText>p</w:delText>
              </w:r>
            </w:del>
            <w:ins w:id="122" w:author="Author">
              <w:r w:rsidR="00B83D2C">
                <w:rPr>
                  <w:noProof/>
                  <w:lang w:val="en-GB"/>
                </w:rPr>
                <w:t>n</w:t>
              </w:r>
            </w:ins>
            <w:r w:rsidRPr="00E50FA4">
              <w:rPr>
                <w:noProof/>
                <w:lang w:val="en-GB"/>
              </w:rPr>
              <w:t>)</w:t>
            </w:r>
          </w:p>
        </w:tc>
        <w:tc>
          <w:tcPr>
            <w:tcW w:w="7655" w:type="dxa"/>
          </w:tcPr>
          <w:p w14:paraId="245386A9" w14:textId="653D50F2"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data and information available to them to carry out the risk management of environmental risks, the key data and information currently missing and measures they are taking to address the data gaps and to improve data quality and accuracy.</w:t>
            </w:r>
          </w:p>
        </w:tc>
      </w:tr>
      <w:tr w:rsidR="0041112A" w:rsidRPr="00E50FA4" w14:paraId="21CCB73A" w14:textId="77777777" w:rsidTr="5B1A6548">
        <w:trPr>
          <w:trHeight w:val="316"/>
        </w:trPr>
        <w:tc>
          <w:tcPr>
            <w:tcW w:w="1384" w:type="dxa"/>
          </w:tcPr>
          <w:p w14:paraId="4A6C9241" w14:textId="7240B4DC"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123" w:author="Author">
              <w:r w:rsidR="00085BAF" w:rsidRPr="00E50FA4">
                <w:rPr>
                  <w:noProof/>
                  <w:lang w:val="en-GB"/>
                </w:rPr>
                <w:delText>q</w:delText>
              </w:r>
            </w:del>
            <w:ins w:id="124" w:author="Author">
              <w:r w:rsidR="00B83D2C">
                <w:rPr>
                  <w:noProof/>
                  <w:lang w:val="en-GB"/>
                </w:rPr>
                <w:t>o</w:t>
              </w:r>
            </w:ins>
            <w:r w:rsidRPr="00E50FA4">
              <w:rPr>
                <w:noProof/>
                <w:lang w:val="en-GB"/>
              </w:rPr>
              <w:t>)</w:t>
            </w:r>
          </w:p>
        </w:tc>
        <w:tc>
          <w:tcPr>
            <w:tcW w:w="7655" w:type="dxa"/>
          </w:tcPr>
          <w:p w14:paraId="4233B1B6" w14:textId="7C43650A" w:rsidR="0041112A" w:rsidRPr="00E50FA4" w:rsidRDefault="0041112A" w:rsidP="0041112A">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institutions shall provide information</w:t>
            </w:r>
            <w:r>
              <w:rPr>
                <w:rFonts w:ascii="Times New Roman" w:hAnsi="Times New Roman" w:cs="Times New Roman"/>
                <w:noProof/>
                <w:sz w:val="24"/>
                <w:lang w:val="en-GB"/>
              </w:rPr>
              <w:t xml:space="preserve"> on</w:t>
            </w:r>
            <w:r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limits they set on financing projects or counterparties which significantly harm environmental objectives in line with their business strategy.</w:t>
            </w:r>
          </w:p>
          <w:p w14:paraId="543574BF" w14:textId="6FEAC929"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Those limits shall include limits set by the institutions at the point of origination and monitoring to avoid or mitigate environmental risks, and limits that indicate when a specific exposure would trigger corrective actions, further investigation, internal escalation, or exclusion from portfolio.</w:t>
            </w:r>
          </w:p>
        </w:tc>
      </w:tr>
      <w:tr w:rsidR="0041112A" w:rsidRPr="005665DC" w14:paraId="3BE6EE17" w14:textId="77777777" w:rsidTr="5B1A6548">
        <w:trPr>
          <w:trHeight w:val="316"/>
        </w:trPr>
        <w:tc>
          <w:tcPr>
            <w:tcW w:w="1384" w:type="dxa"/>
          </w:tcPr>
          <w:p w14:paraId="459DFEDE" w14:textId="3767565B" w:rsidR="0041112A" w:rsidRPr="00E50FA4" w:rsidRDefault="0041112A" w:rsidP="0041112A">
            <w:pPr>
              <w:autoSpaceDE w:val="0"/>
              <w:autoSpaceDN w:val="0"/>
              <w:adjustRightInd w:val="0"/>
              <w:jc w:val="both"/>
              <w:rPr>
                <w:rFonts w:ascii="Times New Roman" w:hAnsi="Times New Roman" w:cs="Times New Roman"/>
                <w:noProof/>
                <w:sz w:val="24"/>
                <w:lang w:val="en-GB"/>
              </w:rPr>
            </w:pPr>
            <w:r w:rsidRPr="00E50FA4">
              <w:rPr>
                <w:noProof/>
                <w:lang w:val="en-GB"/>
              </w:rPr>
              <w:t>(</w:t>
            </w:r>
            <w:del w:id="125" w:author="Author">
              <w:r w:rsidR="00085BAF" w:rsidRPr="00E50FA4">
                <w:rPr>
                  <w:noProof/>
                  <w:lang w:val="en-GB"/>
                </w:rPr>
                <w:delText>r</w:delText>
              </w:r>
            </w:del>
            <w:ins w:id="126" w:author="Author">
              <w:r w:rsidR="00B83D2C">
                <w:rPr>
                  <w:noProof/>
                  <w:lang w:val="en-GB"/>
                </w:rPr>
                <w:t>p</w:t>
              </w:r>
            </w:ins>
            <w:r w:rsidRPr="00E50FA4">
              <w:rPr>
                <w:noProof/>
                <w:lang w:val="en-GB"/>
              </w:rPr>
              <w:t>)</w:t>
            </w:r>
          </w:p>
        </w:tc>
        <w:tc>
          <w:tcPr>
            <w:tcW w:w="7655" w:type="dxa"/>
          </w:tcPr>
          <w:p w14:paraId="59475979" w14:textId="5FAEB087"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 they map and link the emergence of environmental risks on their balance sheet through credit risk, liquidity risk, market risk and operational risk.</w:t>
            </w:r>
          </w:p>
          <w:p w14:paraId="21405418" w14:textId="0B6315D2" w:rsidR="0041112A" w:rsidRPr="00E50FA4" w:rsidRDefault="0041112A" w:rsidP="0041112A">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assess and manage the impact of transition to a low-carbon and climate-resilient economy </w:t>
            </w:r>
            <w:r>
              <w:rPr>
                <w:rFonts w:ascii="Times New Roman" w:eastAsia="Times New Roman" w:hAnsi="Times New Roman" w:cs="Times New Roman"/>
                <w:noProof/>
                <w:sz w:val="24"/>
                <w:lang w:val="en-GB" w:eastAsia="sv-SE"/>
              </w:rPr>
              <w:t>on</w:t>
            </w:r>
            <w:r w:rsidRPr="00E50FA4">
              <w:rPr>
                <w:rFonts w:ascii="Times New Roman" w:eastAsia="Times New Roman" w:hAnsi="Times New Roman" w:cs="Times New Roman"/>
                <w:noProof/>
                <w:sz w:val="24"/>
                <w:lang w:val="en-GB" w:eastAsia="sv-SE"/>
              </w:rPr>
              <w:t xml:space="preserve"> the prudential risk categories including credit risk, liquidity risk, market risk and operational risk.</w:t>
            </w:r>
          </w:p>
        </w:tc>
      </w:tr>
    </w:tbl>
    <w:p w14:paraId="5A29F6C4" w14:textId="77777777" w:rsidR="00067607" w:rsidRPr="00E50FA4" w:rsidRDefault="00067607" w:rsidP="001A08A2">
      <w:pPr>
        <w:jc w:val="both"/>
        <w:rPr>
          <w:rFonts w:ascii="Times New Roman" w:hAnsi="Times New Roman" w:cs="Times New Roman"/>
          <w:b/>
          <w:noProof/>
          <w:sz w:val="24"/>
          <w:lang w:val="en-GB"/>
        </w:rPr>
      </w:pPr>
    </w:p>
    <w:bookmarkEnd w:id="22"/>
    <w:bookmarkEnd w:id="23"/>
    <w:bookmarkEnd w:id="24"/>
    <w:bookmarkEnd w:id="25"/>
    <w:bookmarkEnd w:id="26"/>
    <w:bookmarkEnd w:id="27"/>
    <w:bookmarkEnd w:id="28"/>
    <w:bookmarkEnd w:id="29"/>
    <w:bookmarkEnd w:id="30"/>
    <w:bookmarkEnd w:id="31"/>
    <w:p w14:paraId="1268B368" w14:textId="77777777" w:rsidR="00832FB8" w:rsidRPr="00E50FA4" w:rsidRDefault="00832FB8" w:rsidP="001A08A2">
      <w:pPr>
        <w:jc w:val="both"/>
        <w:rPr>
          <w:del w:id="127" w:author="Author"/>
          <w:rFonts w:ascii="Times New Roman" w:hAnsi="Times New Roman" w:cs="Times New Roman"/>
          <w:b/>
          <w:noProof/>
          <w:sz w:val="24"/>
          <w:lang w:val="en-GB"/>
        </w:rPr>
      </w:pPr>
    </w:p>
    <w:p w14:paraId="697D5D7A" w14:textId="7823BC64" w:rsidR="004D24E6" w:rsidRPr="00E50FA4" w:rsidRDefault="004D24E6" w:rsidP="00720CB4">
      <w:pPr>
        <w:jc w:val="both"/>
        <w:rPr>
          <w:rFonts w:ascii="Times New Roman" w:hAnsi="Times New Roman"/>
          <w:noProof/>
          <w:sz w:val="24"/>
          <w:lang w:val="en-GB"/>
        </w:rPr>
      </w:pPr>
      <w:r w:rsidRPr="00E50FA4">
        <w:rPr>
          <w:rFonts w:ascii="Times New Roman" w:hAnsi="Times New Roman" w:cs="Times New Roman"/>
          <w:b/>
          <w:noProof/>
          <w:sz w:val="24"/>
          <w:lang w:val="en-GB"/>
        </w:rPr>
        <w:t xml:space="preserve">Table </w:t>
      </w:r>
      <w:r w:rsidR="00C168F0" w:rsidRPr="00E50FA4">
        <w:rPr>
          <w:rFonts w:ascii="Times New Roman" w:hAnsi="Times New Roman" w:cs="Times New Roman"/>
          <w:b/>
          <w:noProof/>
          <w:sz w:val="24"/>
          <w:lang w:val="en-GB"/>
        </w:rPr>
        <w:t>2</w:t>
      </w:r>
      <w:del w:id="128" w:author="Author">
        <w:r w:rsidR="00C168F0" w:rsidRPr="00E50FA4">
          <w:rPr>
            <w:rFonts w:ascii="Times New Roman" w:hAnsi="Times New Roman" w:cs="Times New Roman"/>
            <w:b/>
            <w:noProof/>
            <w:sz w:val="24"/>
            <w:lang w:val="en-GB"/>
          </w:rPr>
          <w:delText xml:space="preserve"> </w:delText>
        </w:r>
        <w:r w:rsidRPr="00E50FA4">
          <w:rPr>
            <w:rFonts w:ascii="Times New Roman" w:hAnsi="Times New Roman" w:cs="Times New Roman"/>
            <w:b/>
            <w:noProof/>
            <w:sz w:val="24"/>
            <w:lang w:val="en-GB"/>
          </w:rPr>
          <w:delText>–</w:delText>
        </w:r>
      </w:del>
      <w:ins w:id="129" w:author="Author">
        <w:r w:rsidR="006832F9">
          <w:rPr>
            <w:rFonts w:ascii="Times New Roman" w:hAnsi="Times New Roman" w:cs="Times New Roman"/>
            <w:b/>
            <w:noProof/>
            <w:sz w:val="24"/>
            <w:lang w:val="en-GB"/>
          </w:rPr>
          <w:t>:</w:t>
        </w:r>
      </w:ins>
      <w:r w:rsidRPr="00E50FA4">
        <w:rPr>
          <w:rFonts w:ascii="Times New Roman" w:hAnsi="Times New Roman" w:cs="Times New Roman"/>
          <w:b/>
          <w:noProof/>
          <w:sz w:val="24"/>
          <w:lang w:val="en-GB"/>
        </w:rPr>
        <w:t xml:space="preserve"> Qualitative information on Social risk: </w:t>
      </w:r>
      <w:r w:rsidRPr="00E1637D">
        <w:rPr>
          <w:rFonts w:ascii="Times New Roman" w:hAnsi="Times New Roman"/>
          <w:sz w:val="24"/>
          <w:lang w:val="en-GB"/>
          <w:rPrChange w:id="130" w:author="Author">
            <w:rPr>
              <w:rFonts w:ascii="Times New Roman" w:hAnsi="Times New Roman"/>
              <w:b/>
              <w:sz w:val="24"/>
              <w:lang w:val="en-GB"/>
            </w:rPr>
          </w:rPrChange>
        </w:rPr>
        <w:t>Free format text boxes for disclosure</w:t>
      </w:r>
      <w:r w:rsidRPr="00E50FA4">
        <w:rPr>
          <w:rFonts w:ascii="Times New Roman" w:hAnsi="Times New Roman"/>
          <w:noProof/>
          <w:sz w:val="24"/>
          <w:lang w:val="en-GB"/>
        </w:rPr>
        <w:t xml:space="preserve"> of qualitative information in Annex </w:t>
      </w:r>
      <w:del w:id="131" w:author="Author">
        <w:r w:rsidRPr="00E50FA4">
          <w:rPr>
            <w:rFonts w:ascii="Times New Roman" w:hAnsi="Times New Roman"/>
            <w:noProof/>
            <w:sz w:val="24"/>
            <w:lang w:val="en-GB"/>
          </w:rPr>
          <w:delText>XXX</w:delText>
        </w:r>
        <w:r w:rsidR="00B6543C" w:rsidRPr="00E50FA4">
          <w:rPr>
            <w:rFonts w:ascii="Times New Roman" w:hAnsi="Times New Roman"/>
            <w:noProof/>
            <w:sz w:val="24"/>
            <w:lang w:val="en-GB"/>
          </w:rPr>
          <w:delText>VII</w:delText>
        </w:r>
      </w:del>
      <w:ins w:id="132" w:author="Author">
        <w:r w:rsidRPr="00E50FA4">
          <w:rPr>
            <w:rFonts w:ascii="Times New Roman" w:hAnsi="Times New Roman"/>
            <w:noProof/>
            <w:sz w:val="24"/>
            <w:lang w:val="en-GB"/>
          </w:rPr>
          <w:t>XXX</w:t>
        </w:r>
        <w:r w:rsidR="003E4FA5">
          <w:rPr>
            <w:rFonts w:ascii="Times New Roman" w:hAnsi="Times New Roman"/>
            <w:noProof/>
            <w:sz w:val="24"/>
            <w:lang w:val="en-GB"/>
          </w:rPr>
          <w:t>IX</w:t>
        </w:r>
      </w:ins>
    </w:p>
    <w:p w14:paraId="097811D3" w14:textId="77F3C14A" w:rsidR="00AC3A94" w:rsidRPr="00C113F4" w:rsidRDefault="002F142F" w:rsidP="00DB2BD0">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63D41" w:rsidRPr="00E50FA4">
        <w:rPr>
          <w:rFonts w:ascii="Times New Roman" w:hAnsi="Times New Roman"/>
          <w:noProof/>
          <w:sz w:val="24"/>
        </w:rPr>
        <w:t xml:space="preserve">use the </w:t>
      </w:r>
      <w:r w:rsidR="005348FB" w:rsidRPr="00E50FA4">
        <w:rPr>
          <w:rFonts w:ascii="Times New Roman" w:hAnsi="Times New Roman"/>
          <w:noProof/>
          <w:sz w:val="24"/>
        </w:rPr>
        <w:t>follow</w:t>
      </w:r>
      <w:r w:rsidR="00563D41" w:rsidRPr="00E50FA4">
        <w:rPr>
          <w:rFonts w:ascii="Times New Roman" w:hAnsi="Times New Roman"/>
          <w:noProof/>
          <w:sz w:val="24"/>
        </w:rPr>
        <w:t>ing</w:t>
      </w:r>
      <w:r w:rsidRPr="00E50FA4">
        <w:rPr>
          <w:rFonts w:ascii="Times New Roman" w:hAnsi="Times New Roman"/>
          <w:noProof/>
          <w:sz w:val="24"/>
        </w:rPr>
        <w:t xml:space="preserve"> instructions to complete </w:t>
      </w:r>
      <w:ins w:id="133" w:author="Author">
        <w:r w:rsidR="00B81A76">
          <w:rPr>
            <w:rFonts w:ascii="Times New Roman" w:hAnsi="Times New Roman"/>
            <w:noProof/>
            <w:sz w:val="24"/>
          </w:rPr>
          <w:t>‘</w:t>
        </w:r>
      </w:ins>
      <w:r w:rsidRPr="00E50FA4">
        <w:rPr>
          <w:rFonts w:ascii="Times New Roman" w:hAnsi="Times New Roman"/>
          <w:noProof/>
          <w:sz w:val="24"/>
        </w:rPr>
        <w:t>Table 2</w:t>
      </w:r>
      <w:del w:id="134" w:author="Author">
        <w:r w:rsidRPr="00E50FA4">
          <w:rPr>
            <w:rFonts w:ascii="Times New Roman" w:hAnsi="Times New Roman"/>
            <w:noProof/>
            <w:sz w:val="24"/>
          </w:rPr>
          <w:delText xml:space="preserve"> – </w:delText>
        </w:r>
        <w:r w:rsidR="005348FB" w:rsidRPr="00E50FA4">
          <w:rPr>
            <w:rFonts w:ascii="Times New Roman" w:hAnsi="Times New Roman"/>
            <w:noProof/>
            <w:sz w:val="24"/>
          </w:rPr>
          <w:delText>‘</w:delText>
        </w:r>
      </w:del>
      <w:ins w:id="135" w:author="Author">
        <w:r w:rsidR="006832F9">
          <w:rPr>
            <w:rFonts w:ascii="Times New Roman" w:hAnsi="Times New Roman"/>
            <w:noProof/>
            <w:sz w:val="24"/>
          </w:rPr>
          <w:t>:</w:t>
        </w:r>
        <w:r w:rsidRPr="00E50FA4">
          <w:rPr>
            <w:rFonts w:ascii="Times New Roman" w:hAnsi="Times New Roman"/>
            <w:noProof/>
            <w:sz w:val="24"/>
          </w:rPr>
          <w:t xml:space="preserve"> </w:t>
        </w:r>
      </w:ins>
      <w:r w:rsidRPr="00E50FA4">
        <w:rPr>
          <w:rFonts w:ascii="Times New Roman" w:hAnsi="Times New Roman"/>
          <w:noProof/>
          <w:sz w:val="24"/>
        </w:rPr>
        <w:t>Qualitative Information on Social risk</w:t>
      </w:r>
      <w:r w:rsidR="005348FB" w:rsidRPr="00E50FA4">
        <w:rPr>
          <w:rFonts w:ascii="Times New Roman" w:hAnsi="Times New Roman"/>
          <w:noProof/>
          <w:sz w:val="24"/>
        </w:rPr>
        <w:t>’</w:t>
      </w:r>
      <w:r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w:t>
      </w:r>
      <w:del w:id="136" w:author="Author">
        <w:r w:rsidRPr="00E50FA4">
          <w:rPr>
            <w:rFonts w:ascii="Times New Roman" w:hAnsi="Times New Roman"/>
            <w:noProof/>
            <w:sz w:val="24"/>
          </w:rPr>
          <w:delText xml:space="preserve">Annex </w:delText>
        </w:r>
        <w:r w:rsidR="002C55A3" w:rsidRPr="00E50FA4">
          <w:rPr>
            <w:rFonts w:ascii="Times New Roman" w:hAnsi="Times New Roman"/>
            <w:noProof/>
            <w:sz w:val="24"/>
          </w:rPr>
          <w:delText xml:space="preserve">XXXIX </w:delText>
        </w:r>
        <w:r w:rsidRPr="00E50FA4">
          <w:rPr>
            <w:rFonts w:ascii="Times New Roman" w:hAnsi="Times New Roman"/>
            <w:noProof/>
            <w:sz w:val="24"/>
          </w:rPr>
          <w:delText>to this</w:delText>
        </w:r>
      </w:del>
      <w:ins w:id="137" w:author="Author">
        <w:r w:rsidR="002A5587" w:rsidRPr="00B40F61">
          <w:rPr>
            <w:rFonts w:ascii="Times New Roman" w:hAnsi="Times New Roman"/>
            <w:noProof/>
            <w:sz w:val="24"/>
          </w:rPr>
          <w:t>Implementing</w:t>
        </w:r>
      </w:ins>
      <w:r w:rsidR="002A5587" w:rsidRPr="00B40F61">
        <w:rPr>
          <w:rFonts w:ascii="Times New Roman" w:hAnsi="Times New Roman"/>
          <w:noProof/>
          <w:sz w:val="24"/>
        </w:rPr>
        <w:t xml:space="preserve"> Regulation</w:t>
      </w:r>
      <w:ins w:id="138" w:author="Author">
        <w:r w:rsidR="002A5587" w:rsidRPr="00B40F61">
          <w:rPr>
            <w:rFonts w:ascii="Times New Roman" w:hAnsi="Times New Roman"/>
            <w:noProof/>
            <w:sz w:val="24"/>
          </w:rPr>
          <w:t xml:space="preserve"> 24/</w:t>
        </w:r>
        <w:r w:rsidR="002A5587" w:rsidRPr="00067607">
          <w:rPr>
            <w:rFonts w:ascii="Times New Roman" w:hAnsi="Times New Roman"/>
            <w:noProof/>
            <w:sz w:val="24"/>
            <w:highlight w:val="yellow"/>
          </w:rPr>
          <w:t>XXXX</w:t>
        </w:r>
      </w:ins>
      <w:r w:rsidRPr="00E50FA4">
        <w:rPr>
          <w:rFonts w:ascii="Times New Roman" w:hAnsi="Times New Roman"/>
          <w:noProof/>
          <w:sz w:val="24"/>
        </w:rPr>
        <w:t xml:space="preserve">, in order to </w:t>
      </w:r>
      <w:r w:rsidR="006A0930" w:rsidRPr="00E50FA4">
        <w:rPr>
          <w:rFonts w:ascii="Times New Roman" w:hAnsi="Times New Roman"/>
          <w:noProof/>
          <w:sz w:val="24"/>
        </w:rPr>
        <w:t xml:space="preserve">describe the integration of </w:t>
      </w:r>
      <w:r w:rsidR="001F2096" w:rsidRPr="00E50FA4">
        <w:rPr>
          <w:rFonts w:ascii="Times New Roman" w:hAnsi="Times New Roman"/>
          <w:noProof/>
          <w:sz w:val="24"/>
        </w:rPr>
        <w:t xml:space="preserve">social </w:t>
      </w:r>
      <w:r w:rsidR="006A0930" w:rsidRPr="00E50FA4">
        <w:rPr>
          <w:rFonts w:ascii="Times New Roman" w:hAnsi="Times New Roman"/>
          <w:noProof/>
          <w:sz w:val="24"/>
        </w:rPr>
        <w:t xml:space="preserve">risks in their business strategy and processes, governance and risk management, in </w:t>
      </w:r>
      <w:r w:rsidR="00862D53" w:rsidRPr="00E50FA4">
        <w:rPr>
          <w:rFonts w:ascii="Times New Roman" w:hAnsi="Times New Roman"/>
          <w:noProof/>
          <w:sz w:val="24"/>
        </w:rPr>
        <w:t>accordance with</w:t>
      </w:r>
      <w:r w:rsidR="006A0930" w:rsidRPr="00E50FA4">
        <w:rPr>
          <w:rFonts w:ascii="Times New Roman" w:hAnsi="Times New Roman"/>
          <w:noProof/>
          <w:sz w:val="24"/>
        </w:rPr>
        <w:t xml:space="preserve"> Article 449a </w:t>
      </w:r>
      <w:r w:rsidR="0063605D" w:rsidRPr="00E50FA4">
        <w:rPr>
          <w:rFonts w:ascii="Times New Roman" w:hAnsi="Times New Roman"/>
          <w:noProof/>
          <w:sz w:val="24"/>
        </w:rPr>
        <w:t xml:space="preserve">of Regulation (EU) No 575/2013 </w:t>
      </w:r>
      <w:r w:rsidR="006A0930" w:rsidRPr="00E50FA4">
        <w:rPr>
          <w:rFonts w:ascii="Times New Roman" w:hAnsi="Times New Roman"/>
          <w:noProof/>
          <w:sz w:val="24"/>
        </w:rPr>
        <w:t xml:space="preserve">in conjunction with Article 435 of </w:t>
      </w:r>
      <w:r w:rsidR="0063605D" w:rsidRPr="00E50FA4">
        <w:rPr>
          <w:rFonts w:ascii="Times New Roman" w:hAnsi="Times New Roman"/>
          <w:noProof/>
          <w:sz w:val="24"/>
        </w:rPr>
        <w:t xml:space="preserve">that </w:t>
      </w:r>
      <w:r w:rsidR="007F40F6" w:rsidRPr="00E50FA4">
        <w:rPr>
          <w:rFonts w:ascii="Times New Roman" w:hAnsi="Times New Roman"/>
          <w:noProof/>
          <w:sz w:val="24"/>
        </w:rPr>
        <w:t>Regulation</w:t>
      </w:r>
      <w:r w:rsidR="006A0930" w:rsidRPr="00E50FA4">
        <w:rPr>
          <w:rFonts w:ascii="Times New Roman" w:hAnsi="Times New Roman"/>
          <w:noProof/>
          <w:sz w:val="24"/>
        </w:rPr>
        <w:t>.</w:t>
      </w:r>
      <w:del w:id="139" w:author="Author">
        <w:r w:rsidR="009620B8" w:rsidRPr="00E50FA4">
          <w:rPr>
            <w:rFonts w:ascii="Times New Roman" w:hAnsi="Times New Roman"/>
            <w:noProof/>
            <w:sz w:val="24"/>
          </w:rPr>
          <w:delText xml:space="preserve">  </w:delText>
        </w:r>
      </w:del>
    </w:p>
    <w:p w14:paraId="17A75EF4" w14:textId="09AB9787" w:rsidR="00C113F4" w:rsidRPr="00E50FA4" w:rsidRDefault="00C113F4" w:rsidP="00C113F4">
      <w:pPr>
        <w:pStyle w:val="ListParagraph"/>
        <w:numPr>
          <w:ilvl w:val="0"/>
          <w:numId w:val="11"/>
        </w:numPr>
        <w:tabs>
          <w:tab w:val="left" w:pos="567"/>
        </w:tabs>
        <w:spacing w:before="120" w:after="120"/>
        <w:ind w:left="0" w:firstLine="0"/>
        <w:jc w:val="both"/>
        <w:rPr>
          <w:ins w:id="140" w:author="Author"/>
          <w:noProof/>
        </w:rPr>
      </w:pPr>
      <w:ins w:id="141" w:author="Author">
        <w:r>
          <w:rPr>
            <w:rFonts w:ascii="Times New Roman" w:hAnsi="Times New Roman"/>
            <w:noProof/>
            <w:sz w:val="24"/>
          </w:rPr>
          <w:t>Institutions shall disclose this table on an annual basis</w:t>
        </w:r>
        <w:r w:rsidR="00AA0CB7">
          <w:rPr>
            <w:rFonts w:ascii="Times New Roman" w:hAnsi="Times New Roman"/>
            <w:noProof/>
            <w:sz w:val="24"/>
          </w:rPr>
          <w:t>, based on materiality assessment</w:t>
        </w:r>
        <w:r>
          <w:rPr>
            <w:rFonts w:ascii="Times New Roman" w:hAnsi="Times New Roman"/>
            <w:noProof/>
            <w:sz w:val="24"/>
          </w:rPr>
          <w:t>.</w:t>
        </w:r>
      </w:ins>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lastRenderedPageBreak/>
              <w:t>Row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sidRPr="00E50FA4">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 and (e)</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C767CD"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w:t>
            </w:r>
            <w:r w:rsidR="00E252F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processes</w:t>
            </w:r>
            <w:r w:rsidR="00C767CD" w:rsidRPr="00E50FA4">
              <w:rPr>
                <w:rFonts w:ascii="Times New Roman" w:hAnsi="Times New Roman" w:cs="Times New Roman"/>
                <w:noProof/>
                <w:sz w:val="24"/>
                <w:lang w:val="en-GB"/>
              </w:rPr>
              <w:t xml:space="preserve"> and </w:t>
            </w:r>
            <w:r w:rsidRPr="00E50FA4">
              <w:rPr>
                <w:rFonts w:ascii="Times New Roman" w:hAnsi="Times New Roman" w:cs="Times New Roman"/>
                <w:noProof/>
                <w:sz w:val="24"/>
                <w:lang w:val="en-GB"/>
              </w:rPr>
              <w:t>financial planning integrate risks stemming from social factors (i.e. social risks) and how th</w:t>
            </w:r>
            <w:r w:rsidR="003076C9"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E252FB" w:rsidRPr="00E50FA4">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evolve over time given changing technology, policy framework, business environment and stakeholder</w:t>
            </w:r>
            <w:r w:rsidR="00E252FB"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preferences.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(a)</w:t>
            </w:r>
            <w:r w:rsidR="003076C9"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and </w:t>
            </w:r>
            <w:r w:rsidR="005F2DA5" w:rsidRPr="00E50FA4">
              <w:rPr>
                <w:rFonts w:ascii="Times New Roman" w:hAnsi="Times New Roman" w:cs="Times New Roman"/>
                <w:noProof/>
                <w:sz w:val="24"/>
                <w:lang w:val="en-GB"/>
              </w:rPr>
              <w:t xml:space="preserve">points </w:t>
            </w:r>
            <w:r w:rsidR="00CC1ED8" w:rsidRPr="00E50FA4">
              <w:rPr>
                <w:rFonts w:ascii="Times New Roman" w:hAnsi="Times New Roman" w:cs="Times New Roman"/>
                <w:noProof/>
                <w:sz w:val="24"/>
                <w:lang w:val="en-GB"/>
              </w:rPr>
              <w:t xml:space="preserve">(c) </w:t>
            </w:r>
            <w:r w:rsidR="003076C9"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provide a description of</w:t>
            </w:r>
            <w:r w:rsidR="00C767CD"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objectives, targets and limits for the assessment and management of social risks, and </w:t>
            </w:r>
            <w:r w:rsidR="00CC1ED8" w:rsidRPr="00E50FA4">
              <w:rPr>
                <w:rFonts w:ascii="Times New Roman" w:hAnsi="Times New Roman" w:cs="Times New Roman"/>
                <w:noProof/>
                <w:sz w:val="24"/>
                <w:lang w:val="en-GB"/>
              </w:rPr>
              <w:t xml:space="preserve">a description of </w:t>
            </w:r>
            <w:r w:rsidR="00862D53" w:rsidRPr="00E50FA4">
              <w:rPr>
                <w:rFonts w:ascii="Times New Roman" w:hAnsi="Times New Roman" w:cs="Times New Roman"/>
                <w:noProof/>
                <w:sz w:val="24"/>
                <w:lang w:val="en-GB"/>
              </w:rPr>
              <w:t>the processes they use to set out those objectives, targets and limits</w:t>
            </w:r>
            <w:r w:rsidRPr="00E50FA4">
              <w:rPr>
                <w:rFonts w:ascii="Times New Roman" w:hAnsi="Times New Roman" w:cs="Times New Roman"/>
                <w:noProof/>
                <w:sz w:val="24"/>
                <w:lang w:val="en-GB"/>
              </w:rPr>
              <w:t xml:space="preserve">. </w:t>
            </w:r>
          </w:p>
          <w:p w14:paraId="3A94BCAA" w14:textId="1E857334" w:rsidR="00085BAF" w:rsidRPr="00360A2C" w:rsidRDefault="00C767CD" w:rsidP="00085BA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4C5FA1"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085BAF" w:rsidRPr="00E50FA4">
              <w:rPr>
                <w:rFonts w:ascii="Times New Roman" w:hAnsi="Times New Roman" w:cs="Times New Roman"/>
                <w:noProof/>
                <w:sz w:val="24"/>
                <w:lang w:val="en-GB"/>
              </w:rPr>
              <w:t xml:space="preserve"> the linkages of th</w:t>
            </w:r>
            <w:r w:rsidR="00330463"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to the </w:t>
            </w:r>
            <w:r w:rsidR="00193F32" w:rsidRPr="00E50FA4">
              <w:rPr>
                <w:rFonts w:ascii="Times New Roman" w:hAnsi="Times New Roman" w:cs="Times New Roman"/>
                <w:noProof/>
                <w:sz w:val="24"/>
                <w:lang w:val="en-GB"/>
              </w:rPr>
              <w:t>app</w:t>
            </w:r>
            <w:r w:rsidR="00193F32" w:rsidRPr="00360A2C">
              <w:rPr>
                <w:rFonts w:ascii="Times New Roman" w:hAnsi="Times New Roman" w:cs="Times New Roman"/>
                <w:noProof/>
                <w:sz w:val="24"/>
                <w:lang w:val="en-GB"/>
              </w:rPr>
              <w:t>licable</w:t>
            </w:r>
            <w:r w:rsidR="00085BAF" w:rsidRPr="00360A2C">
              <w:rPr>
                <w:rFonts w:ascii="Times New Roman" w:hAnsi="Times New Roman" w:cs="Times New Roman"/>
                <w:noProof/>
                <w:sz w:val="24"/>
                <w:lang w:val="en-GB"/>
              </w:rPr>
              <w:t xml:space="preserve"> international and </w:t>
            </w:r>
            <w:r w:rsidR="00330463" w:rsidRPr="00360A2C">
              <w:rPr>
                <w:rFonts w:ascii="Times New Roman" w:hAnsi="Times New Roman" w:cs="Times New Roman"/>
                <w:noProof/>
                <w:sz w:val="24"/>
                <w:lang w:val="en-GB"/>
              </w:rPr>
              <w:t>Union</w:t>
            </w:r>
            <w:r w:rsidR="00085BAF" w:rsidRPr="00360A2C">
              <w:rPr>
                <w:rFonts w:ascii="Times New Roman" w:hAnsi="Times New Roman" w:cs="Times New Roman"/>
                <w:noProof/>
                <w:sz w:val="24"/>
                <w:lang w:val="en-GB"/>
              </w:rPr>
              <w:t xml:space="preserve"> policy framework and </w:t>
            </w:r>
            <w:r w:rsidR="004C5FA1" w:rsidRPr="00360A2C">
              <w:rPr>
                <w:rFonts w:ascii="Times New Roman" w:hAnsi="Times New Roman" w:cs="Times New Roman"/>
                <w:noProof/>
                <w:sz w:val="24"/>
                <w:lang w:val="en-GB"/>
              </w:rPr>
              <w:t xml:space="preserve">to available </w:t>
            </w:r>
            <w:r w:rsidR="00085BAF" w:rsidRPr="00360A2C">
              <w:rPr>
                <w:rFonts w:ascii="Times New Roman" w:hAnsi="Times New Roman" w:cs="Times New Roman"/>
                <w:noProof/>
                <w:sz w:val="24"/>
                <w:lang w:val="en-GB"/>
              </w:rPr>
              <w:t>benchmarks</w:t>
            </w:r>
            <w:r w:rsidR="00085BAF" w:rsidRPr="00360A2C">
              <w:rPr>
                <w:rFonts w:ascii="Times New Roman" w:eastAsia="Times New Roman" w:hAnsi="Times New Roman"/>
                <w:noProof/>
                <w:sz w:val="24"/>
                <w:lang w:val="en-GB"/>
              </w:rPr>
              <w:t>.</w:t>
            </w:r>
          </w:p>
          <w:p w14:paraId="77169780" w14:textId="5D4B1942"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lang w:val="en-GB"/>
              </w:rPr>
            </w:pPr>
            <w:r w:rsidRPr="00360A2C">
              <w:rPr>
                <w:rFonts w:ascii="Times New Roman" w:eastAsia="Times New Roman" w:hAnsi="Times New Roman"/>
                <w:noProof/>
                <w:sz w:val="24"/>
                <w:lang w:val="en-GB"/>
              </w:rPr>
              <w:t>S</w:t>
            </w:r>
            <w:r w:rsidR="00F83F48" w:rsidRPr="00360A2C">
              <w:rPr>
                <w:rFonts w:ascii="Times New Roman" w:eastAsia="Times New Roman" w:hAnsi="Times New Roman"/>
                <w:noProof/>
                <w:sz w:val="24"/>
                <w:lang w:val="en-GB"/>
              </w:rPr>
              <w:t xml:space="preserve">ocial </w:t>
            </w:r>
            <w:del w:id="142" w:author="Author">
              <w:r w:rsidR="00F83F48" w:rsidRPr="00E50FA4">
                <w:rPr>
                  <w:rFonts w:ascii="Times New Roman" w:eastAsia="Times New Roman" w:hAnsi="Times New Roman"/>
                  <w:noProof/>
                  <w:sz w:val="24"/>
                  <w:lang w:val="en-GB"/>
                </w:rPr>
                <w:delText>aspects</w:delText>
              </w:r>
            </w:del>
            <w:ins w:id="143" w:author="Author">
              <w:r w:rsidR="002534E6">
                <w:rPr>
                  <w:rFonts w:ascii="Times New Roman" w:eastAsia="Times New Roman" w:hAnsi="Times New Roman"/>
                  <w:noProof/>
                  <w:sz w:val="24"/>
                  <w:lang w:val="en-GB"/>
                </w:rPr>
                <w:t>factors</w:t>
              </w:r>
            </w:ins>
            <w:r w:rsidR="002534E6" w:rsidRPr="00360A2C">
              <w:rPr>
                <w:rFonts w:ascii="Times New Roman" w:eastAsia="Times New Roman" w:hAnsi="Times New Roman"/>
                <w:noProof/>
                <w:sz w:val="24"/>
                <w:lang w:val="en-GB"/>
              </w:rPr>
              <w:t xml:space="preserve"> </w:t>
            </w:r>
            <w:r w:rsidR="00F83F48" w:rsidRPr="00360A2C">
              <w:rPr>
                <w:rFonts w:ascii="Times New Roman" w:eastAsia="Times New Roman" w:hAnsi="Times New Roman"/>
                <w:noProof/>
                <w:sz w:val="24"/>
                <w:lang w:val="en-GB"/>
              </w:rPr>
              <w:t xml:space="preserve">include </w:t>
            </w:r>
            <w:r w:rsidR="00F65FE3" w:rsidRPr="00360A2C">
              <w:rPr>
                <w:rFonts w:ascii="Times New Roman" w:eastAsia="Times New Roman" w:hAnsi="Times New Roman"/>
                <w:noProof/>
                <w:sz w:val="24"/>
                <w:lang w:val="en-GB"/>
              </w:rPr>
              <w:t xml:space="preserve">human rights violation, labour rights, income inequality, lack of human rights, </w:t>
            </w:r>
            <w:r w:rsidR="00F83F48" w:rsidRPr="00360A2C">
              <w:rPr>
                <w:rFonts w:ascii="Times New Roman" w:eastAsia="Times New Roman" w:hAnsi="Times New Roman"/>
                <w:noProof/>
                <w:sz w:val="24"/>
                <w:lang w:val="en-GB"/>
              </w:rPr>
              <w:t>customer safety and protection, privacy,</w:t>
            </w:r>
            <w:r w:rsidR="0078442C" w:rsidRPr="00360A2C">
              <w:rPr>
                <w:rFonts w:ascii="Times New Roman" w:eastAsia="Times New Roman" w:hAnsi="Times New Roman"/>
                <w:noProof/>
                <w:sz w:val="24"/>
                <w:lang w:val="en-GB"/>
              </w:rPr>
              <w:t xml:space="preserve"> </w:t>
            </w:r>
            <w:r w:rsidR="00F65FE3" w:rsidRPr="00360A2C">
              <w:rPr>
                <w:rFonts w:ascii="Times New Roman" w:eastAsia="Times New Roman" w:hAnsi="Times New Roman"/>
                <w:noProof/>
                <w:sz w:val="24"/>
                <w:lang w:val="en-GB"/>
              </w:rPr>
              <w:t xml:space="preserve">poverty </w:t>
            </w:r>
            <w:r w:rsidR="0078442C" w:rsidRPr="00360A2C">
              <w:rPr>
                <w:rFonts w:ascii="Times New Roman" w:eastAsia="Times New Roman" w:hAnsi="Times New Roman"/>
                <w:noProof/>
                <w:sz w:val="24"/>
                <w:lang w:val="en-GB"/>
              </w:rPr>
              <w:t>and</w:t>
            </w:r>
            <w:r w:rsidR="00F83F48" w:rsidRPr="00360A2C">
              <w:rPr>
                <w:rFonts w:ascii="Times New Roman" w:eastAsia="Times New Roman" w:hAnsi="Times New Roman"/>
                <w:noProof/>
                <w:sz w:val="24"/>
                <w:lang w:val="en-GB"/>
              </w:rPr>
              <w:t xml:space="preserve"> non-discrimination. Furthermore, climate change and transition to low carbon economy ha</w:t>
            </w:r>
            <w:r w:rsidR="00F65FE3" w:rsidRPr="00360A2C">
              <w:rPr>
                <w:rFonts w:ascii="Times New Roman" w:eastAsia="Times New Roman" w:hAnsi="Times New Roman"/>
                <w:noProof/>
                <w:sz w:val="24"/>
                <w:lang w:val="en-GB"/>
              </w:rPr>
              <w:t>ve</w:t>
            </w:r>
            <w:r w:rsidR="00F83F48" w:rsidRPr="00360A2C">
              <w:rPr>
                <w:rFonts w:ascii="Times New Roman" w:eastAsia="Times New Roman" w:hAnsi="Times New Roman"/>
                <w:noProof/>
                <w:sz w:val="24"/>
                <w:lang w:val="en-GB"/>
              </w:rPr>
              <w:t xml:space="preserve"> social impact</w:t>
            </w:r>
            <w:r w:rsidR="00F65FE3" w:rsidRPr="00360A2C">
              <w:rPr>
                <w:rFonts w:ascii="Times New Roman" w:eastAsia="Times New Roman" w:hAnsi="Times New Roman"/>
                <w:noProof/>
                <w:sz w:val="24"/>
                <w:lang w:val="en-GB"/>
              </w:rPr>
              <w:t>s</w:t>
            </w:r>
            <w:r w:rsidR="00F83F48" w:rsidRPr="00360A2C">
              <w:rPr>
                <w:rFonts w:ascii="Times New Roman" w:eastAsia="Times New Roman" w:hAnsi="Times New Roman"/>
                <w:noProof/>
                <w:sz w:val="24"/>
                <w:lang w:val="en-GB"/>
              </w:rPr>
              <w:t xml:space="preserve"> </w:t>
            </w:r>
            <w:r w:rsidR="004C5FA1" w:rsidRPr="00360A2C">
              <w:rPr>
                <w:rFonts w:ascii="Times New Roman" w:eastAsia="Times New Roman" w:hAnsi="Times New Roman"/>
                <w:noProof/>
                <w:sz w:val="24"/>
                <w:lang w:val="en-GB"/>
              </w:rPr>
              <w:t xml:space="preserve">that include </w:t>
            </w:r>
            <w:r w:rsidR="006F7D8E" w:rsidRPr="00360A2C">
              <w:rPr>
                <w:rFonts w:ascii="Times New Roman" w:eastAsia="Times New Roman" w:hAnsi="Times New Roman"/>
                <w:noProof/>
                <w:sz w:val="24"/>
                <w:lang w:val="en-GB"/>
              </w:rPr>
              <w:t>changes to the job market</w:t>
            </w:r>
            <w:r w:rsidR="00C61831" w:rsidRPr="00360A2C">
              <w:rPr>
                <w:rFonts w:ascii="Times New Roman" w:eastAsia="Times New Roman" w:hAnsi="Times New Roman"/>
                <w:noProof/>
                <w:sz w:val="24"/>
                <w:lang w:val="en-GB"/>
              </w:rPr>
              <w:t>. These include</w:t>
            </w:r>
            <w:r w:rsidR="006F7D8E" w:rsidRPr="00360A2C">
              <w:rPr>
                <w:rFonts w:ascii="Times New Roman" w:eastAsia="Times New Roman" w:hAnsi="Times New Roman"/>
                <w:noProof/>
                <w:sz w:val="24"/>
                <w:lang w:val="en-GB"/>
              </w:rPr>
              <w:t xml:space="preserve"> the decrease </w:t>
            </w:r>
            <w:r w:rsidR="00CA2E29" w:rsidRPr="00360A2C">
              <w:rPr>
                <w:rFonts w:ascii="Times New Roman" w:eastAsia="Times New Roman" w:hAnsi="Times New Roman"/>
                <w:noProof/>
                <w:sz w:val="24"/>
                <w:lang w:val="en-GB"/>
              </w:rPr>
              <w:t>in</w:t>
            </w:r>
            <w:r w:rsidR="006F7D8E" w:rsidRPr="00360A2C">
              <w:rPr>
                <w:rFonts w:ascii="Times New Roman" w:eastAsia="Times New Roman" w:hAnsi="Times New Roman"/>
                <w:noProof/>
                <w:sz w:val="24"/>
                <w:lang w:val="en-GB"/>
              </w:rPr>
              <w:t xml:space="preserve"> </w:t>
            </w:r>
            <w:r w:rsidR="00CA2E29" w:rsidRPr="00360A2C">
              <w:rPr>
                <w:rFonts w:ascii="Times New Roman" w:eastAsia="Times New Roman" w:hAnsi="Times New Roman"/>
                <w:noProof/>
                <w:sz w:val="24"/>
                <w:lang w:val="en-GB"/>
              </w:rPr>
              <w:t xml:space="preserve">the </w:t>
            </w:r>
            <w:r w:rsidR="006F7D8E" w:rsidRPr="00360A2C">
              <w:rPr>
                <w:rFonts w:ascii="Times New Roman" w:eastAsia="Times New Roman" w:hAnsi="Times New Roman"/>
                <w:noProof/>
                <w:sz w:val="24"/>
                <w:lang w:val="en-GB"/>
              </w:rPr>
              <w:t xml:space="preserve">demand </w:t>
            </w:r>
            <w:r w:rsidR="00CA2E29" w:rsidRPr="00360A2C">
              <w:rPr>
                <w:rFonts w:ascii="Times New Roman" w:eastAsia="Times New Roman" w:hAnsi="Times New Roman"/>
                <w:noProof/>
                <w:sz w:val="24"/>
                <w:lang w:val="en-GB"/>
              </w:rPr>
              <w:t>for</w:t>
            </w:r>
            <w:r w:rsidR="006F7D8E" w:rsidRPr="00360A2C">
              <w:rPr>
                <w:rFonts w:ascii="Times New Roman" w:eastAsia="Times New Roman" w:hAnsi="Times New Roman"/>
                <w:noProof/>
                <w:sz w:val="24"/>
                <w:lang w:val="en-GB"/>
              </w:rPr>
              <w:t xml:space="preserve"> </w:t>
            </w:r>
            <w:r w:rsidR="00F65FE3" w:rsidRPr="00360A2C">
              <w:rPr>
                <w:rFonts w:ascii="Times New Roman" w:eastAsia="Times New Roman" w:hAnsi="Times New Roman"/>
                <w:noProof/>
                <w:sz w:val="24"/>
                <w:lang w:val="en-GB"/>
              </w:rPr>
              <w:t xml:space="preserve">certain </w:t>
            </w:r>
            <w:r w:rsidR="00F83F48" w:rsidRPr="00360A2C">
              <w:rPr>
                <w:rFonts w:ascii="Times New Roman" w:hAnsi="Times New Roman"/>
                <w:bCs/>
                <w:noProof/>
                <w:sz w:val="24"/>
                <w:lang w:val="en-GB"/>
              </w:rPr>
              <w:t>job</w:t>
            </w:r>
            <w:r w:rsidR="006F7D8E" w:rsidRPr="00360A2C">
              <w:rPr>
                <w:rFonts w:ascii="Times New Roman" w:hAnsi="Times New Roman"/>
                <w:bCs/>
                <w:noProof/>
                <w:sz w:val="24"/>
                <w:lang w:val="en-GB"/>
              </w:rPr>
              <w:t>s</w:t>
            </w:r>
            <w:r w:rsidR="00F65FE3" w:rsidRPr="00360A2C">
              <w:rPr>
                <w:rFonts w:ascii="Times New Roman" w:hAnsi="Times New Roman"/>
                <w:bCs/>
                <w:noProof/>
                <w:sz w:val="24"/>
                <w:lang w:val="en-GB"/>
              </w:rPr>
              <w:t xml:space="preserve"> and skills</w:t>
            </w:r>
            <w:r w:rsidR="00B76863" w:rsidRPr="00360A2C">
              <w:rPr>
                <w:rFonts w:ascii="Times New Roman" w:hAnsi="Times New Roman"/>
                <w:bCs/>
                <w:noProof/>
                <w:sz w:val="24"/>
                <w:lang w:val="en-GB"/>
              </w:rPr>
              <w:t>, the</w:t>
            </w:r>
            <w:r w:rsidR="006F7D8E" w:rsidRPr="00360A2C">
              <w:rPr>
                <w:rFonts w:ascii="Times New Roman" w:hAnsi="Times New Roman"/>
                <w:bCs/>
                <w:noProof/>
                <w:sz w:val="24"/>
                <w:lang w:val="en-GB"/>
              </w:rPr>
              <w:t xml:space="preserve"> </w:t>
            </w:r>
            <w:r w:rsidR="00F65FE3" w:rsidRPr="00360A2C">
              <w:rPr>
                <w:rFonts w:ascii="Times New Roman" w:hAnsi="Times New Roman"/>
                <w:bCs/>
                <w:noProof/>
                <w:sz w:val="24"/>
                <w:lang w:val="en-GB"/>
              </w:rPr>
              <w:t xml:space="preserve">emergence of </w:t>
            </w:r>
            <w:r w:rsidR="00F83F48" w:rsidRPr="00360A2C">
              <w:rPr>
                <w:rFonts w:ascii="Times New Roman" w:hAnsi="Times New Roman"/>
                <w:bCs/>
                <w:noProof/>
                <w:sz w:val="24"/>
                <w:lang w:val="en-GB"/>
              </w:rPr>
              <w:t xml:space="preserve">new </w:t>
            </w:r>
            <w:r w:rsidR="00F65FE3" w:rsidRPr="00360A2C">
              <w:rPr>
                <w:rFonts w:ascii="Times New Roman" w:hAnsi="Times New Roman"/>
                <w:bCs/>
                <w:noProof/>
                <w:sz w:val="24"/>
                <w:lang w:val="en-GB"/>
              </w:rPr>
              <w:t xml:space="preserve">jobs and </w:t>
            </w:r>
            <w:r w:rsidR="00F83F48" w:rsidRPr="00360A2C">
              <w:rPr>
                <w:rFonts w:ascii="Times New Roman" w:hAnsi="Times New Roman"/>
                <w:bCs/>
                <w:noProof/>
                <w:sz w:val="24"/>
                <w:lang w:val="en-GB"/>
              </w:rPr>
              <w:t>skills, consumers’ changing preferences</w:t>
            </w:r>
            <w:r w:rsidR="006F7D8E" w:rsidRPr="00360A2C">
              <w:rPr>
                <w:rFonts w:ascii="Times New Roman" w:hAnsi="Times New Roman"/>
                <w:bCs/>
                <w:noProof/>
                <w:sz w:val="24"/>
                <w:lang w:val="en-GB"/>
              </w:rPr>
              <w:t>,</w:t>
            </w:r>
            <w:r w:rsidR="00F83F48" w:rsidRPr="00360A2C">
              <w:rPr>
                <w:rFonts w:ascii="Times New Roman" w:hAnsi="Times New Roman"/>
                <w:bCs/>
                <w:noProof/>
                <w:sz w:val="24"/>
                <w:lang w:val="en-GB"/>
              </w:rPr>
              <w:t xml:space="preserve"> shareholders</w:t>
            </w:r>
            <w:r w:rsidR="006F7D8E" w:rsidRPr="00360A2C">
              <w:rPr>
                <w:rFonts w:ascii="Times New Roman" w:hAnsi="Times New Roman"/>
                <w:bCs/>
                <w:noProof/>
                <w:sz w:val="24"/>
                <w:lang w:val="en-GB"/>
              </w:rPr>
              <w:t xml:space="preserve">’ </w:t>
            </w:r>
            <w:r w:rsidR="00C61831" w:rsidRPr="00360A2C">
              <w:rPr>
                <w:rFonts w:ascii="Times New Roman" w:hAnsi="Times New Roman"/>
                <w:bCs/>
                <w:noProof/>
                <w:sz w:val="24"/>
                <w:lang w:val="en-GB"/>
              </w:rPr>
              <w:t>willingness</w:t>
            </w:r>
            <w:r w:rsidR="00F83F48" w:rsidRPr="00360A2C">
              <w:rPr>
                <w:rFonts w:ascii="Times New Roman" w:hAnsi="Times New Roman"/>
                <w:bCs/>
                <w:noProof/>
                <w:sz w:val="24"/>
                <w:lang w:val="en-GB"/>
              </w:rPr>
              <w:t xml:space="preserve"> </w:t>
            </w:r>
            <w:r w:rsidR="00C61831" w:rsidRPr="00360A2C">
              <w:rPr>
                <w:rFonts w:ascii="Times New Roman" w:hAnsi="Times New Roman"/>
                <w:bCs/>
                <w:noProof/>
                <w:sz w:val="24"/>
                <w:lang w:val="en-GB"/>
              </w:rPr>
              <w:t xml:space="preserve">to swiftly integrate </w:t>
            </w:r>
            <w:r w:rsidR="00F83F48" w:rsidRPr="00360A2C">
              <w:rPr>
                <w:rFonts w:ascii="Times New Roman" w:hAnsi="Times New Roman"/>
                <w:bCs/>
                <w:noProof/>
                <w:sz w:val="24"/>
                <w:lang w:val="en-GB"/>
              </w:rPr>
              <w:t>climate, environmental and social change</w:t>
            </w:r>
            <w:r w:rsidR="006F7D8E" w:rsidRPr="00360A2C">
              <w:rPr>
                <w:rFonts w:ascii="Times New Roman" w:hAnsi="Times New Roman"/>
                <w:bCs/>
                <w:noProof/>
                <w:sz w:val="24"/>
                <w:lang w:val="en-GB"/>
              </w:rPr>
              <w:t>s in t</w:t>
            </w:r>
            <w:r w:rsidR="006F7D8E" w:rsidRPr="00E50FA4">
              <w:rPr>
                <w:rFonts w:ascii="Times New Roman" w:hAnsi="Times New Roman"/>
                <w:bCs/>
                <w:noProof/>
                <w:sz w:val="24"/>
                <w:lang w:val="en-GB"/>
              </w:rPr>
              <w:t>heir companies</w:t>
            </w:r>
            <w:r w:rsidR="00F65FE3" w:rsidRPr="00E50FA4">
              <w:rPr>
                <w:rFonts w:ascii="Times New Roman" w:hAnsi="Times New Roman"/>
                <w:bCs/>
                <w:noProof/>
                <w:sz w:val="24"/>
                <w:lang w:val="en-GB"/>
              </w:rPr>
              <w:t xml:space="preserve">, as </w:t>
            </w:r>
            <w:r w:rsidR="00C767CD" w:rsidRPr="00E50FA4">
              <w:rPr>
                <w:rFonts w:ascii="Times New Roman" w:hAnsi="Times New Roman"/>
                <w:bCs/>
                <w:noProof/>
                <w:sz w:val="24"/>
                <w:lang w:val="en-GB"/>
              </w:rPr>
              <w:t xml:space="preserve">set out </w:t>
            </w:r>
            <w:r w:rsidR="00F65FE3" w:rsidRPr="00E50FA4">
              <w:rPr>
                <w:rFonts w:ascii="Times New Roman" w:hAnsi="Times New Roman"/>
                <w:bCs/>
                <w:noProof/>
                <w:sz w:val="24"/>
                <w:lang w:val="en-GB"/>
              </w:rPr>
              <w:t xml:space="preserve">in paragraph 78 of the EBA report </w:t>
            </w:r>
            <w:r w:rsidRPr="00E50FA4">
              <w:rPr>
                <w:rFonts w:ascii="Times New Roman" w:hAnsi="Times New Roman"/>
                <w:bCs/>
                <w:noProof/>
                <w:sz w:val="24"/>
                <w:lang w:val="en-GB"/>
              </w:rPr>
              <w:t xml:space="preserve">adopted </w:t>
            </w:r>
            <w:r w:rsidR="00F65FE3" w:rsidRPr="00E50FA4">
              <w:rPr>
                <w:rFonts w:ascii="Times New Roman" w:hAnsi="Times New Roman"/>
                <w:bCs/>
                <w:noProof/>
                <w:sz w:val="24"/>
                <w:lang w:val="en-GB"/>
              </w:rPr>
              <w:t>under Article 98(8)</w:t>
            </w:r>
            <w:r w:rsidRPr="00E50FA4">
              <w:rPr>
                <w:rFonts w:ascii="Times New Roman" w:hAnsi="Times New Roman"/>
                <w:bCs/>
                <w:noProof/>
                <w:sz w:val="24"/>
                <w:lang w:val="en-GB"/>
              </w:rPr>
              <w:t xml:space="preserve"> of Directive 2013/36/EU</w:t>
            </w:r>
            <w:r w:rsidR="00F65FE3" w:rsidRPr="00E50FA4">
              <w:rPr>
                <w:rFonts w:ascii="Times New Roman" w:hAnsi="Times New Roman"/>
                <w:bCs/>
                <w:noProof/>
                <w:sz w:val="24"/>
                <w:lang w:val="en-GB"/>
              </w:rPr>
              <w: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E97F6F" w:rsidRPr="00E50FA4">
              <w:rPr>
                <w:rFonts w:ascii="Times New Roman" w:hAnsi="Times New Roman" w:cs="Times New Roman"/>
                <w:noProof/>
                <w:sz w:val="24"/>
                <w:lang w:val="en-GB"/>
              </w:rPr>
              <w:t xml:space="preserve">Regulation (EU) No 575/2013, </w:t>
            </w:r>
            <w:r w:rsidRPr="00E50FA4">
              <w:rPr>
                <w:rFonts w:ascii="Times New Roman" w:hAnsi="Times New Roman" w:cs="Times New Roman"/>
                <w:noProof/>
                <w:sz w:val="24"/>
                <w:lang w:val="en-GB"/>
              </w:rPr>
              <w:t>in conjunction with Article 435(1), point (d)</w:t>
            </w:r>
            <w:r w:rsidR="00233F87" w:rsidRPr="00E50FA4">
              <w:rPr>
                <w:rFonts w:ascii="Times New Roman" w:hAnsi="Times New Roman" w:cs="Times New Roman"/>
                <w:noProof/>
                <w:sz w:val="24"/>
                <w:lang w:val="en-GB"/>
              </w:rPr>
              <w:t>, of</w:t>
            </w:r>
            <w:r w:rsidRPr="00E50FA4">
              <w:rPr>
                <w:rFonts w:ascii="Times New Roman" w:hAnsi="Times New Roman" w:cs="Times New Roman"/>
                <w:noProof/>
                <w:sz w:val="24"/>
                <w:lang w:val="en-GB"/>
              </w:rPr>
              <w:t xml:space="preserve"> </w:t>
            </w:r>
            <w:r w:rsidR="00E97F6F"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take measures to mitigate risks associated with social factors, including understanding the counterpart</w:t>
            </w:r>
            <w:r w:rsidR="00EF039B" w:rsidRPr="00E50FA4">
              <w:rPr>
                <w:rFonts w:ascii="Times New Roman" w:hAnsi="Times New Roman" w:cs="Times New Roman"/>
                <w:noProof/>
                <w:sz w:val="24"/>
                <w:lang w:val="en-GB"/>
              </w:rPr>
              <w:t>ies’</w:t>
            </w:r>
            <w:r w:rsidRPr="00E50FA4">
              <w:rPr>
                <w:rFonts w:ascii="Times New Roman" w:hAnsi="Times New Roman" w:cs="Times New Roman"/>
                <w:noProof/>
                <w:sz w:val="24"/>
                <w:lang w:val="en-GB"/>
              </w:rPr>
              <w:t xml:space="preserve"> capacity to manage social risks and entering into a dialogue with them to mitigate social risks.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750F68"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t>
            </w:r>
            <w:r w:rsidR="002D17E9" w:rsidRPr="00E50FA4">
              <w:rPr>
                <w:rFonts w:ascii="Times New Roman" w:hAnsi="Times New Roman" w:cs="Times New Roman"/>
                <w:noProof/>
                <w:sz w:val="24"/>
                <w:lang w:val="en-GB"/>
              </w:rPr>
              <w:t xml:space="preserve">with </w:t>
            </w:r>
            <w:r w:rsidRPr="00E50FA4">
              <w:rPr>
                <w:rFonts w:ascii="Times New Roman" w:hAnsi="Times New Roman" w:cs="Times New Roman"/>
                <w:noProof/>
                <w:sz w:val="24"/>
                <w:lang w:val="en-GB"/>
              </w:rPr>
              <w:t>Article 435(1), point (b)</w:t>
            </w:r>
            <w:r w:rsidR="00233F8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and Article 435(2), points (a)</w:t>
            </w:r>
            <w:r w:rsidR="000478D0" w:rsidRPr="00E50FA4">
              <w:rPr>
                <w:rFonts w:ascii="Times New Roman" w:hAnsi="Times New Roman" w:cs="Times New Roman"/>
                <w:noProof/>
                <w:sz w:val="24"/>
                <w:lang w:val="en-GB"/>
              </w:rPr>
              <w:t>, (b) and (c)</w:t>
            </w:r>
            <w:r w:rsidR="00233F87" w:rsidRPr="00E50FA4">
              <w:rPr>
                <w:rFonts w:ascii="Times New Roman" w:hAnsi="Times New Roman" w:cs="Times New Roman"/>
                <w:noProof/>
                <w:sz w:val="24"/>
                <w:lang w:val="en-GB"/>
              </w:rPr>
              <w:t>, of that 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76863" w:rsidRPr="00E50FA4">
              <w:rPr>
                <w:rFonts w:ascii="Times New Roman" w:hAnsi="Times New Roman" w:cs="Times New Roman"/>
                <w:noProof/>
                <w:sz w:val="24"/>
                <w:lang w:val="en-GB"/>
              </w:rPr>
              <w:t>their management</w:t>
            </w:r>
            <w:r w:rsidRPr="00E50FA4">
              <w:rPr>
                <w:rFonts w:ascii="Times New Roman" w:hAnsi="Times New Roman" w:cs="Times New Roman"/>
                <w:noProof/>
                <w:sz w:val="24"/>
                <w:lang w:val="en-GB"/>
              </w:rPr>
              <w:t xml:space="preserve"> body is involved in the supervision and management of social risks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at</w:t>
            </w:r>
            <w:r w:rsidR="00750F68" w:rsidRPr="00E50FA4">
              <w:rPr>
                <w:rFonts w:ascii="Times New Roman" w:hAnsi="Times New Roman" w:cs="Times New Roman"/>
                <w:noProof/>
                <w:sz w:val="24"/>
                <w:lang w:val="en-GB"/>
              </w:rPr>
              <w:t xml:space="preserve"> information shall cover </w:t>
            </w:r>
            <w:r w:rsidRPr="00E50FA4">
              <w:rPr>
                <w:rFonts w:ascii="Times New Roman" w:hAnsi="Times New Roman" w:cs="Times New Roman"/>
                <w:noProof/>
                <w:sz w:val="24"/>
                <w:lang w:val="en-GB"/>
              </w:rPr>
              <w:t xml:space="preserve">the rationale </w:t>
            </w:r>
            <w:r w:rsidR="00750F68" w:rsidRPr="00E50FA4">
              <w:rPr>
                <w:rFonts w:ascii="Times New Roman" w:hAnsi="Times New Roman" w:cs="Times New Roman"/>
                <w:noProof/>
                <w:sz w:val="24"/>
                <w:lang w:val="en-GB"/>
              </w:rPr>
              <w:t xml:space="preserve">of the approach taken by the management body and take </w:t>
            </w:r>
            <w:r w:rsidRPr="00E50FA4">
              <w:rPr>
                <w:rFonts w:ascii="Times New Roman" w:hAnsi="Times New Roman" w:cs="Times New Roman"/>
                <w:noProof/>
                <w:sz w:val="24"/>
                <w:lang w:val="en-GB"/>
              </w:rPr>
              <w:t>into account a number of social factors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o</w:t>
            </w:r>
            <w:r w:rsidR="00750F68" w:rsidRPr="00E50FA4">
              <w:rPr>
                <w:rFonts w:ascii="Times New Roman" w:hAnsi="Times New Roman" w:cs="Times New Roman"/>
                <w:noProof/>
                <w:sz w:val="24"/>
                <w:lang w:val="en-GB"/>
              </w:rPr>
              <w:t>se factors include</w:t>
            </w:r>
            <w:r w:rsidRPr="00E50FA4">
              <w:rPr>
                <w:rFonts w:ascii="Times New Roman" w:hAnsi="Times New Roman" w:cs="Times New Roman"/>
                <w:noProof/>
                <w:sz w:val="24"/>
                <w:lang w:val="en-GB"/>
              </w:rPr>
              <w:t xml:space="preserve"> </w:t>
            </w:r>
            <w:r w:rsidR="006A2CA7" w:rsidRPr="00E50FA4">
              <w:rPr>
                <w:rFonts w:ascii="Times New Roman" w:hAnsi="Times New Roman" w:cs="Times New Roman"/>
                <w:noProof/>
                <w:sz w:val="24"/>
                <w:lang w:val="en-GB"/>
              </w:rPr>
              <w:t xml:space="preserve">the institution’s engagement </w:t>
            </w:r>
            <w:r w:rsidRPr="00E50FA4">
              <w:rPr>
                <w:rFonts w:ascii="Times New Roman" w:hAnsi="Times New Roman" w:cs="Times New Roman"/>
                <w:noProof/>
                <w:sz w:val="24"/>
                <w:lang w:val="en-GB"/>
              </w:rPr>
              <w:t xml:space="preserve">towards the community and society, </w:t>
            </w:r>
            <w:r w:rsidR="006A2CA7" w:rsidRPr="00E50FA4">
              <w:rPr>
                <w:rFonts w:ascii="Times New Roman" w:hAnsi="Times New Roman" w:cs="Times New Roman"/>
                <w:noProof/>
                <w:sz w:val="24"/>
                <w:lang w:val="en-GB"/>
              </w:rPr>
              <w:t xml:space="preserve">its </w:t>
            </w:r>
            <w:r w:rsidRPr="00E50FA4">
              <w:rPr>
                <w:rFonts w:ascii="Times New Roman" w:hAnsi="Times New Roman" w:cs="Times New Roman"/>
                <w:noProof/>
                <w:sz w:val="24"/>
                <w:lang w:val="en-GB"/>
              </w:rPr>
              <w:t xml:space="preserve">relationships </w:t>
            </w:r>
            <w:r w:rsidR="006A2CA7" w:rsidRPr="00E50FA4">
              <w:rPr>
                <w:rFonts w:ascii="Times New Roman" w:hAnsi="Times New Roman" w:cs="Times New Roman"/>
                <w:noProof/>
                <w:sz w:val="24"/>
                <w:lang w:val="en-GB"/>
              </w:rPr>
              <w:t xml:space="preserve">with employees and compliance with </w:t>
            </w:r>
            <w:r w:rsidRPr="00E50FA4">
              <w:rPr>
                <w:rFonts w:ascii="Times New Roman" w:hAnsi="Times New Roman" w:cs="Times New Roman"/>
                <w:noProof/>
                <w:sz w:val="24"/>
                <w:lang w:val="en-GB"/>
              </w:rPr>
              <w:t xml:space="preserve">labour standards, customer protection and product responsibility, </w:t>
            </w:r>
            <w:r w:rsidR="006A2CA7" w:rsidRPr="00E50FA4">
              <w:rPr>
                <w:rFonts w:ascii="Times New Roman" w:hAnsi="Times New Roman" w:cs="Times New Roman"/>
                <w:noProof/>
                <w:sz w:val="24"/>
                <w:lang w:val="en-GB"/>
              </w:rPr>
              <w:t xml:space="preserve">and </w:t>
            </w:r>
            <w:r w:rsidRPr="00E50FA4">
              <w:rPr>
                <w:rFonts w:ascii="Times New Roman" w:hAnsi="Times New Roman" w:cs="Times New Roman"/>
                <w:noProof/>
                <w:sz w:val="24"/>
                <w:lang w:val="en-GB"/>
              </w:rPr>
              <w:t>human rights.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270B8C"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with Article 435(2), points (a), (b)</w:t>
            </w:r>
            <w:r w:rsidR="0042717D"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76863" w:rsidRPr="00E50FA4">
              <w:rPr>
                <w:rFonts w:ascii="Times New Roman" w:hAnsi="Times New Roman" w:cs="Times New Roman"/>
                <w:noProof/>
                <w:sz w:val="24"/>
                <w:lang w:val="en-GB"/>
              </w:rPr>
              <w:t>describe how</w:t>
            </w:r>
            <w:r w:rsidRPr="00E50FA4">
              <w:rPr>
                <w:rFonts w:ascii="Times New Roman" w:hAnsi="Times New Roman" w:cs="Times New Roman"/>
                <w:noProof/>
                <w:sz w:val="24"/>
                <w:lang w:val="en-GB"/>
              </w:rPr>
              <w:t xml:space="preserve">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organise </w:t>
            </w:r>
            <w:r w:rsidR="00270B8C"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risk committees</w:t>
            </w:r>
            <w:r w:rsidR="00270B8C"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w:t>
            </w:r>
            <w:r w:rsidR="00270B8C" w:rsidRPr="00E50FA4">
              <w:rPr>
                <w:rFonts w:ascii="Times New Roman" w:hAnsi="Times New Roman" w:cs="Times New Roman"/>
                <w:noProof/>
                <w:sz w:val="24"/>
                <w:lang w:val="en-GB"/>
              </w:rPr>
              <w:t xml:space="preserve">how </w:t>
            </w:r>
            <w:r w:rsidR="00270B8C" w:rsidRPr="00E50FA4">
              <w:rPr>
                <w:rFonts w:ascii="Times New Roman" w:hAnsi="Times New Roman" w:cs="Times New Roman"/>
                <w:noProof/>
                <w:sz w:val="24"/>
                <w:lang w:val="en-GB"/>
              </w:rPr>
              <w:lastRenderedPageBreak/>
              <w:t xml:space="preserve">they </w:t>
            </w:r>
            <w:r w:rsidRPr="00E50FA4">
              <w:rPr>
                <w:rFonts w:ascii="Times New Roman" w:hAnsi="Times New Roman" w:cs="Times New Roman"/>
                <w:noProof/>
                <w:sz w:val="24"/>
                <w:lang w:val="en-GB"/>
              </w:rPr>
              <w:t>allocate tasks and responsibilities in the risk management framework to monitor and manage social risks.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provide information on</w:t>
            </w:r>
            <w:r w:rsidR="00270B8C" w:rsidRPr="00E50FA4">
              <w:rPr>
                <w:rFonts w:ascii="Times New Roman" w:hAnsi="Times New Roman" w:cs="Times New Roman"/>
                <w:noProof/>
                <w:sz w:val="24"/>
                <w:lang w:val="en-GB"/>
              </w:rPr>
              <w:t xml:space="preserve"> both their internal and external resources devoted to the assessment of </w:t>
            </w:r>
            <w:r w:rsidRPr="00E50FA4">
              <w:rPr>
                <w:rFonts w:ascii="Times New Roman" w:hAnsi="Times New Roman" w:cs="Times New Roman"/>
                <w:noProof/>
                <w:sz w:val="24"/>
                <w:lang w:val="en-GB"/>
              </w:rPr>
              <w:t>social risk</w:t>
            </w:r>
            <w:r w:rsidR="00270B8C"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 point (e)</w:t>
            </w:r>
            <w:r w:rsidR="000478D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w:t>
            </w:r>
            <w:r w:rsidRPr="00E50FA4">
              <w:rPr>
                <w:rFonts w:ascii="Times New Roman" w:hAnsi="Times New Roman" w:cs="Times New Roman"/>
                <w:noProof/>
                <w:sz w:val="24"/>
                <w:lang w:val="en-GB"/>
              </w:rPr>
              <w:t xml:space="preserve"> </w:t>
            </w:r>
            <w:r w:rsidR="00233F87"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Pr="00E50FA4">
              <w:rPr>
                <w:rFonts w:ascii="Times New Roman" w:hAnsi="Times New Roman" w:cs="Times New Roman"/>
                <w:noProof/>
                <w:sz w:val="24"/>
                <w:lang w:val="en-GB"/>
              </w:rPr>
              <w:t xml:space="preserve"> include social risks into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framework and structure, and </w:t>
            </w:r>
            <w:r w:rsidR="00C767CD" w:rsidRPr="00E50FA4">
              <w:rPr>
                <w:rFonts w:ascii="Times New Roman" w:hAnsi="Times New Roman" w:cs="Times New Roman"/>
                <w:noProof/>
                <w:sz w:val="24"/>
                <w:lang w:val="en-GB"/>
              </w:rPr>
              <w:t xml:space="preserve">set out </w:t>
            </w:r>
            <w:r w:rsidRPr="00E50FA4">
              <w:rPr>
                <w:rFonts w:ascii="Times New Roman" w:hAnsi="Times New Roman" w:cs="Times New Roman"/>
                <w:noProof/>
                <w:sz w:val="24"/>
                <w:lang w:val="en-GB"/>
              </w:rPr>
              <w:t xml:space="preserve">the frequency of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internal reporting and information exchange on social risks.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w:t>
            </w:r>
            <w:r w:rsidR="002D17E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(e)</w:t>
            </w:r>
            <w:r w:rsidR="00C072C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00F5689C" w:rsidRPr="00E50FA4">
              <w:rPr>
                <w:rFonts w:ascii="Times New Roman" w:hAnsi="Times New Roman" w:cs="Times New Roman"/>
                <w:noProof/>
                <w:sz w:val="24"/>
                <w:lang w:val="en-GB"/>
              </w:rPr>
              <w:t>,</w:t>
            </w:r>
            <w:r w:rsidR="002D17E9" w:rsidRPr="00E50FA4">
              <w:rPr>
                <w:rFonts w:ascii="Times New Roman" w:eastAsia="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 xml:space="preserve">information on whether social risks are included in </w:t>
            </w:r>
            <w:r w:rsidR="00C767CD" w:rsidRPr="00E50FA4">
              <w:rPr>
                <w:rFonts w:ascii="Times New Roman" w:eastAsia="Times New Roman" w:hAnsi="Times New Roman" w:cs="Times New Roman"/>
                <w:noProof/>
                <w:sz w:val="24"/>
                <w:lang w:val="en-GB"/>
              </w:rPr>
              <w:t>the</w:t>
            </w:r>
            <w:r w:rsidR="00486580" w:rsidRPr="00E50FA4">
              <w:rPr>
                <w:rFonts w:ascii="Times New Roman" w:eastAsia="Times New Roman" w:hAnsi="Times New Roman" w:cs="Times New Roman"/>
                <w:noProof/>
                <w:sz w:val="24"/>
                <w:lang w:val="en-GB"/>
              </w:rPr>
              <w:t>ir</w:t>
            </w:r>
            <w:r w:rsidR="00C767C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w:t>
            </w:r>
            <w:r w:rsidR="00486580" w:rsidRPr="00E50FA4">
              <w:rPr>
                <w:rFonts w:ascii="Times New Roman" w:eastAsia="Times New Roman" w:hAnsi="Times New Roman" w:cs="Times New Roman"/>
                <w:noProof/>
                <w:sz w:val="24"/>
                <w:lang w:val="en-GB"/>
              </w:rPr>
              <w:t xml:space="preserve">as well as </w:t>
            </w:r>
            <w:r w:rsidR="00C767CD"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EF039B" w:rsidRPr="00E50FA4">
              <w:rPr>
                <w:rFonts w:ascii="Times New Roman" w:eastAsia="Times New Roman" w:hAnsi="Times New Roman" w:cs="Times New Roman"/>
                <w:noProof/>
                <w:sz w:val="24"/>
                <w:lang w:val="en-GB"/>
              </w:rPr>
              <w:t xml:space="preserve">of social risk considerations </w:t>
            </w:r>
            <w:r w:rsidRPr="00E50FA4">
              <w:rPr>
                <w:rFonts w:ascii="Times New Roman" w:eastAsia="Times New Roman" w:hAnsi="Times New Roman" w:cs="Times New Roman"/>
                <w:noProof/>
                <w:sz w:val="24"/>
                <w:lang w:val="en-GB"/>
              </w:rPr>
              <w:t>on variable remuneration</w:t>
            </w:r>
            <w:r w:rsidR="00EF039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what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definitions and standards </w:t>
            </w:r>
            <w:r w:rsidR="00BB7AAE"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Pr="00E50FA4">
              <w:rPr>
                <w:rFonts w:ascii="Times New Roman" w:eastAsia="Times New Roman" w:hAnsi="Times New Roman" w:cs="Times New Roman"/>
                <w:noProof/>
                <w:sz w:val="24"/>
                <w:lang w:val="en-GB" w:eastAsia="sv-SE"/>
              </w:rPr>
              <w:t xml:space="preserve"> use for the identification and management of social factors and risks, </w:t>
            </w:r>
            <w:r w:rsidR="00486580"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A518B4"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standards, definitions and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are based.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EF039B" w:rsidRPr="00E50FA4">
              <w:rPr>
                <w:rFonts w:ascii="Times New Roman" w:hAnsi="Times New Roman" w:cs="Times New Roman"/>
                <w:noProof/>
                <w:sz w:val="24"/>
                <w:lang w:val="en-GB"/>
              </w:rPr>
              <w:t>are to</w:t>
            </w:r>
            <w:r w:rsidR="009620B8" w:rsidRPr="00E50FA4">
              <w:rPr>
                <w:rFonts w:ascii="Times New Roman" w:hAnsi="Times New Roman" w:cs="Times New Roman"/>
                <w:noProof/>
                <w:sz w:val="24"/>
                <w:lang w:val="en-GB"/>
              </w:rPr>
              <w:t xml:space="preserve"> </w:t>
            </w:r>
            <w:r w:rsidR="00085BAF" w:rsidRPr="00E50FA4">
              <w:rPr>
                <w:rFonts w:ascii="Times New Roman" w:eastAsia="Times New Roman" w:hAnsi="Times New Roman" w:cs="Times New Roman"/>
                <w:noProof/>
                <w:sz w:val="24"/>
                <w:lang w:val="en-GB" w:eastAsia="sv-SE"/>
              </w:rPr>
              <w:t>expla</w:t>
            </w:r>
            <w:r w:rsidRPr="00E50FA4">
              <w:rPr>
                <w:rFonts w:ascii="Times New Roman" w:eastAsia="Times New Roman" w:hAnsi="Times New Roman" w:cs="Times New Roman"/>
                <w:noProof/>
                <w:sz w:val="24"/>
                <w:lang w:val="en-GB" w:eastAsia="sv-SE"/>
              </w:rPr>
              <w:t>in</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how those </w:t>
            </w:r>
            <w:r w:rsidR="00085BAF" w:rsidRPr="00E50FA4">
              <w:rPr>
                <w:rFonts w:ascii="Times New Roman" w:eastAsia="Times New Roman" w:hAnsi="Times New Roman" w:cs="Times New Roman"/>
                <w:noProof/>
                <w:sz w:val="24"/>
                <w:lang w:val="en-GB" w:eastAsia="sv-SE"/>
              </w:rPr>
              <w:t>method</w:t>
            </w:r>
            <w:r w:rsidR="00486580"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86580"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current </w:t>
            </w:r>
            <w:r w:rsidR="00085BAF" w:rsidRPr="00E50FA4">
              <w:rPr>
                <w:rFonts w:ascii="Times New Roman" w:hAnsi="Times New Roman" w:cs="Times New Roman"/>
                <w:noProof/>
                <w:sz w:val="24"/>
                <w:lang w:val="en-GB"/>
              </w:rPr>
              <w:t xml:space="preserve">international and </w:t>
            </w:r>
            <w:r w:rsidR="00A518B4"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86580"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29A0DBDA" w14:textId="28C13826" w:rsidR="00085BAF" w:rsidRPr="00360A2C"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991A7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w:t>
            </w:r>
            <w:r w:rsidR="007F40F6" w:rsidRPr="00360A2C">
              <w:rPr>
                <w:rFonts w:ascii="Times New Roman" w:hAnsi="Times New Roman" w:cs="Times New Roman"/>
                <w:noProof/>
                <w:sz w:val="24"/>
                <w:lang w:val="en-GB"/>
              </w:rPr>
              <w:t>lation</w:t>
            </w:r>
            <w:r w:rsidRPr="00360A2C">
              <w:rPr>
                <w:rFonts w:ascii="Times New Roman" w:eastAsia="Times New Roman" w:hAnsi="Times New Roman" w:cs="Times New Roman"/>
                <w:noProof/>
                <w:sz w:val="24"/>
                <w:lang w:val="en-GB" w:eastAsia="sv-SE"/>
              </w:rPr>
              <w:t xml:space="preserve">, </w:t>
            </w:r>
            <w:r w:rsidR="00C767CD" w:rsidRPr="00360A2C">
              <w:rPr>
                <w:rFonts w:ascii="Times New Roman" w:hAnsi="Times New Roman" w:cs="Times New Roman"/>
                <w:noProof/>
                <w:sz w:val="24"/>
                <w:lang w:val="en-GB"/>
              </w:rPr>
              <w:t xml:space="preserve">institutions shall </w:t>
            </w:r>
            <w:r w:rsidR="007C337E" w:rsidRPr="00360A2C">
              <w:rPr>
                <w:rFonts w:ascii="Times New Roman" w:hAnsi="Times New Roman" w:cs="Times New Roman"/>
                <w:noProof/>
                <w:sz w:val="24"/>
                <w:lang w:val="en-GB"/>
              </w:rPr>
              <w:t xml:space="preserve">provide information on </w:t>
            </w:r>
            <w:r w:rsidRPr="00360A2C">
              <w:rPr>
                <w:rFonts w:ascii="Times New Roman" w:eastAsia="Times New Roman" w:hAnsi="Times New Roman" w:cs="Times New Roman"/>
                <w:noProof/>
                <w:sz w:val="24"/>
                <w:lang w:val="en-GB" w:eastAsia="sv-SE"/>
              </w:rPr>
              <w:t xml:space="preserve">the process by which </w:t>
            </w:r>
            <w:r w:rsidR="002B0B88" w:rsidRPr="00360A2C">
              <w:rPr>
                <w:rFonts w:ascii="Times New Roman" w:eastAsia="Times New Roman" w:hAnsi="Times New Roman" w:cs="Times New Roman"/>
                <w:noProof/>
                <w:sz w:val="24"/>
                <w:lang w:val="en-GB" w:eastAsia="sv-SE"/>
              </w:rPr>
              <w:t>the</w:t>
            </w:r>
            <w:r w:rsidR="00C767CD" w:rsidRPr="00360A2C">
              <w:rPr>
                <w:rFonts w:ascii="Times New Roman" w:eastAsia="Times New Roman" w:hAnsi="Times New Roman" w:cs="Times New Roman"/>
                <w:noProof/>
                <w:sz w:val="24"/>
                <w:lang w:val="en-GB" w:eastAsia="sv-SE"/>
              </w:rPr>
              <w:t>y</w:t>
            </w:r>
            <w:r w:rsidR="00486580" w:rsidRPr="00360A2C">
              <w:rPr>
                <w:rFonts w:ascii="Times New Roman" w:eastAsia="Times New Roman" w:hAnsi="Times New Roman" w:cs="Times New Roman"/>
                <w:noProof/>
                <w:sz w:val="24"/>
                <w:lang w:val="en-GB" w:eastAsia="sv-SE"/>
              </w:rPr>
              <w:t xml:space="preserve"> </w:t>
            </w:r>
            <w:r w:rsidRPr="00360A2C">
              <w:rPr>
                <w:rFonts w:ascii="Times New Roman" w:eastAsia="Times New Roman" w:hAnsi="Times New Roman" w:cs="Times New Roman"/>
                <w:noProof/>
                <w:sz w:val="24"/>
                <w:lang w:val="en-GB" w:eastAsia="sv-SE"/>
              </w:rPr>
              <w:t>identify and monitor their activities and exposures</w:t>
            </w:r>
            <w:r w:rsidR="00991A79" w:rsidRPr="00360A2C">
              <w:rPr>
                <w:rFonts w:ascii="Times New Roman" w:eastAsia="Times New Roman" w:hAnsi="Times New Roman" w:cs="Times New Roman"/>
                <w:noProof/>
                <w:sz w:val="24"/>
                <w:lang w:val="en-GB" w:eastAsia="sv-SE"/>
              </w:rPr>
              <w:t>,</w:t>
            </w:r>
            <w:r w:rsidRPr="00360A2C">
              <w:rPr>
                <w:rFonts w:ascii="Times New Roman" w:eastAsia="Times New Roman" w:hAnsi="Times New Roman" w:cs="Times New Roman"/>
                <w:noProof/>
                <w:sz w:val="24"/>
                <w:lang w:val="en-GB" w:eastAsia="sv-SE"/>
              </w:rPr>
              <w:t xml:space="preserve"> </w:t>
            </w:r>
            <w:r w:rsidR="00486580" w:rsidRPr="00360A2C">
              <w:rPr>
                <w:rFonts w:ascii="Times New Roman" w:eastAsia="Times New Roman" w:hAnsi="Times New Roman" w:cs="Times New Roman"/>
                <w:noProof/>
                <w:sz w:val="24"/>
                <w:lang w:val="en-GB" w:eastAsia="sv-SE"/>
              </w:rPr>
              <w:t xml:space="preserve">which are </w:t>
            </w:r>
            <w:r w:rsidRPr="00360A2C">
              <w:rPr>
                <w:rFonts w:ascii="Times New Roman" w:eastAsia="Times New Roman" w:hAnsi="Times New Roman" w:cs="Times New Roman"/>
                <w:noProof/>
                <w:sz w:val="24"/>
                <w:lang w:val="en-GB" w:eastAsia="sv-SE"/>
              </w:rPr>
              <w:t>sensitive to social risks</w:t>
            </w:r>
            <w:r w:rsidR="00233F87" w:rsidRPr="00360A2C">
              <w:rPr>
                <w:rFonts w:ascii="Times New Roman" w:eastAsia="Times New Roman" w:hAnsi="Times New Roman" w:cs="Times New Roman"/>
                <w:noProof/>
                <w:sz w:val="24"/>
                <w:lang w:val="en-GB" w:eastAsia="sv-SE"/>
              </w:rPr>
              <w:t>, including</w:t>
            </w:r>
            <w:r w:rsidRPr="00360A2C">
              <w:rPr>
                <w:rFonts w:ascii="Times New Roman" w:eastAsia="Times New Roman" w:hAnsi="Times New Roman" w:cs="Times New Roman"/>
                <w:noProof/>
                <w:sz w:val="24"/>
                <w:lang w:val="en-GB" w:eastAsia="sv-SE"/>
              </w:rPr>
              <w:t xml:space="preserve"> via their counterparties, </w:t>
            </w:r>
            <w:r w:rsidRPr="00360A2C">
              <w:rPr>
                <w:rFonts w:ascii="Times New Roman" w:eastAsia="Times New Roman" w:hAnsi="Times New Roman" w:cs="Times New Roman"/>
                <w:noProof/>
                <w:sz w:val="24"/>
                <w:lang w:val="en-GB"/>
              </w:rPr>
              <w:t>investment or asset management activities</w:t>
            </w:r>
            <w:r w:rsidR="00233F87" w:rsidRPr="00360A2C">
              <w:rPr>
                <w:rFonts w:ascii="Times New Roman" w:eastAsia="Times New Roman" w:hAnsi="Times New Roman" w:cs="Times New Roman"/>
                <w:noProof/>
                <w:sz w:val="24"/>
                <w:lang w:val="en-GB" w:eastAsia="sv-SE"/>
              </w:rPr>
              <w:t>, and</w:t>
            </w:r>
            <w:r w:rsidRPr="00360A2C">
              <w:rPr>
                <w:rFonts w:ascii="Times New Roman" w:eastAsia="Times New Roman" w:hAnsi="Times New Roman" w:cs="Times New Roman"/>
                <w:noProof/>
                <w:sz w:val="24"/>
                <w:lang w:val="en-GB" w:eastAsia="sv-SE"/>
              </w:rPr>
              <w:t xml:space="preserve"> including any movable and immovable assets associated with th</w:t>
            </w:r>
            <w:r w:rsidR="004E45D8" w:rsidRPr="00360A2C">
              <w:rPr>
                <w:rFonts w:ascii="Times New Roman" w:eastAsia="Times New Roman" w:hAnsi="Times New Roman" w:cs="Times New Roman"/>
                <w:noProof/>
                <w:sz w:val="24"/>
                <w:lang w:val="en-GB" w:eastAsia="sv-SE"/>
              </w:rPr>
              <w:t>o</w:t>
            </w:r>
            <w:r w:rsidRPr="00360A2C">
              <w:rPr>
                <w:rFonts w:ascii="Times New Roman" w:eastAsia="Times New Roman" w:hAnsi="Times New Roman" w:cs="Times New Roman"/>
                <w:noProof/>
                <w:sz w:val="24"/>
                <w:lang w:val="en-GB" w:eastAsia="sv-SE"/>
              </w:rPr>
              <w:t>se activities and exposures.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360A2C">
              <w:rPr>
                <w:rFonts w:ascii="Times New Roman" w:hAnsi="Times New Roman" w:cs="Times New Roman"/>
                <w:noProof/>
                <w:sz w:val="24"/>
                <w:lang w:val="en-GB"/>
              </w:rPr>
              <w:t xml:space="preserve">Institutions </w:t>
            </w:r>
            <w:r w:rsidR="0038290D" w:rsidRPr="00360A2C">
              <w:rPr>
                <w:rFonts w:ascii="Times New Roman" w:hAnsi="Times New Roman" w:cs="Times New Roman"/>
                <w:noProof/>
                <w:sz w:val="24"/>
                <w:lang w:val="en-GB"/>
              </w:rPr>
              <w:t xml:space="preserve">shall </w:t>
            </w:r>
            <w:r w:rsidR="007C337E" w:rsidRPr="00360A2C">
              <w:rPr>
                <w:rFonts w:ascii="Times New Roman" w:hAnsi="Times New Roman" w:cs="Times New Roman"/>
                <w:noProof/>
                <w:sz w:val="24"/>
                <w:lang w:val="en-GB"/>
              </w:rPr>
              <w:t xml:space="preserve">provide information </w:t>
            </w:r>
            <w:r w:rsidR="00B76863" w:rsidRPr="00360A2C">
              <w:rPr>
                <w:rFonts w:ascii="Times New Roman" w:hAnsi="Times New Roman" w:cs="Times New Roman"/>
                <w:noProof/>
                <w:sz w:val="24"/>
                <w:lang w:val="en-GB"/>
              </w:rPr>
              <w:t>on the</w:t>
            </w:r>
            <w:r w:rsidR="00085BAF" w:rsidRPr="00360A2C">
              <w:rPr>
                <w:rFonts w:ascii="Times New Roman" w:eastAsia="Times New Roman" w:hAnsi="Times New Roman" w:cs="Times New Roman"/>
                <w:noProof/>
                <w:sz w:val="24"/>
                <w:lang w:val="en-GB" w:eastAsia="sv-SE"/>
              </w:rPr>
              <w:t xml:space="preserve"> process by which </w:t>
            </w:r>
            <w:r w:rsidRPr="00360A2C">
              <w:rPr>
                <w:rFonts w:ascii="Times New Roman" w:eastAsia="Times New Roman" w:hAnsi="Times New Roman" w:cs="Times New Roman"/>
                <w:noProof/>
                <w:sz w:val="24"/>
                <w:lang w:val="en-GB" w:eastAsia="sv-SE"/>
              </w:rPr>
              <w:t xml:space="preserve">they </w:t>
            </w:r>
            <w:r w:rsidR="00085BAF" w:rsidRPr="00360A2C">
              <w:rPr>
                <w:rFonts w:ascii="Times New Roman" w:eastAsia="Times New Roman" w:hAnsi="Times New Roman" w:cs="Times New Roman"/>
                <w:noProof/>
                <w:sz w:val="24"/>
                <w:lang w:val="en-GB" w:eastAsia="sv-SE"/>
              </w:rPr>
              <w:t>identify and monitor social risks that are financially material or cu</w:t>
            </w:r>
            <w:r w:rsidR="00085BAF" w:rsidRPr="00E50FA4">
              <w:rPr>
                <w:rFonts w:ascii="Times New Roman" w:eastAsia="Times New Roman" w:hAnsi="Times New Roman" w:cs="Times New Roman"/>
                <w:noProof/>
                <w:sz w:val="24"/>
                <w:lang w:val="en-GB" w:eastAsia="sv-SE"/>
              </w:rPr>
              <w:t xml:space="preserve">rrently non-material with a prospect to be material in the future. </w:t>
            </w:r>
          </w:p>
          <w:p w14:paraId="26486F15" w14:textId="2514F00A" w:rsidR="00211887" w:rsidRDefault="00085BAF" w:rsidP="00486580">
            <w:pPr>
              <w:autoSpaceDE w:val="0"/>
              <w:autoSpaceDN w:val="0"/>
              <w:adjustRightInd w:val="0"/>
              <w:spacing w:before="120" w:after="120"/>
              <w:jc w:val="both"/>
              <w:rPr>
                <w:ins w:id="144" w:author="Author"/>
                <w:rFonts w:ascii="Times New Roman" w:hAnsi="Times New Roman" w:cs="Times New Roman"/>
                <w:noProof/>
                <w:sz w:val="24"/>
                <w:lang w:val="en-GB"/>
              </w:rPr>
            </w:pPr>
            <w:r w:rsidRPr="00E50FA4">
              <w:rPr>
                <w:rFonts w:ascii="Times New Roman" w:eastAsia="Times New Roman" w:hAnsi="Times New Roman" w:cs="Times New Roman"/>
                <w:noProof/>
                <w:sz w:val="24"/>
                <w:lang w:val="en-GB" w:eastAsia="sv-SE"/>
              </w:rPr>
              <w:t>Such activities, exposures and assets sensitive to social risks may be related to counterparties breaching labour law, human rights or other social laws or rights that may face legal dispute.</w:t>
            </w:r>
            <w:del w:id="145" w:author="Author">
              <w:r w:rsidR="00211887" w:rsidRPr="00E50FA4">
                <w:rPr>
                  <w:rFonts w:ascii="Times New Roman" w:eastAsia="Times New Roman" w:hAnsi="Times New Roman" w:cs="Times New Roman"/>
                  <w:noProof/>
                  <w:sz w:val="24"/>
                  <w:lang w:val="en-GB" w:eastAsia="sv-SE"/>
                </w:rPr>
                <w:delText xml:space="preserve"> </w:delText>
              </w:r>
            </w:del>
            <w:r w:rsidR="00211887" w:rsidRPr="00E50FA4">
              <w:rPr>
                <w:rFonts w:ascii="Times New Roman" w:eastAsia="Times New Roman" w:hAnsi="Times New Roman" w:cs="Times New Roman"/>
                <w:noProof/>
                <w:sz w:val="24"/>
                <w:lang w:val="en-GB" w:eastAsia="sv-SE"/>
              </w:rPr>
              <w:t xml:space="preserve">More precisely, sectors with enhanced social risk may include </w:t>
            </w:r>
            <w:r w:rsidR="00F65FE3" w:rsidRPr="00E50FA4">
              <w:rPr>
                <w:rFonts w:ascii="Times New Roman" w:hAnsi="Times New Roman" w:cs="Times New Roman"/>
                <w:noProof/>
                <w:sz w:val="24"/>
                <w:lang w:val="en-GB"/>
              </w:rPr>
              <w:t>those</w:t>
            </w:r>
            <w:r w:rsidR="00211887" w:rsidRPr="00E50FA4">
              <w:rPr>
                <w:rFonts w:ascii="Times New Roman" w:hAnsi="Times New Roman" w:cs="Times New Roman"/>
                <w:noProof/>
                <w:sz w:val="24"/>
                <w:lang w:val="en-GB"/>
              </w:rPr>
              <w:t xml:space="preserve"> with migrant workers, low wages</w:t>
            </w:r>
            <w:r w:rsidR="00486580" w:rsidRPr="00E50FA4">
              <w:rPr>
                <w:rFonts w:ascii="Times New Roman" w:hAnsi="Times New Roman" w:cs="Times New Roman"/>
                <w:noProof/>
                <w:sz w:val="24"/>
                <w:lang w:val="en-GB"/>
              </w:rPr>
              <w:t>,</w:t>
            </w:r>
            <w:r w:rsidR="00F65FE3" w:rsidRPr="00E50FA4">
              <w:rPr>
                <w:rFonts w:ascii="Times New Roman" w:hAnsi="Times New Roman" w:cs="Times New Roman"/>
                <w:noProof/>
                <w:sz w:val="24"/>
                <w:lang w:val="en-GB"/>
              </w:rPr>
              <w:t xml:space="preserve"> poor labour standards</w:t>
            </w:r>
            <w:r w:rsidR="00233F87" w:rsidRPr="00E50FA4">
              <w:rPr>
                <w:rFonts w:ascii="Times New Roman" w:hAnsi="Times New Roman" w:cs="Times New Roman"/>
                <w:noProof/>
                <w:sz w:val="24"/>
                <w:lang w:val="en-GB"/>
              </w:rPr>
              <w:t xml:space="preserve"> </w:t>
            </w:r>
            <w:r w:rsidR="00486580" w:rsidRPr="00E50FA4">
              <w:rPr>
                <w:rFonts w:ascii="Times New Roman" w:hAnsi="Times New Roman" w:cs="Times New Roman"/>
                <w:noProof/>
                <w:sz w:val="24"/>
                <w:lang w:val="en-GB"/>
              </w:rPr>
              <w:t xml:space="preserve">or </w:t>
            </w:r>
            <w:r w:rsidR="00F65FE3" w:rsidRPr="00E50FA4">
              <w:rPr>
                <w:rFonts w:ascii="Times New Roman" w:hAnsi="Times New Roman" w:cs="Times New Roman"/>
                <w:noProof/>
                <w:sz w:val="24"/>
                <w:lang w:val="en-GB"/>
              </w:rPr>
              <w:t>poor</w:t>
            </w:r>
            <w:r w:rsidR="000E0A0D" w:rsidRPr="00E50FA4">
              <w:rPr>
                <w:rFonts w:ascii="Times New Roman" w:hAnsi="Times New Roman" w:cs="Times New Roman"/>
                <w:noProof/>
                <w:sz w:val="24"/>
                <w:lang w:val="en-GB"/>
              </w:rPr>
              <w:t xml:space="preserve"> working conditions</w:t>
            </w:r>
            <w:r w:rsidR="00F65FE3" w:rsidRPr="00E50FA4">
              <w:rPr>
                <w:rFonts w:ascii="Times New Roman" w:hAnsi="Times New Roman" w:cs="Times New Roman"/>
                <w:noProof/>
                <w:sz w:val="24"/>
                <w:lang w:val="en-GB"/>
              </w:rPr>
              <w:t xml:space="preserve"> </w:t>
            </w:r>
            <w:r w:rsidR="000E0A0D" w:rsidRPr="00E50FA4">
              <w:rPr>
                <w:rFonts w:ascii="Times New Roman" w:hAnsi="Times New Roman" w:cs="Times New Roman"/>
                <w:noProof/>
                <w:sz w:val="24"/>
                <w:lang w:val="en-GB"/>
              </w:rPr>
              <w:t xml:space="preserve">negatively </w:t>
            </w:r>
            <w:r w:rsidR="00211887" w:rsidRPr="00E50FA4">
              <w:rPr>
                <w:rFonts w:ascii="Times New Roman" w:hAnsi="Times New Roman" w:cs="Times New Roman"/>
                <w:noProof/>
                <w:sz w:val="24"/>
                <w:lang w:val="en-GB"/>
              </w:rPr>
              <w:t>affecting communities</w:t>
            </w:r>
            <w:r w:rsidR="000E0A0D" w:rsidRPr="00E50FA4">
              <w:rPr>
                <w:rFonts w:ascii="Times New Roman" w:hAnsi="Times New Roman" w:cs="Times New Roman"/>
                <w:noProof/>
                <w:sz w:val="24"/>
                <w:lang w:val="en-GB"/>
              </w:rPr>
              <w:t xml:space="preserve"> and </w:t>
            </w:r>
            <w:r w:rsidR="00EF039B" w:rsidRPr="00E50FA4">
              <w:rPr>
                <w:rFonts w:ascii="Times New Roman" w:hAnsi="Times New Roman" w:cs="Times New Roman"/>
                <w:noProof/>
                <w:sz w:val="24"/>
                <w:lang w:val="en-GB"/>
              </w:rPr>
              <w:t xml:space="preserve">having </w:t>
            </w:r>
            <w:r w:rsidR="00233F87" w:rsidRPr="00E50FA4">
              <w:rPr>
                <w:rFonts w:ascii="Times New Roman" w:hAnsi="Times New Roman" w:cs="Times New Roman"/>
                <w:noProof/>
                <w:sz w:val="24"/>
                <w:lang w:val="en-GB"/>
              </w:rPr>
              <w:t xml:space="preserve">an </w:t>
            </w:r>
            <w:r w:rsidR="000E0A0D" w:rsidRPr="00E50FA4">
              <w:rPr>
                <w:rFonts w:ascii="Times New Roman" w:hAnsi="Times New Roman" w:cs="Times New Roman"/>
                <w:noProof/>
                <w:sz w:val="24"/>
                <w:lang w:val="en-GB"/>
              </w:rPr>
              <w:t>enhanced chance of being under public and political scrutiny</w:t>
            </w:r>
            <w:r w:rsidR="00211887" w:rsidRPr="00E50FA4">
              <w:rPr>
                <w:rFonts w:ascii="Times New Roman" w:hAnsi="Times New Roman" w:cs="Times New Roman"/>
                <w:noProof/>
                <w:sz w:val="24"/>
                <w:lang w:val="en-GB"/>
              </w:rPr>
              <w:t>.</w:t>
            </w:r>
          </w:p>
          <w:p w14:paraId="1167996C" w14:textId="30400356" w:rsidR="00613DB0" w:rsidRPr="00E50FA4" w:rsidRDefault="00613DB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ins w:id="146" w:author="Author">
              <w:r w:rsidRPr="00204AFF">
                <w:rPr>
                  <w:rFonts w:ascii="Times New Roman" w:eastAsia="Times New Roman" w:hAnsi="Times New Roman" w:cs="Times New Roman"/>
                  <w:noProof/>
                  <w:sz w:val="24"/>
                  <w:lang w:val="en-GB" w:eastAsia="sv-SE"/>
                </w:rPr>
                <w:t xml:space="preserve">Institutions shall consider and, where applicable, assess information related to their counterparties’ (i) alignment with the OECD Guidelines for Multinational Enterprises, UN Guiding Principles on Business and Human Rights and International Labour Organisation Declaration on Fundamental Principles and Rights at Work, and (ii) negative material impacts on own </w:t>
              </w:r>
              <w:r w:rsidRPr="00204AFF">
                <w:rPr>
                  <w:rFonts w:ascii="Times New Roman" w:eastAsia="Times New Roman" w:hAnsi="Times New Roman" w:cs="Times New Roman"/>
                  <w:noProof/>
                  <w:sz w:val="24"/>
                  <w:lang w:val="en-GB" w:eastAsia="sv-SE"/>
                </w:rPr>
                <w:lastRenderedPageBreak/>
                <w:t>workers, workers in the value chain, affected communities and consumers/end-users including information on due diligence efforts or processes to avoid and remediate such impacts.</w:t>
              </w:r>
            </w:ins>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provide information on</w:t>
            </w:r>
            <w:r w:rsidR="00486580"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assets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have in place to mitigate social risks</w:t>
            </w:r>
            <w:r w:rsidRPr="00E50FA4">
              <w:rPr>
                <w:rFonts w:ascii="Times New Roman" w:hAnsi="Times New Roman" w:cs="Times New Roman"/>
                <w:noProof/>
                <w:sz w:val="24"/>
                <w:lang w:val="en-GB"/>
              </w:rPr>
              <w:t>.</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6035E25F" w14:textId="36442567" w:rsidR="00211887" w:rsidRPr="00360A2C"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implementation tools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use for identification and management of social risks</w:t>
            </w:r>
            <w:r w:rsidR="00486580" w:rsidRPr="00E50FA4">
              <w:rPr>
                <w:rFonts w:ascii="Times New Roman" w:eastAsia="Times New Roman" w:hAnsi="Times New Roman" w:cs="Times New Roman"/>
                <w:noProof/>
                <w:sz w:val="24"/>
                <w:lang w:val="en-GB" w:eastAsia="sv-SE"/>
              </w:rPr>
              <w:t>. Such tools include the scenario</w:t>
            </w:r>
            <w:r w:rsidRPr="00E50FA4">
              <w:rPr>
                <w:rFonts w:ascii="Times New Roman" w:eastAsia="Times New Roman" w:hAnsi="Times New Roman" w:cs="Times New Roman"/>
                <w:noProof/>
                <w:sz w:val="24"/>
                <w:lang w:val="en-GB" w:eastAsia="sv-SE"/>
              </w:rPr>
              <w:t xml:space="preserve"> analysis, applied </w:t>
            </w:r>
            <w:r w:rsidRPr="00360A2C">
              <w:rPr>
                <w:rFonts w:ascii="Times New Roman" w:eastAsia="Times New Roman" w:hAnsi="Times New Roman" w:cs="Times New Roman"/>
                <w:noProof/>
                <w:sz w:val="24"/>
                <w:lang w:val="en-GB" w:eastAsia="sv-SE"/>
              </w:rPr>
              <w:t xml:space="preserve">at exposure-level, portfolio-level, counterparty-level or sectoral-level and cover factors </w:t>
            </w:r>
            <w:r w:rsidR="00233F87" w:rsidRPr="00360A2C">
              <w:rPr>
                <w:rFonts w:ascii="Times New Roman" w:eastAsia="Times New Roman" w:hAnsi="Times New Roman" w:cs="Times New Roman"/>
                <w:noProof/>
                <w:sz w:val="24"/>
                <w:lang w:val="en-GB" w:eastAsia="sv-SE"/>
              </w:rPr>
              <w:t>including</w:t>
            </w:r>
            <w:r w:rsidRPr="00360A2C">
              <w:rPr>
                <w:rFonts w:ascii="Times New Roman" w:eastAsia="Times New Roman" w:hAnsi="Times New Roman" w:cs="Times New Roman"/>
                <w:noProof/>
                <w:sz w:val="24"/>
                <w:lang w:val="en-GB" w:eastAsia="sv-SE"/>
              </w:rPr>
              <w:t xml:space="preserve"> migration, demographic trends, change in labour force</w:t>
            </w:r>
            <w:r w:rsidR="00233F87" w:rsidRPr="00360A2C">
              <w:rPr>
                <w:rFonts w:ascii="Times New Roman" w:eastAsia="Times New Roman" w:hAnsi="Times New Roman" w:cs="Times New Roman"/>
                <w:noProof/>
                <w:sz w:val="24"/>
                <w:lang w:val="en-GB" w:eastAsia="sv-SE"/>
              </w:rPr>
              <w:t xml:space="preserve"> and</w:t>
            </w:r>
            <w:r w:rsidRPr="00360A2C">
              <w:rPr>
                <w:rFonts w:ascii="Times New Roman" w:eastAsia="Times New Roman" w:hAnsi="Times New Roman" w:cs="Times New Roman"/>
                <w:noProof/>
                <w:sz w:val="24"/>
                <w:lang w:val="en-GB" w:eastAsia="sv-SE"/>
              </w:rPr>
              <w:t xml:space="preserve"> technological change.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360A2C">
              <w:rPr>
                <w:rFonts w:ascii="Times New Roman" w:eastAsia="Times New Roman" w:hAnsi="Times New Roman" w:cs="Times New Roman"/>
                <w:noProof/>
                <w:sz w:val="24"/>
                <w:lang w:val="en-GB" w:eastAsia="sv-SE"/>
              </w:rPr>
              <w:t>S</w:t>
            </w:r>
            <w:r w:rsidR="00211887" w:rsidRPr="00360A2C">
              <w:rPr>
                <w:rFonts w:ascii="Times New Roman" w:eastAsia="Times New Roman" w:hAnsi="Times New Roman" w:cs="Times New Roman"/>
                <w:noProof/>
                <w:sz w:val="24"/>
                <w:lang w:val="en-GB" w:eastAsia="sv-SE"/>
              </w:rPr>
              <w:t xml:space="preserve">ocial risks can </w:t>
            </w:r>
            <w:r w:rsidR="00486580" w:rsidRPr="00360A2C">
              <w:rPr>
                <w:rFonts w:ascii="Times New Roman" w:eastAsia="Times New Roman" w:hAnsi="Times New Roman" w:cs="Times New Roman"/>
                <w:noProof/>
                <w:sz w:val="24"/>
                <w:lang w:val="en-GB" w:eastAsia="sv-SE"/>
              </w:rPr>
              <w:t xml:space="preserve">also </w:t>
            </w:r>
            <w:r w:rsidR="00211887" w:rsidRPr="00360A2C">
              <w:rPr>
                <w:rFonts w:ascii="Times New Roman" w:eastAsia="Times New Roman" w:hAnsi="Times New Roman" w:cs="Times New Roman"/>
                <w:noProof/>
                <w:sz w:val="24"/>
                <w:lang w:val="en-GB" w:eastAsia="sv-SE"/>
              </w:rPr>
              <w:t>include change of consumer behaviour, issues around discrimination and social inclusiveness, scenario</w:t>
            </w:r>
            <w:r w:rsidR="00486580" w:rsidRPr="00360A2C">
              <w:rPr>
                <w:rFonts w:ascii="Times New Roman" w:eastAsia="Times New Roman" w:hAnsi="Times New Roman" w:cs="Times New Roman"/>
                <w:noProof/>
                <w:sz w:val="24"/>
                <w:lang w:val="en-GB" w:eastAsia="sv-SE"/>
              </w:rPr>
              <w:t xml:space="preserve"> analysis on</w:t>
            </w:r>
            <w:r w:rsidR="00211887" w:rsidRPr="00360A2C">
              <w:rPr>
                <w:rFonts w:ascii="Times New Roman" w:eastAsia="Times New Roman" w:hAnsi="Times New Roman" w:cs="Times New Roman"/>
                <w:noProof/>
                <w:sz w:val="24"/>
                <w:lang w:val="en-GB" w:eastAsia="sv-SE"/>
              </w:rPr>
              <w:t xml:space="preserve"> increasing inequality, socia</w:t>
            </w:r>
            <w:r w:rsidR="00211887" w:rsidRPr="00E50FA4">
              <w:rPr>
                <w:rFonts w:ascii="Times New Roman" w:eastAsia="Times New Roman" w:hAnsi="Times New Roman" w:cs="Times New Roman"/>
                <w:noProof/>
                <w:sz w:val="24"/>
                <w:lang w:val="en-GB" w:eastAsia="sv-SE"/>
              </w:rPr>
              <w:t>l impact of climate change, climate</w:t>
            </w:r>
            <w:r w:rsidR="00633D1A" w:rsidRPr="00E50FA4">
              <w:rPr>
                <w:rFonts w:ascii="Times New Roman" w:eastAsia="Times New Roman" w:hAnsi="Times New Roman" w:cs="Times New Roman"/>
                <w:noProof/>
                <w:sz w:val="24"/>
                <w:lang w:val="en-GB" w:eastAsia="sv-SE"/>
              </w:rPr>
              <w:t xml:space="preserve"> change</w:t>
            </w:r>
            <w:r w:rsidR="00211887" w:rsidRPr="00E50FA4">
              <w:rPr>
                <w:rFonts w:ascii="Times New Roman" w:eastAsia="Times New Roman" w:hAnsi="Times New Roman" w:cs="Times New Roman"/>
                <w:noProof/>
                <w:sz w:val="24"/>
                <w:lang w:val="en-GB" w:eastAsia="sv-SE"/>
              </w:rPr>
              <w:t xml:space="preserve"> adaptation</w:t>
            </w:r>
            <w:r w:rsidR="005F5ED9" w:rsidRPr="00E50FA4">
              <w:rPr>
                <w:rFonts w:ascii="Times New Roman" w:eastAsia="Times New Roman" w:hAnsi="Times New Roman" w:cs="Times New Roman"/>
                <w:noProof/>
                <w:sz w:val="24"/>
                <w:lang w:val="en-GB" w:eastAsia="sv-SE"/>
              </w:rPr>
              <w:t>/mitigation</w:t>
            </w:r>
            <w:r w:rsidR="00211887" w:rsidRPr="00E50FA4">
              <w:rPr>
                <w:rFonts w:ascii="Times New Roman" w:eastAsia="Times New Roman" w:hAnsi="Times New Roman" w:cs="Times New Roman"/>
                <w:noProof/>
                <w:sz w:val="24"/>
                <w:lang w:val="en-GB" w:eastAsia="sv-SE"/>
              </w:rPr>
              <w:t xml:space="preserve"> and environmental </w:t>
            </w:r>
            <w:r w:rsidR="005F5ED9" w:rsidRPr="00E50FA4">
              <w:rPr>
                <w:rFonts w:ascii="Times New Roman" w:eastAsia="Times New Roman" w:hAnsi="Times New Roman" w:cs="Times New Roman"/>
                <w:noProof/>
                <w:sz w:val="24"/>
                <w:lang w:val="en-GB" w:eastAsia="sv-SE"/>
              </w:rPr>
              <w:t>degradation</w:t>
            </w:r>
            <w:r w:rsidR="00211887" w:rsidRPr="00E50FA4">
              <w:rPr>
                <w:rFonts w:ascii="Times New Roman" w:eastAsia="Times New Roman" w:hAnsi="Times New Roman" w:cs="Times New Roman"/>
                <w:noProof/>
                <w:sz w:val="24"/>
                <w:lang w:val="en-GB" w:eastAsia="sv-SE"/>
              </w:rPr>
              <w: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w:t>
            </w:r>
            <w:r w:rsidR="00085BAF" w:rsidRPr="00E50FA4">
              <w:rPr>
                <w:rFonts w:ascii="Times New Roman" w:eastAsia="Times New Roman" w:hAnsi="Times New Roman" w:cs="Times New Roman"/>
                <w:noProof/>
                <w:sz w:val="24"/>
                <w:lang w:val="en-GB" w:eastAsia="sv-SE"/>
              </w:rPr>
              <w:t xml:space="preserve">ssumptions and </w:t>
            </w:r>
            <w:r w:rsidR="00486580" w:rsidRPr="00E50FA4">
              <w:rPr>
                <w:rFonts w:ascii="Times New Roman" w:eastAsia="Times New Roman" w:hAnsi="Times New Roman" w:cs="Times New Roman"/>
                <w:noProof/>
                <w:sz w:val="24"/>
                <w:lang w:val="en-GB" w:eastAsia="sv-SE"/>
              </w:rPr>
              <w:t>methods</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used to perform </w:t>
            </w:r>
            <w:r w:rsidR="00085BAF" w:rsidRPr="00E50FA4">
              <w:rPr>
                <w:rFonts w:ascii="Times New Roman" w:eastAsia="Times New Roman" w:hAnsi="Times New Roman" w:cs="Times New Roman"/>
                <w:noProof/>
                <w:sz w:val="24"/>
                <w:lang w:val="en-GB" w:eastAsia="sv-SE"/>
              </w:rPr>
              <w:t xml:space="preserve">such scenario </w:t>
            </w:r>
            <w:r w:rsidR="00486580" w:rsidRPr="00E50FA4">
              <w:rPr>
                <w:rFonts w:ascii="Times New Roman" w:eastAsia="Times New Roman" w:hAnsi="Times New Roman" w:cs="Times New Roman"/>
                <w:noProof/>
                <w:sz w:val="24"/>
                <w:lang w:val="en-GB" w:eastAsia="sv-SE"/>
              </w:rPr>
              <w:t>analysis</w:t>
            </w:r>
            <w:r w:rsidR="00085BAF" w:rsidRPr="00E50FA4">
              <w:rPr>
                <w:rFonts w:ascii="Times New Roman" w:eastAsia="Times New Roman" w:hAnsi="Times New Roman" w:cs="Times New Roman"/>
                <w:noProof/>
                <w:sz w:val="24"/>
                <w:lang w:val="en-GB" w:eastAsia="sv-SE"/>
              </w:rPr>
              <w:t xml:space="preserve">. </w:t>
            </w:r>
            <w:r w:rsidR="00FB2E7A" w:rsidRPr="00E50FA4">
              <w:rPr>
                <w:rFonts w:ascii="Times New Roman" w:eastAsia="Times New Roman" w:hAnsi="Times New Roman" w:cs="Times New Roman"/>
                <w:noProof/>
                <w:sz w:val="24"/>
                <w:lang w:val="en-GB" w:eastAsia="sv-SE"/>
              </w:rPr>
              <w:t xml:space="preserve">Institutions </w:t>
            </w:r>
            <w:r w:rsidR="00085BAF" w:rsidRPr="00E50FA4">
              <w:rPr>
                <w:rFonts w:ascii="Times New Roman" w:eastAsia="Times New Roman" w:hAnsi="Times New Roman" w:cs="Times New Roman"/>
                <w:noProof/>
                <w:sz w:val="24"/>
                <w:lang w:val="en-GB" w:eastAsia="sv-SE"/>
              </w:rPr>
              <w:t xml:space="preserve">shall indicate the time horizon used for the assessment of the social risk on the accounting and prudential metrics, </w:t>
            </w:r>
            <w:r w:rsidR="00F86FB8" w:rsidRPr="00E50FA4">
              <w:rPr>
                <w:rFonts w:ascii="Times New Roman" w:eastAsia="Times New Roman" w:hAnsi="Times New Roman" w:cs="Times New Roman"/>
                <w:noProof/>
                <w:sz w:val="24"/>
                <w:lang w:val="en-GB" w:eastAsia="sv-SE"/>
              </w:rPr>
              <w:t>i.e.</w:t>
            </w:r>
            <w:r w:rsidR="00085BAF" w:rsidRPr="00E50FA4">
              <w:rPr>
                <w:rFonts w:ascii="Times New Roman" w:eastAsia="Times New Roman" w:hAnsi="Times New Roman" w:cs="Times New Roman"/>
                <w:noProof/>
                <w:sz w:val="24"/>
                <w:lang w:val="en-GB" w:eastAsia="sv-SE"/>
              </w:rPr>
              <w:t xml:space="preserve"> short-term, medium-term or long-term time horizon.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(f)</w:t>
            </w:r>
            <w:r w:rsidR="00143FAF"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FC3CBC" w:rsidRPr="00E50FA4">
              <w:rPr>
                <w:rFonts w:ascii="Times New Roman" w:hAnsi="Times New Roman" w:cs="Times New Roman"/>
                <w:noProof/>
                <w:sz w:val="24"/>
                <w:lang w:val="en-GB"/>
              </w:rPr>
              <w:t>provide information on</w:t>
            </w:r>
            <w:r w:rsidR="00C767CD"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 xml:space="preserve">set </w:t>
            </w:r>
            <w:r w:rsidR="00486580" w:rsidRPr="00E50FA4">
              <w:rPr>
                <w:rFonts w:ascii="Times New Roman" w:eastAsia="Times New Roman" w:hAnsi="Times New Roman" w:cs="Times New Roman"/>
                <w:noProof/>
                <w:sz w:val="24"/>
                <w:lang w:val="en-GB" w:eastAsia="sv-SE"/>
              </w:rPr>
              <w:t xml:space="preserve">out in relation to </w:t>
            </w:r>
            <w:r w:rsidRPr="00E50FA4">
              <w:rPr>
                <w:rFonts w:ascii="Times New Roman" w:eastAsia="Times New Roman" w:hAnsi="Times New Roman" w:cs="Times New Roman"/>
                <w:noProof/>
                <w:sz w:val="24"/>
                <w:lang w:val="en-GB" w:eastAsia="sv-SE"/>
              </w:rPr>
              <w:t xml:space="preserve">financing projects or counterparties which significantly harm </w:t>
            </w:r>
            <w:r w:rsidR="00486580"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social objectives </w:t>
            </w:r>
            <w:r w:rsidR="00486580" w:rsidRPr="00E50FA4">
              <w:rPr>
                <w:rFonts w:ascii="Times New Roman" w:eastAsia="Times New Roman" w:hAnsi="Times New Roman" w:cs="Times New Roman"/>
                <w:noProof/>
                <w:sz w:val="24"/>
                <w:lang w:val="en-GB" w:eastAsia="sv-SE"/>
              </w:rPr>
              <w:t>of their</w:t>
            </w:r>
            <w:r w:rsidRPr="00E50FA4">
              <w:rPr>
                <w:rFonts w:ascii="Times New Roman" w:eastAsia="Times New Roman" w:hAnsi="Times New Roman" w:cs="Times New Roman"/>
                <w:noProof/>
                <w:sz w:val="24"/>
                <w:lang w:val="en-GB" w:eastAsia="sv-SE"/>
              </w:rPr>
              <w:t xml:space="preserve">  business strategy.</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limits </w:t>
            </w:r>
            <w:r w:rsidR="00A1551E" w:rsidRPr="00E50FA4">
              <w:rPr>
                <w:rFonts w:ascii="Times New Roman" w:eastAsia="Times New Roman" w:hAnsi="Times New Roman" w:cs="Times New Roman"/>
                <w:noProof/>
                <w:sz w:val="24"/>
                <w:lang w:val="en-GB" w:eastAsia="sv-SE"/>
              </w:rPr>
              <w:t xml:space="preserve">shall include </w:t>
            </w:r>
            <w:r w:rsidRPr="00E50FA4">
              <w:rPr>
                <w:rFonts w:ascii="Times New Roman" w:eastAsia="Times New Roman" w:hAnsi="Times New Roman" w:cs="Times New Roman"/>
                <w:noProof/>
                <w:sz w:val="24"/>
                <w:lang w:val="en-GB" w:eastAsia="sv-SE"/>
              </w:rPr>
              <w:t>those set</w:t>
            </w:r>
            <w:r w:rsidR="00A1551E" w:rsidRPr="00E50FA4">
              <w:rPr>
                <w:rFonts w:ascii="Times New Roman" w:eastAsia="Times New Roman" w:hAnsi="Times New Roman" w:cs="Times New Roman"/>
                <w:noProof/>
                <w:sz w:val="24"/>
                <w:lang w:val="en-GB" w:eastAsia="sv-SE"/>
              </w:rPr>
              <w:t xml:space="preserve"> by institutions at the point of origination and monitoring to avoid or mitigate social risks </w:t>
            </w:r>
            <w:r w:rsidRPr="00E50FA4">
              <w:rPr>
                <w:rFonts w:ascii="Times New Roman" w:eastAsia="Times New Roman" w:hAnsi="Times New Roman" w:cs="Times New Roman"/>
                <w:noProof/>
                <w:sz w:val="24"/>
                <w:lang w:val="en-GB" w:eastAsia="sv-SE"/>
              </w:rPr>
              <w:t xml:space="preserve">as well as the </w:t>
            </w:r>
            <w:r w:rsidR="00A1551E" w:rsidRPr="00E50FA4">
              <w:rPr>
                <w:rFonts w:ascii="Times New Roman" w:eastAsia="Times New Roman" w:hAnsi="Times New Roman" w:cs="Times New Roman"/>
                <w:noProof/>
                <w:sz w:val="24"/>
                <w:lang w:val="en-GB" w:eastAsia="sv-SE"/>
              </w:rPr>
              <w:t xml:space="preserve">limits that indicate when a specific exposure would trigger further investigation, internal escalation, </w:t>
            </w:r>
            <w:r w:rsidRPr="00E50FA4">
              <w:rPr>
                <w:rFonts w:ascii="Times New Roman" w:eastAsia="Times New Roman" w:hAnsi="Times New Roman" w:cs="Times New Roman"/>
                <w:noProof/>
                <w:sz w:val="24"/>
                <w:lang w:val="en-GB" w:eastAsia="sv-SE"/>
              </w:rPr>
              <w:t xml:space="preserve">corrective actions </w:t>
            </w:r>
            <w:r w:rsidR="00A1551E" w:rsidRPr="00E50FA4">
              <w:rPr>
                <w:rFonts w:ascii="Times New Roman" w:eastAsia="Times New Roman" w:hAnsi="Times New Roman" w:cs="Times New Roman"/>
                <w:noProof/>
                <w:sz w:val="24"/>
                <w:lang w:val="en-GB" w:eastAsia="sv-SE"/>
              </w:rPr>
              <w:t xml:space="preserve">or exclusion from </w:t>
            </w:r>
            <w:r w:rsidR="00233F87" w:rsidRPr="00E50FA4">
              <w:rPr>
                <w:rFonts w:ascii="Times New Roman" w:eastAsia="Times New Roman" w:hAnsi="Times New Roman" w:cs="Times New Roman"/>
                <w:noProof/>
                <w:sz w:val="24"/>
                <w:lang w:val="en-GB" w:eastAsia="sv-SE"/>
              </w:rPr>
              <w:t xml:space="preserve">the </w:t>
            </w:r>
            <w:r w:rsidR="00A1551E" w:rsidRPr="00E50FA4">
              <w:rPr>
                <w:rFonts w:ascii="Times New Roman" w:eastAsia="Times New Roman" w:hAnsi="Times New Roman" w:cs="Times New Roman"/>
                <w:noProof/>
                <w:sz w:val="24"/>
                <w:lang w:val="en-GB" w:eastAsia="sv-SE"/>
              </w:rPr>
              <w:t>portfolio.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w:t>
            </w:r>
            <w:r w:rsidR="007F40F6" w:rsidRPr="00E50FA4">
              <w:rPr>
                <w:rFonts w:ascii="Times New Roman" w:hAnsi="Times New Roman" w:cs="Times New Roman"/>
                <w:noProof/>
                <w:sz w:val="24"/>
                <w:lang w:val="en-GB"/>
              </w:rPr>
              <w:t>Regulation (EU) No 575/2013</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ways </w:t>
            </w:r>
            <w:r w:rsidR="00233F87" w:rsidRPr="00E50FA4">
              <w:rPr>
                <w:rFonts w:ascii="Times New Roman" w:eastAsia="Times New Roman" w:hAnsi="Times New Roman" w:cs="Times New Roman"/>
                <w:noProof/>
                <w:sz w:val="24"/>
                <w:lang w:val="en-GB" w:eastAsia="sv-SE"/>
              </w:rPr>
              <w:t xml:space="preserve">in which </w:t>
            </w:r>
            <w:r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map and link the </w:t>
            </w:r>
            <w:r w:rsidR="00486580" w:rsidRPr="00E50FA4">
              <w:rPr>
                <w:rFonts w:ascii="Times New Roman" w:eastAsia="Times New Roman" w:hAnsi="Times New Roman" w:cs="Times New Roman"/>
                <w:noProof/>
                <w:sz w:val="24"/>
                <w:lang w:val="en-GB" w:eastAsia="sv-SE"/>
              </w:rPr>
              <w:t xml:space="preserve">emergence </w:t>
            </w:r>
            <w:r w:rsidRPr="00E50FA4">
              <w:rPr>
                <w:rFonts w:ascii="Times New Roman" w:eastAsia="Times New Roman" w:hAnsi="Times New Roman" w:cs="Times New Roman"/>
                <w:noProof/>
                <w:sz w:val="24"/>
                <w:lang w:val="en-GB" w:eastAsia="sv-SE"/>
              </w:rPr>
              <w:t>of social risks on their balance sheet through credit risk, liquidity risk, market risk and operational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862D53"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he ways in which the</w:t>
            </w:r>
            <w:r w:rsidRPr="00E50FA4">
              <w:rPr>
                <w:rFonts w:ascii="Times New Roman" w:eastAsia="Times New Roman" w:hAnsi="Times New Roman" w:cs="Times New Roman"/>
                <w:noProof/>
                <w:sz w:val="24"/>
                <w:lang w:val="en-GB" w:eastAsia="sv-SE"/>
              </w:rPr>
              <w:t>y</w:t>
            </w:r>
            <w:r w:rsidR="00085BAF" w:rsidRPr="00E50FA4">
              <w:rPr>
                <w:rFonts w:ascii="Times New Roman" w:eastAsia="Times New Roman" w:hAnsi="Times New Roman" w:cs="Times New Roman"/>
                <w:noProof/>
                <w:sz w:val="24"/>
                <w:lang w:val="en-GB" w:eastAsia="sv-SE"/>
              </w:rPr>
              <w:t xml:space="preserve"> assess and manage the impact of relevant socially harmful events on the prudential risks categories including credit risk, liquidity risk, market risk and operational risk.</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3106B155" w:rsidR="007A6AB7" w:rsidRPr="00E50FA4" w:rsidRDefault="007A6AB7" w:rsidP="00720CB4">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3</w:t>
      </w:r>
      <w:del w:id="147" w:author="Author">
        <w:r w:rsidRPr="00E50FA4">
          <w:rPr>
            <w:rFonts w:ascii="Times New Roman" w:hAnsi="Times New Roman" w:cs="Times New Roman"/>
            <w:b/>
            <w:noProof/>
            <w:sz w:val="24"/>
            <w:lang w:val="en-GB"/>
          </w:rPr>
          <w:delText xml:space="preserve"> –</w:delText>
        </w:r>
      </w:del>
      <w:ins w:id="148" w:author="Author">
        <w:r w:rsidR="006832F9">
          <w:rPr>
            <w:rFonts w:ascii="Times New Roman" w:hAnsi="Times New Roman" w:cs="Times New Roman"/>
            <w:b/>
            <w:noProof/>
            <w:sz w:val="24"/>
            <w:lang w:val="en-GB"/>
          </w:rPr>
          <w:t>:</w:t>
        </w:r>
      </w:ins>
      <w:r w:rsidRPr="00E50FA4">
        <w:rPr>
          <w:rFonts w:ascii="Times New Roman" w:hAnsi="Times New Roman" w:cs="Times New Roman"/>
          <w:b/>
          <w:noProof/>
          <w:sz w:val="24"/>
          <w:lang w:val="en-GB"/>
        </w:rPr>
        <w:t xml:space="preserve"> Qualitative information on Governance risk:</w:t>
      </w:r>
      <w:r w:rsidRPr="00E50FA4">
        <w:rPr>
          <w:rFonts w:ascii="Times New Roman" w:hAnsi="Times New Roman" w:cs="Times New Roman"/>
          <w:noProof/>
          <w:sz w:val="24"/>
          <w:lang w:val="en-GB"/>
        </w:rPr>
        <w:t xml:space="preserve"> Free format text boxes for disclosure of qualitative information in Annex </w:t>
      </w:r>
      <w:del w:id="149" w:author="Author">
        <w:r w:rsidRPr="00E50FA4">
          <w:rPr>
            <w:rFonts w:ascii="Times New Roman" w:hAnsi="Times New Roman" w:cs="Times New Roman"/>
            <w:noProof/>
            <w:sz w:val="24"/>
            <w:lang w:val="en-GB"/>
          </w:rPr>
          <w:delText>XXX</w:delText>
        </w:r>
        <w:r w:rsidR="00C97892" w:rsidRPr="00E50FA4">
          <w:rPr>
            <w:rFonts w:ascii="Times New Roman" w:hAnsi="Times New Roman" w:cs="Times New Roman"/>
            <w:noProof/>
            <w:sz w:val="24"/>
            <w:lang w:val="en-GB"/>
          </w:rPr>
          <w:delText>VII</w:delText>
        </w:r>
      </w:del>
      <w:ins w:id="150" w:author="Author">
        <w:r w:rsidRPr="00E50FA4">
          <w:rPr>
            <w:rFonts w:ascii="Times New Roman" w:hAnsi="Times New Roman" w:cs="Times New Roman"/>
            <w:noProof/>
            <w:sz w:val="24"/>
            <w:lang w:val="en-GB"/>
          </w:rPr>
          <w:t>XXX</w:t>
        </w:r>
        <w:r w:rsidR="00CE6ED2">
          <w:rPr>
            <w:rFonts w:ascii="Times New Roman" w:hAnsi="Times New Roman" w:cs="Times New Roman"/>
            <w:noProof/>
            <w:sz w:val="24"/>
            <w:lang w:val="en-GB"/>
          </w:rPr>
          <w:t>IX</w:t>
        </w:r>
      </w:ins>
    </w:p>
    <w:p w14:paraId="40339D8A" w14:textId="234C8A02" w:rsidR="007A6AB7" w:rsidRPr="00C113F4" w:rsidRDefault="007A6AB7" w:rsidP="00DB2BD0">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1C717A" w:rsidRPr="00E50FA4">
        <w:rPr>
          <w:rFonts w:ascii="Times New Roman" w:hAnsi="Times New Roman"/>
          <w:noProof/>
          <w:sz w:val="24"/>
        </w:rPr>
        <w:t xml:space="preserve">use </w:t>
      </w:r>
      <w:r w:rsidR="00B30352" w:rsidRPr="00E50FA4">
        <w:rPr>
          <w:rFonts w:ascii="Times New Roman" w:hAnsi="Times New Roman"/>
          <w:noProof/>
          <w:sz w:val="24"/>
        </w:rPr>
        <w:t>the</w:t>
      </w:r>
      <w:r w:rsidR="00233F87" w:rsidRPr="00E50FA4">
        <w:rPr>
          <w:rFonts w:ascii="Times New Roman" w:hAnsi="Times New Roman"/>
          <w:noProof/>
          <w:sz w:val="24"/>
        </w:rPr>
        <w:t xml:space="preserve"> following</w:t>
      </w:r>
      <w:r w:rsidR="00B30352" w:rsidRPr="00E50FA4">
        <w:rPr>
          <w:rFonts w:ascii="Times New Roman" w:hAnsi="Times New Roman"/>
          <w:noProof/>
          <w:sz w:val="24"/>
        </w:rPr>
        <w:t xml:space="preserve"> instructions to complete </w:t>
      </w:r>
      <w:ins w:id="151" w:author="Author">
        <w:r w:rsidR="00B81A76">
          <w:rPr>
            <w:rFonts w:ascii="Times New Roman" w:hAnsi="Times New Roman"/>
            <w:noProof/>
            <w:sz w:val="24"/>
          </w:rPr>
          <w:t>‘</w:t>
        </w:r>
      </w:ins>
      <w:r w:rsidR="00B30352" w:rsidRPr="00E50FA4">
        <w:rPr>
          <w:rFonts w:ascii="Times New Roman" w:hAnsi="Times New Roman"/>
          <w:noProof/>
          <w:sz w:val="24"/>
        </w:rPr>
        <w:t>Table</w:t>
      </w:r>
      <w:r w:rsidR="00233F87" w:rsidRPr="00E50FA4">
        <w:rPr>
          <w:rFonts w:ascii="Times New Roman" w:hAnsi="Times New Roman"/>
          <w:noProof/>
          <w:sz w:val="24"/>
        </w:rPr>
        <w:t> </w:t>
      </w:r>
      <w:r w:rsidR="00B30352" w:rsidRPr="00E50FA4">
        <w:rPr>
          <w:rFonts w:ascii="Times New Roman" w:hAnsi="Times New Roman"/>
          <w:noProof/>
          <w:sz w:val="24"/>
        </w:rPr>
        <w:t>3</w:t>
      </w:r>
      <w:del w:id="152" w:author="Author">
        <w:r w:rsidR="00B30352" w:rsidRPr="00E50FA4">
          <w:rPr>
            <w:rFonts w:ascii="Times New Roman" w:hAnsi="Times New Roman"/>
            <w:noProof/>
            <w:sz w:val="24"/>
          </w:rPr>
          <w:delText xml:space="preserve"> –</w:delText>
        </w:r>
      </w:del>
      <w:ins w:id="153" w:author="Author">
        <w:r w:rsidR="006832F9">
          <w:rPr>
            <w:rFonts w:ascii="Times New Roman" w:hAnsi="Times New Roman"/>
            <w:noProof/>
            <w:sz w:val="24"/>
          </w:rPr>
          <w:t>:</w:t>
        </w:r>
      </w:ins>
      <w:r w:rsidR="00B30352" w:rsidRPr="00E50FA4">
        <w:rPr>
          <w:rFonts w:ascii="Times New Roman" w:hAnsi="Times New Roman"/>
          <w:noProof/>
          <w:sz w:val="24"/>
        </w:rPr>
        <w:t xml:space="preserve"> Qualitative information on Governance </w:t>
      </w:r>
      <w:del w:id="154" w:author="Author">
        <w:r w:rsidR="00B30352" w:rsidRPr="00E50FA4">
          <w:rPr>
            <w:rFonts w:ascii="Times New Roman" w:hAnsi="Times New Roman"/>
            <w:noProof/>
            <w:sz w:val="24"/>
          </w:rPr>
          <w:delText>risk</w:delText>
        </w:r>
      </w:del>
      <w:ins w:id="155" w:author="Author">
        <w:r w:rsidR="00B30352" w:rsidRPr="00E50FA4">
          <w:rPr>
            <w:rFonts w:ascii="Times New Roman" w:hAnsi="Times New Roman"/>
            <w:noProof/>
            <w:sz w:val="24"/>
          </w:rPr>
          <w:t>risk</w:t>
        </w:r>
        <w:r w:rsidR="00B81A76">
          <w:rPr>
            <w:rFonts w:ascii="Times New Roman" w:hAnsi="Times New Roman"/>
            <w:noProof/>
            <w:sz w:val="24"/>
          </w:rPr>
          <w:t>’</w:t>
        </w:r>
      </w:ins>
      <w:r w:rsidR="00B30352" w:rsidRPr="00E50FA4">
        <w:rPr>
          <w:rFonts w:ascii="Times New Roman" w:hAnsi="Times New Roman"/>
          <w:noProof/>
          <w:sz w:val="24"/>
        </w:rPr>
        <w:t xml:space="preserve"> </w:t>
      </w:r>
      <w:r w:rsidR="009906F2" w:rsidRPr="00E50FA4">
        <w:rPr>
          <w:rFonts w:ascii="Times New Roman" w:hAnsi="Times New Roman"/>
          <w:noProof/>
          <w:sz w:val="24"/>
        </w:rPr>
        <w:t>set out</w:t>
      </w:r>
      <w:r w:rsidR="00B30352"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del w:id="156" w:author="Author">
        <w:r w:rsidR="00B30352" w:rsidRPr="00E50FA4">
          <w:rPr>
            <w:rFonts w:ascii="Times New Roman" w:hAnsi="Times New Roman"/>
            <w:noProof/>
            <w:sz w:val="24"/>
          </w:rPr>
          <w:delText>to this</w:delText>
        </w:r>
      </w:del>
      <w:ins w:id="157" w:author="Author">
        <w:r w:rsidR="00871E88" w:rsidRPr="00871E88">
          <w:rPr>
            <w:rFonts w:ascii="Times New Roman" w:hAnsi="Times New Roman"/>
            <w:noProof/>
            <w:sz w:val="24"/>
            <w:lang w:val="en-US"/>
          </w:rPr>
          <w:t>of Implementing</w:t>
        </w:r>
      </w:ins>
      <w:r w:rsidR="00871E88" w:rsidRPr="00E1637D">
        <w:rPr>
          <w:rFonts w:ascii="Times New Roman" w:hAnsi="Times New Roman"/>
          <w:sz w:val="24"/>
          <w:lang w:val="en-US"/>
          <w:rPrChange w:id="158" w:author="Author">
            <w:rPr>
              <w:rFonts w:ascii="Times New Roman" w:hAnsi="Times New Roman"/>
              <w:sz w:val="24"/>
            </w:rPr>
          </w:rPrChange>
        </w:rPr>
        <w:t xml:space="preserve"> Regulation</w:t>
      </w:r>
      <w:ins w:id="159" w:author="Author">
        <w:r w:rsidR="00871E88" w:rsidRPr="00871E88">
          <w:rPr>
            <w:rFonts w:ascii="Times New Roman" w:hAnsi="Times New Roman"/>
            <w:noProof/>
            <w:sz w:val="24"/>
            <w:lang w:val="en-US"/>
          </w:rPr>
          <w:t xml:space="preserve"> 2024/</w:t>
        </w:r>
        <w:r w:rsidR="00871E88" w:rsidRPr="00067607">
          <w:rPr>
            <w:rFonts w:ascii="Times New Roman" w:hAnsi="Times New Roman"/>
            <w:noProof/>
            <w:sz w:val="24"/>
            <w:highlight w:val="yellow"/>
            <w:lang w:val="en-US"/>
          </w:rPr>
          <w:t>XXXX</w:t>
        </w:r>
      </w:ins>
      <w:r w:rsidR="00B30352" w:rsidRPr="00E50FA4">
        <w:rPr>
          <w:rFonts w:ascii="Times New Roman" w:hAnsi="Times New Roman"/>
          <w:noProof/>
          <w:sz w:val="24"/>
        </w:rPr>
        <w:t xml:space="preserve"> in order to </w:t>
      </w:r>
      <w:r w:rsidRPr="00E50FA4">
        <w:rPr>
          <w:rFonts w:ascii="Times New Roman" w:hAnsi="Times New Roman"/>
          <w:noProof/>
          <w:sz w:val="24"/>
        </w:rPr>
        <w:t xml:space="preserve">describe the integration of governance risks in their </w:t>
      </w:r>
      <w:r w:rsidRPr="00E50FA4">
        <w:rPr>
          <w:rFonts w:ascii="Times New Roman" w:hAnsi="Times New Roman"/>
          <w:noProof/>
          <w:sz w:val="24"/>
        </w:rPr>
        <w:lastRenderedPageBreak/>
        <w:t>governance and risk management</w:t>
      </w:r>
      <w:r w:rsidR="00B30352" w:rsidRPr="00E50FA4">
        <w:rPr>
          <w:rFonts w:ascii="Times New Roman" w:hAnsi="Times New Roman"/>
          <w:noProof/>
          <w:sz w:val="24"/>
        </w:rPr>
        <w:t xml:space="preserve">, </w:t>
      </w:r>
      <w:r w:rsidRPr="00E50FA4">
        <w:rPr>
          <w:rFonts w:ascii="Times New Roman" w:hAnsi="Times New Roman"/>
          <w:noProof/>
          <w:sz w:val="24"/>
        </w:rPr>
        <w:t xml:space="preserve">in </w:t>
      </w:r>
      <w:r w:rsidR="00862D53" w:rsidRPr="00E50FA4">
        <w:rPr>
          <w:rFonts w:ascii="Times New Roman" w:hAnsi="Times New Roman"/>
          <w:noProof/>
          <w:sz w:val="24"/>
        </w:rPr>
        <w:t xml:space="preserve">accordance with </w:t>
      </w:r>
      <w:r w:rsidRPr="00E50FA4">
        <w:rPr>
          <w:rFonts w:ascii="Times New Roman" w:hAnsi="Times New Roman"/>
          <w:noProof/>
          <w:sz w:val="24"/>
        </w:rPr>
        <w:t xml:space="preserve">of Article 449a </w:t>
      </w:r>
      <w:r w:rsidR="00233F87" w:rsidRPr="00E50FA4">
        <w:rPr>
          <w:rFonts w:ascii="Times New Roman" w:hAnsi="Times New Roman"/>
          <w:noProof/>
          <w:sz w:val="24"/>
        </w:rPr>
        <w:t xml:space="preserve">of </w:t>
      </w:r>
      <w:r w:rsidR="00A05771" w:rsidRPr="00E50FA4">
        <w:rPr>
          <w:rFonts w:ascii="Times New Roman" w:hAnsi="Times New Roman"/>
          <w:noProof/>
          <w:sz w:val="24"/>
        </w:rPr>
        <w:t>Regulation (EU) No </w:t>
      </w:r>
      <w:r w:rsidR="00233F87" w:rsidRPr="00E50FA4">
        <w:rPr>
          <w:rFonts w:ascii="Times New Roman" w:hAnsi="Times New Roman"/>
          <w:noProof/>
          <w:sz w:val="24"/>
        </w:rPr>
        <w:t>575/2013</w:t>
      </w:r>
      <w:r w:rsidR="001C717A" w:rsidRPr="00E50FA4">
        <w:rPr>
          <w:rFonts w:ascii="Times New Roman" w:hAnsi="Times New Roman"/>
          <w:noProof/>
          <w:sz w:val="24"/>
        </w:rPr>
        <w:t>,</w:t>
      </w:r>
      <w:r w:rsidR="00233F87" w:rsidRPr="00E50FA4">
        <w:rPr>
          <w:rFonts w:ascii="Times New Roman" w:hAnsi="Times New Roman"/>
          <w:noProof/>
          <w:sz w:val="24"/>
        </w:rPr>
        <w:t xml:space="preserve"> </w:t>
      </w:r>
      <w:r w:rsidR="00862D53" w:rsidRPr="00E50FA4">
        <w:rPr>
          <w:rFonts w:ascii="Times New Roman" w:hAnsi="Times New Roman"/>
          <w:noProof/>
          <w:sz w:val="24"/>
        </w:rPr>
        <w:t xml:space="preserve">read </w:t>
      </w:r>
      <w:r w:rsidRPr="00E50FA4">
        <w:rPr>
          <w:rFonts w:ascii="Times New Roman" w:hAnsi="Times New Roman"/>
          <w:noProof/>
          <w:sz w:val="24"/>
        </w:rPr>
        <w:t xml:space="preserve">in conjunction with Article 435 of </w:t>
      </w:r>
      <w:r w:rsidR="00233F87" w:rsidRPr="00E50FA4">
        <w:rPr>
          <w:rFonts w:ascii="Times New Roman" w:hAnsi="Times New Roman"/>
          <w:noProof/>
          <w:sz w:val="24"/>
        </w:rPr>
        <w:t xml:space="preserve">that </w:t>
      </w:r>
      <w:r w:rsidR="007F40F6" w:rsidRPr="00E50FA4">
        <w:rPr>
          <w:rFonts w:ascii="Times New Roman" w:hAnsi="Times New Roman"/>
          <w:noProof/>
          <w:sz w:val="24"/>
        </w:rPr>
        <w:t>Regulation</w:t>
      </w:r>
      <w:r w:rsidRPr="00E50FA4">
        <w:rPr>
          <w:rFonts w:ascii="Times New Roman" w:hAnsi="Times New Roman"/>
          <w:noProof/>
          <w:sz w:val="24"/>
        </w:rPr>
        <w:t>.</w:t>
      </w:r>
    </w:p>
    <w:p w14:paraId="1778DB3D" w14:textId="3D544257" w:rsidR="00C113F4" w:rsidRPr="00E50FA4" w:rsidRDefault="00C113F4" w:rsidP="00C113F4">
      <w:pPr>
        <w:pStyle w:val="ListParagraph"/>
        <w:numPr>
          <w:ilvl w:val="0"/>
          <w:numId w:val="11"/>
        </w:numPr>
        <w:tabs>
          <w:tab w:val="left" w:pos="567"/>
        </w:tabs>
        <w:spacing w:before="120" w:after="120"/>
        <w:ind w:left="0" w:firstLine="0"/>
        <w:jc w:val="both"/>
        <w:rPr>
          <w:ins w:id="160" w:author="Author"/>
          <w:noProof/>
        </w:rPr>
      </w:pPr>
      <w:ins w:id="161" w:author="Author">
        <w:r>
          <w:rPr>
            <w:rFonts w:ascii="Times New Roman" w:hAnsi="Times New Roman"/>
            <w:noProof/>
            <w:sz w:val="24"/>
          </w:rPr>
          <w:t>Institutions shall disclose this table on an annual basis</w:t>
        </w:r>
        <w:r w:rsidR="00A97330">
          <w:rPr>
            <w:rFonts w:ascii="Times New Roman" w:hAnsi="Times New Roman"/>
            <w:noProof/>
            <w:sz w:val="24"/>
          </w:rPr>
          <w:t>, based on materiality assessment</w:t>
        </w:r>
        <w:r>
          <w:rPr>
            <w:rFonts w:ascii="Times New Roman" w:hAnsi="Times New Roman"/>
            <w:noProof/>
            <w:sz w:val="24"/>
          </w:rPr>
          <w:t>.</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00A65693" w:rsidRPr="00E50FA4">
              <w:rPr>
                <w:rFonts w:ascii="Times New Roman" w:hAnsi="Times New Roman" w:cs="Times New Roman"/>
                <w:noProof/>
                <w:sz w:val="24"/>
                <w:lang w:val="en-GB"/>
              </w:rPr>
              <w:t>t</w:t>
            </w:r>
            <w:r w:rsidR="00000183" w:rsidRPr="00E50FA4">
              <w:rPr>
                <w:rFonts w:ascii="Times New Roman" w:hAnsi="Times New Roman" w:cs="Times New Roman"/>
                <w:noProof/>
                <w:sz w:val="24"/>
                <w:lang w:val="en-GB"/>
              </w:rPr>
              <w:t xml:space="preserve">he ways in which </w:t>
            </w:r>
            <w:r w:rsidR="00C767CD" w:rsidRPr="00E50FA4">
              <w:rPr>
                <w:rFonts w:ascii="Times New Roman" w:hAnsi="Times New Roman" w:cs="Times New Roman"/>
                <w:noProof/>
                <w:sz w:val="24"/>
                <w:lang w:val="en-GB"/>
              </w:rPr>
              <w:t>they</w:t>
            </w:r>
            <w:r w:rsidR="008C4549" w:rsidRPr="00E50FA4">
              <w:rPr>
                <w:rFonts w:ascii="Times New Roman" w:hAnsi="Times New Roman" w:cs="Times New Roman"/>
                <w:noProof/>
                <w:sz w:val="24"/>
                <w:lang w:val="en-GB"/>
              </w:rPr>
              <w:t xml:space="preserve"> integrate </w:t>
            </w:r>
            <w:r w:rsidR="001C717A" w:rsidRPr="00E50FA4">
              <w:rPr>
                <w:rFonts w:ascii="Times New Roman" w:hAnsi="Times New Roman" w:cs="Times New Roman"/>
                <w:noProof/>
                <w:sz w:val="24"/>
                <w:lang w:val="en-GB"/>
              </w:rPr>
              <w:t xml:space="preserve">the counterparty’s </w:t>
            </w:r>
            <w:r w:rsidR="005508BA" w:rsidRPr="00E50FA4">
              <w:rPr>
                <w:rFonts w:ascii="Times New Roman" w:hAnsi="Times New Roman" w:cs="Times New Roman"/>
                <w:noProof/>
                <w:sz w:val="24"/>
                <w:lang w:val="en-GB"/>
              </w:rPr>
              <w:t xml:space="preserve">governance performance in </w:t>
            </w:r>
            <w:r w:rsidRPr="00E50FA4">
              <w:rPr>
                <w:rFonts w:ascii="Times New Roman" w:hAnsi="Times New Roman" w:cs="Times New Roman"/>
                <w:noProof/>
                <w:sz w:val="24"/>
                <w:lang w:val="en-GB"/>
              </w:rPr>
              <w:t>the</w:t>
            </w:r>
            <w:r w:rsidR="00A65693" w:rsidRPr="00E50FA4">
              <w:rPr>
                <w:rFonts w:ascii="Times New Roman" w:hAnsi="Times New Roman" w:cs="Times New Roman"/>
                <w:noProof/>
                <w:sz w:val="24"/>
                <w:lang w:val="en-GB"/>
              </w:rPr>
              <w:t>i</w:t>
            </w:r>
            <w:r w:rsidRPr="00E50FA4">
              <w:rPr>
                <w:rFonts w:ascii="Times New Roman" w:hAnsi="Times New Roman" w:cs="Times New Roman"/>
                <w:noProof/>
                <w:sz w:val="24"/>
                <w:lang w:val="en-GB"/>
              </w:rPr>
              <w:t xml:space="preserve">r </w:t>
            </w:r>
            <w:r w:rsidR="008C4549" w:rsidRPr="00E50FA4">
              <w:rPr>
                <w:rFonts w:ascii="Times New Roman" w:hAnsi="Times New Roman" w:cs="Times New Roman"/>
                <w:noProof/>
                <w:sz w:val="24"/>
                <w:lang w:val="en-GB"/>
              </w:rPr>
              <w:t>governance arrangements</w:t>
            </w:r>
            <w:r w:rsidR="005508BA" w:rsidRPr="00E50FA4">
              <w:rPr>
                <w:rFonts w:ascii="Times New Roman" w:hAnsi="Times New Roman" w:cs="Times New Roman"/>
                <w:noProof/>
                <w:sz w:val="24"/>
                <w:lang w:val="en-GB"/>
              </w:rPr>
              <w:t>.</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The considerations on the </w:t>
            </w:r>
            <w:r w:rsidR="001C717A" w:rsidRPr="00E50FA4">
              <w:rPr>
                <w:rFonts w:ascii="Times New Roman" w:hAnsi="Times New Roman" w:cs="Times New Roman"/>
                <w:noProof/>
                <w:sz w:val="24"/>
                <w:lang w:val="en-GB"/>
              </w:rPr>
              <w:t xml:space="preserve">counterparty’s </w:t>
            </w:r>
            <w:r w:rsidRPr="00E50FA4">
              <w:rPr>
                <w:rFonts w:ascii="Times New Roman" w:hAnsi="Times New Roman" w:cs="Times New Roman"/>
                <w:noProof/>
                <w:sz w:val="24"/>
                <w:lang w:val="en-GB"/>
              </w:rPr>
              <w:t xml:space="preserve">governance performance </w:t>
            </w:r>
            <w:r w:rsidR="00812027"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cover the necessary steps </w:t>
            </w:r>
            <w:r w:rsidR="002D6EA3" w:rsidRPr="00E50FA4">
              <w:rPr>
                <w:rFonts w:ascii="Times New Roman" w:hAnsi="Times New Roman" w:cs="Times New Roman"/>
                <w:noProof/>
                <w:sz w:val="24"/>
                <w:lang w:val="en-GB"/>
              </w:rPr>
              <w:t>of</w:t>
            </w:r>
            <w:r w:rsidRPr="00E50FA4">
              <w:rPr>
                <w:rFonts w:ascii="Times New Roman" w:hAnsi="Times New Roman" w:cs="Times New Roman"/>
                <w:noProof/>
                <w:sz w:val="24"/>
                <w:lang w:val="en-GB"/>
              </w:rPr>
              <w:t xml:space="preserve"> the decision-making, supervision and management processes of the counterparty at all levels</w:t>
            </w:r>
            <w:r w:rsidR="00233F87" w:rsidRPr="00E50FA4">
              <w:rPr>
                <w:rFonts w:ascii="Times New Roman" w:hAnsi="Times New Roman" w:cs="Times New Roman"/>
                <w:noProof/>
                <w:sz w:val="24"/>
                <w:lang w:val="en-GB"/>
              </w:rPr>
              <w:t>, including</w:t>
            </w:r>
            <w:r w:rsidR="00A05771"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committees of the highest governance body</w:t>
            </w:r>
            <w:r w:rsidR="00000183"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committees responsible for decision-making on economic, environmental, and social topics.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573A137C" w14:textId="1DF58444" w:rsidR="00E25992" w:rsidRPr="00E50FA4" w:rsidRDefault="00693087" w:rsidP="00693087">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w:t>
            </w:r>
            <w:r w:rsidR="00812027" w:rsidRPr="00E50FA4">
              <w:rPr>
                <w:rFonts w:ascii="Times New Roman" w:hAnsi="Times New Roman" w:cs="Times New Roman"/>
                <w:noProof/>
                <w:sz w:val="24"/>
                <w:lang w:val="en-GB"/>
              </w:rPr>
              <w:t xml:space="preserve">explain </w:t>
            </w:r>
            <w:r w:rsidR="0086592A" w:rsidRPr="00E50FA4">
              <w:rPr>
                <w:rFonts w:ascii="Times New Roman" w:hAnsi="Times New Roman" w:cs="Times New Roman"/>
                <w:noProof/>
                <w:sz w:val="24"/>
                <w:lang w:val="en-GB"/>
              </w:rPr>
              <w:t xml:space="preserve">how </w:t>
            </w:r>
            <w:r w:rsidRPr="00E50FA4">
              <w:rPr>
                <w:rFonts w:ascii="Times New Roman" w:hAnsi="Times New Roman" w:cs="Times New Roman"/>
                <w:noProof/>
                <w:sz w:val="24"/>
                <w:lang w:val="en-GB"/>
              </w:rPr>
              <w:t>they</w:t>
            </w:r>
            <w:r w:rsidR="007A35BC" w:rsidRPr="00E50FA4">
              <w:rPr>
                <w:rFonts w:ascii="Times New Roman" w:hAnsi="Times New Roman" w:cs="Times New Roman"/>
                <w:noProof/>
                <w:sz w:val="24"/>
                <w:lang w:val="en-GB"/>
              </w:rPr>
              <w:t xml:space="preserve"> </w:t>
            </w:r>
            <w:r w:rsidR="00025534" w:rsidRPr="00E50FA4">
              <w:rPr>
                <w:rFonts w:ascii="Times New Roman" w:hAnsi="Times New Roman" w:cs="Times New Roman"/>
                <w:noProof/>
                <w:sz w:val="24"/>
                <w:lang w:val="en-GB"/>
              </w:rPr>
              <w:t xml:space="preserve">take into </w:t>
            </w:r>
            <w:r w:rsidR="007A35BC" w:rsidRPr="00E50FA4">
              <w:rPr>
                <w:rFonts w:ascii="Times New Roman" w:hAnsi="Times New Roman" w:cs="Times New Roman"/>
                <w:noProof/>
                <w:sz w:val="24"/>
                <w:lang w:val="en-GB"/>
              </w:rPr>
              <w:t xml:space="preserve">account </w:t>
            </w:r>
            <w:r w:rsidR="001A08A2" w:rsidRPr="00E50FA4">
              <w:rPr>
                <w:rFonts w:ascii="Times New Roman" w:hAnsi="Times New Roman" w:cs="Times New Roman"/>
                <w:noProof/>
                <w:sz w:val="24"/>
                <w:lang w:val="en-GB"/>
              </w:rPr>
              <w:t xml:space="preserve">the role of </w:t>
            </w:r>
            <w:r w:rsidR="005508BA" w:rsidRPr="00E50FA4">
              <w:rPr>
                <w:rFonts w:ascii="Times New Roman" w:hAnsi="Times New Roman" w:cs="Times New Roman"/>
                <w:noProof/>
                <w:sz w:val="24"/>
                <w:lang w:val="en-GB"/>
              </w:rPr>
              <w:t>the counterparty</w:t>
            </w:r>
            <w:r w:rsidR="001C717A" w:rsidRPr="00E50FA4">
              <w:rPr>
                <w:rFonts w:ascii="Times New Roman" w:hAnsi="Times New Roman" w:cs="Times New Roman"/>
                <w:noProof/>
                <w:sz w:val="24"/>
                <w:lang w:val="en-GB"/>
              </w:rPr>
              <w:t>’</w:t>
            </w:r>
            <w:r w:rsidR="005508BA" w:rsidRPr="00E50FA4">
              <w:rPr>
                <w:rFonts w:ascii="Times New Roman" w:hAnsi="Times New Roman" w:cs="Times New Roman"/>
                <w:noProof/>
                <w:sz w:val="24"/>
                <w:lang w:val="en-GB"/>
              </w:rPr>
              <w:t xml:space="preserve">s </w:t>
            </w:r>
            <w:r w:rsidR="001C717A" w:rsidRPr="00E50FA4">
              <w:rPr>
                <w:rFonts w:ascii="Times New Roman" w:hAnsi="Times New Roman" w:cs="Times New Roman"/>
                <w:noProof/>
                <w:sz w:val="24"/>
                <w:lang w:val="en-GB"/>
              </w:rPr>
              <w:t xml:space="preserve">top governing </w:t>
            </w:r>
            <w:r w:rsidR="005508BA" w:rsidRPr="00E50FA4">
              <w:rPr>
                <w:rFonts w:ascii="Times New Roman" w:hAnsi="Times New Roman" w:cs="Times New Roman"/>
                <w:noProof/>
                <w:sz w:val="24"/>
                <w:lang w:val="en-GB"/>
              </w:rPr>
              <w:t xml:space="preserve">body in </w:t>
            </w:r>
            <w:ins w:id="162" w:author="Author">
              <w:r w:rsidR="00FA3E2A">
                <w:rPr>
                  <w:rFonts w:ascii="Times New Roman" w:hAnsi="Times New Roman" w:cs="Times New Roman"/>
                  <w:noProof/>
                  <w:sz w:val="24"/>
                  <w:lang w:val="en-GB"/>
                </w:rPr>
                <w:t xml:space="preserve">the concerned counterparty </w:t>
              </w:r>
            </w:ins>
            <w:r w:rsidR="005508BA" w:rsidRPr="00E50FA4">
              <w:rPr>
                <w:rFonts w:ascii="Times New Roman" w:hAnsi="Times New Roman" w:cs="Times New Roman"/>
                <w:noProof/>
                <w:sz w:val="24"/>
                <w:lang w:val="en-GB"/>
              </w:rPr>
              <w:t xml:space="preserve">non-financial reporting, </w:t>
            </w:r>
            <w:r w:rsidR="00233F87" w:rsidRPr="00E50FA4">
              <w:rPr>
                <w:rFonts w:ascii="Times New Roman" w:hAnsi="Times New Roman" w:cs="Times New Roman"/>
                <w:noProof/>
                <w:sz w:val="24"/>
                <w:lang w:val="en-GB"/>
              </w:rPr>
              <w:t>including</w:t>
            </w:r>
            <w:r w:rsidR="005508BA" w:rsidRPr="00E50FA4">
              <w:rPr>
                <w:rFonts w:ascii="Times New Roman" w:hAnsi="Times New Roman" w:cs="Times New Roman"/>
                <w:noProof/>
                <w:sz w:val="24"/>
                <w:lang w:val="en-GB"/>
              </w:rPr>
              <w:t xml:space="preserve"> the </w:t>
            </w:r>
            <w:r w:rsidR="001C717A" w:rsidRPr="00E50FA4">
              <w:rPr>
                <w:rFonts w:ascii="Times New Roman" w:hAnsi="Times New Roman" w:cs="Times New Roman"/>
                <w:noProof/>
                <w:sz w:val="24"/>
                <w:lang w:val="en-GB"/>
              </w:rPr>
              <w:t xml:space="preserve">top </w:t>
            </w:r>
            <w:r w:rsidR="005508BA" w:rsidRPr="00E50FA4">
              <w:rPr>
                <w:rFonts w:ascii="Times New Roman" w:hAnsi="Times New Roman" w:cs="Times New Roman"/>
                <w:noProof/>
                <w:sz w:val="24"/>
                <w:lang w:val="en-GB"/>
              </w:rPr>
              <w:t xml:space="preserve">committee or </w:t>
            </w:r>
            <w:r w:rsidR="001C717A" w:rsidRPr="00E50FA4">
              <w:rPr>
                <w:rFonts w:ascii="Times New Roman" w:hAnsi="Times New Roman" w:cs="Times New Roman"/>
                <w:noProof/>
                <w:sz w:val="24"/>
                <w:lang w:val="en-GB"/>
              </w:rPr>
              <w:t xml:space="preserve">functional </w:t>
            </w:r>
            <w:r w:rsidR="005508BA" w:rsidRPr="00E50FA4">
              <w:rPr>
                <w:rFonts w:ascii="Times New Roman" w:hAnsi="Times New Roman" w:cs="Times New Roman"/>
                <w:noProof/>
                <w:sz w:val="24"/>
                <w:lang w:val="en-GB"/>
              </w:rPr>
              <w:t>position that formally reviews and approves the organisation’s sustainability report and ensures that all material topics are covered</w:t>
            </w:r>
            <w:r w:rsidR="007A35BC" w:rsidRPr="00E50FA4">
              <w:rPr>
                <w:rFonts w:ascii="Times New Roman" w:hAnsi="Times New Roman" w:cs="Times New Roman"/>
                <w:noProof/>
                <w:sz w:val="24"/>
                <w:lang w:val="en-GB"/>
              </w:rPr>
              <w: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2B1D1A1A" w14:textId="29E69952"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on </w:t>
            </w:r>
            <w:r w:rsidR="00693087" w:rsidRPr="00E50FA4">
              <w:rPr>
                <w:rFonts w:ascii="Times New Roman" w:eastAsia="Times New Roman" w:hAnsi="Times New Roman" w:cs="Times New Roman"/>
                <w:noProof/>
                <w:sz w:val="24"/>
                <w:lang w:val="en-GB" w:eastAsia="sv-SE"/>
              </w:rPr>
              <w:t>how they</w:t>
            </w:r>
            <w:r w:rsidR="007A35BC" w:rsidRPr="00E50FA4">
              <w:rPr>
                <w:rFonts w:ascii="Times New Roman" w:eastAsia="Times New Roman" w:hAnsi="Times New Roman" w:cs="Times New Roman"/>
                <w:noProof/>
                <w:sz w:val="24"/>
                <w:lang w:val="en-GB" w:eastAsia="sv-SE"/>
              </w:rPr>
              <w:t xml:space="preserve"> integrate the</w:t>
            </w:r>
            <w:r w:rsidR="001C717A" w:rsidRPr="00E50FA4">
              <w:rPr>
                <w:rFonts w:ascii="Times New Roman" w:eastAsia="Times New Roman" w:hAnsi="Times New Roman" w:cs="Times New Roman"/>
                <w:noProof/>
                <w:sz w:val="24"/>
                <w:lang w:val="en-GB" w:eastAsia="sv-SE"/>
              </w:rPr>
              <w:t>ir counterparties’ governance</w:t>
            </w:r>
            <w:r w:rsidR="007A35BC" w:rsidRPr="00E50FA4">
              <w:rPr>
                <w:rFonts w:ascii="Times New Roman" w:eastAsia="Times New Roman" w:hAnsi="Times New Roman" w:cs="Times New Roman"/>
                <w:noProof/>
                <w:sz w:val="24"/>
                <w:lang w:val="en-GB" w:eastAsia="sv-SE"/>
              </w:rPr>
              <w:t xml:space="preserve"> performance </w:t>
            </w:r>
            <w:r w:rsidR="00AC000C" w:rsidRPr="00E50FA4">
              <w:rPr>
                <w:rFonts w:ascii="Times New Roman" w:eastAsia="Times New Roman" w:hAnsi="Times New Roman" w:cs="Times New Roman"/>
                <w:noProof/>
                <w:sz w:val="24"/>
                <w:lang w:val="en-GB" w:eastAsia="sv-SE"/>
              </w:rPr>
              <w:t xml:space="preserve">in </w:t>
            </w:r>
            <w:r w:rsidR="00F86FB8" w:rsidRPr="00E50FA4">
              <w:rPr>
                <w:rFonts w:ascii="Times New Roman" w:eastAsia="Times New Roman" w:hAnsi="Times New Roman" w:cs="Times New Roman"/>
                <w:noProof/>
                <w:sz w:val="24"/>
                <w:lang w:val="en-GB" w:eastAsia="sv-SE"/>
              </w:rPr>
              <w:t xml:space="preserve">their </w:t>
            </w:r>
            <w:ins w:id="163" w:author="Author">
              <w:r w:rsidR="00FA3E2A">
                <w:rPr>
                  <w:rFonts w:ascii="Times New Roman" w:eastAsia="Times New Roman" w:hAnsi="Times New Roman" w:cs="Times New Roman"/>
                  <w:noProof/>
                  <w:sz w:val="24"/>
                  <w:lang w:val="en-GB" w:eastAsia="sv-SE"/>
                </w:rPr>
                <w:t xml:space="preserve">own institutions’ </w:t>
              </w:r>
            </w:ins>
            <w:r w:rsidR="00AC000C" w:rsidRPr="00E50FA4">
              <w:rPr>
                <w:rFonts w:ascii="Times New Roman" w:eastAsia="Times New Roman" w:hAnsi="Times New Roman" w:cs="Times New Roman"/>
                <w:noProof/>
                <w:sz w:val="24"/>
                <w:lang w:val="en-GB" w:eastAsia="sv-SE"/>
              </w:rPr>
              <w:t>governance arrangements.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considerations related to the governance performance of the institution’s counterparties </w:t>
            </w:r>
            <w:r w:rsidR="00812027" w:rsidRPr="00E50FA4">
              <w:rPr>
                <w:rFonts w:ascii="Times New Roman" w:eastAsia="Times New Roman" w:hAnsi="Times New Roman" w:cs="Times New Roman"/>
                <w:noProof/>
                <w:sz w:val="24"/>
                <w:lang w:val="en-GB" w:eastAsia="sv-SE"/>
              </w:rPr>
              <w:t xml:space="preserve">are to </w:t>
            </w:r>
            <w:r w:rsidRPr="00E50FA4">
              <w:rPr>
                <w:rFonts w:ascii="Times New Roman" w:eastAsia="Times New Roman" w:hAnsi="Times New Roman" w:cs="Times New Roman"/>
                <w:noProof/>
                <w:sz w:val="24"/>
                <w:lang w:val="en-GB" w:eastAsia="sv-SE"/>
              </w:rPr>
              <w:t>cover</w:t>
            </w:r>
            <w:r w:rsidR="00565454" w:rsidRPr="00E50FA4">
              <w:rPr>
                <w:rFonts w:ascii="Times New Roman" w:eastAsia="Times New Roman" w:hAnsi="Times New Roman" w:cs="Times New Roman"/>
                <w:noProof/>
                <w:sz w:val="24"/>
                <w:lang w:val="en-GB" w:eastAsia="sv-SE"/>
              </w:rPr>
              <w:t xml:space="preserve"> all of the following</w:t>
            </w:r>
            <w:r w:rsidRPr="00E50FA4">
              <w:rPr>
                <w:rFonts w:ascii="Times New Roman" w:eastAsia="Times New Roman" w:hAnsi="Times New Roman" w:cs="Times New Roman"/>
                <w:noProof/>
                <w:sz w:val="24"/>
                <w:lang w:val="en-GB" w:eastAsia="sv-SE"/>
              </w:rPr>
              <w:t>:</w:t>
            </w:r>
          </w:p>
          <w:p w14:paraId="28FCEA68" w14:textId="2600D354"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w:t>
            </w:r>
            <w:r w:rsidR="007A35BC" w:rsidRPr="00E50FA4">
              <w:rPr>
                <w:rFonts w:ascii="Times New Roman" w:eastAsia="Times New Roman" w:hAnsi="Times New Roman"/>
                <w:noProof/>
                <w:sz w:val="24"/>
                <w:lang w:eastAsia="sv-SE"/>
              </w:rPr>
              <w:t>thical considerations</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integrity of conduct, values and ethics, anti-bribery and anti-corruption measures, accountability and rule of law;</w:t>
            </w:r>
          </w:p>
          <w:p w14:paraId="09B97226" w14:textId="08B80899"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s</w:t>
            </w:r>
            <w:r w:rsidR="007A35BC" w:rsidRPr="00E50FA4">
              <w:rPr>
                <w:rFonts w:ascii="Times New Roman" w:eastAsia="Times New Roman" w:hAnsi="Times New Roman"/>
                <w:noProof/>
                <w:sz w:val="24"/>
                <w:lang w:eastAsia="sv-SE"/>
              </w:rPr>
              <w:t>trategy and risk management</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strategy implementation, operational execution and monitoring, internal controls and risk management policies and procedures;</w:t>
            </w:r>
          </w:p>
          <w:p w14:paraId="2A5CD188" w14:textId="172E8936"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7A35BC" w:rsidRPr="00E50FA4">
              <w:rPr>
                <w:rFonts w:ascii="Times New Roman" w:eastAsia="Times New Roman" w:hAnsi="Times New Roman"/>
                <w:noProof/>
                <w:sz w:val="24"/>
                <w:lang w:eastAsia="sv-SE"/>
              </w:rPr>
              <w:t xml:space="preserve">nclusiveness; </w:t>
            </w:r>
            <w:r w:rsidR="00F86FB8" w:rsidRPr="00E50FA4">
              <w:rPr>
                <w:rFonts w:ascii="Times New Roman" w:eastAsia="Times New Roman" w:hAnsi="Times New Roman"/>
                <w:noProof/>
                <w:sz w:val="24"/>
                <w:lang w:eastAsia="sv-SE"/>
              </w:rPr>
              <w:t>including,</w:t>
            </w:r>
            <w:r w:rsidR="007A35BC" w:rsidRPr="00E50FA4">
              <w:rPr>
                <w:rFonts w:ascii="Times New Roman" w:eastAsia="Times New Roman" w:hAnsi="Times New Roman"/>
                <w:noProof/>
                <w:sz w:val="24"/>
                <w:lang w:eastAsia="sv-SE"/>
              </w:rPr>
              <w:t xml:space="preserve"> gender gap and representation of people from minority groups in the management, income gap;</w:t>
            </w:r>
          </w:p>
          <w:p w14:paraId="45DF0AF3" w14:textId="6F5295DC" w:rsidR="007A35BC" w:rsidRPr="00E50FA4" w:rsidRDefault="00565454"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7A35BC" w:rsidRPr="00E50FA4">
              <w:rPr>
                <w:rFonts w:ascii="Times New Roman" w:eastAsia="Times New Roman" w:hAnsi="Times New Roman"/>
                <w:noProof/>
                <w:sz w:val="24"/>
                <w:lang w:eastAsia="sv-SE"/>
              </w:rPr>
              <w:t xml:space="preserve">ransparency; </w:t>
            </w:r>
            <w:r w:rsidR="00D5191A" w:rsidRPr="00E50FA4">
              <w:rPr>
                <w:rFonts w:ascii="Times New Roman" w:eastAsia="Times New Roman" w:hAnsi="Times New Roman"/>
                <w:noProof/>
                <w:sz w:val="24"/>
                <w:lang w:eastAsia="sv-SE"/>
              </w:rPr>
              <w:t>including</w:t>
            </w:r>
            <w:r w:rsidR="000F7FF2" w:rsidRPr="00E50FA4">
              <w:rPr>
                <w:rFonts w:ascii="Times New Roman" w:eastAsia="Times New Roman" w:hAnsi="Times New Roman"/>
                <w:noProof/>
                <w:sz w:val="24"/>
                <w:lang w:eastAsia="sv-SE"/>
              </w:rPr>
              <w:t xml:space="preserve"> </w:t>
            </w:r>
            <w:r w:rsidR="007A35BC" w:rsidRPr="00E50FA4">
              <w:rPr>
                <w:rFonts w:ascii="Times New Roman" w:eastAsia="Times New Roman" w:hAnsi="Times New Roman"/>
                <w:noProof/>
                <w:sz w:val="24"/>
                <w:lang w:eastAsia="sv-SE"/>
              </w:rPr>
              <w:t xml:space="preserve">disclosures on discrimination, </w:t>
            </w:r>
            <w:r w:rsidR="004C03C2" w:rsidRPr="00E50FA4">
              <w:rPr>
                <w:rFonts w:ascii="Times New Roman" w:eastAsia="Times New Roman" w:hAnsi="Times New Roman"/>
                <w:noProof/>
                <w:sz w:val="24"/>
                <w:lang w:eastAsia="sv-SE"/>
              </w:rPr>
              <w:t>tax commitments and payments</w:t>
            </w:r>
            <w:r w:rsidR="0078442C" w:rsidRPr="00E50FA4">
              <w:rPr>
                <w:rFonts w:ascii="Times New Roman" w:eastAsia="Times New Roman" w:hAnsi="Times New Roman"/>
                <w:noProof/>
                <w:sz w:val="24"/>
                <w:lang w:eastAsia="sv-SE"/>
              </w:rPr>
              <w:t>,</w:t>
            </w:r>
            <w:r w:rsidR="004C03C2" w:rsidRPr="00E50FA4">
              <w:rPr>
                <w:rFonts w:ascii="Times New Roman" w:eastAsia="Times New Roman" w:hAnsi="Times New Roman"/>
                <w:noProof/>
                <w:sz w:val="24"/>
                <w:lang w:eastAsia="sv-SE"/>
              </w:rPr>
              <w:t xml:space="preserve"> disclosure on lobbying activities, </w:t>
            </w:r>
            <w:r w:rsidR="007A35BC" w:rsidRPr="00E50FA4">
              <w:rPr>
                <w:rFonts w:ascii="Times New Roman" w:eastAsia="Times New Roman" w:hAnsi="Times New Roman"/>
                <w:noProof/>
                <w:sz w:val="24"/>
                <w:lang w:eastAsia="sv-SE"/>
              </w:rPr>
              <w:t>and rules and practices</w:t>
            </w:r>
            <w:r w:rsidR="003B665E" w:rsidRPr="00E50FA4">
              <w:rPr>
                <w:rFonts w:ascii="Times New Roman" w:eastAsia="Times New Roman" w:hAnsi="Times New Roman"/>
                <w:noProof/>
                <w:sz w:val="24"/>
                <w:lang w:eastAsia="sv-SE"/>
              </w:rPr>
              <w:t>;</w:t>
            </w:r>
          </w:p>
          <w:p w14:paraId="18B3DD21" w14:textId="571F415F" w:rsidR="003B665E" w:rsidRPr="00E50FA4" w:rsidRDefault="00F9705C"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w:t>
            </w:r>
            <w:r w:rsidR="003B665E" w:rsidRPr="00E50FA4">
              <w:rPr>
                <w:rFonts w:ascii="Times New Roman" w:eastAsia="Times New Roman" w:hAnsi="Times New Roman"/>
                <w:noProof/>
                <w:sz w:val="24"/>
                <w:lang w:eastAsia="sv-SE"/>
              </w:rPr>
              <w:t xml:space="preserve">anagement of conflict of interest,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processes for the highest governance body to ensure that any conflict of interest is avoided, managed and mitigated; and</w:t>
            </w:r>
          </w:p>
          <w:p w14:paraId="4736EE17" w14:textId="765CCB98" w:rsidR="003B665E" w:rsidRPr="00E50FA4" w:rsidRDefault="00F9705C" w:rsidP="00DB2BD0">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3B665E" w:rsidRPr="00E50FA4">
              <w:rPr>
                <w:rFonts w:ascii="Times New Roman" w:eastAsia="Times New Roman" w:hAnsi="Times New Roman"/>
                <w:noProof/>
                <w:sz w:val="24"/>
                <w:lang w:eastAsia="sv-SE"/>
              </w:rPr>
              <w:t xml:space="preserve">nternal communication on critical concerns,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how internal process of the counterparty operates for communicating critical concerns to the highest governance body.</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E1637D">
            <w:pPr>
              <w:autoSpaceDE w:val="0"/>
              <w:autoSpaceDN w:val="0"/>
              <w:adjustRightInd w:val="0"/>
              <w:spacing w:before="120" w:after="120"/>
              <w:jc w:val="both"/>
              <w:rPr>
                <w:rFonts w:ascii="Times New Roman" w:hAnsi="Times New Roman" w:cs="Times New Roman"/>
                <w:noProof/>
                <w:sz w:val="24"/>
                <w:lang w:val="en-GB"/>
              </w:rPr>
              <w:pPrChange w:id="164" w:author="Author">
                <w:pPr>
                  <w:autoSpaceDE w:val="0"/>
                  <w:autoSpaceDN w:val="0"/>
                  <w:adjustRightInd w:val="0"/>
                  <w:jc w:val="both"/>
                </w:pPr>
              </w:pPrChange>
            </w:pPr>
            <w:r w:rsidRPr="00E50FA4">
              <w:rPr>
                <w:rFonts w:ascii="Times New Roman" w:hAnsi="Times New Roman" w:cs="Times New Roman"/>
                <w:noProof/>
                <w:sz w:val="24"/>
                <w:lang w:val="en-GB"/>
              </w:rPr>
              <w:t>(d)</w:t>
            </w:r>
          </w:p>
        </w:tc>
        <w:tc>
          <w:tcPr>
            <w:tcW w:w="7655" w:type="dxa"/>
          </w:tcPr>
          <w:p w14:paraId="75D9109B" w14:textId="4A572AE5" w:rsidR="000F7FF2" w:rsidRPr="00D25E28" w:rsidRDefault="00A65693" w:rsidP="00D25E28">
            <w:pPr>
              <w:autoSpaceDE w:val="0"/>
              <w:autoSpaceDN w:val="0"/>
              <w:adjustRightInd w:val="0"/>
              <w:spacing w:before="120" w:after="120"/>
              <w:jc w:val="both"/>
              <w:rPr>
                <w:ins w:id="165" w:author="Autho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B76863" w:rsidRPr="00E50FA4">
              <w:rPr>
                <w:rFonts w:ascii="Times New Roman" w:hAnsi="Times New Roman" w:cs="Times New Roman"/>
                <w:noProof/>
                <w:sz w:val="24"/>
                <w:lang w:val="en-GB"/>
              </w:rPr>
              <w:t>) of</w:t>
            </w:r>
            <w:r w:rsidR="00233F87" w:rsidRPr="00E50FA4">
              <w:rPr>
                <w:rFonts w:ascii="Times New Roman" w:hAnsi="Times New Roman" w:cs="Times New Roman"/>
                <w:noProof/>
                <w:sz w:val="24"/>
                <w:lang w:val="en-GB"/>
              </w:rPr>
              <w:t xml:space="preserve"> that </w:t>
            </w:r>
            <w:r w:rsidR="007F40F6" w:rsidRPr="00E50FA4">
              <w:rPr>
                <w:rFonts w:ascii="Times New Roman" w:hAnsi="Times New Roman" w:cs="Times New Roman"/>
                <w:noProof/>
                <w:sz w:val="24"/>
                <w:lang w:val="en-GB"/>
              </w:rPr>
              <w:t>Regulation</w:t>
            </w:r>
            <w:r w:rsidRPr="00D25E28">
              <w:rPr>
                <w:rFonts w:ascii="Times New Roman" w:hAnsi="Times New Roman" w:cs="Times New Roman"/>
                <w:noProof/>
                <w:sz w:val="24"/>
                <w:lang w:val="en-GB"/>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how</w:t>
            </w:r>
            <w:r w:rsidR="00693087" w:rsidRPr="00D25E28">
              <w:rPr>
                <w:rFonts w:ascii="Times New Roman" w:hAnsi="Times New Roman" w:cs="Times New Roman"/>
                <w:noProof/>
                <w:sz w:val="24"/>
                <w:lang w:val="en-GB"/>
              </w:rPr>
              <w:t xml:space="preserve"> they</w:t>
            </w:r>
            <w:r w:rsidR="000F7FF2" w:rsidRPr="00D25E28">
              <w:rPr>
                <w:rFonts w:ascii="Times New Roman" w:hAnsi="Times New Roman" w:cs="Times New Roman"/>
                <w:noProof/>
                <w:sz w:val="24"/>
                <w:lang w:val="en-GB"/>
              </w:rPr>
              <w:t xml:space="preserve"> integrate in </w:t>
            </w:r>
            <w:r w:rsidR="00F86FB8" w:rsidRPr="00D25E28">
              <w:rPr>
                <w:rFonts w:ascii="Times New Roman" w:hAnsi="Times New Roman" w:cs="Times New Roman"/>
                <w:noProof/>
                <w:sz w:val="24"/>
                <w:lang w:val="en-GB"/>
              </w:rPr>
              <w:t xml:space="preserve">their </w:t>
            </w:r>
            <w:r w:rsidR="000F7FF2" w:rsidRPr="00D25E28">
              <w:rPr>
                <w:rFonts w:ascii="Times New Roman" w:hAnsi="Times New Roman" w:cs="Times New Roman"/>
                <w:noProof/>
                <w:sz w:val="24"/>
                <w:lang w:val="en-GB"/>
              </w:rPr>
              <w:t>risk management arrangements the governance performance of their counterparties considering</w:t>
            </w:r>
            <w:r w:rsidR="00805E7E" w:rsidRPr="00D25E28">
              <w:rPr>
                <w:rFonts w:ascii="Times New Roman" w:hAnsi="Times New Roman" w:cs="Times New Roman"/>
                <w:noProof/>
                <w:sz w:val="24"/>
                <w:lang w:val="en-GB"/>
              </w:rPr>
              <w:t xml:space="preserve"> aspects </w:t>
            </w:r>
            <w:r w:rsidR="00233F87" w:rsidRPr="00D25E28">
              <w:rPr>
                <w:rFonts w:ascii="Times New Roman" w:hAnsi="Times New Roman" w:cs="Times New Roman"/>
                <w:noProof/>
                <w:sz w:val="24"/>
                <w:lang w:val="en-GB"/>
              </w:rPr>
              <w:t xml:space="preserve">set out </w:t>
            </w:r>
            <w:r w:rsidR="00805E7E" w:rsidRPr="00D25E28">
              <w:rPr>
                <w:rFonts w:ascii="Times New Roman" w:hAnsi="Times New Roman" w:cs="Times New Roman"/>
                <w:noProof/>
                <w:sz w:val="24"/>
                <w:lang w:val="en-GB"/>
              </w:rPr>
              <w:t xml:space="preserve">in row </w:t>
            </w:r>
            <w:del w:id="166" w:author="Author">
              <w:r w:rsidR="00805E7E" w:rsidRPr="00E50FA4">
                <w:rPr>
                  <w:rFonts w:ascii="Times New Roman" w:eastAsia="Times New Roman" w:hAnsi="Times New Roman"/>
                  <w:noProof/>
                  <w:sz w:val="24"/>
                  <w:lang w:val="en-GB" w:eastAsia="sv-SE"/>
                </w:rPr>
                <w:delText>3.</w:delText>
              </w:r>
            </w:del>
            <w:ins w:id="167" w:author="Author">
              <w:r w:rsidR="00691CD1">
                <w:rPr>
                  <w:rFonts w:ascii="Times New Roman" w:hAnsi="Times New Roman" w:cs="Times New Roman"/>
                  <w:noProof/>
                  <w:sz w:val="24"/>
                  <w:lang w:val="en-GB"/>
                </w:rPr>
                <w:t>(c)</w:t>
              </w:r>
              <w:r w:rsidR="00805E7E" w:rsidRPr="00D25E28">
                <w:rPr>
                  <w:rFonts w:ascii="Times New Roman" w:hAnsi="Times New Roman" w:cs="Times New Roman"/>
                  <w:noProof/>
                  <w:sz w:val="24"/>
                  <w:lang w:val="en-GB"/>
                </w:rPr>
                <w:t>.</w:t>
              </w:r>
            </w:ins>
          </w:p>
          <w:p w14:paraId="125C412C" w14:textId="60566651" w:rsidR="00D25E28" w:rsidRPr="00E1637D" w:rsidRDefault="00D25E28" w:rsidP="00D25E28">
            <w:pPr>
              <w:autoSpaceDE w:val="0"/>
              <w:autoSpaceDN w:val="0"/>
              <w:adjustRightInd w:val="0"/>
              <w:spacing w:before="120" w:after="120"/>
              <w:jc w:val="both"/>
              <w:rPr>
                <w:rFonts w:ascii="Times New Roman" w:hAnsi="Times New Roman"/>
                <w:sz w:val="24"/>
                <w:lang w:val="en-GB"/>
                <w:rPrChange w:id="168" w:author="Author">
                  <w:rPr/>
                </w:rPrChange>
              </w:rPr>
            </w:pPr>
            <w:ins w:id="169" w:author="Author">
              <w:r w:rsidRPr="00D25E28">
                <w:rPr>
                  <w:rFonts w:ascii="Times New Roman" w:hAnsi="Times New Roman" w:cs="Times New Roman"/>
                  <w:noProof/>
                  <w:sz w:val="24"/>
                  <w:lang w:val="en-GB"/>
                </w:rPr>
                <w:t>Institutions shall consider and, where applicable, assess information related to their counterparties’ (i) alignment with the OECD Guidelines for Multinational Enterprises, UN Guiding Principles on Business and Human Rights and International Labour Organisation Declaration on Fundamental Principles and Rights at Work, and (ii) negative material impacts on own workers, workers in the value chain, affected communities and consumers/end-users including information on due diligence efforts or processes to avoid and remediate such impacts.</w:t>
              </w:r>
            </w:ins>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20D108DB" w14:textId="0932C706" w:rsidR="00C168F0" w:rsidRPr="00E50FA4" w:rsidRDefault="00B81A76" w:rsidP="001A08A2">
      <w:pPr>
        <w:jc w:val="both"/>
        <w:rPr>
          <w:rFonts w:ascii="Times New Roman" w:hAnsi="Times New Roman" w:cs="Times New Roman"/>
          <w:noProof/>
          <w:sz w:val="24"/>
          <w:lang w:val="en-GB"/>
        </w:rPr>
      </w:pPr>
      <w:r w:rsidRPr="00B81A76">
        <w:rPr>
          <w:rFonts w:ascii="Times New Roman" w:hAnsi="Times New Roman" w:cs="Times New Roman"/>
          <w:b/>
          <w:noProof/>
          <w:sz w:val="24"/>
          <w:lang w:val="en-GB"/>
        </w:rPr>
        <w:lastRenderedPageBreak/>
        <w:t>Template 1</w:t>
      </w:r>
      <w:del w:id="170" w:author="Author">
        <w:r w:rsidR="00C168F0" w:rsidRPr="00E50FA4">
          <w:rPr>
            <w:rFonts w:ascii="Times New Roman" w:hAnsi="Times New Roman" w:cs="Times New Roman"/>
            <w:b/>
            <w:noProof/>
            <w:sz w:val="24"/>
            <w:lang w:val="en-GB"/>
          </w:rPr>
          <w:delText xml:space="preserve"> -</w:delText>
        </w:r>
      </w:del>
      <w:ins w:id="171" w:author="Author">
        <w:r w:rsidRPr="00B81A76">
          <w:rPr>
            <w:rFonts w:ascii="Times New Roman" w:hAnsi="Times New Roman" w:cs="Times New Roman"/>
            <w:b/>
            <w:noProof/>
            <w:sz w:val="24"/>
            <w:lang w:val="en-GB"/>
          </w:rPr>
          <w:t>:</w:t>
        </w:r>
      </w:ins>
      <w:r w:rsidRPr="00B81A76">
        <w:rPr>
          <w:rFonts w:ascii="Times New Roman" w:hAnsi="Times New Roman" w:cs="Times New Roman"/>
          <w:b/>
          <w:noProof/>
          <w:sz w:val="24"/>
          <w:lang w:val="en-GB"/>
        </w:rPr>
        <w:t xml:space="preserve"> Banking book</w:t>
      </w:r>
      <w:del w:id="172" w:author="Author">
        <w:r w:rsidR="00003B3B" w:rsidRPr="00E50FA4">
          <w:rPr>
            <w:rFonts w:ascii="Times New Roman" w:hAnsi="Times New Roman" w:cs="Times New Roman"/>
            <w:b/>
            <w:noProof/>
            <w:sz w:val="24"/>
            <w:lang w:val="en-GB"/>
          </w:rPr>
          <w:delText xml:space="preserve"> - </w:delText>
        </w:r>
        <w:r w:rsidR="00786654" w:rsidRPr="00E50FA4">
          <w:rPr>
            <w:rFonts w:ascii="Times New Roman" w:hAnsi="Times New Roman" w:cs="Times New Roman"/>
            <w:b/>
            <w:noProof/>
            <w:sz w:val="24"/>
            <w:lang w:val="en-GB"/>
          </w:rPr>
          <w:delText xml:space="preserve">Indicators of potential climate </w:delText>
        </w:r>
        <w:r w:rsidR="00003B3B" w:rsidRPr="00E50FA4">
          <w:rPr>
            <w:rFonts w:ascii="Times New Roman" w:hAnsi="Times New Roman" w:cs="Times New Roman"/>
            <w:b/>
            <w:noProof/>
            <w:sz w:val="24"/>
            <w:lang w:val="en-GB"/>
          </w:rPr>
          <w:delText>change</w:delText>
        </w:r>
      </w:del>
      <w:ins w:id="173" w:author="Author">
        <w:r w:rsidRPr="00B81A76">
          <w:rPr>
            <w:rFonts w:ascii="Times New Roman" w:hAnsi="Times New Roman" w:cs="Times New Roman"/>
            <w:b/>
            <w:noProof/>
            <w:sz w:val="24"/>
            <w:lang w:val="en-GB"/>
          </w:rPr>
          <w:t>- Climate Change</w:t>
        </w:r>
      </w:ins>
      <w:r w:rsidRPr="00B81A76">
        <w:rPr>
          <w:rFonts w:ascii="Times New Roman" w:hAnsi="Times New Roman" w:cs="Times New Roman"/>
          <w:b/>
          <w:noProof/>
          <w:sz w:val="24"/>
          <w:lang w:val="en-GB"/>
        </w:rPr>
        <w:t xml:space="preserve"> transition risk: </w:t>
      </w:r>
      <w:r w:rsidRPr="00E1637D">
        <w:rPr>
          <w:rFonts w:ascii="Times New Roman" w:hAnsi="Times New Roman"/>
          <w:b/>
          <w:sz w:val="24"/>
          <w:lang w:val="en-GB"/>
          <w:rPrChange w:id="174" w:author="Author">
            <w:rPr>
              <w:rFonts w:ascii="Times New Roman" w:hAnsi="Times New Roman"/>
              <w:sz w:val="24"/>
              <w:lang w:val="en-GB"/>
            </w:rPr>
          </w:rPrChange>
        </w:rPr>
        <w:t>Credit quality of exposures by sector, emissions and residual maturity</w:t>
      </w:r>
      <w:r w:rsidR="00D51DA4" w:rsidRPr="00E50FA4">
        <w:rPr>
          <w:rFonts w:ascii="Times New Roman" w:hAnsi="Times New Roman" w:cs="Times New Roman"/>
          <w:noProof/>
          <w:sz w:val="24"/>
          <w:lang w:val="en-GB"/>
        </w:rPr>
        <w:t>. Fixed format</w:t>
      </w:r>
      <w:r w:rsidR="00C168F0" w:rsidRPr="00E50FA4">
        <w:rPr>
          <w:rFonts w:ascii="Times New Roman" w:hAnsi="Times New Roman" w:cs="Times New Roman"/>
          <w:noProof/>
          <w:sz w:val="24"/>
          <w:lang w:val="en-GB"/>
        </w:rPr>
        <w: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7C09DE22" w:rsidR="00C168F0" w:rsidRPr="00E50FA4" w:rsidRDefault="00503B0C" w:rsidP="00DB2BD0">
      <w:pPr>
        <w:pStyle w:val="ListParagraph"/>
        <w:numPr>
          <w:ilvl w:val="0"/>
          <w:numId w:val="1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1C717A" w:rsidRPr="00E50FA4">
        <w:rPr>
          <w:rFonts w:ascii="Times New Roman" w:hAnsi="Times New Roman"/>
          <w:noProof/>
          <w:color w:val="000000"/>
          <w:sz w:val="24"/>
        </w:rPr>
        <w:t xml:space="preserve">use </w:t>
      </w:r>
      <w:r w:rsidRPr="00E50FA4">
        <w:rPr>
          <w:rFonts w:ascii="Times New Roman" w:hAnsi="Times New Roman"/>
          <w:noProof/>
          <w:color w:val="000000"/>
          <w:sz w:val="24"/>
        </w:rPr>
        <w:t xml:space="preserve">the </w:t>
      </w:r>
      <w:r w:rsidR="00233F87" w:rsidRPr="00E50FA4">
        <w:rPr>
          <w:rFonts w:ascii="Times New Roman" w:hAnsi="Times New Roman"/>
          <w:noProof/>
          <w:color w:val="000000"/>
          <w:sz w:val="24"/>
        </w:rPr>
        <w:t xml:space="preserve">following </w:t>
      </w:r>
      <w:r w:rsidRPr="00E50FA4">
        <w:rPr>
          <w:rFonts w:ascii="Times New Roman" w:hAnsi="Times New Roman"/>
          <w:noProof/>
          <w:color w:val="000000"/>
          <w:sz w:val="24"/>
        </w:rPr>
        <w:t xml:space="preserve">instructions to complete </w:t>
      </w:r>
      <w:del w:id="175" w:author="Author">
        <w:r w:rsidR="00C168F0" w:rsidRPr="00E50FA4">
          <w:rPr>
            <w:rFonts w:ascii="Times New Roman" w:hAnsi="Times New Roman"/>
            <w:noProof/>
            <w:sz w:val="24"/>
          </w:rPr>
          <w:delText xml:space="preserve">template </w:delText>
        </w:r>
        <w:r w:rsidR="00003B3B" w:rsidRPr="00E50FA4">
          <w:rPr>
            <w:rFonts w:ascii="Times New Roman" w:hAnsi="Times New Roman"/>
            <w:noProof/>
            <w:sz w:val="24"/>
          </w:rPr>
          <w:delText>1</w:delText>
        </w:r>
        <w:r w:rsidR="008846FA" w:rsidRPr="00E50FA4">
          <w:rPr>
            <w:rFonts w:ascii="Times New Roman" w:hAnsi="Times New Roman"/>
            <w:noProof/>
            <w:sz w:val="24"/>
          </w:rPr>
          <w:delText xml:space="preserve"> </w:delText>
        </w:r>
        <w:r w:rsidR="009906F2" w:rsidRPr="00E50FA4">
          <w:rPr>
            <w:rFonts w:ascii="Times New Roman" w:hAnsi="Times New Roman"/>
            <w:noProof/>
            <w:sz w:val="24"/>
          </w:rPr>
          <w:delText>set out</w:delText>
        </w:r>
        <w:r w:rsidRPr="00E50FA4">
          <w:rPr>
            <w:rFonts w:ascii="Times New Roman" w:hAnsi="Times New Roman"/>
            <w:noProof/>
            <w:sz w:val="24"/>
          </w:rPr>
          <w:delText xml:space="preserve"> in Annex </w:delText>
        </w:r>
        <w:r w:rsidR="002C55A3" w:rsidRPr="00E50FA4">
          <w:rPr>
            <w:rFonts w:ascii="Times New Roman" w:hAnsi="Times New Roman"/>
            <w:noProof/>
            <w:sz w:val="24"/>
          </w:rPr>
          <w:delText xml:space="preserve">XXXIX </w:delText>
        </w:r>
        <w:r w:rsidRPr="00E50FA4">
          <w:rPr>
            <w:rFonts w:ascii="Times New Roman" w:hAnsi="Times New Roman"/>
            <w:noProof/>
            <w:color w:val="000000"/>
            <w:sz w:val="24"/>
          </w:rPr>
          <w:delText>to this Regulation</w:delText>
        </w:r>
      </w:del>
      <w:ins w:id="176" w:author="Author">
        <w:r w:rsidR="00B81A76">
          <w:rPr>
            <w:rFonts w:ascii="Times New Roman" w:hAnsi="Times New Roman"/>
            <w:noProof/>
            <w:color w:val="000000"/>
            <w:sz w:val="24"/>
          </w:rPr>
          <w:t>‘</w:t>
        </w:r>
        <w:r w:rsidR="00B81A76" w:rsidRPr="00B81A76">
          <w:rPr>
            <w:rFonts w:ascii="Times New Roman" w:hAnsi="Times New Roman"/>
            <w:noProof/>
            <w:color w:val="000000"/>
            <w:sz w:val="24"/>
          </w:rPr>
          <w:t>Template 1: Banking book- Climate Change transition risk: Credit quality of exposures by sector, emissions and residual maturity</w:t>
        </w:r>
        <w:r w:rsidR="00B81A76">
          <w:rPr>
            <w:rFonts w:ascii="Times New Roman" w:hAnsi="Times New Roman"/>
            <w:noProof/>
            <w:color w:val="000000"/>
            <w:sz w:val="24"/>
          </w:rPr>
          <w:t>’</w:t>
        </w:r>
        <w:r w:rsidR="008846FA"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w:t>
        </w:r>
        <w:r w:rsidR="002A5587" w:rsidRPr="00B40F61">
          <w:rPr>
            <w:rFonts w:ascii="Times New Roman" w:hAnsi="Times New Roman"/>
            <w:noProof/>
            <w:sz w:val="24"/>
          </w:rPr>
          <w:t>Implementing Regulation 24/XXXX</w:t>
        </w:r>
        <w:r w:rsidR="002A5587" w:rsidRPr="00E50FA4" w:rsidDel="002A5587">
          <w:rPr>
            <w:rFonts w:ascii="Times New Roman" w:hAnsi="Times New Roman"/>
            <w:noProof/>
            <w:sz w:val="24"/>
          </w:rPr>
          <w:t xml:space="preserve"> </w:t>
        </w:r>
      </w:ins>
      <w:r w:rsidRPr="00E50FA4">
        <w:rPr>
          <w:rFonts w:ascii="Times New Roman" w:hAnsi="Times New Roman"/>
          <w:noProof/>
          <w:sz w:val="24"/>
        </w:rPr>
        <w:t xml:space="preserve"> </w:t>
      </w:r>
      <w:r w:rsidR="00C168F0" w:rsidRPr="00E50FA4">
        <w:rPr>
          <w:rFonts w:ascii="Times New Roman" w:hAnsi="Times New Roman"/>
          <w:noProof/>
          <w:sz w:val="24"/>
        </w:rPr>
        <w:t xml:space="preserve">to </w:t>
      </w:r>
      <w:r w:rsidRPr="00E50FA4">
        <w:rPr>
          <w:rFonts w:ascii="Times New Roman" w:hAnsi="Times New Roman"/>
          <w:noProof/>
          <w:sz w:val="24"/>
        </w:rPr>
        <w:t xml:space="preserve">provide </w:t>
      </w:r>
      <w:r w:rsidR="00C168F0" w:rsidRPr="00E50FA4">
        <w:rPr>
          <w:rFonts w:ascii="Times New Roman" w:hAnsi="Times New Roman"/>
          <w:noProof/>
          <w:sz w:val="24"/>
        </w:rPr>
        <w:t>information on th</w:t>
      </w:r>
      <w:r w:rsidR="001C717A" w:rsidRPr="00E50FA4">
        <w:rPr>
          <w:rFonts w:ascii="Times New Roman" w:hAnsi="Times New Roman"/>
          <w:noProof/>
          <w:sz w:val="24"/>
        </w:rPr>
        <w:t xml:space="preserve">e </w:t>
      </w:r>
      <w:r w:rsidR="00535F94" w:rsidRPr="00E50FA4">
        <w:rPr>
          <w:rFonts w:ascii="Times New Roman" w:hAnsi="Times New Roman"/>
          <w:noProof/>
          <w:sz w:val="24"/>
        </w:rPr>
        <w:t>exposures</w:t>
      </w:r>
      <w:r w:rsidRPr="00E50FA4">
        <w:rPr>
          <w:rFonts w:ascii="Times New Roman" w:hAnsi="Times New Roman"/>
          <w:noProof/>
          <w:sz w:val="24"/>
        </w:rPr>
        <w:t xml:space="preserve"> </w:t>
      </w:r>
      <w:r w:rsidR="001C717A" w:rsidRPr="00E50FA4">
        <w:rPr>
          <w:rFonts w:ascii="Times New Roman" w:hAnsi="Times New Roman"/>
          <w:noProof/>
          <w:sz w:val="24"/>
        </w:rPr>
        <w:t xml:space="preserve">that are </w:t>
      </w:r>
      <w:r w:rsidR="00C168F0" w:rsidRPr="00E50FA4">
        <w:rPr>
          <w:rFonts w:ascii="Times New Roman" w:hAnsi="Times New Roman"/>
          <w:noProof/>
          <w:sz w:val="24"/>
        </w:rPr>
        <w:t xml:space="preserve">more </w:t>
      </w:r>
      <w:r w:rsidR="00862D53" w:rsidRPr="00E50FA4">
        <w:rPr>
          <w:rFonts w:ascii="Times New Roman" w:hAnsi="Times New Roman"/>
          <w:noProof/>
          <w:sz w:val="24"/>
        </w:rPr>
        <w:t xml:space="preserve">prone </w:t>
      </w:r>
      <w:r w:rsidR="00C168F0" w:rsidRPr="00E50FA4">
        <w:rPr>
          <w:rFonts w:ascii="Times New Roman" w:hAnsi="Times New Roman"/>
          <w:noProof/>
          <w:sz w:val="24"/>
        </w:rPr>
        <w:t>to the risks that institutions may face from the transition to a low-carbon and climate resilient economy</w:t>
      </w:r>
      <w:r w:rsidR="00535F94" w:rsidRPr="00E50FA4">
        <w:rPr>
          <w:rFonts w:ascii="Times New Roman" w:hAnsi="Times New Roman"/>
          <w:noProof/>
          <w:sz w:val="24"/>
        </w:rPr>
        <w:t>.</w:t>
      </w:r>
      <w:r w:rsidRPr="00E50FA4">
        <w:rPr>
          <w:rFonts w:ascii="Times New Roman" w:hAnsi="Times New Roman"/>
          <w:noProof/>
          <w:sz w:val="24"/>
        </w:rPr>
        <w:t xml:space="preserve"> </w:t>
      </w:r>
      <w:r w:rsidR="00862D53" w:rsidRPr="00E50FA4">
        <w:rPr>
          <w:rFonts w:ascii="Times New Roman" w:hAnsi="Times New Roman"/>
          <w:noProof/>
          <w:sz w:val="24"/>
        </w:rPr>
        <w:t xml:space="preserve">For the purposes </w:t>
      </w:r>
      <w:r w:rsidRPr="00E50FA4">
        <w:rPr>
          <w:rFonts w:ascii="Times New Roman" w:hAnsi="Times New Roman"/>
          <w:noProof/>
          <w:sz w:val="24"/>
        </w:rPr>
        <w:t xml:space="preserve">of Article 449a </w:t>
      </w:r>
      <w:r w:rsidR="00581331" w:rsidRPr="00E50FA4">
        <w:rPr>
          <w:rFonts w:ascii="Times New Roman" w:hAnsi="Times New Roman"/>
          <w:noProof/>
          <w:sz w:val="24"/>
        </w:rPr>
        <w:t xml:space="preserve">of </w:t>
      </w:r>
      <w:r w:rsidR="007F40F6" w:rsidRPr="00E50FA4">
        <w:rPr>
          <w:rFonts w:ascii="Times New Roman" w:hAnsi="Times New Roman"/>
          <w:noProof/>
          <w:sz w:val="24"/>
        </w:rPr>
        <w:t>Regulation (EU) No 575/2013</w:t>
      </w:r>
      <w:r w:rsidR="00C168F0" w:rsidRPr="00E50FA4">
        <w:rPr>
          <w:rFonts w:ascii="Times New Roman" w:hAnsi="Times New Roman"/>
          <w:noProof/>
          <w:sz w:val="24"/>
        </w:rPr>
        <w: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002A6EFB" w:rsidRPr="00E50FA4">
        <w:rPr>
          <w:rFonts w:ascii="Times New Roman" w:hAnsi="Times New Roman"/>
          <w:noProof/>
          <w:sz w:val="24"/>
        </w:rPr>
        <w:tab/>
      </w:r>
      <w:r w:rsidR="00581331" w:rsidRPr="00E50FA4">
        <w:rPr>
          <w:rFonts w:ascii="Times New Roman" w:hAnsi="Times New Roman"/>
          <w:noProof/>
          <w:sz w:val="24"/>
        </w:rPr>
        <w:t>institutions</w:t>
      </w:r>
      <w:r w:rsidR="00BF6709" w:rsidRPr="00E50FA4">
        <w:rPr>
          <w:rFonts w:ascii="Times New Roman" w:hAnsi="Times New Roman"/>
          <w:noProof/>
          <w:sz w:val="24"/>
        </w:rPr>
        <w:t xml:space="preserve"> </w:t>
      </w:r>
      <w:r w:rsidR="00C168F0" w:rsidRPr="00E50FA4">
        <w:rPr>
          <w:rFonts w:ascii="Times New Roman" w:hAnsi="Times New Roman"/>
          <w:noProof/>
          <w:sz w:val="24"/>
        </w:rPr>
        <w:t>shall disclose information on their exposures towards non-financial corporates operat</w:t>
      </w:r>
      <w:r w:rsidR="00535F94" w:rsidRPr="00E50FA4">
        <w:rPr>
          <w:rFonts w:ascii="Times New Roman" w:hAnsi="Times New Roman"/>
          <w:noProof/>
          <w:sz w:val="24"/>
        </w:rPr>
        <w:t>ing</w:t>
      </w:r>
      <w:r w:rsidR="00C168F0" w:rsidRPr="00E50FA4">
        <w:rPr>
          <w:rFonts w:ascii="Times New Roman" w:hAnsi="Times New Roman"/>
          <w:noProof/>
          <w:sz w:val="24"/>
        </w:rPr>
        <w:t xml:space="preserve"> in carbon</w:t>
      </w:r>
      <w:r w:rsidR="00535F94" w:rsidRPr="00E50FA4">
        <w:rPr>
          <w:rFonts w:ascii="Times New Roman" w:hAnsi="Times New Roman"/>
          <w:noProof/>
          <w:sz w:val="24"/>
        </w:rPr>
        <w:t>-</w:t>
      </w:r>
      <w:r w:rsidR="00C168F0" w:rsidRPr="00E50FA4">
        <w:rPr>
          <w:rFonts w:ascii="Times New Roman" w:hAnsi="Times New Roman"/>
          <w:noProof/>
          <w:sz w:val="24"/>
        </w:rPr>
        <w:t>related sectors, and on the quality of those exposures</w:t>
      </w:r>
      <w:r w:rsidR="00535F94" w:rsidRPr="00E50FA4">
        <w:rPr>
          <w:rFonts w:ascii="Times New Roman" w:hAnsi="Times New Roman"/>
          <w:noProof/>
          <w:sz w:val="24"/>
        </w:rPr>
        <w:t>,</w:t>
      </w:r>
      <w:r w:rsidR="00C168F0" w:rsidRPr="00E50FA4">
        <w:rPr>
          <w:rFonts w:ascii="Times New Roman" w:hAnsi="Times New Roman"/>
          <w:noProof/>
          <w:sz w:val="24"/>
        </w:rPr>
        <w:t xml:space="preserve"> including </w:t>
      </w:r>
      <w:r w:rsidR="00535F94" w:rsidRPr="00E50FA4">
        <w:rPr>
          <w:rFonts w:ascii="Times New Roman" w:hAnsi="Times New Roman"/>
          <w:noProof/>
          <w:sz w:val="24"/>
        </w:rPr>
        <w:t xml:space="preserve">non-performing status, </w:t>
      </w:r>
      <w:r w:rsidR="00C168F0" w:rsidRPr="00E50FA4">
        <w:rPr>
          <w:rFonts w:ascii="Times New Roman" w:hAnsi="Times New Roman"/>
          <w:noProof/>
          <w:sz w:val="24"/>
        </w:rPr>
        <w:t xml:space="preserve">stage 2 </w:t>
      </w:r>
      <w:r w:rsidR="00535F94" w:rsidRPr="00E50FA4">
        <w:rPr>
          <w:rFonts w:ascii="Times New Roman" w:hAnsi="Times New Roman"/>
          <w:noProof/>
          <w:sz w:val="24"/>
        </w:rPr>
        <w:t>classification</w:t>
      </w:r>
      <w:r w:rsidR="00C168F0" w:rsidRPr="00E50FA4">
        <w:rPr>
          <w:rFonts w:ascii="Times New Roman" w:hAnsi="Times New Roman"/>
          <w:noProof/>
          <w:sz w:val="24"/>
        </w:rPr>
        <w:t>,</w:t>
      </w:r>
      <w:r w:rsidR="00535F94" w:rsidRPr="00E50FA4">
        <w:rPr>
          <w:rFonts w:ascii="Times New Roman" w:hAnsi="Times New Roman"/>
          <w:noProof/>
          <w:sz w:val="24"/>
        </w:rPr>
        <w:t xml:space="preserve"> </w:t>
      </w:r>
      <w:r w:rsidR="00C168F0" w:rsidRPr="00E50FA4">
        <w:rPr>
          <w:rFonts w:ascii="Times New Roman" w:hAnsi="Times New Roman"/>
          <w:noProof/>
          <w:sz w:val="24"/>
        </w:rPr>
        <w:t>and related provisions</w:t>
      </w:r>
      <w:r w:rsidR="009461DC" w:rsidRPr="00E50FA4">
        <w:rPr>
          <w:rFonts w:ascii="Times New Roman" w:hAnsi="Times New Roman"/>
          <w:noProof/>
          <w:sz w:val="24"/>
        </w:rPr>
        <w:t xml:space="preserve"> as well as maturity buckets</w:t>
      </w:r>
      <w:r w:rsidR="00A701A8" w:rsidRPr="00E50FA4">
        <w:rPr>
          <w:rFonts w:ascii="Times New Roman" w:hAnsi="Times New Roman"/>
          <w:noProof/>
          <w:sz w:val="24"/>
        </w:rPr>
        <w:t>;</w:t>
      </w:r>
      <w:r w:rsidR="00C168F0" w:rsidRPr="00E50FA4">
        <w:rPr>
          <w:rFonts w:ascii="Times New Roman" w:hAnsi="Times New Roman"/>
          <w:noProof/>
          <w:sz w:val="24"/>
        </w:rPr>
        <w:t xml:space="preserve"> </w:t>
      </w:r>
    </w:p>
    <w:p w14:paraId="2C426819" w14:textId="219BBDF5" w:rsidR="00C37C47" w:rsidRPr="00E50FA4" w:rsidRDefault="00C35AC3" w:rsidP="5B1A6548">
      <w:pPr>
        <w:spacing w:before="120" w:after="120"/>
        <w:ind w:left="567" w:hanging="567"/>
        <w:jc w:val="both"/>
        <w:rPr>
          <w:rFonts w:ascii="Times New Roman" w:hAnsi="Times New Roman"/>
          <w:noProof/>
          <w:sz w:val="24"/>
        </w:rPr>
      </w:pPr>
      <w:r w:rsidRPr="5B1A6548">
        <w:rPr>
          <w:rFonts w:ascii="Times New Roman" w:hAnsi="Times New Roman"/>
          <w:noProof/>
          <w:sz w:val="24"/>
        </w:rPr>
        <w:t>(b)</w:t>
      </w:r>
      <w:r w:rsidR="002A6EFB" w:rsidRPr="00E50FA4">
        <w:rPr>
          <w:rFonts w:ascii="Times New Roman" w:hAnsi="Times New Roman"/>
          <w:noProof/>
          <w:sz w:val="24"/>
        </w:rPr>
        <w:tab/>
      </w:r>
      <w:r w:rsidR="00FF5C07" w:rsidRPr="5B1A6548">
        <w:rPr>
          <w:rFonts w:ascii="Times New Roman" w:hAnsi="Times New Roman"/>
          <w:noProof/>
          <w:sz w:val="24"/>
        </w:rPr>
        <w:t>institutions</w:t>
      </w:r>
      <w:r w:rsidR="00C168F0" w:rsidRPr="5B1A6548">
        <w:rPr>
          <w:rFonts w:ascii="Times New Roman" w:hAnsi="Times New Roman"/>
          <w:noProof/>
          <w:sz w:val="24"/>
        </w:rPr>
        <w:t xml:space="preserve"> shall start disclosing information on </w:t>
      </w:r>
      <w:r w:rsidR="00880367" w:rsidRPr="5B1A6548">
        <w:rPr>
          <w:rFonts w:ascii="Times New Roman" w:hAnsi="Times New Roman"/>
          <w:noProof/>
          <w:sz w:val="24"/>
        </w:rPr>
        <w:t>scope 1, 2 and 3 emissions of their counterparties</w:t>
      </w:r>
      <w:r w:rsidR="00C168F0" w:rsidRPr="5B1A6548">
        <w:rPr>
          <w:rFonts w:ascii="Times New Roman" w:hAnsi="Times New Roman"/>
          <w:noProof/>
          <w:sz w:val="24"/>
        </w:rPr>
        <w:t xml:space="preserve">, if already available, including </w:t>
      </w:r>
      <w:r w:rsidR="00825DA4" w:rsidRPr="5B1A6548">
        <w:rPr>
          <w:rFonts w:ascii="Times New Roman" w:hAnsi="Times New Roman"/>
          <w:noProof/>
          <w:sz w:val="24"/>
        </w:rPr>
        <w:t xml:space="preserve">qualitative </w:t>
      </w:r>
      <w:r w:rsidR="00C168F0" w:rsidRPr="5B1A6548">
        <w:rPr>
          <w:rFonts w:ascii="Times New Roman" w:hAnsi="Times New Roman"/>
          <w:noProof/>
          <w:sz w:val="24"/>
        </w:rPr>
        <w:t xml:space="preserve">information </w:t>
      </w:r>
      <w:r w:rsidR="00825DA4" w:rsidRPr="5B1A6548">
        <w:rPr>
          <w:rFonts w:ascii="Times New Roman" w:hAnsi="Times New Roman"/>
          <w:noProof/>
          <w:sz w:val="24"/>
        </w:rPr>
        <w:t xml:space="preserve">in the narrative accompanying this template </w:t>
      </w:r>
      <w:r w:rsidR="00C168F0" w:rsidRPr="5B1A6548">
        <w:rPr>
          <w:rFonts w:ascii="Times New Roman" w:hAnsi="Times New Roman"/>
          <w:noProof/>
          <w:sz w:val="24"/>
        </w:rPr>
        <w:t>on the methodology and sources used</w:t>
      </w:r>
      <w:r w:rsidR="00880367" w:rsidRPr="5B1A6548">
        <w:rPr>
          <w:rFonts w:ascii="Times New Roman" w:hAnsi="Times New Roman"/>
          <w:noProof/>
          <w:sz w:val="24"/>
        </w:rPr>
        <w:t xml:space="preserve"> for the calculation of th</w:t>
      </w:r>
      <w:r w:rsidR="00581331" w:rsidRPr="5B1A6548">
        <w:rPr>
          <w:rFonts w:ascii="Times New Roman" w:hAnsi="Times New Roman"/>
          <w:noProof/>
          <w:sz w:val="24"/>
        </w:rPr>
        <w:t>o</w:t>
      </w:r>
      <w:r w:rsidR="00880367" w:rsidRPr="5B1A6548">
        <w:rPr>
          <w:rFonts w:ascii="Times New Roman" w:hAnsi="Times New Roman"/>
          <w:noProof/>
          <w:sz w:val="24"/>
        </w:rPr>
        <w:t>se emissions</w:t>
      </w:r>
      <w:r w:rsidR="00C168F0" w:rsidRPr="5B1A6548">
        <w:rPr>
          <w:rFonts w:ascii="Times New Roman" w:hAnsi="Times New Roman"/>
          <w:noProof/>
          <w:sz w:val="24"/>
        </w:rPr>
        <w:t>.</w:t>
      </w:r>
      <w:r w:rsidR="00771AAB" w:rsidRPr="5B1A6548">
        <w:rPr>
          <w:rFonts w:ascii="Times New Roman" w:hAnsi="Times New Roman"/>
          <w:noProof/>
          <w:sz w:val="24"/>
        </w:rPr>
        <w:t xml:space="preserve"> </w:t>
      </w:r>
      <w:ins w:id="177" w:author="Author">
        <w:r w:rsidR="00771AAB" w:rsidRPr="5B1A6548">
          <w:rPr>
            <w:rFonts w:ascii="Times New Roman" w:hAnsi="Times New Roman"/>
            <w:noProof/>
            <w:sz w:val="24"/>
          </w:rPr>
          <w:t xml:space="preserve">The coverage of portfolio with use of proxies (according to the </w:t>
        </w:r>
        <w:r w:rsidR="00811C2E" w:rsidRPr="5B1A6548">
          <w:rPr>
            <w:rFonts w:ascii="Times New Roman" w:hAnsi="Times New Roman"/>
            <w:noProof/>
            <w:sz w:val="24"/>
          </w:rPr>
          <w:t xml:space="preserve">Partnership for Carbon Accounting Financials - </w:t>
        </w:r>
        <w:r w:rsidR="00771AAB" w:rsidRPr="5B1A6548">
          <w:rPr>
            <w:rFonts w:ascii="Times New Roman" w:hAnsi="Times New Roman"/>
            <w:noProof/>
            <w:sz w:val="24"/>
          </w:rPr>
          <w:t>PCAF) (in %) should be reported in line with the</w:t>
        </w:r>
        <w:r w:rsidR="00575B92" w:rsidRPr="5B1A6548">
          <w:rPr>
            <w:rFonts w:ascii="Times New Roman" w:hAnsi="Times New Roman"/>
            <w:noProof/>
            <w:sz w:val="24"/>
          </w:rPr>
          <w:t xml:space="preserve"> </w:t>
        </w:r>
        <w:r w:rsidR="00771AAB" w:rsidRPr="5B1A6548">
          <w:rPr>
            <w:rFonts w:ascii="Times New Roman" w:hAnsi="Times New Roman"/>
            <w:noProof/>
            <w:sz w:val="24"/>
          </w:rPr>
          <w:t>PCAF methodology</w:t>
        </w:r>
        <w:r w:rsidR="00771AAB">
          <w:rPr>
            <w:rStyle w:val="FootnoteReference"/>
            <w:noProof/>
          </w:rPr>
          <w:footnoteReference w:id="2"/>
        </w:r>
        <w:r w:rsidR="00771AAB" w:rsidRPr="5B1A6548">
          <w:rPr>
            <w:rFonts w:ascii="Times New Roman" w:hAnsi="Times New Roman"/>
            <w:noProof/>
            <w:sz w:val="24"/>
          </w:rPr>
          <w:t xml:space="preserve">, i.e., every non-reported emission </w:t>
        </w:r>
        <w:r w:rsidR="00AA3DFF">
          <w:rPr>
            <w:rFonts w:ascii="Times New Roman" w:hAnsi="Times New Roman"/>
            <w:noProof/>
            <w:sz w:val="24"/>
          </w:rPr>
          <w:t xml:space="preserve">that is </w:t>
        </w:r>
        <w:r w:rsidR="004112FA">
          <w:rPr>
            <w:rFonts w:ascii="Times New Roman" w:hAnsi="Times New Roman"/>
            <w:noProof/>
            <w:sz w:val="24"/>
          </w:rPr>
          <w:t xml:space="preserve">not based on a report from a counterparty, is </w:t>
        </w:r>
        <w:r w:rsidR="722242C5" w:rsidRPr="5B1A6548">
          <w:rPr>
            <w:rFonts w:ascii="Times New Roman" w:hAnsi="Times New Roman"/>
            <w:noProof/>
            <w:sz w:val="24"/>
          </w:rPr>
          <w:t>by</w:t>
        </w:r>
        <w:r w:rsidR="00771AAB" w:rsidRPr="5B1A6548">
          <w:rPr>
            <w:rFonts w:ascii="Times New Roman" w:hAnsi="Times New Roman"/>
            <w:noProof/>
            <w:sz w:val="24"/>
          </w:rPr>
          <w:t xml:space="preserve"> definition a proxy. This includes both, physical activity-based emissions and economic activity-based emissions. </w:t>
        </w:r>
        <w:r w:rsidR="00EF0C69" w:rsidRPr="5B1A6548">
          <w:rPr>
            <w:rFonts w:ascii="Times New Roman" w:hAnsi="Times New Roman"/>
            <w:noProof/>
            <w:sz w:val="24"/>
          </w:rPr>
          <w:t xml:space="preserve"> </w:t>
        </w:r>
      </w:ins>
      <w:r w:rsidR="00825DA4" w:rsidRPr="5B1A6548">
        <w:rPr>
          <w:rFonts w:ascii="Times New Roman" w:hAnsi="Times New Roman"/>
          <w:noProof/>
          <w:sz w:val="24"/>
        </w:rPr>
        <w:t xml:space="preserve">Where </w:t>
      </w:r>
      <w:r w:rsidR="00C168F0" w:rsidRPr="5B1A6548">
        <w:rPr>
          <w:rFonts w:ascii="Times New Roman" w:hAnsi="Times New Roman"/>
          <w:noProof/>
          <w:sz w:val="24"/>
        </w:rPr>
        <w:t xml:space="preserve">institutions are not yet estimating </w:t>
      </w:r>
      <w:r w:rsidR="00880367" w:rsidRPr="5B1A6548">
        <w:rPr>
          <w:rFonts w:ascii="Times New Roman" w:hAnsi="Times New Roman"/>
          <w:noProof/>
          <w:sz w:val="24"/>
        </w:rPr>
        <w:t xml:space="preserve">their counterparties’ emissions associated with their </w:t>
      </w:r>
      <w:r w:rsidR="000F78D5" w:rsidRPr="5B1A6548">
        <w:rPr>
          <w:rFonts w:ascii="Times New Roman" w:hAnsi="Times New Roman"/>
          <w:noProof/>
          <w:sz w:val="24"/>
        </w:rPr>
        <w:t xml:space="preserve">financing activities, including </w:t>
      </w:r>
      <w:r w:rsidR="00880367" w:rsidRPr="5B1A6548">
        <w:rPr>
          <w:rFonts w:ascii="Times New Roman" w:hAnsi="Times New Roman"/>
          <w:noProof/>
          <w:sz w:val="24"/>
        </w:rPr>
        <w:t>lending and investment activities</w:t>
      </w:r>
      <w:r w:rsidR="00825DA4" w:rsidRPr="5B1A6548">
        <w:rPr>
          <w:rFonts w:ascii="Times New Roman" w:hAnsi="Times New Roman"/>
          <w:noProof/>
          <w:sz w:val="24"/>
        </w:rPr>
        <w:t>, they</w:t>
      </w:r>
      <w:r w:rsidR="00C168F0" w:rsidRPr="5B1A6548">
        <w:rPr>
          <w:rFonts w:ascii="Times New Roman" w:hAnsi="Times New Roman"/>
          <w:noProof/>
          <w:sz w:val="24"/>
        </w:rPr>
        <w:t xml:space="preserve"> shall disclose information on their plans to implement methodologies to estimate and disclose this information. </w:t>
      </w:r>
      <w:del w:id="179" w:author="Author">
        <w:r w:rsidR="001C717A" w:rsidRPr="00E50FA4">
          <w:rPr>
            <w:rFonts w:ascii="Times New Roman" w:hAnsi="Times New Roman"/>
            <w:noProof/>
            <w:sz w:val="24"/>
          </w:rPr>
          <w:delText>I</w:delText>
        </w:r>
        <w:r w:rsidR="002809C1" w:rsidRPr="00E50FA4">
          <w:rPr>
            <w:rFonts w:ascii="Times New Roman" w:hAnsi="Times New Roman"/>
            <w:noProof/>
            <w:sz w:val="24"/>
          </w:rPr>
          <w:delText xml:space="preserve">nstitutions shall start disclosing information in columns </w:delText>
        </w:r>
        <w:r w:rsidRPr="00E50FA4">
          <w:rPr>
            <w:rFonts w:ascii="Times New Roman" w:hAnsi="Times New Roman"/>
            <w:noProof/>
            <w:sz w:val="24"/>
          </w:rPr>
          <w:delText>(</w:delText>
        </w:r>
        <w:r w:rsidR="00EB19E7" w:rsidRPr="00E50FA4">
          <w:rPr>
            <w:rFonts w:ascii="Times New Roman" w:hAnsi="Times New Roman"/>
            <w:noProof/>
            <w:sz w:val="24"/>
          </w:rPr>
          <w:delText>i</w:delText>
        </w:r>
        <w:r w:rsidRPr="00E50FA4">
          <w:rPr>
            <w:rFonts w:ascii="Times New Roman" w:hAnsi="Times New Roman"/>
            <w:noProof/>
            <w:sz w:val="24"/>
          </w:rPr>
          <w:delText>)</w:delText>
        </w:r>
        <w:r w:rsidR="002809C1" w:rsidRPr="00E50FA4">
          <w:rPr>
            <w:rFonts w:ascii="Times New Roman" w:hAnsi="Times New Roman"/>
            <w:noProof/>
            <w:sz w:val="24"/>
          </w:rPr>
          <w:delText xml:space="preserve"> </w:delText>
        </w:r>
        <w:r w:rsidR="00EB19E7" w:rsidRPr="00E50FA4">
          <w:rPr>
            <w:rFonts w:ascii="Times New Roman" w:hAnsi="Times New Roman"/>
            <w:noProof/>
            <w:sz w:val="24"/>
          </w:rPr>
          <w:delText xml:space="preserve">to </w:delText>
        </w:r>
        <w:r w:rsidRPr="00E50FA4">
          <w:rPr>
            <w:rFonts w:ascii="Times New Roman" w:hAnsi="Times New Roman"/>
            <w:noProof/>
            <w:sz w:val="24"/>
          </w:rPr>
          <w:delText>(</w:delText>
        </w:r>
        <w:r w:rsidR="00EB19E7" w:rsidRPr="00E50FA4">
          <w:rPr>
            <w:rFonts w:ascii="Times New Roman" w:hAnsi="Times New Roman"/>
            <w:noProof/>
            <w:sz w:val="24"/>
          </w:rPr>
          <w:delText>k</w:delText>
        </w:r>
        <w:r w:rsidRPr="00E50FA4">
          <w:rPr>
            <w:rFonts w:ascii="Times New Roman" w:hAnsi="Times New Roman"/>
            <w:noProof/>
            <w:sz w:val="24"/>
          </w:rPr>
          <w:delText>)</w:delText>
        </w:r>
        <w:r w:rsidR="002809C1" w:rsidRPr="00E50FA4">
          <w:rPr>
            <w:rFonts w:ascii="Times New Roman" w:hAnsi="Times New Roman"/>
            <w:noProof/>
            <w:sz w:val="24"/>
          </w:rPr>
          <w:delText xml:space="preserve"> of the template </w:delText>
        </w:r>
        <w:r w:rsidR="00862D53" w:rsidRPr="00E50FA4">
          <w:rPr>
            <w:rFonts w:ascii="Times New Roman" w:hAnsi="Times New Roman"/>
            <w:noProof/>
            <w:sz w:val="24"/>
          </w:rPr>
          <w:delText xml:space="preserve">with first disclosure reference date </w:delText>
        </w:r>
        <w:r w:rsidR="002A2C5B" w:rsidRPr="00E50FA4">
          <w:rPr>
            <w:rFonts w:ascii="Times New Roman" w:hAnsi="Times New Roman"/>
            <w:noProof/>
            <w:sz w:val="24"/>
          </w:rPr>
          <w:delText>as of</w:delText>
        </w:r>
        <w:r w:rsidR="00862D53" w:rsidRPr="00E50FA4">
          <w:rPr>
            <w:rFonts w:ascii="Times New Roman" w:hAnsi="Times New Roman"/>
            <w:noProof/>
            <w:sz w:val="24"/>
          </w:rPr>
          <w:delText xml:space="preserve"> </w:delText>
        </w:r>
        <w:r w:rsidR="00485C52" w:rsidRPr="00E50FA4">
          <w:rPr>
            <w:rFonts w:ascii="Times New Roman" w:hAnsi="Times New Roman"/>
            <w:noProof/>
            <w:sz w:val="24"/>
          </w:rPr>
          <w:delText xml:space="preserve">30 </w:delText>
        </w:r>
        <w:r w:rsidR="002809C1" w:rsidRPr="00E50FA4">
          <w:rPr>
            <w:rFonts w:ascii="Times New Roman" w:hAnsi="Times New Roman"/>
            <w:noProof/>
            <w:sz w:val="24"/>
          </w:rPr>
          <w:delText>June 2024.</w:delText>
        </w:r>
      </w:del>
    </w:p>
    <w:p w14:paraId="0AA0408E" w14:textId="01ED5070" w:rsidR="00C168F0" w:rsidRPr="00E50FA4" w:rsidRDefault="00C168F0" w:rsidP="00DB2BD0">
      <w:pPr>
        <w:pStyle w:val="ListParagraph"/>
        <w:numPr>
          <w:ilvl w:val="0"/>
          <w:numId w:val="1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w:t>
      </w:r>
      <w:r w:rsidRPr="00E50FA4">
        <w:rPr>
          <w:rFonts w:ascii="Times New Roman" w:hAnsi="Times New Roman"/>
          <w:noProof/>
          <w:sz w:val="24"/>
        </w:rPr>
        <w:t>in the narrative accompanying the template</w:t>
      </w:r>
      <w:r w:rsidR="003D0929" w:rsidRPr="00E50FA4">
        <w:rPr>
          <w:rFonts w:ascii="Times New Roman" w:hAnsi="Times New Roman"/>
          <w:noProof/>
          <w:sz w:val="24"/>
        </w:rPr>
        <w:t>,</w:t>
      </w:r>
      <w:r w:rsidRPr="00E50FA4">
        <w:rPr>
          <w:rFonts w:ascii="Times New Roman" w:hAnsi="Times New Roman"/>
          <w:noProof/>
          <w:sz w:val="24"/>
        </w:rPr>
        <w:t xml:space="preserve"> explanations on the information disclosed and the changes compared to previous disclosure periods, </w:t>
      </w:r>
      <w:r w:rsidR="001C717A" w:rsidRPr="00E50FA4">
        <w:rPr>
          <w:rFonts w:ascii="Times New Roman" w:hAnsi="Times New Roman"/>
          <w:noProof/>
          <w:sz w:val="24"/>
        </w:rPr>
        <w:t xml:space="preserve">as well as </w:t>
      </w:r>
      <w:r w:rsidRPr="00E50FA4">
        <w:rPr>
          <w:rFonts w:ascii="Times New Roman" w:hAnsi="Times New Roman"/>
          <w:noProof/>
          <w:sz w:val="24"/>
        </w:rPr>
        <w:t>any implications that th</w:t>
      </w:r>
      <w:r w:rsidR="00581331" w:rsidRPr="00E50FA4">
        <w:rPr>
          <w:rFonts w:ascii="Times New Roman" w:hAnsi="Times New Roman"/>
          <w:noProof/>
          <w:sz w:val="24"/>
        </w:rPr>
        <w:t>o</w:t>
      </w:r>
      <w:r w:rsidRPr="00E50FA4">
        <w:rPr>
          <w:rFonts w:ascii="Times New Roman" w:hAnsi="Times New Roman"/>
          <w:noProof/>
          <w:sz w:val="24"/>
        </w:rPr>
        <w:t xml:space="preserve">se exposures may have in terms of </w:t>
      </w:r>
      <w:r w:rsidR="004D0991" w:rsidRPr="00E50FA4">
        <w:rPr>
          <w:rFonts w:ascii="Times New Roman" w:hAnsi="Times New Roman"/>
          <w:noProof/>
          <w:sz w:val="24"/>
        </w:rPr>
        <w:t xml:space="preserve">credit, market, </w:t>
      </w:r>
      <w:r w:rsidRPr="00E50FA4">
        <w:rPr>
          <w:rFonts w:ascii="Times New Roman" w:hAnsi="Times New Roman"/>
          <w:noProof/>
          <w:sz w:val="24"/>
        </w:rPr>
        <w:t>operational, reputational and liquidity risk</w:t>
      </w:r>
      <w:r w:rsidR="004D0991" w:rsidRPr="00E50FA4">
        <w:rPr>
          <w:rFonts w:ascii="Times New Roman" w:hAnsi="Times New Roman"/>
          <w:noProof/>
          <w:sz w:val="24"/>
        </w:rPr>
        <w:t>s</w:t>
      </w:r>
      <w:r w:rsidRPr="00E50FA4">
        <w:rPr>
          <w:rFonts w:ascii="Times New Roman" w:hAnsi="Times New Roman"/>
          <w:noProof/>
          <w:sz w:val="24"/>
        </w:rPr>
        <w:t xml:space="preserve"> for the institution</w:t>
      </w:r>
      <w:r w:rsidR="00264E2F" w:rsidRPr="00E50FA4">
        <w:rPr>
          <w:rFonts w:ascii="Times New Roman" w:hAnsi="Times New Roman"/>
          <w:noProof/>
          <w:sz w:val="24"/>
        </w:rPr>
        <w:t>s</w:t>
      </w:r>
      <w:r w:rsidRPr="00E50FA4">
        <w:rPr>
          <w:rFonts w:ascii="Times New Roman" w:hAnsi="Times New Roman"/>
          <w:noProof/>
          <w:sz w:val="24"/>
        </w:rPr>
        <w:t>.</w:t>
      </w:r>
    </w:p>
    <w:p w14:paraId="40D94746" w14:textId="3604CCCB" w:rsidR="00C168F0" w:rsidRPr="00E50FA4" w:rsidRDefault="00C168F0" w:rsidP="00DB2BD0">
      <w:pPr>
        <w:pStyle w:val="ListParagraph"/>
        <w:numPr>
          <w:ilvl w:val="0"/>
          <w:numId w:val="1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in the rows of the template </w:t>
      </w:r>
      <w:r w:rsidRPr="00E50FA4">
        <w:rPr>
          <w:rFonts w:ascii="Times New Roman" w:hAnsi="Times New Roman"/>
          <w:noProof/>
          <w:sz w:val="24"/>
        </w:rPr>
        <w:t xml:space="preserve">the </w:t>
      </w:r>
      <w:r w:rsidR="00264E2F" w:rsidRPr="00E50FA4">
        <w:rPr>
          <w:rFonts w:ascii="Times New Roman" w:hAnsi="Times New Roman"/>
          <w:noProof/>
          <w:sz w:val="24"/>
        </w:rPr>
        <w:t xml:space="preserve">breakdown of the </w:t>
      </w:r>
      <w:r w:rsidRPr="00E50FA4">
        <w:rPr>
          <w:rFonts w:ascii="Times New Roman" w:hAnsi="Times New Roman"/>
          <w:noProof/>
          <w:sz w:val="24"/>
        </w:rPr>
        <w:t xml:space="preserve">gross carrying amount of loans and advances, debt securities and equity </w:t>
      </w:r>
      <w:r w:rsidR="0076092D" w:rsidRPr="00E50FA4">
        <w:rPr>
          <w:rFonts w:ascii="Times New Roman" w:hAnsi="Times New Roman"/>
          <w:noProof/>
          <w:sz w:val="24"/>
        </w:rPr>
        <w:t>instruments</w:t>
      </w:r>
      <w:r w:rsidRPr="00E50FA4">
        <w:rPr>
          <w:rFonts w:ascii="Times New Roman" w:hAnsi="Times New Roman"/>
          <w:noProof/>
          <w:sz w:val="24"/>
        </w:rPr>
        <w:t xml:space="preserve"> to non-financial corporations</w:t>
      </w:r>
      <w:r w:rsidR="00003B3B" w:rsidRPr="00E50FA4">
        <w:rPr>
          <w:rFonts w:ascii="Times New Roman" w:hAnsi="Times New Roman"/>
          <w:noProof/>
          <w:sz w:val="24"/>
        </w:rPr>
        <w:t>,</w:t>
      </w:r>
      <w:r w:rsidRPr="00E50FA4">
        <w:rPr>
          <w:rFonts w:ascii="Times New Roman" w:hAnsi="Times New Roman"/>
          <w:noProof/>
          <w:sz w:val="24"/>
        </w:rPr>
        <w:t xml:space="preserve"> other than those held for trading</w:t>
      </w:r>
      <w:r w:rsidR="00BD656F" w:rsidRPr="00E50FA4">
        <w:rPr>
          <w:rFonts w:ascii="Times New Roman" w:hAnsi="Times New Roman"/>
          <w:noProof/>
          <w:sz w:val="24"/>
        </w:rPr>
        <w:t>,</w:t>
      </w:r>
      <w:r w:rsidRPr="00E50FA4">
        <w:rPr>
          <w:rFonts w:ascii="Times New Roman" w:hAnsi="Times New Roman"/>
          <w:noProof/>
          <w:sz w:val="24"/>
        </w:rPr>
        <w:t xml:space="preserve"> by sector of economic activities using </w:t>
      </w:r>
      <w:r w:rsidR="007215F1" w:rsidRPr="00E50FA4">
        <w:rPr>
          <w:rFonts w:ascii="Times New Roman" w:hAnsi="Times New Roman"/>
          <w:noProof/>
          <w:sz w:val="24"/>
        </w:rPr>
        <w:t xml:space="preserve">the </w:t>
      </w:r>
      <w:r w:rsidR="00136976" w:rsidRPr="00E50FA4">
        <w:rPr>
          <w:rFonts w:ascii="Times New Roman" w:hAnsi="Times New Roman"/>
          <w:noProof/>
          <w:sz w:val="24"/>
        </w:rPr>
        <w:t>Nomenclature of Economic Activities (</w:t>
      </w:r>
      <w:r w:rsidRPr="00E50FA4">
        <w:rPr>
          <w:rFonts w:ascii="Times New Roman" w:hAnsi="Times New Roman"/>
          <w:noProof/>
          <w:sz w:val="24"/>
        </w:rPr>
        <w:t>NACE</w:t>
      </w:r>
      <w:r w:rsidR="00136976" w:rsidRPr="00E50FA4">
        <w:rPr>
          <w:rFonts w:ascii="Times New Roman" w:hAnsi="Times New Roman"/>
          <w:noProof/>
          <w:sz w:val="24"/>
        </w:rPr>
        <w:t>)</w:t>
      </w:r>
      <w:r w:rsidRPr="00E50FA4">
        <w:rPr>
          <w:rFonts w:ascii="Times New Roman" w:hAnsi="Times New Roman"/>
          <w:noProof/>
          <w:sz w:val="24"/>
        </w:rPr>
        <w:t xml:space="preserve"> </w:t>
      </w:r>
      <w:r w:rsidR="00EF08EC" w:rsidRPr="00E50FA4">
        <w:rPr>
          <w:rFonts w:ascii="Times New Roman" w:hAnsi="Times New Roman"/>
          <w:noProof/>
          <w:sz w:val="24"/>
        </w:rPr>
        <w:t>c</w:t>
      </w:r>
      <w:r w:rsidRPr="00E50FA4">
        <w:rPr>
          <w:rFonts w:ascii="Times New Roman" w:hAnsi="Times New Roman"/>
          <w:noProof/>
          <w:sz w:val="24"/>
        </w:rPr>
        <w:t>odes</w:t>
      </w:r>
      <w:r w:rsidR="007215F1" w:rsidRPr="00E50FA4">
        <w:rPr>
          <w:rFonts w:ascii="Times New Roman" w:hAnsi="Times New Roman"/>
          <w:noProof/>
          <w:sz w:val="24"/>
        </w:rPr>
        <w:t>, laid down in Regulation (EC) No 1893/2006 of the European Parliament and of the Council</w:t>
      </w:r>
      <w:r w:rsidR="008676F3" w:rsidRPr="00E50FA4">
        <w:rPr>
          <w:rStyle w:val="FootnoteReference"/>
          <w:rFonts w:ascii="Times New Roman" w:hAnsi="Times New Roman"/>
          <w:noProof/>
          <w:sz w:val="24"/>
          <w:szCs w:val="24"/>
        </w:rPr>
        <w:t>*</w:t>
      </w:r>
      <w:r w:rsidR="00013315" w:rsidRPr="00E50FA4" w:rsidDel="009278BA">
        <w:rPr>
          <w:rFonts w:ascii="Times New Roman" w:hAnsi="Times New Roman"/>
          <w:noProof/>
          <w:sz w:val="24"/>
          <w:szCs w:val="24"/>
          <w:vertAlign w:val="superscript"/>
        </w:rPr>
        <w:t>11</w:t>
      </w:r>
      <w:r w:rsidR="007215F1" w:rsidRPr="00E50FA4">
        <w:rPr>
          <w:rFonts w:ascii="Times New Roman" w:hAnsi="Times New Roman"/>
          <w:noProof/>
          <w:sz w:val="24"/>
        </w:rPr>
        <w:t xml:space="preserve">, </w:t>
      </w:r>
      <w:r w:rsidR="001A08A2" w:rsidRPr="00E50FA4">
        <w:rPr>
          <w:rFonts w:ascii="Times New Roman" w:hAnsi="Times New Roman"/>
          <w:noProof/>
          <w:sz w:val="24"/>
        </w:rPr>
        <w:t>based on</w:t>
      </w:r>
      <w:r w:rsidRPr="00E50FA4">
        <w:rPr>
          <w:rFonts w:ascii="Times New Roman" w:hAnsi="Times New Roman"/>
          <w:noProof/>
          <w:sz w:val="24"/>
        </w:rPr>
        <w:t xml:space="preserve"> the principal activity of the counterparty. They </w:t>
      </w:r>
      <w:r w:rsidR="00A55659" w:rsidRPr="00E50FA4">
        <w:rPr>
          <w:rFonts w:ascii="Times New Roman" w:hAnsi="Times New Roman"/>
          <w:noProof/>
          <w:sz w:val="24"/>
        </w:rPr>
        <w:t>shall</w:t>
      </w:r>
      <w:r w:rsidRPr="00E50FA4">
        <w:rPr>
          <w:rFonts w:ascii="Times New Roman" w:hAnsi="Times New Roman"/>
          <w:noProof/>
          <w:sz w:val="24"/>
        </w:rPr>
        <w:t xml:space="preserve"> also </w:t>
      </w:r>
      <w:r w:rsidR="00264E2F" w:rsidRPr="00E50FA4">
        <w:rPr>
          <w:rFonts w:ascii="Times New Roman" w:hAnsi="Times New Roman"/>
          <w:noProof/>
          <w:sz w:val="24"/>
        </w:rPr>
        <w:t xml:space="preserve">include </w:t>
      </w:r>
      <w:r w:rsidR="005E30B4" w:rsidRPr="00E50FA4">
        <w:rPr>
          <w:rFonts w:ascii="Times New Roman" w:hAnsi="Times New Roman"/>
          <w:noProof/>
          <w:sz w:val="24"/>
        </w:rPr>
        <w:t>subtotals that aggregate the g</w:t>
      </w:r>
      <w:r w:rsidRPr="00E50FA4">
        <w:rPr>
          <w:rFonts w:ascii="Times New Roman" w:hAnsi="Times New Roman"/>
          <w:noProof/>
          <w:sz w:val="24"/>
        </w:rPr>
        <w:t>ross carrying amount of exposures towards sectors and subsectors that highly contribute to climate change</w:t>
      </w:r>
      <w:r w:rsidR="00FF5C07" w:rsidRPr="00E50FA4">
        <w:rPr>
          <w:rFonts w:ascii="Times New Roman" w:hAnsi="Times New Roman"/>
          <w:noProof/>
          <w:sz w:val="24"/>
        </w:rPr>
        <w:t xml:space="preserve">. </w:t>
      </w:r>
      <w:r w:rsidR="00013315" w:rsidRPr="00E50FA4">
        <w:rPr>
          <w:rFonts w:ascii="Times New Roman" w:hAnsi="Times New Roman"/>
          <w:noProof/>
          <w:sz w:val="24"/>
        </w:rPr>
        <w:t>In particular</w:t>
      </w:r>
      <w:r w:rsidR="00F0155E" w:rsidRPr="00E50FA4">
        <w:rPr>
          <w:rFonts w:ascii="Times New Roman" w:hAnsi="Times New Roman"/>
          <w:noProof/>
          <w:sz w:val="24"/>
        </w:rPr>
        <w:t xml:space="preserve">, reference is made to </w:t>
      </w:r>
      <w:r w:rsidR="00FF5C07" w:rsidRPr="00E50FA4">
        <w:rPr>
          <w:rFonts w:ascii="Times New Roman" w:hAnsi="Times New Roman"/>
          <w:noProof/>
          <w:sz w:val="24"/>
        </w:rPr>
        <w:t xml:space="preserve">the sectors listed in Sections A to H and Section </w:t>
      </w:r>
      <w:del w:id="180" w:author="Author">
        <w:r w:rsidR="00FF5C07" w:rsidRPr="00E50FA4">
          <w:rPr>
            <w:rFonts w:ascii="Times New Roman" w:hAnsi="Times New Roman"/>
            <w:noProof/>
            <w:sz w:val="24"/>
          </w:rPr>
          <w:delText>L</w:delText>
        </w:r>
      </w:del>
      <w:ins w:id="181" w:author="Author">
        <w:r w:rsidR="003931A4">
          <w:rPr>
            <w:rFonts w:ascii="Times New Roman" w:hAnsi="Times New Roman"/>
            <w:noProof/>
            <w:sz w:val="24"/>
          </w:rPr>
          <w:t>M</w:t>
        </w:r>
      </w:ins>
      <w:r w:rsidR="003931A4" w:rsidRPr="00E50FA4">
        <w:rPr>
          <w:rFonts w:ascii="Times New Roman" w:hAnsi="Times New Roman"/>
          <w:noProof/>
          <w:sz w:val="24"/>
        </w:rPr>
        <w:t xml:space="preserve"> </w:t>
      </w:r>
      <w:r w:rsidR="00FF5C07" w:rsidRPr="00E50FA4">
        <w:rPr>
          <w:rFonts w:ascii="Times New Roman" w:hAnsi="Times New Roman"/>
          <w:noProof/>
          <w:sz w:val="24"/>
        </w:rPr>
        <w:t xml:space="preserve">of Annex </w:t>
      </w:r>
      <w:del w:id="182" w:author="Author">
        <w:r w:rsidR="00FF5C07" w:rsidRPr="00E50FA4">
          <w:rPr>
            <w:rFonts w:ascii="Times New Roman" w:hAnsi="Times New Roman"/>
            <w:noProof/>
            <w:sz w:val="24"/>
          </w:rPr>
          <w:delText>I</w:delText>
        </w:r>
      </w:del>
      <w:r w:rsidR="00FF5C07" w:rsidRPr="00E50FA4">
        <w:rPr>
          <w:rFonts w:ascii="Times New Roman" w:hAnsi="Times New Roman"/>
          <w:noProof/>
          <w:sz w:val="24"/>
        </w:rPr>
        <w:t xml:space="preserve"> to</w:t>
      </w:r>
      <w:r w:rsidR="00787542">
        <w:rPr>
          <w:rFonts w:ascii="Times New Roman" w:hAnsi="Times New Roman"/>
          <w:noProof/>
          <w:sz w:val="24"/>
        </w:rPr>
        <w:t xml:space="preserve"> </w:t>
      </w:r>
      <w:del w:id="183" w:author="Author">
        <w:r w:rsidR="00FF5C07" w:rsidRPr="00E50FA4">
          <w:rPr>
            <w:rFonts w:ascii="Times New Roman" w:hAnsi="Times New Roman"/>
            <w:noProof/>
            <w:sz w:val="24"/>
          </w:rPr>
          <w:delText>Regulation (EC) No 1893/2006</w:delText>
        </w:r>
      </w:del>
      <w:ins w:id="184" w:author="Author">
        <w:r w:rsidR="00787542" w:rsidRPr="00787542">
          <w:rPr>
            <w:rFonts w:ascii="Times New Roman" w:hAnsi="Times New Roman"/>
            <w:noProof/>
            <w:sz w:val="24"/>
          </w:rPr>
          <w:t>COMMISSION DELEGATED REGULATION (EU) 2023/137</w:t>
        </w:r>
        <w:r w:rsidR="008D2967">
          <w:rPr>
            <w:rStyle w:val="FootnoteReference"/>
            <w:noProof/>
          </w:rPr>
          <w:footnoteReference w:id="3"/>
        </w:r>
        <w:r w:rsidR="00F0155E" w:rsidRPr="00E50FA4">
          <w:rPr>
            <w:rFonts w:ascii="Times New Roman" w:hAnsi="Times New Roman"/>
            <w:noProof/>
            <w:sz w:val="24"/>
          </w:rPr>
          <w:t xml:space="preserve">, </w:t>
        </w:r>
        <w:r w:rsidR="00FA35E8">
          <w:rPr>
            <w:rFonts w:ascii="Times New Roman" w:hAnsi="Times New Roman"/>
            <w:noProof/>
            <w:sz w:val="24"/>
          </w:rPr>
          <w:t xml:space="preserve">within those </w:t>
        </w:r>
        <w:r w:rsidR="00A8479A">
          <w:rPr>
            <w:rFonts w:ascii="Times New Roman" w:hAnsi="Times New Roman"/>
            <w:noProof/>
            <w:sz w:val="24"/>
          </w:rPr>
          <w:t xml:space="preserve">Sections B to D and G defined as fossil fuel sectors by </w:t>
        </w:r>
        <w:r w:rsidR="00DC0ADC">
          <w:rPr>
            <w:rFonts w:ascii="Times New Roman" w:hAnsi="Times New Roman"/>
            <w:noProof/>
            <w:sz w:val="24"/>
          </w:rPr>
          <w:t>Article 4 (153) of CRR</w:t>
        </w:r>
      </w:ins>
      <w:r w:rsidR="00DC0ADC">
        <w:rPr>
          <w:rFonts w:ascii="Times New Roman" w:hAnsi="Times New Roman"/>
          <w:noProof/>
          <w:sz w:val="24"/>
        </w:rPr>
        <w:t xml:space="preserve">, </w:t>
      </w:r>
      <w:r w:rsidR="00F0155E" w:rsidRPr="00E50FA4">
        <w:rPr>
          <w:rFonts w:ascii="Times New Roman" w:hAnsi="Times New Roman"/>
          <w:noProof/>
          <w:sz w:val="24"/>
        </w:rPr>
        <w:t xml:space="preserve">which </w:t>
      </w:r>
      <w:r w:rsidR="00FF5C07" w:rsidRPr="00E50FA4">
        <w:rPr>
          <w:rFonts w:ascii="Times New Roman" w:hAnsi="Times New Roman"/>
          <w:noProof/>
          <w:sz w:val="24"/>
        </w:rPr>
        <w:t xml:space="preserve">include the oil, gas, mining and transportation sectors, </w:t>
      </w:r>
      <w:r w:rsidR="003D0929" w:rsidRPr="00E50FA4">
        <w:rPr>
          <w:rFonts w:ascii="Times New Roman" w:hAnsi="Times New Roman"/>
          <w:noProof/>
          <w:sz w:val="24"/>
        </w:rPr>
        <w:t xml:space="preserve">as </w:t>
      </w:r>
      <w:r w:rsidR="00FF5C07" w:rsidRPr="00E50FA4">
        <w:rPr>
          <w:rFonts w:ascii="Times New Roman" w:hAnsi="Times New Roman"/>
          <w:noProof/>
          <w:sz w:val="24"/>
        </w:rPr>
        <w:t>sectors that highl</w:t>
      </w:r>
      <w:r w:rsidR="00F0155E" w:rsidRPr="00E50FA4">
        <w:rPr>
          <w:rFonts w:ascii="Times New Roman" w:hAnsi="Times New Roman"/>
          <w:noProof/>
          <w:sz w:val="24"/>
        </w:rPr>
        <w:t xml:space="preserve">y contribute to climate change, </w:t>
      </w:r>
      <w:r w:rsidR="008846FA" w:rsidRPr="00E50FA4">
        <w:rPr>
          <w:rFonts w:ascii="Times New Roman" w:hAnsi="Times New Roman"/>
          <w:noProof/>
          <w:sz w:val="24"/>
        </w:rPr>
        <w:t>as specified in</w:t>
      </w:r>
      <w:r w:rsidRPr="00E50FA4">
        <w:rPr>
          <w:rFonts w:ascii="Times New Roman" w:hAnsi="Times New Roman"/>
          <w:noProof/>
          <w:sz w:val="24"/>
        </w:rPr>
        <w:t xml:space="preserve"> Recital 6 of </w:t>
      </w:r>
      <w:r w:rsidRPr="00E50FA4">
        <w:rPr>
          <w:rFonts w:ascii="Times New Roman" w:eastAsia="Times New Roman" w:hAnsi="Times New Roman"/>
          <w:noProof/>
          <w:sz w:val="24"/>
        </w:rPr>
        <w:lastRenderedPageBreak/>
        <w:t>Commission Delegated Regulation (EU) 2020/1818</w:t>
      </w:r>
      <w:r w:rsidR="00947EFB" w:rsidRPr="00E50FA4">
        <w:rPr>
          <w:rFonts w:ascii="Times New Roman" w:eastAsia="Times New Roman" w:hAnsi="Times New Roman"/>
          <w:noProof/>
          <w:sz w:val="24"/>
          <w:vertAlign w:val="superscript"/>
        </w:rPr>
        <w:t>*</w:t>
      </w:r>
      <w:r w:rsidR="00013315" w:rsidRPr="00E50FA4">
        <w:rPr>
          <w:rFonts w:ascii="Times New Roman" w:eastAsia="Times New Roman" w:hAnsi="Times New Roman"/>
          <w:noProof/>
          <w:sz w:val="24"/>
          <w:vertAlign w:val="superscript"/>
        </w:rPr>
        <w:t>12</w:t>
      </w:r>
      <w:r w:rsidR="00264E2F" w:rsidRPr="00E50FA4">
        <w:rPr>
          <w:rFonts w:ascii="Times New Roman" w:eastAsia="Times New Roman" w:hAnsi="Times New Roman"/>
          <w:noProof/>
          <w:sz w:val="24"/>
        </w:rPr>
        <w:t xml:space="preserve">; </w:t>
      </w:r>
      <w:r w:rsidR="00D712AC" w:rsidRPr="00E50FA4">
        <w:rPr>
          <w:rFonts w:ascii="Times New Roman" w:eastAsia="Times New Roman" w:hAnsi="Times New Roman"/>
          <w:noProof/>
          <w:sz w:val="24"/>
        </w:rPr>
        <w:t>a</w:t>
      </w:r>
      <w:r w:rsidRPr="00E50FA4">
        <w:rPr>
          <w:rFonts w:ascii="Times New Roman" w:eastAsia="Times New Roman" w:hAnsi="Times New Roman"/>
          <w:noProof/>
          <w:sz w:val="24"/>
        </w:rPr>
        <w:t xml:space="preserve">nd a subtotal of exposures towards </w:t>
      </w:r>
      <w:r w:rsidR="00510201" w:rsidRPr="00E50FA4">
        <w:rPr>
          <w:rFonts w:ascii="Times New Roman" w:eastAsia="Times New Roman" w:hAnsi="Times New Roman"/>
          <w:noProof/>
          <w:sz w:val="24"/>
        </w:rPr>
        <w:t>“</w:t>
      </w:r>
      <w:r w:rsidRPr="00E50FA4">
        <w:rPr>
          <w:rFonts w:ascii="Times New Roman" w:eastAsia="Times New Roman" w:hAnsi="Times New Roman"/>
          <w:noProof/>
          <w:sz w:val="24"/>
        </w:rPr>
        <w:t>other sectors</w:t>
      </w:r>
      <w:r w:rsidR="00510201" w:rsidRPr="00E50FA4">
        <w:rPr>
          <w:rFonts w:ascii="Times New Roman" w:eastAsia="Times New Roman" w:hAnsi="Times New Roman"/>
          <w:noProof/>
          <w:sz w:val="24"/>
        </w:rPr>
        <w:t>” not mention</w:t>
      </w:r>
      <w:r w:rsidR="00947EFB" w:rsidRPr="00E50FA4">
        <w:rPr>
          <w:rFonts w:ascii="Times New Roman" w:eastAsia="Times New Roman" w:hAnsi="Times New Roman"/>
          <w:noProof/>
          <w:sz w:val="24"/>
        </w:rPr>
        <w:t>ed</w:t>
      </w:r>
      <w:r w:rsidR="00510201" w:rsidRPr="00E50FA4">
        <w:rPr>
          <w:rFonts w:ascii="Times New Roman" w:eastAsia="Times New Roman" w:hAnsi="Times New Roman"/>
          <w:noProof/>
          <w:sz w:val="24"/>
        </w:rPr>
        <w:t xml:space="preserve"> in th</w:t>
      </w:r>
      <w:r w:rsidR="00947EFB" w:rsidRPr="00E50FA4">
        <w:rPr>
          <w:rFonts w:ascii="Times New Roman" w:eastAsia="Times New Roman" w:hAnsi="Times New Roman"/>
          <w:noProof/>
          <w:sz w:val="24"/>
        </w:rPr>
        <w:t>at</w:t>
      </w:r>
      <w:r w:rsidR="00510201" w:rsidRPr="00E50FA4">
        <w:rPr>
          <w:rFonts w:ascii="Times New Roman" w:eastAsia="Times New Roman" w:hAnsi="Times New Roman"/>
          <w:noProof/>
          <w:sz w:val="24"/>
        </w:rPr>
        <w:t xml:space="preserve"> Recital</w:t>
      </w:r>
      <w:r w:rsidRPr="00E50FA4">
        <w:rPr>
          <w:rFonts w:ascii="Times New Roman" w:eastAsia="Times New Roman" w:hAnsi="Times New Roman"/>
          <w:noProof/>
          <w:sz w:val="24"/>
        </w:rPr>
        <w:t>.</w:t>
      </w:r>
    </w:p>
    <w:p w14:paraId="38C4289D" w14:textId="7ECA2682" w:rsidR="00C168F0" w:rsidRDefault="00C168F0" w:rsidP="00DB2BD0">
      <w:pPr>
        <w:pStyle w:val="ListParagraph"/>
        <w:numPr>
          <w:ilvl w:val="0"/>
          <w:numId w:val="17"/>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 xml:space="preserve">The counterparty NACE sector allocation shall be based on the nature of the </w:t>
      </w:r>
      <w:r w:rsidR="001C717A" w:rsidRPr="00E50FA4">
        <w:rPr>
          <w:rFonts w:ascii="Times New Roman" w:hAnsi="Times New Roman"/>
          <w:noProof/>
          <w:sz w:val="24"/>
        </w:rPr>
        <w:t xml:space="preserve">direct </w:t>
      </w:r>
      <w:r w:rsidRPr="00E50FA4">
        <w:rPr>
          <w:rFonts w:ascii="Times New Roman" w:hAnsi="Times New Roman"/>
          <w:noProof/>
          <w:sz w:val="24"/>
        </w:rPr>
        <w:t>counterparty.</w:t>
      </w:r>
      <w:r w:rsidR="00E30109" w:rsidRPr="00E50FA4">
        <w:rPr>
          <w:noProof/>
        </w:rPr>
        <w:t xml:space="preserve"> </w:t>
      </w:r>
      <w:r w:rsidR="00E30109" w:rsidRPr="00E50FA4">
        <w:rPr>
          <w:rFonts w:ascii="Times New Roman" w:hAnsi="Times New Roman"/>
          <w:noProof/>
          <w:sz w:val="24"/>
        </w:rPr>
        <w:t>Whe</w:t>
      </w:r>
      <w:r w:rsidR="00581331" w:rsidRPr="00E50FA4">
        <w:rPr>
          <w:rFonts w:ascii="Times New Roman" w:hAnsi="Times New Roman"/>
          <w:noProof/>
          <w:sz w:val="24"/>
        </w:rPr>
        <w:t>re</w:t>
      </w:r>
      <w:r w:rsidR="00E30109" w:rsidRPr="00E50FA4">
        <w:rPr>
          <w:rFonts w:ascii="Times New Roman" w:hAnsi="Times New Roman"/>
          <w:noProof/>
          <w:sz w:val="24"/>
        </w:rPr>
        <w:t xml:space="preserve"> </w:t>
      </w:r>
      <w:r w:rsidR="00581331" w:rsidRPr="00E50FA4">
        <w:rPr>
          <w:rFonts w:ascii="Times New Roman" w:hAnsi="Times New Roman"/>
          <w:noProof/>
          <w:sz w:val="24"/>
        </w:rPr>
        <w:t xml:space="preserve">the </w:t>
      </w:r>
      <w:r w:rsidR="00E30109" w:rsidRPr="00E50FA4">
        <w:rPr>
          <w:rFonts w:ascii="Times New Roman" w:hAnsi="Times New Roman"/>
          <w:noProof/>
          <w:sz w:val="24"/>
        </w:rPr>
        <w:t>institution</w:t>
      </w:r>
      <w:r w:rsidR="004D0991" w:rsidRPr="00E50FA4">
        <w:rPr>
          <w:rFonts w:ascii="Times New Roman" w:hAnsi="Times New Roman"/>
          <w:noProof/>
          <w:sz w:val="24"/>
        </w:rPr>
        <w:t>s</w:t>
      </w:r>
      <w:r w:rsidR="00494D10" w:rsidRPr="00E50FA4">
        <w:rPr>
          <w:rFonts w:ascii="Times New Roman" w:hAnsi="Times New Roman"/>
          <w:noProof/>
          <w:sz w:val="24"/>
        </w:rPr>
        <w:t>’</w:t>
      </w:r>
      <w:r w:rsidR="00E30109" w:rsidRPr="00E50FA4">
        <w:rPr>
          <w:rFonts w:ascii="Times New Roman" w:hAnsi="Times New Roman"/>
          <w:noProof/>
          <w:sz w:val="24"/>
        </w:rPr>
        <w:t xml:space="preserve"> counterpart</w:t>
      </w:r>
      <w:r w:rsidR="004D0991" w:rsidRPr="00E50FA4">
        <w:rPr>
          <w:rFonts w:ascii="Times New Roman" w:hAnsi="Times New Roman"/>
          <w:noProof/>
          <w:sz w:val="24"/>
        </w:rPr>
        <w:t>y</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is </w:t>
      </w:r>
      <w:r w:rsidR="009259E7" w:rsidRPr="00E50FA4">
        <w:rPr>
          <w:rFonts w:ascii="Times New Roman" w:hAnsi="Times New Roman"/>
          <w:noProof/>
          <w:sz w:val="24"/>
        </w:rPr>
        <w:t>a</w:t>
      </w:r>
      <w:r w:rsidR="00E30109" w:rsidRPr="00E50FA4">
        <w:rPr>
          <w:rFonts w:ascii="Times New Roman" w:hAnsi="Times New Roman"/>
          <w:noProof/>
          <w:sz w:val="24"/>
        </w:rPr>
        <w:t xml:space="preserve"> holding company</w:t>
      </w:r>
      <w:r w:rsidR="00A31A3E" w:rsidRPr="00E50FA4">
        <w:rPr>
          <w:rFonts w:ascii="Times New Roman" w:hAnsi="Times New Roman"/>
          <w:noProof/>
          <w:sz w:val="24"/>
        </w:rPr>
        <w:t>,</w:t>
      </w:r>
      <w:r w:rsidR="00E30109" w:rsidRPr="00E50FA4">
        <w:rPr>
          <w:rFonts w:ascii="Times New Roman" w:hAnsi="Times New Roman"/>
          <w:noProof/>
          <w:sz w:val="24"/>
        </w:rPr>
        <w:t xml:space="preserve"> institutions shall consider the NACE sector of the specific obligor </w:t>
      </w:r>
      <w:r w:rsidR="004D0991" w:rsidRPr="00E50FA4">
        <w:rPr>
          <w:rFonts w:ascii="Times New Roman" w:hAnsi="Times New Roman"/>
          <w:noProof/>
          <w:sz w:val="24"/>
        </w:rPr>
        <w:t>under</w:t>
      </w:r>
      <w:r w:rsidR="00E30109" w:rsidRPr="00E50FA4">
        <w:rPr>
          <w:rFonts w:ascii="Times New Roman" w:hAnsi="Times New Roman"/>
          <w:noProof/>
          <w:sz w:val="24"/>
        </w:rPr>
        <w:t xml:space="preserve"> the holding company</w:t>
      </w:r>
      <w:r w:rsidR="00A31A3E" w:rsidRPr="00E50FA4">
        <w:rPr>
          <w:rFonts w:ascii="Times New Roman" w:hAnsi="Times New Roman"/>
          <w:noProof/>
          <w:sz w:val="24"/>
        </w:rPr>
        <w:t xml:space="preserve"> (if different </w:t>
      </w:r>
      <w:r w:rsidR="00581331" w:rsidRPr="00E50FA4">
        <w:rPr>
          <w:rFonts w:ascii="Times New Roman" w:hAnsi="Times New Roman"/>
          <w:noProof/>
          <w:sz w:val="24"/>
        </w:rPr>
        <w:t>from</w:t>
      </w:r>
      <w:r w:rsidR="00A31A3E" w:rsidRPr="00E50FA4">
        <w:rPr>
          <w:rFonts w:ascii="Times New Roman" w:hAnsi="Times New Roman"/>
          <w:noProof/>
          <w:sz w:val="24"/>
        </w:rPr>
        <w:t xml:space="preserve"> the holding company) which receives the funding</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(i.e. the specific subsidiary of the holding company in question) </w:t>
      </w:r>
      <w:r w:rsidR="00E30109" w:rsidRPr="00E50FA4">
        <w:rPr>
          <w:rFonts w:ascii="Times New Roman" w:hAnsi="Times New Roman"/>
          <w:noProof/>
          <w:sz w:val="24"/>
        </w:rPr>
        <w:t>rather than that of the holding company</w:t>
      </w:r>
      <w:r w:rsidR="001C717A" w:rsidRPr="00E50FA4">
        <w:rPr>
          <w:rFonts w:ascii="Times New Roman" w:hAnsi="Times New Roman"/>
          <w:noProof/>
          <w:sz w:val="24"/>
        </w:rPr>
        <w:t xml:space="preserve">, </w:t>
      </w:r>
      <w:r w:rsidR="00E30109" w:rsidRPr="00E50FA4">
        <w:rPr>
          <w:rFonts w:ascii="Times New Roman" w:hAnsi="Times New Roman"/>
          <w:noProof/>
          <w:sz w:val="24"/>
        </w:rPr>
        <w:t>particularly in those case</w:t>
      </w:r>
      <w:r w:rsidR="00510201" w:rsidRPr="00E50FA4">
        <w:rPr>
          <w:rFonts w:ascii="Times New Roman" w:hAnsi="Times New Roman"/>
          <w:noProof/>
          <w:sz w:val="24"/>
        </w:rPr>
        <w:t>s</w:t>
      </w:r>
      <w:r w:rsidR="00E30109" w:rsidRPr="00E50FA4">
        <w:rPr>
          <w:rFonts w:ascii="Times New Roman" w:hAnsi="Times New Roman"/>
          <w:noProof/>
          <w:sz w:val="24"/>
        </w:rPr>
        <w:t xml:space="preserve"> where the obligor that is benefiting from the financing is a non-financial corporate. </w:t>
      </w:r>
      <w:r w:rsidR="00CB5006" w:rsidRPr="00E50FA4">
        <w:rPr>
          <w:rFonts w:ascii="Times New Roman" w:hAnsi="Times New Roman"/>
          <w:noProof/>
          <w:sz w:val="24"/>
        </w:rPr>
        <w:t xml:space="preserve">Similarly, when the direct counterparty of </w:t>
      </w:r>
      <w:r w:rsidR="0075792B" w:rsidRPr="00E50FA4">
        <w:rPr>
          <w:rFonts w:ascii="Times New Roman" w:hAnsi="Times New Roman"/>
          <w:noProof/>
          <w:sz w:val="24"/>
        </w:rPr>
        <w:t xml:space="preserve">an </w:t>
      </w:r>
      <w:r w:rsidR="00CB5006" w:rsidRPr="00E50FA4">
        <w:rPr>
          <w:rFonts w:ascii="Times New Roman" w:hAnsi="Times New Roman"/>
          <w:noProof/>
          <w:sz w:val="24"/>
        </w:rPr>
        <w:t>institution (the obligor) is a special purpose vehicle (SPV), institution</w:t>
      </w:r>
      <w:r w:rsidR="0075792B" w:rsidRPr="00E50FA4">
        <w:rPr>
          <w:rFonts w:ascii="Times New Roman" w:hAnsi="Times New Roman"/>
          <w:noProof/>
          <w:sz w:val="24"/>
        </w:rPr>
        <w:t>s</w:t>
      </w:r>
      <w:r w:rsidR="00CB5006"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CB5006" w:rsidRPr="00E50FA4">
        <w:rPr>
          <w:rFonts w:ascii="Times New Roman" w:hAnsi="Times New Roman"/>
          <w:noProof/>
          <w:sz w:val="24"/>
        </w:rPr>
        <w:t xml:space="preserve">. </w:t>
      </w:r>
      <w:r w:rsidRPr="00E50FA4">
        <w:rPr>
          <w:rFonts w:ascii="Times New Roman" w:hAnsi="Times New Roman"/>
          <w:noProof/>
          <w:sz w:val="24"/>
        </w:rPr>
        <w:t xml:space="preserve">The classification of the exposures incurred jointly by more than one obligor shall be </w:t>
      </w:r>
      <w:r w:rsidR="001A08A2" w:rsidRPr="00E50FA4">
        <w:rPr>
          <w:rFonts w:ascii="Times New Roman" w:hAnsi="Times New Roman"/>
          <w:noProof/>
          <w:sz w:val="24"/>
        </w:rPr>
        <w:t>based on</w:t>
      </w:r>
      <w:r w:rsidRPr="00E50FA4">
        <w:rPr>
          <w:rFonts w:ascii="Times New Roman" w:hAnsi="Times New Roman"/>
          <w:noProof/>
          <w:sz w:val="24"/>
        </w:rPr>
        <w:t xml:space="preserve"> the characteristics of the obligor that was the more relevant, or determinant, for the institution to grant the exposure. The distribution of jointly incurred exposures by NACE codes shall be driven by the characteristics of the more relevant or determinant obligor. Institutions shall disclose information by NACE codes with the level of </w:t>
      </w:r>
      <w:r w:rsidR="00264E2F" w:rsidRPr="00E50FA4">
        <w:rPr>
          <w:rFonts w:ascii="Times New Roman" w:hAnsi="Times New Roman"/>
          <w:noProof/>
          <w:sz w:val="24"/>
        </w:rPr>
        <w:t xml:space="preserve">granularity </w:t>
      </w:r>
      <w:r w:rsidRPr="00E50FA4">
        <w:rPr>
          <w:rFonts w:ascii="Times New Roman" w:hAnsi="Times New Roman"/>
          <w:noProof/>
          <w:sz w:val="24"/>
        </w:rPr>
        <w:t xml:space="preserve">required in the </w:t>
      </w:r>
      <w:r w:rsidR="00264E2F" w:rsidRPr="00E50FA4">
        <w:rPr>
          <w:rFonts w:ascii="Times New Roman" w:hAnsi="Times New Roman"/>
          <w:noProof/>
          <w:sz w:val="24"/>
        </w:rPr>
        <w:t xml:space="preserve">rows of the </w:t>
      </w:r>
      <w:r w:rsidRPr="00E50FA4">
        <w:rPr>
          <w:rFonts w:ascii="Times New Roman" w:hAnsi="Times New Roman"/>
          <w:noProof/>
          <w:sz w:val="24"/>
        </w:rPr>
        <w:t>template.</w:t>
      </w:r>
    </w:p>
    <w:p w14:paraId="7131579E" w14:textId="77777777" w:rsidR="00C168F0" w:rsidRPr="00E50FA4" w:rsidRDefault="00C168F0" w:rsidP="00DA390D">
      <w:pPr>
        <w:pStyle w:val="ListParagraph"/>
        <w:spacing w:before="120" w:after="120"/>
        <w:jc w:val="both"/>
        <w:rPr>
          <w:del w:id="186" w:author="Author"/>
          <w:rFonts w:ascii="Times New Roman" w:hAnsi="Times New Roman"/>
          <w:noProof/>
          <w:sz w:val="24"/>
        </w:rPr>
      </w:pPr>
    </w:p>
    <w:p w14:paraId="536FA2E5" w14:textId="58673C76" w:rsidR="00C113F4" w:rsidRPr="00C113F4" w:rsidRDefault="00C113F4" w:rsidP="00C113F4">
      <w:pPr>
        <w:pStyle w:val="ListParagraph"/>
        <w:numPr>
          <w:ilvl w:val="0"/>
          <w:numId w:val="17"/>
        </w:numPr>
        <w:tabs>
          <w:tab w:val="left" w:pos="567"/>
        </w:tabs>
        <w:spacing w:before="120" w:after="120"/>
        <w:ind w:left="0" w:firstLine="66"/>
        <w:jc w:val="both"/>
        <w:rPr>
          <w:ins w:id="187" w:author="Author"/>
          <w:rFonts w:ascii="Times New Roman" w:hAnsi="Times New Roman"/>
          <w:noProof/>
          <w:sz w:val="24"/>
        </w:rPr>
      </w:pPr>
      <w:ins w:id="188" w:author="Author">
        <w:r>
          <w:rPr>
            <w:rFonts w:ascii="Times New Roman" w:hAnsi="Times New Roman"/>
            <w:noProof/>
            <w:sz w:val="24"/>
          </w:rPr>
          <w:t>Institutions shall disclose this template on a semi-annual basis.</w:t>
        </w:r>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5B1A6548">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075C54" w:rsidRPr="00E50FA4" w14:paraId="0FF9FCA6" w14:textId="77777777" w:rsidTr="5B1A6548">
        <w:trPr>
          <w:ins w:id="189" w:author="Author"/>
        </w:trPr>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7F649" w14:textId="77777777" w:rsidR="00075C54" w:rsidRPr="00E50FA4" w:rsidRDefault="00075C54" w:rsidP="00D35812">
            <w:pPr>
              <w:spacing w:before="120" w:after="120"/>
              <w:jc w:val="both"/>
              <w:rPr>
                <w:ins w:id="190"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00704" w14:textId="16480157" w:rsidR="00075C54" w:rsidRPr="00E50FA4" w:rsidDel="00D939F8" w:rsidRDefault="004D126D" w:rsidP="00DA390D">
            <w:pPr>
              <w:spacing w:before="120" w:after="120"/>
              <w:jc w:val="both"/>
              <w:rPr>
                <w:ins w:id="191" w:author="Author"/>
                <w:rFonts w:ascii="Times New Roman" w:eastAsia="Times New Roman" w:hAnsi="Times New Roman" w:cs="Times New Roman"/>
                <w:b/>
                <w:noProof/>
                <w:sz w:val="24"/>
                <w:u w:val="single"/>
                <w:lang w:val="en-GB"/>
              </w:rPr>
            </w:pPr>
            <w:ins w:id="192" w:author="Author">
              <w:r w:rsidRPr="004D126D">
                <w:rPr>
                  <w:rFonts w:ascii="Times New Roman" w:eastAsia="Times New Roman" w:hAnsi="Times New Roman" w:cs="Times New Roman"/>
                  <w:b/>
                  <w:noProof/>
                  <w:sz w:val="24"/>
                  <w:u w:val="single"/>
                  <w:lang w:val="en-GB"/>
                </w:rPr>
                <w:t>On-balance sheet items</w:t>
              </w:r>
            </w:ins>
          </w:p>
        </w:tc>
      </w:tr>
      <w:tr w:rsidR="00C168F0" w:rsidRPr="00E50FA4" w14:paraId="0DE4DCFC" w14:textId="77777777" w:rsidTr="5B1A6548">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7F71030" w14:textId="0CFB3A5E" w:rsidR="00C168F0" w:rsidRPr="00E50FA4" w:rsidRDefault="00C168F0" w:rsidP="00DA390D">
            <w:pPr>
              <w:spacing w:before="120" w:after="120"/>
              <w:jc w:val="both"/>
              <w:rPr>
                <w:rFonts w:ascii="Times New Roman" w:eastAsia="Times New Roman" w:hAnsi="Times New Roman" w:cs="Times New Roman"/>
                <w:b/>
                <w:noProof/>
                <w:sz w:val="24"/>
                <w:u w:val="single"/>
                <w:lang w:val="en-GB"/>
              </w:rPr>
            </w:pPr>
            <w:del w:id="193" w:author="Author">
              <w:r w:rsidRPr="00E50FA4">
                <w:rPr>
                  <w:rFonts w:ascii="Times New Roman" w:eastAsia="Times New Roman" w:hAnsi="Times New Roman" w:cs="Times New Roman"/>
                  <w:b/>
                  <w:noProof/>
                  <w:sz w:val="24"/>
                  <w:u w:val="single"/>
                  <w:lang w:val="en-GB"/>
                </w:rPr>
                <w:delText>Total gross</w:delText>
              </w:r>
            </w:del>
            <w:ins w:id="194" w:author="Author">
              <w:r w:rsidR="00D939F8">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ross</w:t>
              </w:r>
            </w:ins>
            <w:r w:rsidRPr="00E50FA4">
              <w:rPr>
                <w:rFonts w:ascii="Times New Roman" w:eastAsia="Times New Roman" w:hAnsi="Times New Roman" w:cs="Times New Roman"/>
                <w:b/>
                <w:noProof/>
                <w:sz w:val="24"/>
                <w:u w:val="single"/>
                <w:lang w:val="en-GB"/>
              </w:rPr>
              <w:t xml:space="preserve"> carrying amount</w:t>
            </w:r>
          </w:p>
          <w:p w14:paraId="7C34BA88" w14:textId="6060886E" w:rsidR="00C168F0" w:rsidRPr="00E50FA4" w:rsidRDefault="00750A24" w:rsidP="004B0861">
            <w:pPr>
              <w:jc w:val="both"/>
              <w:rPr>
                <w:rFonts w:ascii="Times New Roman" w:hAnsi="Times New Roman" w:cs="Times New Roman"/>
                <w:noProof/>
                <w:sz w:val="24"/>
                <w:lang w:val="en-GB" w:eastAsia="en-GB"/>
              </w:rPr>
            </w:pPr>
            <w:bookmarkStart w:id="195" w:name="_Hlk179805793"/>
            <w:r w:rsidRPr="00E50FA4">
              <w:rPr>
                <w:rFonts w:ascii="Times New Roman" w:eastAsia="Times New Roman" w:hAnsi="Times New Roman" w:cs="Times New Roman"/>
                <w:noProof/>
                <w:sz w:val="24"/>
                <w:lang w:val="en-GB"/>
              </w:rPr>
              <w:t>Institutions</w:t>
            </w:r>
            <w:r w:rsidR="000468D2" w:rsidRPr="00E50FA4">
              <w:rPr>
                <w:rFonts w:ascii="Times New Roman" w:eastAsia="Times New Roman" w:hAnsi="Times New Roman" w:cs="Times New Roman"/>
                <w:noProof/>
                <w:sz w:val="24"/>
                <w:lang w:val="en-GB"/>
              </w:rPr>
              <w:t xml:space="preserve"> shall</w:t>
            </w:r>
            <w:r w:rsidRPr="00E50FA4">
              <w:rPr>
                <w:rFonts w:ascii="Times New Roman" w:eastAsia="Times New Roman" w:hAnsi="Times New Roman" w:cs="Times New Roman"/>
                <w:noProof/>
                <w:sz w:val="24"/>
                <w:lang w:val="en-GB"/>
              </w:rPr>
              <w:t xml:space="preserve"> disclose t</w:t>
            </w:r>
            <w:r w:rsidR="00C168F0" w:rsidRPr="00E50FA4">
              <w:rPr>
                <w:rFonts w:ascii="Times New Roman" w:eastAsia="Times New Roman" w:hAnsi="Times New Roman" w:cs="Times New Roman"/>
                <w:noProof/>
                <w:sz w:val="24"/>
                <w:lang w:val="en-GB"/>
              </w:rPr>
              <w:t xml:space="preserve">he </w:t>
            </w:r>
            <w:ins w:id="196" w:author="Author">
              <w:r w:rsidR="00C86522">
                <w:rPr>
                  <w:rFonts w:ascii="Times New Roman" w:eastAsia="Times New Roman" w:hAnsi="Times New Roman" w:cs="Times New Roman"/>
                  <w:noProof/>
                  <w:sz w:val="24"/>
                  <w:lang w:val="en-GB"/>
                </w:rPr>
                <w:t xml:space="preserve">total </w:t>
              </w:r>
            </w:ins>
            <w:r w:rsidR="00C168F0" w:rsidRPr="00E50FA4">
              <w:rPr>
                <w:rFonts w:ascii="Times New Roman" w:eastAsia="Times New Roman" w:hAnsi="Times New Roman" w:cs="Times New Roman"/>
                <w:noProof/>
                <w:sz w:val="24"/>
                <w:lang w:val="en-GB"/>
              </w:rPr>
              <w:t>gross carrying amount</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A5D9C" w:rsidRPr="00E50FA4">
              <w:rPr>
                <w:rFonts w:ascii="Times New Roman" w:eastAsia="Times New Roman" w:hAnsi="Times New Roman" w:cs="Times New Roman"/>
                <w:noProof/>
                <w:sz w:val="24"/>
                <w:lang w:val="en-GB"/>
              </w:rPr>
              <w:t>re</w:t>
            </w:r>
            <w:r w:rsidR="004A5D9C" w:rsidRPr="00340A99">
              <w:rPr>
                <w:rFonts w:ascii="Times New Roman" w:eastAsia="Times New Roman" w:hAnsi="Times New Roman" w:cs="Times New Roman"/>
                <w:noProof/>
                <w:sz w:val="24"/>
                <w:lang w:val="en-GB"/>
              </w:rPr>
              <w:t>ferred to</w:t>
            </w:r>
            <w:r w:rsidR="00C168F0" w:rsidRPr="00340A99">
              <w:rPr>
                <w:rFonts w:ascii="Times New Roman" w:eastAsia="Times New Roman" w:hAnsi="Times New Roman" w:cs="Times New Roman"/>
                <w:noProof/>
                <w:sz w:val="24"/>
                <w:lang w:val="en-GB"/>
              </w:rPr>
              <w:t xml:space="preserve"> in Part 1 of </w:t>
            </w:r>
            <w:del w:id="197" w:author="Author">
              <w:r w:rsidR="00C168F0" w:rsidRPr="00E50FA4">
                <w:rPr>
                  <w:rFonts w:ascii="Times New Roman" w:eastAsia="Times New Roman" w:hAnsi="Times New Roman" w:cs="Times New Roman"/>
                  <w:noProof/>
                  <w:sz w:val="24"/>
                  <w:lang w:val="en-GB"/>
                </w:rPr>
                <w:delText>Annex V</w:delText>
              </w:r>
            </w:del>
            <w:ins w:id="198" w:author="Author">
              <w:r w:rsidR="00340A99" w:rsidRPr="00340A99">
                <w:rPr>
                  <w:rFonts w:ascii="Times New Roman" w:eastAsia="Times New Roman" w:hAnsi="Times New Roman" w:cs="Times New Roman"/>
                  <w:noProof/>
                  <w:sz w:val="24"/>
                  <w:lang w:val="en-GB"/>
                </w:rPr>
                <w:t>of the EBA IT solutions published on EBA’s website related</w:t>
              </w:r>
            </w:ins>
            <w:r w:rsidR="00340A99" w:rsidRPr="00340A99">
              <w:rPr>
                <w:rFonts w:ascii="Times New Roman" w:eastAsia="Times New Roman" w:hAnsi="Times New Roman" w:cs="Times New Roman"/>
                <w:noProof/>
                <w:sz w:val="24"/>
                <w:lang w:val="en-GB"/>
              </w:rPr>
              <w:t xml:space="preserve"> to </w:t>
            </w:r>
            <w:del w:id="199" w:author="Author">
              <w:r w:rsidR="00B76863" w:rsidRPr="00E50FA4">
                <w:rPr>
                  <w:rFonts w:ascii="Times New Roman" w:eastAsia="Times New Roman" w:hAnsi="Times New Roman" w:cs="Times New Roman"/>
                  <w:noProof/>
                  <w:sz w:val="24"/>
                  <w:lang w:val="en-GB"/>
                </w:rPr>
                <w:delText>Implementing</w:delText>
              </w:r>
              <w:r w:rsidR="00C168F0" w:rsidRPr="00E50FA4">
                <w:rPr>
                  <w:rFonts w:ascii="Times New Roman" w:eastAsia="Times New Roman" w:hAnsi="Times New Roman" w:cs="Times New Roman"/>
                  <w:noProof/>
                  <w:sz w:val="24"/>
                  <w:lang w:val="en-GB"/>
                </w:rPr>
                <w:delText xml:space="preserve"> Regulation (EU) </w:delText>
              </w:r>
              <w:r w:rsidR="0065448A" w:rsidRPr="00E50FA4">
                <w:rPr>
                  <w:rFonts w:ascii="Times New Roman" w:eastAsia="Times New Roman" w:hAnsi="Times New Roman" w:cs="Times New Roman"/>
                  <w:noProof/>
                  <w:sz w:val="24"/>
                  <w:lang w:val="en-GB"/>
                </w:rPr>
                <w:delText>2021</w:delText>
              </w:r>
              <w:r w:rsidR="00C168F0" w:rsidRPr="00E50FA4">
                <w:rPr>
                  <w:rFonts w:ascii="Times New Roman" w:eastAsia="Times New Roman" w:hAnsi="Times New Roman" w:cs="Times New Roman"/>
                  <w:noProof/>
                  <w:sz w:val="24"/>
                  <w:lang w:val="en-GB"/>
                </w:rPr>
                <w:delText>/</w:delText>
              </w:r>
              <w:r w:rsidR="0031031A" w:rsidRPr="00E50FA4">
                <w:rPr>
                  <w:rFonts w:ascii="Times New Roman" w:eastAsia="Times New Roman" w:hAnsi="Times New Roman" w:cs="Times New Roman"/>
                  <w:noProof/>
                  <w:sz w:val="24"/>
                  <w:lang w:val="en-GB"/>
                </w:rPr>
                <w:delText>451</w:delText>
              </w:r>
            </w:del>
            <w:ins w:id="200" w:author="Author">
              <w:r w:rsidR="00340A99" w:rsidRPr="00340A99">
                <w:rPr>
                  <w:rFonts w:ascii="Times New Roman" w:eastAsia="Times New Roman" w:hAnsi="Times New Roman" w:cs="Times New Roman"/>
                  <w:noProof/>
                  <w:sz w:val="24"/>
                  <w:lang w:val="en-GB"/>
                </w:rPr>
                <w:t>the reporting on financial information</w:t>
              </w:r>
            </w:ins>
            <w:r w:rsidR="00BD656F" w:rsidRPr="00340A99">
              <w:rPr>
                <w:rFonts w:ascii="Times New Roman" w:eastAsia="Times New Roman" w:hAnsi="Times New Roman" w:cs="Times New Roman"/>
                <w:noProof/>
                <w:sz w:val="24"/>
                <w:lang w:val="en-GB"/>
              </w:rPr>
              <w:t>,</w:t>
            </w:r>
            <w:r w:rsidR="00340A99">
              <w:rPr>
                <w:rFonts w:ascii="Times New Roman" w:eastAsia="Times New Roman" w:hAnsi="Times New Roman" w:cs="Times New Roman"/>
                <w:noProof/>
                <w:sz w:val="24"/>
                <w:lang w:val="en-GB"/>
              </w:rPr>
              <w:t xml:space="preserve"> </w:t>
            </w:r>
            <w:r w:rsidR="00C168F0" w:rsidRPr="00340A99">
              <w:rPr>
                <w:rFonts w:ascii="Times New Roman" w:eastAsia="Times New Roman" w:hAnsi="Times New Roman" w:cs="Times New Roman"/>
                <w:noProof/>
                <w:sz w:val="24"/>
                <w:lang w:val="en-GB"/>
              </w:rPr>
              <w:t xml:space="preserve">of those exposures towards non-financial corporates, including loans and advances, debt securities and equity </w:t>
            </w:r>
            <w:r w:rsidR="0076092D" w:rsidRPr="00340A99">
              <w:rPr>
                <w:rFonts w:ascii="Times New Roman" w:eastAsia="Times New Roman" w:hAnsi="Times New Roman" w:cs="Times New Roman"/>
                <w:noProof/>
                <w:sz w:val="24"/>
                <w:lang w:val="en-GB"/>
              </w:rPr>
              <w:t>instru</w:t>
            </w:r>
            <w:r w:rsidR="0076092D" w:rsidRPr="00E50FA4">
              <w:rPr>
                <w:rFonts w:ascii="Times New Roman" w:eastAsia="Times New Roman" w:hAnsi="Times New Roman" w:cs="Times New Roman"/>
                <w:noProof/>
                <w:sz w:val="24"/>
                <w:lang w:val="en-GB"/>
              </w:rPr>
              <w:t>ment</w:t>
            </w:r>
            <w:r w:rsidR="00C168F0" w:rsidRPr="00E50FA4">
              <w:rPr>
                <w:rFonts w:ascii="Times New Roman" w:eastAsia="Times New Roman" w:hAnsi="Times New Roman" w:cs="Times New Roman"/>
                <w:noProof/>
                <w:sz w:val="24"/>
                <w:lang w:val="en-GB"/>
              </w:rPr>
              <w:t xml:space="preserve">s, classified </w:t>
            </w:r>
            <w:r w:rsidR="00BD656F" w:rsidRPr="00E50FA4">
              <w:rPr>
                <w:rFonts w:ascii="Times New Roman" w:eastAsia="Times New Roman" w:hAnsi="Times New Roman" w:cs="Times New Roman"/>
                <w:noProof/>
                <w:sz w:val="24"/>
                <w:lang w:val="en-GB"/>
              </w:rPr>
              <w:t>in</w:t>
            </w:r>
            <w:r w:rsidR="00C168F0" w:rsidRPr="00E50FA4">
              <w:rPr>
                <w:rFonts w:ascii="Times New Roman" w:eastAsia="Times New Roman" w:hAnsi="Times New Roman" w:cs="Times New Roman"/>
                <w:noProof/>
                <w:sz w:val="24"/>
                <w:lang w:val="en-GB"/>
              </w:rPr>
              <w:t xml:space="preserve"> the accounting portfolios in the banking book </w:t>
            </w:r>
            <w:r w:rsidR="00E8145C" w:rsidRPr="00E50FA4">
              <w:rPr>
                <w:rFonts w:ascii="Times New Roman" w:eastAsia="Times New Roman" w:hAnsi="Times New Roman" w:cs="Times New Roman"/>
                <w:noProof/>
                <w:sz w:val="24"/>
                <w:lang w:val="en-GB"/>
              </w:rPr>
              <w:t xml:space="preserve">in </w:t>
            </w:r>
            <w:r w:rsidR="00C168F0" w:rsidRPr="00E50FA4">
              <w:rPr>
                <w:rFonts w:ascii="Times New Roman" w:eastAsia="Times New Roman" w:hAnsi="Times New Roman" w:cs="Times New Roman"/>
                <w:noProof/>
                <w:sz w:val="24"/>
                <w:lang w:val="en-GB"/>
              </w:rPr>
              <w:t>accord</w:t>
            </w:r>
            <w:r w:rsidR="00E8145C" w:rsidRPr="00E50FA4">
              <w:rPr>
                <w:rFonts w:ascii="Times New Roman" w:eastAsia="Times New Roman" w:hAnsi="Times New Roman" w:cs="Times New Roman"/>
                <w:noProof/>
                <w:sz w:val="24"/>
                <w:lang w:val="en-GB"/>
              </w:rPr>
              <w:t>ance with</w:t>
            </w:r>
            <w:r w:rsidR="00C168F0" w:rsidRPr="00E50FA4">
              <w:rPr>
                <w:rFonts w:ascii="Times New Roman" w:eastAsia="Times New Roman" w:hAnsi="Times New Roman" w:cs="Times New Roman"/>
                <w:noProof/>
                <w:sz w:val="24"/>
                <w:lang w:val="en-GB"/>
              </w:rPr>
              <w:t xml:space="preserve"> </w:t>
            </w:r>
            <w:r w:rsidR="004B0861" w:rsidRPr="00E50FA4">
              <w:rPr>
                <w:rFonts w:ascii="Times New Roman" w:eastAsia="Times New Roman" w:hAnsi="Times New Roman" w:cs="Times New Roman"/>
                <w:noProof/>
                <w:sz w:val="24"/>
                <w:lang w:val="en-GB"/>
              </w:rPr>
              <w:t>that</w:t>
            </w:r>
            <w:r w:rsidR="003D0929" w:rsidRPr="00E50FA4">
              <w:rPr>
                <w:rFonts w:ascii="Times New Roman" w:eastAsia="Times New Roman" w:hAnsi="Times New Roman" w:cs="Times New Roman"/>
                <w:noProof/>
                <w:sz w:val="24"/>
                <w:lang w:val="en-GB"/>
              </w:rPr>
              <w:t xml:space="preserve"> </w:t>
            </w:r>
            <w:r w:rsidR="00B64B13" w:rsidRPr="00E50FA4">
              <w:rPr>
                <w:rFonts w:ascii="Times New Roman" w:eastAsia="Times New Roman" w:hAnsi="Times New Roman" w:cs="Times New Roman"/>
                <w:noProof/>
                <w:sz w:val="24"/>
                <w:lang w:val="en-GB"/>
              </w:rPr>
              <w:t xml:space="preserve">Implementing </w:t>
            </w:r>
            <w:r w:rsidR="007459D9" w:rsidRPr="00E50FA4">
              <w:rPr>
                <w:rFonts w:ascii="Times New Roman" w:eastAsia="Times New Roman" w:hAnsi="Times New Roman" w:cs="Times New Roman"/>
                <w:noProof/>
                <w:sz w:val="24"/>
                <w:lang w:val="en-GB"/>
              </w:rPr>
              <w:t>Regulation</w:t>
            </w:r>
            <w:r w:rsidR="00C168F0" w:rsidRPr="00E50FA4">
              <w:rPr>
                <w:rFonts w:ascii="Times New Roman" w:eastAsia="Times New Roman" w:hAnsi="Times New Roman" w:cs="Times New Roman"/>
                <w:noProof/>
                <w:sz w:val="24"/>
                <w:lang w:val="en-GB"/>
              </w:rPr>
              <w:t>, excluding financial assets held for trading</w:t>
            </w:r>
            <w:r w:rsidR="007459D9" w:rsidRPr="00E50FA4">
              <w:rPr>
                <w:rFonts w:ascii="Times New Roman" w:eastAsia="Times New Roman" w:hAnsi="Times New Roman" w:cs="Times New Roman"/>
                <w:noProof/>
                <w:sz w:val="24"/>
                <w:lang w:val="en-GB"/>
              </w:rPr>
              <w:t xml:space="preserve"> or</w:t>
            </w:r>
            <w:r w:rsidR="00C168F0" w:rsidRPr="00E50FA4">
              <w:rPr>
                <w:rFonts w:ascii="Times New Roman" w:eastAsia="Times New Roman" w:hAnsi="Times New Roman" w:cs="Times New Roman"/>
                <w:noProof/>
                <w:sz w:val="24"/>
                <w:lang w:val="en-GB"/>
              </w:rPr>
              <w:t xml:space="preserve"> held for sale assets.</w:t>
            </w:r>
            <w:bookmarkEnd w:id="195"/>
          </w:p>
        </w:tc>
      </w:tr>
      <w:tr w:rsidR="00C168F0" w:rsidRPr="00E50FA4" w14:paraId="295133E6" w14:textId="77777777" w:rsidTr="5B1A6548">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F08EC" w:rsidRPr="00E50FA4">
              <w:rPr>
                <w:rFonts w:ascii="Times New Roman" w:eastAsia="Times New Roman" w:hAnsi="Times New Roman" w:cs="Times New Roman"/>
                <w:noProof/>
                <w:sz w:val="24"/>
                <w:lang w:val="en-GB"/>
              </w:rPr>
              <w:t xml:space="preserve">gross carrying amount of those exposures towards counterparties that are excluded from the EU Paris-aligned </w:t>
            </w:r>
            <w:r w:rsidR="001C717A" w:rsidRPr="00E50FA4">
              <w:rPr>
                <w:rFonts w:ascii="Times New Roman" w:eastAsia="Times New Roman" w:hAnsi="Times New Roman" w:cs="Times New Roman"/>
                <w:noProof/>
                <w:sz w:val="24"/>
                <w:lang w:val="en-GB"/>
              </w:rPr>
              <w:t>b</w:t>
            </w:r>
            <w:r w:rsidR="00EF08EC" w:rsidRPr="00E50FA4">
              <w:rPr>
                <w:rFonts w:ascii="Times New Roman" w:eastAsia="Times New Roman" w:hAnsi="Times New Roman" w:cs="Times New Roman"/>
                <w:noProof/>
                <w:sz w:val="24"/>
                <w:lang w:val="en-GB"/>
              </w:rPr>
              <w:t>enchmarks as specified in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1</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points (d) to (g) and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xml:space="preserve"> of</w:t>
            </w:r>
            <w:r w:rsidR="00EF08EC" w:rsidRPr="00E50FA4">
              <w:rPr>
                <w:noProof/>
                <w:lang w:val="en-GB"/>
              </w:rPr>
              <w:t xml:space="preserve"> </w:t>
            </w:r>
            <w:r w:rsidR="00EF08EC" w:rsidRPr="00E50FA4">
              <w:rPr>
                <w:rFonts w:ascii="Times New Roman" w:eastAsia="Times New Roman" w:hAnsi="Times New Roman" w:cs="Times New Roman"/>
                <w:noProof/>
                <w:sz w:val="24"/>
                <w:lang w:val="en-GB"/>
              </w:rPr>
              <w:t>Delegated Regulation (EU) 2020/1818.</w:t>
            </w:r>
          </w:p>
        </w:tc>
      </w:tr>
      <w:tr w:rsidR="00C97892" w:rsidRPr="00E50FA4" w14:paraId="63B9D8FA" w14:textId="77777777" w:rsidTr="5B1A6548">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725ED9F8" w14:textId="77777777" w:rsidR="00A45166" w:rsidRPr="00E50FA4" w:rsidRDefault="00750A24" w:rsidP="00720CB4">
            <w:pPr>
              <w:spacing w:before="120" w:after="120"/>
              <w:jc w:val="both"/>
              <w:rPr>
                <w:del w:id="201" w:author="Author"/>
                <w:bCs/>
                <w:noProof/>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exposures </w:t>
            </w:r>
            <w:r w:rsidR="00EF08EC" w:rsidRPr="00E50FA4">
              <w:rPr>
                <w:rFonts w:ascii="Times New Roman" w:eastAsia="Times New Roman" w:hAnsi="Times New Roman" w:cs="Times New Roman"/>
                <w:bCs/>
                <w:noProof/>
                <w:sz w:val="24"/>
                <w:lang w:val="en-GB"/>
              </w:rPr>
              <w:t>that qualify as environmentally sustainable because they are financing activities that contribute or enable the environmental objective of climate change mitigation in accordance with Articles 10 and 16 of Regulation (EU) 2020/852</w:t>
            </w:r>
            <w:del w:id="202" w:author="Author">
              <w:r w:rsidR="00EF08EC" w:rsidRPr="00E50FA4">
                <w:rPr>
                  <w:rFonts w:ascii="Times New Roman" w:eastAsia="Times New Roman" w:hAnsi="Times New Roman" w:cs="Times New Roman"/>
                  <w:bCs/>
                  <w:noProof/>
                  <w:sz w:val="24"/>
                  <w:lang w:val="en-GB"/>
                </w:rPr>
                <w:delText xml:space="preserve">, as disclosed in template </w:delText>
              </w:r>
              <w:r w:rsidR="0065448A" w:rsidRPr="00E50FA4">
                <w:rPr>
                  <w:rFonts w:ascii="Times New Roman" w:eastAsia="Times New Roman" w:hAnsi="Times New Roman" w:cs="Times New Roman"/>
                  <w:bCs/>
                  <w:noProof/>
                  <w:sz w:val="24"/>
                  <w:lang w:val="en-GB"/>
                </w:rPr>
                <w:delText>7</w:delText>
              </w:r>
              <w:r w:rsidR="00EF08EC" w:rsidRPr="00E50FA4">
                <w:rPr>
                  <w:rFonts w:ascii="Times New Roman" w:eastAsia="Times New Roman" w:hAnsi="Times New Roman" w:cs="Times New Roman"/>
                  <w:bCs/>
                  <w:noProof/>
                  <w:sz w:val="24"/>
                  <w:lang w:val="en-GB"/>
                </w:rPr>
                <w:delText xml:space="preserve"> of Annex XXX</w:delText>
              </w:r>
              <w:r w:rsidR="0065448A" w:rsidRPr="00E50FA4">
                <w:rPr>
                  <w:rFonts w:ascii="Times New Roman" w:eastAsia="Times New Roman" w:hAnsi="Times New Roman" w:cs="Times New Roman"/>
                  <w:bCs/>
                  <w:noProof/>
                  <w:sz w:val="24"/>
                  <w:lang w:val="en-GB"/>
                </w:rPr>
                <w:delText>IX</w:delText>
              </w:r>
              <w:r w:rsidR="00D653B5" w:rsidRPr="00E50FA4">
                <w:rPr>
                  <w:rFonts w:ascii="Times New Roman" w:eastAsia="Times New Roman" w:hAnsi="Times New Roman" w:cs="Times New Roman"/>
                  <w:bCs/>
                  <w:noProof/>
                  <w:sz w:val="24"/>
                  <w:lang w:val="en-GB"/>
                </w:rPr>
                <w:delText xml:space="preserve"> to this Regulation</w:delText>
              </w:r>
              <w:r w:rsidR="00EF08EC" w:rsidRPr="00E50FA4">
                <w:rPr>
                  <w:rFonts w:ascii="Times New Roman" w:eastAsia="Times New Roman" w:hAnsi="Times New Roman" w:cs="Times New Roman"/>
                  <w:bCs/>
                  <w:noProof/>
                  <w:sz w:val="24"/>
                  <w:lang w:val="en-GB"/>
                </w:rPr>
                <w:delText>.</w:delText>
              </w:r>
            </w:del>
          </w:p>
          <w:p w14:paraId="3BDD0285" w14:textId="77777777" w:rsidR="0089627B" w:rsidRPr="00E50FA4" w:rsidRDefault="00A45166" w:rsidP="008F66F5">
            <w:pPr>
              <w:pStyle w:val="Fait"/>
              <w:spacing w:after="120"/>
              <w:rPr>
                <w:del w:id="203" w:author="Author"/>
                <w:noProof/>
              </w:rPr>
            </w:pPr>
            <w:del w:id="204" w:author="Author">
              <w:r w:rsidRPr="00E50FA4">
                <w:rPr>
                  <w:bCs/>
                  <w:noProof/>
                </w:rPr>
                <w:lastRenderedPageBreak/>
                <w:delText xml:space="preserve">Institutions shall </w:delText>
              </w:r>
              <w:r w:rsidR="00810EBD" w:rsidRPr="00E50FA4">
                <w:rPr>
                  <w:bCs/>
                  <w:noProof/>
                </w:rPr>
                <w:delText xml:space="preserve">start </w:delText>
              </w:r>
              <w:r w:rsidRPr="00E50FA4">
                <w:rPr>
                  <w:bCs/>
                  <w:noProof/>
                </w:rPr>
                <w:delText>disclos</w:delText>
              </w:r>
              <w:r w:rsidR="00810EBD" w:rsidRPr="00E50FA4">
                <w:rPr>
                  <w:bCs/>
                  <w:noProof/>
                </w:rPr>
                <w:delText>ing</w:delText>
              </w:r>
              <w:r w:rsidRPr="00E50FA4">
                <w:rPr>
                  <w:bCs/>
                  <w:noProof/>
                </w:rPr>
                <w:delText xml:space="preserve"> th</w:delText>
              </w:r>
              <w:r w:rsidR="004A5D9C" w:rsidRPr="00E50FA4">
                <w:rPr>
                  <w:bCs/>
                  <w:noProof/>
                </w:rPr>
                <w:delText>at</w:delText>
              </w:r>
              <w:r w:rsidRPr="00E50FA4">
                <w:rPr>
                  <w:bCs/>
                  <w:noProof/>
                </w:rPr>
                <w:delText xml:space="preserve"> information </w:delText>
              </w:r>
              <w:r w:rsidR="008F66F5" w:rsidRPr="00E50FA4">
                <w:rPr>
                  <w:bCs/>
                  <w:noProof/>
                </w:rPr>
                <w:delText xml:space="preserve">in 2024, with first disclosure reference date </w:delText>
              </w:r>
              <w:r w:rsidR="002A2C5B" w:rsidRPr="00E50FA4">
                <w:rPr>
                  <w:bCs/>
                  <w:noProof/>
                </w:rPr>
                <w:delText>as of</w:delText>
              </w:r>
              <w:r w:rsidR="008F66F5" w:rsidRPr="00E50FA4">
                <w:rPr>
                  <w:bCs/>
                  <w:noProof/>
                </w:rPr>
                <w:delText xml:space="preserve"> 31 December 2023,</w:delText>
              </w:r>
              <w:r w:rsidR="001A66AA" w:rsidRPr="00E50FA4">
                <w:rPr>
                  <w:noProof/>
                </w:rPr>
                <w:delText xml:space="preserve"> for exposures included in the numerator of the GAR</w:delText>
              </w:r>
              <w:r w:rsidR="008F66F5" w:rsidRPr="00E50FA4">
                <w:rPr>
                  <w:noProof/>
                </w:rPr>
                <w:delText xml:space="preserve">. </w:delText>
              </w:r>
            </w:del>
          </w:p>
          <w:p w14:paraId="01E906E3" w14:textId="28B672DF" w:rsidR="00C97892" w:rsidRPr="00CD3073" w:rsidRDefault="008F66F5" w:rsidP="00E1637D">
            <w:pPr>
              <w:spacing w:before="120" w:after="120"/>
              <w:jc w:val="both"/>
              <w:rPr>
                <w:bCs/>
                <w:noProof/>
              </w:rPr>
              <w:pPrChange w:id="205" w:author="Author">
                <w:pPr>
                  <w:pStyle w:val="Fait"/>
                  <w:spacing w:after="120"/>
                </w:pPr>
              </w:pPrChange>
            </w:pPr>
            <w:del w:id="206" w:author="Author">
              <w:r w:rsidRPr="00E50FA4">
                <w:rPr>
                  <w:noProof/>
                </w:rPr>
                <w:delText>Institutions</w:delText>
              </w:r>
              <w:r w:rsidR="001A66AA" w:rsidRPr="00E50FA4">
                <w:rPr>
                  <w:noProof/>
                </w:rPr>
                <w:delText xml:space="preserve"> </w:delText>
              </w:r>
              <w:r w:rsidR="00C71E7E" w:rsidRPr="00E50FA4">
                <w:rPr>
                  <w:noProof/>
                </w:rPr>
                <w:delText xml:space="preserve">may </w:delText>
              </w:r>
              <w:r w:rsidRPr="00E50FA4">
                <w:rPr>
                  <w:noProof/>
                </w:rPr>
                <w:delText xml:space="preserve">start disclosing </w:delText>
              </w:r>
              <w:r w:rsidR="004A5D9C" w:rsidRPr="00E50FA4">
                <w:rPr>
                  <w:noProof/>
                </w:rPr>
                <w:delText>that information</w:delText>
              </w:r>
              <w:r w:rsidRPr="00E50FA4">
                <w:rPr>
                  <w:noProof/>
                </w:rPr>
                <w:delText xml:space="preserve"> in 2025,</w:delText>
              </w:r>
              <w:r w:rsidR="004A5D9C" w:rsidRPr="00E50FA4">
                <w:rPr>
                  <w:noProof/>
                </w:rPr>
                <w:delText xml:space="preserve"> </w:delText>
              </w:r>
              <w:r w:rsidRPr="00E50FA4">
                <w:rPr>
                  <w:noProof/>
                </w:rPr>
                <w:delText>with first disclosure reference date</w:delText>
              </w:r>
              <w:r w:rsidR="0089627B" w:rsidRPr="00E50FA4">
                <w:rPr>
                  <w:noProof/>
                </w:rPr>
                <w:delText xml:space="preserve"> </w:delText>
              </w:r>
              <w:r w:rsidR="002A2C5B" w:rsidRPr="00E50FA4">
                <w:rPr>
                  <w:noProof/>
                </w:rPr>
                <w:delText>as of</w:delText>
              </w:r>
              <w:r w:rsidR="0089627B" w:rsidRPr="00E50FA4">
                <w:rPr>
                  <w:noProof/>
                </w:rPr>
                <w:delText xml:space="preserve"> 31 December 2024</w:delText>
              </w:r>
              <w:r w:rsidRPr="00E50FA4">
                <w:rPr>
                  <w:noProof/>
                </w:rPr>
                <w:delText>,</w:delText>
              </w:r>
              <w:r w:rsidR="001A66AA" w:rsidRPr="00E50FA4">
                <w:rPr>
                  <w:noProof/>
                </w:rPr>
                <w:delText xml:space="preserve"> for those exposures included in the numerator of the BTAR but not in the numerator of the GAR</w:delText>
              </w:r>
              <w:r w:rsidR="00810EBD" w:rsidRPr="00E50FA4">
                <w:rPr>
                  <w:noProof/>
                </w:rPr>
                <w:delText>.</w:delText>
              </w:r>
            </w:del>
            <w:ins w:id="207" w:author="Author">
              <w:r w:rsidR="0051078D">
                <w:rPr>
                  <w:rFonts w:ascii="Times New Roman" w:eastAsia="Times New Roman" w:hAnsi="Times New Roman" w:cs="Times New Roman"/>
                  <w:bCs/>
                  <w:noProof/>
                  <w:sz w:val="24"/>
                  <w:lang w:val="en-GB"/>
                </w:rPr>
                <w:t>.</w:t>
              </w:r>
            </w:ins>
          </w:p>
        </w:tc>
      </w:tr>
      <w:tr w:rsidR="00EF08EC" w:rsidRPr="00E50FA4" w14:paraId="25D03272" w14:textId="3E0C1623" w:rsidTr="5B1A6548">
        <w:tc>
          <w:tcPr>
            <w:tcW w:w="1188" w:type="dxa"/>
            <w:tcBorders>
              <w:top w:val="single" w:sz="4" w:space="0" w:color="auto"/>
              <w:left w:val="single" w:sz="4" w:space="0" w:color="auto"/>
              <w:bottom w:val="single" w:sz="4" w:space="0" w:color="auto"/>
              <w:right w:val="single" w:sz="4" w:space="0" w:color="auto"/>
            </w:tcBorders>
          </w:tcPr>
          <w:p w14:paraId="6BC5D699" w14:textId="15A4DD51" w:rsidR="00EF08EC"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1FC68C04" w14:textId="41E44C20"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ins w:id="208" w:author="Author">
              <w:r w:rsidR="008377B1">
                <w:rPr>
                  <w:rFonts w:ascii="Times New Roman" w:eastAsia="Times New Roman" w:hAnsi="Times New Roman" w:cs="Times New Roman"/>
                  <w:b/>
                  <w:noProof/>
                  <w:sz w:val="24"/>
                  <w:u w:val="single"/>
                  <w:lang w:val="en-GB"/>
                </w:rPr>
                <w:t xml:space="preserve"> exposures</w:t>
              </w:r>
            </w:ins>
          </w:p>
          <w:p w14:paraId="1EF6469A" w14:textId="0C15EB6A" w:rsidR="00EF08EC" w:rsidRPr="00E50FA4" w:rsidRDefault="00EF08EC" w:rsidP="00EF08E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w:t>
            </w:r>
            <w:r w:rsidR="007A7437" w:rsidRPr="00E50FA4">
              <w:rPr>
                <w:rFonts w:ascii="Times New Roman" w:eastAsia="Times New Roman" w:hAnsi="Times New Roman" w:cs="Times New Roman"/>
                <w:noProof/>
                <w:sz w:val="24"/>
                <w:lang w:val="en-GB"/>
              </w:rPr>
              <w:t>the International Financial Reporting Standards (</w:t>
            </w:r>
            <w:r w:rsidRPr="00E50FA4">
              <w:rPr>
                <w:rFonts w:ascii="Times New Roman" w:eastAsia="Times New Roman" w:hAnsi="Times New Roman" w:cs="Times New Roman"/>
                <w:noProof/>
                <w:sz w:val="24"/>
                <w:lang w:val="en-GB"/>
              </w:rPr>
              <w:t>IFRS</w:t>
            </w:r>
            <w:r w:rsidR="007A743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disclose the gross carrying amount of ‘Stage 2’ instruments as </w:t>
            </w:r>
            <w:r w:rsidR="004A5D9C"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IFRS 9. </w:t>
            </w:r>
          </w:p>
          <w:p w14:paraId="68FF50EB" w14:textId="7A61A495" w:rsidR="00EF08EC" w:rsidRPr="00E50FA4" w:rsidRDefault="00EF08EC" w:rsidP="00D653B5">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 xml:space="preserve">The columns on ‘Of which stage </w:t>
            </w:r>
            <w:del w:id="209" w:author="Author">
              <w:r w:rsidRPr="00E50FA4">
                <w:rPr>
                  <w:rFonts w:ascii="Times New Roman" w:eastAsia="Times New Roman" w:hAnsi="Times New Roman" w:cs="Times New Roman"/>
                  <w:noProof/>
                  <w:sz w:val="24"/>
                  <w:lang w:val="en-GB"/>
                </w:rPr>
                <w:delText>2’</w:delText>
              </w:r>
            </w:del>
            <w:ins w:id="210" w:author="Author">
              <w:r w:rsidRPr="00E50FA4">
                <w:rPr>
                  <w:rFonts w:ascii="Times New Roman" w:eastAsia="Times New Roman" w:hAnsi="Times New Roman" w:cs="Times New Roman"/>
                  <w:noProof/>
                  <w:sz w:val="24"/>
                  <w:lang w:val="en-GB"/>
                </w:rPr>
                <w:t>2</w:t>
              </w:r>
              <w:r w:rsidR="00D802E4">
                <w:rPr>
                  <w:rFonts w:ascii="Times New Roman" w:eastAsia="Times New Roman" w:hAnsi="Times New Roman" w:cs="Times New Roman"/>
                  <w:noProof/>
                  <w:sz w:val="24"/>
                  <w:lang w:val="en-GB"/>
                </w:rPr>
                <w:t xml:space="preserve"> exposures</w:t>
              </w:r>
              <w:r w:rsidRPr="00E50FA4">
                <w:rPr>
                  <w:rFonts w:ascii="Times New Roman" w:eastAsia="Times New Roman" w:hAnsi="Times New Roman" w:cs="Times New Roman"/>
                  <w:noProof/>
                  <w:sz w:val="24"/>
                  <w:lang w:val="en-GB"/>
                </w:rPr>
                <w:t>’</w:t>
              </w:r>
            </w:ins>
            <w:r w:rsidRPr="00E50FA4">
              <w:rPr>
                <w:rFonts w:ascii="Times New Roman" w:eastAsia="Times New Roman" w:hAnsi="Times New Roman" w:cs="Times New Roman"/>
                <w:noProof/>
                <w:sz w:val="24"/>
                <w:lang w:val="en-GB"/>
              </w:rPr>
              <w:t xml:space="preserve">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007A7437" w:rsidRPr="00E50FA4">
              <w:rPr>
                <w:rFonts w:ascii="Times New Roman" w:hAnsi="Times New Roman" w:cs="Times New Roman"/>
                <w:noProof/>
                <w:sz w:val="24"/>
                <w:vertAlign w:val="superscript"/>
                <w:lang w:val="en-GB"/>
              </w:rPr>
              <w:t>*</w:t>
            </w:r>
            <w:r w:rsidR="00D653B5" w:rsidRPr="00E50FA4">
              <w:rPr>
                <w:rFonts w:ascii="Times New Roman" w:hAnsi="Times New Roman" w:cs="Times New Roman"/>
                <w:noProof/>
                <w:sz w:val="24"/>
                <w:vertAlign w:val="superscript"/>
                <w:lang w:val="en-GB"/>
              </w:rPr>
              <w:t>1</w:t>
            </w:r>
            <w:r w:rsidR="009D1B92" w:rsidRPr="00E50FA4">
              <w:rPr>
                <w:rFonts w:ascii="Times New Roman" w:hAnsi="Times New Roman" w:cs="Times New Roman"/>
                <w:noProof/>
                <w:sz w:val="24"/>
                <w:vertAlign w:val="superscript"/>
                <w:lang w:val="en-GB"/>
              </w:rPr>
              <w:t>3</w:t>
            </w:r>
            <w:r w:rsidRPr="00E50FA4">
              <w:rPr>
                <w:rFonts w:ascii="Times New Roman" w:hAnsi="Times New Roman" w:cs="Times New Roman"/>
                <w:noProof/>
                <w:sz w:val="24"/>
                <w:lang w:val="en-GB"/>
              </w:rPr>
              <w:t>.</w:t>
            </w:r>
          </w:p>
        </w:tc>
      </w:tr>
      <w:tr w:rsidR="00921167" w:rsidRPr="00E50FA4" w14:paraId="02DDA4A8" w14:textId="77777777" w:rsidTr="5B1A6548">
        <w:tc>
          <w:tcPr>
            <w:tcW w:w="1188" w:type="dxa"/>
            <w:tcBorders>
              <w:top w:val="single" w:sz="4" w:space="0" w:color="auto"/>
              <w:left w:val="single" w:sz="4" w:space="0" w:color="auto"/>
              <w:bottom w:val="single" w:sz="4" w:space="0" w:color="auto"/>
              <w:right w:val="single" w:sz="4" w:space="0" w:color="auto"/>
            </w:tcBorders>
          </w:tcPr>
          <w:p w14:paraId="3F2C088B" w14:textId="05BBA5E6" w:rsidR="00921167" w:rsidRPr="00E50FA4" w:rsidRDefault="008377B1"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0B42204B" w14:textId="34BBDECA" w:rsidR="00921167" w:rsidRPr="00E50FA4" w:rsidRDefault="00750A24" w:rsidP="005720C9">
            <w:pPr>
              <w:pStyle w:val="Fait"/>
              <w:spacing w:before="0" w:after="120"/>
              <w:rPr>
                <w:b/>
                <w:noProof/>
                <w:u w:val="single"/>
              </w:rPr>
            </w:pPr>
            <w:r w:rsidRPr="00E50FA4">
              <w:rPr>
                <w:noProof/>
              </w:rPr>
              <w:t xml:space="preserve">Institutions </w:t>
            </w:r>
            <w:r w:rsidR="005720C9" w:rsidRPr="00E50FA4">
              <w:rPr>
                <w:noProof/>
              </w:rPr>
              <w:t>shall</w:t>
            </w:r>
            <w:r w:rsidRPr="00E50FA4">
              <w:rPr>
                <w:noProof/>
              </w:rPr>
              <w:t xml:space="preserve"> disclose non</w:t>
            </w:r>
            <w:r w:rsidR="00921167" w:rsidRPr="00E50FA4">
              <w:rPr>
                <w:noProof/>
              </w:rPr>
              <w:t>-performing exposures as defined in Article 47a</w:t>
            </w:r>
            <w:r w:rsidR="007459D9" w:rsidRPr="00E50FA4">
              <w:rPr>
                <w:noProof/>
              </w:rPr>
              <w:t xml:space="preserve">(3) </w:t>
            </w:r>
            <w:r w:rsidR="00581331" w:rsidRPr="00E50FA4">
              <w:rPr>
                <w:noProof/>
              </w:rPr>
              <w:t xml:space="preserve">of </w:t>
            </w:r>
            <w:r w:rsidR="007F40F6" w:rsidRPr="00E50FA4">
              <w:rPr>
                <w:noProof/>
              </w:rPr>
              <w:t>Regulation (EU) No 575/2013</w:t>
            </w:r>
            <w:r w:rsidR="007459D9" w:rsidRPr="00E50FA4">
              <w:rPr>
                <w:noProof/>
              </w:rPr>
              <w:t>.</w:t>
            </w:r>
          </w:p>
        </w:tc>
      </w:tr>
      <w:tr w:rsidR="002B014E" w:rsidRPr="00E50FA4" w14:paraId="4EA3C92C" w14:textId="77777777" w:rsidTr="5B1A6548">
        <w:tc>
          <w:tcPr>
            <w:tcW w:w="1188" w:type="dxa"/>
            <w:tcBorders>
              <w:top w:val="single" w:sz="4" w:space="0" w:color="auto"/>
              <w:left w:val="single" w:sz="4" w:space="0" w:color="auto"/>
              <w:bottom w:val="single" w:sz="4" w:space="0" w:color="auto"/>
              <w:right w:val="single" w:sz="4" w:space="0" w:color="auto"/>
            </w:tcBorders>
          </w:tcPr>
          <w:p w14:paraId="0C02787B" w14:textId="20A9A5B8" w:rsidR="002B014E" w:rsidRPr="00E50FA4" w:rsidRDefault="008377B1"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5F580424" w14:textId="0EF3E497" w:rsidR="002B014E" w:rsidRPr="00E1637D" w:rsidRDefault="00750A24" w:rsidP="005720C9">
            <w:pPr>
              <w:tabs>
                <w:tab w:val="left" w:pos="4104"/>
              </w:tabs>
              <w:spacing w:before="120" w:after="120"/>
              <w:jc w:val="both"/>
              <w:rPr>
                <w:rFonts w:ascii="Times New Roman" w:hAnsi="Times New Roman"/>
                <w:b/>
                <w:sz w:val="24"/>
                <w:u w:val="single"/>
                <w:rPrChange w:id="211" w:author="Author">
                  <w:rPr>
                    <w:rFonts w:ascii="Times New Roman" w:hAnsi="Times New Roman"/>
                    <w:b/>
                    <w:sz w:val="24"/>
                    <w:u w:val="single"/>
                    <w:lang w:val="en-GB"/>
                  </w:rPr>
                </w:rPrChange>
              </w:rPr>
            </w:pPr>
            <w:r w:rsidRPr="00E50FA4">
              <w:rPr>
                <w:rFonts w:ascii="Times New Roman" w:eastAsia="Times New Roman" w:hAnsi="Times New Roman" w:cs="Times New Roman"/>
                <w:noProof/>
                <w:sz w:val="24"/>
                <w:lang w:val="en-GB"/>
              </w:rPr>
              <w:t xml:space="preserve">Institutions </w:t>
            </w:r>
            <w:r w:rsidR="00B76863"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63718E" w:rsidRPr="00E50FA4">
              <w:rPr>
                <w:rFonts w:ascii="Times New Roman" w:eastAsia="Times New Roman" w:hAnsi="Times New Roman" w:cs="Times New Roman"/>
                <w:noProof/>
                <w:sz w:val="24"/>
                <w:lang w:val="en-GB"/>
              </w:rPr>
              <w:t xml:space="preserve">amounts </w:t>
            </w:r>
            <w:r w:rsidR="00581331" w:rsidRPr="00E50FA4">
              <w:rPr>
                <w:rFonts w:ascii="Times New Roman" w:eastAsia="Times New Roman" w:hAnsi="Times New Roman" w:cs="Times New Roman"/>
                <w:noProof/>
                <w:sz w:val="24"/>
                <w:lang w:val="en-GB"/>
              </w:rPr>
              <w:t>set out in</w:t>
            </w:r>
            <w:r w:rsidR="0063718E"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63718E" w:rsidRPr="00E50FA4">
              <w:rPr>
                <w:rFonts w:ascii="Times New Roman" w:eastAsia="Times New Roman" w:hAnsi="Times New Roman" w:cs="Times New Roman"/>
                <w:noProof/>
                <w:sz w:val="24"/>
                <w:lang w:val="en-GB"/>
              </w:rPr>
              <w:t>11, 69</w:t>
            </w:r>
            <w:r w:rsidR="00004679" w:rsidRPr="00E50FA4">
              <w:rPr>
                <w:rFonts w:ascii="Times New Roman" w:eastAsia="Times New Roman" w:hAnsi="Times New Roman" w:cs="Times New Roman"/>
                <w:noProof/>
                <w:sz w:val="24"/>
                <w:lang w:val="en-GB"/>
              </w:rPr>
              <w:t>, 70,</w:t>
            </w:r>
            <w:r w:rsidR="0063718E" w:rsidRPr="00E50FA4">
              <w:rPr>
                <w:rFonts w:ascii="Times New Roman" w:eastAsia="Times New Roman" w:hAnsi="Times New Roman" w:cs="Times New Roman"/>
                <w:noProof/>
                <w:sz w:val="24"/>
                <w:lang w:val="en-GB"/>
              </w:rPr>
              <w:t xml:space="preserve"> 71, 106 and 110</w:t>
            </w:r>
            <w:r w:rsidR="003E4DB5" w:rsidRPr="00E50FA4">
              <w:rPr>
                <w:rFonts w:ascii="Times New Roman" w:eastAsia="Times New Roman" w:hAnsi="Times New Roman" w:cs="Times New Roman"/>
                <w:noProof/>
                <w:sz w:val="24"/>
                <w:lang w:val="en-GB"/>
              </w:rPr>
              <w:t>,</w:t>
            </w:r>
            <w:r w:rsidR="0063718E" w:rsidRPr="00E50FA4">
              <w:rPr>
                <w:rFonts w:ascii="Times New Roman" w:eastAsia="Times New Roman" w:hAnsi="Times New Roman" w:cs="Times New Roman"/>
                <w:noProof/>
                <w:sz w:val="24"/>
                <w:lang w:val="en-GB"/>
              </w:rPr>
              <w:t xml:space="preserve"> </w:t>
            </w:r>
            <w:r w:rsidR="00340A99" w:rsidRPr="00340A99">
              <w:rPr>
                <w:rFonts w:ascii="Times New Roman" w:eastAsia="Times New Roman" w:hAnsi="Times New Roman" w:cs="Times New Roman"/>
                <w:noProof/>
                <w:sz w:val="24"/>
                <w:lang w:val="en-GB"/>
              </w:rPr>
              <w:t xml:space="preserve">of </w:t>
            </w:r>
            <w:del w:id="212" w:author="Author">
              <w:r w:rsidR="0063718E" w:rsidRPr="00E50FA4">
                <w:rPr>
                  <w:rFonts w:ascii="Times New Roman" w:eastAsia="Times New Roman" w:hAnsi="Times New Roman" w:cs="Times New Roman"/>
                  <w:noProof/>
                  <w:sz w:val="24"/>
                  <w:lang w:val="en-GB"/>
                </w:rPr>
                <w:delText>Annex V to Implementing Regulation (EU) 2021/451.</w:delText>
              </w:r>
            </w:del>
            <w:ins w:id="213" w:author="Author">
              <w:r w:rsidR="00340A99" w:rsidRPr="00340A99">
                <w:rPr>
                  <w:rFonts w:ascii="Times New Roman" w:eastAsia="Times New Roman" w:hAnsi="Times New Roman" w:cs="Times New Roman"/>
                  <w:noProof/>
                  <w:sz w:val="24"/>
                  <w:lang w:val="en-GB"/>
                </w:rPr>
                <w:t>the EBA IT solutions published on EBA’s website related to the reporting on financial information.</w:t>
              </w:r>
            </w:ins>
          </w:p>
        </w:tc>
      </w:tr>
      <w:tr w:rsidR="00C168F0" w:rsidRPr="00E50FA4" w14:paraId="5337695D" w14:textId="0BE2A3F6" w:rsidTr="5B1A6548">
        <w:tc>
          <w:tcPr>
            <w:tcW w:w="1188" w:type="dxa"/>
            <w:tcBorders>
              <w:top w:val="single" w:sz="4" w:space="0" w:color="auto"/>
              <w:left w:val="single" w:sz="4" w:space="0" w:color="auto"/>
              <w:bottom w:val="single" w:sz="4" w:space="0" w:color="auto"/>
              <w:right w:val="single" w:sz="4" w:space="0" w:color="auto"/>
            </w:tcBorders>
          </w:tcPr>
          <w:p w14:paraId="7C696CA1" w14:textId="6E1F3F6E" w:rsidR="00C168F0"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3795FE9" w14:textId="674251AB" w:rsidR="002B014E" w:rsidRPr="00E50FA4" w:rsidRDefault="6450E899"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b/>
                <w:bCs/>
                <w:noProof/>
                <w:sz w:val="24"/>
                <w:u w:val="single"/>
                <w:lang w:val="en-GB"/>
              </w:rPr>
              <w:t>Of which stage 2</w:t>
            </w:r>
            <w:ins w:id="214" w:author="Author">
              <w:r w:rsidR="68A60C6D" w:rsidRPr="5B1A6548">
                <w:rPr>
                  <w:rFonts w:ascii="Times New Roman" w:eastAsia="Times New Roman" w:hAnsi="Times New Roman" w:cs="Times New Roman"/>
                  <w:b/>
                  <w:bCs/>
                  <w:noProof/>
                  <w:sz w:val="24"/>
                  <w:u w:val="single"/>
                  <w:lang w:val="en-GB"/>
                </w:rPr>
                <w:t xml:space="preserve"> exposures</w:t>
              </w:r>
            </w:ins>
          </w:p>
          <w:p w14:paraId="12615E91" w14:textId="557DA6C8" w:rsidR="00702661" w:rsidRPr="00E50FA4" w:rsidRDefault="006A6F6D"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accumulated </w:t>
            </w:r>
            <w:r w:rsidR="00702661" w:rsidRPr="00E50FA4">
              <w:rPr>
                <w:rFonts w:ascii="Times New Roman" w:eastAsia="Times New Roman" w:hAnsi="Times New Roman" w:cs="Times New Roman"/>
                <w:noProof/>
                <w:sz w:val="24"/>
                <w:lang w:val="en-GB"/>
              </w:rPr>
              <w:t>impairment amount of stage 2 exposures.</w:t>
            </w:r>
          </w:p>
          <w:p w14:paraId="3C7589F6" w14:textId="17A65A48" w:rsidR="00702661" w:rsidRPr="00E50FA4" w:rsidRDefault="002B014E"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0F73A4" w:rsidRPr="00E50FA4">
              <w:rPr>
                <w:rFonts w:ascii="Times New Roman" w:eastAsia="Times New Roman" w:hAnsi="Times New Roman" w:cs="Times New Roman"/>
                <w:noProof/>
                <w:sz w:val="24"/>
                <w:lang w:val="en-GB"/>
              </w:rPr>
              <w:t xml:space="preserve">are to </w:t>
            </w:r>
            <w:r w:rsidRPr="00E50FA4">
              <w:rPr>
                <w:rFonts w:ascii="Times New Roman" w:eastAsia="Times New Roman" w:hAnsi="Times New Roman" w:cs="Times New Roman"/>
                <w:noProof/>
                <w:sz w:val="24"/>
                <w:lang w:val="en-GB"/>
              </w:rPr>
              <w:t xml:space="preserve">disclose the gross carrying amount of ‘Stage 2’ instruments as </w:t>
            </w:r>
            <w:r w:rsidR="00581331" w:rsidRPr="00E50FA4">
              <w:rPr>
                <w:rFonts w:ascii="Times New Roman" w:eastAsia="Times New Roman" w:hAnsi="Times New Roman" w:cs="Times New Roman"/>
                <w:noProof/>
                <w:sz w:val="24"/>
                <w:lang w:val="en-GB"/>
              </w:rPr>
              <w:t xml:space="preserve">set out </w:t>
            </w:r>
            <w:r w:rsidRPr="00E50FA4">
              <w:rPr>
                <w:rFonts w:ascii="Times New Roman" w:eastAsia="Times New Roman" w:hAnsi="Times New Roman" w:cs="Times New Roman"/>
                <w:noProof/>
                <w:sz w:val="24"/>
                <w:lang w:val="en-GB"/>
              </w:rPr>
              <w:t>in IFRS 9.</w:t>
            </w:r>
          </w:p>
          <w:p w14:paraId="043A7F6F" w14:textId="3D951D18" w:rsidR="00C168F0" w:rsidRPr="00E50FA4" w:rsidRDefault="002B014E" w:rsidP="00CA6FC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w:t>
            </w:r>
            <w:del w:id="215" w:author="Author">
              <w:r w:rsidRPr="00E50FA4">
                <w:rPr>
                  <w:rFonts w:ascii="Times New Roman" w:eastAsia="Times New Roman" w:hAnsi="Times New Roman" w:cs="Times New Roman"/>
                  <w:noProof/>
                  <w:sz w:val="24"/>
                  <w:lang w:val="en-GB"/>
                </w:rPr>
                <w:delText>2’</w:delText>
              </w:r>
            </w:del>
            <w:ins w:id="216" w:author="Author">
              <w:r w:rsidRPr="00E50FA4">
                <w:rPr>
                  <w:rFonts w:ascii="Times New Roman" w:eastAsia="Times New Roman" w:hAnsi="Times New Roman" w:cs="Times New Roman"/>
                  <w:noProof/>
                  <w:sz w:val="24"/>
                  <w:lang w:val="en-GB"/>
                </w:rPr>
                <w:t>2</w:t>
              </w:r>
              <w:r w:rsidR="002F4619">
                <w:rPr>
                  <w:rFonts w:ascii="Times New Roman" w:eastAsia="Times New Roman" w:hAnsi="Times New Roman" w:cs="Times New Roman"/>
                  <w:noProof/>
                  <w:sz w:val="24"/>
                  <w:lang w:val="en-GB"/>
                </w:rPr>
                <w:t xml:space="preserve"> exposures</w:t>
              </w:r>
              <w:r w:rsidRPr="00E50FA4">
                <w:rPr>
                  <w:rFonts w:ascii="Times New Roman" w:eastAsia="Times New Roman" w:hAnsi="Times New Roman" w:cs="Times New Roman"/>
                  <w:noProof/>
                  <w:sz w:val="24"/>
                  <w:lang w:val="en-GB"/>
                </w:rPr>
                <w:t>’</w:t>
              </w:r>
            </w:ins>
            <w:r w:rsidRPr="00E50FA4">
              <w:rPr>
                <w:rFonts w:ascii="Times New Roman" w:eastAsia="Times New Roman" w:hAnsi="Times New Roman" w:cs="Times New Roman"/>
                <w:noProof/>
                <w:sz w:val="24"/>
                <w:lang w:val="en-GB"/>
              </w:rPr>
              <w:t xml:space="preserve">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2B014E" w:rsidRPr="00E50FA4" w14:paraId="44EB1B0C" w14:textId="77777777" w:rsidTr="5B1A6548">
        <w:tc>
          <w:tcPr>
            <w:tcW w:w="1188" w:type="dxa"/>
            <w:tcBorders>
              <w:top w:val="single" w:sz="4" w:space="0" w:color="auto"/>
              <w:left w:val="single" w:sz="4" w:space="0" w:color="auto"/>
              <w:bottom w:val="single" w:sz="4" w:space="0" w:color="auto"/>
              <w:right w:val="single" w:sz="4" w:space="0" w:color="auto"/>
            </w:tcBorders>
          </w:tcPr>
          <w:p w14:paraId="0FD1FCCA" w14:textId="49BC19A5" w:rsidR="002B014E" w:rsidRPr="00E50FA4" w:rsidRDefault="008377B1" w:rsidP="00DA390D">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non</w:t>
            </w:r>
            <w:r w:rsidR="002B014E" w:rsidRPr="00E50FA4">
              <w:rPr>
                <w:rFonts w:ascii="Times New Roman" w:eastAsia="Times New Roman" w:hAnsi="Times New Roman" w:cs="Times New Roman"/>
                <w:bCs/>
                <w:noProof/>
                <w:sz w:val="24"/>
                <w:lang w:val="en-GB"/>
              </w:rPr>
              <w:t xml:space="preserve">-performing exposures as </w:t>
            </w:r>
            <w:r w:rsidR="00581331" w:rsidRPr="00E50FA4">
              <w:rPr>
                <w:rFonts w:ascii="Times New Roman" w:eastAsia="Times New Roman" w:hAnsi="Times New Roman" w:cs="Times New Roman"/>
                <w:bCs/>
                <w:noProof/>
                <w:sz w:val="24"/>
                <w:lang w:val="en-GB"/>
              </w:rPr>
              <w:t xml:space="preserve">referred to </w:t>
            </w:r>
            <w:r w:rsidR="002B014E" w:rsidRPr="00E50FA4">
              <w:rPr>
                <w:rFonts w:ascii="Times New Roman" w:eastAsia="Times New Roman" w:hAnsi="Times New Roman" w:cs="Times New Roman"/>
                <w:bCs/>
                <w:noProof/>
                <w:sz w:val="24"/>
                <w:lang w:val="en-GB"/>
              </w:rPr>
              <w:t xml:space="preserve">in Article 47a(3) </w:t>
            </w:r>
            <w:r w:rsidR="007F40F6" w:rsidRPr="00E50FA4">
              <w:rPr>
                <w:rFonts w:ascii="Times New Roman" w:eastAsia="Times New Roman" w:hAnsi="Times New Roman" w:cs="Times New Roman"/>
                <w:bCs/>
                <w:noProof/>
                <w:sz w:val="24"/>
                <w:lang w:val="en-GB"/>
              </w:rPr>
              <w:t>Regulation (EU) No 575/2013</w:t>
            </w:r>
            <w:r w:rsidR="002B014E" w:rsidRPr="00E50FA4">
              <w:rPr>
                <w:rFonts w:ascii="Times New Roman" w:eastAsia="Times New Roman" w:hAnsi="Times New Roman" w:cs="Times New Roman"/>
                <w:bCs/>
                <w:noProof/>
                <w:sz w:val="24"/>
                <w:lang w:val="en-GB"/>
              </w:rPr>
              <w:t>.</w:t>
            </w:r>
          </w:p>
        </w:tc>
      </w:tr>
      <w:tr w:rsidR="00CB7F1A" w:rsidRPr="00E50FA4" w14:paraId="2879A389" w14:textId="77777777" w:rsidTr="5B1A6548">
        <w:trPr>
          <w:ins w:id="217" w:author="Author"/>
        </w:trPr>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03ECC" w14:textId="77777777" w:rsidR="00CB7F1A" w:rsidDel="008377B1" w:rsidRDefault="00CB7F1A" w:rsidP="00D35812">
            <w:pPr>
              <w:spacing w:before="120" w:after="120"/>
              <w:jc w:val="both"/>
              <w:rPr>
                <w:ins w:id="218"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35D002" w14:textId="50309C6B" w:rsidR="00CB7F1A" w:rsidRPr="00E50FA4" w:rsidRDefault="636D2F5F" w:rsidP="5B1A6548">
            <w:pPr>
              <w:spacing w:before="120" w:after="120"/>
              <w:jc w:val="both"/>
              <w:rPr>
                <w:ins w:id="219" w:author="Author"/>
                <w:rFonts w:ascii="Times New Roman" w:eastAsia="Times New Roman" w:hAnsi="Times New Roman" w:cs="Times New Roman"/>
                <w:b/>
                <w:bCs/>
                <w:noProof/>
                <w:sz w:val="24"/>
                <w:u w:val="single"/>
                <w:lang w:val="en-GB"/>
              </w:rPr>
            </w:pPr>
            <w:ins w:id="220" w:author="Author">
              <w:r w:rsidRPr="5B1A6548">
                <w:rPr>
                  <w:rFonts w:ascii="Times New Roman" w:eastAsia="Times New Roman" w:hAnsi="Times New Roman" w:cs="Times New Roman"/>
                  <w:b/>
                  <w:bCs/>
                  <w:noProof/>
                  <w:sz w:val="24"/>
                  <w:u w:val="single"/>
                  <w:lang w:val="en-GB"/>
                </w:rPr>
                <w:t xml:space="preserve">GHG </w:t>
              </w:r>
              <w:r w:rsidR="4FD0A61B" w:rsidRPr="5B1A6548">
                <w:rPr>
                  <w:rFonts w:ascii="Times New Roman" w:eastAsia="Times New Roman" w:hAnsi="Times New Roman" w:cs="Times New Roman"/>
                  <w:b/>
                  <w:bCs/>
                  <w:noProof/>
                  <w:sz w:val="24"/>
                  <w:u w:val="single"/>
                  <w:lang w:val="en-GB"/>
                </w:rPr>
                <w:t>f</w:t>
              </w:r>
              <w:r w:rsidRPr="5B1A6548">
                <w:rPr>
                  <w:rFonts w:ascii="Times New Roman" w:eastAsia="Times New Roman" w:hAnsi="Times New Roman" w:cs="Times New Roman"/>
                  <w:b/>
                  <w:bCs/>
                  <w:noProof/>
                  <w:sz w:val="24"/>
                  <w:u w:val="single"/>
                  <w:lang w:val="en-GB"/>
                </w:rPr>
                <w:t>inanced emissions</w:t>
              </w:r>
            </w:ins>
          </w:p>
        </w:tc>
      </w:tr>
      <w:tr w:rsidR="00C168F0" w:rsidRPr="00E50FA4" w14:paraId="4830897E" w14:textId="77777777" w:rsidTr="5B1A6548">
        <w:tc>
          <w:tcPr>
            <w:tcW w:w="1188" w:type="dxa"/>
            <w:tcBorders>
              <w:top w:val="single" w:sz="4" w:space="0" w:color="auto"/>
              <w:left w:val="single" w:sz="4" w:space="0" w:color="auto"/>
              <w:bottom w:val="single" w:sz="4" w:space="0" w:color="auto"/>
              <w:right w:val="single" w:sz="4" w:space="0" w:color="auto"/>
            </w:tcBorders>
          </w:tcPr>
          <w:p w14:paraId="0A798011" w14:textId="7A7A79F1" w:rsidR="00C168F0" w:rsidRPr="00E50FA4" w:rsidRDefault="008377B1"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GHG financed emissions (scope 1, scope 2 and scope 3 emissions of the </w:t>
            </w:r>
            <w:r w:rsidR="00FA43A9" w:rsidRPr="00E50FA4">
              <w:rPr>
                <w:rFonts w:ascii="Times New Roman" w:eastAsia="Times New Roman" w:hAnsi="Times New Roman" w:cs="Times New Roman"/>
                <w:b/>
                <w:noProof/>
                <w:sz w:val="24"/>
                <w:u w:val="single"/>
                <w:lang w:val="en-GB"/>
              </w:rPr>
              <w:t>counterparty</w:t>
            </w:r>
            <w:r w:rsidRPr="00E50FA4">
              <w:rPr>
                <w:rFonts w:ascii="Times New Roman" w:eastAsia="Times New Roman" w:hAnsi="Times New Roman" w:cs="Times New Roman"/>
                <w:b/>
                <w:noProof/>
                <w:sz w:val="24"/>
                <w:u w:val="single"/>
                <w:lang w:val="en-GB"/>
              </w:rPr>
              <w:t>) (in tons of CO2 equivalent)</w:t>
            </w:r>
          </w:p>
          <w:p w14:paraId="20A73311" w14:textId="1C89E9F4" w:rsidR="00E9693D" w:rsidRPr="00E50FA4" w:rsidRDefault="0F6A8398" w:rsidP="5B1A6548">
            <w:pPr>
              <w:spacing w:before="120" w:after="120"/>
              <w:jc w:val="both"/>
              <w:rPr>
                <w:rFonts w:ascii="Times New Roman" w:eastAsia="Times New Roman" w:hAnsi="Times New Roman" w:cs="Times New Roman"/>
                <w:noProof/>
                <w:sz w:val="24"/>
                <w:lang w:val="en-GB"/>
              </w:rPr>
            </w:pPr>
            <w:ins w:id="221" w:author="Author">
              <w:r w:rsidRPr="5B1A6548">
                <w:rPr>
                  <w:rFonts w:ascii="Times New Roman" w:eastAsia="Times New Roman" w:hAnsi="Times New Roman" w:cs="Times New Roman"/>
                  <w:noProof/>
                  <w:sz w:val="24"/>
                  <w:lang w:val="en-GB"/>
                </w:rPr>
                <w:t xml:space="preserve">Institutions shall disclose the aggregated counterparties’ scope 1, 2 and 3 financed emissions associated with </w:t>
              </w:r>
              <w:r w:rsidR="0702645C" w:rsidRPr="5B1A6548">
                <w:rPr>
                  <w:rFonts w:ascii="Times New Roman" w:eastAsia="Times New Roman" w:hAnsi="Times New Roman" w:cs="Times New Roman"/>
                  <w:noProof/>
                  <w:sz w:val="24"/>
                  <w:lang w:val="en-GB"/>
                </w:rPr>
                <w:t>their exposures</w:t>
              </w:r>
              <w:r w:rsidRPr="5B1A6548">
                <w:rPr>
                  <w:rFonts w:ascii="Times New Roman" w:eastAsia="Times New Roman" w:hAnsi="Times New Roman" w:cs="Times New Roman"/>
                  <w:noProof/>
                  <w:sz w:val="24"/>
                  <w:lang w:val="en-GB"/>
                </w:rPr>
                <w:t xml:space="preserve">. </w:t>
              </w:r>
            </w:ins>
            <w:r w:rsidR="00C168F0" w:rsidRPr="5B1A6548">
              <w:rPr>
                <w:rFonts w:ascii="Times New Roman" w:eastAsia="Times New Roman" w:hAnsi="Times New Roman" w:cs="Times New Roman"/>
                <w:noProof/>
                <w:sz w:val="24"/>
                <w:lang w:val="en-GB"/>
              </w:rPr>
              <w:t>Whe</w:t>
            </w:r>
            <w:r w:rsidR="16F71F33" w:rsidRPr="5B1A6548">
              <w:rPr>
                <w:rFonts w:ascii="Times New Roman" w:eastAsia="Times New Roman" w:hAnsi="Times New Roman" w:cs="Times New Roman"/>
                <w:noProof/>
                <w:sz w:val="24"/>
                <w:lang w:val="en-GB"/>
              </w:rPr>
              <w:t>re</w:t>
            </w:r>
            <w:r w:rsidR="00C168F0" w:rsidRPr="5B1A6548">
              <w:rPr>
                <w:rFonts w:ascii="Times New Roman" w:eastAsia="Times New Roman" w:hAnsi="Times New Roman" w:cs="Times New Roman"/>
                <w:noProof/>
                <w:sz w:val="24"/>
                <w:lang w:val="en-GB"/>
              </w:rPr>
              <w:t xml:space="preserve"> th</w:t>
            </w:r>
            <w:r w:rsidR="16F71F33" w:rsidRPr="5B1A6548">
              <w:rPr>
                <w:rFonts w:ascii="Times New Roman" w:eastAsia="Times New Roman" w:hAnsi="Times New Roman" w:cs="Times New Roman"/>
                <w:noProof/>
                <w:sz w:val="24"/>
                <w:lang w:val="en-GB"/>
              </w:rPr>
              <w:t>e</w:t>
            </w:r>
            <w:r w:rsidR="00C168F0" w:rsidRPr="5B1A6548">
              <w:rPr>
                <w:rFonts w:ascii="Times New Roman" w:eastAsia="Times New Roman" w:hAnsi="Times New Roman" w:cs="Times New Roman"/>
                <w:noProof/>
                <w:sz w:val="24"/>
                <w:lang w:val="en-GB"/>
              </w:rPr>
              <w:t xml:space="preserve"> information is available, </w:t>
            </w:r>
            <w:r w:rsidR="250B5D29"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37573300" w:rsidRPr="5B1A6548">
              <w:rPr>
                <w:rFonts w:ascii="Times New Roman" w:eastAsia="Times New Roman" w:hAnsi="Times New Roman" w:cs="Times New Roman"/>
                <w:noProof/>
                <w:sz w:val="24"/>
                <w:lang w:val="en-GB"/>
              </w:rPr>
              <w:t xml:space="preserve"> </w:t>
            </w:r>
            <w:r w:rsidR="250B5D29" w:rsidRPr="5B1A6548">
              <w:rPr>
                <w:rFonts w:ascii="Times New Roman" w:eastAsia="Times New Roman" w:hAnsi="Times New Roman" w:cs="Times New Roman"/>
                <w:noProof/>
                <w:sz w:val="24"/>
                <w:lang w:val="en-GB"/>
              </w:rPr>
              <w:t xml:space="preserve">disclose </w:t>
            </w:r>
            <w:r w:rsidR="16F71F33" w:rsidRPr="5B1A6548">
              <w:rPr>
                <w:rFonts w:ascii="Times New Roman" w:eastAsia="Times New Roman" w:hAnsi="Times New Roman" w:cs="Times New Roman"/>
                <w:noProof/>
                <w:sz w:val="24"/>
                <w:lang w:val="en-GB"/>
              </w:rPr>
              <w:t xml:space="preserve">the estimates of the </w:t>
            </w:r>
            <w:r w:rsidR="00C168F0" w:rsidRPr="5B1A6548">
              <w:rPr>
                <w:rFonts w:ascii="Times New Roman" w:eastAsia="Times New Roman" w:hAnsi="Times New Roman" w:cs="Times New Roman"/>
                <w:noProof/>
                <w:sz w:val="24"/>
                <w:lang w:val="en-GB"/>
              </w:rPr>
              <w:t xml:space="preserve">scope </w:t>
            </w:r>
            <w:r w:rsidR="250B5D29" w:rsidRPr="5B1A6548">
              <w:rPr>
                <w:rFonts w:ascii="Times New Roman" w:eastAsia="Times New Roman" w:hAnsi="Times New Roman" w:cs="Times New Roman"/>
                <w:noProof/>
                <w:sz w:val="24"/>
                <w:lang w:val="en-GB"/>
              </w:rPr>
              <w:t xml:space="preserve">of their </w:t>
            </w:r>
            <w:r w:rsidR="410F07D1" w:rsidRPr="5B1A6548">
              <w:rPr>
                <w:rFonts w:ascii="Times New Roman" w:eastAsia="Times New Roman" w:hAnsi="Times New Roman" w:cs="Times New Roman"/>
                <w:noProof/>
                <w:sz w:val="24"/>
                <w:lang w:val="en-GB"/>
              </w:rPr>
              <w:t xml:space="preserve">scope </w:t>
            </w:r>
            <w:r w:rsidR="00C168F0" w:rsidRPr="5B1A6548">
              <w:rPr>
                <w:rFonts w:ascii="Times New Roman" w:eastAsia="Times New Roman" w:hAnsi="Times New Roman" w:cs="Times New Roman"/>
                <w:noProof/>
                <w:sz w:val="24"/>
                <w:lang w:val="en-GB"/>
              </w:rPr>
              <w:t>3 GHG emissions</w:t>
            </w:r>
            <w:r w:rsidR="16F71F33" w:rsidRPr="5B1A6548">
              <w:rPr>
                <w:rFonts w:ascii="Times New Roman" w:eastAsia="Times New Roman" w:hAnsi="Times New Roman" w:cs="Times New Roman"/>
                <w:noProof/>
                <w:sz w:val="24"/>
                <w:lang w:val="en-GB"/>
              </w:rPr>
              <w:t xml:space="preserve"> </w:t>
            </w:r>
            <w:r w:rsidR="00C168F0" w:rsidRPr="5B1A6548">
              <w:rPr>
                <w:rFonts w:ascii="Times New Roman" w:eastAsia="Times New Roman" w:hAnsi="Times New Roman" w:cs="Times New Roman"/>
                <w:noProof/>
                <w:sz w:val="24"/>
                <w:lang w:val="en-GB"/>
              </w:rPr>
              <w:t xml:space="preserve">in </w:t>
            </w:r>
            <w:r w:rsidR="16F71F33" w:rsidRPr="5B1A6548">
              <w:rPr>
                <w:rFonts w:ascii="Times New Roman" w:eastAsia="Times New Roman" w:hAnsi="Times New Roman" w:cs="Times New Roman"/>
                <w:noProof/>
                <w:sz w:val="24"/>
                <w:lang w:val="en-GB"/>
              </w:rPr>
              <w:t>CO2 tonnes (</w:t>
            </w:r>
            <w:r w:rsidR="00C168F0" w:rsidRPr="5B1A6548">
              <w:rPr>
                <w:rFonts w:ascii="Times New Roman" w:eastAsia="Times New Roman" w:hAnsi="Times New Roman" w:cs="Times New Roman"/>
                <w:noProof/>
                <w:sz w:val="24"/>
                <w:lang w:val="en-GB"/>
              </w:rPr>
              <w:t>TCO2</w:t>
            </w:r>
            <w:r w:rsidR="16F71F33" w:rsidRPr="5B1A6548">
              <w:rPr>
                <w:rFonts w:ascii="Times New Roman" w:eastAsia="Times New Roman" w:hAnsi="Times New Roman" w:cs="Times New Roman"/>
                <w:noProof/>
                <w:sz w:val="24"/>
                <w:lang w:val="en-GB"/>
              </w:rPr>
              <w:t>)</w:t>
            </w:r>
            <w:r w:rsidR="00C168F0" w:rsidRPr="5B1A6548">
              <w:rPr>
                <w:rFonts w:ascii="Times New Roman" w:eastAsia="Times New Roman" w:hAnsi="Times New Roman" w:cs="Times New Roman"/>
                <w:noProof/>
                <w:sz w:val="24"/>
                <w:lang w:val="en-GB"/>
              </w:rPr>
              <w:t xml:space="preserve"> </w:t>
            </w:r>
            <w:r w:rsidR="08FB8C40" w:rsidRPr="5B1A6548">
              <w:rPr>
                <w:rFonts w:ascii="Times New Roman" w:eastAsia="Times New Roman" w:hAnsi="Times New Roman" w:cs="Times New Roman"/>
                <w:noProof/>
                <w:sz w:val="24"/>
                <w:lang w:val="en-GB"/>
              </w:rPr>
              <w:t xml:space="preserve">as part of column </w:t>
            </w:r>
            <w:r w:rsidR="0D20EC05" w:rsidRPr="5B1A6548">
              <w:rPr>
                <w:rFonts w:ascii="Times New Roman" w:eastAsia="Times New Roman" w:hAnsi="Times New Roman" w:cs="Times New Roman"/>
                <w:noProof/>
                <w:sz w:val="24"/>
                <w:lang w:val="en-GB"/>
              </w:rPr>
              <w:t>(</w:t>
            </w:r>
            <w:r w:rsidR="08FB8C40" w:rsidRPr="5B1A6548">
              <w:rPr>
                <w:rFonts w:ascii="Times New Roman" w:eastAsia="Times New Roman" w:hAnsi="Times New Roman" w:cs="Times New Roman"/>
                <w:noProof/>
                <w:sz w:val="24"/>
                <w:lang w:val="en-GB"/>
              </w:rPr>
              <w:t>i</w:t>
            </w:r>
            <w:r w:rsidR="0D20EC05" w:rsidRPr="5B1A6548">
              <w:rPr>
                <w:rFonts w:ascii="Times New Roman" w:eastAsia="Times New Roman" w:hAnsi="Times New Roman" w:cs="Times New Roman"/>
                <w:noProof/>
                <w:sz w:val="24"/>
                <w:lang w:val="en-GB"/>
              </w:rPr>
              <w:t>)</w:t>
            </w:r>
            <w:r w:rsidR="16F71F33" w:rsidRPr="5B1A6548">
              <w:rPr>
                <w:rFonts w:ascii="Times New Roman" w:eastAsia="Times New Roman" w:hAnsi="Times New Roman" w:cs="Times New Roman"/>
                <w:noProof/>
                <w:sz w:val="24"/>
                <w:lang w:val="en-GB"/>
              </w:rPr>
              <w:t>. The disclosure cover</w:t>
            </w:r>
            <w:r w:rsidR="37573300" w:rsidRPr="5B1A6548">
              <w:rPr>
                <w:rFonts w:ascii="Times New Roman" w:eastAsia="Times New Roman" w:hAnsi="Times New Roman" w:cs="Times New Roman"/>
                <w:noProof/>
                <w:sz w:val="24"/>
                <w:lang w:val="en-GB"/>
              </w:rPr>
              <w:t>s</w:t>
            </w:r>
            <w:r w:rsidR="16F71F33" w:rsidRPr="5B1A6548">
              <w:rPr>
                <w:rFonts w:ascii="Times New Roman" w:eastAsia="Times New Roman" w:hAnsi="Times New Roman" w:cs="Times New Roman"/>
                <w:noProof/>
                <w:sz w:val="24"/>
                <w:lang w:val="en-GB"/>
              </w:rPr>
              <w:t xml:space="preserve"> all</w:t>
            </w:r>
            <w:r w:rsidR="00C168F0" w:rsidRPr="5B1A6548">
              <w:rPr>
                <w:rFonts w:ascii="Times New Roman" w:eastAsia="Times New Roman" w:hAnsi="Times New Roman" w:cs="Times New Roman"/>
                <w:noProof/>
                <w:sz w:val="24"/>
                <w:lang w:val="en-GB"/>
              </w:rPr>
              <w:t xml:space="preserve"> sectors and subsectors that highly contribute to climate change</w:t>
            </w:r>
            <w:r w:rsidR="7401692F" w:rsidRPr="5B1A6548">
              <w:rPr>
                <w:rFonts w:ascii="Times New Roman" w:eastAsia="Times New Roman" w:hAnsi="Times New Roman" w:cs="Times New Roman"/>
                <w:noProof/>
                <w:sz w:val="24"/>
                <w:lang w:val="en-GB"/>
              </w:rPr>
              <w:t xml:space="preserve">, </w:t>
            </w:r>
            <w:r w:rsidR="37573300" w:rsidRPr="5B1A6548">
              <w:rPr>
                <w:rFonts w:ascii="Times New Roman" w:eastAsia="Times New Roman" w:hAnsi="Times New Roman" w:cs="Times New Roman"/>
                <w:noProof/>
                <w:sz w:val="24"/>
                <w:lang w:val="en-GB"/>
              </w:rPr>
              <w:lastRenderedPageBreak/>
              <w:t>including</w:t>
            </w:r>
            <w:r w:rsidR="7401692F" w:rsidRPr="5B1A6548">
              <w:rPr>
                <w:rFonts w:ascii="Times New Roman" w:eastAsia="Times New Roman" w:hAnsi="Times New Roman" w:cs="Times New Roman"/>
                <w:noProof/>
                <w:sz w:val="24"/>
                <w:lang w:val="en-GB"/>
              </w:rPr>
              <w:t xml:space="preserve"> the </w:t>
            </w:r>
            <w:r w:rsidR="7401692F" w:rsidRPr="5B1A6548">
              <w:rPr>
                <w:rFonts w:ascii="Times New Roman" w:hAnsi="Times New Roman"/>
                <w:noProof/>
                <w:sz w:val="24"/>
              </w:rPr>
              <w:t>oil, gas, mining and transportation sectors,</w:t>
            </w:r>
            <w:r w:rsidR="00C168F0" w:rsidRPr="5B1A6548">
              <w:rPr>
                <w:rFonts w:ascii="Times New Roman" w:eastAsia="Times New Roman" w:hAnsi="Times New Roman" w:cs="Times New Roman"/>
                <w:noProof/>
                <w:sz w:val="24"/>
                <w:lang w:val="en-GB"/>
              </w:rPr>
              <w:t xml:space="preserve"> </w:t>
            </w:r>
            <w:r w:rsidR="37573300" w:rsidRPr="5B1A6548">
              <w:rPr>
                <w:rFonts w:ascii="Times New Roman" w:eastAsia="Times New Roman" w:hAnsi="Times New Roman" w:cs="Times New Roman"/>
                <w:noProof/>
                <w:sz w:val="24"/>
                <w:lang w:val="en-GB"/>
              </w:rPr>
              <w:t xml:space="preserve">- </w:t>
            </w:r>
            <w:r w:rsidR="16F71F33" w:rsidRPr="5B1A6548">
              <w:rPr>
                <w:rFonts w:ascii="Times New Roman" w:eastAsia="Times New Roman" w:hAnsi="Times New Roman" w:cs="Times New Roman"/>
                <w:noProof/>
                <w:sz w:val="24"/>
                <w:lang w:val="en-GB"/>
              </w:rPr>
              <w:t>as specified in</w:t>
            </w:r>
            <w:r w:rsidR="00C168F0" w:rsidRPr="5B1A6548">
              <w:rPr>
                <w:rFonts w:ascii="Times New Roman" w:eastAsia="Times New Roman" w:hAnsi="Times New Roman" w:cs="Times New Roman"/>
                <w:noProof/>
                <w:sz w:val="24"/>
                <w:lang w:val="en-GB"/>
              </w:rPr>
              <w:t xml:space="preserve"> recital 6 of </w:t>
            </w:r>
            <w:r w:rsidR="16F71F33" w:rsidRPr="5B1A6548">
              <w:rPr>
                <w:rFonts w:ascii="Times New Roman" w:eastAsia="Times New Roman" w:hAnsi="Times New Roman"/>
                <w:noProof/>
                <w:sz w:val="24"/>
                <w:lang w:val="en-GB"/>
              </w:rPr>
              <w:t>Delegated Regulation (EU) 2020/1818</w:t>
            </w:r>
            <w:r w:rsidR="37573300" w:rsidRPr="5B1A6548">
              <w:rPr>
                <w:rFonts w:ascii="Times New Roman" w:eastAsia="Times New Roman" w:hAnsi="Times New Roman"/>
                <w:noProof/>
                <w:sz w:val="24"/>
                <w:lang w:val="en-GB"/>
              </w:rPr>
              <w:t xml:space="preserve"> -</w:t>
            </w:r>
            <w:r w:rsidR="19FA2D85" w:rsidRPr="5B1A6548">
              <w:rPr>
                <w:rFonts w:ascii="Times New Roman" w:eastAsia="Times New Roman" w:hAnsi="Times New Roman"/>
                <w:noProof/>
                <w:sz w:val="24"/>
                <w:lang w:val="en-GB"/>
              </w:rPr>
              <w:t xml:space="preserve"> included in rows 2 to </w:t>
            </w:r>
            <w:del w:id="222" w:author="Author">
              <w:r w:rsidR="00802AB8" w:rsidRPr="00E50FA4">
                <w:rPr>
                  <w:rFonts w:ascii="Times New Roman" w:eastAsia="Times New Roman" w:hAnsi="Times New Roman"/>
                  <w:noProof/>
                  <w:sz w:val="24"/>
                  <w:lang w:val="en-GB"/>
                </w:rPr>
                <w:delText>52</w:delText>
              </w:r>
            </w:del>
            <w:ins w:id="223" w:author="Author">
              <w:r w:rsidR="19FA2D85" w:rsidRPr="5B1A6548">
                <w:rPr>
                  <w:rFonts w:ascii="Times New Roman" w:eastAsia="Times New Roman" w:hAnsi="Times New Roman"/>
                  <w:noProof/>
                  <w:sz w:val="24"/>
                  <w:lang w:val="en-GB"/>
                </w:rPr>
                <w:t>5</w:t>
              </w:r>
              <w:r w:rsidR="00916F8B">
                <w:rPr>
                  <w:rFonts w:ascii="Times New Roman" w:eastAsia="Times New Roman" w:hAnsi="Times New Roman"/>
                  <w:noProof/>
                  <w:sz w:val="24"/>
                  <w:lang w:val="en-GB"/>
                </w:rPr>
                <w:t>1</w:t>
              </w:r>
            </w:ins>
            <w:r w:rsidR="19FA2D85" w:rsidRPr="5B1A6548">
              <w:rPr>
                <w:rFonts w:ascii="Times New Roman" w:eastAsia="Times New Roman" w:hAnsi="Times New Roman"/>
                <w:noProof/>
                <w:sz w:val="24"/>
                <w:lang w:val="en-GB"/>
              </w:rPr>
              <w:t xml:space="preserve"> of the template</w:t>
            </w:r>
            <w:r w:rsidR="00C168F0" w:rsidRPr="5B1A6548">
              <w:rPr>
                <w:rFonts w:ascii="Times New Roman" w:eastAsia="Times New Roman" w:hAnsi="Times New Roman" w:cs="Times New Roman"/>
                <w:noProof/>
                <w:sz w:val="24"/>
                <w:lang w:val="en-GB"/>
              </w:rPr>
              <w:t xml:space="preserve">. </w:t>
            </w:r>
          </w:p>
          <w:p w14:paraId="495ECB26" w14:textId="4EB64529" w:rsidR="00E9693D" w:rsidRPr="00E50FA4" w:rsidRDefault="37573300" w:rsidP="5B1A6548">
            <w:pPr>
              <w:spacing w:before="120" w:after="120"/>
              <w:jc w:val="both"/>
              <w:rPr>
                <w:rFonts w:ascii="Times New Roman" w:hAnsi="Times New Roman" w:cs="Times New Roman"/>
                <w:noProof/>
                <w:sz w:val="24"/>
                <w:lang w:val="en-GB"/>
              </w:rPr>
            </w:pPr>
            <w:r w:rsidRPr="5B1A6548">
              <w:rPr>
                <w:rFonts w:ascii="Times New Roman" w:eastAsia="Times New Roman" w:hAnsi="Times New Roman" w:cs="Times New Roman"/>
                <w:noProof/>
                <w:sz w:val="24"/>
                <w:lang w:val="en-GB"/>
              </w:rPr>
              <w:t>Institutions</w:t>
            </w:r>
            <w:r w:rsidR="0F6A8398" w:rsidRPr="5B1A6548">
              <w:rPr>
                <w:rFonts w:ascii="Times New Roman" w:eastAsia="Times New Roman" w:hAnsi="Times New Roman" w:cs="Times New Roman"/>
                <w:noProof/>
                <w:sz w:val="24"/>
                <w:lang w:val="en-GB"/>
              </w:rPr>
              <w:t xml:space="preserve"> sh</w:t>
            </w:r>
            <w:r w:rsidR="5D884911" w:rsidRPr="5B1A6548">
              <w:rPr>
                <w:rFonts w:ascii="Times New Roman" w:eastAsia="Times New Roman" w:hAnsi="Times New Roman" w:cs="Times New Roman"/>
                <w:noProof/>
                <w:sz w:val="24"/>
                <w:lang w:val="en-GB"/>
              </w:rPr>
              <w:t>all</w:t>
            </w:r>
            <w:r w:rsidR="0F6A8398" w:rsidRPr="5B1A6548">
              <w:rPr>
                <w:rFonts w:ascii="Times New Roman" w:eastAsia="Times New Roman" w:hAnsi="Times New Roman" w:cs="Times New Roman"/>
                <w:noProof/>
                <w:sz w:val="24"/>
                <w:lang w:val="en-GB"/>
              </w:rPr>
              <w:t xml:space="preserve"> </w:t>
            </w:r>
            <w:del w:id="224" w:author="Author">
              <w:r w:rsidR="008C59EB" w:rsidRPr="00E50FA4">
                <w:rPr>
                  <w:rFonts w:ascii="Times New Roman" w:eastAsia="Times New Roman" w:hAnsi="Times New Roman" w:cs="Times New Roman"/>
                  <w:noProof/>
                  <w:sz w:val="24"/>
                  <w:lang w:val="en-GB"/>
                </w:rPr>
                <w:delText xml:space="preserve">base the </w:delText>
              </w:r>
              <w:r w:rsidR="00E9693D" w:rsidRPr="00E50FA4">
                <w:rPr>
                  <w:rFonts w:ascii="Times New Roman" w:eastAsia="Times New Roman" w:hAnsi="Times New Roman" w:cs="Times New Roman"/>
                  <w:noProof/>
                  <w:sz w:val="24"/>
                  <w:lang w:val="en-GB"/>
                </w:rPr>
                <w:delText>estimation of</w:delText>
              </w:r>
            </w:del>
            <w:ins w:id="225" w:author="Author">
              <w:r w:rsidR="0F6A8398" w:rsidRPr="5B1A6548">
                <w:rPr>
                  <w:rFonts w:ascii="Times New Roman" w:eastAsia="Times New Roman" w:hAnsi="Times New Roman" w:cs="Times New Roman"/>
                  <w:noProof/>
                  <w:sz w:val="24"/>
                  <w:lang w:val="en-GB"/>
                </w:rPr>
                <w:t>estimate</w:t>
              </w:r>
            </w:ins>
            <w:r w:rsidR="0F6A8398" w:rsidRPr="5B1A6548">
              <w:rPr>
                <w:rFonts w:ascii="Times New Roman" w:eastAsia="Times New Roman" w:hAnsi="Times New Roman" w:cs="Times New Roman"/>
                <w:noProof/>
                <w:sz w:val="24"/>
                <w:lang w:val="en-GB"/>
              </w:rPr>
              <w:t xml:space="preserve"> scope 3 emissions </w:t>
            </w:r>
            <w:ins w:id="226" w:author="Author">
              <w:r w:rsidR="0F6A8398" w:rsidRPr="5B1A6548">
                <w:rPr>
                  <w:rFonts w:ascii="Times New Roman" w:eastAsia="Times New Roman" w:hAnsi="Times New Roman" w:cs="Times New Roman"/>
                  <w:noProof/>
                  <w:sz w:val="24"/>
                  <w:lang w:val="en-GB"/>
                </w:rPr>
                <w:t xml:space="preserve">based </w:t>
              </w:r>
            </w:ins>
            <w:r w:rsidR="0F6A8398" w:rsidRPr="5B1A6548">
              <w:rPr>
                <w:rFonts w:ascii="Times New Roman" w:eastAsia="Times New Roman" w:hAnsi="Times New Roman" w:cs="Times New Roman"/>
                <w:noProof/>
                <w:sz w:val="24"/>
                <w:lang w:val="en-GB"/>
              </w:rPr>
              <w:t xml:space="preserve">on </w:t>
            </w:r>
            <w:del w:id="227" w:author="Author">
              <w:r w:rsidR="008C59EB" w:rsidRPr="00E50FA4">
                <w:rPr>
                  <w:rFonts w:ascii="Times New Roman" w:eastAsia="Times New Roman" w:hAnsi="Times New Roman" w:cs="Times New Roman"/>
                  <w:noProof/>
                  <w:sz w:val="24"/>
                  <w:lang w:val="en-GB"/>
                </w:rPr>
                <w:delText xml:space="preserve">the </w:delText>
              </w:r>
              <w:r w:rsidR="00E9693D" w:rsidRPr="00E50FA4">
                <w:rPr>
                  <w:rFonts w:ascii="Times New Roman" w:eastAsia="Times New Roman" w:hAnsi="Times New Roman" w:cs="Times New Roman"/>
                  <w:noProof/>
                  <w:sz w:val="24"/>
                  <w:lang w:val="en-GB"/>
                </w:rPr>
                <w:delText>information on</w:delText>
              </w:r>
            </w:del>
            <w:ins w:id="228" w:author="Author">
              <w:r w:rsidR="0F6A8398" w:rsidRPr="5B1A6548">
                <w:rPr>
                  <w:rFonts w:ascii="Times New Roman" w:eastAsia="Times New Roman" w:hAnsi="Times New Roman" w:cs="Times New Roman"/>
                  <w:noProof/>
                  <w:sz w:val="24"/>
                  <w:lang w:val="en-GB"/>
                </w:rPr>
                <w:t>(i)</w:t>
              </w:r>
            </w:ins>
            <w:r w:rsidR="0F6A8398" w:rsidRPr="5B1A6548">
              <w:rPr>
                <w:rFonts w:ascii="Times New Roman" w:eastAsia="Times New Roman" w:hAnsi="Times New Roman" w:cs="Times New Roman"/>
                <w:noProof/>
                <w:sz w:val="24"/>
                <w:lang w:val="en-GB"/>
              </w:rPr>
              <w:t xml:space="preserve"> emissions </w:t>
            </w:r>
            <w:del w:id="229" w:author="Author">
              <w:r w:rsidR="008C59EB" w:rsidRPr="00E50FA4">
                <w:rPr>
                  <w:rFonts w:ascii="Times New Roman" w:eastAsia="Times New Roman" w:hAnsi="Times New Roman" w:cs="Times New Roman"/>
                  <w:noProof/>
                  <w:sz w:val="24"/>
                  <w:lang w:val="en-GB"/>
                </w:rPr>
                <w:delText xml:space="preserve">gathered </w:delText>
              </w:r>
              <w:r w:rsidR="00E9693D" w:rsidRPr="00E50FA4">
                <w:rPr>
                  <w:rFonts w:ascii="Times New Roman" w:eastAsia="Times New Roman" w:hAnsi="Times New Roman" w:cs="Times New Roman"/>
                  <w:noProof/>
                  <w:sz w:val="24"/>
                  <w:lang w:val="en-GB"/>
                </w:rPr>
                <w:delText>from</w:delText>
              </w:r>
            </w:del>
            <w:ins w:id="230" w:author="Author">
              <w:r w:rsidR="0F6A8398" w:rsidRPr="5B1A6548">
                <w:rPr>
                  <w:rFonts w:ascii="Times New Roman" w:eastAsia="Times New Roman" w:hAnsi="Times New Roman" w:cs="Times New Roman"/>
                  <w:noProof/>
                  <w:sz w:val="24"/>
                  <w:lang w:val="en-GB"/>
                </w:rPr>
                <w:t>data provided</w:t>
              </w:r>
              <w:r w:rsidRPr="5B1A6548">
                <w:rPr>
                  <w:rFonts w:ascii="Times New Roman" w:eastAsia="Times New Roman" w:hAnsi="Times New Roman" w:cs="Times New Roman"/>
                  <w:noProof/>
                  <w:sz w:val="24"/>
                  <w:lang w:val="en-GB"/>
                </w:rPr>
                <w:t xml:space="preserve"> </w:t>
              </w:r>
              <w:r w:rsidR="0F6A8398" w:rsidRPr="5B1A6548">
                <w:rPr>
                  <w:rFonts w:ascii="Times New Roman" w:eastAsia="Times New Roman" w:hAnsi="Times New Roman" w:cs="Times New Roman"/>
                  <w:noProof/>
                  <w:sz w:val="24"/>
                  <w:lang w:val="en-GB"/>
                </w:rPr>
                <w:t>by</w:t>
              </w:r>
            </w:ins>
            <w:r w:rsidR="0F6A8398" w:rsidRPr="5B1A6548">
              <w:rPr>
                <w:rFonts w:ascii="Times New Roman" w:eastAsia="Times New Roman" w:hAnsi="Times New Roman" w:cs="Times New Roman"/>
                <w:noProof/>
                <w:sz w:val="24"/>
                <w:lang w:val="en-GB"/>
              </w:rPr>
              <w:t xml:space="preserve"> their counterparties and </w:t>
            </w:r>
            <w:del w:id="231" w:author="Author">
              <w:r w:rsidR="00E9693D" w:rsidRPr="00E50FA4">
                <w:rPr>
                  <w:rFonts w:ascii="Times New Roman" w:eastAsia="Times New Roman" w:hAnsi="Times New Roman" w:cs="Times New Roman"/>
                  <w:noProof/>
                  <w:sz w:val="24"/>
                  <w:lang w:val="en-GB"/>
                </w:rPr>
                <w:delText xml:space="preserve">on </w:delText>
              </w:r>
              <w:r w:rsidR="008C59EB" w:rsidRPr="00E50FA4">
                <w:rPr>
                  <w:rFonts w:ascii="Times New Roman" w:eastAsia="Times New Roman" w:hAnsi="Times New Roman" w:cs="Times New Roman"/>
                  <w:noProof/>
                  <w:sz w:val="24"/>
                  <w:lang w:val="en-GB"/>
                </w:rPr>
                <w:delText xml:space="preserve">the </w:delText>
              </w:r>
              <w:r w:rsidR="00E9693D" w:rsidRPr="00E50FA4">
                <w:rPr>
                  <w:rFonts w:ascii="Times New Roman" w:eastAsia="Times New Roman" w:hAnsi="Times New Roman" w:cs="Times New Roman"/>
                  <w:noProof/>
                  <w:sz w:val="24"/>
                  <w:lang w:val="en-GB"/>
                </w:rPr>
                <w:delText>information on</w:delText>
              </w:r>
            </w:del>
            <w:ins w:id="232" w:author="Author">
              <w:r w:rsidR="0F6A8398" w:rsidRPr="5B1A6548">
                <w:rPr>
                  <w:rFonts w:ascii="Times New Roman" w:eastAsia="Times New Roman" w:hAnsi="Times New Roman" w:cs="Times New Roman"/>
                  <w:noProof/>
                  <w:sz w:val="24"/>
                  <w:lang w:val="en-GB"/>
                </w:rPr>
                <w:t>(ii)</w:t>
              </w:r>
            </w:ins>
            <w:r w:rsidR="0F6A8398" w:rsidRPr="5B1A6548">
              <w:rPr>
                <w:rFonts w:ascii="Times New Roman" w:eastAsia="Times New Roman" w:hAnsi="Times New Roman" w:cs="Times New Roman"/>
                <w:noProof/>
                <w:sz w:val="24"/>
                <w:lang w:val="en-GB"/>
              </w:rPr>
              <w:t xml:space="preserve"> sector-average emissions intensity</w:t>
            </w:r>
            <w:ins w:id="233" w:author="Author">
              <w:r w:rsidR="0F6A8398" w:rsidRPr="5B1A6548">
                <w:rPr>
                  <w:rFonts w:ascii="Times New Roman" w:eastAsia="Times New Roman" w:hAnsi="Times New Roman" w:cs="Times New Roman"/>
                  <w:noProof/>
                  <w:sz w:val="24"/>
                  <w:lang w:val="en-GB"/>
                </w:rPr>
                <w:t xml:space="preserve"> information</w:t>
              </w:r>
            </w:ins>
            <w:r w:rsidR="0F6A8398" w:rsidRPr="5B1A6548">
              <w:rPr>
                <w:rFonts w:ascii="Times New Roman" w:eastAsia="Times New Roman" w:hAnsi="Times New Roman" w:cs="Times New Roman"/>
                <w:noProof/>
                <w:sz w:val="24"/>
                <w:lang w:val="en-GB"/>
              </w:rPr>
              <w:t xml:space="preserve">. </w:t>
            </w:r>
            <w:r w:rsidRPr="5B1A6548">
              <w:rPr>
                <w:rFonts w:ascii="Times New Roman" w:hAnsi="Times New Roman" w:cs="Times New Roman"/>
                <w:noProof/>
                <w:sz w:val="24"/>
                <w:lang w:val="en-GB"/>
              </w:rPr>
              <w:t>The m</w:t>
            </w:r>
            <w:r w:rsidR="16F71F33" w:rsidRPr="5B1A6548">
              <w:rPr>
                <w:rFonts w:ascii="Times New Roman" w:hAnsi="Times New Roman" w:cs="Times New Roman"/>
                <w:noProof/>
                <w:sz w:val="24"/>
                <w:lang w:val="en-GB"/>
              </w:rPr>
              <w:t>ethod</w:t>
            </w:r>
            <w:r w:rsidRPr="5B1A6548">
              <w:rPr>
                <w:rFonts w:ascii="Times New Roman" w:hAnsi="Times New Roman" w:cs="Times New Roman"/>
                <w:noProof/>
                <w:sz w:val="24"/>
                <w:lang w:val="en-GB"/>
              </w:rPr>
              <w:t>s</w:t>
            </w:r>
            <w:r w:rsidR="16F71F33" w:rsidRPr="5B1A6548">
              <w:rPr>
                <w:rFonts w:ascii="Times New Roman" w:hAnsi="Times New Roman" w:cs="Times New Roman"/>
                <w:noProof/>
                <w:sz w:val="24"/>
                <w:lang w:val="en-GB"/>
              </w:rPr>
              <w:t xml:space="preserve"> to compute the carbon </w:t>
            </w:r>
            <w:del w:id="234" w:author="Author">
              <w:r w:rsidR="00E9693D" w:rsidRPr="00E50FA4">
                <w:rPr>
                  <w:rFonts w:ascii="Times New Roman" w:hAnsi="Times New Roman" w:cs="Times New Roman"/>
                  <w:bCs/>
                  <w:noProof/>
                  <w:sz w:val="24"/>
                  <w:lang w:val="en-GB"/>
                </w:rPr>
                <w:delText>emission</w:delText>
              </w:r>
            </w:del>
            <w:ins w:id="235" w:author="Author">
              <w:r w:rsidR="16F71F33" w:rsidRPr="5B1A6548">
                <w:rPr>
                  <w:rFonts w:ascii="Times New Roman" w:hAnsi="Times New Roman" w:cs="Times New Roman"/>
                  <w:noProof/>
                  <w:sz w:val="24"/>
                  <w:lang w:val="en-GB"/>
                </w:rPr>
                <w:t>emission</w:t>
              </w:r>
              <w:r w:rsidR="0F6A8398" w:rsidRPr="5B1A6548">
                <w:rPr>
                  <w:rFonts w:ascii="Times New Roman" w:hAnsi="Times New Roman" w:cs="Times New Roman"/>
                  <w:noProof/>
                  <w:sz w:val="24"/>
                  <w:lang w:val="en-GB"/>
                </w:rPr>
                <w:t>s</w:t>
              </w:r>
            </w:ins>
            <w:r w:rsidR="16F71F33" w:rsidRPr="5B1A6548">
              <w:rPr>
                <w:rFonts w:ascii="Times New Roman" w:hAnsi="Times New Roman" w:cs="Times New Roman"/>
                <w:noProof/>
                <w:sz w:val="24"/>
                <w:lang w:val="en-GB"/>
              </w:rPr>
              <w:t xml:space="preserve"> of companies include</w:t>
            </w:r>
            <w:r w:rsidR="2A4A0727" w:rsidRPr="5B1A6548">
              <w:rPr>
                <w:rFonts w:ascii="Times New Roman" w:hAnsi="Times New Roman" w:cs="Times New Roman"/>
                <w:noProof/>
                <w:sz w:val="24"/>
                <w:lang w:val="en-GB"/>
              </w:rPr>
              <w:t xml:space="preserve"> </w:t>
            </w:r>
            <w:r w:rsidR="16F71F33" w:rsidRPr="5B1A6548">
              <w:rPr>
                <w:rFonts w:ascii="Times New Roman" w:hAnsi="Times New Roman" w:cs="Times New Roman"/>
                <w:noProof/>
                <w:sz w:val="24"/>
                <w:lang w:val="en-GB"/>
              </w:rPr>
              <w:t>the Global GHG Accounting and Reporting Standard for the Financial Industry, developed by the Partnership for Carbon Accounting Financials</w:t>
            </w:r>
            <w:r w:rsidR="00CB0BC0" w:rsidRPr="5B1A6548">
              <w:rPr>
                <w:rFonts w:ascii="Times New Roman" w:hAnsi="Times New Roman" w:cs="Times New Roman"/>
                <w:noProof/>
                <w:sz w:val="24"/>
                <w:vertAlign w:val="superscript"/>
                <w:lang w:val="en-GB"/>
              </w:rPr>
              <w:t>*</w:t>
            </w:r>
            <w:r w:rsidR="00D65FBF" w:rsidRPr="5B1A6548">
              <w:rPr>
                <w:rFonts w:ascii="Times New Roman" w:hAnsi="Times New Roman" w:cs="Times New Roman"/>
                <w:noProof/>
                <w:sz w:val="24"/>
                <w:vertAlign w:val="superscript"/>
                <w:lang w:val="en-GB"/>
              </w:rPr>
              <w:t>1</w:t>
            </w:r>
            <w:r w:rsidR="19682218" w:rsidRPr="5B1A6548">
              <w:rPr>
                <w:rFonts w:ascii="Times New Roman" w:hAnsi="Times New Roman" w:cs="Times New Roman"/>
                <w:noProof/>
                <w:sz w:val="24"/>
                <w:vertAlign w:val="superscript"/>
                <w:lang w:val="en-GB"/>
              </w:rPr>
              <w:t>4</w:t>
            </w:r>
            <w:r w:rsidR="2A4A0727" w:rsidRPr="5B1A6548">
              <w:rPr>
                <w:rFonts w:ascii="Times New Roman" w:hAnsi="Times New Roman" w:cs="Times New Roman"/>
                <w:noProof/>
                <w:sz w:val="24"/>
                <w:lang w:val="en-GB"/>
              </w:rPr>
              <w:t xml:space="preserve"> (PCAF, of particular relevance for the TCFD), or </w:t>
            </w:r>
            <w:r w:rsidR="16F71F33" w:rsidRPr="5B1A6548">
              <w:rPr>
                <w:rFonts w:ascii="Times New Roman" w:hAnsi="Times New Roman" w:cs="Times New Roman"/>
                <w:noProof/>
                <w:sz w:val="24"/>
                <w:lang w:val="en-GB"/>
              </w:rPr>
              <w:t>the Carbon Disclosure Project</w:t>
            </w:r>
            <w:r w:rsidR="4793931A" w:rsidRPr="5B1A6548">
              <w:rPr>
                <w:rFonts w:ascii="Times New Roman" w:hAnsi="Times New Roman" w:cs="Times New Roman"/>
                <w:noProof/>
                <w:sz w:val="24"/>
                <w:vertAlign w:val="superscript"/>
                <w:lang w:val="en-GB"/>
              </w:rPr>
              <w:t>*</w:t>
            </w:r>
            <w:r w:rsidR="00D65FBF" w:rsidRPr="5B1A6548">
              <w:rPr>
                <w:rFonts w:ascii="Times New Roman" w:hAnsi="Times New Roman" w:cs="Times New Roman"/>
                <w:noProof/>
                <w:sz w:val="24"/>
                <w:vertAlign w:val="superscript"/>
                <w:lang w:val="en-GB"/>
              </w:rPr>
              <w:t>1</w:t>
            </w:r>
            <w:r w:rsidR="19682218" w:rsidRPr="5B1A6548">
              <w:rPr>
                <w:rFonts w:ascii="Times New Roman" w:hAnsi="Times New Roman" w:cs="Times New Roman"/>
                <w:noProof/>
                <w:sz w:val="24"/>
                <w:vertAlign w:val="superscript"/>
                <w:lang w:val="en-GB"/>
              </w:rPr>
              <w:t>5</w:t>
            </w:r>
            <w:r w:rsidR="16F71F33" w:rsidRPr="5B1A6548">
              <w:rPr>
                <w:rFonts w:ascii="Times New Roman" w:hAnsi="Times New Roman" w:cs="Times New Roman"/>
                <w:noProof/>
                <w:sz w:val="24"/>
                <w:lang w:val="en-GB"/>
              </w:rPr>
              <w:t>.</w:t>
            </w:r>
          </w:p>
          <w:p w14:paraId="54A43E94" w14:textId="41880565" w:rsidR="00E9693D" w:rsidRPr="00E50FA4" w:rsidRDefault="37573300" w:rsidP="5B1A6548">
            <w:pPr>
              <w:spacing w:before="120" w:after="120"/>
              <w:jc w:val="both"/>
              <w:rPr>
                <w:rFonts w:ascii="Times New Roman" w:eastAsia="Times New Roman" w:hAnsi="Times New Roman" w:cs="Times New Roman"/>
                <w:noProof/>
                <w:sz w:val="24"/>
                <w:lang w:val="en-GB"/>
              </w:rPr>
            </w:pPr>
            <w:bookmarkStart w:id="236" w:name="_Hlk87344561"/>
            <w:r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Pr="5B1A6548">
              <w:rPr>
                <w:rFonts w:ascii="Times New Roman" w:eastAsia="Times New Roman" w:hAnsi="Times New Roman" w:cs="Times New Roman"/>
                <w:noProof/>
                <w:sz w:val="24"/>
                <w:lang w:val="en-GB"/>
              </w:rPr>
              <w:t xml:space="preserve"> estimate the </w:t>
            </w:r>
            <w:r w:rsidR="16F71F33" w:rsidRPr="5B1A6548">
              <w:rPr>
                <w:rFonts w:ascii="Times New Roman" w:eastAsia="Times New Roman" w:hAnsi="Times New Roman" w:cs="Times New Roman"/>
                <w:noProof/>
                <w:sz w:val="24"/>
                <w:lang w:val="en-GB"/>
              </w:rPr>
              <w:t xml:space="preserve">scope 3 emissions per sector in a proportionate </w:t>
            </w:r>
            <w:r w:rsidRPr="5B1A6548">
              <w:rPr>
                <w:rFonts w:ascii="Times New Roman" w:eastAsia="Times New Roman" w:hAnsi="Times New Roman" w:cs="Times New Roman"/>
                <w:noProof/>
                <w:sz w:val="24"/>
                <w:lang w:val="en-GB"/>
              </w:rPr>
              <w:t>manner</w:t>
            </w:r>
            <w:r w:rsidR="32A7665C" w:rsidRPr="5B1A6548">
              <w:rPr>
                <w:rFonts w:ascii="Times New Roman" w:eastAsia="Times New Roman" w:hAnsi="Times New Roman" w:cs="Times New Roman"/>
                <w:noProof/>
                <w:sz w:val="24"/>
                <w:lang w:val="en-GB"/>
              </w:rPr>
              <w:t>, including</w:t>
            </w:r>
            <w:r w:rsidR="16F71F33" w:rsidRPr="5B1A6548">
              <w:rPr>
                <w:rFonts w:ascii="Times New Roman" w:eastAsia="Times New Roman" w:hAnsi="Times New Roman" w:cs="Times New Roman"/>
                <w:noProof/>
                <w:sz w:val="24"/>
                <w:lang w:val="en-GB"/>
              </w:rPr>
              <w:t xml:space="preserve"> by taking</w:t>
            </w:r>
            <w:r w:rsidR="7A69B885" w:rsidRPr="5B1A6548">
              <w:rPr>
                <w:rFonts w:ascii="Times New Roman" w:eastAsia="Times New Roman" w:hAnsi="Times New Roman" w:cs="Times New Roman"/>
                <w:noProof/>
                <w:sz w:val="24"/>
                <w:lang w:val="en-GB"/>
              </w:rPr>
              <w:t xml:space="preserve"> into account</w:t>
            </w:r>
            <w:r w:rsidR="16F71F33" w:rsidRPr="5B1A6548">
              <w:rPr>
                <w:rFonts w:ascii="Times New Roman" w:eastAsia="Times New Roman" w:hAnsi="Times New Roman" w:cs="Times New Roman"/>
                <w:noProof/>
                <w:sz w:val="24"/>
                <w:lang w:val="en-GB"/>
              </w:rPr>
              <w:t xml:space="preserve"> </w:t>
            </w:r>
            <w:r w:rsidR="00B76863" w:rsidRPr="5B1A6548">
              <w:rPr>
                <w:rFonts w:ascii="Times New Roman" w:eastAsia="Times New Roman" w:hAnsi="Times New Roman" w:cs="Times New Roman"/>
                <w:noProof/>
                <w:sz w:val="24"/>
                <w:lang w:val="en-GB"/>
              </w:rPr>
              <w:t>their exposures</w:t>
            </w:r>
            <w:r w:rsidR="16F71F33" w:rsidRPr="5B1A6548">
              <w:rPr>
                <w:rFonts w:ascii="Times New Roman" w:eastAsia="Times New Roman" w:hAnsi="Times New Roman" w:cs="Times New Roman"/>
                <w:noProof/>
                <w:sz w:val="24"/>
                <w:lang w:val="en-GB"/>
              </w:rPr>
              <w:t xml:space="preserve"> </w:t>
            </w:r>
            <w:del w:id="237" w:author="Author">
              <w:r w:rsidR="00E9693D" w:rsidRPr="00E50FA4">
                <w:rPr>
                  <w:rFonts w:ascii="Times New Roman" w:eastAsia="Times New Roman" w:hAnsi="Times New Roman" w:cs="Times New Roman"/>
                  <w:noProof/>
                  <w:sz w:val="24"/>
                  <w:lang w:val="en-GB"/>
                </w:rPr>
                <w:delText>(</w:delText>
              </w:r>
              <w:r w:rsidR="002F00EF" w:rsidRPr="00E50FA4">
                <w:rPr>
                  <w:rFonts w:ascii="Times New Roman" w:eastAsia="Times New Roman" w:hAnsi="Times New Roman" w:cs="Times New Roman"/>
                  <w:noProof/>
                  <w:sz w:val="24"/>
                  <w:lang w:val="en-GB"/>
                </w:rPr>
                <w:delText>loans and advances, debt securities and equity holdings</w:delText>
              </w:r>
              <w:r w:rsidR="00E9693D" w:rsidRPr="00E50FA4">
                <w:rPr>
                  <w:rFonts w:ascii="Times New Roman" w:eastAsia="Times New Roman" w:hAnsi="Times New Roman" w:cs="Times New Roman"/>
                  <w:noProof/>
                  <w:sz w:val="24"/>
                  <w:lang w:val="en-GB"/>
                </w:rPr>
                <w:delText>)</w:delText>
              </w:r>
            </w:del>
            <w:r w:rsidR="16F71F33" w:rsidRPr="5B1A6548">
              <w:rPr>
                <w:rFonts w:ascii="Times New Roman" w:eastAsia="Times New Roman" w:hAnsi="Times New Roman" w:cs="Times New Roman"/>
                <w:noProof/>
                <w:sz w:val="24"/>
                <w:lang w:val="en-GB"/>
              </w:rPr>
              <w:t xml:space="preserve"> towards the counterparty compared to the total liabilities (</w:t>
            </w:r>
            <w:r w:rsidR="770DBB73" w:rsidRPr="5B1A6548">
              <w:rPr>
                <w:rFonts w:ascii="Times New Roman" w:eastAsia="Times New Roman" w:hAnsi="Times New Roman" w:cs="Times New Roman"/>
                <w:noProof/>
                <w:sz w:val="24"/>
                <w:lang w:val="en-GB"/>
              </w:rPr>
              <w:t>accounting liabilities and shareholders’ equity</w:t>
            </w:r>
            <w:r w:rsidR="16F71F33" w:rsidRPr="5B1A6548">
              <w:rPr>
                <w:rFonts w:ascii="Times New Roman" w:eastAsia="Times New Roman" w:hAnsi="Times New Roman" w:cs="Times New Roman"/>
                <w:noProof/>
                <w:sz w:val="24"/>
                <w:lang w:val="en-GB"/>
              </w:rPr>
              <w:t xml:space="preserve">) </w:t>
            </w:r>
            <w:bookmarkEnd w:id="236"/>
            <w:r w:rsidR="16F71F33" w:rsidRPr="5B1A6548">
              <w:rPr>
                <w:rFonts w:ascii="Times New Roman" w:eastAsia="Times New Roman" w:hAnsi="Times New Roman" w:cs="Times New Roman"/>
                <w:noProof/>
                <w:sz w:val="24"/>
                <w:lang w:val="en-GB"/>
              </w:rPr>
              <w:t>of the counterparty.</w:t>
            </w:r>
          </w:p>
          <w:p w14:paraId="3C01A26F" w14:textId="6AF12E4A" w:rsidR="0041578E" w:rsidRPr="00E50FA4" w:rsidRDefault="16F71F33" w:rsidP="5B1A6548">
            <w:pPr>
              <w:spacing w:before="120" w:after="120"/>
              <w:jc w:val="both"/>
              <w:rPr>
                <w:rFonts w:ascii="Times New Roman" w:eastAsia="Times New Roman" w:hAnsi="Times New Roman" w:cs="Times New Roman"/>
                <w:noProof/>
                <w:sz w:val="24"/>
                <w:lang w:val="en-GB"/>
              </w:rPr>
            </w:pPr>
            <w:r w:rsidRPr="5B1A6548">
              <w:rPr>
                <w:rFonts w:ascii="Times New Roman" w:eastAsia="Times New Roman" w:hAnsi="Times New Roman" w:cs="Times New Roman"/>
                <w:noProof/>
                <w:sz w:val="24"/>
                <w:lang w:val="en-GB"/>
              </w:rPr>
              <w:t>I</w:t>
            </w:r>
            <w:r w:rsidR="00C168F0" w:rsidRPr="5B1A6548">
              <w:rPr>
                <w:rFonts w:ascii="Times New Roman" w:eastAsia="Times New Roman" w:hAnsi="Times New Roman" w:cs="Times New Roman"/>
                <w:noProof/>
                <w:sz w:val="24"/>
                <w:lang w:val="en-GB"/>
              </w:rPr>
              <w:t xml:space="preserve">n the </w:t>
            </w:r>
            <w:del w:id="238" w:author="Author">
              <w:r w:rsidR="00C168F0" w:rsidRPr="00E50FA4">
                <w:rPr>
                  <w:rFonts w:ascii="Times New Roman" w:eastAsia="Times New Roman" w:hAnsi="Times New Roman" w:cs="Times New Roman"/>
                  <w:noProof/>
                  <w:sz w:val="24"/>
                  <w:lang w:val="en-GB"/>
                </w:rPr>
                <w:delText xml:space="preserve">narrative </w:delText>
              </w:r>
              <w:r w:rsidR="008C59EB" w:rsidRPr="00E50FA4">
                <w:rPr>
                  <w:rFonts w:ascii="Times New Roman" w:eastAsia="Times New Roman" w:hAnsi="Times New Roman" w:cs="Times New Roman"/>
                  <w:noProof/>
                  <w:sz w:val="24"/>
                  <w:lang w:val="en-GB"/>
                </w:rPr>
                <w:delText xml:space="preserve">part </w:delText>
              </w:r>
            </w:del>
            <w:r w:rsidR="0F6A8398" w:rsidRPr="5B1A6548">
              <w:rPr>
                <w:rFonts w:ascii="Times New Roman" w:eastAsia="Times New Roman" w:hAnsi="Times New Roman" w:cs="Times New Roman"/>
                <w:noProof/>
                <w:sz w:val="24"/>
                <w:lang w:val="en-GB"/>
              </w:rPr>
              <w:t xml:space="preserve">accompanying </w:t>
            </w:r>
            <w:ins w:id="239" w:author="Author">
              <w:r w:rsidR="00C168F0" w:rsidRPr="5B1A6548">
                <w:rPr>
                  <w:rFonts w:ascii="Times New Roman" w:eastAsia="Times New Roman" w:hAnsi="Times New Roman" w:cs="Times New Roman"/>
                  <w:noProof/>
                  <w:sz w:val="24"/>
                  <w:lang w:val="en-GB"/>
                </w:rPr>
                <w:t xml:space="preserve">narrative </w:t>
              </w:r>
              <w:r w:rsidR="0F6A8398" w:rsidRPr="5B1A6548">
                <w:rPr>
                  <w:rFonts w:ascii="Times New Roman" w:eastAsia="Times New Roman" w:hAnsi="Times New Roman" w:cs="Times New Roman"/>
                  <w:noProof/>
                  <w:sz w:val="24"/>
                  <w:lang w:val="en-GB"/>
                </w:rPr>
                <w:t xml:space="preserve">to </w:t>
              </w:r>
            </w:ins>
            <w:r w:rsidR="0F6A8398" w:rsidRPr="5B1A6548">
              <w:rPr>
                <w:rFonts w:ascii="Times New Roman" w:eastAsia="Times New Roman" w:hAnsi="Times New Roman" w:cs="Times New Roman"/>
                <w:noProof/>
                <w:sz w:val="24"/>
                <w:lang w:val="en-GB"/>
              </w:rPr>
              <w:t>the</w:t>
            </w:r>
            <w:ins w:id="240" w:author="Author">
              <w:r w:rsidR="0F6A8398" w:rsidRPr="5B1A6548">
                <w:rPr>
                  <w:rFonts w:ascii="Times New Roman" w:eastAsia="Times New Roman" w:hAnsi="Times New Roman" w:cs="Times New Roman"/>
                  <w:noProof/>
                  <w:sz w:val="24"/>
                  <w:lang w:val="en-GB"/>
                </w:rPr>
                <w:t xml:space="preserve"> </w:t>
              </w:r>
            </w:ins>
            <w:r w:rsidR="00C168F0" w:rsidRPr="5B1A6548">
              <w:rPr>
                <w:rFonts w:ascii="Times New Roman" w:eastAsia="Times New Roman" w:hAnsi="Times New Roman" w:cs="Times New Roman"/>
                <w:noProof/>
                <w:sz w:val="24"/>
                <w:lang w:val="en-GB"/>
              </w:rPr>
              <w:t xml:space="preserve"> template</w:t>
            </w:r>
            <w:r w:rsidR="250B5D29" w:rsidRPr="5B1A6548">
              <w:rPr>
                <w:rFonts w:ascii="Times New Roman" w:eastAsia="Times New Roman" w:hAnsi="Times New Roman" w:cs="Times New Roman"/>
                <w:noProof/>
                <w:sz w:val="24"/>
                <w:lang w:val="en-GB"/>
              </w:rPr>
              <w:t>,</w:t>
            </w:r>
            <w:r w:rsidR="00C168F0" w:rsidRPr="5B1A6548">
              <w:rPr>
                <w:rFonts w:ascii="Times New Roman" w:eastAsia="Times New Roman" w:hAnsi="Times New Roman" w:cs="Times New Roman"/>
                <w:noProof/>
                <w:sz w:val="24"/>
                <w:lang w:val="en-GB"/>
              </w:rPr>
              <w:t xml:space="preserve"> </w:t>
            </w:r>
            <w:r w:rsidR="3D2F8793" w:rsidRPr="5B1A6548">
              <w:rPr>
                <w:rFonts w:ascii="Times New Roman" w:eastAsia="Times New Roman" w:hAnsi="Times New Roman" w:cs="Times New Roman"/>
                <w:noProof/>
                <w:sz w:val="24"/>
                <w:lang w:val="en-GB"/>
              </w:rPr>
              <w:t xml:space="preserve">institutions shall provide </w:t>
            </w:r>
            <w:r w:rsidR="00C168F0" w:rsidRPr="5B1A6548">
              <w:rPr>
                <w:rFonts w:ascii="Times New Roman" w:eastAsia="Times New Roman" w:hAnsi="Times New Roman" w:cs="Times New Roman"/>
                <w:noProof/>
                <w:sz w:val="24"/>
                <w:lang w:val="en-GB"/>
              </w:rPr>
              <w:t xml:space="preserve">detailed explanations </w:t>
            </w:r>
            <w:r w:rsidR="3D2F8793" w:rsidRPr="5B1A6548">
              <w:rPr>
                <w:rFonts w:ascii="Times New Roman" w:eastAsia="Times New Roman" w:hAnsi="Times New Roman" w:cs="Times New Roman"/>
                <w:noProof/>
                <w:sz w:val="24"/>
                <w:lang w:val="en-GB"/>
              </w:rPr>
              <w:t xml:space="preserve">of the data sources </w:t>
            </w:r>
            <w:del w:id="241" w:author="Author">
              <w:r w:rsidR="00455919" w:rsidRPr="00E50FA4">
                <w:rPr>
                  <w:rFonts w:ascii="Times New Roman" w:eastAsia="Times New Roman" w:hAnsi="Times New Roman" w:cs="Times New Roman"/>
                  <w:noProof/>
                  <w:sz w:val="24"/>
                  <w:lang w:val="en-GB"/>
                </w:rPr>
                <w:delText xml:space="preserve">used and of </w:delText>
              </w:r>
              <w:r w:rsidR="00C168F0" w:rsidRPr="00E50FA4">
                <w:rPr>
                  <w:rFonts w:ascii="Times New Roman" w:eastAsia="Times New Roman" w:hAnsi="Times New Roman" w:cs="Times New Roman"/>
                  <w:noProof/>
                  <w:sz w:val="24"/>
                  <w:lang w:val="en-GB"/>
                </w:rPr>
                <w:delText xml:space="preserve">the methodology that they have applied for the </w:delText>
              </w:r>
              <w:r w:rsidR="00597B5C" w:rsidRPr="00E50FA4">
                <w:rPr>
                  <w:rFonts w:ascii="Times New Roman" w:eastAsia="Times New Roman" w:hAnsi="Times New Roman" w:cs="Times New Roman"/>
                  <w:noProof/>
                  <w:sz w:val="24"/>
                  <w:lang w:val="en-GB"/>
                </w:rPr>
                <w:delText xml:space="preserve">estimation </w:delText>
              </w:r>
              <w:r w:rsidR="00C168F0" w:rsidRPr="00E50FA4">
                <w:rPr>
                  <w:rFonts w:ascii="Times New Roman" w:eastAsia="Times New Roman" w:hAnsi="Times New Roman" w:cs="Times New Roman"/>
                  <w:noProof/>
                  <w:sz w:val="24"/>
                  <w:lang w:val="en-GB"/>
                </w:rPr>
                <w:delText>of</w:delText>
              </w:r>
            </w:del>
            <w:ins w:id="242" w:author="Author">
              <w:r w:rsidR="0F6A8398" w:rsidRPr="5B1A6548">
                <w:rPr>
                  <w:rFonts w:ascii="Times New Roman" w:eastAsia="Times New Roman" w:hAnsi="Times New Roman" w:cs="Times New Roman"/>
                  <w:noProof/>
                  <w:sz w:val="24"/>
                  <w:lang w:val="en-GB"/>
                </w:rPr>
                <w:t xml:space="preserve">and methodologies to </w:t>
              </w:r>
              <w:r w:rsidR="00C168F0" w:rsidRPr="5B1A6548">
                <w:rPr>
                  <w:rFonts w:ascii="Times New Roman" w:eastAsia="Times New Roman" w:hAnsi="Times New Roman" w:cs="Times New Roman"/>
                  <w:noProof/>
                  <w:sz w:val="24"/>
                  <w:lang w:val="en-GB"/>
                </w:rPr>
                <w:t xml:space="preserve"> </w:t>
              </w:r>
              <w:r w:rsidR="57F8DFA2" w:rsidRPr="5B1A6548">
                <w:rPr>
                  <w:rFonts w:ascii="Times New Roman" w:eastAsia="Times New Roman" w:hAnsi="Times New Roman" w:cs="Times New Roman"/>
                  <w:noProof/>
                  <w:sz w:val="24"/>
                  <w:lang w:val="en-GB"/>
                </w:rPr>
                <w:t>estimat</w:t>
              </w:r>
              <w:r w:rsidR="0F6A8398" w:rsidRPr="5B1A6548">
                <w:rPr>
                  <w:rFonts w:ascii="Times New Roman" w:eastAsia="Times New Roman" w:hAnsi="Times New Roman" w:cs="Times New Roman"/>
                  <w:noProof/>
                  <w:sz w:val="24"/>
                  <w:lang w:val="en-GB"/>
                </w:rPr>
                <w:t>e</w:t>
              </w:r>
            </w:ins>
            <w:r w:rsidR="00C168F0" w:rsidRPr="5B1A6548">
              <w:rPr>
                <w:rFonts w:ascii="Times New Roman" w:eastAsia="Times New Roman" w:hAnsi="Times New Roman" w:cs="Times New Roman"/>
                <w:noProof/>
                <w:sz w:val="24"/>
                <w:lang w:val="en-GB"/>
              </w:rPr>
              <w:t xml:space="preserve"> their </w:t>
            </w:r>
            <w:del w:id="243" w:author="Author">
              <w:r w:rsidR="00C168F0" w:rsidRPr="00E50FA4">
                <w:rPr>
                  <w:rFonts w:ascii="Times New Roman" w:eastAsia="Times New Roman" w:hAnsi="Times New Roman" w:cs="Times New Roman"/>
                  <w:noProof/>
                  <w:sz w:val="24"/>
                  <w:lang w:val="en-GB"/>
                </w:rPr>
                <w:delText xml:space="preserve">scope 3 </w:delText>
              </w:r>
            </w:del>
            <w:r w:rsidR="00C168F0" w:rsidRPr="5B1A6548">
              <w:rPr>
                <w:rFonts w:ascii="Times New Roman" w:eastAsia="Times New Roman" w:hAnsi="Times New Roman" w:cs="Times New Roman"/>
                <w:noProof/>
                <w:sz w:val="24"/>
                <w:lang w:val="en-GB"/>
              </w:rPr>
              <w:t xml:space="preserve">GHG </w:t>
            </w:r>
            <w:ins w:id="244" w:author="Author">
              <w:r w:rsidR="001F18BA">
                <w:rPr>
                  <w:rFonts w:ascii="Times New Roman" w:eastAsia="Times New Roman" w:hAnsi="Times New Roman" w:cs="Times New Roman"/>
                  <w:noProof/>
                  <w:sz w:val="24"/>
                  <w:lang w:val="en-GB"/>
                </w:rPr>
                <w:t>financed</w:t>
              </w:r>
              <w:r w:rsidR="00C168F0" w:rsidRPr="5B1A6548">
                <w:rPr>
                  <w:rFonts w:ascii="Times New Roman" w:eastAsia="Times New Roman" w:hAnsi="Times New Roman" w:cs="Times New Roman"/>
                  <w:noProof/>
                  <w:sz w:val="24"/>
                  <w:lang w:val="en-GB"/>
                </w:rPr>
                <w:t xml:space="preserve"> </w:t>
              </w:r>
            </w:ins>
            <w:r w:rsidR="00C168F0" w:rsidRPr="5B1A6548">
              <w:rPr>
                <w:rFonts w:ascii="Times New Roman" w:eastAsia="Times New Roman" w:hAnsi="Times New Roman" w:cs="Times New Roman"/>
                <w:noProof/>
                <w:sz w:val="24"/>
                <w:lang w:val="en-GB"/>
              </w:rPr>
              <w:t>emissions.</w:t>
            </w:r>
            <w:r w:rsidR="7290FCFC" w:rsidRPr="5B1A6548">
              <w:rPr>
                <w:rFonts w:ascii="Times New Roman" w:eastAsia="Times New Roman" w:hAnsi="Times New Roman" w:cs="Times New Roman"/>
                <w:noProof/>
                <w:sz w:val="24"/>
                <w:lang w:val="en-GB"/>
              </w:rPr>
              <w:t xml:space="preserve"> In particular, </w:t>
            </w:r>
            <w:r w:rsidR="33C37EC5" w:rsidRPr="5B1A6548">
              <w:rPr>
                <w:rFonts w:ascii="Times New Roman" w:eastAsia="Times New Roman" w:hAnsi="Times New Roman" w:cs="Times New Roman"/>
                <w:noProof/>
                <w:sz w:val="24"/>
                <w:lang w:val="en-GB"/>
              </w:rPr>
              <w:t>institutions</w:t>
            </w:r>
            <w:r w:rsidR="7290FCFC" w:rsidRPr="5B1A6548">
              <w:rPr>
                <w:rFonts w:ascii="Times New Roman" w:eastAsia="Times New Roman" w:hAnsi="Times New Roman" w:cs="Times New Roman"/>
                <w:noProof/>
                <w:sz w:val="24"/>
                <w:lang w:val="en-GB"/>
              </w:rPr>
              <w:t xml:space="preserve"> shall explain whether they are disclosing</w:t>
            </w:r>
            <w:r w:rsidR="23BFDFB0" w:rsidRPr="5B1A6548">
              <w:rPr>
                <w:rFonts w:ascii="Times New Roman" w:eastAsia="Times New Roman" w:hAnsi="Times New Roman" w:cs="Times New Roman"/>
                <w:noProof/>
                <w:sz w:val="24"/>
                <w:lang w:val="en-GB"/>
              </w:rPr>
              <w:t xml:space="preserve"> any of the following</w:t>
            </w:r>
            <w:r w:rsidR="761C6D57" w:rsidRPr="5B1A6548">
              <w:rPr>
                <w:rFonts w:ascii="Times New Roman" w:eastAsia="Times New Roman" w:hAnsi="Times New Roman" w:cs="Times New Roman"/>
                <w:noProof/>
                <w:sz w:val="24"/>
                <w:lang w:val="en-GB"/>
              </w:rPr>
              <w:t>:</w:t>
            </w:r>
          </w:p>
          <w:p w14:paraId="25C16108" w14:textId="5A888509"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reported emissions (emissions</w:t>
            </w:r>
            <w:r w:rsidR="00FF7171">
              <w:rPr>
                <w:rFonts w:ascii="Times New Roman" w:eastAsia="Times New Roman" w:hAnsi="Times New Roman" w:cs="Times New Roman"/>
                <w:noProof/>
                <w:sz w:val="24"/>
                <w:lang w:val="en-GB"/>
              </w:rPr>
              <w:t xml:space="preserve"> </w:t>
            </w:r>
            <w:del w:id="245" w:author="Author">
              <w:r w:rsidRPr="00E50FA4">
                <w:rPr>
                  <w:rFonts w:ascii="Times New Roman" w:eastAsia="Times New Roman" w:hAnsi="Times New Roman" w:cs="Times New Roman"/>
                  <w:noProof/>
                  <w:sz w:val="24"/>
                  <w:lang w:val="en-GB"/>
                </w:rPr>
                <w:delText>are collected from</w:delText>
              </w:r>
            </w:del>
            <w:ins w:id="246" w:author="Author">
              <w:r w:rsidR="00FF7171">
                <w:rPr>
                  <w:rFonts w:ascii="Times New Roman" w:eastAsia="Times New Roman" w:hAnsi="Times New Roman" w:cs="Times New Roman"/>
                  <w:noProof/>
                  <w:sz w:val="24"/>
                  <w:lang w:val="en-GB"/>
                </w:rPr>
                <w:t>data directly provided by</w:t>
              </w:r>
            </w:ins>
            <w:r w:rsidRPr="00E50FA4">
              <w:rPr>
                <w:rFonts w:ascii="Times New Roman" w:eastAsia="Times New Roman" w:hAnsi="Times New Roman" w:cs="Times New Roman"/>
                <w:noProof/>
                <w:sz w:val="24"/>
                <w:lang w:val="en-GB"/>
              </w:rPr>
              <w:t xml:space="preserve"> the borrower or investee company</w:t>
            </w:r>
            <w:del w:id="247" w:author="Author">
              <w:r w:rsidRPr="00E50FA4">
                <w:rPr>
                  <w:rFonts w:ascii="Times New Roman" w:eastAsia="Times New Roman" w:hAnsi="Times New Roman" w:cs="Times New Roman"/>
                  <w:noProof/>
                  <w:sz w:val="24"/>
                  <w:lang w:val="en-GB"/>
                </w:rPr>
                <w:delText xml:space="preserve"> directly</w:delText>
              </w:r>
            </w:del>
            <w:r w:rsidRPr="00E50FA4">
              <w:rPr>
                <w:rFonts w:ascii="Times New Roman" w:eastAsia="Times New Roman" w:hAnsi="Times New Roman" w:cs="Times New Roman"/>
                <w:noProof/>
                <w:sz w:val="24"/>
                <w:lang w:val="en-GB"/>
              </w:rPr>
              <w:t xml:space="preserve">); </w:t>
            </w:r>
          </w:p>
          <w:p w14:paraId="06B4282E" w14:textId="42649C29"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b</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physical activity-based emissions (emissions</w:t>
            </w:r>
            <w:del w:id="248" w:author="Author">
              <w:r w:rsidRPr="00E50FA4">
                <w:rPr>
                  <w:rFonts w:ascii="Times New Roman" w:eastAsia="Times New Roman" w:hAnsi="Times New Roman" w:cs="Times New Roman"/>
                  <w:noProof/>
                  <w:sz w:val="24"/>
                  <w:lang w:val="en-GB"/>
                </w:rPr>
                <w:delText xml:space="preserve"> are</w:delText>
              </w:r>
            </w:del>
            <w:r w:rsidRPr="00E50FA4">
              <w:rPr>
                <w:rFonts w:ascii="Times New Roman" w:eastAsia="Times New Roman" w:hAnsi="Times New Roman" w:cs="Times New Roman"/>
                <w:noProof/>
                <w:sz w:val="24"/>
                <w:lang w:val="en-GB"/>
              </w:rPr>
              <w:t xml:space="preserve"> estimated by the reporting financial institution based on primary physical activity data collected from the borrower or investee</w:t>
            </w:r>
            <w:ins w:id="249" w:author="Author">
              <w:r w:rsidR="00A05058">
                <w:rPr>
                  <w:rFonts w:ascii="Times New Roman" w:eastAsia="Times New Roman" w:hAnsi="Times New Roman" w:cs="Times New Roman"/>
                  <w:noProof/>
                  <w:sz w:val="24"/>
                  <w:lang w:val="en-GB"/>
                </w:rPr>
                <w:t xml:space="preserve"> company</w:t>
              </w:r>
            </w:ins>
            <w:r w:rsidRPr="00E50FA4">
              <w:rPr>
                <w:rFonts w:ascii="Times New Roman" w:eastAsia="Times New Roman" w:hAnsi="Times New Roman" w:cs="Times New Roman"/>
                <w:noProof/>
                <w:sz w:val="24"/>
                <w:lang w:val="en-GB"/>
              </w:rPr>
              <w:t>)</w:t>
            </w:r>
            <w:r w:rsidR="0041578E"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 </w:t>
            </w:r>
          </w:p>
          <w:p w14:paraId="48762FFF" w14:textId="28C7AE55" w:rsidR="00C168F0" w:rsidRPr="00E50FA4" w:rsidRDefault="00B860FE" w:rsidP="00B76863">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887550" w:rsidRPr="00E50FA4">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economic activity-based emissions (emissions</w:t>
            </w:r>
            <w:del w:id="250" w:author="Author">
              <w:r w:rsidRPr="00E50FA4">
                <w:rPr>
                  <w:rFonts w:ascii="Times New Roman" w:eastAsia="Times New Roman" w:hAnsi="Times New Roman" w:cs="Times New Roman"/>
                  <w:noProof/>
                  <w:sz w:val="24"/>
                  <w:lang w:val="en-GB"/>
                </w:rPr>
                <w:delText xml:space="preserve"> are</w:delText>
              </w:r>
            </w:del>
            <w:r w:rsidR="00074023">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estimated by the reporting financial institution based on economic activity data collected from the borrower or investee company).</w:t>
            </w:r>
          </w:p>
          <w:p w14:paraId="1A8BA090" w14:textId="77777777" w:rsidR="00C168F0" w:rsidRDefault="00EB19E7" w:rsidP="002A2C5B">
            <w:pPr>
              <w:spacing w:before="120" w:after="120"/>
              <w:jc w:val="both"/>
              <w:rPr>
                <w:del w:id="251" w:author="Author"/>
                <w:rFonts w:ascii="Times New Roman" w:hAnsi="Times New Roman"/>
                <w:noProof/>
                <w:sz w:val="24"/>
                <w:lang w:val="en-GB"/>
              </w:rPr>
            </w:pPr>
            <w:r w:rsidRPr="5B1A6548">
              <w:rPr>
                <w:rFonts w:ascii="Times New Roman" w:hAnsi="Times New Roman"/>
                <w:noProof/>
                <w:sz w:val="24"/>
                <w:lang w:val="en-GB"/>
              </w:rPr>
              <w:t xml:space="preserve">Where institutions are not yet estimating their counterparties’ emissions associated </w:t>
            </w:r>
            <w:r w:rsidR="37573300" w:rsidRPr="5B1A6548">
              <w:rPr>
                <w:rFonts w:ascii="Times New Roman" w:hAnsi="Times New Roman"/>
                <w:noProof/>
                <w:sz w:val="24"/>
                <w:lang w:val="en-GB"/>
              </w:rPr>
              <w:t xml:space="preserve">to </w:t>
            </w:r>
            <w:r w:rsidRPr="5B1A6548">
              <w:rPr>
                <w:rFonts w:ascii="Times New Roman" w:hAnsi="Times New Roman"/>
                <w:noProof/>
                <w:sz w:val="24"/>
                <w:lang w:val="en-GB"/>
              </w:rPr>
              <w:t xml:space="preserve">their </w:t>
            </w:r>
            <w:del w:id="252" w:author="Author">
              <w:r w:rsidRPr="00E50FA4">
                <w:rPr>
                  <w:rFonts w:ascii="Times New Roman" w:hAnsi="Times New Roman"/>
                  <w:noProof/>
                  <w:sz w:val="24"/>
                  <w:lang w:val="en-GB"/>
                </w:rPr>
                <w:delText>financing activities, including lending and investment activities</w:delText>
              </w:r>
            </w:del>
            <w:ins w:id="253" w:author="Author">
              <w:r w:rsidR="07C4B766" w:rsidRPr="5B1A6548">
                <w:rPr>
                  <w:rFonts w:ascii="Times New Roman" w:hAnsi="Times New Roman"/>
                  <w:noProof/>
                  <w:sz w:val="24"/>
                  <w:lang w:val="en-GB"/>
                </w:rPr>
                <w:t>exposures</w:t>
              </w:r>
            </w:ins>
            <w:r w:rsidRPr="5B1A6548">
              <w:rPr>
                <w:rFonts w:ascii="Times New Roman" w:hAnsi="Times New Roman"/>
                <w:noProof/>
                <w:sz w:val="24"/>
                <w:lang w:val="en-GB"/>
              </w:rPr>
              <w:t xml:space="preserve">, they shall disclose </w:t>
            </w:r>
            <w:del w:id="254" w:author="Author">
              <w:r w:rsidRPr="00E50FA4">
                <w:rPr>
                  <w:rFonts w:ascii="Times New Roman" w:hAnsi="Times New Roman"/>
                  <w:noProof/>
                  <w:sz w:val="24"/>
                  <w:lang w:val="en-GB"/>
                </w:rPr>
                <w:delText xml:space="preserve">information on </w:delText>
              </w:r>
            </w:del>
            <w:r w:rsidRPr="5B1A6548">
              <w:rPr>
                <w:rFonts w:ascii="Times New Roman" w:hAnsi="Times New Roman"/>
                <w:noProof/>
                <w:sz w:val="24"/>
                <w:lang w:val="en-GB"/>
              </w:rPr>
              <w:t xml:space="preserve">their plans </w:t>
            </w:r>
            <w:del w:id="255" w:author="Author">
              <w:r w:rsidRPr="00E50FA4">
                <w:rPr>
                  <w:rFonts w:ascii="Times New Roman" w:hAnsi="Times New Roman"/>
                  <w:noProof/>
                  <w:sz w:val="24"/>
                  <w:lang w:val="en-GB"/>
                </w:rPr>
                <w:delText>to implement</w:delText>
              </w:r>
            </w:del>
            <w:ins w:id="256" w:author="Author">
              <w:r w:rsidR="3A5175E8" w:rsidRPr="5B1A6548">
                <w:rPr>
                  <w:rFonts w:ascii="Times New Roman" w:hAnsi="Times New Roman"/>
                  <w:noProof/>
                  <w:sz w:val="24"/>
                  <w:lang w:val="en-GB"/>
                </w:rPr>
                <w:t>for</w:t>
              </w:r>
              <w:r w:rsidRPr="5B1A6548">
                <w:rPr>
                  <w:rFonts w:ascii="Times New Roman" w:hAnsi="Times New Roman"/>
                  <w:noProof/>
                  <w:sz w:val="24"/>
                  <w:lang w:val="en-GB"/>
                </w:rPr>
                <w:t xml:space="preserve"> implement</w:t>
              </w:r>
              <w:r w:rsidR="3A5175E8" w:rsidRPr="5B1A6548">
                <w:rPr>
                  <w:rFonts w:ascii="Times New Roman" w:hAnsi="Times New Roman"/>
                  <w:noProof/>
                  <w:sz w:val="24"/>
                  <w:lang w:val="en-GB"/>
                </w:rPr>
                <w:t>ing</w:t>
              </w:r>
            </w:ins>
            <w:r w:rsidRPr="5B1A6548">
              <w:rPr>
                <w:rFonts w:ascii="Times New Roman" w:hAnsi="Times New Roman"/>
                <w:noProof/>
                <w:sz w:val="24"/>
                <w:lang w:val="en-GB"/>
              </w:rPr>
              <w:t xml:space="preserve"> </w:t>
            </w:r>
            <w:r w:rsidR="37573300" w:rsidRPr="5B1A6548">
              <w:rPr>
                <w:rFonts w:ascii="Times New Roman" w:hAnsi="Times New Roman"/>
                <w:noProof/>
                <w:sz w:val="24"/>
                <w:lang w:val="en-GB"/>
              </w:rPr>
              <w:t xml:space="preserve">methods </w:t>
            </w:r>
            <w:r w:rsidRPr="5B1A6548">
              <w:rPr>
                <w:rFonts w:ascii="Times New Roman" w:hAnsi="Times New Roman"/>
                <w:noProof/>
                <w:sz w:val="24"/>
                <w:lang w:val="en-GB"/>
              </w:rPr>
              <w:t xml:space="preserve">to estimate </w:t>
            </w:r>
            <w:del w:id="257" w:author="Author">
              <w:r w:rsidRPr="00E50FA4">
                <w:rPr>
                  <w:rFonts w:ascii="Times New Roman" w:hAnsi="Times New Roman"/>
                  <w:noProof/>
                  <w:sz w:val="24"/>
                  <w:lang w:val="en-GB"/>
                </w:rPr>
                <w:delText>th</w:delText>
              </w:r>
              <w:r w:rsidR="004A6465" w:rsidRPr="00E50FA4">
                <w:rPr>
                  <w:rFonts w:ascii="Times New Roman" w:hAnsi="Times New Roman"/>
                  <w:noProof/>
                  <w:sz w:val="24"/>
                  <w:lang w:val="en-GB"/>
                </w:rPr>
                <w:delText>at</w:delText>
              </w:r>
              <w:r w:rsidRPr="00E50FA4">
                <w:rPr>
                  <w:rFonts w:ascii="Times New Roman" w:hAnsi="Times New Roman"/>
                  <w:noProof/>
                  <w:sz w:val="24"/>
                  <w:lang w:val="en-GB"/>
                </w:rPr>
                <w:delText xml:space="preserve"> information. </w:delText>
              </w:r>
              <w:r w:rsidR="00CA79F3" w:rsidRPr="00E50FA4">
                <w:rPr>
                  <w:rFonts w:ascii="Times New Roman" w:hAnsi="Times New Roman"/>
                  <w:noProof/>
                  <w:sz w:val="24"/>
                  <w:lang w:val="en-GB"/>
                </w:rPr>
                <w:delText xml:space="preserve">Institutions </w:delText>
              </w:r>
              <w:r w:rsidRPr="00E50FA4">
                <w:rPr>
                  <w:rFonts w:ascii="Times New Roman" w:hAnsi="Times New Roman"/>
                  <w:noProof/>
                  <w:sz w:val="24"/>
                  <w:lang w:val="en-GB"/>
                </w:rPr>
                <w:delText xml:space="preserve">shall </w:delText>
              </w:r>
            </w:del>
            <w:ins w:id="258" w:author="Author">
              <w:r w:rsidR="494C61B8" w:rsidRPr="5B1A6548">
                <w:rPr>
                  <w:rFonts w:ascii="Times New Roman" w:hAnsi="Times New Roman"/>
                  <w:noProof/>
                  <w:sz w:val="24"/>
                  <w:lang w:val="en-GB"/>
                </w:rPr>
                <w:t xml:space="preserve">and </w:t>
              </w:r>
            </w:ins>
            <w:r w:rsidR="494C61B8" w:rsidRPr="5B1A6548">
              <w:rPr>
                <w:rFonts w:ascii="Times New Roman" w:hAnsi="Times New Roman"/>
                <w:noProof/>
                <w:sz w:val="24"/>
                <w:lang w:val="en-GB"/>
              </w:rPr>
              <w:t xml:space="preserve">disclose </w:t>
            </w:r>
            <w:del w:id="259" w:author="Author">
              <w:r w:rsidR="006871C4" w:rsidRPr="00E50FA4">
                <w:rPr>
                  <w:rFonts w:ascii="Times New Roman" w:hAnsi="Times New Roman"/>
                  <w:noProof/>
                  <w:sz w:val="24"/>
                  <w:lang w:val="en-GB"/>
                </w:rPr>
                <w:delText xml:space="preserve">the </w:delText>
              </w:r>
              <w:r w:rsidRPr="00E50FA4">
                <w:rPr>
                  <w:rFonts w:ascii="Times New Roman" w:hAnsi="Times New Roman"/>
                  <w:noProof/>
                  <w:sz w:val="24"/>
                  <w:lang w:val="en-GB"/>
                </w:rPr>
                <w:delText xml:space="preserve">information in columns </w:delText>
              </w:r>
              <w:r w:rsidR="0041578E" w:rsidRPr="00E50FA4">
                <w:rPr>
                  <w:rFonts w:ascii="Times New Roman" w:hAnsi="Times New Roman"/>
                  <w:noProof/>
                  <w:sz w:val="24"/>
                  <w:lang w:val="en-GB"/>
                </w:rPr>
                <w:delText>(</w:delText>
              </w:r>
              <w:r w:rsidRPr="00E50FA4">
                <w:rPr>
                  <w:rFonts w:ascii="Times New Roman" w:hAnsi="Times New Roman"/>
                  <w:noProof/>
                  <w:sz w:val="24"/>
                  <w:lang w:val="en-GB"/>
                </w:rPr>
                <w:delText>i</w:delText>
              </w:r>
              <w:r w:rsidR="0041578E" w:rsidRPr="00E50FA4">
                <w:rPr>
                  <w:rFonts w:ascii="Times New Roman" w:hAnsi="Times New Roman"/>
                  <w:noProof/>
                  <w:sz w:val="24"/>
                  <w:lang w:val="en-GB"/>
                </w:rPr>
                <w:delText>)</w:delText>
              </w:r>
              <w:r w:rsidR="00FF6493" w:rsidRPr="00E50FA4">
                <w:rPr>
                  <w:rFonts w:ascii="Times New Roman" w:hAnsi="Times New Roman"/>
                  <w:noProof/>
                  <w:sz w:val="24"/>
                  <w:lang w:val="en-GB"/>
                </w:rPr>
                <w:delText>, (j) and</w:delText>
              </w:r>
              <w:r w:rsidRPr="00E50FA4">
                <w:rPr>
                  <w:rFonts w:ascii="Times New Roman" w:hAnsi="Times New Roman"/>
                  <w:noProof/>
                  <w:sz w:val="24"/>
                  <w:lang w:val="en-GB"/>
                </w:rPr>
                <w:delText xml:space="preserve"> </w:delText>
              </w:r>
              <w:r w:rsidR="0041578E" w:rsidRPr="00E50FA4">
                <w:rPr>
                  <w:rFonts w:ascii="Times New Roman" w:hAnsi="Times New Roman"/>
                  <w:noProof/>
                  <w:sz w:val="24"/>
                  <w:lang w:val="en-GB"/>
                </w:rPr>
                <w:delText>(</w:delText>
              </w:r>
              <w:r w:rsidRPr="00E50FA4">
                <w:rPr>
                  <w:rFonts w:ascii="Times New Roman" w:hAnsi="Times New Roman"/>
                  <w:noProof/>
                  <w:sz w:val="24"/>
                  <w:lang w:val="en-GB"/>
                </w:rPr>
                <w:delText>k</w:delText>
              </w:r>
              <w:r w:rsidR="0041578E" w:rsidRPr="00E50FA4">
                <w:rPr>
                  <w:rFonts w:ascii="Times New Roman" w:hAnsi="Times New Roman"/>
                  <w:noProof/>
                  <w:sz w:val="24"/>
                  <w:lang w:val="en-GB"/>
                </w:rPr>
                <w:delText>)</w:delText>
              </w:r>
              <w:r w:rsidRPr="00E50FA4">
                <w:rPr>
                  <w:rFonts w:ascii="Times New Roman" w:hAnsi="Times New Roman"/>
                  <w:noProof/>
                  <w:sz w:val="24"/>
                  <w:lang w:val="en-GB"/>
                </w:rPr>
                <w:delText xml:space="preserve"> of the template </w:delText>
              </w:r>
              <w:r w:rsidR="006871C4" w:rsidRPr="00E50FA4">
                <w:rPr>
                  <w:rFonts w:ascii="Times New Roman" w:hAnsi="Times New Roman"/>
                  <w:noProof/>
                  <w:sz w:val="24"/>
                  <w:lang w:val="en-GB"/>
                </w:rPr>
                <w:delText>with first disclosure reference date</w:delText>
              </w:r>
              <w:r w:rsidR="001D0251" w:rsidRPr="00E50FA4">
                <w:rPr>
                  <w:rFonts w:ascii="Times New Roman" w:hAnsi="Times New Roman"/>
                  <w:noProof/>
                  <w:sz w:val="24"/>
                  <w:lang w:val="en-GB"/>
                </w:rPr>
                <w:delText xml:space="preserve"> </w:delText>
              </w:r>
              <w:r w:rsidR="002A2C5B" w:rsidRPr="00E50FA4">
                <w:rPr>
                  <w:rFonts w:ascii="Times New Roman" w:hAnsi="Times New Roman"/>
                  <w:noProof/>
                  <w:sz w:val="24"/>
                  <w:lang w:val="en-GB"/>
                </w:rPr>
                <w:delText>as of</w:delText>
              </w:r>
              <w:r w:rsidR="006871C4" w:rsidRPr="00E50FA4">
                <w:rPr>
                  <w:rFonts w:ascii="Times New Roman" w:hAnsi="Times New Roman"/>
                  <w:noProof/>
                  <w:sz w:val="24"/>
                  <w:lang w:val="en-GB"/>
                </w:rPr>
                <w:delText xml:space="preserve"> </w:delText>
              </w:r>
              <w:r w:rsidR="00790DE1" w:rsidRPr="00E50FA4">
                <w:rPr>
                  <w:rFonts w:ascii="Times New Roman" w:hAnsi="Times New Roman"/>
                  <w:noProof/>
                  <w:sz w:val="24"/>
                  <w:lang w:val="en-GB"/>
                </w:rPr>
                <w:delText>30 June 2024</w:delText>
              </w:r>
              <w:r w:rsidRPr="00E50FA4">
                <w:rPr>
                  <w:rFonts w:ascii="Times New Roman" w:hAnsi="Times New Roman"/>
                  <w:noProof/>
                  <w:sz w:val="24"/>
                  <w:lang w:val="en-GB"/>
                </w:rPr>
                <w:delText>.</w:delText>
              </w:r>
            </w:del>
          </w:p>
          <w:p w14:paraId="791C27D2" w14:textId="799B7C04" w:rsidR="00107E03" w:rsidRPr="00391FC5" w:rsidRDefault="00107E03" w:rsidP="5B1A6548">
            <w:pPr>
              <w:spacing w:before="120" w:after="120"/>
              <w:jc w:val="both"/>
              <w:rPr>
                <w:rFonts w:ascii="Times New Roman" w:hAnsi="Times New Roman"/>
                <w:noProof/>
                <w:sz w:val="24"/>
                <w:lang w:val="en-GB"/>
              </w:rPr>
            </w:pPr>
            <w:del w:id="260" w:author="Author">
              <w:r w:rsidRPr="00E50FA4">
                <w:rPr>
                  <w:rFonts w:ascii="Times New Roman" w:hAnsi="Times New Roman"/>
                  <w:noProof/>
                  <w:sz w:val="24"/>
                  <w:lang w:val="en-GB"/>
                </w:rPr>
                <w:delText>Institutions may decide to start disclosing this information earlier, i.e. with first disclosure reference date as of 31 December 2022</w:delText>
              </w:r>
              <w:r w:rsidRPr="00B76863">
                <w:rPr>
                  <w:rFonts w:ascii="Times New Roman" w:hAnsi="Times New Roman"/>
                  <w:noProof/>
                  <w:sz w:val="24"/>
                </w:rPr>
                <w:delText>.</w:delText>
              </w:r>
            </w:del>
            <w:ins w:id="261" w:author="Author">
              <w:r w:rsidR="494C61B8" w:rsidRPr="5B1A6548">
                <w:rPr>
                  <w:rFonts w:ascii="Times New Roman" w:hAnsi="Times New Roman"/>
                  <w:noProof/>
                  <w:sz w:val="24"/>
                  <w:lang w:val="en-GB"/>
                </w:rPr>
                <w:t>financed emissions</w:t>
              </w:r>
              <w:r w:rsidR="00EB19E7" w:rsidRPr="5B1A6548">
                <w:rPr>
                  <w:rFonts w:ascii="Times New Roman" w:hAnsi="Times New Roman"/>
                  <w:noProof/>
                  <w:sz w:val="24"/>
                  <w:lang w:val="en-GB"/>
                </w:rPr>
                <w:t xml:space="preserve">. </w:t>
              </w:r>
            </w:ins>
          </w:p>
        </w:tc>
      </w:tr>
      <w:tr w:rsidR="00274FF7" w:rsidRPr="00E50FA4" w14:paraId="66ECD03B" w14:textId="77777777" w:rsidTr="5B1A6548">
        <w:tc>
          <w:tcPr>
            <w:tcW w:w="1188" w:type="dxa"/>
            <w:tcBorders>
              <w:top w:val="single" w:sz="4" w:space="0" w:color="auto"/>
              <w:left w:val="single" w:sz="4" w:space="0" w:color="auto"/>
              <w:bottom w:val="single" w:sz="4" w:space="0" w:color="auto"/>
              <w:right w:val="single" w:sz="4" w:space="0" w:color="auto"/>
            </w:tcBorders>
          </w:tcPr>
          <w:p w14:paraId="09177753" w14:textId="2E1B0EBA" w:rsidR="00274FF7" w:rsidRPr="00E50FA4" w:rsidRDefault="002103A8" w:rsidP="00D35812">
            <w:pPr>
              <w:spacing w:before="120" w:after="120"/>
              <w:jc w:val="both"/>
              <w:rPr>
                <w:rFonts w:ascii="Times New Roman" w:eastAsia="Times New Roman" w:hAnsi="Times New Roman" w:cs="Times New Roman"/>
                <w:noProof/>
                <w:sz w:val="24"/>
                <w:lang w:val="en-GB"/>
              </w:rPr>
            </w:pPr>
            <w:ins w:id="262" w:author="Author">
              <w:r>
                <w:rPr>
                  <w:rFonts w:ascii="Times New Roman" w:eastAsia="Times New Roman" w:hAnsi="Times New Roman" w:cs="Times New Roman"/>
                  <w:noProof/>
                  <w:sz w:val="24"/>
                  <w:lang w:val="en-GB"/>
                </w:rPr>
                <w:lastRenderedPageBreak/>
                <w:t>i1-</w:t>
              </w:r>
            </w:ins>
            <w:r>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644968BE" w14:textId="5CF19F23" w:rsidR="00274FF7" w:rsidRPr="00E50FA4" w:rsidRDefault="001B39BA" w:rsidP="00DA390D">
            <w:pPr>
              <w:spacing w:before="120" w:after="120"/>
              <w:jc w:val="both"/>
              <w:rPr>
                <w:rFonts w:ascii="Times New Roman" w:eastAsia="Times New Roman" w:hAnsi="Times New Roman" w:cs="Times New Roman"/>
                <w:b/>
                <w:noProof/>
                <w:sz w:val="24"/>
                <w:u w:val="single"/>
                <w:lang w:val="en-GB"/>
              </w:rPr>
            </w:pPr>
            <w:del w:id="263" w:author="Author">
              <w:r w:rsidRPr="00E50FA4">
                <w:rPr>
                  <w:rFonts w:ascii="Times New Roman" w:eastAsia="Times New Roman" w:hAnsi="Times New Roman" w:cs="Times New Roman"/>
                  <w:b/>
                  <w:noProof/>
                  <w:sz w:val="24"/>
                  <w:u w:val="single"/>
                  <w:lang w:val="en-GB"/>
                </w:rPr>
                <w:delText>Of which</w:delText>
              </w:r>
            </w:del>
            <w:ins w:id="264" w:author="Author">
              <w:r w:rsidR="001269F2">
                <w:rPr>
                  <w:rFonts w:ascii="Times New Roman" w:eastAsia="Times New Roman" w:hAnsi="Times New Roman" w:cs="Times New Roman"/>
                  <w:b/>
                  <w:noProof/>
                  <w:sz w:val="24"/>
                  <w:u w:val="single"/>
                  <w:lang w:val="en-GB"/>
                </w:rPr>
                <w:t>Scope 1 financed emissions; Scope 2 financed emissions;</w:t>
              </w:r>
            </w:ins>
            <w:r w:rsidR="001269F2">
              <w:rPr>
                <w:rFonts w:ascii="Times New Roman" w:eastAsia="Times New Roman" w:hAnsi="Times New Roman" w:cs="Times New Roman"/>
                <w:b/>
                <w:noProof/>
                <w:sz w:val="24"/>
                <w:u w:val="single"/>
                <w:lang w:val="en-GB"/>
              </w:rPr>
              <w:t xml:space="preserve"> </w:t>
            </w:r>
            <w:r w:rsidRPr="00E50FA4">
              <w:rPr>
                <w:rFonts w:ascii="Times New Roman" w:eastAsia="Times New Roman" w:hAnsi="Times New Roman" w:cs="Times New Roman"/>
                <w:b/>
                <w:noProof/>
                <w:sz w:val="24"/>
                <w:u w:val="single"/>
                <w:lang w:val="en-GB"/>
              </w:rPr>
              <w:t>Scope 3 financed emissions</w:t>
            </w:r>
            <w:ins w:id="265" w:author="Author">
              <w:r w:rsidR="001269F2" w:rsidDel="001269F2">
                <w:rPr>
                  <w:rStyle w:val="CommentReference"/>
                </w:rPr>
                <w:t xml:space="preserve"> </w:t>
              </w:r>
            </w:ins>
          </w:p>
          <w:p w14:paraId="60618ACA" w14:textId="3C72DAF4" w:rsidR="001269F2" w:rsidRDefault="5084788B" w:rsidP="5B1A6548">
            <w:pPr>
              <w:spacing w:before="120" w:after="120"/>
              <w:jc w:val="both"/>
              <w:rPr>
                <w:ins w:id="266" w:author="Author"/>
                <w:rFonts w:ascii="Times New Roman" w:eastAsia="Times New Roman" w:hAnsi="Times New Roman" w:cs="Times New Roman"/>
                <w:noProof/>
                <w:sz w:val="24"/>
                <w:lang w:val="en-GB"/>
              </w:rPr>
            </w:pPr>
            <w:r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032A6E5C" w:rsidRPr="5B1A6548">
              <w:rPr>
                <w:rFonts w:ascii="Times New Roman" w:eastAsia="Times New Roman" w:hAnsi="Times New Roman" w:cs="Times New Roman"/>
                <w:noProof/>
                <w:sz w:val="24"/>
                <w:lang w:val="en-GB"/>
              </w:rPr>
              <w:t xml:space="preserve"> </w:t>
            </w:r>
            <w:r w:rsidRPr="5B1A6548">
              <w:rPr>
                <w:rFonts w:ascii="Times New Roman" w:eastAsia="Times New Roman" w:hAnsi="Times New Roman" w:cs="Times New Roman"/>
                <w:noProof/>
                <w:sz w:val="24"/>
                <w:lang w:val="en-GB"/>
              </w:rPr>
              <w:t xml:space="preserve">disclose their counterparties’ </w:t>
            </w:r>
            <w:r w:rsidR="797D1B0E" w:rsidRPr="5B1A6548">
              <w:rPr>
                <w:rFonts w:ascii="Times New Roman" w:eastAsia="Times New Roman" w:hAnsi="Times New Roman" w:cs="Times New Roman"/>
                <w:noProof/>
                <w:sz w:val="24"/>
                <w:lang w:val="en-GB"/>
              </w:rPr>
              <w:t xml:space="preserve">scope </w:t>
            </w:r>
            <w:ins w:id="267" w:author="Author">
              <w:r w:rsidR="797D1B0E" w:rsidRPr="5B1A6548">
                <w:rPr>
                  <w:rFonts w:ascii="Times New Roman" w:eastAsia="Times New Roman" w:hAnsi="Times New Roman" w:cs="Times New Roman"/>
                  <w:noProof/>
                  <w:sz w:val="24"/>
                  <w:lang w:val="en-GB"/>
                </w:rPr>
                <w:t xml:space="preserve">1, scope 2, and </w:t>
              </w:r>
              <w:r w:rsidRPr="5B1A6548">
                <w:rPr>
                  <w:rFonts w:ascii="Times New Roman" w:eastAsia="Times New Roman" w:hAnsi="Times New Roman" w:cs="Times New Roman"/>
                  <w:noProof/>
                  <w:sz w:val="24"/>
                  <w:lang w:val="en-GB"/>
                </w:rPr>
                <w:t xml:space="preserve">scope </w:t>
              </w:r>
            </w:ins>
            <w:r w:rsidRPr="5B1A6548">
              <w:rPr>
                <w:rFonts w:ascii="Times New Roman" w:eastAsia="Times New Roman" w:hAnsi="Times New Roman" w:cs="Times New Roman"/>
                <w:noProof/>
                <w:sz w:val="24"/>
                <w:lang w:val="en-GB"/>
              </w:rPr>
              <w:t xml:space="preserve">3 emissions associated with </w:t>
            </w:r>
            <w:del w:id="268" w:author="Author">
              <w:r w:rsidR="001B39BA" w:rsidRPr="00E50FA4">
                <w:rPr>
                  <w:rFonts w:ascii="Times New Roman" w:eastAsia="Times New Roman" w:hAnsi="Times New Roman" w:cs="Times New Roman"/>
                  <w:bCs/>
                  <w:noProof/>
                  <w:sz w:val="24"/>
                  <w:lang w:val="en-GB"/>
                </w:rPr>
                <w:delText xml:space="preserve">institutions’ lending and investment activities. </w:delText>
              </w:r>
            </w:del>
            <w:ins w:id="269" w:author="Author">
              <w:r w:rsidR="7B97881A" w:rsidRPr="5B1A6548">
                <w:rPr>
                  <w:rFonts w:ascii="Times New Roman" w:eastAsia="Times New Roman" w:hAnsi="Times New Roman" w:cs="Times New Roman"/>
                  <w:noProof/>
                  <w:sz w:val="24"/>
                  <w:lang w:val="en-GB"/>
                </w:rPr>
                <w:t>their exposures</w:t>
              </w:r>
              <w:r w:rsidRPr="5B1A6548">
                <w:rPr>
                  <w:rFonts w:ascii="Times New Roman" w:eastAsia="Times New Roman" w:hAnsi="Times New Roman" w:cs="Times New Roman"/>
                  <w:noProof/>
                  <w:sz w:val="24"/>
                  <w:lang w:val="en-GB"/>
                </w:rPr>
                <w:t xml:space="preserve">. </w:t>
              </w:r>
              <w:r w:rsidR="094A264E" w:rsidRPr="5B1A6548">
                <w:rPr>
                  <w:rFonts w:ascii="Times New Roman" w:hAnsi="Times New Roman"/>
                  <w:noProof/>
                  <w:sz w:val="24"/>
                </w:rPr>
                <w:t>The coverage of portfolio with use of proxies (according to the PCAF) (in %) should be reported in line with the PCAF methodology</w:t>
              </w:r>
              <w:r w:rsidR="00B15846">
                <w:rPr>
                  <w:rFonts w:ascii="Times New Roman" w:hAnsi="Times New Roman"/>
                  <w:noProof/>
                  <w:sz w:val="24"/>
                </w:rPr>
                <w:t>.</w:t>
              </w:r>
            </w:ins>
          </w:p>
          <w:p w14:paraId="6F4426B3" w14:textId="0428F4AE" w:rsidR="006D22C8" w:rsidRPr="00E50FA4" w:rsidRDefault="001B39BA" w:rsidP="00DA390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Where institutions are not yet estimating their scope 3 emissions, they shall leave column </w:t>
            </w:r>
            <w:r w:rsidR="00DA04D8" w:rsidRPr="00E50FA4">
              <w:rPr>
                <w:rFonts w:ascii="Times New Roman" w:hAnsi="Times New Roman"/>
                <w:noProof/>
                <w:sz w:val="24"/>
                <w:lang w:val="en-GB"/>
              </w:rPr>
              <w:t>(</w:t>
            </w:r>
            <w:r w:rsidRPr="00E50FA4">
              <w:rPr>
                <w:rFonts w:ascii="Times New Roman" w:hAnsi="Times New Roman"/>
                <w:noProof/>
                <w:sz w:val="24"/>
                <w:lang w:val="en-GB"/>
              </w:rPr>
              <w:t>j</w:t>
            </w:r>
            <w:r w:rsidR="00DA04D8" w:rsidRPr="00E50FA4">
              <w:rPr>
                <w:rFonts w:ascii="Times New Roman" w:hAnsi="Times New Roman"/>
                <w:noProof/>
                <w:sz w:val="24"/>
                <w:lang w:val="en-GB"/>
              </w:rPr>
              <w:t>)</w:t>
            </w:r>
            <w:r w:rsidRPr="00E50FA4">
              <w:rPr>
                <w:rFonts w:ascii="Times New Roman" w:hAnsi="Times New Roman"/>
                <w:noProof/>
                <w:sz w:val="24"/>
                <w:lang w:val="en-GB"/>
              </w:rPr>
              <w:t xml:space="preserve"> blank</w:t>
            </w:r>
            <w:del w:id="270" w:author="Author">
              <w:r w:rsidRPr="00E50FA4">
                <w:rPr>
                  <w:rFonts w:ascii="Times New Roman" w:hAnsi="Times New Roman"/>
                  <w:noProof/>
                  <w:sz w:val="24"/>
                  <w:lang w:val="en-GB"/>
                </w:rPr>
                <w:delText xml:space="preserve"> </w:delText>
              </w:r>
              <w:r w:rsidR="00125C05" w:rsidRPr="00E50FA4">
                <w:rPr>
                  <w:rFonts w:ascii="Times New Roman" w:hAnsi="Times New Roman"/>
                  <w:noProof/>
                  <w:sz w:val="24"/>
                  <w:lang w:val="en-GB"/>
                </w:rPr>
                <w:delText>and,</w:delText>
              </w:r>
            </w:del>
            <w:ins w:id="271" w:author="Author">
              <w:r w:rsidR="00364176">
                <w:rPr>
                  <w:rFonts w:ascii="Times New Roman" w:hAnsi="Times New Roman"/>
                  <w:noProof/>
                  <w:sz w:val="24"/>
                  <w:lang w:val="en-GB"/>
                </w:rPr>
                <w:t>, while disclosing</w:t>
              </w:r>
            </w:ins>
            <w:r w:rsidR="00364176">
              <w:rPr>
                <w:rFonts w:ascii="Times New Roman" w:hAnsi="Times New Roman"/>
                <w:noProof/>
                <w:sz w:val="24"/>
                <w:lang w:val="en-GB"/>
              </w:rPr>
              <w:t xml:space="preserve"> in the narrative </w:t>
            </w:r>
            <w:del w:id="272" w:author="Author">
              <w:r w:rsidR="00914A93" w:rsidRPr="00E50FA4">
                <w:rPr>
                  <w:rFonts w:ascii="Times New Roman" w:hAnsi="Times New Roman"/>
                  <w:noProof/>
                  <w:sz w:val="24"/>
                  <w:lang w:val="en-GB"/>
                </w:rPr>
                <w:delText xml:space="preserve">part </w:delText>
              </w:r>
              <w:r w:rsidRPr="00E50FA4">
                <w:rPr>
                  <w:rFonts w:ascii="Times New Roman" w:hAnsi="Times New Roman"/>
                  <w:noProof/>
                  <w:sz w:val="24"/>
                  <w:lang w:val="en-GB"/>
                </w:rPr>
                <w:delText xml:space="preserve">accompanying the </w:delText>
              </w:r>
              <w:r w:rsidRPr="00E50FA4">
                <w:rPr>
                  <w:rFonts w:ascii="Times New Roman" w:hAnsi="Times New Roman"/>
                  <w:noProof/>
                  <w:sz w:val="24"/>
                  <w:lang w:val="en-GB"/>
                </w:rPr>
                <w:lastRenderedPageBreak/>
                <w:delText xml:space="preserve">template, </w:delText>
              </w:r>
              <w:r w:rsidR="00914A93" w:rsidRPr="00E50FA4">
                <w:rPr>
                  <w:rFonts w:ascii="Times New Roman" w:hAnsi="Times New Roman"/>
                  <w:noProof/>
                  <w:sz w:val="24"/>
                  <w:lang w:val="en-GB"/>
                </w:rPr>
                <w:delText xml:space="preserve">they shall </w:delText>
              </w:r>
              <w:r w:rsidRPr="00E50FA4">
                <w:rPr>
                  <w:rFonts w:ascii="Times New Roman" w:hAnsi="Times New Roman"/>
                  <w:noProof/>
                  <w:sz w:val="24"/>
                  <w:lang w:val="en-GB"/>
                </w:rPr>
                <w:delText xml:space="preserve">disclose </w:delText>
              </w:r>
            </w:del>
            <w:r w:rsidR="00364176">
              <w:rPr>
                <w:rFonts w:ascii="Times New Roman" w:hAnsi="Times New Roman"/>
                <w:noProof/>
                <w:sz w:val="24"/>
                <w:lang w:val="en-GB"/>
              </w:rPr>
              <w:t xml:space="preserve">their plans to implement methods </w:t>
            </w:r>
            <w:del w:id="273" w:author="Author">
              <w:r w:rsidRPr="00E50FA4">
                <w:rPr>
                  <w:rFonts w:ascii="Times New Roman" w:hAnsi="Times New Roman"/>
                  <w:noProof/>
                  <w:sz w:val="24"/>
                  <w:lang w:val="en-GB"/>
                </w:rPr>
                <w:delText>to estimate</w:delText>
              </w:r>
            </w:del>
            <w:ins w:id="274" w:author="Author">
              <w:r w:rsidR="00364176">
                <w:rPr>
                  <w:rFonts w:ascii="Times New Roman" w:hAnsi="Times New Roman"/>
                  <w:noProof/>
                  <w:sz w:val="24"/>
                  <w:lang w:val="en-GB"/>
                </w:rPr>
                <w:t>for estimating</w:t>
              </w:r>
            </w:ins>
            <w:r w:rsidR="00364176">
              <w:rPr>
                <w:rFonts w:ascii="Times New Roman" w:hAnsi="Times New Roman"/>
                <w:noProof/>
                <w:sz w:val="24"/>
                <w:lang w:val="en-GB"/>
              </w:rPr>
              <w:t xml:space="preserve"> and </w:t>
            </w:r>
            <w:del w:id="275" w:author="Author">
              <w:r w:rsidRPr="00E50FA4">
                <w:rPr>
                  <w:rFonts w:ascii="Times New Roman" w:hAnsi="Times New Roman"/>
                  <w:noProof/>
                  <w:sz w:val="24"/>
                  <w:lang w:val="en-GB"/>
                </w:rPr>
                <w:delText>disclose th</w:delText>
              </w:r>
              <w:r w:rsidR="006871C4" w:rsidRPr="00E50FA4">
                <w:rPr>
                  <w:rFonts w:ascii="Times New Roman" w:hAnsi="Times New Roman"/>
                  <w:noProof/>
                  <w:sz w:val="24"/>
                  <w:lang w:val="en-GB"/>
                </w:rPr>
                <w:delText>at</w:delText>
              </w:r>
            </w:del>
            <w:ins w:id="276" w:author="Author">
              <w:r w:rsidR="00364176">
                <w:rPr>
                  <w:rFonts w:ascii="Times New Roman" w:hAnsi="Times New Roman"/>
                  <w:noProof/>
                  <w:sz w:val="24"/>
                  <w:lang w:val="en-GB"/>
                </w:rPr>
                <w:t>dusclosing this</w:t>
              </w:r>
            </w:ins>
            <w:r w:rsidR="00364176">
              <w:rPr>
                <w:rFonts w:ascii="Times New Roman" w:hAnsi="Times New Roman"/>
                <w:noProof/>
                <w:sz w:val="24"/>
                <w:lang w:val="en-GB"/>
              </w:rPr>
              <w:t xml:space="preserve"> information.</w:t>
            </w:r>
            <w:ins w:id="277" w:author="Author">
              <w:r w:rsidR="00364176">
                <w:rPr>
                  <w:rFonts w:ascii="Times New Roman" w:hAnsi="Times New Roman"/>
                  <w:noProof/>
                  <w:sz w:val="24"/>
                  <w:lang w:val="en-GB"/>
                </w:rPr>
                <w:t xml:space="preserve"> </w:t>
              </w:r>
              <w:r w:rsidRPr="00E50FA4">
                <w:rPr>
                  <w:rFonts w:ascii="Times New Roman" w:hAnsi="Times New Roman"/>
                  <w:noProof/>
                  <w:sz w:val="24"/>
                  <w:lang w:val="en-GB"/>
                </w:rPr>
                <w:t xml:space="preserve"> </w:t>
              </w:r>
            </w:ins>
          </w:p>
          <w:p w14:paraId="248D8D87" w14:textId="65F5446B" w:rsidR="006D22C8" w:rsidRDefault="006871C4"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Institutions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disclose their s</w:t>
            </w:r>
            <w:r w:rsidR="006D22C8" w:rsidRPr="00E50FA4">
              <w:rPr>
                <w:rFonts w:ascii="Times New Roman" w:eastAsiaTheme="minorEastAsia" w:hAnsi="Times New Roman" w:cs="Times New Roman"/>
                <w:bCs w:val="0"/>
                <w:noProof/>
                <w:color w:val="auto"/>
                <w:sz w:val="24"/>
                <w:szCs w:val="24"/>
                <w:lang w:eastAsia="en-US"/>
              </w:rPr>
              <w:t>cope 3 emissions on a best effort basis</w:t>
            </w:r>
            <w:r w:rsidRPr="00E50FA4">
              <w:rPr>
                <w:rFonts w:ascii="Times New Roman" w:eastAsiaTheme="minorEastAsia" w:hAnsi="Times New Roman" w:cs="Times New Roman"/>
                <w:bCs w:val="0"/>
                <w:noProof/>
                <w:color w:val="auto"/>
                <w:sz w:val="24"/>
                <w:szCs w:val="24"/>
                <w:lang w:eastAsia="en-US"/>
              </w:rPr>
              <w:t>,</w:t>
            </w:r>
            <w:r w:rsidR="006D22C8" w:rsidRPr="00E50FA4">
              <w:rPr>
                <w:rFonts w:ascii="Times New Roman" w:eastAsiaTheme="minorEastAsia" w:hAnsi="Times New Roman" w:cs="Times New Roman"/>
                <w:bCs w:val="0"/>
                <w:noProof/>
                <w:color w:val="auto"/>
                <w:sz w:val="24"/>
                <w:szCs w:val="24"/>
                <w:lang w:eastAsia="en-US"/>
              </w:rPr>
              <w:t xml:space="preserve"> covering the most relevant sectors in line with</w:t>
            </w:r>
            <w:r w:rsidR="00D9451D">
              <w:rPr>
                <w:rFonts w:ascii="Times New Roman" w:eastAsiaTheme="minorEastAsia" w:hAnsi="Times New Roman" w:cs="Times New Roman"/>
                <w:bCs w:val="0"/>
                <w:noProof/>
                <w:color w:val="auto"/>
                <w:sz w:val="24"/>
                <w:szCs w:val="24"/>
                <w:lang w:eastAsia="en-US"/>
              </w:rPr>
              <w:t xml:space="preserve"> </w:t>
            </w:r>
            <w:ins w:id="278" w:author="Author">
              <w:r w:rsidR="00D9451D">
                <w:rPr>
                  <w:rFonts w:ascii="Times New Roman" w:eastAsiaTheme="minorEastAsia" w:hAnsi="Times New Roman" w:cs="Times New Roman"/>
                  <w:bCs w:val="0"/>
                  <w:noProof/>
                  <w:color w:val="auto"/>
                  <w:sz w:val="24"/>
                  <w:szCs w:val="24"/>
                  <w:lang w:eastAsia="en-US"/>
                </w:rPr>
                <w:t>the</w:t>
              </w:r>
              <w:r w:rsidR="006D22C8" w:rsidRPr="00E50FA4">
                <w:rPr>
                  <w:rFonts w:ascii="Times New Roman" w:eastAsiaTheme="minorEastAsia" w:hAnsi="Times New Roman" w:cs="Times New Roman"/>
                  <w:bCs w:val="0"/>
                  <w:noProof/>
                  <w:color w:val="auto"/>
                  <w:sz w:val="24"/>
                  <w:szCs w:val="24"/>
                  <w:lang w:eastAsia="en-US"/>
                </w:rPr>
                <w:t xml:space="preserve"> </w:t>
              </w:r>
            </w:ins>
            <w:r w:rsidR="006D22C8" w:rsidRPr="00E50FA4">
              <w:rPr>
                <w:rFonts w:ascii="Times New Roman" w:eastAsiaTheme="minorEastAsia" w:hAnsi="Times New Roman" w:cs="Times New Roman"/>
                <w:bCs w:val="0"/>
                <w:noProof/>
                <w:color w:val="auto"/>
                <w:sz w:val="24"/>
                <w:szCs w:val="24"/>
                <w:lang w:eastAsia="en-US"/>
              </w:rPr>
              <w:t>PCAF approach</w:t>
            </w:r>
            <w:r w:rsidR="00A217F7" w:rsidRPr="00E50FA4">
              <w:rPr>
                <w:rFonts w:ascii="Times New Roman" w:eastAsiaTheme="minorEastAsia" w:hAnsi="Times New Roman" w:cs="Times New Roman"/>
                <w:bCs w:val="0"/>
                <w:noProof/>
                <w:color w:val="auto"/>
                <w:sz w:val="24"/>
                <w:szCs w:val="24"/>
                <w:lang w:eastAsia="en-US"/>
              </w:rPr>
              <w:t xml:space="preserve"> and </w:t>
            </w:r>
            <w:r w:rsidR="006D22C8" w:rsidRPr="00E50FA4">
              <w:rPr>
                <w:rFonts w:ascii="Times New Roman" w:eastAsiaTheme="minorEastAsia" w:hAnsi="Times New Roman" w:cs="Times New Roman"/>
                <w:bCs w:val="0"/>
                <w:noProof/>
                <w:color w:val="auto"/>
                <w:sz w:val="24"/>
                <w:szCs w:val="24"/>
                <w:lang w:eastAsia="en-US"/>
              </w:rPr>
              <w:t>the phased-in approach for scope 3 emissions included in Article</w:t>
            </w:r>
            <w:r w:rsidRPr="00E50FA4">
              <w:rPr>
                <w:rFonts w:ascii="Times New Roman" w:eastAsiaTheme="minorEastAsia" w:hAnsi="Times New Roman" w:cs="Times New Roman"/>
                <w:bCs w:val="0"/>
                <w:noProof/>
                <w:color w:val="auto"/>
                <w:sz w:val="24"/>
                <w:szCs w:val="24"/>
                <w:lang w:eastAsia="en-US"/>
              </w:rPr>
              <w:t> </w:t>
            </w:r>
            <w:r w:rsidR="006D22C8" w:rsidRPr="00E50FA4">
              <w:rPr>
                <w:rFonts w:ascii="Times New Roman" w:eastAsiaTheme="minorEastAsia" w:hAnsi="Times New Roman" w:cs="Times New Roman"/>
                <w:bCs w:val="0"/>
                <w:noProof/>
                <w:color w:val="auto"/>
                <w:sz w:val="24"/>
                <w:szCs w:val="24"/>
                <w:lang w:eastAsia="en-US"/>
              </w:rPr>
              <w:t>5 of Delegated Regulation (EU) 2020/</w:t>
            </w:r>
            <w:r w:rsidR="00DA04D8" w:rsidRPr="00E50FA4">
              <w:rPr>
                <w:rFonts w:ascii="Times New Roman" w:eastAsiaTheme="minorEastAsia" w:hAnsi="Times New Roman" w:cs="Times New Roman"/>
                <w:bCs w:val="0"/>
                <w:noProof/>
                <w:color w:val="auto"/>
                <w:sz w:val="24"/>
                <w:szCs w:val="24"/>
                <w:lang w:eastAsia="en-US"/>
              </w:rPr>
              <w:t>18</w:t>
            </w:r>
            <w:r w:rsidR="006D22C8" w:rsidRPr="00E50FA4">
              <w:rPr>
                <w:rFonts w:ascii="Times New Roman" w:eastAsiaTheme="minorEastAsia" w:hAnsi="Times New Roman" w:cs="Times New Roman"/>
                <w:bCs w:val="0"/>
                <w:noProof/>
                <w:color w:val="auto"/>
                <w:sz w:val="24"/>
                <w:szCs w:val="24"/>
                <w:lang w:eastAsia="en-US"/>
              </w:rPr>
              <w:t>18.</w:t>
            </w:r>
          </w:p>
          <w:p w14:paraId="3B4477CB" w14:textId="323F6837" w:rsidR="00456337" w:rsidRPr="00456337" w:rsidRDefault="6BD2D3B3" w:rsidP="5B1A6548">
            <w:pPr>
              <w:spacing w:before="120" w:after="120"/>
              <w:jc w:val="both"/>
              <w:rPr>
                <w:ins w:id="279" w:author="Author"/>
                <w:rFonts w:ascii="Times New Roman" w:eastAsia="Times New Roman" w:hAnsi="Times New Roman" w:cs="Times New Roman"/>
                <w:noProof/>
                <w:sz w:val="24"/>
                <w:lang w:val="en-GB"/>
              </w:rPr>
            </w:pPr>
            <w:r w:rsidRPr="00E1637D">
              <w:rPr>
                <w:rFonts w:ascii="Times New Roman" w:hAnsi="Times New Roman"/>
                <w:sz w:val="24"/>
                <w:lang w:val="en-GB"/>
                <w:rPrChange w:id="280" w:author="Author">
                  <w:rPr>
                    <w:rFonts w:ascii="Times New Roman" w:hAnsi="Times New Roman"/>
                    <w:sz w:val="24"/>
                  </w:rPr>
                </w:rPrChange>
              </w:rPr>
              <w:t xml:space="preserve">Institutions shall </w:t>
            </w:r>
            <w:del w:id="281" w:author="Author">
              <w:r w:rsidR="004A6465" w:rsidRPr="00E50FA4">
                <w:rPr>
                  <w:rFonts w:ascii="Times New Roman" w:hAnsi="Times New Roman" w:cs="Times New Roman"/>
                  <w:noProof/>
                  <w:sz w:val="24"/>
                </w:rPr>
                <w:delText>disclose i</w:delText>
              </w:r>
              <w:r w:rsidR="009B7417" w:rsidRPr="00E50FA4">
                <w:rPr>
                  <w:rFonts w:ascii="Times New Roman" w:hAnsi="Times New Roman" w:cs="Times New Roman"/>
                  <w:noProof/>
                  <w:sz w:val="24"/>
                </w:rPr>
                <w:delText xml:space="preserve">nformation on </w:delText>
              </w:r>
            </w:del>
            <w:ins w:id="282" w:author="Author">
              <w:r w:rsidRPr="5B1A6548">
                <w:rPr>
                  <w:rFonts w:ascii="Times New Roman" w:eastAsia="Times New Roman" w:hAnsi="Times New Roman" w:cs="Times New Roman"/>
                  <w:noProof/>
                  <w:sz w:val="24"/>
                  <w:lang w:val="en-GB"/>
                </w:rPr>
                <w:t xml:space="preserve">estimate the </w:t>
              </w:r>
            </w:ins>
            <w:r w:rsidRPr="00E1637D">
              <w:rPr>
                <w:rFonts w:ascii="Times New Roman" w:hAnsi="Times New Roman"/>
                <w:sz w:val="24"/>
                <w:lang w:val="en-GB"/>
                <w:rPrChange w:id="283" w:author="Author">
                  <w:rPr>
                    <w:rFonts w:ascii="Times New Roman" w:hAnsi="Times New Roman"/>
                    <w:sz w:val="24"/>
                  </w:rPr>
                </w:rPrChange>
              </w:rPr>
              <w:t xml:space="preserve">scope 3 emissions </w:t>
            </w:r>
            <w:ins w:id="284" w:author="Author">
              <w:r w:rsidRPr="5B1A6548">
                <w:rPr>
                  <w:rFonts w:ascii="Times New Roman" w:eastAsia="Times New Roman" w:hAnsi="Times New Roman" w:cs="Times New Roman"/>
                  <w:noProof/>
                  <w:sz w:val="24"/>
                  <w:lang w:val="en-GB"/>
                </w:rPr>
                <w:t xml:space="preserve">per sector in a proportionate manner, including by taking into account their exposures towards the counterparty compared to the total liabilities (accounting liabilities and shareholders’ equity) </w:t>
              </w:r>
            </w:ins>
            <w:r w:rsidRPr="00E1637D">
              <w:rPr>
                <w:rFonts w:ascii="Times New Roman" w:hAnsi="Times New Roman"/>
                <w:sz w:val="24"/>
                <w:lang w:val="en-GB"/>
                <w:rPrChange w:id="285" w:author="Author">
                  <w:rPr>
                    <w:rFonts w:ascii="Times New Roman" w:hAnsi="Times New Roman"/>
                    <w:sz w:val="24"/>
                  </w:rPr>
                </w:rPrChange>
              </w:rPr>
              <w:t>of the counterparty</w:t>
            </w:r>
            <w:ins w:id="286" w:author="Author">
              <w:r w:rsidRPr="5B1A6548">
                <w:rPr>
                  <w:rFonts w:ascii="Times New Roman" w:eastAsia="Times New Roman" w:hAnsi="Times New Roman" w:cs="Times New Roman"/>
                  <w:noProof/>
                  <w:sz w:val="24"/>
                  <w:lang w:val="en-GB"/>
                </w:rPr>
                <w:t>.</w:t>
              </w:r>
            </w:ins>
          </w:p>
          <w:p w14:paraId="458DD7E1" w14:textId="77777777" w:rsidR="006D22C8" w:rsidRPr="00E50FA4" w:rsidRDefault="00456337" w:rsidP="006D22C8">
            <w:pPr>
              <w:pStyle w:val="Tabledata"/>
              <w:rPr>
                <w:del w:id="287" w:author="Author"/>
                <w:rFonts w:ascii="Times New Roman" w:eastAsiaTheme="minorEastAsia" w:hAnsi="Times New Roman" w:cs="Times New Roman"/>
                <w:bCs w:val="0"/>
                <w:noProof/>
                <w:color w:val="auto"/>
                <w:sz w:val="24"/>
                <w:szCs w:val="24"/>
                <w:lang w:eastAsia="en-US"/>
              </w:rPr>
            </w:pPr>
            <w:ins w:id="288" w:author="Author">
              <w:r>
                <w:rPr>
                  <w:rFonts w:ascii="Times New Roman" w:hAnsi="Times New Roman" w:cs="Times New Roman"/>
                  <w:noProof/>
                  <w:sz w:val="24"/>
                </w:rPr>
                <w:t>Institutions are expected to disclose scope 3 emissions</w:t>
              </w:r>
            </w:ins>
            <w:r w:rsidRPr="00FA3E2A">
              <w:rPr>
                <w:rFonts w:ascii="Times New Roman" w:hAnsi="Times New Roman"/>
                <w:bCs w:val="0"/>
                <w:sz w:val="24"/>
              </w:rPr>
              <w:t xml:space="preserve"> for all </w:t>
            </w:r>
            <w:ins w:id="289" w:author="Author">
              <w:r>
                <w:rPr>
                  <w:rFonts w:ascii="Times New Roman" w:hAnsi="Times New Roman" w:cs="Times New Roman"/>
                  <w:noProof/>
                  <w:sz w:val="24"/>
                </w:rPr>
                <w:t xml:space="preserve">material </w:t>
              </w:r>
            </w:ins>
            <w:r w:rsidRPr="00FA3E2A">
              <w:rPr>
                <w:rFonts w:ascii="Times New Roman" w:hAnsi="Times New Roman"/>
                <w:bCs w:val="0"/>
                <w:sz w:val="24"/>
              </w:rPr>
              <w:t>sectors</w:t>
            </w:r>
            <w:del w:id="290" w:author="Author">
              <w:r w:rsidR="009B7417" w:rsidRPr="00E50FA4">
                <w:rPr>
                  <w:rFonts w:ascii="Times New Roman" w:eastAsiaTheme="minorEastAsia" w:hAnsi="Times New Roman" w:cs="Times New Roman"/>
                  <w:bCs w:val="0"/>
                  <w:noProof/>
                  <w:color w:val="auto"/>
                  <w:sz w:val="24"/>
                  <w:szCs w:val="24"/>
                  <w:lang w:eastAsia="en-US"/>
                </w:rPr>
                <w:delText xml:space="preserve"> included in the template </w:delText>
              </w:r>
              <w:r w:rsidR="004136C3" w:rsidRPr="00E50FA4">
                <w:rPr>
                  <w:rFonts w:ascii="Times New Roman" w:eastAsiaTheme="minorEastAsia" w:hAnsi="Times New Roman" w:cs="Times New Roman"/>
                  <w:bCs w:val="0"/>
                  <w:noProof/>
                  <w:color w:val="auto"/>
                  <w:sz w:val="24"/>
                  <w:szCs w:val="24"/>
                  <w:lang w:eastAsia="en-US"/>
                </w:rPr>
                <w:delText>with</w:delText>
              </w:r>
              <w:r w:rsidR="004136C3" w:rsidRPr="00B76863">
                <w:rPr>
                  <w:rFonts w:ascii="Times New Roman" w:eastAsiaTheme="minorEastAsia" w:hAnsi="Times New Roman"/>
                  <w:noProof/>
                  <w:color w:val="auto"/>
                  <w:sz w:val="24"/>
                </w:rPr>
                <w:delText xml:space="preserve"> first reference date</w:delText>
              </w:r>
              <w:r w:rsidR="009620B8" w:rsidRPr="00E50FA4">
                <w:rPr>
                  <w:rFonts w:ascii="Times New Roman" w:eastAsiaTheme="minorEastAsia" w:hAnsi="Times New Roman" w:cs="Times New Roman"/>
                  <w:bCs w:val="0"/>
                  <w:noProof/>
                  <w:color w:val="auto"/>
                  <w:sz w:val="24"/>
                  <w:szCs w:val="24"/>
                  <w:lang w:eastAsia="en-US"/>
                </w:rPr>
                <w:delText xml:space="preserve"> </w:delText>
              </w:r>
              <w:r w:rsidR="006209B6" w:rsidRPr="00E50FA4">
                <w:rPr>
                  <w:rFonts w:ascii="Times New Roman" w:eastAsiaTheme="minorEastAsia" w:hAnsi="Times New Roman" w:cs="Times New Roman"/>
                  <w:bCs w:val="0"/>
                  <w:noProof/>
                  <w:color w:val="auto"/>
                  <w:sz w:val="24"/>
                  <w:szCs w:val="24"/>
                  <w:lang w:eastAsia="en-US"/>
                </w:rPr>
                <w:delText xml:space="preserve">as of </w:delText>
              </w:r>
              <w:r w:rsidR="00790DE1" w:rsidRPr="00E50FA4">
                <w:rPr>
                  <w:rFonts w:ascii="Times New Roman" w:hAnsi="Times New Roman"/>
                  <w:noProof/>
                  <w:sz w:val="24"/>
                </w:rPr>
                <w:delText>30 June 2024</w:delText>
              </w:r>
              <w:r w:rsidR="004136C3" w:rsidRPr="00B76863">
                <w:rPr>
                  <w:rFonts w:ascii="Times New Roman" w:hAnsi="Times New Roman"/>
                  <w:noProof/>
                  <w:sz w:val="24"/>
                </w:rPr>
                <w:delText>.</w:delText>
              </w:r>
            </w:del>
          </w:p>
          <w:p w14:paraId="52DF39E6" w14:textId="77777777" w:rsidR="006D22C8" w:rsidRPr="00E50FA4" w:rsidRDefault="00456337" w:rsidP="006D22C8">
            <w:pPr>
              <w:pStyle w:val="Tabledata"/>
              <w:rPr>
                <w:del w:id="291" w:author="Author"/>
                <w:rFonts w:ascii="Times New Roman" w:eastAsiaTheme="minorEastAsia" w:hAnsi="Times New Roman" w:cs="Times New Roman"/>
                <w:bCs w:val="0"/>
                <w:noProof/>
                <w:color w:val="auto"/>
                <w:sz w:val="24"/>
                <w:szCs w:val="24"/>
                <w:lang w:eastAsia="en-US"/>
              </w:rPr>
            </w:pPr>
            <w:ins w:id="292" w:author="Author">
              <w:r>
                <w:rPr>
                  <w:rFonts w:ascii="Times New Roman" w:hAnsi="Times New Roman" w:cs="Times New Roman"/>
                  <w:noProof/>
                  <w:sz w:val="24"/>
                </w:rPr>
                <w:t xml:space="preserve">. </w:t>
              </w:r>
            </w:ins>
            <w:r w:rsidR="00391FC5" w:rsidRPr="00FA3E2A">
              <w:rPr>
                <w:rFonts w:ascii="Times New Roman" w:hAnsi="Times New Roman"/>
                <w:bCs w:val="0"/>
                <w:sz w:val="24"/>
              </w:rPr>
              <w:t xml:space="preserve">For sectors where data and methodological challenges exist, institutions shall follow the Greenhouse Gas Protocol </w:t>
            </w:r>
            <w:del w:id="293" w:author="Author">
              <w:r w:rsidR="006D22C8" w:rsidRPr="00E50FA4">
                <w:rPr>
                  <w:rFonts w:ascii="Times New Roman" w:eastAsiaTheme="minorEastAsia" w:hAnsi="Times New Roman" w:cs="Times New Roman"/>
                  <w:bCs w:val="0"/>
                  <w:noProof/>
                  <w:color w:val="auto"/>
                  <w:sz w:val="24"/>
                  <w:szCs w:val="24"/>
                  <w:lang w:eastAsia="en-US"/>
                </w:rPr>
                <w:delText>and its</w:delText>
              </w:r>
            </w:del>
            <w:ins w:id="294" w:author="Author">
              <w:r w:rsidR="00391FC5">
                <w:rPr>
                  <w:rFonts w:ascii="Times New Roman" w:hAnsi="Times New Roman" w:cs="Times New Roman"/>
                  <w:noProof/>
                  <w:sz w:val="24"/>
                </w:rPr>
                <w:t>Corporate Standard</w:t>
              </w:r>
              <w:r w:rsidR="00391FC5" w:rsidRPr="00E50FA4" w:rsidDel="00CA79F3">
                <w:rPr>
                  <w:rFonts w:ascii="Times New Roman" w:hAnsi="Times New Roman" w:cs="Times New Roman"/>
                  <w:noProof/>
                  <w:sz w:val="24"/>
                </w:rPr>
                <w:t xml:space="preserve"> </w:t>
              </w:r>
              <w:r w:rsidR="00391FC5">
                <w:rPr>
                  <w:rFonts w:ascii="Times New Roman" w:hAnsi="Times New Roman" w:cs="Times New Roman"/>
                  <w:noProof/>
                  <w:sz w:val="24"/>
                </w:rPr>
                <w:t>which covers</w:t>
              </w:r>
            </w:ins>
            <w:r w:rsidR="00391FC5" w:rsidRPr="00FA3E2A">
              <w:rPr>
                <w:rFonts w:ascii="Times New Roman" w:hAnsi="Times New Roman"/>
                <w:bCs w:val="0"/>
                <w:sz w:val="24"/>
              </w:rPr>
              <w:t xml:space="preserve"> 15 </w:t>
            </w:r>
            <w:del w:id="295" w:author="Author">
              <w:r w:rsidR="006D22C8" w:rsidRPr="00E50FA4">
                <w:rPr>
                  <w:rFonts w:ascii="Times New Roman" w:eastAsiaTheme="minorEastAsia" w:hAnsi="Times New Roman" w:cs="Times New Roman"/>
                  <w:bCs w:val="0"/>
                  <w:noProof/>
                  <w:color w:val="auto"/>
                  <w:sz w:val="24"/>
                  <w:szCs w:val="24"/>
                  <w:lang w:eastAsia="en-US"/>
                </w:rPr>
                <w:delText xml:space="preserve">stages, both </w:delText>
              </w:r>
            </w:del>
            <w:r w:rsidR="00391FC5" w:rsidRPr="00FA3E2A">
              <w:rPr>
                <w:rFonts w:ascii="Times New Roman" w:hAnsi="Times New Roman"/>
                <w:bCs w:val="0"/>
                <w:sz w:val="24"/>
              </w:rPr>
              <w:t>upstream and downstream</w:t>
            </w:r>
            <w:del w:id="296" w:author="Author">
              <w:r w:rsidR="006D22C8" w:rsidRPr="00E50FA4">
                <w:rPr>
                  <w:rFonts w:ascii="Times New Roman" w:eastAsiaTheme="minorEastAsia" w:hAnsi="Times New Roman" w:cs="Times New Roman"/>
                  <w:bCs w:val="0"/>
                  <w:noProof/>
                  <w:color w:val="auto"/>
                  <w:sz w:val="24"/>
                  <w:szCs w:val="24"/>
                  <w:lang w:eastAsia="en-US"/>
                </w:rPr>
                <w:delText>.</w:delText>
              </w:r>
            </w:del>
          </w:p>
          <w:p w14:paraId="305568EF" w14:textId="77777777" w:rsidR="006D22C8" w:rsidRPr="00E50FA4" w:rsidRDefault="00391FC5" w:rsidP="006D22C8">
            <w:pPr>
              <w:spacing w:before="120" w:after="120"/>
              <w:jc w:val="both"/>
              <w:rPr>
                <w:del w:id="297" w:author="Author"/>
                <w:rFonts w:ascii="Times New Roman" w:hAnsi="Times New Roman"/>
                <w:noProof/>
                <w:sz w:val="24"/>
                <w:lang w:val="en-GB"/>
              </w:rPr>
            </w:pPr>
            <w:ins w:id="298" w:author="Author">
              <w:r w:rsidRPr="00E50FA4">
                <w:rPr>
                  <w:rFonts w:ascii="Times New Roman" w:hAnsi="Times New Roman" w:cs="Times New Roman"/>
                  <w:noProof/>
                  <w:sz w:val="24"/>
                </w:rPr>
                <w:t xml:space="preserve"> stages</w:t>
              </w:r>
              <w:r>
                <w:rPr>
                  <w:rFonts w:ascii="Times New Roman" w:hAnsi="Times New Roman" w:cs="Times New Roman"/>
                  <w:bCs/>
                  <w:noProof/>
                  <w:sz w:val="24"/>
                </w:rPr>
                <w:t>of emissions.</w:t>
              </w:r>
              <w:r w:rsidR="00456337" w:rsidRPr="00E50FA4">
                <w:rPr>
                  <w:rFonts w:ascii="Times New Roman" w:hAnsi="Times New Roman"/>
                  <w:noProof/>
                  <w:sz w:val="24"/>
                  <w:lang w:val="en-GB"/>
                </w:rPr>
                <w:t xml:space="preserve"> </w:t>
              </w:r>
            </w:ins>
            <w:r w:rsidR="00456337" w:rsidRPr="00E50FA4">
              <w:rPr>
                <w:rFonts w:ascii="Times New Roman" w:hAnsi="Times New Roman"/>
                <w:noProof/>
                <w:sz w:val="24"/>
                <w:lang w:val="en-GB"/>
              </w:rPr>
              <w:t xml:space="preserve">In line with the TCFD guidance on metrics and targets, institutions shall be transparent about the challenges to collect that type of information and avoid double counting </w:t>
            </w:r>
            <w:del w:id="299" w:author="Author">
              <w:r w:rsidR="006D22C8" w:rsidRPr="00E50FA4">
                <w:rPr>
                  <w:rFonts w:ascii="Times New Roman" w:hAnsi="Times New Roman"/>
                  <w:noProof/>
                  <w:sz w:val="24"/>
                  <w:lang w:val="en-GB"/>
                </w:rPr>
                <w:delText>to the extent</w:delText>
              </w:r>
            </w:del>
            <w:ins w:id="300" w:author="Author">
              <w:r w:rsidR="00126A34">
                <w:rPr>
                  <w:rFonts w:ascii="Times New Roman" w:hAnsi="Times New Roman"/>
                  <w:noProof/>
                  <w:sz w:val="24"/>
                  <w:lang w:val="en-GB"/>
                </w:rPr>
                <w:t>where</w:t>
              </w:r>
            </w:ins>
            <w:r w:rsidR="00126A34">
              <w:rPr>
                <w:rFonts w:ascii="Times New Roman" w:hAnsi="Times New Roman"/>
                <w:noProof/>
                <w:sz w:val="24"/>
                <w:lang w:val="en-GB"/>
              </w:rPr>
              <w:t xml:space="preserve"> possible</w:t>
            </w:r>
            <w:r w:rsidR="00456337" w:rsidRPr="00E50FA4">
              <w:rPr>
                <w:rFonts w:ascii="Times New Roman" w:hAnsi="Times New Roman"/>
                <w:noProof/>
                <w:sz w:val="24"/>
                <w:lang w:val="en-GB"/>
              </w:rPr>
              <w:t>.</w:t>
            </w:r>
          </w:p>
          <w:p w14:paraId="57A7743C" w14:textId="77777777" w:rsidR="00914A93" w:rsidRPr="00E50FA4" w:rsidRDefault="004C61E0" w:rsidP="00914A93">
            <w:pPr>
              <w:spacing w:before="120" w:after="120"/>
              <w:jc w:val="both"/>
              <w:rPr>
                <w:del w:id="301" w:author="Author"/>
                <w:rFonts w:ascii="Times New Roman" w:hAnsi="Times New Roman"/>
                <w:noProof/>
                <w:sz w:val="24"/>
                <w:lang w:val="en-GB"/>
              </w:rPr>
            </w:pPr>
            <w:del w:id="302" w:author="Author">
              <w:r w:rsidRPr="00E50FA4">
                <w:rPr>
                  <w:rFonts w:ascii="Times New Roman" w:hAnsi="Times New Roman"/>
                  <w:noProof/>
                  <w:sz w:val="24"/>
                  <w:lang w:val="en-GB"/>
                </w:rPr>
                <w:delText>I</w:delText>
              </w:r>
              <w:r w:rsidR="00C30D42" w:rsidRPr="00E50FA4">
                <w:rPr>
                  <w:rFonts w:ascii="Times New Roman" w:hAnsi="Times New Roman"/>
                  <w:noProof/>
                  <w:sz w:val="24"/>
                  <w:lang w:val="en-GB"/>
                </w:rPr>
                <w:delText xml:space="preserve">nstitutions </w:delText>
              </w:r>
              <w:r w:rsidR="005720C9" w:rsidRPr="00E50FA4">
                <w:rPr>
                  <w:rFonts w:ascii="Times New Roman" w:hAnsi="Times New Roman"/>
                  <w:noProof/>
                  <w:sz w:val="24"/>
                  <w:lang w:val="en-GB"/>
                </w:rPr>
                <w:delText>shall</w:delText>
              </w:r>
              <w:r w:rsidR="001C04BC" w:rsidRPr="00E50FA4">
                <w:rPr>
                  <w:rFonts w:ascii="Times New Roman" w:hAnsi="Times New Roman"/>
                  <w:noProof/>
                  <w:sz w:val="24"/>
                  <w:lang w:val="en-GB"/>
                </w:rPr>
                <w:delText xml:space="preserve"> </w:delText>
              </w:r>
              <w:r w:rsidR="00C30D42" w:rsidRPr="00E50FA4">
                <w:rPr>
                  <w:rFonts w:ascii="Times New Roman" w:hAnsi="Times New Roman"/>
                  <w:noProof/>
                  <w:sz w:val="24"/>
                  <w:lang w:val="en-GB"/>
                </w:rPr>
                <w:delText xml:space="preserve">start disclosing information in column </w:delText>
              </w:r>
              <w:r w:rsidR="00DA04D8" w:rsidRPr="00E50FA4">
                <w:rPr>
                  <w:rFonts w:ascii="Times New Roman" w:hAnsi="Times New Roman"/>
                  <w:noProof/>
                  <w:sz w:val="24"/>
                  <w:lang w:val="en-GB"/>
                </w:rPr>
                <w:delText>(</w:delText>
              </w:r>
              <w:r w:rsidR="00C30D42" w:rsidRPr="00E50FA4">
                <w:rPr>
                  <w:rFonts w:ascii="Times New Roman" w:hAnsi="Times New Roman"/>
                  <w:noProof/>
                  <w:sz w:val="24"/>
                  <w:lang w:val="en-GB"/>
                </w:rPr>
                <w:delText>j</w:delText>
              </w:r>
              <w:r w:rsidR="00DA04D8" w:rsidRPr="00E50FA4">
                <w:rPr>
                  <w:rFonts w:ascii="Times New Roman" w:hAnsi="Times New Roman"/>
                  <w:noProof/>
                  <w:sz w:val="24"/>
                  <w:lang w:val="en-GB"/>
                </w:rPr>
                <w:delText>)</w:delText>
              </w:r>
              <w:r w:rsidR="00C30D42" w:rsidRPr="00E50FA4">
                <w:rPr>
                  <w:rFonts w:ascii="Times New Roman" w:hAnsi="Times New Roman"/>
                  <w:noProof/>
                  <w:sz w:val="24"/>
                  <w:lang w:val="en-GB"/>
                </w:rPr>
                <w:delText xml:space="preserve"> of the template</w:delText>
              </w:r>
              <w:r w:rsidR="0032509C" w:rsidRPr="00E50FA4">
                <w:rPr>
                  <w:rFonts w:ascii="Times New Roman" w:hAnsi="Times New Roman"/>
                  <w:noProof/>
                  <w:sz w:val="24"/>
                  <w:lang w:val="en-GB"/>
                </w:rPr>
                <w:delText>, with</w:delText>
              </w:r>
              <w:r w:rsidR="009C532C" w:rsidRPr="00E50FA4">
                <w:rPr>
                  <w:rFonts w:ascii="Times New Roman" w:hAnsi="Times New Roman"/>
                  <w:noProof/>
                  <w:sz w:val="24"/>
                  <w:lang w:val="en-GB"/>
                </w:rPr>
                <w:delText xml:space="preserve"> first disclosure reference date </w:delText>
              </w:r>
              <w:r w:rsidR="002A2C5B" w:rsidRPr="00E50FA4">
                <w:rPr>
                  <w:rFonts w:ascii="Times New Roman" w:hAnsi="Times New Roman"/>
                  <w:noProof/>
                  <w:sz w:val="24"/>
                  <w:lang w:val="en-GB"/>
                </w:rPr>
                <w:delText>as of</w:delText>
              </w:r>
              <w:r w:rsidR="00C30D42" w:rsidRPr="00E50FA4">
                <w:rPr>
                  <w:rFonts w:ascii="Times New Roman" w:hAnsi="Times New Roman"/>
                  <w:noProof/>
                  <w:sz w:val="24"/>
                  <w:lang w:val="en-GB"/>
                </w:rPr>
                <w:delText xml:space="preserve"> </w:delText>
              </w:r>
              <w:r w:rsidR="009B7417" w:rsidRPr="00E50FA4">
                <w:rPr>
                  <w:rFonts w:ascii="Times New Roman" w:hAnsi="Times New Roman"/>
                  <w:noProof/>
                  <w:sz w:val="24"/>
                  <w:lang w:val="en-GB"/>
                </w:rPr>
                <w:delText xml:space="preserve">30 </w:delText>
              </w:r>
              <w:r w:rsidR="00C30D42" w:rsidRPr="00E50FA4">
                <w:rPr>
                  <w:rFonts w:ascii="Times New Roman" w:hAnsi="Times New Roman"/>
                  <w:noProof/>
                  <w:sz w:val="24"/>
                  <w:lang w:val="en-GB"/>
                </w:rPr>
                <w:delText>June 2024</w:delText>
              </w:r>
              <w:r w:rsidR="00914A93" w:rsidRPr="00E50FA4">
                <w:rPr>
                  <w:rFonts w:ascii="Times New Roman" w:hAnsi="Times New Roman"/>
                  <w:noProof/>
                  <w:sz w:val="24"/>
                  <w:lang w:val="en-GB"/>
                </w:rPr>
                <w:delText xml:space="preserve">. </w:delText>
              </w:r>
            </w:del>
          </w:p>
          <w:p w14:paraId="71766AD1" w14:textId="4E2312B7" w:rsidR="001B39BA" w:rsidRPr="00E1637D" w:rsidRDefault="00914A93" w:rsidP="5B1A6548">
            <w:pPr>
              <w:spacing w:before="120" w:after="120"/>
              <w:jc w:val="both"/>
              <w:rPr>
                <w:rFonts w:ascii="Times New Roman" w:hAnsi="Times New Roman"/>
                <w:sz w:val="24"/>
                <w:rPrChange w:id="303" w:author="Author">
                  <w:rPr>
                    <w:rFonts w:ascii="Times New Roman" w:hAnsi="Times New Roman"/>
                    <w:sz w:val="24"/>
                    <w:u w:val="single"/>
                    <w:lang w:val="en-GB"/>
                  </w:rPr>
                </w:rPrChange>
              </w:rPr>
            </w:pPr>
            <w:del w:id="304" w:author="Author">
              <w:r w:rsidRPr="00E50FA4">
                <w:rPr>
                  <w:rFonts w:ascii="Times New Roman" w:hAnsi="Times New Roman"/>
                  <w:noProof/>
                  <w:sz w:val="24"/>
                  <w:lang w:val="en-GB"/>
                </w:rPr>
                <w:delText>Institutions may decide to start disclosing this information earlier</w:delText>
              </w:r>
              <w:r w:rsidR="001D0251" w:rsidRPr="00E50FA4">
                <w:rPr>
                  <w:rFonts w:ascii="Times New Roman" w:hAnsi="Times New Roman"/>
                  <w:noProof/>
                  <w:sz w:val="24"/>
                  <w:lang w:val="en-GB"/>
                </w:rPr>
                <w:delText xml:space="preserve">, i.e. with first disclosure reference date </w:delText>
              </w:r>
              <w:r w:rsidR="002A2C5B" w:rsidRPr="00E50FA4">
                <w:rPr>
                  <w:rFonts w:ascii="Times New Roman" w:hAnsi="Times New Roman"/>
                  <w:noProof/>
                  <w:sz w:val="24"/>
                  <w:lang w:val="en-GB"/>
                </w:rPr>
                <w:delText>as of</w:delText>
              </w:r>
              <w:r w:rsidR="001D0251" w:rsidRPr="00E50FA4">
                <w:rPr>
                  <w:rFonts w:ascii="Times New Roman" w:hAnsi="Times New Roman"/>
                  <w:noProof/>
                  <w:sz w:val="24"/>
                  <w:lang w:val="en-GB"/>
                </w:rPr>
                <w:delText xml:space="preserve"> 31 December 2022</w:delText>
              </w:r>
              <w:r w:rsidRPr="00B76863">
                <w:rPr>
                  <w:rFonts w:ascii="Times New Roman" w:hAnsi="Times New Roman"/>
                  <w:noProof/>
                  <w:sz w:val="24"/>
                </w:rPr>
                <w:delText>.</w:delText>
              </w:r>
            </w:del>
          </w:p>
        </w:tc>
      </w:tr>
      <w:tr w:rsidR="00274FF7" w:rsidRPr="00E50FA4" w14:paraId="484755A8" w14:textId="0C50BE1C" w:rsidTr="5B1A6548">
        <w:tc>
          <w:tcPr>
            <w:tcW w:w="1188" w:type="dxa"/>
            <w:tcBorders>
              <w:top w:val="single" w:sz="4" w:space="0" w:color="auto"/>
              <w:left w:val="single" w:sz="4" w:space="0" w:color="auto"/>
              <w:bottom w:val="single" w:sz="4" w:space="0" w:color="auto"/>
              <w:right w:val="single" w:sz="4" w:space="0" w:color="auto"/>
            </w:tcBorders>
          </w:tcPr>
          <w:p w14:paraId="25FD4E76" w14:textId="185DC5BC" w:rsidR="00274FF7" w:rsidRPr="00E50FA4" w:rsidRDefault="00CB7F1A" w:rsidP="00D35812">
            <w:pPr>
              <w:spacing w:before="120" w:after="120"/>
              <w:jc w:val="both"/>
              <w:rPr>
                <w:rFonts w:ascii="Times New Roman" w:eastAsia="Times New Roman" w:hAnsi="Times New Roman" w:cs="Times New Roman"/>
                <w:noProof/>
                <w:sz w:val="24"/>
                <w:lang w:val="en-GB"/>
              </w:rPr>
            </w:pPr>
            <w:r>
              <w:rPr>
                <w:rFonts w:ascii="Times New Roman" w:eastAsia="Times New Roman" w:hAnsi="Times New Roman" w:cs="Times New Roman"/>
                <w:noProof/>
                <w:sz w:val="24"/>
                <w:lang w:val="en-GB"/>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01B7D558" w14:textId="3291C60E" w:rsidR="00274FF7" w:rsidRPr="00E1637D" w:rsidRDefault="00274FF7" w:rsidP="00DA390D">
            <w:pPr>
              <w:spacing w:before="120" w:after="120"/>
              <w:jc w:val="both"/>
              <w:rPr>
                <w:rFonts w:ascii="Times New Roman" w:hAnsi="Times New Roman"/>
                <w:b/>
                <w:sz w:val="24"/>
                <w:u w:val="single"/>
                <w:lang w:val="en-GB"/>
                <w:rPrChange w:id="305" w:author="Author">
                  <w:rPr>
                    <w:rFonts w:ascii="Times New Roman" w:hAnsi="Times New Roman"/>
                    <w:b/>
                    <w:sz w:val="24"/>
                    <w:lang w:val="en-GB"/>
                  </w:rPr>
                </w:rPrChange>
              </w:rPr>
            </w:pPr>
            <w:r w:rsidRPr="00E1637D">
              <w:rPr>
                <w:rFonts w:ascii="Times New Roman" w:hAnsi="Times New Roman"/>
                <w:b/>
                <w:sz w:val="24"/>
                <w:u w:val="single"/>
                <w:lang w:val="en-GB"/>
                <w:rPrChange w:id="306" w:author="Author">
                  <w:rPr>
                    <w:rFonts w:ascii="Times New Roman" w:hAnsi="Times New Roman"/>
                    <w:b/>
                    <w:sz w:val="24"/>
                    <w:lang w:val="en-GB"/>
                  </w:rPr>
                </w:rPrChange>
              </w:rPr>
              <w:t>GHG emissions</w:t>
            </w:r>
            <w:del w:id="307" w:author="Author">
              <w:r w:rsidR="00700CF0" w:rsidRPr="00E50FA4">
                <w:rPr>
                  <w:rFonts w:ascii="Times New Roman" w:eastAsia="Times New Roman" w:hAnsi="Times New Roman" w:cs="Times New Roman"/>
                  <w:b/>
                  <w:bCs/>
                  <w:noProof/>
                  <w:sz w:val="24"/>
                  <w:lang w:val="en-GB"/>
                </w:rPr>
                <w:delText xml:space="preserve"> (column </w:delText>
              </w:r>
              <w:r w:rsidR="00DA04D8" w:rsidRPr="00E50FA4">
                <w:rPr>
                  <w:rFonts w:ascii="Times New Roman" w:eastAsia="Times New Roman" w:hAnsi="Times New Roman" w:cs="Times New Roman"/>
                  <w:b/>
                  <w:bCs/>
                  <w:noProof/>
                  <w:sz w:val="24"/>
                  <w:lang w:val="en-GB"/>
                </w:rPr>
                <w:delText>(</w:delText>
              </w:r>
              <w:r w:rsidR="00700CF0" w:rsidRPr="00E50FA4">
                <w:rPr>
                  <w:rFonts w:ascii="Times New Roman" w:eastAsia="Times New Roman" w:hAnsi="Times New Roman" w:cs="Times New Roman"/>
                  <w:b/>
                  <w:bCs/>
                  <w:noProof/>
                  <w:sz w:val="24"/>
                  <w:lang w:val="en-GB"/>
                </w:rPr>
                <w:delText>i</w:delText>
              </w:r>
              <w:r w:rsidR="00DA04D8" w:rsidRPr="00E50FA4">
                <w:rPr>
                  <w:rFonts w:ascii="Times New Roman" w:eastAsia="Times New Roman" w:hAnsi="Times New Roman" w:cs="Times New Roman"/>
                  <w:b/>
                  <w:bCs/>
                  <w:noProof/>
                  <w:sz w:val="24"/>
                  <w:lang w:val="en-GB"/>
                </w:rPr>
                <w:delText>)</w:delText>
              </w:r>
              <w:r w:rsidR="00700CF0" w:rsidRPr="00E50FA4">
                <w:rPr>
                  <w:rFonts w:ascii="Times New Roman" w:eastAsia="Times New Roman" w:hAnsi="Times New Roman" w:cs="Times New Roman"/>
                  <w:b/>
                  <w:bCs/>
                  <w:noProof/>
                  <w:sz w:val="24"/>
                  <w:lang w:val="en-GB"/>
                </w:rPr>
                <w:delText>):</w:delText>
              </w:r>
            </w:del>
            <w:ins w:id="308" w:author="Author">
              <w:r w:rsidR="00700CF0" w:rsidRPr="008669E0">
                <w:rPr>
                  <w:rFonts w:ascii="Times New Roman" w:eastAsia="Times New Roman" w:hAnsi="Times New Roman" w:cs="Times New Roman"/>
                  <w:b/>
                  <w:bCs/>
                  <w:noProof/>
                  <w:sz w:val="24"/>
                  <w:u w:val="single"/>
                  <w:lang w:val="en-GB"/>
                </w:rPr>
                <w:t>:</w:t>
              </w:r>
            </w:ins>
            <w:r w:rsidRPr="00E1637D">
              <w:rPr>
                <w:rFonts w:ascii="Times New Roman" w:hAnsi="Times New Roman"/>
                <w:b/>
                <w:sz w:val="24"/>
                <w:u w:val="single"/>
                <w:lang w:val="en-GB"/>
                <w:rPrChange w:id="309" w:author="Author">
                  <w:rPr>
                    <w:rFonts w:ascii="Times New Roman" w:hAnsi="Times New Roman"/>
                    <w:b/>
                    <w:sz w:val="24"/>
                    <w:lang w:val="en-GB"/>
                  </w:rPr>
                </w:rPrChange>
              </w:rPr>
              <w:t xml:space="preserve"> </w:t>
            </w:r>
            <w:r w:rsidR="00700CF0" w:rsidRPr="00E1637D">
              <w:rPr>
                <w:rFonts w:ascii="Times New Roman" w:hAnsi="Times New Roman"/>
                <w:b/>
                <w:sz w:val="24"/>
                <w:u w:val="single"/>
                <w:lang w:val="en-GB"/>
                <w:rPrChange w:id="310" w:author="Author">
                  <w:rPr>
                    <w:rFonts w:ascii="Times New Roman" w:hAnsi="Times New Roman"/>
                    <w:b/>
                    <w:sz w:val="24"/>
                    <w:lang w:val="en-GB"/>
                  </w:rPr>
                </w:rPrChange>
              </w:rPr>
              <w:t>gross carrying amount percentage</w:t>
            </w:r>
            <w:r w:rsidRPr="00E1637D">
              <w:rPr>
                <w:rFonts w:ascii="Times New Roman" w:hAnsi="Times New Roman"/>
                <w:b/>
                <w:sz w:val="24"/>
                <w:u w:val="single"/>
                <w:lang w:val="en-GB"/>
                <w:rPrChange w:id="311" w:author="Author">
                  <w:rPr>
                    <w:rFonts w:ascii="Times New Roman" w:hAnsi="Times New Roman"/>
                    <w:b/>
                    <w:sz w:val="24"/>
                    <w:lang w:val="en-GB"/>
                  </w:rPr>
                </w:rPrChange>
              </w:rPr>
              <w:t xml:space="preserve"> of the portfolio derived from company-specific reporting</w:t>
            </w:r>
          </w:p>
          <w:p w14:paraId="04804798" w14:textId="0585716D" w:rsidR="00274FF7" w:rsidRPr="00E50FA4" w:rsidRDefault="08099C0B" w:rsidP="5B1A6548">
            <w:pPr>
              <w:spacing w:before="120" w:after="120"/>
              <w:jc w:val="both"/>
              <w:rPr>
                <w:rFonts w:ascii="Times New Roman" w:eastAsia="Times New Roman" w:hAnsi="Times New Roman" w:cs="Times New Roman"/>
                <w:b/>
                <w:bCs/>
                <w:noProof/>
                <w:sz w:val="24"/>
                <w:u w:val="single"/>
                <w:lang w:val="en-GB"/>
              </w:rPr>
            </w:pPr>
            <w:r w:rsidRPr="5B1A6548">
              <w:rPr>
                <w:rFonts w:ascii="Times New Roman" w:eastAsia="Times New Roman" w:hAnsi="Times New Roman" w:cs="Times New Roman"/>
                <w:noProof/>
                <w:sz w:val="24"/>
                <w:lang w:val="en-GB"/>
              </w:rPr>
              <w:t xml:space="preserve">Institutions </w:t>
            </w:r>
            <w:r w:rsidR="756E9BDF" w:rsidRPr="5B1A6548">
              <w:rPr>
                <w:rFonts w:ascii="Times New Roman" w:eastAsia="Times New Roman" w:hAnsi="Times New Roman" w:cs="Times New Roman"/>
                <w:noProof/>
                <w:sz w:val="24"/>
                <w:lang w:val="en-GB"/>
              </w:rPr>
              <w:t>shall</w:t>
            </w:r>
            <w:r w:rsidR="032A6E5C" w:rsidRPr="5B1A6548">
              <w:rPr>
                <w:rFonts w:ascii="Times New Roman" w:eastAsia="Times New Roman" w:hAnsi="Times New Roman" w:cs="Times New Roman"/>
                <w:noProof/>
                <w:sz w:val="24"/>
                <w:lang w:val="en-GB"/>
              </w:rPr>
              <w:t xml:space="preserve"> </w:t>
            </w:r>
            <w:r w:rsidRPr="5B1A6548">
              <w:rPr>
                <w:rFonts w:ascii="Times New Roman" w:eastAsia="Times New Roman" w:hAnsi="Times New Roman" w:cs="Times New Roman"/>
                <w:noProof/>
                <w:sz w:val="24"/>
                <w:lang w:val="en-GB"/>
              </w:rPr>
              <w:t>indicate the percentage of the portfolio</w:t>
            </w:r>
            <w:r w:rsidR="703F4D50" w:rsidRPr="5B1A6548">
              <w:rPr>
                <w:rFonts w:ascii="Times New Roman" w:eastAsia="Times New Roman" w:hAnsi="Times New Roman" w:cs="Times New Roman"/>
                <w:noProof/>
                <w:sz w:val="24"/>
                <w:lang w:val="en-GB"/>
              </w:rPr>
              <w:t xml:space="preserve"> (gross carrying amount of the exposures</w:t>
            </w:r>
            <w:del w:id="312" w:author="Author">
              <w:r w:rsidR="00700CF0" w:rsidRPr="00E50FA4">
                <w:rPr>
                  <w:rFonts w:ascii="Times New Roman" w:eastAsia="Times New Roman" w:hAnsi="Times New Roman" w:cs="Times New Roman"/>
                  <w:noProof/>
                  <w:sz w:val="24"/>
                  <w:lang w:val="en-GB"/>
                </w:rPr>
                <w:delText>)</w:delText>
              </w:r>
            </w:del>
            <w:ins w:id="313" w:author="Author">
              <w:r w:rsidR="0DE5A2E6" w:rsidRPr="5B1A6548">
                <w:rPr>
                  <w:rFonts w:ascii="Times New Roman" w:eastAsia="Times New Roman" w:hAnsi="Times New Roman" w:cs="Times New Roman"/>
                  <w:noProof/>
                  <w:sz w:val="24"/>
                  <w:lang w:val="en-GB"/>
                </w:rPr>
                <w:t xml:space="preserve"> – column (i)</w:t>
              </w:r>
              <w:r w:rsidR="703F4D50" w:rsidRPr="5B1A6548">
                <w:rPr>
                  <w:rFonts w:ascii="Times New Roman" w:eastAsia="Times New Roman" w:hAnsi="Times New Roman" w:cs="Times New Roman"/>
                  <w:noProof/>
                  <w:sz w:val="24"/>
                  <w:lang w:val="en-GB"/>
                </w:rPr>
                <w:t>)</w:t>
              </w:r>
            </w:ins>
            <w:r w:rsidRPr="5B1A6548">
              <w:rPr>
                <w:rFonts w:ascii="Times New Roman" w:eastAsia="Times New Roman" w:hAnsi="Times New Roman" w:cs="Times New Roman"/>
                <w:noProof/>
                <w:sz w:val="24"/>
                <w:lang w:val="en-GB"/>
              </w:rPr>
              <w:t xml:space="preserve"> for which they have been able to estimate their counterparties’ scope 1, 2 and 3 emissions </w:t>
            </w:r>
            <w:r w:rsidR="7BB8BE87" w:rsidRPr="5B1A6548">
              <w:rPr>
                <w:rFonts w:ascii="Times New Roman" w:eastAsia="Times New Roman" w:hAnsi="Times New Roman" w:cs="Times New Roman"/>
                <w:noProof/>
                <w:sz w:val="24"/>
                <w:lang w:val="en-GB"/>
              </w:rPr>
              <w:t>associated</w:t>
            </w:r>
            <w:r w:rsidRPr="5B1A6548">
              <w:rPr>
                <w:rFonts w:ascii="Times New Roman" w:eastAsia="Times New Roman" w:hAnsi="Times New Roman" w:cs="Times New Roman"/>
                <w:noProof/>
                <w:sz w:val="24"/>
                <w:lang w:val="en-GB"/>
              </w:rPr>
              <w:t xml:space="preserve"> with </w:t>
            </w:r>
            <w:r w:rsidR="7BB8BE87" w:rsidRPr="5B1A6548">
              <w:rPr>
                <w:rFonts w:ascii="Times New Roman" w:eastAsia="Times New Roman" w:hAnsi="Times New Roman" w:cs="Times New Roman"/>
                <w:noProof/>
                <w:sz w:val="24"/>
                <w:lang w:val="en-GB"/>
              </w:rPr>
              <w:t>institutions’</w:t>
            </w:r>
            <w:r w:rsidRPr="5B1A6548">
              <w:rPr>
                <w:rFonts w:ascii="Times New Roman" w:eastAsia="Times New Roman" w:hAnsi="Times New Roman" w:cs="Times New Roman"/>
                <w:noProof/>
                <w:sz w:val="24"/>
                <w:lang w:val="en-GB"/>
              </w:rPr>
              <w:t xml:space="preserve"> </w:t>
            </w:r>
            <w:del w:id="314" w:author="Author">
              <w:r w:rsidR="00274FF7" w:rsidRPr="00E50FA4">
                <w:rPr>
                  <w:rFonts w:ascii="Times New Roman" w:eastAsia="Times New Roman" w:hAnsi="Times New Roman" w:cs="Times New Roman"/>
                  <w:noProof/>
                  <w:sz w:val="24"/>
                  <w:lang w:val="en-GB"/>
                </w:rPr>
                <w:delText>lending and investment activities</w:delText>
              </w:r>
            </w:del>
            <w:ins w:id="315" w:author="Author">
              <w:r w:rsidR="469FAFED" w:rsidRPr="5B1A6548">
                <w:rPr>
                  <w:rFonts w:ascii="Times New Roman" w:eastAsia="Times New Roman" w:hAnsi="Times New Roman" w:cs="Times New Roman"/>
                  <w:noProof/>
                  <w:sz w:val="24"/>
                  <w:lang w:val="en-GB"/>
                </w:rPr>
                <w:t>exposures</w:t>
              </w:r>
            </w:ins>
            <w:r w:rsidRPr="5B1A6548">
              <w:rPr>
                <w:rFonts w:ascii="Times New Roman" w:eastAsia="Times New Roman" w:hAnsi="Times New Roman" w:cs="Times New Roman"/>
                <w:noProof/>
                <w:sz w:val="24"/>
                <w:lang w:val="en-GB"/>
              </w:rPr>
              <w:t xml:space="preserve"> based on information disclosed by their counterparties</w:t>
            </w:r>
            <w:r w:rsidR="58221797" w:rsidRPr="5B1A6548">
              <w:rPr>
                <w:rFonts w:ascii="Times New Roman" w:eastAsia="Times New Roman" w:hAnsi="Times New Roman" w:cs="Times New Roman"/>
                <w:noProof/>
                <w:sz w:val="24"/>
                <w:lang w:val="en-GB"/>
              </w:rPr>
              <w:t xml:space="preserve"> or reported to the institution </w:t>
            </w:r>
            <w:del w:id="316" w:author="Author">
              <w:r w:rsidR="009B7417" w:rsidRPr="00E50FA4">
                <w:rPr>
                  <w:rFonts w:ascii="Times New Roman" w:eastAsia="Times New Roman" w:hAnsi="Times New Roman" w:cs="Times New Roman"/>
                  <w:noProof/>
                  <w:sz w:val="24"/>
                  <w:lang w:val="en-GB"/>
                </w:rPr>
                <w:delText>on bilateral basis</w:delText>
              </w:r>
            </w:del>
            <w:ins w:id="317" w:author="Author">
              <w:r w:rsidR="51ADA514" w:rsidRPr="5B1A6548">
                <w:rPr>
                  <w:rFonts w:ascii="Times New Roman" w:eastAsia="Times New Roman" w:hAnsi="Times New Roman" w:cs="Times New Roman"/>
                  <w:noProof/>
                  <w:sz w:val="24"/>
                  <w:lang w:val="en-GB"/>
                </w:rPr>
                <w:t>directly</w:t>
              </w:r>
            </w:ins>
            <w:r w:rsidR="51ADA514" w:rsidRPr="5B1A6548">
              <w:rPr>
                <w:rFonts w:ascii="Times New Roman" w:eastAsia="Times New Roman" w:hAnsi="Times New Roman" w:cs="Times New Roman"/>
                <w:noProof/>
                <w:sz w:val="24"/>
                <w:lang w:val="en-GB"/>
              </w:rPr>
              <w:t>.</w:t>
            </w:r>
          </w:p>
        </w:tc>
      </w:tr>
      <w:tr w:rsidR="00CB7F1A" w:rsidRPr="00E50FA4" w14:paraId="2B56514F" w14:textId="77777777" w:rsidTr="5B1A6548">
        <w:trPr>
          <w:ins w:id="318" w:author="Author"/>
        </w:trPr>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153EBF" w14:textId="77777777" w:rsidR="00CB7F1A" w:rsidRPr="00E50FA4" w:rsidRDefault="00CB7F1A" w:rsidP="00D35812">
            <w:pPr>
              <w:spacing w:before="120" w:after="120"/>
              <w:jc w:val="both"/>
              <w:rPr>
                <w:ins w:id="319"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50B10" w14:textId="45A2F6FC" w:rsidR="00CB7F1A" w:rsidRPr="00E50FA4" w:rsidRDefault="00CB7F1A" w:rsidP="009A2201">
            <w:pPr>
              <w:spacing w:before="120" w:after="120"/>
              <w:jc w:val="both"/>
              <w:rPr>
                <w:ins w:id="320" w:author="Author"/>
                <w:rFonts w:ascii="Times New Roman" w:eastAsia="Times New Roman" w:hAnsi="Times New Roman" w:cs="Times New Roman"/>
                <w:b/>
                <w:bCs/>
                <w:noProof/>
                <w:sz w:val="24"/>
                <w:lang w:val="en-GB"/>
              </w:rPr>
            </w:pPr>
            <w:ins w:id="321" w:author="Author">
              <w:r>
                <w:rPr>
                  <w:rFonts w:ascii="Times New Roman" w:eastAsia="Times New Roman" w:hAnsi="Times New Roman" w:cs="Times New Roman"/>
                  <w:b/>
                  <w:bCs/>
                  <w:noProof/>
                  <w:sz w:val="24"/>
                  <w:lang w:val="en-GB"/>
                </w:rPr>
                <w:t>Breakdown by residual maturity buckets</w:t>
              </w:r>
            </w:ins>
          </w:p>
        </w:tc>
      </w:tr>
      <w:tr w:rsidR="009A2201" w:rsidRPr="00E50FA4" w14:paraId="6E9C5995" w14:textId="77777777" w:rsidTr="5B1A6548">
        <w:tc>
          <w:tcPr>
            <w:tcW w:w="1188" w:type="dxa"/>
            <w:tcBorders>
              <w:top w:val="single" w:sz="4" w:space="0" w:color="auto"/>
              <w:left w:val="single" w:sz="4" w:space="0" w:color="auto"/>
              <w:bottom w:val="single" w:sz="4" w:space="0" w:color="auto"/>
              <w:right w:val="single" w:sz="4" w:space="0" w:color="auto"/>
            </w:tcBorders>
          </w:tcPr>
          <w:p w14:paraId="73ADEAC8" w14:textId="6B5D1E17" w:rsidR="009A2201" w:rsidRPr="00E50FA4" w:rsidRDefault="009A2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l </w:t>
            </w:r>
            <w:del w:id="322" w:author="Author">
              <w:r w:rsidRPr="00E50FA4">
                <w:rPr>
                  <w:rFonts w:ascii="Times New Roman" w:eastAsia="Times New Roman" w:hAnsi="Times New Roman" w:cs="Times New Roman"/>
                  <w:noProof/>
                  <w:sz w:val="24"/>
                  <w:lang w:val="en-GB"/>
                </w:rPr>
                <w:delText>-</w:delText>
              </w:r>
            </w:del>
            <w:ins w:id="323" w:author="Author">
              <w:r w:rsidR="00ED51EB">
                <w:rPr>
                  <w:rFonts w:ascii="Times New Roman" w:eastAsia="Times New Roman" w:hAnsi="Times New Roman" w:cs="Times New Roman"/>
                  <w:noProof/>
                  <w:sz w:val="24"/>
                  <w:lang w:val="en-GB"/>
                </w:rPr>
                <w:t>–</w:t>
              </w:r>
            </w:ins>
            <w:r w:rsidRPr="00E50FA4">
              <w:rPr>
                <w:rFonts w:ascii="Times New Roman" w:eastAsia="Times New Roman" w:hAnsi="Times New Roman" w:cs="Times New Roman"/>
                <w:noProof/>
                <w:sz w:val="24"/>
                <w:lang w:val="en-GB"/>
              </w:rPr>
              <w:t xml:space="preserve"> p</w:t>
            </w:r>
          </w:p>
        </w:tc>
        <w:tc>
          <w:tcPr>
            <w:tcW w:w="7879" w:type="dxa"/>
            <w:tcBorders>
              <w:top w:val="single" w:sz="4" w:space="0" w:color="auto"/>
              <w:left w:val="single" w:sz="4" w:space="0" w:color="auto"/>
              <w:bottom w:val="single" w:sz="4" w:space="0" w:color="auto"/>
              <w:right w:val="single" w:sz="4" w:space="0" w:color="auto"/>
            </w:tcBorders>
          </w:tcPr>
          <w:p w14:paraId="4FD30FEF" w14:textId="77777777" w:rsidR="009A2201" w:rsidRPr="00E1637D" w:rsidRDefault="009A2201" w:rsidP="009A2201">
            <w:pPr>
              <w:spacing w:before="120" w:after="120"/>
              <w:jc w:val="both"/>
              <w:rPr>
                <w:rFonts w:ascii="Times New Roman" w:hAnsi="Times New Roman"/>
                <w:b/>
                <w:sz w:val="24"/>
                <w:u w:val="single"/>
                <w:lang w:val="en-GB"/>
                <w:rPrChange w:id="324" w:author="Author">
                  <w:rPr>
                    <w:rFonts w:ascii="Times New Roman" w:hAnsi="Times New Roman"/>
                    <w:b/>
                    <w:sz w:val="24"/>
                    <w:lang w:val="en-GB"/>
                  </w:rPr>
                </w:rPrChange>
              </w:rPr>
            </w:pPr>
            <w:r w:rsidRPr="00E1637D">
              <w:rPr>
                <w:rFonts w:ascii="Times New Roman" w:hAnsi="Times New Roman"/>
                <w:b/>
                <w:sz w:val="24"/>
                <w:u w:val="single"/>
                <w:lang w:val="en-GB"/>
                <w:rPrChange w:id="325" w:author="Author">
                  <w:rPr>
                    <w:rFonts w:ascii="Times New Roman" w:hAnsi="Times New Roman"/>
                    <w:b/>
                    <w:sz w:val="24"/>
                    <w:lang w:val="en-GB"/>
                  </w:rPr>
                </w:rPrChange>
              </w:rPr>
              <w:t>&lt;= 5 years; &gt; 5 year &lt;= 10 years; &gt; 10 year &lt;= 20 years; &gt; 20 years; Average weighted maturity</w:t>
            </w:r>
          </w:p>
          <w:p w14:paraId="26E07E97" w14:textId="10C62588" w:rsidR="009A2201" w:rsidRPr="00E50FA4" w:rsidRDefault="009A2201" w:rsidP="00720CB4">
            <w:pPr>
              <w:spacing w:before="120" w:after="120"/>
              <w:jc w:val="both"/>
              <w:rPr>
                <w:rFonts w:ascii="Times New Roman" w:hAnsi="Times New Roman"/>
                <w:noProof/>
                <w:sz w:val="24"/>
              </w:rPr>
            </w:pPr>
            <w:r w:rsidRPr="00E50FA4">
              <w:rPr>
                <w:rFonts w:ascii="Times New Roman" w:hAnsi="Times New Roman"/>
                <w:noProof/>
                <w:sz w:val="24"/>
                <w:lang w:val="en-GB"/>
              </w:rPr>
              <w:t xml:space="preserve">Institutions </w:t>
            </w:r>
            <w:r w:rsidR="005720C9" w:rsidRPr="00E50FA4">
              <w:rPr>
                <w:rFonts w:ascii="Times New Roman" w:hAnsi="Times New Roman"/>
                <w:noProof/>
                <w:sz w:val="24"/>
                <w:lang w:val="en-GB"/>
              </w:rPr>
              <w:t>shall</w:t>
            </w:r>
            <w:r w:rsidR="000F73A4" w:rsidRPr="00E50FA4">
              <w:rPr>
                <w:rFonts w:ascii="Times New Roman" w:hAnsi="Times New Roman"/>
                <w:noProof/>
                <w:sz w:val="24"/>
                <w:lang w:val="en-GB"/>
              </w:rPr>
              <w:t xml:space="preserve"> </w:t>
            </w:r>
            <w:r w:rsidRPr="00E50FA4">
              <w:rPr>
                <w:rFonts w:ascii="Times New Roman" w:hAnsi="Times New Roman"/>
                <w:noProof/>
                <w:sz w:val="24"/>
                <w:lang w:val="en-GB"/>
              </w:rPr>
              <w:t>allocate the exposures to the relevant bucket depending on the remaining maturity of the financial instrument, taking into account the following:</w:t>
            </w:r>
          </w:p>
          <w:p w14:paraId="2A4F26DB" w14:textId="5D40BCB8"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(a) </w:t>
            </w:r>
            <w:r w:rsidR="006E22CA" w:rsidRPr="00E50FA4">
              <w:rPr>
                <w:rFonts w:ascii="Times New Roman" w:hAnsi="Times New Roman"/>
                <w:noProof/>
                <w:sz w:val="24"/>
              </w:rPr>
              <w:t>w</w:t>
            </w:r>
            <w:r w:rsidR="009A2201" w:rsidRPr="00E50FA4">
              <w:rPr>
                <w:rFonts w:ascii="Times New Roman" w:hAnsi="Times New Roman"/>
                <w:noProof/>
                <w:sz w:val="24"/>
              </w:rPr>
              <w:t>here the amount is repaid in instalments, the exposure shall be allocated in the maturity bucket corresponding to the last instalment;</w:t>
            </w:r>
          </w:p>
          <w:p w14:paraId="1CB2222E" w14:textId="1794D336"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(b) </w:t>
            </w:r>
            <w:r w:rsidR="006E22CA" w:rsidRPr="00E50FA4">
              <w:rPr>
                <w:rFonts w:ascii="Times New Roman" w:hAnsi="Times New Roman"/>
                <w:noProof/>
                <w:sz w:val="24"/>
              </w:rPr>
              <w:t>w</w:t>
            </w:r>
            <w:r w:rsidR="009A2201" w:rsidRPr="00E50FA4">
              <w:rPr>
                <w:rFonts w:ascii="Times New Roman" w:hAnsi="Times New Roman"/>
                <w:noProof/>
                <w:sz w:val="24"/>
              </w:rPr>
              <w:t xml:space="preserve">here an exposure has no stated maturity for reasons other than the counterparty having the choice of the repayment date, </w:t>
            </w:r>
            <w:r w:rsidR="00B24D99" w:rsidRPr="00E50FA4">
              <w:rPr>
                <w:rFonts w:ascii="Times New Roman" w:hAnsi="Times New Roman"/>
                <w:noProof/>
                <w:sz w:val="24"/>
              </w:rPr>
              <w:t xml:space="preserve">or in the case of equity holdings, </w:t>
            </w:r>
            <w:r w:rsidR="009A2201" w:rsidRPr="00E50FA4">
              <w:rPr>
                <w:rFonts w:ascii="Times New Roman" w:hAnsi="Times New Roman"/>
                <w:noProof/>
                <w:sz w:val="24"/>
              </w:rPr>
              <w:t>the amount of this exposure shall be disclosed in the largest maturity bucket ‘&gt; 20 years’;</w:t>
            </w:r>
          </w:p>
          <w:p w14:paraId="11D334C6" w14:textId="20D88C38" w:rsidR="009A2201" w:rsidRPr="00B76863" w:rsidRDefault="009E7740" w:rsidP="00E1637D">
            <w:pPr>
              <w:spacing w:after="120"/>
              <w:jc w:val="both"/>
              <w:rPr>
                <w:rFonts w:ascii="Times New Roman" w:hAnsi="Times New Roman"/>
                <w:noProof/>
                <w:sz w:val="24"/>
              </w:rPr>
              <w:pPrChange w:id="326" w:author="Author">
                <w:pPr>
                  <w:jc w:val="both"/>
                </w:pPr>
              </w:pPrChange>
            </w:pPr>
            <w:r w:rsidRPr="00E50FA4">
              <w:rPr>
                <w:rFonts w:ascii="Times New Roman" w:hAnsi="Times New Roman"/>
                <w:noProof/>
                <w:sz w:val="24"/>
              </w:rPr>
              <w:lastRenderedPageBreak/>
              <w:t xml:space="preserve">(c) </w:t>
            </w:r>
            <w:r w:rsidR="006E22CA" w:rsidRPr="00E50FA4">
              <w:rPr>
                <w:rFonts w:ascii="Times New Roman" w:hAnsi="Times New Roman"/>
                <w:noProof/>
                <w:sz w:val="24"/>
              </w:rPr>
              <w:t>f</w:t>
            </w:r>
            <w:r w:rsidR="009A2201" w:rsidRPr="00E50FA4">
              <w:rPr>
                <w:rFonts w:ascii="Times New Roman" w:hAnsi="Times New Roman"/>
                <w:noProof/>
                <w:sz w:val="24"/>
              </w:rPr>
              <w:t>or the computation of the average maturity of the exposures, institutions shall weigh the maturity of each exposure by the gross carrying amount of the exposures.</w:t>
            </w:r>
            <w:ins w:id="327" w:author="Author">
              <w:r w:rsidR="00351472">
                <w:rPr>
                  <w:rFonts w:ascii="Times New Roman" w:hAnsi="Times New Roman"/>
                  <w:noProof/>
                  <w:sz w:val="24"/>
                </w:rPr>
                <w:t xml:space="preserve"> </w:t>
              </w:r>
              <w:r w:rsidR="00351472" w:rsidRPr="00351472">
                <w:rPr>
                  <w:rFonts w:ascii="Times New Roman" w:hAnsi="Times New Roman"/>
                  <w:noProof/>
                  <w:sz w:val="24"/>
                </w:rPr>
                <w:t>The average maturity shall be disclosed in years</w:t>
              </w:r>
              <w:r w:rsidR="00351472">
                <w:rPr>
                  <w:rFonts w:ascii="Times New Roman" w:hAnsi="Times New Roman"/>
                  <w:noProof/>
                  <w:sz w:val="24"/>
                </w:rPr>
                <w:t>.</w:t>
              </w:r>
            </w:ins>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52DE4877" w14:textId="1ECEE79D" w:rsidR="00B63904" w:rsidRPr="00E1637D" w:rsidRDefault="00B63904" w:rsidP="00D35812">
      <w:pPr>
        <w:spacing w:before="120" w:after="120"/>
        <w:jc w:val="both"/>
        <w:rPr>
          <w:rFonts w:ascii="Times New Roman" w:hAnsi="Times New Roman"/>
          <w:sz w:val="24"/>
          <w:lang w:val="en-GB"/>
          <w:rPrChange w:id="328" w:author="Author">
            <w:rPr>
              <w:rFonts w:ascii="Times New Roman" w:hAnsi="Times New Roman"/>
              <w:b/>
              <w:sz w:val="24"/>
              <w:lang w:val="en-GB"/>
            </w:rPr>
          </w:rPrChange>
        </w:rPr>
      </w:pPr>
      <w:r w:rsidRPr="00E50FA4">
        <w:rPr>
          <w:rFonts w:ascii="Times New Roman" w:hAnsi="Times New Roman" w:cs="Times New Roman"/>
          <w:b/>
          <w:noProof/>
          <w:sz w:val="24"/>
          <w:lang w:val="en-GB"/>
        </w:rPr>
        <w:t xml:space="preserve">Template </w:t>
      </w:r>
      <w:r w:rsidR="003D6E3A" w:rsidRPr="00E50FA4">
        <w:rPr>
          <w:rFonts w:ascii="Times New Roman" w:hAnsi="Times New Roman" w:cs="Times New Roman"/>
          <w:b/>
          <w:noProof/>
          <w:sz w:val="24"/>
          <w:lang w:val="en-GB"/>
        </w:rPr>
        <w:t>2</w:t>
      </w:r>
      <w:r w:rsidRPr="00E50FA4">
        <w:rPr>
          <w:rFonts w:ascii="Times New Roman" w:hAnsi="Times New Roman" w:cs="Times New Roman"/>
          <w:b/>
          <w:noProof/>
          <w:sz w:val="24"/>
          <w:lang w:val="en-GB"/>
        </w:rPr>
        <w:t xml:space="preserve">: </w:t>
      </w:r>
      <w:r w:rsidR="00B24790">
        <w:rPr>
          <w:rFonts w:ascii="Times New Roman" w:hAnsi="Times New Roman" w:cs="Times New Roman"/>
          <w:b/>
          <w:noProof/>
          <w:sz w:val="24"/>
          <w:lang w:val="en-GB"/>
        </w:rPr>
        <w:t xml:space="preserve">Banking book </w:t>
      </w:r>
      <w:r w:rsidR="00B24790" w:rsidRPr="00E50FA4">
        <w:rPr>
          <w:rFonts w:ascii="Times New Roman" w:hAnsi="Times New Roman" w:cs="Times New Roman"/>
          <w:b/>
          <w:noProof/>
          <w:sz w:val="24"/>
          <w:lang w:val="en-GB"/>
        </w:rPr>
        <w:t>–</w:t>
      </w:r>
      <w:del w:id="329" w:author="Author">
        <w:r w:rsidR="00B24790">
          <w:rPr>
            <w:rFonts w:ascii="Times New Roman" w:hAnsi="Times New Roman" w:cs="Times New Roman"/>
            <w:b/>
            <w:noProof/>
            <w:sz w:val="24"/>
            <w:lang w:val="en-GB"/>
          </w:rPr>
          <w:delText xml:space="preserve"> </w:delText>
        </w:r>
        <w:r w:rsidR="00786654" w:rsidRPr="00E50FA4">
          <w:rPr>
            <w:rFonts w:ascii="Times New Roman" w:hAnsi="Times New Roman" w:cs="Times New Roman"/>
            <w:b/>
            <w:noProof/>
            <w:sz w:val="24"/>
            <w:lang w:val="en-GB"/>
          </w:rPr>
          <w:delText>Indicators of potential climate</w:delText>
        </w:r>
      </w:del>
      <w:ins w:id="330" w:author="Author">
        <w:r w:rsidR="00237CA7">
          <w:rPr>
            <w:rFonts w:ascii="Times New Roman" w:hAnsi="Times New Roman" w:cs="Times New Roman"/>
            <w:b/>
            <w:noProof/>
            <w:sz w:val="24"/>
            <w:lang w:val="en-GB"/>
          </w:rPr>
          <w:t>C</w:t>
        </w:r>
        <w:r w:rsidR="00786654" w:rsidRPr="00E50FA4">
          <w:rPr>
            <w:rFonts w:ascii="Times New Roman" w:hAnsi="Times New Roman" w:cs="Times New Roman"/>
            <w:b/>
            <w:noProof/>
            <w:sz w:val="24"/>
            <w:lang w:val="en-GB"/>
          </w:rPr>
          <w:t>limate</w:t>
        </w:r>
      </w:ins>
      <w:r w:rsidR="00786654" w:rsidRPr="00E50FA4">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change </w:t>
      </w:r>
      <w:r w:rsidR="00085549" w:rsidRPr="00E50FA4">
        <w:rPr>
          <w:rFonts w:ascii="Times New Roman" w:hAnsi="Times New Roman" w:cs="Times New Roman"/>
          <w:b/>
          <w:noProof/>
          <w:sz w:val="24"/>
          <w:lang w:val="en-GB"/>
        </w:rPr>
        <w:t>t</w:t>
      </w:r>
      <w:r w:rsidRPr="00E50FA4">
        <w:rPr>
          <w:rFonts w:ascii="Times New Roman" w:hAnsi="Times New Roman" w:cs="Times New Roman"/>
          <w:b/>
          <w:noProof/>
          <w:sz w:val="24"/>
          <w:lang w:val="en-GB"/>
        </w:rPr>
        <w:t>ransition risk: Loans collaterali</w:t>
      </w:r>
      <w:r w:rsidR="00D241F7" w:rsidRPr="00E50FA4">
        <w:rPr>
          <w:rFonts w:ascii="Times New Roman" w:hAnsi="Times New Roman" w:cs="Times New Roman"/>
          <w:b/>
          <w:noProof/>
          <w:sz w:val="24"/>
          <w:lang w:val="en-GB"/>
        </w:rPr>
        <w:t>s</w:t>
      </w:r>
      <w:r w:rsidRPr="00E50FA4">
        <w:rPr>
          <w:rFonts w:ascii="Times New Roman" w:hAnsi="Times New Roman" w:cs="Times New Roman"/>
          <w:b/>
          <w:noProof/>
          <w:sz w:val="24"/>
          <w:lang w:val="en-GB"/>
        </w:rPr>
        <w:t>ed by immovable property</w:t>
      </w:r>
      <w:r w:rsidR="00E06451">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 Energy </w:t>
      </w:r>
      <w:del w:id="331" w:author="Author">
        <w:r w:rsidRPr="00E50FA4">
          <w:rPr>
            <w:rFonts w:ascii="Times New Roman" w:hAnsi="Times New Roman" w:cs="Times New Roman"/>
            <w:b/>
            <w:noProof/>
            <w:sz w:val="24"/>
            <w:lang w:val="en-GB"/>
          </w:rPr>
          <w:delText>efficiency</w:delText>
        </w:r>
      </w:del>
      <w:ins w:id="332" w:author="Author">
        <w:r w:rsidR="00C83CEA">
          <w:rPr>
            <w:rFonts w:ascii="Times New Roman" w:hAnsi="Times New Roman" w:cs="Times New Roman"/>
            <w:b/>
            <w:noProof/>
            <w:sz w:val="24"/>
            <w:lang w:val="en-GB"/>
          </w:rPr>
          <w:t>performance</w:t>
        </w:r>
      </w:ins>
      <w:r w:rsidR="00C83CEA" w:rsidRPr="00E50FA4">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of the collateral. </w:t>
      </w:r>
      <w:ins w:id="333" w:author="Author">
        <w:r w:rsidR="00DB5FA1">
          <w:rPr>
            <w:rFonts w:ascii="Times New Roman" w:hAnsi="Times New Roman" w:cs="Times New Roman"/>
            <w:b/>
            <w:noProof/>
            <w:sz w:val="24"/>
            <w:lang w:val="en-GB"/>
          </w:rPr>
          <w:t>(</w:t>
        </w:r>
      </w:ins>
      <w:r w:rsidRPr="00E1637D">
        <w:rPr>
          <w:rFonts w:ascii="Times New Roman" w:hAnsi="Times New Roman"/>
          <w:sz w:val="24"/>
          <w:lang w:val="en-GB"/>
          <w:rPrChange w:id="334" w:author="Author">
            <w:rPr>
              <w:rFonts w:ascii="Times New Roman" w:hAnsi="Times New Roman"/>
              <w:b/>
              <w:sz w:val="24"/>
              <w:lang w:val="en-GB"/>
            </w:rPr>
          </w:rPrChange>
        </w:rPr>
        <w:t>Fixed format</w:t>
      </w:r>
      <w:del w:id="335" w:author="Author">
        <w:r w:rsidRPr="00E50FA4">
          <w:rPr>
            <w:rFonts w:ascii="Times New Roman" w:hAnsi="Times New Roman" w:cs="Times New Roman"/>
            <w:b/>
            <w:noProof/>
            <w:sz w:val="24"/>
            <w:lang w:val="en-GB"/>
          </w:rPr>
          <w:delText>.</w:delText>
        </w:r>
      </w:del>
      <w:ins w:id="336" w:author="Author">
        <w:r w:rsidR="00DB5FA1">
          <w:rPr>
            <w:rFonts w:ascii="Times New Roman" w:hAnsi="Times New Roman" w:cs="Times New Roman"/>
            <w:bCs/>
            <w:noProof/>
            <w:sz w:val="24"/>
            <w:lang w:val="en-GB"/>
          </w:rPr>
          <w:t>)</w:t>
        </w:r>
        <w:r w:rsidRPr="008669E0">
          <w:rPr>
            <w:rFonts w:ascii="Times New Roman" w:hAnsi="Times New Roman" w:cs="Times New Roman"/>
            <w:bCs/>
            <w:noProof/>
            <w:sz w:val="24"/>
            <w:lang w:val="en-GB"/>
          </w:rPr>
          <w:t>.</w:t>
        </w:r>
      </w:ins>
    </w:p>
    <w:p w14:paraId="02984775" w14:textId="77777777" w:rsidR="00B63904" w:rsidRPr="00E50FA4" w:rsidRDefault="00B63904" w:rsidP="00D35812">
      <w:pPr>
        <w:spacing w:before="120" w:after="120"/>
        <w:jc w:val="both"/>
        <w:rPr>
          <w:del w:id="337" w:author="Author"/>
          <w:rFonts w:ascii="Times New Roman" w:hAnsi="Times New Roman" w:cs="Times New Roman"/>
          <w:b/>
          <w:noProof/>
          <w:sz w:val="24"/>
          <w:lang w:val="en-GB"/>
        </w:rPr>
      </w:pPr>
    </w:p>
    <w:p w14:paraId="348EE77B" w14:textId="25775204" w:rsidR="003D6E3A" w:rsidRPr="00E50FA4" w:rsidRDefault="003D6E3A" w:rsidP="00D50147">
      <w:pPr>
        <w:pStyle w:val="ListParagraph"/>
        <w:numPr>
          <w:ilvl w:val="0"/>
          <w:numId w:val="25"/>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 xml:space="preserve">instructions to </w:t>
      </w:r>
      <w:r w:rsidR="00881A19" w:rsidRPr="00E50FA4">
        <w:rPr>
          <w:rFonts w:ascii="Times New Roman" w:hAnsi="Times New Roman"/>
          <w:noProof/>
          <w:sz w:val="24"/>
        </w:rPr>
        <w:t>disclose</w:t>
      </w:r>
      <w:r w:rsidRPr="00E50FA4">
        <w:rPr>
          <w:rFonts w:ascii="Times New Roman" w:hAnsi="Times New Roman"/>
          <w:noProof/>
          <w:sz w:val="24"/>
        </w:rPr>
        <w:t xml:space="preserve"> </w:t>
      </w:r>
      <w:r w:rsidR="00881A19" w:rsidRPr="00E50FA4">
        <w:rPr>
          <w:rFonts w:ascii="Times New Roman" w:hAnsi="Times New Roman"/>
          <w:noProof/>
          <w:sz w:val="24"/>
        </w:rPr>
        <w:t xml:space="preserve">the information required in </w:t>
      </w:r>
      <w:r w:rsidRPr="00E50FA4">
        <w:rPr>
          <w:rFonts w:ascii="Times New Roman" w:hAnsi="Times New Roman"/>
          <w:noProof/>
          <w:sz w:val="24"/>
        </w:rPr>
        <w:t>‘</w:t>
      </w:r>
      <w:r w:rsidRPr="00E50FA4">
        <w:rPr>
          <w:rFonts w:ascii="Times New Roman" w:hAnsi="Times New Roman"/>
          <w:bCs/>
          <w:noProof/>
          <w:sz w:val="24"/>
        </w:rPr>
        <w:t xml:space="preserve">Template </w:t>
      </w:r>
      <w:r w:rsidR="00881A19" w:rsidRPr="00E50FA4">
        <w:rPr>
          <w:rFonts w:ascii="Times New Roman" w:hAnsi="Times New Roman"/>
          <w:bCs/>
          <w:noProof/>
          <w:sz w:val="24"/>
        </w:rPr>
        <w:t>2</w:t>
      </w:r>
      <w:r w:rsidRPr="00E50FA4">
        <w:rPr>
          <w:rFonts w:ascii="Times New Roman" w:hAnsi="Times New Roman"/>
          <w:bCs/>
          <w:noProof/>
          <w:sz w:val="24"/>
        </w:rPr>
        <w:t xml:space="preserve">: Banking book </w:t>
      </w:r>
      <w:r w:rsidR="001C04BC" w:rsidRPr="00E50FA4">
        <w:rPr>
          <w:rFonts w:ascii="Times New Roman" w:hAnsi="Times New Roman"/>
          <w:bCs/>
          <w:noProof/>
          <w:sz w:val="24"/>
        </w:rPr>
        <w:t>–</w:t>
      </w:r>
      <w:del w:id="338" w:author="Author">
        <w:r w:rsidRPr="00E50FA4">
          <w:rPr>
            <w:rFonts w:ascii="Times New Roman" w:hAnsi="Times New Roman"/>
            <w:bCs/>
            <w:noProof/>
            <w:sz w:val="24"/>
          </w:rPr>
          <w:delText xml:space="preserve"> </w:delText>
        </w:r>
        <w:r w:rsidR="001C04BC" w:rsidRPr="00E50FA4">
          <w:rPr>
            <w:rFonts w:ascii="Times New Roman" w:hAnsi="Times New Roman"/>
            <w:bCs/>
            <w:noProof/>
            <w:sz w:val="24"/>
          </w:rPr>
          <w:delText>Indicators of potential climate</w:delText>
        </w:r>
      </w:del>
      <w:ins w:id="339" w:author="Author">
        <w:r w:rsidR="00321270">
          <w:rPr>
            <w:rFonts w:ascii="Times New Roman" w:hAnsi="Times New Roman"/>
            <w:bCs/>
            <w:noProof/>
            <w:sz w:val="24"/>
          </w:rPr>
          <w:t>C</w:t>
        </w:r>
        <w:r w:rsidR="001C04BC" w:rsidRPr="00E50FA4">
          <w:rPr>
            <w:rFonts w:ascii="Times New Roman" w:hAnsi="Times New Roman"/>
            <w:bCs/>
            <w:noProof/>
            <w:sz w:val="24"/>
          </w:rPr>
          <w:t>limate</w:t>
        </w:r>
      </w:ins>
      <w:r w:rsidR="001C04BC" w:rsidRPr="00E50FA4">
        <w:rPr>
          <w:rFonts w:ascii="Times New Roman" w:hAnsi="Times New Roman"/>
          <w:bCs/>
          <w:noProof/>
          <w:sz w:val="24"/>
        </w:rPr>
        <w:t xml:space="preserve"> </w:t>
      </w:r>
      <w:r w:rsidR="005660B3">
        <w:rPr>
          <w:rFonts w:ascii="Times New Roman" w:hAnsi="Times New Roman"/>
          <w:bCs/>
          <w:noProof/>
          <w:sz w:val="24"/>
        </w:rPr>
        <w:t xml:space="preserve">change </w:t>
      </w:r>
      <w:r w:rsidRPr="00E50FA4">
        <w:rPr>
          <w:rFonts w:ascii="Times New Roman" w:hAnsi="Times New Roman"/>
          <w:bCs/>
          <w:noProof/>
          <w:sz w:val="24"/>
        </w:rPr>
        <w:t xml:space="preserve">transition risk: Loans collateralised by immovable property - Energy </w:t>
      </w:r>
      <w:del w:id="340" w:author="Author">
        <w:r w:rsidRPr="00E50FA4">
          <w:rPr>
            <w:rFonts w:ascii="Times New Roman" w:hAnsi="Times New Roman"/>
            <w:bCs/>
            <w:noProof/>
            <w:sz w:val="24"/>
          </w:rPr>
          <w:delText>efficiency</w:delText>
        </w:r>
      </w:del>
      <w:ins w:id="341" w:author="Author">
        <w:r w:rsidR="00C83CEA">
          <w:rPr>
            <w:rFonts w:ascii="Times New Roman" w:hAnsi="Times New Roman"/>
            <w:bCs/>
            <w:noProof/>
            <w:sz w:val="24"/>
          </w:rPr>
          <w:t>performance</w:t>
        </w:r>
      </w:ins>
      <w:r w:rsidR="00C83CEA" w:rsidRPr="00E50FA4">
        <w:rPr>
          <w:rFonts w:ascii="Times New Roman" w:hAnsi="Times New Roman"/>
          <w:bCs/>
          <w:noProof/>
          <w:sz w:val="24"/>
        </w:rPr>
        <w:t xml:space="preserve"> </w:t>
      </w:r>
      <w:r w:rsidRPr="00E50FA4">
        <w:rPr>
          <w:rFonts w:ascii="Times New Roman" w:hAnsi="Times New Roman"/>
          <w:bCs/>
          <w:noProof/>
          <w:sz w:val="24"/>
        </w:rPr>
        <w:t>of the collateral</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w:t>
      </w:r>
      <w:del w:id="342" w:author="Author">
        <w:r w:rsidRPr="00E50FA4">
          <w:rPr>
            <w:rFonts w:ascii="Times New Roman" w:hAnsi="Times New Roman"/>
            <w:noProof/>
            <w:sz w:val="24"/>
          </w:rPr>
          <w:delText>to this</w:delText>
        </w:r>
      </w:del>
      <w:ins w:id="343" w:author="Author">
        <w:r w:rsidR="002748C1" w:rsidRPr="002748C1">
          <w:rPr>
            <w:rFonts w:ascii="Times New Roman" w:hAnsi="Times New Roman"/>
            <w:noProof/>
            <w:sz w:val="24"/>
            <w:lang w:val="en-US"/>
          </w:rPr>
          <w:t>of Implementing</w:t>
        </w:r>
      </w:ins>
      <w:r w:rsidR="002748C1" w:rsidRPr="00E1637D">
        <w:rPr>
          <w:rFonts w:ascii="Times New Roman" w:hAnsi="Times New Roman"/>
          <w:sz w:val="24"/>
          <w:lang w:val="en-US"/>
          <w:rPrChange w:id="344" w:author="Author">
            <w:rPr>
              <w:rFonts w:ascii="Times New Roman" w:hAnsi="Times New Roman"/>
              <w:sz w:val="24"/>
            </w:rPr>
          </w:rPrChange>
        </w:rPr>
        <w:t xml:space="preserve"> Regulation</w:t>
      </w:r>
      <w:ins w:id="345" w:author="Author">
        <w:r w:rsidR="002748C1" w:rsidRPr="002748C1">
          <w:rPr>
            <w:rFonts w:ascii="Times New Roman" w:hAnsi="Times New Roman"/>
            <w:noProof/>
            <w:sz w:val="24"/>
            <w:lang w:val="en-US"/>
          </w:rPr>
          <w:t xml:space="preserve"> 2024/XXXX</w:t>
        </w:r>
      </w:ins>
      <w:r w:rsidRPr="00E50FA4">
        <w:rPr>
          <w:rFonts w:ascii="Times New Roman" w:hAnsi="Times New Roman"/>
          <w:noProof/>
          <w:sz w:val="24"/>
        </w:rPr>
        <w:t xml:space="preserve">. </w:t>
      </w:r>
    </w:p>
    <w:p w14:paraId="2A4D8CEA" w14:textId="59A54343" w:rsidR="00120BDD" w:rsidRDefault="00B13C50" w:rsidP="00D50147">
      <w:pPr>
        <w:pStyle w:val="ListParagraph"/>
        <w:numPr>
          <w:ilvl w:val="0"/>
          <w:numId w:val="25"/>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6</w:t>
      </w:r>
      <w:r w:rsidR="00C168F0" w:rsidRPr="00E50FA4">
        <w:rPr>
          <w:rFonts w:ascii="Times New Roman" w:eastAsiaTheme="minorEastAsia" w:hAnsi="Times New Roman" w:cstheme="minorBidi"/>
          <w:noProof/>
          <w:sz w:val="24"/>
          <w:szCs w:val="24"/>
        </w:rPr>
        <w:t xml:space="preserve"> and Directive 2012/27/EU</w:t>
      </w:r>
      <w:r w:rsidR="0022273E" w:rsidRPr="00E50FA4">
        <w:rPr>
          <w:noProof/>
        </w:rPr>
        <w:t xml:space="preserve"> </w:t>
      </w:r>
      <w:r w:rsidR="0022273E" w:rsidRPr="00E50FA4">
        <w:rPr>
          <w:rFonts w:ascii="Times New Roman" w:eastAsiaTheme="minorEastAsia" w:hAnsi="Times New Roman" w:cstheme="minorBidi"/>
          <w:noProof/>
          <w:sz w:val="24"/>
          <w:szCs w:val="24"/>
        </w:rPr>
        <w:t>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7</w:t>
      </w:r>
      <w:r w:rsidR="008676F3" w:rsidRPr="00E50FA4">
        <w:rPr>
          <w:rFonts w:ascii="Times New Roman" w:eastAsiaTheme="minorEastAsia" w:hAnsi="Times New Roman" w:cstheme="minorBidi"/>
          <w:noProof/>
          <w:sz w:val="24"/>
          <w:szCs w:val="24"/>
        </w:rPr>
        <w:t xml:space="preserve"> </w:t>
      </w:r>
      <w:r w:rsidR="00C168F0" w:rsidRPr="00E50FA4">
        <w:rPr>
          <w:rFonts w:ascii="Times New Roman" w:eastAsiaTheme="minorEastAsia" w:hAnsi="Times New Roman" w:cstheme="minorBidi"/>
          <w:noProof/>
          <w:sz w:val="24"/>
          <w:szCs w:val="24"/>
        </w:rPr>
        <w:t xml:space="preserve">promote policies </w:t>
      </w:r>
      <w:r w:rsidR="003D33C7" w:rsidRPr="00E50FA4">
        <w:rPr>
          <w:rFonts w:ascii="Times New Roman" w:eastAsiaTheme="minorEastAsia" w:hAnsi="Times New Roman" w:cstheme="minorBidi"/>
          <w:noProof/>
          <w:sz w:val="24"/>
          <w:szCs w:val="24"/>
        </w:rPr>
        <w:t xml:space="preserve">that aim </w:t>
      </w:r>
      <w:r w:rsidR="00C168F0" w:rsidRPr="00E50FA4">
        <w:rPr>
          <w:rFonts w:ascii="Times New Roman" w:eastAsiaTheme="minorEastAsia" w:hAnsi="Times New Roman" w:cstheme="minorBidi"/>
          <w:noProof/>
          <w:sz w:val="24"/>
          <w:szCs w:val="24"/>
        </w:rPr>
        <w:t>to achieve a highly energy efficient and decarbonised building stock by 2050.</w:t>
      </w:r>
      <w:r w:rsidR="003D33C7" w:rsidRPr="00E50FA4">
        <w:rPr>
          <w:rFonts w:ascii="Times New Roman" w:eastAsiaTheme="minorEastAsia" w:hAnsi="Times New Roman" w:cstheme="minorBidi"/>
          <w:noProof/>
          <w:sz w:val="24"/>
          <w:szCs w:val="24"/>
        </w:rPr>
        <w:t xml:space="preserve"> </w:t>
      </w:r>
      <w:r w:rsidR="0022273E" w:rsidRPr="00E50FA4">
        <w:rPr>
          <w:rFonts w:ascii="Times New Roman" w:eastAsiaTheme="minorEastAsia" w:hAnsi="Times New Roman" w:cstheme="minorBidi"/>
          <w:noProof/>
          <w:sz w:val="24"/>
          <w:szCs w:val="24"/>
        </w:rPr>
        <w:t>Directive 2010/31/EU</w:t>
      </w:r>
      <w:r w:rsidR="00C168F0" w:rsidRPr="00E50FA4">
        <w:rPr>
          <w:rFonts w:ascii="Times New Roman" w:eastAsiaTheme="minorEastAsia" w:hAnsi="Times New Roman" w:cstheme="minorBidi"/>
          <w:noProof/>
          <w:sz w:val="24"/>
          <w:szCs w:val="24"/>
        </w:rPr>
        <w:t xml:space="preserve"> introduced the Energy performance certificates (EPC) as instruments </w:t>
      </w:r>
      <w:r w:rsidR="00334AEC" w:rsidRPr="00E50FA4">
        <w:rPr>
          <w:rFonts w:ascii="Times New Roman" w:eastAsiaTheme="minorEastAsia" w:hAnsi="Times New Roman" w:cstheme="minorBidi"/>
          <w:noProof/>
          <w:sz w:val="24"/>
          <w:szCs w:val="24"/>
        </w:rPr>
        <w:t>for</w:t>
      </w:r>
      <w:r w:rsidR="00C168F0" w:rsidRPr="00E50FA4">
        <w:rPr>
          <w:rFonts w:ascii="Times New Roman" w:eastAsiaTheme="minorEastAsia" w:hAnsi="Times New Roman" w:cstheme="minorBidi"/>
          <w:noProof/>
          <w:sz w:val="24"/>
          <w:szCs w:val="24"/>
        </w:rPr>
        <w:t xml:space="preserve"> improv</w:t>
      </w:r>
      <w:r w:rsidR="00334AEC" w:rsidRPr="00E50FA4">
        <w:rPr>
          <w:rFonts w:ascii="Times New Roman" w:eastAsiaTheme="minorEastAsia" w:hAnsi="Times New Roman" w:cstheme="minorBidi"/>
          <w:noProof/>
          <w:sz w:val="24"/>
          <w:szCs w:val="24"/>
        </w:rPr>
        <w:t>ing</w:t>
      </w:r>
      <w:r w:rsidR="00C168F0" w:rsidRPr="00E50FA4">
        <w:rPr>
          <w:rFonts w:ascii="Times New Roman" w:eastAsiaTheme="minorEastAsia" w:hAnsi="Times New Roman" w:cstheme="minorBidi"/>
          <w:noProof/>
          <w:sz w:val="24"/>
          <w:szCs w:val="24"/>
        </w:rPr>
        <w:t xml:space="preserve"> the energy performance of buildings. Th</w:t>
      </w:r>
      <w:r w:rsidR="002200C7" w:rsidRPr="00E50FA4">
        <w:rPr>
          <w:rFonts w:ascii="Times New Roman" w:eastAsiaTheme="minorEastAsia" w:hAnsi="Times New Roman" w:cstheme="minorBidi"/>
          <w:noProof/>
          <w:sz w:val="24"/>
          <w:szCs w:val="24"/>
        </w:rPr>
        <w:t>ose certificates</w:t>
      </w:r>
      <w:r w:rsidR="00C168F0" w:rsidRPr="00E50FA4">
        <w:rPr>
          <w:rFonts w:ascii="Times New Roman" w:eastAsiaTheme="minorEastAsia" w:hAnsi="Times New Roman" w:cstheme="minorBidi"/>
          <w:noProof/>
          <w:sz w:val="24"/>
          <w:szCs w:val="24"/>
        </w:rPr>
        <w:t xml:space="preserve"> are </w:t>
      </w:r>
      <w:r w:rsidR="00CA79F3" w:rsidRPr="00E50FA4">
        <w:rPr>
          <w:rFonts w:ascii="Times New Roman" w:eastAsiaTheme="minorEastAsia" w:hAnsi="Times New Roman" w:cstheme="minorBidi"/>
          <w:noProof/>
          <w:sz w:val="24"/>
          <w:szCs w:val="24"/>
        </w:rPr>
        <w:t xml:space="preserve">referred to </w:t>
      </w:r>
      <w:r w:rsidR="00C168F0" w:rsidRPr="00E50FA4">
        <w:rPr>
          <w:rFonts w:ascii="Times New Roman" w:eastAsiaTheme="minorEastAsia" w:hAnsi="Times New Roman" w:cstheme="minorBidi"/>
          <w:noProof/>
          <w:sz w:val="24"/>
          <w:szCs w:val="24"/>
        </w:rPr>
        <w:t xml:space="preserve">as a certificate recognised by a Member State or by a legal person designated by it, which indicates the energy performance of a building or building unit, calculated </w:t>
      </w:r>
      <w:r w:rsidR="00AB3EA6" w:rsidRPr="00E50FA4">
        <w:rPr>
          <w:rFonts w:ascii="Times New Roman" w:eastAsiaTheme="minorEastAsia" w:hAnsi="Times New Roman" w:cstheme="minorBidi"/>
          <w:noProof/>
          <w:sz w:val="24"/>
          <w:szCs w:val="24"/>
        </w:rPr>
        <w:t xml:space="preserve">in accordance </w:t>
      </w:r>
      <w:r w:rsidR="002200C7" w:rsidRPr="00E50FA4">
        <w:rPr>
          <w:rFonts w:ascii="Times New Roman" w:eastAsiaTheme="minorEastAsia" w:hAnsi="Times New Roman" w:cstheme="minorBidi"/>
          <w:noProof/>
          <w:sz w:val="24"/>
          <w:szCs w:val="24"/>
        </w:rPr>
        <w:t xml:space="preserve">with </w:t>
      </w:r>
      <w:r w:rsidR="0022273E" w:rsidRPr="00E50FA4">
        <w:rPr>
          <w:rFonts w:ascii="Times New Roman" w:eastAsiaTheme="minorEastAsia" w:hAnsi="Times New Roman" w:cstheme="minorBidi"/>
          <w:noProof/>
          <w:sz w:val="24"/>
          <w:szCs w:val="24"/>
        </w:rPr>
        <w:t>that Directive</w:t>
      </w:r>
      <w:r w:rsidR="00C168F0" w:rsidRPr="00E50FA4">
        <w:rPr>
          <w:rFonts w:ascii="Times New Roman" w:eastAsiaTheme="minorEastAsia" w:hAnsi="Times New Roman" w:cstheme="minorBidi"/>
          <w:noProof/>
          <w:sz w:val="24"/>
          <w:szCs w:val="24"/>
        </w:rPr>
        <w:t>.</w:t>
      </w:r>
    </w:p>
    <w:p w14:paraId="6D923619" w14:textId="77777777" w:rsidR="003B576A" w:rsidRPr="00E50FA4" w:rsidRDefault="00791E28" w:rsidP="00B76863">
      <w:pPr>
        <w:pStyle w:val="ListParagraph"/>
        <w:numPr>
          <w:ilvl w:val="0"/>
          <w:numId w:val="25"/>
        </w:numPr>
        <w:tabs>
          <w:tab w:val="left" w:pos="567"/>
        </w:tabs>
        <w:spacing w:before="120" w:after="120"/>
        <w:ind w:left="0" w:firstLine="0"/>
        <w:jc w:val="both"/>
        <w:rPr>
          <w:del w:id="346" w:author="Author"/>
          <w:rFonts w:ascii="Times New Roman" w:hAnsi="Times New Roman"/>
          <w:noProof/>
          <w:sz w:val="24"/>
        </w:rPr>
      </w:pPr>
      <w:del w:id="347" w:author="Author">
        <w:r w:rsidRPr="00E50FA4">
          <w:rPr>
            <w:rFonts w:ascii="Times New Roman" w:hAnsi="Times New Roman"/>
            <w:noProof/>
            <w:sz w:val="24"/>
          </w:rPr>
          <w:delText>T</w:delText>
        </w:r>
        <w:r w:rsidR="00C168F0" w:rsidRPr="00E50FA4">
          <w:rPr>
            <w:rFonts w:ascii="Times New Roman" w:hAnsi="Times New Roman"/>
            <w:noProof/>
            <w:sz w:val="24"/>
          </w:rPr>
          <w:delText>his template show</w:delText>
        </w:r>
        <w:r w:rsidR="0022273E" w:rsidRPr="00E50FA4">
          <w:rPr>
            <w:rFonts w:ascii="Times New Roman" w:hAnsi="Times New Roman"/>
            <w:noProof/>
            <w:sz w:val="24"/>
          </w:rPr>
          <w:delText>s</w:delText>
        </w:r>
        <w:r w:rsidR="00C168F0" w:rsidRPr="00E50FA4">
          <w:rPr>
            <w:rFonts w:ascii="Times New Roman" w:hAnsi="Times New Roman"/>
            <w:noProof/>
            <w:sz w:val="24"/>
          </w:rPr>
          <w:delText xml:space="preserve"> the </w:delText>
        </w:r>
        <w:r w:rsidRPr="00E50FA4">
          <w:rPr>
            <w:rFonts w:ascii="Times New Roman" w:hAnsi="Times New Roman"/>
            <w:noProof/>
            <w:sz w:val="24"/>
          </w:rPr>
          <w:delText>gross carrying amount, as</w:delText>
        </w:r>
        <w:r w:rsidR="00CA79F3" w:rsidRPr="00E50FA4">
          <w:rPr>
            <w:rFonts w:ascii="Times New Roman" w:hAnsi="Times New Roman"/>
            <w:noProof/>
            <w:sz w:val="24"/>
          </w:rPr>
          <w:delText xml:space="preserve"> referred to</w:delText>
        </w:r>
        <w:r w:rsidR="00AB3EA6" w:rsidRPr="00E50FA4">
          <w:rPr>
            <w:rFonts w:ascii="Times New Roman" w:hAnsi="Times New Roman"/>
            <w:noProof/>
            <w:sz w:val="24"/>
          </w:rPr>
          <w:delText xml:space="preserve"> </w:delText>
        </w:r>
        <w:r w:rsidRPr="00E50FA4">
          <w:rPr>
            <w:rFonts w:ascii="Times New Roman" w:hAnsi="Times New Roman"/>
            <w:noProof/>
            <w:sz w:val="24"/>
          </w:rPr>
          <w:delText xml:space="preserve">in Part 1 of Annex V </w:delText>
        </w:r>
        <w:r w:rsidR="0022273E" w:rsidRPr="00E50FA4">
          <w:rPr>
            <w:rFonts w:ascii="Times New Roman" w:hAnsi="Times New Roman"/>
            <w:noProof/>
            <w:sz w:val="24"/>
          </w:rPr>
          <w:delText>to</w:delText>
        </w:r>
        <w:r w:rsidRPr="00E50FA4">
          <w:rPr>
            <w:rFonts w:ascii="Times New Roman" w:hAnsi="Times New Roman"/>
            <w:noProof/>
            <w:sz w:val="24"/>
          </w:rPr>
          <w:delText xml:space="preserve"> </w:delText>
        </w:r>
        <w:r w:rsidR="00334AEC" w:rsidRPr="00E50FA4">
          <w:rPr>
            <w:rFonts w:ascii="Times New Roman" w:eastAsia="Times New Roman" w:hAnsi="Times New Roman"/>
            <w:noProof/>
            <w:sz w:val="24"/>
          </w:rPr>
          <w:delText xml:space="preserve">Implementing Regulation (EU) </w:delText>
        </w:r>
        <w:r w:rsidR="003D6E3A" w:rsidRPr="00E50FA4">
          <w:rPr>
            <w:rFonts w:ascii="Times New Roman" w:eastAsia="Times New Roman" w:hAnsi="Times New Roman"/>
            <w:noProof/>
            <w:sz w:val="24"/>
          </w:rPr>
          <w:delText>2021</w:delText>
        </w:r>
        <w:r w:rsidR="00334AEC" w:rsidRPr="00E50FA4">
          <w:rPr>
            <w:rFonts w:ascii="Times New Roman" w:eastAsia="Times New Roman" w:hAnsi="Times New Roman"/>
            <w:noProof/>
            <w:sz w:val="24"/>
          </w:rPr>
          <w:delText>/</w:delText>
        </w:r>
        <w:r w:rsidR="0031031A" w:rsidRPr="00E50FA4">
          <w:rPr>
            <w:rFonts w:ascii="Times New Roman" w:eastAsia="Times New Roman" w:hAnsi="Times New Roman"/>
            <w:noProof/>
            <w:sz w:val="24"/>
          </w:rPr>
          <w:delText>451</w:delText>
        </w:r>
        <w:r w:rsidRPr="00E50FA4">
          <w:rPr>
            <w:rFonts w:ascii="Times New Roman" w:hAnsi="Times New Roman"/>
            <w:noProof/>
            <w:sz w:val="24"/>
          </w:rPr>
          <w:delText xml:space="preserve">, of </w:delText>
        </w:r>
        <w:r w:rsidR="00C168F0" w:rsidRPr="00E50FA4">
          <w:rPr>
            <w:rFonts w:ascii="Times New Roman" w:hAnsi="Times New Roman"/>
            <w:noProof/>
            <w:sz w:val="24"/>
          </w:rPr>
          <w:delText>loans</w:delText>
        </w:r>
        <w:r w:rsidRPr="00E50FA4">
          <w:rPr>
            <w:rFonts w:ascii="Times New Roman" w:hAnsi="Times New Roman"/>
            <w:noProof/>
            <w:sz w:val="24"/>
          </w:rPr>
          <w:delText xml:space="preserve"> collateralised with </w:delText>
        </w:r>
        <w:r w:rsidR="000949E0" w:rsidRPr="00E50FA4">
          <w:rPr>
            <w:rFonts w:ascii="Times New Roman" w:hAnsi="Times New Roman"/>
            <w:noProof/>
            <w:sz w:val="24"/>
          </w:rPr>
          <w:delText xml:space="preserve">commercial and residential </w:delText>
        </w:r>
        <w:r w:rsidRPr="00E50FA4">
          <w:rPr>
            <w:rFonts w:ascii="Times New Roman" w:hAnsi="Times New Roman"/>
            <w:noProof/>
            <w:sz w:val="24"/>
          </w:rPr>
          <w:delText>immovable property and of repossessed real estate collaterals</w:delText>
        </w:r>
        <w:r w:rsidR="00B02292" w:rsidRPr="00E50FA4">
          <w:rPr>
            <w:rFonts w:ascii="Times New Roman" w:hAnsi="Times New Roman"/>
            <w:noProof/>
            <w:sz w:val="24"/>
          </w:rPr>
          <w:delText>,</w:delText>
        </w:r>
        <w:r w:rsidR="000949E0" w:rsidRPr="00E50FA4">
          <w:rPr>
            <w:rFonts w:ascii="Times New Roman" w:hAnsi="Times New Roman"/>
            <w:noProof/>
            <w:sz w:val="24"/>
          </w:rPr>
          <w:delText xml:space="preserve"> including information on the level of energy efficiency of the collaterals measured </w:delText>
        </w:r>
        <w:r w:rsidR="00064FCD" w:rsidRPr="00E50FA4">
          <w:rPr>
            <w:rFonts w:ascii="Times New Roman" w:hAnsi="Times New Roman"/>
            <w:noProof/>
            <w:sz w:val="24"/>
          </w:rPr>
          <w:delText>in terms of kWh/m²</w:delText>
        </w:r>
        <w:r w:rsidR="003B576A" w:rsidRPr="00E50FA4">
          <w:rPr>
            <w:rFonts w:ascii="Times New Roman" w:hAnsi="Times New Roman"/>
            <w:noProof/>
            <w:sz w:val="24"/>
          </w:rPr>
          <w:delText xml:space="preserve"> energy consumption</w:delText>
        </w:r>
        <w:r w:rsidR="000949E0" w:rsidRPr="00E50FA4">
          <w:rPr>
            <w:rFonts w:ascii="Times New Roman" w:hAnsi="Times New Roman"/>
            <w:noProof/>
            <w:sz w:val="24"/>
          </w:rPr>
          <w:delText xml:space="preserve"> (columns </w:delText>
        </w:r>
        <w:r w:rsidR="0022273E" w:rsidRPr="00E50FA4">
          <w:rPr>
            <w:rFonts w:ascii="Times New Roman" w:hAnsi="Times New Roman"/>
            <w:noProof/>
            <w:sz w:val="24"/>
          </w:rPr>
          <w:delText>(</w:delText>
        </w:r>
        <w:r w:rsidR="000949E0" w:rsidRPr="00E50FA4">
          <w:rPr>
            <w:rFonts w:ascii="Times New Roman" w:hAnsi="Times New Roman"/>
            <w:noProof/>
            <w:sz w:val="24"/>
          </w:rPr>
          <w:delText>b</w:delText>
        </w:r>
        <w:r w:rsidR="0022273E" w:rsidRPr="00E50FA4">
          <w:rPr>
            <w:rFonts w:ascii="Times New Roman" w:hAnsi="Times New Roman"/>
            <w:noProof/>
            <w:sz w:val="24"/>
          </w:rPr>
          <w:delText>)</w:delText>
        </w:r>
        <w:r w:rsidR="000949E0" w:rsidRPr="00E50FA4">
          <w:rPr>
            <w:rFonts w:ascii="Times New Roman" w:hAnsi="Times New Roman"/>
            <w:noProof/>
            <w:sz w:val="24"/>
          </w:rPr>
          <w:delText xml:space="preserve"> to </w:delText>
        </w:r>
        <w:r w:rsidR="0022273E" w:rsidRPr="00E50FA4">
          <w:rPr>
            <w:rFonts w:ascii="Times New Roman" w:hAnsi="Times New Roman"/>
            <w:noProof/>
            <w:sz w:val="24"/>
          </w:rPr>
          <w:delText>(</w:delText>
        </w:r>
        <w:r w:rsidR="000949E0" w:rsidRPr="00E50FA4">
          <w:rPr>
            <w:rFonts w:ascii="Times New Roman" w:hAnsi="Times New Roman"/>
            <w:noProof/>
            <w:sz w:val="24"/>
          </w:rPr>
          <w:delText>g</w:delText>
        </w:r>
        <w:r w:rsidR="0022273E" w:rsidRPr="00E50FA4">
          <w:rPr>
            <w:rFonts w:ascii="Times New Roman" w:hAnsi="Times New Roman"/>
            <w:noProof/>
            <w:sz w:val="24"/>
          </w:rPr>
          <w:delText>)</w:delText>
        </w:r>
        <w:r w:rsidR="000949E0" w:rsidRPr="00E50FA4">
          <w:rPr>
            <w:rFonts w:ascii="Times New Roman" w:hAnsi="Times New Roman"/>
            <w:noProof/>
            <w:sz w:val="24"/>
          </w:rPr>
          <w:delText xml:space="preserve"> of the template)</w:delText>
        </w:r>
        <w:r w:rsidR="00B02292" w:rsidRPr="00E50FA4">
          <w:rPr>
            <w:rFonts w:ascii="Times New Roman" w:hAnsi="Times New Roman"/>
            <w:noProof/>
            <w:sz w:val="24"/>
          </w:rPr>
          <w:delText>,</w:delText>
        </w:r>
        <w:r w:rsidR="000949E0" w:rsidRPr="00E50FA4">
          <w:rPr>
            <w:rFonts w:ascii="Times New Roman" w:hAnsi="Times New Roman"/>
            <w:noProof/>
            <w:sz w:val="24"/>
          </w:rPr>
          <w:delText xml:space="preserve"> in terms </w:delText>
        </w:r>
        <w:r w:rsidR="003B576A" w:rsidRPr="00E50FA4">
          <w:rPr>
            <w:rFonts w:ascii="Times New Roman" w:hAnsi="Times New Roman"/>
            <w:noProof/>
            <w:sz w:val="24"/>
          </w:rPr>
          <w:delText>o</w:delText>
        </w:r>
        <w:r w:rsidR="000949E0" w:rsidRPr="00E50FA4">
          <w:rPr>
            <w:rFonts w:ascii="Times New Roman" w:hAnsi="Times New Roman"/>
            <w:noProof/>
            <w:sz w:val="24"/>
          </w:rPr>
          <w:delText>f t</w:delText>
        </w:r>
        <w:r w:rsidR="003B576A" w:rsidRPr="00E50FA4">
          <w:rPr>
            <w:rFonts w:ascii="Times New Roman" w:hAnsi="Times New Roman"/>
            <w:noProof/>
            <w:sz w:val="24"/>
          </w:rPr>
          <w:delText>h</w:delText>
        </w:r>
        <w:r w:rsidR="000949E0" w:rsidRPr="00E50FA4">
          <w:rPr>
            <w:rFonts w:ascii="Times New Roman" w:hAnsi="Times New Roman"/>
            <w:noProof/>
            <w:sz w:val="24"/>
          </w:rPr>
          <w:delText xml:space="preserve">e </w:delText>
        </w:r>
        <w:r w:rsidR="003B576A" w:rsidRPr="00E50FA4">
          <w:rPr>
            <w:rFonts w:ascii="Times New Roman" w:hAnsi="Times New Roman"/>
            <w:noProof/>
            <w:sz w:val="24"/>
          </w:rPr>
          <w:delText>label of the</w:delText>
        </w:r>
        <w:r w:rsidR="009A51C8" w:rsidRPr="00E50FA4">
          <w:rPr>
            <w:rFonts w:ascii="Times New Roman" w:hAnsi="Times New Roman"/>
            <w:noProof/>
            <w:sz w:val="24"/>
          </w:rPr>
          <w:delText xml:space="preserve"> energy performance certificate</w:delText>
        </w:r>
        <w:r w:rsidR="003B576A" w:rsidRPr="00E50FA4">
          <w:rPr>
            <w:rFonts w:ascii="Times New Roman" w:hAnsi="Times New Roman"/>
            <w:noProof/>
            <w:sz w:val="24"/>
          </w:rPr>
          <w:delText xml:space="preserve"> </w:delText>
        </w:r>
        <w:r w:rsidR="009A51C8" w:rsidRPr="00E50FA4">
          <w:rPr>
            <w:rFonts w:ascii="Times New Roman" w:hAnsi="Times New Roman"/>
            <w:noProof/>
            <w:sz w:val="24"/>
          </w:rPr>
          <w:delText>(</w:delText>
        </w:r>
        <w:r w:rsidR="000949E0" w:rsidRPr="00E50FA4">
          <w:rPr>
            <w:rFonts w:ascii="Times New Roman" w:hAnsi="Times New Roman"/>
            <w:noProof/>
            <w:sz w:val="24"/>
          </w:rPr>
          <w:delText>EP</w:delText>
        </w:r>
        <w:r w:rsidR="003B576A" w:rsidRPr="00E50FA4">
          <w:rPr>
            <w:rFonts w:ascii="Times New Roman" w:hAnsi="Times New Roman"/>
            <w:noProof/>
            <w:sz w:val="24"/>
          </w:rPr>
          <w:delText>C</w:delText>
        </w:r>
        <w:r w:rsidR="009A51C8" w:rsidRPr="00E50FA4">
          <w:rPr>
            <w:rFonts w:ascii="Times New Roman" w:hAnsi="Times New Roman"/>
            <w:noProof/>
            <w:sz w:val="24"/>
          </w:rPr>
          <w:delText>)</w:delText>
        </w:r>
        <w:r w:rsidR="002A32C2" w:rsidRPr="00E50FA4">
          <w:rPr>
            <w:rFonts w:ascii="Times New Roman" w:hAnsi="Times New Roman"/>
            <w:noProof/>
            <w:sz w:val="24"/>
          </w:rPr>
          <w:delText xml:space="preserve"> </w:delText>
        </w:r>
        <w:r w:rsidR="000949E0" w:rsidRPr="00E50FA4">
          <w:rPr>
            <w:rFonts w:ascii="Times New Roman" w:hAnsi="Times New Roman"/>
            <w:noProof/>
            <w:sz w:val="24"/>
          </w:rPr>
          <w:delText>of the collateral</w:delText>
        </w:r>
        <w:r w:rsidR="002A32C2" w:rsidRPr="00E50FA4">
          <w:rPr>
            <w:rFonts w:ascii="Times New Roman" w:hAnsi="Times New Roman"/>
            <w:noProof/>
            <w:sz w:val="24"/>
          </w:rPr>
          <w:delText xml:space="preserve"> as</w:delText>
        </w:r>
        <w:r w:rsidR="009620B8" w:rsidRPr="00E50FA4">
          <w:rPr>
            <w:rFonts w:ascii="Times New Roman" w:hAnsi="Times New Roman"/>
            <w:noProof/>
            <w:sz w:val="24"/>
          </w:rPr>
          <w:delText xml:space="preserve"> </w:delText>
        </w:r>
        <w:r w:rsidR="006209B6" w:rsidRPr="00E50FA4">
          <w:rPr>
            <w:rFonts w:ascii="Times New Roman" w:hAnsi="Times New Roman"/>
            <w:noProof/>
            <w:sz w:val="24"/>
          </w:rPr>
          <w:delText>referred to</w:delText>
        </w:r>
        <w:r w:rsidR="002A32C2" w:rsidRPr="00E50FA4">
          <w:rPr>
            <w:rFonts w:ascii="Times New Roman" w:hAnsi="Times New Roman"/>
            <w:noProof/>
            <w:sz w:val="24"/>
          </w:rPr>
          <w:delText xml:space="preserve"> in Article 2</w:delText>
        </w:r>
        <w:r w:rsidR="0022273E" w:rsidRPr="00E50FA4">
          <w:rPr>
            <w:rFonts w:ascii="Times New Roman" w:hAnsi="Times New Roman"/>
            <w:noProof/>
            <w:sz w:val="24"/>
          </w:rPr>
          <w:delText xml:space="preserve">, point </w:delText>
        </w:r>
        <w:r w:rsidR="002A32C2" w:rsidRPr="00E50FA4">
          <w:rPr>
            <w:rFonts w:ascii="Times New Roman" w:hAnsi="Times New Roman"/>
            <w:noProof/>
            <w:sz w:val="24"/>
          </w:rPr>
          <w:delText>(12)</w:delText>
        </w:r>
        <w:r w:rsidR="0022273E" w:rsidRPr="00E50FA4">
          <w:rPr>
            <w:rFonts w:ascii="Times New Roman" w:hAnsi="Times New Roman"/>
            <w:noProof/>
            <w:sz w:val="24"/>
          </w:rPr>
          <w:delText>,</w:delText>
        </w:r>
        <w:r w:rsidR="002A32C2" w:rsidRPr="00E50FA4">
          <w:rPr>
            <w:rFonts w:ascii="Times New Roman" w:hAnsi="Times New Roman"/>
            <w:noProof/>
            <w:sz w:val="24"/>
          </w:rPr>
          <w:delText xml:space="preserve"> of </w:delText>
        </w:r>
        <w:r w:rsidR="0022273E" w:rsidRPr="00E50FA4">
          <w:rPr>
            <w:rFonts w:ascii="Times New Roman" w:hAnsi="Times New Roman"/>
            <w:noProof/>
            <w:sz w:val="24"/>
          </w:rPr>
          <w:delText xml:space="preserve">Directive </w:delText>
        </w:r>
        <w:r w:rsidR="002A32C2" w:rsidRPr="00E50FA4">
          <w:rPr>
            <w:rFonts w:ascii="Times New Roman" w:eastAsiaTheme="minorEastAsia" w:hAnsi="Times New Roman" w:cstheme="minorBidi"/>
            <w:noProof/>
            <w:sz w:val="24"/>
            <w:szCs w:val="24"/>
          </w:rPr>
          <w:delText xml:space="preserve">2010/31/EU for </w:delText>
        </w:r>
        <w:r w:rsidR="0022273E" w:rsidRPr="00E50FA4">
          <w:rPr>
            <w:rFonts w:ascii="Times New Roman" w:eastAsiaTheme="minorEastAsia" w:hAnsi="Times New Roman" w:cstheme="minorBidi"/>
            <w:noProof/>
            <w:sz w:val="24"/>
            <w:szCs w:val="24"/>
          </w:rPr>
          <w:delText>Member States</w:delText>
        </w:r>
        <w:r w:rsidR="002A32C2" w:rsidRPr="00E50FA4">
          <w:rPr>
            <w:rFonts w:ascii="Times New Roman" w:eastAsiaTheme="minorEastAsia" w:hAnsi="Times New Roman" w:cstheme="minorBidi"/>
            <w:noProof/>
            <w:sz w:val="24"/>
            <w:szCs w:val="24"/>
          </w:rPr>
          <w:delText>,</w:delText>
        </w:r>
        <w:r w:rsidR="002A32C2" w:rsidRPr="00E50FA4">
          <w:rPr>
            <w:rFonts w:ascii="Times New Roman" w:hAnsi="Times New Roman"/>
            <w:noProof/>
            <w:sz w:val="24"/>
          </w:rPr>
          <w:delText xml:space="preserve"> </w:delText>
        </w:r>
        <w:r w:rsidR="002A32C2" w:rsidRPr="00E50FA4">
          <w:rPr>
            <w:rFonts w:ascii="Times New Roman" w:eastAsiaTheme="minorEastAsia" w:hAnsi="Times New Roman" w:cstheme="minorBidi"/>
            <w:noProof/>
            <w:sz w:val="24"/>
            <w:szCs w:val="24"/>
          </w:rPr>
          <w:delText xml:space="preserve">or as defined in </w:delText>
        </w:r>
        <w:r w:rsidR="00552EFF" w:rsidRPr="00E50FA4">
          <w:rPr>
            <w:rFonts w:ascii="Times New Roman" w:eastAsiaTheme="minorEastAsia" w:hAnsi="Times New Roman" w:cstheme="minorBidi"/>
            <w:noProof/>
            <w:sz w:val="24"/>
            <w:szCs w:val="24"/>
          </w:rPr>
          <w:delText xml:space="preserve">any </w:delText>
        </w:r>
        <w:r w:rsidR="002A32C2" w:rsidRPr="00E50FA4">
          <w:rPr>
            <w:rFonts w:ascii="Times New Roman" w:eastAsiaTheme="minorEastAsia" w:hAnsi="Times New Roman" w:cstheme="minorBidi"/>
            <w:noProof/>
            <w:sz w:val="24"/>
            <w:szCs w:val="24"/>
          </w:rPr>
          <w:delText xml:space="preserve">relevant </w:delText>
        </w:r>
        <w:r w:rsidR="00D71136" w:rsidRPr="00E50FA4">
          <w:rPr>
            <w:rFonts w:ascii="Times New Roman" w:eastAsiaTheme="minorEastAsia" w:hAnsi="Times New Roman" w:cstheme="minorBidi"/>
            <w:noProof/>
            <w:sz w:val="24"/>
            <w:szCs w:val="24"/>
          </w:rPr>
          <w:delText xml:space="preserve">local </w:delText>
        </w:r>
        <w:r w:rsidR="002A32C2" w:rsidRPr="00E50FA4">
          <w:rPr>
            <w:rFonts w:ascii="Times New Roman" w:eastAsiaTheme="minorEastAsia" w:hAnsi="Times New Roman" w:cstheme="minorBidi"/>
            <w:noProof/>
            <w:sz w:val="24"/>
            <w:szCs w:val="24"/>
          </w:rPr>
          <w:delText>regulation for those exposures outside the U</w:delText>
        </w:r>
        <w:r w:rsidR="0022273E" w:rsidRPr="00E50FA4">
          <w:rPr>
            <w:rFonts w:ascii="Times New Roman" w:eastAsiaTheme="minorEastAsia" w:hAnsi="Times New Roman" w:cstheme="minorBidi"/>
            <w:noProof/>
            <w:sz w:val="24"/>
            <w:szCs w:val="24"/>
          </w:rPr>
          <w:delText>nion</w:delText>
        </w:r>
        <w:r w:rsidR="002A32C2" w:rsidRPr="00E50FA4">
          <w:rPr>
            <w:rFonts w:ascii="Times New Roman" w:eastAsiaTheme="minorEastAsia" w:hAnsi="Times New Roman" w:cstheme="minorBidi"/>
            <w:noProof/>
            <w:sz w:val="24"/>
            <w:szCs w:val="24"/>
          </w:rPr>
          <w:delText>, where a mapping to the U</w:delText>
        </w:r>
        <w:r w:rsidR="0022273E" w:rsidRPr="00E50FA4">
          <w:rPr>
            <w:rFonts w:ascii="Times New Roman" w:eastAsiaTheme="minorEastAsia" w:hAnsi="Times New Roman" w:cstheme="minorBidi"/>
            <w:noProof/>
            <w:sz w:val="24"/>
            <w:szCs w:val="24"/>
          </w:rPr>
          <w:delText>nion</w:delText>
        </w:r>
        <w:r w:rsidR="002A32C2" w:rsidRPr="00E50FA4">
          <w:rPr>
            <w:rFonts w:ascii="Times New Roman" w:eastAsiaTheme="minorEastAsia" w:hAnsi="Times New Roman" w:cstheme="minorBidi"/>
            <w:noProof/>
            <w:sz w:val="24"/>
            <w:szCs w:val="24"/>
          </w:rPr>
          <w:delText xml:space="preserve"> EPC label exists</w:delText>
        </w:r>
        <w:r w:rsidR="000949E0" w:rsidRPr="00E50FA4">
          <w:rPr>
            <w:rFonts w:ascii="Times New Roman" w:hAnsi="Times New Roman"/>
            <w:noProof/>
            <w:sz w:val="24"/>
          </w:rPr>
          <w:delText xml:space="preserve"> (</w:delText>
        </w:r>
        <w:r w:rsidR="00064FCD" w:rsidRPr="00E50FA4">
          <w:rPr>
            <w:rFonts w:ascii="Times New Roman" w:hAnsi="Times New Roman"/>
            <w:noProof/>
            <w:sz w:val="24"/>
          </w:rPr>
          <w:delText xml:space="preserve">columns </w:delText>
        </w:r>
        <w:r w:rsidR="0022273E" w:rsidRPr="00E50FA4">
          <w:rPr>
            <w:rFonts w:ascii="Times New Roman" w:hAnsi="Times New Roman"/>
            <w:noProof/>
            <w:sz w:val="24"/>
          </w:rPr>
          <w:delText>(</w:delText>
        </w:r>
        <w:r w:rsidR="000949E0" w:rsidRPr="00E50FA4">
          <w:rPr>
            <w:rFonts w:ascii="Times New Roman" w:hAnsi="Times New Roman"/>
            <w:noProof/>
            <w:sz w:val="24"/>
          </w:rPr>
          <w:delText>h</w:delText>
        </w:r>
        <w:r w:rsidR="0022273E" w:rsidRPr="00E50FA4">
          <w:rPr>
            <w:rFonts w:ascii="Times New Roman" w:hAnsi="Times New Roman"/>
            <w:noProof/>
            <w:sz w:val="24"/>
          </w:rPr>
          <w:delText>)</w:delText>
        </w:r>
        <w:r w:rsidR="00064FCD" w:rsidRPr="00E50FA4">
          <w:rPr>
            <w:rFonts w:ascii="Times New Roman" w:hAnsi="Times New Roman"/>
            <w:noProof/>
            <w:sz w:val="24"/>
          </w:rPr>
          <w:delText xml:space="preserve"> to </w:delText>
        </w:r>
        <w:r w:rsidR="0022273E" w:rsidRPr="00E50FA4">
          <w:rPr>
            <w:rFonts w:ascii="Times New Roman" w:hAnsi="Times New Roman"/>
            <w:noProof/>
            <w:sz w:val="24"/>
          </w:rPr>
          <w:delText>(</w:delText>
        </w:r>
        <w:r w:rsidR="000949E0" w:rsidRPr="00E50FA4">
          <w:rPr>
            <w:rFonts w:ascii="Times New Roman" w:hAnsi="Times New Roman"/>
            <w:noProof/>
            <w:sz w:val="24"/>
          </w:rPr>
          <w:delText>n</w:delText>
        </w:r>
        <w:r w:rsidR="0022273E" w:rsidRPr="00E50FA4">
          <w:rPr>
            <w:rFonts w:ascii="Times New Roman" w:hAnsi="Times New Roman"/>
            <w:noProof/>
            <w:sz w:val="24"/>
          </w:rPr>
          <w:delText>)</w:delText>
        </w:r>
        <w:r w:rsidR="000949E0" w:rsidRPr="00E50FA4">
          <w:rPr>
            <w:rFonts w:ascii="Times New Roman" w:hAnsi="Times New Roman"/>
            <w:noProof/>
            <w:sz w:val="24"/>
          </w:rPr>
          <w:delText>)</w:delText>
        </w:r>
        <w:r w:rsidR="00064FCD" w:rsidRPr="00E50FA4">
          <w:rPr>
            <w:rFonts w:ascii="Times New Roman" w:hAnsi="Times New Roman"/>
            <w:noProof/>
            <w:sz w:val="24"/>
          </w:rPr>
          <w:delText>.</w:delText>
        </w:r>
        <w:r w:rsidR="009620B8" w:rsidRPr="00E50FA4">
          <w:rPr>
            <w:rFonts w:ascii="Times New Roman" w:hAnsi="Times New Roman"/>
            <w:noProof/>
            <w:sz w:val="24"/>
          </w:rPr>
          <w:delText xml:space="preserve">  </w:delText>
        </w:r>
      </w:del>
    </w:p>
    <w:p w14:paraId="1D324456" w14:textId="77777777" w:rsidR="007D3E67" w:rsidRPr="00E50FA4" w:rsidRDefault="007D3E67" w:rsidP="00E50FA4">
      <w:pPr>
        <w:pStyle w:val="CommentText"/>
        <w:jc w:val="both"/>
        <w:rPr>
          <w:del w:id="348" w:author="Author"/>
          <w:noProof/>
        </w:rPr>
      </w:pPr>
    </w:p>
    <w:p w14:paraId="2C745669" w14:textId="77777777" w:rsidR="003B576A" w:rsidRPr="00E50FA4" w:rsidRDefault="004C61E0" w:rsidP="00B76863">
      <w:pPr>
        <w:pStyle w:val="ListParagraph"/>
        <w:numPr>
          <w:ilvl w:val="0"/>
          <w:numId w:val="25"/>
        </w:numPr>
        <w:tabs>
          <w:tab w:val="left" w:pos="567"/>
        </w:tabs>
        <w:spacing w:before="120" w:after="120"/>
        <w:ind w:left="0" w:firstLine="0"/>
        <w:jc w:val="both"/>
        <w:rPr>
          <w:del w:id="349" w:author="Author"/>
          <w:rFonts w:ascii="Times New Roman" w:hAnsi="Times New Roman"/>
          <w:noProof/>
          <w:sz w:val="24"/>
        </w:rPr>
      </w:pPr>
      <w:del w:id="350" w:author="Author">
        <w:r w:rsidRPr="00E50FA4">
          <w:rPr>
            <w:rFonts w:ascii="Times New Roman" w:hAnsi="Times New Roman"/>
            <w:noProof/>
            <w:sz w:val="24"/>
          </w:rPr>
          <w:delText>In particular, in columns (b) to (g), institutions shall disclose the gross carrying amount of exposures by energy efficiency buckets based on the specific energy consumption of the collateral in kWh/m</w:delText>
        </w:r>
        <w:r w:rsidRPr="00E50FA4">
          <w:rPr>
            <w:rFonts w:ascii="Times New Roman" w:hAnsi="Times New Roman"/>
            <w:noProof/>
            <w:sz w:val="24"/>
            <w:vertAlign w:val="superscript"/>
          </w:rPr>
          <w:delText>2</w:delText>
        </w:r>
        <w:r w:rsidRPr="00B76863">
          <w:rPr>
            <w:rFonts w:ascii="Times New Roman" w:hAnsi="Times New Roman"/>
            <w:noProof/>
            <w:sz w:val="24"/>
          </w:rPr>
          <w:delText xml:space="preserve">, </w:delText>
        </w:r>
        <w:r w:rsidRPr="00E50FA4">
          <w:rPr>
            <w:rFonts w:ascii="Times New Roman" w:hAnsi="Times New Roman"/>
            <w:noProof/>
            <w:sz w:val="24"/>
          </w:rPr>
          <w:delText>as indicated</w:delText>
        </w:r>
        <w:r w:rsidRPr="00E50FA4">
          <w:rPr>
            <w:rFonts w:ascii="Times New Roman" w:hAnsi="Times New Roman"/>
            <w:noProof/>
            <w:sz w:val="24"/>
            <w:vertAlign w:val="superscript"/>
          </w:rPr>
          <w:delText xml:space="preserve"> </w:delText>
        </w:r>
        <w:r w:rsidRPr="00E50FA4">
          <w:rPr>
            <w:rFonts w:ascii="Times New Roman" w:hAnsi="Times New Roman"/>
            <w:noProof/>
            <w:sz w:val="24"/>
          </w:rPr>
          <w:delText xml:space="preserve">in the EPC label of the collateral or estimated by institutions in the absence of the EPC label. Institutions shall indicate in rows 5 and 10 of the template the extent to which those data are estimated and not based on EPC labels. In columns (h) to (n), institutions shall disclose the gross carrying amount of exposures grouped by the EPC label of the collateral for those collaterals where the EPC is available to the institution. </w:delText>
        </w:r>
      </w:del>
    </w:p>
    <w:p w14:paraId="0623B258" w14:textId="77777777" w:rsidR="00C168F0" w:rsidRPr="00E50FA4" w:rsidRDefault="00C168F0" w:rsidP="00B76863">
      <w:pPr>
        <w:pStyle w:val="ListParagraph"/>
        <w:numPr>
          <w:ilvl w:val="0"/>
          <w:numId w:val="25"/>
        </w:numPr>
        <w:tabs>
          <w:tab w:val="left" w:pos="567"/>
        </w:tabs>
        <w:spacing w:before="120" w:after="120"/>
        <w:ind w:left="0" w:firstLine="0"/>
        <w:jc w:val="both"/>
        <w:rPr>
          <w:del w:id="351" w:author="Author"/>
          <w:rFonts w:ascii="Times New Roman" w:hAnsi="Times New Roman"/>
          <w:noProof/>
          <w:sz w:val="24"/>
        </w:rPr>
      </w:pPr>
      <w:del w:id="352" w:author="Author">
        <w:r w:rsidRPr="00E50FA4">
          <w:rPr>
            <w:rFonts w:ascii="Times New Roman" w:hAnsi="Times New Roman"/>
            <w:noProof/>
            <w:sz w:val="24"/>
          </w:rPr>
          <w:delText xml:space="preserve">When disclosing the EPC distribution of the collaterals, institutions </w:delText>
        </w:r>
        <w:r w:rsidR="00AE5E60" w:rsidRPr="00E50FA4">
          <w:rPr>
            <w:rFonts w:ascii="Times New Roman" w:hAnsi="Times New Roman"/>
            <w:noProof/>
            <w:sz w:val="24"/>
          </w:rPr>
          <w:delText>shall</w:delText>
        </w:r>
        <w:r w:rsidRPr="00E50FA4">
          <w:rPr>
            <w:rFonts w:ascii="Times New Roman" w:hAnsi="Times New Roman"/>
            <w:noProof/>
            <w:sz w:val="24"/>
          </w:rPr>
          <w:delText xml:space="preserve"> disclose separately</w:delText>
        </w:r>
        <w:r w:rsidR="00064FCD" w:rsidRPr="00E50FA4">
          <w:rPr>
            <w:rFonts w:ascii="Times New Roman" w:hAnsi="Times New Roman"/>
            <w:noProof/>
            <w:sz w:val="24"/>
          </w:rPr>
          <w:delText xml:space="preserve">, in column </w:delText>
        </w:r>
        <w:r w:rsidR="004C1D00" w:rsidRPr="00E50FA4">
          <w:rPr>
            <w:rFonts w:ascii="Times New Roman" w:hAnsi="Times New Roman"/>
            <w:noProof/>
            <w:sz w:val="24"/>
          </w:rPr>
          <w:delText>(</w:delText>
        </w:r>
        <w:r w:rsidR="00064FCD" w:rsidRPr="00E50FA4">
          <w:rPr>
            <w:rFonts w:ascii="Times New Roman" w:hAnsi="Times New Roman"/>
            <w:noProof/>
            <w:sz w:val="24"/>
          </w:rPr>
          <w:delText>o</w:delText>
        </w:r>
        <w:r w:rsidR="004C1D00" w:rsidRPr="00E50FA4">
          <w:rPr>
            <w:rFonts w:ascii="Times New Roman" w:hAnsi="Times New Roman"/>
            <w:noProof/>
            <w:sz w:val="24"/>
          </w:rPr>
          <w:delText>)</w:delText>
        </w:r>
        <w:r w:rsidR="00064FCD" w:rsidRPr="00E50FA4">
          <w:rPr>
            <w:rFonts w:ascii="Times New Roman" w:hAnsi="Times New Roman"/>
            <w:noProof/>
            <w:sz w:val="24"/>
          </w:rPr>
          <w:delText xml:space="preserve">, </w:delText>
        </w:r>
        <w:r w:rsidRPr="00E50FA4">
          <w:rPr>
            <w:rFonts w:ascii="Times New Roman" w:hAnsi="Times New Roman"/>
            <w:noProof/>
            <w:sz w:val="24"/>
          </w:rPr>
          <w:delText>those exposures for which they do not have the EPC information of the collateral</w:delText>
        </w:r>
        <w:r w:rsidR="006209B6" w:rsidRPr="00E50FA4">
          <w:rPr>
            <w:rFonts w:ascii="Times New Roman" w:hAnsi="Times New Roman"/>
            <w:noProof/>
            <w:sz w:val="24"/>
          </w:rPr>
          <w:delText>.</w:delText>
        </w:r>
        <w:r w:rsidR="003B576A" w:rsidRPr="00E50FA4">
          <w:rPr>
            <w:rFonts w:ascii="Times New Roman" w:hAnsi="Times New Roman"/>
            <w:noProof/>
            <w:sz w:val="24"/>
          </w:rPr>
          <w:delText xml:space="preserve"> </w:delText>
        </w:r>
        <w:r w:rsidR="006209B6" w:rsidRPr="00E50FA4">
          <w:rPr>
            <w:rFonts w:ascii="Times New Roman" w:hAnsi="Times New Roman"/>
            <w:noProof/>
            <w:sz w:val="24"/>
          </w:rPr>
          <w:delText>W</w:delText>
        </w:r>
        <w:r w:rsidR="003B576A" w:rsidRPr="00E50FA4">
          <w:rPr>
            <w:rFonts w:ascii="Times New Roman" w:hAnsi="Times New Roman"/>
            <w:noProof/>
            <w:sz w:val="24"/>
          </w:rPr>
          <w:delText xml:space="preserve">here </w:delText>
        </w:r>
        <w:r w:rsidR="006209B6" w:rsidRPr="00E50FA4">
          <w:rPr>
            <w:rFonts w:ascii="Times New Roman" w:hAnsi="Times New Roman"/>
            <w:noProof/>
            <w:sz w:val="24"/>
          </w:rPr>
          <w:delText xml:space="preserve">institutions </w:delText>
        </w:r>
        <w:r w:rsidR="00B02292" w:rsidRPr="00E50FA4">
          <w:rPr>
            <w:rFonts w:ascii="Times New Roman" w:hAnsi="Times New Roman"/>
            <w:noProof/>
            <w:sz w:val="24"/>
          </w:rPr>
          <w:delText>do not have the EPC information</w:delText>
        </w:r>
        <w:r w:rsidR="006209B6" w:rsidRPr="00E50FA4">
          <w:rPr>
            <w:rFonts w:ascii="Times New Roman" w:hAnsi="Times New Roman"/>
            <w:noProof/>
            <w:sz w:val="24"/>
          </w:rPr>
          <w:delText>,</w:delText>
        </w:r>
        <w:r w:rsidR="00B02292" w:rsidRPr="00E50FA4">
          <w:rPr>
            <w:rFonts w:ascii="Times New Roman" w:hAnsi="Times New Roman"/>
            <w:noProof/>
            <w:sz w:val="24"/>
          </w:rPr>
          <w:delText xml:space="preserve"> but </w:delText>
        </w:r>
        <w:r w:rsidR="003B576A" w:rsidRPr="00E50FA4">
          <w:rPr>
            <w:rFonts w:ascii="Times New Roman" w:hAnsi="Times New Roman"/>
            <w:noProof/>
            <w:sz w:val="24"/>
          </w:rPr>
          <w:delText xml:space="preserve">are using internal </w:delText>
        </w:r>
        <w:r w:rsidR="00352AF7" w:rsidRPr="00E50FA4">
          <w:rPr>
            <w:rFonts w:ascii="Times New Roman" w:hAnsi="Times New Roman"/>
            <w:noProof/>
            <w:sz w:val="24"/>
          </w:rPr>
          <w:delText xml:space="preserve">calculations </w:delText>
        </w:r>
        <w:r w:rsidR="003B576A" w:rsidRPr="00E50FA4">
          <w:rPr>
            <w:rFonts w:ascii="Times New Roman" w:hAnsi="Times New Roman"/>
            <w:noProof/>
            <w:sz w:val="24"/>
          </w:rPr>
          <w:delText xml:space="preserve">to estimate the energy efficiency of the collateral, </w:delText>
        </w:r>
        <w:r w:rsidR="006209B6" w:rsidRPr="00E50FA4">
          <w:rPr>
            <w:rFonts w:ascii="Times New Roman" w:hAnsi="Times New Roman"/>
            <w:noProof/>
            <w:sz w:val="24"/>
          </w:rPr>
          <w:delText xml:space="preserve">institutions are to disclose </w:delText>
        </w:r>
        <w:r w:rsidR="003B576A" w:rsidRPr="00E50FA4">
          <w:rPr>
            <w:rFonts w:ascii="Times New Roman" w:hAnsi="Times New Roman"/>
            <w:noProof/>
            <w:sz w:val="24"/>
          </w:rPr>
          <w:delText>the percentage of the exposures without EPC label of the collateral for which they are providing estimates</w:delText>
        </w:r>
        <w:r w:rsidR="00D02A74" w:rsidRPr="00E50FA4">
          <w:rPr>
            <w:rFonts w:ascii="Times New Roman" w:hAnsi="Times New Roman"/>
            <w:noProof/>
            <w:sz w:val="24"/>
          </w:rPr>
          <w:delText xml:space="preserve"> (the percentage is to be computed based on the gross carrying amount of the exposures)</w:delText>
        </w:r>
        <w:r w:rsidRPr="00E50FA4">
          <w:rPr>
            <w:rFonts w:ascii="Times New Roman" w:hAnsi="Times New Roman"/>
            <w:noProof/>
            <w:sz w:val="24"/>
          </w:rPr>
          <w:delText>.</w:delText>
        </w:r>
        <w:r w:rsidR="0058333C" w:rsidRPr="00E50FA4">
          <w:rPr>
            <w:rFonts w:ascii="Times New Roman" w:hAnsi="Times New Roman"/>
            <w:noProof/>
            <w:sz w:val="24"/>
          </w:rPr>
          <w:delText xml:space="preserve"> </w:delText>
        </w:r>
        <w:r w:rsidR="00502554" w:rsidRPr="00E50FA4">
          <w:rPr>
            <w:rFonts w:ascii="Times New Roman" w:hAnsi="Times New Roman"/>
            <w:noProof/>
            <w:sz w:val="24"/>
          </w:rPr>
          <w:delText xml:space="preserve">Institutions shall disclose the total gross carrying amounts </w:delText>
        </w:r>
        <w:r w:rsidR="00BB1FF1" w:rsidRPr="00E50FA4">
          <w:rPr>
            <w:rFonts w:ascii="Times New Roman" w:hAnsi="Times New Roman"/>
            <w:noProof/>
            <w:sz w:val="24"/>
          </w:rPr>
          <w:delText xml:space="preserve">by </w:delText>
        </w:r>
        <w:r w:rsidR="00064FCD" w:rsidRPr="00E50FA4">
          <w:rPr>
            <w:rFonts w:ascii="Times New Roman" w:hAnsi="Times New Roman"/>
            <w:noProof/>
            <w:sz w:val="24"/>
          </w:rPr>
          <w:delText xml:space="preserve">energy consumption </w:delText>
        </w:r>
        <w:r w:rsidR="006209B6" w:rsidRPr="00E50FA4">
          <w:rPr>
            <w:rFonts w:ascii="Times New Roman" w:hAnsi="Times New Roman"/>
            <w:noProof/>
            <w:sz w:val="24"/>
          </w:rPr>
          <w:delText xml:space="preserve">level </w:delText>
        </w:r>
        <w:r w:rsidR="00064FCD" w:rsidRPr="00E50FA4">
          <w:rPr>
            <w:rFonts w:ascii="Times New Roman" w:hAnsi="Times New Roman"/>
            <w:noProof/>
            <w:sz w:val="24"/>
          </w:rPr>
          <w:delText>and by EPC label</w:delText>
        </w:r>
        <w:r w:rsidR="006209B6" w:rsidRPr="00E50FA4">
          <w:rPr>
            <w:rFonts w:ascii="Times New Roman" w:hAnsi="Times New Roman"/>
            <w:noProof/>
            <w:sz w:val="24"/>
          </w:rPr>
          <w:delText>,</w:delText>
        </w:r>
        <w:r w:rsidR="00064FCD" w:rsidRPr="00E50FA4">
          <w:rPr>
            <w:rFonts w:ascii="Times New Roman" w:hAnsi="Times New Roman"/>
            <w:noProof/>
            <w:sz w:val="24"/>
          </w:rPr>
          <w:delText xml:space="preserve"> with a breakdown by location (U</w:delText>
        </w:r>
        <w:r w:rsidR="00446DDB" w:rsidRPr="00E50FA4">
          <w:rPr>
            <w:rFonts w:ascii="Times New Roman" w:hAnsi="Times New Roman"/>
            <w:noProof/>
            <w:sz w:val="24"/>
          </w:rPr>
          <w:delText>nion</w:delText>
        </w:r>
        <w:r w:rsidR="00064FCD" w:rsidRPr="00E50FA4">
          <w:rPr>
            <w:rFonts w:ascii="Times New Roman" w:hAnsi="Times New Roman"/>
            <w:noProof/>
            <w:sz w:val="24"/>
          </w:rPr>
          <w:delText xml:space="preserve"> vs non-U</w:delText>
        </w:r>
        <w:r w:rsidR="00446DDB" w:rsidRPr="00E50FA4">
          <w:rPr>
            <w:rFonts w:ascii="Times New Roman" w:hAnsi="Times New Roman"/>
            <w:noProof/>
            <w:sz w:val="24"/>
          </w:rPr>
          <w:delText>nion</w:delText>
        </w:r>
        <w:r w:rsidR="00064FCD" w:rsidRPr="00E50FA4">
          <w:rPr>
            <w:rFonts w:ascii="Times New Roman" w:hAnsi="Times New Roman"/>
            <w:noProof/>
            <w:sz w:val="24"/>
          </w:rPr>
          <w:delText xml:space="preserve"> area)</w:delText>
        </w:r>
        <w:r w:rsidR="00BB1FF1" w:rsidRPr="00E50FA4">
          <w:rPr>
            <w:rFonts w:ascii="Times New Roman" w:hAnsi="Times New Roman"/>
            <w:noProof/>
            <w:sz w:val="24"/>
          </w:rPr>
          <w:delText xml:space="preserve"> </w:delText>
        </w:r>
        <w:r w:rsidR="00502554" w:rsidRPr="00E50FA4">
          <w:rPr>
            <w:rFonts w:ascii="Times New Roman" w:hAnsi="Times New Roman"/>
            <w:noProof/>
            <w:sz w:val="24"/>
          </w:rPr>
          <w:delText>differentiating between</w:delText>
        </w:r>
        <w:r w:rsidR="00BB1FF1" w:rsidRPr="00E50FA4">
          <w:rPr>
            <w:rFonts w:ascii="Times New Roman" w:hAnsi="Times New Roman"/>
            <w:noProof/>
            <w:sz w:val="24"/>
          </w:rPr>
          <w:delText xml:space="preserve"> loans collateralised by commercial immovable property, </w:delText>
        </w:r>
        <w:r w:rsidR="00502554" w:rsidRPr="00E50FA4">
          <w:rPr>
            <w:rFonts w:ascii="Times New Roman" w:hAnsi="Times New Roman"/>
            <w:noProof/>
            <w:sz w:val="24"/>
          </w:rPr>
          <w:delText xml:space="preserve">loans </w:delText>
        </w:r>
        <w:r w:rsidR="00502554" w:rsidRPr="00E50FA4">
          <w:rPr>
            <w:rFonts w:ascii="Times New Roman" w:hAnsi="Times New Roman"/>
            <w:noProof/>
            <w:sz w:val="24"/>
          </w:rPr>
          <w:lastRenderedPageBreak/>
          <w:delText xml:space="preserve">collateralised by residential immovable property and </w:delText>
        </w:r>
        <w:r w:rsidR="005B1C5D" w:rsidRPr="00E50FA4">
          <w:rPr>
            <w:rFonts w:ascii="Times New Roman" w:hAnsi="Times New Roman"/>
            <w:noProof/>
            <w:sz w:val="24"/>
          </w:rPr>
          <w:delText>c</w:delText>
        </w:r>
        <w:r w:rsidR="00502554" w:rsidRPr="00E50FA4">
          <w:rPr>
            <w:rFonts w:ascii="Times New Roman" w:hAnsi="Times New Roman"/>
            <w:noProof/>
            <w:sz w:val="24"/>
          </w:rPr>
          <w:delText>ollateral obtained by taking possession.</w:delText>
        </w:r>
      </w:del>
    </w:p>
    <w:p w14:paraId="4A832AC9" w14:textId="227D964A" w:rsidR="002F3C61" w:rsidRPr="008669E0" w:rsidRDefault="002A32C2" w:rsidP="00D50147">
      <w:pPr>
        <w:pStyle w:val="ListParagraph"/>
        <w:numPr>
          <w:ilvl w:val="0"/>
          <w:numId w:val="25"/>
        </w:numPr>
        <w:tabs>
          <w:tab w:val="left" w:pos="567"/>
        </w:tabs>
        <w:spacing w:before="120" w:after="120"/>
        <w:ind w:left="0" w:firstLine="0"/>
        <w:jc w:val="both"/>
        <w:rPr>
          <w:ins w:id="353" w:author="Author"/>
          <w:rFonts w:ascii="Times New Roman" w:eastAsiaTheme="minorEastAsia" w:hAnsi="Times New Roman" w:cstheme="minorBidi"/>
          <w:noProof/>
          <w:sz w:val="24"/>
          <w:szCs w:val="24"/>
        </w:rPr>
      </w:pPr>
      <w:del w:id="354" w:author="Author">
        <w:r w:rsidRPr="00E50FA4">
          <w:rPr>
            <w:rFonts w:ascii="Times New Roman" w:eastAsiaTheme="minorEastAsia" w:hAnsi="Times New Roman" w:cstheme="minorBidi"/>
            <w:noProof/>
            <w:sz w:val="24"/>
            <w:szCs w:val="24"/>
          </w:rPr>
          <w:delText xml:space="preserve">In the case of exposures </w:delText>
        </w:r>
        <w:r w:rsidR="006209B6" w:rsidRPr="00E50FA4">
          <w:rPr>
            <w:rFonts w:ascii="Times New Roman" w:eastAsiaTheme="minorEastAsia" w:hAnsi="Times New Roman" w:cstheme="minorBidi"/>
            <w:noProof/>
            <w:sz w:val="24"/>
            <w:szCs w:val="24"/>
          </w:rPr>
          <w:delText xml:space="preserve">to entities located </w:delText>
        </w:r>
        <w:r w:rsidRPr="00E50FA4">
          <w:rPr>
            <w:rFonts w:ascii="Times New Roman" w:eastAsiaTheme="minorEastAsia" w:hAnsi="Times New Roman" w:cstheme="minorBidi"/>
            <w:noProof/>
            <w:sz w:val="24"/>
            <w:szCs w:val="24"/>
          </w:rPr>
          <w:delText xml:space="preserve">in </w:delText>
        </w:r>
        <w:r w:rsidR="00446DDB" w:rsidRPr="00E50FA4">
          <w:rPr>
            <w:rFonts w:ascii="Times New Roman" w:eastAsiaTheme="minorEastAsia" w:hAnsi="Times New Roman" w:cstheme="minorBidi"/>
            <w:noProof/>
            <w:sz w:val="24"/>
            <w:szCs w:val="24"/>
          </w:rPr>
          <w:delText>third countries</w:delText>
        </w:r>
        <w:r w:rsidRPr="00E50FA4">
          <w:rPr>
            <w:rFonts w:ascii="Times New Roman" w:eastAsiaTheme="minorEastAsia" w:hAnsi="Times New Roman" w:cstheme="minorBidi"/>
            <w:noProof/>
            <w:sz w:val="24"/>
            <w:szCs w:val="24"/>
          </w:rPr>
          <w:delText xml:space="preserve"> where there is no EPC label equivalent, institutions shall leave columns </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h</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 xml:space="preserve"> to </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n</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 xml:space="preserve"> blank</w:delText>
        </w:r>
        <w:r w:rsidR="006209B6" w:rsidRPr="00E50FA4">
          <w:rPr>
            <w:rFonts w:ascii="Times New Roman" w:eastAsiaTheme="minorEastAsia" w:hAnsi="Times New Roman" w:cstheme="minorBidi"/>
            <w:noProof/>
            <w:sz w:val="24"/>
            <w:szCs w:val="24"/>
          </w:rPr>
          <w:delText>. However, institutions shall</w:delText>
        </w:r>
        <w:r w:rsidRPr="00E50FA4">
          <w:rPr>
            <w:rFonts w:ascii="Times New Roman" w:eastAsiaTheme="minorEastAsia" w:hAnsi="Times New Roman" w:cstheme="minorBidi"/>
            <w:noProof/>
            <w:sz w:val="24"/>
            <w:szCs w:val="24"/>
          </w:rPr>
          <w:delText xml:space="preserve"> disclose the information required in columns </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o</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 xml:space="preserve"> and </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p</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 xml:space="preserve"> and, when relevant, columns </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b</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 xml:space="preserve"> to </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g</w:delText>
        </w:r>
        <w:r w:rsidR="00446DDB" w:rsidRPr="00E50FA4">
          <w:rPr>
            <w:rFonts w:ascii="Times New Roman" w:eastAsiaTheme="minorEastAsia" w:hAnsi="Times New Roman" w:cstheme="minorBidi"/>
            <w:noProof/>
            <w:sz w:val="24"/>
            <w:szCs w:val="24"/>
          </w:rPr>
          <w:delText>)</w:delText>
        </w:r>
        <w:r w:rsidRPr="00E50FA4">
          <w:rPr>
            <w:rFonts w:ascii="Times New Roman" w:eastAsiaTheme="minorEastAsia" w:hAnsi="Times New Roman" w:cstheme="minorBidi"/>
            <w:noProof/>
            <w:sz w:val="24"/>
            <w:szCs w:val="24"/>
          </w:rPr>
          <w:delText xml:space="preserve"> with estimated data</w:delText>
        </w:r>
        <w:r w:rsidRPr="00E50FA4">
          <w:rPr>
            <w:rFonts w:ascii="Times New Roman" w:hAnsi="Times New Roman"/>
            <w:noProof/>
            <w:sz w:val="24"/>
          </w:rPr>
          <w:delText>.</w:delText>
        </w:r>
      </w:del>
      <w:ins w:id="355" w:author="Author">
        <w:r w:rsidR="002F3C61" w:rsidRPr="00E50FA4">
          <w:rPr>
            <w:rFonts w:ascii="Times New Roman" w:hAnsi="Times New Roman"/>
            <w:noProof/>
            <w:sz w:val="24"/>
          </w:rPr>
          <w:t>Institutions shall include in the narrative accompanying the template</w:t>
        </w:r>
        <w:r w:rsidR="00E43E48">
          <w:rPr>
            <w:rFonts w:ascii="Times New Roman" w:hAnsi="Times New Roman"/>
            <w:noProof/>
            <w:sz w:val="24"/>
          </w:rPr>
          <w:t xml:space="preserve"> the following explanations:</w:t>
        </w:r>
      </w:ins>
    </w:p>
    <w:p w14:paraId="6A6671EB" w14:textId="4F724041" w:rsidR="00E43E48" w:rsidRPr="008669E0" w:rsidRDefault="00E43E48" w:rsidP="00D50147">
      <w:pPr>
        <w:pStyle w:val="ListParagraph"/>
        <w:numPr>
          <w:ilvl w:val="0"/>
          <w:numId w:val="30"/>
        </w:numPr>
        <w:tabs>
          <w:tab w:val="left" w:pos="567"/>
        </w:tabs>
        <w:spacing w:before="120" w:after="120"/>
        <w:jc w:val="both"/>
        <w:rPr>
          <w:ins w:id="356" w:author="Author"/>
          <w:rFonts w:ascii="Times New Roman" w:eastAsiaTheme="minorEastAsia" w:hAnsi="Times New Roman" w:cstheme="minorBidi"/>
          <w:noProof/>
          <w:sz w:val="24"/>
          <w:szCs w:val="24"/>
        </w:rPr>
      </w:pPr>
      <w:ins w:id="357" w:author="Author">
        <w:r w:rsidRPr="008669E0">
          <w:rPr>
            <w:rFonts w:ascii="Times New Roman" w:eastAsiaTheme="minorEastAsia" w:hAnsi="Times New Roman" w:cstheme="minorBidi"/>
            <w:noProof/>
            <w:sz w:val="24"/>
            <w:szCs w:val="24"/>
          </w:rPr>
          <w:t xml:space="preserve">The jurisdictional coverage of the information and whether there are legal requirements to measure the energy </w:t>
        </w:r>
        <w:r w:rsidR="00C83CEA">
          <w:rPr>
            <w:rFonts w:ascii="Times New Roman" w:eastAsiaTheme="minorEastAsia" w:hAnsi="Times New Roman" w:cstheme="minorBidi"/>
            <w:noProof/>
            <w:sz w:val="24"/>
            <w:szCs w:val="24"/>
          </w:rPr>
          <w:t>performance</w:t>
        </w:r>
        <w:r w:rsidRPr="008669E0">
          <w:rPr>
            <w:rFonts w:ascii="Times New Roman" w:eastAsiaTheme="minorEastAsia" w:hAnsi="Times New Roman" w:cstheme="minorBidi"/>
            <w:noProof/>
            <w:sz w:val="24"/>
            <w:szCs w:val="24"/>
          </w:rPr>
          <w:t xml:space="preserve"> of buildings in each of the jurisdictions in which the </w:t>
        </w:r>
        <w:r w:rsidR="00627D4B">
          <w:rPr>
            <w:rFonts w:ascii="Times New Roman" w:eastAsiaTheme="minorEastAsia" w:hAnsi="Times New Roman" w:cstheme="minorBidi"/>
            <w:noProof/>
            <w:sz w:val="24"/>
            <w:szCs w:val="24"/>
          </w:rPr>
          <w:t>institution</w:t>
        </w:r>
        <w:r w:rsidRPr="008669E0">
          <w:rPr>
            <w:rFonts w:ascii="Times New Roman" w:eastAsiaTheme="minorEastAsia" w:hAnsi="Times New Roman" w:cstheme="minorBidi"/>
            <w:noProof/>
            <w:sz w:val="24"/>
            <w:szCs w:val="24"/>
          </w:rPr>
          <w:t xml:space="preserve"> operates. </w:t>
        </w:r>
      </w:ins>
    </w:p>
    <w:p w14:paraId="772D4000" w14:textId="4957B04B" w:rsidR="00E43E48" w:rsidRPr="008669E0" w:rsidRDefault="00E43E48" w:rsidP="00D50147">
      <w:pPr>
        <w:pStyle w:val="ListParagraph"/>
        <w:numPr>
          <w:ilvl w:val="0"/>
          <w:numId w:val="30"/>
        </w:numPr>
        <w:tabs>
          <w:tab w:val="left" w:pos="567"/>
        </w:tabs>
        <w:spacing w:before="120" w:after="120"/>
        <w:jc w:val="both"/>
        <w:rPr>
          <w:ins w:id="358" w:author="Author"/>
          <w:rFonts w:ascii="Times New Roman" w:eastAsiaTheme="minorEastAsia" w:hAnsi="Times New Roman" w:cstheme="minorBidi"/>
          <w:noProof/>
          <w:sz w:val="24"/>
          <w:szCs w:val="24"/>
        </w:rPr>
      </w:pPr>
      <w:ins w:id="359" w:author="Author">
        <w:r w:rsidRPr="008669E0">
          <w:rPr>
            <w:rFonts w:ascii="Times New Roman" w:eastAsiaTheme="minorEastAsia" w:hAnsi="Times New Roman" w:cstheme="minorBidi"/>
            <w:noProof/>
            <w:sz w:val="24"/>
            <w:szCs w:val="24"/>
          </w:rPr>
          <w:t xml:space="preserve">Available information regarding the sources used. In particular, </w:t>
        </w:r>
        <w:r w:rsidR="00E13DEB">
          <w:rPr>
            <w:rFonts w:ascii="Times New Roman" w:eastAsiaTheme="minorEastAsia" w:hAnsi="Times New Roman" w:cstheme="minorBidi"/>
            <w:noProof/>
            <w:sz w:val="24"/>
            <w:szCs w:val="24"/>
          </w:rPr>
          <w:t>institution</w:t>
        </w:r>
        <w:r w:rsidRPr="008669E0">
          <w:rPr>
            <w:rFonts w:ascii="Times New Roman" w:eastAsiaTheme="minorEastAsia" w:hAnsi="Times New Roman" w:cstheme="minorBidi"/>
            <w:noProof/>
            <w:sz w:val="24"/>
            <w:szCs w:val="24"/>
          </w:rPr>
          <w:t xml:space="preserve">s must disclose whether internal information, information provided by vendors and modelled information was used. For the modelled information, </w:t>
        </w:r>
        <w:r w:rsidR="00E13DEB">
          <w:rPr>
            <w:rFonts w:ascii="Times New Roman" w:eastAsiaTheme="minorEastAsia" w:hAnsi="Times New Roman" w:cstheme="minorBidi"/>
            <w:noProof/>
            <w:sz w:val="24"/>
            <w:szCs w:val="24"/>
          </w:rPr>
          <w:t>institutions</w:t>
        </w:r>
        <w:r w:rsidRPr="008669E0">
          <w:rPr>
            <w:rFonts w:ascii="Times New Roman" w:eastAsiaTheme="minorEastAsia" w:hAnsi="Times New Roman" w:cstheme="minorBidi"/>
            <w:noProof/>
            <w:sz w:val="24"/>
            <w:szCs w:val="24"/>
          </w:rPr>
          <w:t xml:space="preserve"> must provide a description of the variables, sources and assumptions used. </w:t>
        </w:r>
      </w:ins>
    </w:p>
    <w:p w14:paraId="04031C1D" w14:textId="627D61EA" w:rsidR="00C113F4" w:rsidRPr="00C113F4" w:rsidRDefault="00E43E48" w:rsidP="00C113F4">
      <w:pPr>
        <w:pStyle w:val="ListParagraph"/>
        <w:numPr>
          <w:ilvl w:val="0"/>
          <w:numId w:val="30"/>
        </w:numPr>
        <w:tabs>
          <w:tab w:val="left" w:pos="567"/>
        </w:tabs>
        <w:spacing w:before="120" w:after="120"/>
        <w:jc w:val="both"/>
        <w:rPr>
          <w:ins w:id="360" w:author="Author"/>
          <w:rFonts w:ascii="Times New Roman" w:eastAsiaTheme="minorEastAsia" w:hAnsi="Times New Roman" w:cstheme="minorBidi"/>
          <w:noProof/>
          <w:sz w:val="24"/>
          <w:szCs w:val="24"/>
        </w:rPr>
      </w:pPr>
      <w:ins w:id="361" w:author="Author">
        <w:r>
          <w:rPr>
            <w:rFonts w:ascii="Times New Roman" w:eastAsiaTheme="minorEastAsia" w:hAnsi="Times New Roman" w:cstheme="minorBidi"/>
            <w:noProof/>
            <w:sz w:val="24"/>
            <w:szCs w:val="24"/>
          </w:rPr>
          <w:t>A</w:t>
        </w:r>
        <w:r w:rsidRPr="008669E0">
          <w:rPr>
            <w:rFonts w:ascii="Times New Roman" w:eastAsiaTheme="minorEastAsia" w:hAnsi="Times New Roman" w:cstheme="minorBidi"/>
            <w:noProof/>
            <w:sz w:val="24"/>
            <w:szCs w:val="24"/>
          </w:rPr>
          <w:t xml:space="preserve">ny significant change over the reporting period and the key drivers of such changes. </w:t>
        </w:r>
      </w:ins>
    </w:p>
    <w:p w14:paraId="4F2160A2" w14:textId="10DEE629" w:rsidR="00C113F4" w:rsidRPr="00C113F4" w:rsidRDefault="00C113F4" w:rsidP="00C113F4">
      <w:pPr>
        <w:pStyle w:val="ListParagraph"/>
        <w:numPr>
          <w:ilvl w:val="0"/>
          <w:numId w:val="25"/>
        </w:numPr>
        <w:tabs>
          <w:tab w:val="left" w:pos="567"/>
        </w:tabs>
        <w:spacing w:before="120" w:after="120"/>
        <w:ind w:left="540" w:hanging="540"/>
        <w:jc w:val="both"/>
        <w:rPr>
          <w:ins w:id="362" w:author="Author"/>
          <w:rFonts w:ascii="Times New Roman" w:hAnsi="Times New Roman"/>
          <w:noProof/>
          <w:sz w:val="24"/>
        </w:rPr>
      </w:pPr>
      <w:ins w:id="363" w:author="Author">
        <w:r>
          <w:rPr>
            <w:rFonts w:ascii="Times New Roman" w:hAnsi="Times New Roman"/>
            <w:noProof/>
            <w:sz w:val="24"/>
          </w:rPr>
          <w:t>Institutions shall disclose this template on a semi-annual basis.</w:t>
        </w:r>
      </w:ins>
    </w:p>
    <w:p w14:paraId="7C23B130" w14:textId="335E9907" w:rsidR="00120BDD" w:rsidRDefault="00120BDD" w:rsidP="00D50147">
      <w:pPr>
        <w:pStyle w:val="ListParagraph"/>
        <w:numPr>
          <w:ilvl w:val="0"/>
          <w:numId w:val="25"/>
        </w:numPr>
        <w:tabs>
          <w:tab w:val="left" w:pos="567"/>
        </w:tabs>
        <w:spacing w:before="120" w:after="120"/>
        <w:ind w:left="540" w:hanging="540"/>
        <w:jc w:val="both"/>
        <w:rPr>
          <w:ins w:id="364" w:author="Author"/>
          <w:rFonts w:ascii="Times New Roman" w:hAnsi="Times New Roman"/>
          <w:noProof/>
          <w:sz w:val="24"/>
        </w:rPr>
      </w:pPr>
      <w:ins w:id="365" w:author="Author">
        <w:r w:rsidRPr="00E50FA4">
          <w:rPr>
            <w:rFonts w:ascii="Times New Roman" w:hAnsi="Times New Roman"/>
            <w:noProof/>
            <w:sz w:val="24"/>
          </w:rPr>
          <w:t>Institutions shall disclose in this template:</w:t>
        </w:r>
      </w:ins>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8667"/>
      </w:tblGrid>
      <w:tr w:rsidR="003064C2" w:rsidRPr="00E50FA4" w14:paraId="00084072" w14:textId="77777777" w:rsidTr="00D66AB4">
        <w:trPr>
          <w:trHeight w:val="138"/>
          <w:ins w:id="366" w:author="Author"/>
        </w:trPr>
        <w:tc>
          <w:tcPr>
            <w:tcW w:w="1083" w:type="dxa"/>
            <w:tcBorders>
              <w:top w:val="single" w:sz="4" w:space="0" w:color="auto"/>
              <w:left w:val="single" w:sz="4" w:space="0" w:color="auto"/>
              <w:bottom w:val="single" w:sz="4" w:space="0" w:color="auto"/>
              <w:right w:val="single" w:sz="4" w:space="0" w:color="auto"/>
            </w:tcBorders>
            <w:shd w:val="clear" w:color="auto" w:fill="CCCCCC"/>
            <w:hideMark/>
          </w:tcPr>
          <w:p w14:paraId="005189E2" w14:textId="77777777" w:rsidR="00120BDD" w:rsidRPr="00E50FA4" w:rsidRDefault="00120BDD">
            <w:pPr>
              <w:spacing w:before="120" w:after="120"/>
              <w:jc w:val="both"/>
              <w:rPr>
                <w:ins w:id="367" w:author="Author"/>
                <w:rFonts w:ascii="Times New Roman" w:eastAsia="Times New Roman" w:hAnsi="Times New Roman" w:cs="Times New Roman"/>
                <w:noProof/>
                <w:sz w:val="24"/>
                <w:lang w:val="en-GB" w:bidi="ne-NP"/>
              </w:rPr>
            </w:pPr>
            <w:ins w:id="368" w:author="Author">
              <w:r w:rsidRPr="00E50FA4">
                <w:rPr>
                  <w:rFonts w:ascii="Times New Roman" w:eastAsia="Times New Roman" w:hAnsi="Times New Roman" w:cs="Times New Roman"/>
                  <w:noProof/>
                  <w:sz w:val="24"/>
                  <w:lang w:val="en-GB" w:bidi="ne-NP"/>
                </w:rPr>
                <w:t>Columns</w:t>
              </w:r>
            </w:ins>
          </w:p>
        </w:tc>
        <w:tc>
          <w:tcPr>
            <w:tcW w:w="8667" w:type="dxa"/>
            <w:tcBorders>
              <w:top w:val="single" w:sz="4" w:space="0" w:color="auto"/>
              <w:left w:val="single" w:sz="4" w:space="0" w:color="auto"/>
              <w:bottom w:val="single" w:sz="4" w:space="0" w:color="auto"/>
              <w:right w:val="single" w:sz="4" w:space="0" w:color="auto"/>
            </w:tcBorders>
            <w:shd w:val="clear" w:color="auto" w:fill="CCCCCC"/>
            <w:hideMark/>
          </w:tcPr>
          <w:p w14:paraId="532357ED" w14:textId="77777777" w:rsidR="00120BDD" w:rsidRPr="00E50FA4" w:rsidRDefault="00120BDD">
            <w:pPr>
              <w:spacing w:before="120" w:after="120"/>
              <w:jc w:val="both"/>
              <w:rPr>
                <w:ins w:id="369" w:author="Author"/>
                <w:rFonts w:ascii="Times New Roman" w:eastAsia="Times New Roman" w:hAnsi="Times New Roman" w:cs="Times New Roman"/>
                <w:noProof/>
                <w:sz w:val="24"/>
                <w:lang w:val="en-GB" w:bidi="ne-NP"/>
              </w:rPr>
            </w:pPr>
            <w:ins w:id="370" w:author="Author">
              <w:r w:rsidRPr="00E50FA4">
                <w:rPr>
                  <w:rFonts w:ascii="Times New Roman" w:eastAsia="Times New Roman" w:hAnsi="Times New Roman" w:cs="Times New Roman"/>
                  <w:noProof/>
                  <w:sz w:val="24"/>
                  <w:lang w:val="en-GB" w:bidi="ne-NP"/>
                </w:rPr>
                <w:t>Instructions</w:t>
              </w:r>
            </w:ins>
          </w:p>
        </w:tc>
      </w:tr>
      <w:tr w:rsidR="003064C2" w:rsidRPr="00E50FA4" w14:paraId="68269A1B" w14:textId="77777777" w:rsidTr="5B1A6548">
        <w:trPr>
          <w:trHeight w:val="237"/>
          <w:ins w:id="371" w:author="Author"/>
        </w:trPr>
        <w:tc>
          <w:tcPr>
            <w:tcW w:w="1083" w:type="dxa"/>
            <w:tcBorders>
              <w:top w:val="single" w:sz="4" w:space="0" w:color="auto"/>
              <w:left w:val="single" w:sz="4" w:space="0" w:color="auto"/>
              <w:bottom w:val="single" w:sz="4" w:space="0" w:color="auto"/>
              <w:right w:val="single" w:sz="4" w:space="0" w:color="auto"/>
            </w:tcBorders>
          </w:tcPr>
          <w:p w14:paraId="70DE4B7E" w14:textId="589858FA" w:rsidR="00120BDD" w:rsidRPr="00E50FA4" w:rsidRDefault="00120BDD">
            <w:pPr>
              <w:spacing w:before="120" w:after="120"/>
              <w:jc w:val="both"/>
              <w:rPr>
                <w:ins w:id="372" w:author="Author"/>
                <w:rFonts w:ascii="Times New Roman" w:eastAsia="Times New Roman" w:hAnsi="Times New Roman" w:cs="Times New Roman"/>
                <w:noProof/>
                <w:sz w:val="24"/>
                <w:lang w:val="en-GB"/>
              </w:rPr>
            </w:pPr>
            <w:ins w:id="373" w:author="Author">
              <w:r w:rsidRPr="00E50FA4">
                <w:rPr>
                  <w:rFonts w:ascii="Times New Roman" w:eastAsia="Times New Roman" w:hAnsi="Times New Roman" w:cs="Times New Roman"/>
                  <w:noProof/>
                  <w:sz w:val="24"/>
                  <w:lang w:val="en-GB"/>
                </w:rPr>
                <w:t>a</w:t>
              </w:r>
            </w:ins>
          </w:p>
        </w:tc>
        <w:tc>
          <w:tcPr>
            <w:tcW w:w="8667" w:type="dxa"/>
            <w:tcBorders>
              <w:top w:val="single" w:sz="4" w:space="0" w:color="auto"/>
              <w:left w:val="single" w:sz="4" w:space="0" w:color="auto"/>
              <w:bottom w:val="single" w:sz="4" w:space="0" w:color="auto"/>
              <w:right w:val="single" w:sz="4" w:space="0" w:color="auto"/>
            </w:tcBorders>
          </w:tcPr>
          <w:p w14:paraId="1B031750" w14:textId="679A5DC9" w:rsidR="00120BDD" w:rsidRDefault="001467B4" w:rsidP="5B1A6548">
            <w:pPr>
              <w:spacing w:before="120" w:after="120"/>
              <w:jc w:val="both"/>
              <w:rPr>
                <w:ins w:id="374" w:author="Author"/>
                <w:rFonts w:ascii="Times New Roman" w:eastAsia="Times New Roman" w:hAnsi="Times New Roman" w:cs="Times New Roman"/>
                <w:b/>
                <w:bCs/>
                <w:noProof/>
                <w:sz w:val="24"/>
                <w:u w:val="single"/>
                <w:lang w:val="en-GB"/>
              </w:rPr>
            </w:pPr>
            <w:ins w:id="375" w:author="Author">
              <w:r>
                <w:rPr>
                  <w:rFonts w:ascii="Times New Roman" w:eastAsia="Times New Roman" w:hAnsi="Times New Roman" w:cs="Times New Roman"/>
                  <w:b/>
                  <w:bCs/>
                  <w:noProof/>
                  <w:sz w:val="24"/>
                  <w:u w:val="single"/>
                  <w:lang w:val="en-GB"/>
                </w:rPr>
                <w:t>Total g</w:t>
              </w:r>
              <w:r w:rsidR="4214840B" w:rsidRPr="5B1A6548">
                <w:rPr>
                  <w:rFonts w:ascii="Times New Roman" w:eastAsia="Times New Roman" w:hAnsi="Times New Roman" w:cs="Times New Roman"/>
                  <w:b/>
                  <w:bCs/>
                  <w:noProof/>
                  <w:sz w:val="24"/>
                  <w:u w:val="single"/>
                  <w:lang w:val="en-GB"/>
                </w:rPr>
                <w:t>ross carrying amount</w:t>
              </w:r>
            </w:ins>
          </w:p>
          <w:p w14:paraId="6FAC40B9" w14:textId="6C6B425B" w:rsidR="00120BDD" w:rsidRDefault="00120BDD" w:rsidP="5B1A6548">
            <w:pPr>
              <w:spacing w:before="120" w:after="120"/>
              <w:jc w:val="both"/>
              <w:rPr>
                <w:ins w:id="376" w:author="Author"/>
                <w:rFonts w:ascii="Times New Roman" w:hAnsi="Times New Roman"/>
                <w:noProof/>
                <w:sz w:val="24"/>
              </w:rPr>
            </w:pPr>
            <w:ins w:id="377" w:author="Author">
              <w:r w:rsidRPr="5B1A6548">
                <w:rPr>
                  <w:rFonts w:ascii="Times New Roman" w:eastAsia="Times New Roman" w:hAnsi="Times New Roman" w:cs="Times New Roman"/>
                  <w:noProof/>
                  <w:sz w:val="24"/>
                </w:rPr>
                <w:t xml:space="preserve">Institutions shall disclose </w:t>
              </w:r>
              <w:r w:rsidR="59E3A092" w:rsidRPr="5B1A6548">
                <w:rPr>
                  <w:rFonts w:ascii="Times New Roman" w:eastAsia="Times New Roman" w:hAnsi="Times New Roman" w:cs="Times New Roman"/>
                  <w:noProof/>
                  <w:sz w:val="24"/>
                </w:rPr>
                <w:t xml:space="preserve">the </w:t>
              </w:r>
              <w:r w:rsidR="0F2A5BF5" w:rsidRPr="5B1A6548">
                <w:rPr>
                  <w:rFonts w:ascii="Times New Roman" w:eastAsia="Times New Roman" w:hAnsi="Times New Roman" w:cs="Times New Roman"/>
                  <w:noProof/>
                  <w:sz w:val="24"/>
                </w:rPr>
                <w:t xml:space="preserve">total </w:t>
              </w:r>
              <w:r w:rsidR="24011CE3" w:rsidRPr="5B1A6548">
                <w:rPr>
                  <w:rFonts w:ascii="Times New Roman" w:eastAsia="Times New Roman" w:hAnsi="Times New Roman" w:cs="Times New Roman"/>
                  <w:noProof/>
                  <w:sz w:val="24"/>
                  <w:lang w:val="en-GB"/>
                </w:rPr>
                <w:t>gross carying amount</w:t>
              </w:r>
              <w:r w:rsidR="24011CE3" w:rsidRPr="5B1A6548">
                <w:rPr>
                  <w:rFonts w:ascii="Times New Roman" w:hAnsi="Times New Roman"/>
                  <w:noProof/>
                  <w:sz w:val="24"/>
                </w:rPr>
                <w:t xml:space="preserve">, as referred to in Part 1 of </w:t>
              </w:r>
              <w:r w:rsidR="00BC6833" w:rsidRPr="00BC6833">
                <w:rPr>
                  <w:rFonts w:ascii="Times New Roman" w:hAnsi="Times New Roman"/>
                  <w:noProof/>
                  <w:sz w:val="24"/>
                </w:rPr>
                <w:t>the EBA IT solutions published on EBA’s website related to the reporting on financial information</w:t>
              </w:r>
              <w:r w:rsidR="00BC6833">
                <w:rPr>
                  <w:rFonts w:ascii="Times New Roman" w:hAnsi="Times New Roman"/>
                  <w:noProof/>
                  <w:sz w:val="24"/>
                </w:rPr>
                <w:t>,</w:t>
              </w:r>
              <w:r w:rsidR="24011CE3" w:rsidRPr="5B1A6548">
                <w:rPr>
                  <w:rFonts w:ascii="Times New Roman" w:hAnsi="Times New Roman"/>
                  <w:noProof/>
                  <w:sz w:val="24"/>
                </w:rPr>
                <w:t xml:space="preserve"> of loans collateralised </w:t>
              </w:r>
              <w:r w:rsidR="00479766" w:rsidRPr="5B1A6548">
                <w:rPr>
                  <w:rFonts w:ascii="Times New Roman" w:hAnsi="Times New Roman"/>
                  <w:noProof/>
                  <w:sz w:val="24"/>
                </w:rPr>
                <w:t>by</w:t>
              </w:r>
              <w:r w:rsidR="24011CE3" w:rsidRPr="5B1A6548">
                <w:rPr>
                  <w:rFonts w:ascii="Times New Roman" w:hAnsi="Times New Roman"/>
                  <w:noProof/>
                  <w:sz w:val="24"/>
                </w:rPr>
                <w:t xml:space="preserve"> commercial and residential immovable property and of repossessed real estate collaterals.</w:t>
              </w:r>
            </w:ins>
          </w:p>
          <w:p w14:paraId="45B26702" w14:textId="37C72D3F" w:rsidR="00124851" w:rsidRPr="00E50FA4" w:rsidRDefault="72657A4C" w:rsidP="5B1A6548">
            <w:pPr>
              <w:spacing w:before="120" w:after="120"/>
              <w:jc w:val="both"/>
              <w:rPr>
                <w:ins w:id="378" w:author="Author"/>
                <w:rFonts w:ascii="Times New Roman" w:hAnsi="Times New Roman" w:cs="Times New Roman"/>
                <w:noProof/>
                <w:sz w:val="24"/>
                <w:lang w:val="en-GB" w:eastAsia="en-GB"/>
              </w:rPr>
            </w:pPr>
            <w:ins w:id="379" w:author="Author">
              <w:r w:rsidRPr="5B1A6548">
                <w:rPr>
                  <w:rFonts w:ascii="Times New Roman" w:hAnsi="Times New Roman" w:cs="Times New Roman"/>
                  <w:noProof/>
                  <w:sz w:val="24"/>
                  <w:lang w:eastAsia="en-GB"/>
                </w:rPr>
                <w:t>The gross carrying amounts reported as “loans collaterali</w:t>
              </w:r>
              <w:r w:rsidR="440BAF9F" w:rsidRPr="5B1A6548">
                <w:rPr>
                  <w:rFonts w:ascii="Times New Roman" w:hAnsi="Times New Roman" w:cs="Times New Roman"/>
                  <w:noProof/>
                  <w:sz w:val="24"/>
                  <w:lang w:eastAsia="en-GB"/>
                </w:rPr>
                <w:t>s</w:t>
              </w:r>
              <w:r w:rsidRPr="5B1A6548">
                <w:rPr>
                  <w:rFonts w:ascii="Times New Roman" w:hAnsi="Times New Roman" w:cs="Times New Roman"/>
                  <w:noProof/>
                  <w:sz w:val="24"/>
                  <w:lang w:eastAsia="en-GB"/>
                </w:rPr>
                <w:t>ed by immovable property” in this template shall match the gross carrying amount of the loans collaterali</w:t>
              </w:r>
              <w:r w:rsidR="7EBEB639" w:rsidRPr="5B1A6548">
                <w:rPr>
                  <w:rFonts w:ascii="Times New Roman" w:hAnsi="Times New Roman" w:cs="Times New Roman"/>
                  <w:noProof/>
                  <w:sz w:val="24"/>
                  <w:lang w:eastAsia="en-GB"/>
                </w:rPr>
                <w:t>s</w:t>
              </w:r>
              <w:r w:rsidRPr="5B1A6548">
                <w:rPr>
                  <w:rFonts w:ascii="Times New Roman" w:hAnsi="Times New Roman" w:cs="Times New Roman"/>
                  <w:noProof/>
                  <w:sz w:val="24"/>
                  <w:lang w:eastAsia="en-GB"/>
                </w:rPr>
                <w:t xml:space="preserve">ed by immovable property reported in FINREP. Therefore, this template shall include all immovable property regardless of whether the immovable property </w:t>
              </w:r>
              <w:r w:rsidR="00FA0197">
                <w:rPr>
                  <w:rFonts w:ascii="Times New Roman" w:hAnsi="Times New Roman" w:cs="Times New Roman"/>
                  <w:noProof/>
                  <w:sz w:val="24"/>
                  <w:lang w:eastAsia="en-GB"/>
                </w:rPr>
                <w:t>has</w:t>
              </w:r>
              <w:r w:rsidR="00AB4551">
                <w:rPr>
                  <w:rFonts w:ascii="Times New Roman" w:hAnsi="Times New Roman" w:cs="Times New Roman"/>
                  <w:noProof/>
                  <w:sz w:val="24"/>
                  <w:lang w:eastAsia="en-GB"/>
                </w:rPr>
                <w:t xml:space="preserve"> been given </w:t>
              </w:r>
              <w:r w:rsidRPr="5B1A6548">
                <w:rPr>
                  <w:rFonts w:ascii="Times New Roman" w:hAnsi="Times New Roman" w:cs="Times New Roman"/>
                  <w:noProof/>
                  <w:sz w:val="24"/>
                  <w:lang w:eastAsia="en-GB"/>
                </w:rPr>
                <w:t>an EPC label or not.</w:t>
              </w:r>
            </w:ins>
          </w:p>
        </w:tc>
      </w:tr>
      <w:tr w:rsidR="003064C2" w:rsidRPr="008335C2" w14:paraId="3A80DE89" w14:textId="77777777" w:rsidTr="5B1A6548">
        <w:trPr>
          <w:trHeight w:val="132"/>
          <w:ins w:id="380" w:author="Author"/>
        </w:trPr>
        <w:tc>
          <w:tcPr>
            <w:tcW w:w="1083" w:type="dxa"/>
            <w:tcBorders>
              <w:top w:val="single" w:sz="4" w:space="0" w:color="auto"/>
              <w:left w:val="single" w:sz="4" w:space="0" w:color="auto"/>
              <w:bottom w:val="single" w:sz="4" w:space="0" w:color="auto"/>
              <w:right w:val="single" w:sz="4" w:space="0" w:color="auto"/>
            </w:tcBorders>
          </w:tcPr>
          <w:p w14:paraId="2BF2EA9B" w14:textId="0836C399" w:rsidR="00120BDD" w:rsidRPr="00E50FA4" w:rsidRDefault="00E80223">
            <w:pPr>
              <w:spacing w:before="120" w:after="120"/>
              <w:jc w:val="both"/>
              <w:rPr>
                <w:ins w:id="381" w:author="Author"/>
                <w:rFonts w:ascii="Times New Roman" w:eastAsia="Times New Roman" w:hAnsi="Times New Roman" w:cs="Times New Roman"/>
                <w:noProof/>
                <w:sz w:val="24"/>
                <w:lang w:val="en-GB"/>
              </w:rPr>
            </w:pPr>
            <w:ins w:id="382" w:author="Author">
              <w:r>
                <w:rPr>
                  <w:rFonts w:ascii="Times New Roman" w:eastAsia="Times New Roman" w:hAnsi="Times New Roman" w:cs="Times New Roman"/>
                  <w:noProof/>
                  <w:sz w:val="24"/>
                  <w:lang w:val="en-GB"/>
                </w:rPr>
                <w:t>b</w:t>
              </w:r>
              <w:r w:rsidR="00124FD4">
                <w:rPr>
                  <w:rFonts w:ascii="Times New Roman" w:eastAsia="Times New Roman" w:hAnsi="Times New Roman" w:cs="Times New Roman"/>
                  <w:noProof/>
                  <w:sz w:val="24"/>
                  <w:lang w:val="en-GB"/>
                </w:rPr>
                <w:t>-g</w:t>
              </w:r>
            </w:ins>
          </w:p>
        </w:tc>
        <w:tc>
          <w:tcPr>
            <w:tcW w:w="8667" w:type="dxa"/>
            <w:tcBorders>
              <w:top w:val="single" w:sz="4" w:space="0" w:color="auto"/>
              <w:left w:val="single" w:sz="4" w:space="0" w:color="auto"/>
              <w:bottom w:val="single" w:sz="4" w:space="0" w:color="auto"/>
              <w:right w:val="single" w:sz="4" w:space="0" w:color="auto"/>
            </w:tcBorders>
          </w:tcPr>
          <w:p w14:paraId="7A07B27B" w14:textId="6F1F99D5" w:rsidR="00120BDD" w:rsidRDefault="138FBE44" w:rsidP="5B1A6548">
            <w:pPr>
              <w:spacing w:before="120" w:after="120"/>
              <w:jc w:val="both"/>
              <w:rPr>
                <w:ins w:id="383" w:author="Author"/>
                <w:rFonts w:ascii="Times New Roman" w:eastAsia="Times New Roman" w:hAnsi="Times New Roman" w:cs="Times New Roman"/>
                <w:b/>
                <w:bCs/>
                <w:noProof/>
                <w:sz w:val="24"/>
                <w:u w:val="single"/>
                <w:lang w:val="en-GB"/>
              </w:rPr>
            </w:pPr>
            <w:ins w:id="384" w:author="Author">
              <w:r w:rsidRPr="5B1A6548">
                <w:rPr>
                  <w:rFonts w:ascii="Times New Roman" w:eastAsia="Times New Roman" w:hAnsi="Times New Roman" w:cs="Times New Roman"/>
                  <w:b/>
                  <w:bCs/>
                  <w:noProof/>
                  <w:sz w:val="24"/>
                  <w:u w:val="single"/>
                  <w:lang w:val="en-GB"/>
                </w:rPr>
                <w:t xml:space="preserve">Level of energy </w:t>
              </w:r>
              <w:r w:rsidR="007226C6">
                <w:rPr>
                  <w:rFonts w:ascii="Times New Roman" w:eastAsia="Times New Roman" w:hAnsi="Times New Roman" w:cs="Times New Roman"/>
                  <w:b/>
                  <w:bCs/>
                  <w:noProof/>
                  <w:sz w:val="24"/>
                  <w:u w:val="single"/>
                  <w:lang w:val="en-GB"/>
                </w:rPr>
                <w:t>performance</w:t>
              </w:r>
              <w:r w:rsidRPr="5B1A6548">
                <w:rPr>
                  <w:rFonts w:ascii="Times New Roman" w:eastAsia="Times New Roman" w:hAnsi="Times New Roman" w:cs="Times New Roman"/>
                  <w:b/>
                  <w:bCs/>
                  <w:noProof/>
                  <w:sz w:val="24"/>
                  <w:u w:val="single"/>
                  <w:lang w:val="en-GB"/>
                </w:rPr>
                <w:t xml:space="preserve"> (EP score in kWh/m² of collateral)</w:t>
              </w:r>
            </w:ins>
          </w:p>
          <w:p w14:paraId="79FF2AB4" w14:textId="2A5D7951" w:rsidR="00322ECC" w:rsidRDefault="1B972D9C" w:rsidP="5B1A6548">
            <w:pPr>
              <w:spacing w:before="120" w:after="120"/>
              <w:jc w:val="both"/>
              <w:rPr>
                <w:ins w:id="385" w:author="Author"/>
                <w:rFonts w:ascii="Times New Roman" w:eastAsia="Times New Roman" w:hAnsi="Times New Roman" w:cs="Times New Roman"/>
                <w:noProof/>
                <w:sz w:val="24"/>
              </w:rPr>
            </w:pPr>
            <w:ins w:id="386" w:author="Author">
              <w:r w:rsidRPr="5B1A6548">
                <w:rPr>
                  <w:rFonts w:ascii="Times New Roman" w:eastAsia="Times New Roman" w:hAnsi="Times New Roman" w:cs="Times New Roman"/>
                  <w:noProof/>
                  <w:sz w:val="24"/>
                </w:rPr>
                <w:t xml:space="preserve">Information on the level of energy </w:t>
              </w:r>
              <w:r w:rsidR="007226C6">
                <w:rPr>
                  <w:rFonts w:ascii="Times New Roman" w:eastAsia="Times New Roman" w:hAnsi="Times New Roman" w:cs="Times New Roman"/>
                  <w:noProof/>
                  <w:sz w:val="24"/>
                </w:rPr>
                <w:t>performance</w:t>
              </w:r>
              <w:r w:rsidRPr="5B1A6548">
                <w:rPr>
                  <w:rFonts w:ascii="Times New Roman" w:eastAsia="Times New Roman" w:hAnsi="Times New Roman" w:cs="Times New Roman"/>
                  <w:noProof/>
                  <w:sz w:val="24"/>
                </w:rPr>
                <w:t xml:space="preserve"> of the collaterals measured in terms of kWh/m</w:t>
              </w:r>
              <w:r w:rsidRPr="5B1A6548">
                <w:rPr>
                  <w:rFonts w:ascii="Times New Roman" w:eastAsia="Times New Roman" w:hAnsi="Times New Roman" w:cs="Times New Roman"/>
                  <w:noProof/>
                  <w:sz w:val="24"/>
                  <w:vertAlign w:val="superscript"/>
                </w:rPr>
                <w:t>2</w:t>
              </w:r>
              <w:r w:rsidRPr="5B1A6548">
                <w:rPr>
                  <w:rFonts w:ascii="Times New Roman" w:eastAsia="Times New Roman" w:hAnsi="Times New Roman" w:cs="Times New Roman"/>
                  <w:noProof/>
                  <w:sz w:val="24"/>
                </w:rPr>
                <w:t> energy consumption</w:t>
              </w:r>
              <w:r w:rsidR="22AB47EB" w:rsidRPr="5B1A6548">
                <w:rPr>
                  <w:rFonts w:ascii="Times New Roman" w:eastAsia="Times New Roman" w:hAnsi="Times New Roman" w:cs="Times New Roman"/>
                  <w:noProof/>
                  <w:sz w:val="24"/>
                </w:rPr>
                <w:t>.</w:t>
              </w:r>
            </w:ins>
          </w:p>
          <w:p w14:paraId="296FA104" w14:textId="5F03D27E" w:rsidR="00DB7760" w:rsidRPr="008669E0" w:rsidRDefault="00DB7760">
            <w:pPr>
              <w:spacing w:before="120" w:after="120"/>
              <w:jc w:val="both"/>
              <w:rPr>
                <w:ins w:id="387" w:author="Author"/>
                <w:rFonts w:ascii="Times New Roman" w:eastAsia="Times New Roman" w:hAnsi="Times New Roman" w:cs="Times New Roman"/>
                <w:bCs/>
                <w:noProof/>
                <w:sz w:val="24"/>
                <w:lang w:val="en-GB"/>
              </w:rPr>
            </w:pPr>
            <w:ins w:id="388" w:author="Author">
              <w:r w:rsidRPr="00E50FA4">
                <w:rPr>
                  <w:rFonts w:ascii="Times New Roman" w:hAnsi="Times New Roman"/>
                  <w:noProof/>
                  <w:sz w:val="24"/>
                </w:rPr>
                <w:t xml:space="preserve">In particular, in columns (b) to (g), institutions shall disclose the gross carrying amount of exposures </w:t>
              </w:r>
              <w:r>
                <w:rPr>
                  <w:rFonts w:ascii="Times New Roman" w:hAnsi="Times New Roman"/>
                  <w:noProof/>
                  <w:sz w:val="24"/>
                </w:rPr>
                <w:t xml:space="preserve">grouped </w:t>
              </w:r>
              <w:r w:rsidRPr="00E50FA4">
                <w:rPr>
                  <w:rFonts w:ascii="Times New Roman" w:hAnsi="Times New Roman"/>
                  <w:noProof/>
                  <w:sz w:val="24"/>
                </w:rPr>
                <w:t xml:space="preserve">by energy </w:t>
              </w:r>
              <w:r w:rsidR="00313FB2">
                <w:rPr>
                  <w:rFonts w:ascii="Times New Roman" w:hAnsi="Times New Roman"/>
                  <w:noProof/>
                  <w:sz w:val="24"/>
                </w:rPr>
                <w:t>performance</w:t>
              </w:r>
              <w:r w:rsidRPr="00E50FA4">
                <w:rPr>
                  <w:rFonts w:ascii="Times New Roman" w:hAnsi="Times New Roman"/>
                  <w:noProof/>
                  <w:sz w:val="24"/>
                </w:rPr>
                <w:t xml:space="preserve">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w:t>
              </w:r>
              <w:r w:rsidR="005F4F8A">
                <w:rPr>
                  <w:rFonts w:ascii="Times New Roman" w:hAnsi="Times New Roman"/>
                  <w:noProof/>
                  <w:sz w:val="24"/>
                </w:rPr>
                <w:t>energ</w:t>
              </w:r>
              <w:r w:rsidR="002A515A">
                <w:rPr>
                  <w:rFonts w:ascii="Times New Roman" w:hAnsi="Times New Roman"/>
                  <w:noProof/>
                  <w:sz w:val="24"/>
                </w:rPr>
                <w:t>y</w:t>
              </w:r>
              <w:r w:rsidR="005F4F8A">
                <w:rPr>
                  <w:rFonts w:ascii="Times New Roman" w:hAnsi="Times New Roman"/>
                  <w:noProof/>
                  <w:sz w:val="24"/>
                </w:rPr>
                <w:t xml:space="preserve"> performance certificate</w:t>
              </w:r>
              <w:r w:rsidRPr="00E50FA4">
                <w:rPr>
                  <w:rFonts w:ascii="Times New Roman" w:hAnsi="Times New Roman"/>
                  <w:noProof/>
                  <w:sz w:val="24"/>
                </w:rPr>
                <w:t xml:space="preserve">. </w:t>
              </w:r>
            </w:ins>
          </w:p>
        </w:tc>
      </w:tr>
      <w:tr w:rsidR="003064C2" w:rsidRPr="008335C2" w14:paraId="48D88CA3" w14:textId="77777777" w:rsidTr="5B1A6548">
        <w:trPr>
          <w:trHeight w:val="132"/>
          <w:ins w:id="389" w:author="Author"/>
        </w:trPr>
        <w:tc>
          <w:tcPr>
            <w:tcW w:w="1083" w:type="dxa"/>
            <w:tcBorders>
              <w:top w:val="single" w:sz="4" w:space="0" w:color="auto"/>
              <w:left w:val="single" w:sz="4" w:space="0" w:color="auto"/>
              <w:bottom w:val="single" w:sz="4" w:space="0" w:color="auto"/>
              <w:right w:val="single" w:sz="4" w:space="0" w:color="auto"/>
            </w:tcBorders>
          </w:tcPr>
          <w:p w14:paraId="1EA32274" w14:textId="35A5E0CE" w:rsidR="00490832" w:rsidRDefault="006E38CF">
            <w:pPr>
              <w:spacing w:before="120" w:after="120"/>
              <w:jc w:val="both"/>
              <w:rPr>
                <w:ins w:id="390" w:author="Author"/>
                <w:rFonts w:ascii="Times New Roman" w:eastAsia="Times New Roman" w:hAnsi="Times New Roman" w:cs="Times New Roman"/>
                <w:noProof/>
                <w:sz w:val="24"/>
                <w:lang w:val="en-GB"/>
              </w:rPr>
            </w:pPr>
            <w:ins w:id="391" w:author="Author">
              <w:r>
                <w:rPr>
                  <w:rFonts w:ascii="Times New Roman" w:eastAsia="Times New Roman" w:hAnsi="Times New Roman" w:cs="Times New Roman"/>
                  <w:noProof/>
                  <w:sz w:val="24"/>
                  <w:lang w:val="en-GB"/>
                </w:rPr>
                <w:t>g1</w:t>
              </w:r>
            </w:ins>
          </w:p>
        </w:tc>
        <w:tc>
          <w:tcPr>
            <w:tcW w:w="8667" w:type="dxa"/>
            <w:tcBorders>
              <w:top w:val="single" w:sz="4" w:space="0" w:color="auto"/>
              <w:left w:val="single" w:sz="4" w:space="0" w:color="auto"/>
              <w:bottom w:val="single" w:sz="4" w:space="0" w:color="auto"/>
              <w:right w:val="single" w:sz="4" w:space="0" w:color="auto"/>
            </w:tcBorders>
          </w:tcPr>
          <w:p w14:paraId="61B77517" w14:textId="49E6969F" w:rsidR="00490832" w:rsidRPr="00286E43" w:rsidRDefault="00782A26">
            <w:pPr>
              <w:spacing w:before="120" w:after="120"/>
              <w:jc w:val="both"/>
              <w:rPr>
                <w:ins w:id="392" w:author="Author"/>
                <w:rFonts w:ascii="Times New Roman" w:eastAsia="Times New Roman" w:hAnsi="Times New Roman" w:cs="Times New Roman"/>
                <w:b/>
                <w:noProof/>
                <w:sz w:val="24"/>
                <w:u w:val="single"/>
                <w:lang w:val="en-GB"/>
              </w:rPr>
            </w:pPr>
            <w:ins w:id="393" w:author="Author">
              <w:r w:rsidRPr="00286E43">
                <w:rPr>
                  <w:rFonts w:ascii="Times New Roman" w:eastAsia="Times New Roman" w:hAnsi="Times New Roman" w:cs="Times New Roman"/>
                  <w:b/>
                  <w:noProof/>
                  <w:sz w:val="24"/>
                  <w:u w:val="single"/>
                  <w:lang w:val="en-GB"/>
                </w:rPr>
                <w:t xml:space="preserve">Of which level of energy </w:t>
              </w:r>
              <w:r w:rsidR="004D033F">
                <w:rPr>
                  <w:rFonts w:ascii="Times New Roman" w:eastAsia="Times New Roman" w:hAnsi="Times New Roman" w:cs="Times New Roman"/>
                  <w:b/>
                  <w:noProof/>
                  <w:sz w:val="24"/>
                  <w:u w:val="single"/>
                  <w:lang w:val="en-GB"/>
                </w:rPr>
                <w:t>performance</w:t>
              </w:r>
              <w:r w:rsidRPr="00286E43">
                <w:rPr>
                  <w:rFonts w:ascii="Times New Roman" w:eastAsia="Times New Roman" w:hAnsi="Times New Roman" w:cs="Times New Roman"/>
                  <w:b/>
                  <w:noProof/>
                  <w:sz w:val="24"/>
                  <w:u w:val="single"/>
                  <w:lang w:val="en-GB"/>
                </w:rPr>
                <w:t xml:space="preserve"> (EP score in kWh/m² of collateral) estimated </w:t>
              </w:r>
            </w:ins>
          </w:p>
          <w:p w14:paraId="736D72C3" w14:textId="6ACB40F1" w:rsidR="000C71BC" w:rsidRPr="00AF5093" w:rsidRDefault="00F76585">
            <w:pPr>
              <w:spacing w:before="120" w:after="120"/>
              <w:jc w:val="both"/>
              <w:rPr>
                <w:ins w:id="394" w:author="Author"/>
                <w:rFonts w:ascii="Times New Roman" w:hAnsi="Times New Roman"/>
                <w:noProof/>
                <w:sz w:val="24"/>
              </w:rPr>
            </w:pPr>
            <w:ins w:id="395" w:author="Author">
              <w:r w:rsidRPr="00286E43">
                <w:rPr>
                  <w:rFonts w:ascii="Times New Roman" w:hAnsi="Times New Roman"/>
                  <w:noProof/>
                  <w:sz w:val="24"/>
                </w:rPr>
                <w:t xml:space="preserve">Where institutions are using estimates (internally calculated or externally provided) for the energy consumption of the collateral, institutions shall disclose the </w:t>
              </w:r>
              <w:r w:rsidR="00EE5287">
                <w:rPr>
                  <w:rFonts w:ascii="Times New Roman" w:hAnsi="Times New Roman"/>
                  <w:noProof/>
                  <w:sz w:val="24"/>
                </w:rPr>
                <w:t xml:space="preserve">gross carrying amount </w:t>
              </w:r>
              <w:r w:rsidRPr="00286E43">
                <w:rPr>
                  <w:rFonts w:ascii="Times New Roman" w:hAnsi="Times New Roman"/>
                  <w:noProof/>
                  <w:sz w:val="24"/>
                </w:rPr>
                <w:t>of the exposures without</w:t>
              </w:r>
              <w:r w:rsidRPr="00286E43" w:rsidDel="00655BF7">
                <w:rPr>
                  <w:rFonts w:ascii="Times New Roman" w:hAnsi="Times New Roman"/>
                  <w:noProof/>
                  <w:sz w:val="24"/>
                </w:rPr>
                <w:t xml:space="preserve"> </w:t>
              </w:r>
              <w:r w:rsidR="009351C6">
                <w:rPr>
                  <w:rFonts w:ascii="Times New Roman" w:hAnsi="Times New Roman"/>
                  <w:noProof/>
                  <w:sz w:val="24"/>
                </w:rPr>
                <w:t>information on the</w:t>
              </w:r>
              <w:r w:rsidRPr="00286E43" w:rsidDel="00655BF7">
                <w:rPr>
                  <w:rFonts w:ascii="Times New Roman" w:hAnsi="Times New Roman"/>
                  <w:noProof/>
                  <w:sz w:val="24"/>
                </w:rPr>
                <w:t xml:space="preserve"> </w:t>
              </w:r>
              <w:r w:rsidR="00557D83">
                <w:rPr>
                  <w:rFonts w:ascii="Times New Roman" w:hAnsi="Times New Roman"/>
                  <w:noProof/>
                  <w:sz w:val="24"/>
                </w:rPr>
                <w:t>level of</w:t>
              </w:r>
              <w:r w:rsidR="007218C5">
                <w:rPr>
                  <w:rFonts w:ascii="Times New Roman" w:hAnsi="Times New Roman"/>
                  <w:noProof/>
                  <w:sz w:val="24"/>
                </w:rPr>
                <w:t xml:space="preserve"> </w:t>
              </w:r>
              <w:r w:rsidRPr="00286E43">
                <w:rPr>
                  <w:rFonts w:ascii="Times New Roman" w:hAnsi="Times New Roman"/>
                  <w:noProof/>
                  <w:sz w:val="24"/>
                </w:rPr>
                <w:t xml:space="preserve">energy consumption of the collateral for which they use estimates. </w:t>
              </w:r>
            </w:ins>
          </w:p>
        </w:tc>
      </w:tr>
      <w:tr w:rsidR="003064C2" w:rsidRPr="008335C2" w14:paraId="1A0537A5" w14:textId="77777777" w:rsidTr="5B1A6548">
        <w:trPr>
          <w:trHeight w:val="132"/>
          <w:ins w:id="396" w:author="Author"/>
        </w:trPr>
        <w:tc>
          <w:tcPr>
            <w:tcW w:w="1083" w:type="dxa"/>
            <w:tcBorders>
              <w:top w:val="single" w:sz="4" w:space="0" w:color="auto"/>
              <w:left w:val="single" w:sz="4" w:space="0" w:color="auto"/>
              <w:bottom w:val="single" w:sz="4" w:space="0" w:color="auto"/>
              <w:right w:val="single" w:sz="4" w:space="0" w:color="auto"/>
            </w:tcBorders>
          </w:tcPr>
          <w:p w14:paraId="31B78291" w14:textId="32900D15" w:rsidR="00490832" w:rsidRDefault="006E38CF">
            <w:pPr>
              <w:spacing w:before="120" w:after="120"/>
              <w:jc w:val="both"/>
              <w:rPr>
                <w:ins w:id="397" w:author="Author"/>
                <w:rFonts w:ascii="Times New Roman" w:eastAsia="Times New Roman" w:hAnsi="Times New Roman" w:cs="Times New Roman"/>
                <w:noProof/>
                <w:sz w:val="24"/>
                <w:lang w:val="en-GB"/>
              </w:rPr>
            </w:pPr>
            <w:ins w:id="398" w:author="Author">
              <w:r>
                <w:rPr>
                  <w:rFonts w:ascii="Times New Roman" w:eastAsia="Times New Roman" w:hAnsi="Times New Roman" w:cs="Times New Roman"/>
                  <w:noProof/>
                  <w:sz w:val="24"/>
                  <w:lang w:val="en-GB"/>
                </w:rPr>
                <w:t>g2</w:t>
              </w:r>
            </w:ins>
          </w:p>
        </w:tc>
        <w:tc>
          <w:tcPr>
            <w:tcW w:w="8667" w:type="dxa"/>
            <w:tcBorders>
              <w:top w:val="single" w:sz="4" w:space="0" w:color="auto"/>
              <w:left w:val="single" w:sz="4" w:space="0" w:color="auto"/>
              <w:bottom w:val="single" w:sz="4" w:space="0" w:color="auto"/>
              <w:right w:val="single" w:sz="4" w:space="0" w:color="auto"/>
            </w:tcBorders>
          </w:tcPr>
          <w:p w14:paraId="30AEF179" w14:textId="284D6B2E" w:rsidR="00362FAA" w:rsidRPr="00286E43" w:rsidRDefault="56F7365C" w:rsidP="5B1A6548">
            <w:pPr>
              <w:spacing w:before="120" w:after="120"/>
              <w:jc w:val="both"/>
              <w:rPr>
                <w:ins w:id="399" w:author="Author"/>
                <w:rFonts w:ascii="Times New Roman" w:eastAsia="Times New Roman" w:hAnsi="Times New Roman" w:cs="Times New Roman"/>
                <w:b/>
                <w:bCs/>
                <w:noProof/>
                <w:sz w:val="24"/>
                <w:u w:val="single"/>
                <w:lang w:val="en-GB"/>
              </w:rPr>
            </w:pPr>
            <w:ins w:id="400" w:author="Author">
              <w:r w:rsidRPr="5B1A6548">
                <w:rPr>
                  <w:rFonts w:ascii="Times New Roman" w:eastAsia="Times New Roman" w:hAnsi="Times New Roman" w:cs="Times New Roman"/>
                  <w:b/>
                  <w:bCs/>
                  <w:noProof/>
                  <w:sz w:val="24"/>
                  <w:u w:val="single"/>
                  <w:lang w:val="en-GB"/>
                </w:rPr>
                <w:t>Without EP score in kWh/m² of collateral (neither measured nor estimated</w:t>
              </w:r>
              <w:r w:rsidR="7F32C6C0" w:rsidRPr="5B1A6548">
                <w:rPr>
                  <w:rFonts w:ascii="Times New Roman" w:eastAsia="Times New Roman" w:hAnsi="Times New Roman" w:cs="Times New Roman"/>
                  <w:b/>
                  <w:bCs/>
                  <w:noProof/>
                  <w:sz w:val="24"/>
                  <w:u w:val="single"/>
                  <w:lang w:val="en-GB"/>
                </w:rPr>
                <w:t>)</w:t>
              </w:r>
            </w:ins>
          </w:p>
          <w:p w14:paraId="6818C9DE" w14:textId="1FB6E6EA" w:rsidR="00F76585" w:rsidRPr="00286E43" w:rsidRDefault="5BC8E899" w:rsidP="5B1A6548">
            <w:pPr>
              <w:spacing w:before="120" w:after="120"/>
              <w:jc w:val="both"/>
              <w:rPr>
                <w:ins w:id="401" w:author="Author"/>
                <w:rFonts w:ascii="Times New Roman" w:eastAsia="Times New Roman" w:hAnsi="Times New Roman" w:cs="Times New Roman"/>
                <w:b/>
                <w:bCs/>
                <w:noProof/>
                <w:sz w:val="24"/>
                <w:u w:val="single"/>
                <w:lang w:val="en-GB"/>
              </w:rPr>
            </w:pPr>
            <w:ins w:id="402" w:author="Author">
              <w:r w:rsidRPr="5B1A6548">
                <w:rPr>
                  <w:rFonts w:ascii="Times New Roman" w:hAnsi="Times New Roman"/>
                  <w:noProof/>
                  <w:sz w:val="24"/>
                </w:rPr>
                <w:lastRenderedPageBreak/>
                <w:t xml:space="preserve">When disclosing the energy consumption of the collaterals, institutions shall disclose separately, those exposures for which they do not have the </w:t>
              </w:r>
              <w:r w:rsidR="076B95F7" w:rsidRPr="5B1A6548">
                <w:rPr>
                  <w:rFonts w:ascii="Times New Roman" w:hAnsi="Times New Roman"/>
                  <w:noProof/>
                  <w:sz w:val="24"/>
                </w:rPr>
                <w:t xml:space="preserve">data on the </w:t>
              </w:r>
              <w:r w:rsidRPr="5B1A6548">
                <w:rPr>
                  <w:rFonts w:ascii="Times New Roman" w:hAnsi="Times New Roman"/>
                  <w:noProof/>
                  <w:sz w:val="24"/>
                </w:rPr>
                <w:t>energy consumption of the collateral and also no estimates.</w:t>
              </w:r>
            </w:ins>
          </w:p>
        </w:tc>
      </w:tr>
      <w:tr w:rsidR="003064C2" w:rsidRPr="008335C2" w14:paraId="1D814589" w14:textId="77777777" w:rsidTr="5B1A6548">
        <w:trPr>
          <w:trHeight w:val="132"/>
          <w:ins w:id="403" w:author="Author"/>
        </w:trPr>
        <w:tc>
          <w:tcPr>
            <w:tcW w:w="1083" w:type="dxa"/>
            <w:tcBorders>
              <w:top w:val="single" w:sz="4" w:space="0" w:color="auto"/>
              <w:left w:val="single" w:sz="4" w:space="0" w:color="auto"/>
              <w:bottom w:val="single" w:sz="4" w:space="0" w:color="auto"/>
              <w:right w:val="single" w:sz="4" w:space="0" w:color="auto"/>
            </w:tcBorders>
          </w:tcPr>
          <w:p w14:paraId="587B3DD6" w14:textId="49AB529E" w:rsidR="00F469FB" w:rsidRDefault="000E488C">
            <w:pPr>
              <w:spacing w:before="120" w:after="120"/>
              <w:jc w:val="both"/>
              <w:rPr>
                <w:ins w:id="404" w:author="Author"/>
                <w:rFonts w:ascii="Times New Roman" w:eastAsia="Times New Roman" w:hAnsi="Times New Roman" w:cs="Times New Roman"/>
                <w:noProof/>
                <w:sz w:val="24"/>
                <w:lang w:val="en-GB"/>
              </w:rPr>
            </w:pPr>
            <w:ins w:id="405" w:author="Author">
              <w:r>
                <w:rPr>
                  <w:rFonts w:ascii="Times New Roman" w:eastAsia="Times New Roman" w:hAnsi="Times New Roman" w:cs="Times New Roman"/>
                  <w:noProof/>
                  <w:sz w:val="24"/>
                  <w:lang w:val="en-GB"/>
                </w:rPr>
                <w:lastRenderedPageBreak/>
                <w:t>h-</w:t>
              </w:r>
              <w:r w:rsidR="00521D40">
                <w:rPr>
                  <w:rFonts w:ascii="Times New Roman" w:eastAsia="Times New Roman" w:hAnsi="Times New Roman" w:cs="Times New Roman"/>
                  <w:noProof/>
                  <w:sz w:val="24"/>
                  <w:lang w:val="en-GB"/>
                </w:rPr>
                <w:t>n</w:t>
              </w:r>
            </w:ins>
          </w:p>
        </w:tc>
        <w:tc>
          <w:tcPr>
            <w:tcW w:w="8667" w:type="dxa"/>
            <w:tcBorders>
              <w:top w:val="single" w:sz="4" w:space="0" w:color="auto"/>
              <w:left w:val="single" w:sz="4" w:space="0" w:color="auto"/>
              <w:bottom w:val="single" w:sz="4" w:space="0" w:color="auto"/>
              <w:right w:val="single" w:sz="4" w:space="0" w:color="auto"/>
            </w:tcBorders>
          </w:tcPr>
          <w:p w14:paraId="6A1DE8A3" w14:textId="77777777" w:rsidR="000B4093" w:rsidRDefault="008E445D" w:rsidP="000B4093">
            <w:pPr>
              <w:spacing w:before="120" w:after="120"/>
              <w:jc w:val="both"/>
              <w:rPr>
                <w:ins w:id="406" w:author="Author"/>
                <w:rFonts w:ascii="Times New Roman" w:eastAsia="Times New Roman" w:hAnsi="Times New Roman" w:cs="Times New Roman"/>
                <w:b/>
                <w:noProof/>
                <w:sz w:val="24"/>
                <w:u w:val="single"/>
                <w:lang w:val="en-GB"/>
              </w:rPr>
            </w:pPr>
            <w:ins w:id="407" w:author="Author">
              <w:r w:rsidRPr="008E445D">
                <w:rPr>
                  <w:rFonts w:ascii="Times New Roman" w:eastAsia="Times New Roman" w:hAnsi="Times New Roman" w:cs="Times New Roman"/>
                  <w:b/>
                  <w:noProof/>
                  <w:sz w:val="24"/>
                  <w:u w:val="single"/>
                  <w:lang w:val="en-GB"/>
                </w:rPr>
                <w:t>Level of energy efficiency (EPC label of collateral)</w:t>
              </w:r>
            </w:ins>
          </w:p>
          <w:p w14:paraId="7B44785E" w14:textId="54E0B25D" w:rsidR="004D1F04" w:rsidRDefault="7D55616E" w:rsidP="5B1A6548">
            <w:pPr>
              <w:spacing w:before="120" w:after="120"/>
              <w:jc w:val="both"/>
              <w:rPr>
                <w:ins w:id="408" w:author="Author"/>
                <w:rFonts w:ascii="Times New Roman" w:hAnsi="Times New Roman"/>
                <w:noProof/>
                <w:sz w:val="24"/>
              </w:rPr>
            </w:pPr>
            <w:ins w:id="409" w:author="Author">
              <w:r w:rsidRPr="5B1A6548">
                <w:rPr>
                  <w:rFonts w:ascii="Times New Roman" w:hAnsi="Times New Roman"/>
                  <w:noProof/>
                  <w:sz w:val="24"/>
                </w:rPr>
                <w:t xml:space="preserve">Institutions shall disclose the gross carrying amount of exposures </w:t>
              </w:r>
              <w:r w:rsidR="008C7197">
                <w:rPr>
                  <w:rFonts w:ascii="Times New Roman" w:hAnsi="Times New Roman"/>
                  <w:noProof/>
                  <w:sz w:val="24"/>
                </w:rPr>
                <w:t xml:space="preserve">collateralised </w:t>
              </w:r>
              <w:r w:rsidR="00D26964">
                <w:rPr>
                  <w:rFonts w:ascii="Times New Roman" w:hAnsi="Times New Roman"/>
                  <w:noProof/>
                  <w:sz w:val="24"/>
                </w:rPr>
                <w:t>by real estate</w:t>
              </w:r>
              <w:r w:rsidR="00F66495">
                <w:rPr>
                  <w:rFonts w:ascii="Times New Roman" w:hAnsi="Times New Roman"/>
                  <w:noProof/>
                  <w:sz w:val="24"/>
                </w:rPr>
                <w:t xml:space="preserve"> </w:t>
              </w:r>
              <w:r w:rsidRPr="5B1A6548">
                <w:rPr>
                  <w:rFonts w:ascii="Times New Roman" w:hAnsi="Times New Roman"/>
                  <w:noProof/>
                  <w:sz w:val="24"/>
                </w:rPr>
                <w:t>grouped by the</w:t>
              </w:r>
              <w:r w:rsidR="007A47EC">
                <w:rPr>
                  <w:rFonts w:ascii="Times New Roman" w:hAnsi="Times New Roman"/>
                  <w:noProof/>
                  <w:sz w:val="24"/>
                </w:rPr>
                <w:t>ir</w:t>
              </w:r>
              <w:r w:rsidRPr="5B1A6548">
                <w:rPr>
                  <w:rFonts w:ascii="Times New Roman" w:hAnsi="Times New Roman"/>
                  <w:noProof/>
                  <w:sz w:val="24"/>
                </w:rPr>
                <w:t xml:space="preserve"> EPC</w:t>
              </w:r>
              <w:r w:rsidR="007A47EC">
                <w:rPr>
                  <w:rFonts w:ascii="Times New Roman" w:hAnsi="Times New Roman"/>
                  <w:noProof/>
                  <w:sz w:val="24"/>
                </w:rPr>
                <w:t>s</w:t>
              </w:r>
              <w:r w:rsidR="00A7339B">
                <w:rPr>
                  <w:rFonts w:ascii="Times New Roman" w:hAnsi="Times New Roman"/>
                  <w:noProof/>
                  <w:sz w:val="24"/>
                </w:rPr>
                <w:t>.</w:t>
              </w:r>
              <w:r w:rsidRPr="5B1A6548">
                <w:rPr>
                  <w:rFonts w:ascii="Times New Roman" w:hAnsi="Times New Roman"/>
                  <w:noProof/>
                  <w:sz w:val="24"/>
                </w:rPr>
                <w:t xml:space="preserve"> </w:t>
              </w:r>
            </w:ins>
          </w:p>
          <w:p w14:paraId="0EBB44FF" w14:textId="77777777" w:rsidR="000B4093" w:rsidRDefault="00856CAB">
            <w:pPr>
              <w:spacing w:before="120" w:after="120"/>
              <w:jc w:val="both"/>
              <w:rPr>
                <w:ins w:id="410" w:author="Author"/>
                <w:rFonts w:ascii="Times New Roman" w:hAnsi="Times New Roman"/>
                <w:noProof/>
                <w:sz w:val="24"/>
              </w:rPr>
            </w:pPr>
            <w:ins w:id="411" w:author="Author">
              <w:r>
                <w:rPr>
                  <w:rFonts w:ascii="Times New Roman" w:hAnsi="Times New Roman"/>
                  <w:noProof/>
                  <w:sz w:val="24"/>
                </w:rPr>
                <w:t xml:space="preserve">The </w:t>
              </w:r>
              <w:r w:rsidRPr="00E50FA4">
                <w:rPr>
                  <w:rFonts w:ascii="Times New Roman" w:hAnsi="Times New Roman"/>
                  <w:noProof/>
                  <w:sz w:val="24"/>
                </w:rPr>
                <w:t xml:space="preserve">label </w:t>
              </w:r>
              <w:r w:rsidR="00201FEC">
                <w:rPr>
                  <w:rFonts w:ascii="Times New Roman" w:hAnsi="Times New Roman"/>
                  <w:noProof/>
                  <w:sz w:val="24"/>
                </w:rPr>
                <w:t xml:space="preserve">of the </w:t>
              </w:r>
              <w:r w:rsidRPr="00E50FA4">
                <w:rPr>
                  <w:rFonts w:ascii="Times New Roman" w:hAnsi="Times New Roman"/>
                  <w:noProof/>
                  <w:sz w:val="24"/>
                </w:rPr>
                <w:t>EPC of the collateral as referred to in Article 2, point (12), of Directive 2010/31/EU for Member States, or as defined in any relevant local regulation for those exposures outside the Union, where a mapping to the Union EPC label exists</w:t>
              </w:r>
              <w:r>
                <w:rPr>
                  <w:rFonts w:ascii="Times New Roman" w:hAnsi="Times New Roman"/>
                  <w:noProof/>
                  <w:sz w:val="24"/>
                </w:rPr>
                <w:t>.</w:t>
              </w:r>
            </w:ins>
          </w:p>
          <w:p w14:paraId="0B00170F" w14:textId="4E5A9ABF" w:rsidR="00E679FE" w:rsidRPr="00AF5093" w:rsidRDefault="00E679FE">
            <w:pPr>
              <w:spacing w:before="120" w:after="120"/>
              <w:jc w:val="both"/>
              <w:rPr>
                <w:ins w:id="412" w:author="Author"/>
                <w:rFonts w:ascii="Times New Roman" w:eastAsia="Times New Roman" w:hAnsi="Times New Roman"/>
                <w:b/>
                <w:sz w:val="24"/>
                <w:u w:val="single"/>
              </w:rPr>
            </w:pPr>
            <w:ins w:id="413" w:author="Author">
              <w:r w:rsidRPr="00A67CCF">
                <w:rPr>
                  <w:rFonts w:ascii="Times New Roman" w:hAnsi="Times New Roman"/>
                  <w:noProof/>
                  <w:sz w:val="24"/>
                </w:rPr>
                <w:t>In the case of exposures to entities located in third countries where there is no EPC label equivalent, institutions shall leave columns (h) to (n) blank. However, institutions shall disclose the information required in column (o) and, when relevant, columns (b) to (g) with estimated data.</w:t>
              </w:r>
            </w:ins>
          </w:p>
        </w:tc>
      </w:tr>
      <w:tr w:rsidR="003064C2" w:rsidRPr="008335C2" w14:paraId="7C731CB1" w14:textId="77777777" w:rsidTr="5B1A6548">
        <w:trPr>
          <w:trHeight w:val="132"/>
          <w:ins w:id="414" w:author="Author"/>
        </w:trPr>
        <w:tc>
          <w:tcPr>
            <w:tcW w:w="1083" w:type="dxa"/>
            <w:tcBorders>
              <w:top w:val="single" w:sz="4" w:space="0" w:color="auto"/>
              <w:left w:val="single" w:sz="4" w:space="0" w:color="auto"/>
              <w:bottom w:val="single" w:sz="4" w:space="0" w:color="auto"/>
              <w:right w:val="single" w:sz="4" w:space="0" w:color="auto"/>
            </w:tcBorders>
          </w:tcPr>
          <w:p w14:paraId="0B2238D9" w14:textId="4A942DF1" w:rsidR="00521D40" w:rsidRDefault="00730B7F">
            <w:pPr>
              <w:spacing w:before="120" w:after="120"/>
              <w:jc w:val="both"/>
              <w:rPr>
                <w:ins w:id="415" w:author="Author"/>
                <w:rFonts w:ascii="Times New Roman" w:eastAsia="Times New Roman" w:hAnsi="Times New Roman" w:cs="Times New Roman"/>
                <w:noProof/>
                <w:sz w:val="24"/>
                <w:lang w:val="en-GB"/>
              </w:rPr>
            </w:pPr>
            <w:ins w:id="416" w:author="Author">
              <w:r>
                <w:rPr>
                  <w:rFonts w:ascii="Times New Roman" w:eastAsia="Times New Roman" w:hAnsi="Times New Roman" w:cs="Times New Roman"/>
                  <w:noProof/>
                  <w:sz w:val="24"/>
                  <w:lang w:val="en-GB"/>
                </w:rPr>
                <w:t>o</w:t>
              </w:r>
            </w:ins>
          </w:p>
        </w:tc>
        <w:tc>
          <w:tcPr>
            <w:tcW w:w="8667" w:type="dxa"/>
            <w:tcBorders>
              <w:top w:val="single" w:sz="4" w:space="0" w:color="auto"/>
              <w:left w:val="single" w:sz="4" w:space="0" w:color="auto"/>
              <w:bottom w:val="single" w:sz="4" w:space="0" w:color="auto"/>
              <w:right w:val="single" w:sz="4" w:space="0" w:color="auto"/>
            </w:tcBorders>
          </w:tcPr>
          <w:p w14:paraId="129BD455" w14:textId="77777777" w:rsidR="00521D40" w:rsidRDefault="00035515">
            <w:pPr>
              <w:spacing w:before="120" w:after="120"/>
              <w:jc w:val="both"/>
              <w:rPr>
                <w:ins w:id="417" w:author="Author"/>
                <w:rFonts w:ascii="Times New Roman" w:eastAsia="Times New Roman" w:hAnsi="Times New Roman" w:cs="Times New Roman"/>
                <w:b/>
                <w:noProof/>
                <w:sz w:val="24"/>
                <w:u w:val="single"/>
                <w:lang w:val="en-GB"/>
              </w:rPr>
            </w:pPr>
            <w:ins w:id="418" w:author="Author">
              <w:r w:rsidRPr="00035515">
                <w:rPr>
                  <w:rFonts w:ascii="Times New Roman" w:eastAsia="Times New Roman" w:hAnsi="Times New Roman" w:cs="Times New Roman"/>
                  <w:b/>
                  <w:noProof/>
                  <w:sz w:val="24"/>
                  <w:u w:val="single"/>
                  <w:lang w:val="en-GB"/>
                </w:rPr>
                <w:t>Without EPC label of collateral</w:t>
              </w:r>
            </w:ins>
          </w:p>
          <w:p w14:paraId="3AEBA058" w14:textId="01713DC1" w:rsidR="002F2D7A" w:rsidRPr="008E445D" w:rsidRDefault="487D7F68" w:rsidP="5B1A6548">
            <w:pPr>
              <w:spacing w:before="120" w:after="120"/>
              <w:jc w:val="both"/>
              <w:rPr>
                <w:ins w:id="419" w:author="Author"/>
                <w:rFonts w:ascii="Times New Roman" w:eastAsia="Times New Roman" w:hAnsi="Times New Roman" w:cs="Times New Roman"/>
                <w:b/>
                <w:bCs/>
                <w:noProof/>
                <w:sz w:val="24"/>
                <w:u w:val="single"/>
                <w:lang w:val="en-GB"/>
              </w:rPr>
            </w:pPr>
            <w:ins w:id="420" w:author="Author">
              <w:r w:rsidRPr="5B1A6548">
                <w:rPr>
                  <w:rFonts w:ascii="Times New Roman" w:hAnsi="Times New Roman"/>
                  <w:noProof/>
                  <w:sz w:val="24"/>
                </w:rPr>
                <w:t xml:space="preserve">When disclosing the EPC of the collaterals, institutions shall disclose separately, in column (o), those exposures </w:t>
              </w:r>
              <w:r w:rsidR="758696BB" w:rsidRPr="5B1A6548">
                <w:rPr>
                  <w:rFonts w:ascii="Times New Roman" w:hAnsi="Times New Roman"/>
                  <w:noProof/>
                  <w:sz w:val="24"/>
                </w:rPr>
                <w:t xml:space="preserve">collateralised by real estate </w:t>
              </w:r>
              <w:r w:rsidRPr="5B1A6548">
                <w:rPr>
                  <w:rFonts w:ascii="Times New Roman" w:hAnsi="Times New Roman"/>
                  <w:noProof/>
                  <w:sz w:val="24"/>
                </w:rPr>
                <w:t>for which they do not have the EPC.</w:t>
              </w:r>
            </w:ins>
          </w:p>
        </w:tc>
      </w:tr>
    </w:tbl>
    <w:p w14:paraId="76639889" w14:textId="77777777" w:rsidR="00B55CBA" w:rsidRPr="008669E0" w:rsidRDefault="00B55CBA" w:rsidP="00E1637D">
      <w:pPr>
        <w:pStyle w:val="ListParagraph"/>
        <w:rPr>
          <w:rFonts w:ascii="Times New Roman" w:hAnsi="Times New Roman"/>
          <w:noProof/>
          <w:sz w:val="24"/>
        </w:rPr>
        <w:pPrChange w:id="421" w:author="Author">
          <w:pPr>
            <w:pStyle w:val="ListParagraph"/>
            <w:numPr>
              <w:numId w:val="25"/>
            </w:numPr>
            <w:tabs>
              <w:tab w:val="left" w:pos="567"/>
            </w:tabs>
            <w:spacing w:before="120" w:after="120"/>
            <w:ind w:left="0" w:hanging="360"/>
            <w:jc w:val="both"/>
          </w:pPr>
        </w:pPrChange>
      </w:pPr>
    </w:p>
    <w:p w14:paraId="3B9F0AD4" w14:textId="291E3B57" w:rsidR="00334AEC" w:rsidRPr="008669E0" w:rsidRDefault="0039601B" w:rsidP="00D50147">
      <w:pPr>
        <w:pStyle w:val="ListParagraph"/>
        <w:numPr>
          <w:ilvl w:val="0"/>
          <w:numId w:val="25"/>
        </w:numPr>
        <w:tabs>
          <w:tab w:val="left" w:pos="567"/>
        </w:tabs>
        <w:spacing w:before="120" w:after="120"/>
        <w:ind w:left="0" w:firstLine="0"/>
        <w:jc w:val="both"/>
        <w:rPr>
          <w:noProof/>
        </w:rPr>
      </w:pPr>
      <w:bookmarkStart w:id="422" w:name="_Hlk87274643"/>
      <w:bookmarkStart w:id="423" w:name="_Hlk87260827"/>
      <w:r w:rsidRPr="00E50FA4">
        <w:rPr>
          <w:rFonts w:ascii="Times New Roman" w:hAnsi="Times New Roman"/>
          <w:noProof/>
          <w:sz w:val="24"/>
        </w:rPr>
        <w:t xml:space="preserve">For those exposures </w:t>
      </w:r>
      <w:r w:rsidR="00C0778B" w:rsidRPr="00E50FA4">
        <w:rPr>
          <w:rFonts w:ascii="Times New Roman" w:hAnsi="Times New Roman"/>
          <w:noProof/>
          <w:sz w:val="24"/>
        </w:rPr>
        <w:t xml:space="preserve">linked to more than one collateral, </w:t>
      </w:r>
      <w:r w:rsidR="006209B6" w:rsidRPr="00E50FA4">
        <w:rPr>
          <w:rFonts w:ascii="Times New Roman" w:hAnsi="Times New Roman"/>
          <w:noProof/>
          <w:sz w:val="24"/>
        </w:rPr>
        <w:t xml:space="preserve">such as </w:t>
      </w:r>
      <w:r w:rsidR="00C0778B" w:rsidRPr="00E50FA4">
        <w:rPr>
          <w:rFonts w:ascii="Times New Roman" w:hAnsi="Times New Roman"/>
          <w:noProof/>
          <w:sz w:val="24"/>
        </w:rPr>
        <w:t xml:space="preserve">two immovable properties, the </w:t>
      </w:r>
      <w:r w:rsidRPr="00E50FA4">
        <w:rPr>
          <w:rFonts w:ascii="Times New Roman" w:hAnsi="Times New Roman"/>
          <w:noProof/>
          <w:sz w:val="24"/>
        </w:rPr>
        <w:t xml:space="preserve">energy efficiency information of the </w:t>
      </w:r>
      <w:r w:rsidR="00C0778B" w:rsidRPr="00E50FA4">
        <w:rPr>
          <w:rFonts w:ascii="Times New Roman" w:hAnsi="Times New Roman"/>
          <w:noProof/>
          <w:sz w:val="24"/>
        </w:rPr>
        <w:t>propert</w:t>
      </w:r>
      <w:r w:rsidR="004D0991" w:rsidRPr="00E50FA4">
        <w:rPr>
          <w:rFonts w:ascii="Times New Roman" w:hAnsi="Times New Roman"/>
          <w:noProof/>
          <w:sz w:val="24"/>
        </w:rPr>
        <w:t xml:space="preserve">ies linked to the exposure shall be </w:t>
      </w:r>
      <w:r w:rsidR="008B62A9" w:rsidRPr="00E50FA4">
        <w:rPr>
          <w:rFonts w:ascii="Times New Roman" w:hAnsi="Times New Roman"/>
          <w:noProof/>
          <w:sz w:val="24"/>
        </w:rPr>
        <w:t>split and</w:t>
      </w:r>
      <w:r w:rsidR="004D0991" w:rsidRPr="00E50FA4">
        <w:rPr>
          <w:rFonts w:ascii="Times New Roman" w:hAnsi="Times New Roman"/>
          <w:noProof/>
          <w:sz w:val="24"/>
        </w:rPr>
        <w:t xml:space="preserve"> </w:t>
      </w:r>
      <w:r w:rsidR="008B62A9" w:rsidRPr="00E50FA4">
        <w:rPr>
          <w:rFonts w:ascii="Times New Roman" w:hAnsi="Times New Roman"/>
          <w:noProof/>
          <w:sz w:val="24"/>
        </w:rPr>
        <w:t xml:space="preserve">disclosed </w:t>
      </w:r>
      <w:r w:rsidR="004D0991" w:rsidRPr="00E50FA4">
        <w:rPr>
          <w:rFonts w:ascii="Times New Roman" w:hAnsi="Times New Roman"/>
          <w:noProof/>
          <w:sz w:val="24"/>
        </w:rPr>
        <w:t xml:space="preserve">separately </w:t>
      </w:r>
      <w:r w:rsidR="00B10BED" w:rsidRPr="00E50FA4">
        <w:rPr>
          <w:rFonts w:ascii="Times New Roman" w:hAnsi="Times New Roman"/>
          <w:noProof/>
          <w:sz w:val="24"/>
        </w:rPr>
        <w:t>under</w:t>
      </w:r>
      <w:r w:rsidR="004D0991" w:rsidRPr="00E50FA4">
        <w:rPr>
          <w:rFonts w:ascii="Times New Roman" w:hAnsi="Times New Roman"/>
          <w:noProof/>
          <w:sz w:val="24"/>
        </w:rPr>
        <w:t xml:space="preserve"> energy efficiency </w:t>
      </w:r>
      <w:r w:rsidR="00B10BED" w:rsidRPr="00E50FA4">
        <w:rPr>
          <w:rFonts w:ascii="Times New Roman" w:hAnsi="Times New Roman"/>
          <w:noProof/>
          <w:sz w:val="24"/>
        </w:rPr>
        <w:t>levels</w:t>
      </w:r>
      <w:r w:rsidR="004D0991" w:rsidRPr="00E50FA4">
        <w:rPr>
          <w:rFonts w:ascii="Times New Roman" w:hAnsi="Times New Roman"/>
          <w:noProof/>
          <w:sz w:val="24"/>
        </w:rPr>
        <w:t xml:space="preserve"> </w:t>
      </w:r>
      <w:r w:rsidR="008B62A9" w:rsidRPr="00E50FA4">
        <w:rPr>
          <w:rFonts w:ascii="Times New Roman" w:hAnsi="Times New Roman"/>
          <w:noProof/>
          <w:sz w:val="24"/>
          <w:szCs w:val="24"/>
        </w:rPr>
        <w:t xml:space="preserve">(both for the KWh/m2 of the collateral,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b</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g</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and for the EPC label,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h</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n) </w:t>
      </w:r>
      <w:r w:rsidR="004D0991" w:rsidRPr="00E50FA4">
        <w:rPr>
          <w:rFonts w:ascii="Times New Roman" w:hAnsi="Times New Roman"/>
          <w:noProof/>
          <w:sz w:val="24"/>
        </w:rPr>
        <w:t xml:space="preserve">corresponding to </w:t>
      </w:r>
      <w:r w:rsidR="008B62A9" w:rsidRPr="00E50FA4">
        <w:rPr>
          <w:rFonts w:ascii="Times New Roman" w:hAnsi="Times New Roman"/>
          <w:noProof/>
          <w:sz w:val="24"/>
        </w:rPr>
        <w:t>energy efficiency of each collateral</w:t>
      </w:r>
      <w:r w:rsidR="006209B6" w:rsidRPr="00E50FA4">
        <w:rPr>
          <w:rFonts w:ascii="Times New Roman" w:hAnsi="Times New Roman"/>
          <w:noProof/>
          <w:sz w:val="24"/>
        </w:rPr>
        <w:t>)</w:t>
      </w:r>
      <w:r w:rsidR="008B62A9" w:rsidRPr="00E50FA4">
        <w:rPr>
          <w:rFonts w:ascii="Times New Roman" w:hAnsi="Times New Roman"/>
          <w:noProof/>
          <w:sz w:val="24"/>
        </w:rPr>
        <w:t>. Mo</w:t>
      </w:r>
      <w:r w:rsidR="004D0991" w:rsidRPr="00E50FA4">
        <w:rPr>
          <w:rFonts w:ascii="Times New Roman" w:hAnsi="Times New Roman"/>
          <w:noProof/>
          <w:sz w:val="24"/>
        </w:rPr>
        <w:t xml:space="preserve">re specifically, institutions shall calculate </w:t>
      </w:r>
      <w:r w:rsidR="0048187C" w:rsidRPr="00E50FA4">
        <w:rPr>
          <w:rFonts w:ascii="Times New Roman" w:hAnsi="Times New Roman"/>
          <w:noProof/>
          <w:sz w:val="24"/>
        </w:rPr>
        <w:t xml:space="preserve">the share of each collateral in the gross carrying amount of exposure </w:t>
      </w:r>
      <w:r w:rsidR="006209B6" w:rsidRPr="00E50FA4">
        <w:rPr>
          <w:rFonts w:ascii="Times New Roman" w:hAnsi="Times New Roman"/>
          <w:noProof/>
          <w:sz w:val="24"/>
        </w:rPr>
        <w:t>based</w:t>
      </w:r>
      <w:r w:rsidR="0048187C" w:rsidRPr="00E50FA4">
        <w:rPr>
          <w:rFonts w:ascii="Times New Roman" w:hAnsi="Times New Roman"/>
          <w:noProof/>
          <w:sz w:val="24"/>
        </w:rPr>
        <w:t xml:space="preserve"> </w:t>
      </w:r>
      <w:r w:rsidR="006209B6" w:rsidRPr="00E50FA4">
        <w:rPr>
          <w:rFonts w:ascii="Times New Roman" w:hAnsi="Times New Roman"/>
          <w:noProof/>
          <w:sz w:val="24"/>
        </w:rPr>
        <w:t xml:space="preserve">on </w:t>
      </w:r>
      <w:r w:rsidR="0048187C" w:rsidRPr="00E50FA4">
        <w:rPr>
          <w:rFonts w:ascii="Times New Roman" w:hAnsi="Times New Roman"/>
          <w:noProof/>
          <w:sz w:val="24"/>
        </w:rPr>
        <w:t>the value of the collateral and disclose under the energy efficiency bucket linked to each collateral. For example, the institution has a loan with a gross carrying amount of EUR 100</w:t>
      </w:r>
      <w:r w:rsidR="00AC06AD" w:rsidRPr="00E50FA4">
        <w:rPr>
          <w:rFonts w:ascii="Times New Roman" w:hAnsi="Times New Roman"/>
          <w:noProof/>
          <w:sz w:val="24"/>
        </w:rPr>
        <w:t xml:space="preserve"> </w:t>
      </w:r>
      <w:r w:rsidR="0048187C" w:rsidRPr="00E50FA4">
        <w:rPr>
          <w:rFonts w:ascii="Times New Roman" w:hAnsi="Times New Roman"/>
          <w:noProof/>
          <w:sz w:val="24"/>
        </w:rPr>
        <w:t xml:space="preserve">000 collateralised by </w:t>
      </w:r>
      <w:r w:rsidR="00B10BED" w:rsidRPr="00E50FA4">
        <w:rPr>
          <w:rFonts w:ascii="Times New Roman" w:hAnsi="Times New Roman"/>
          <w:noProof/>
          <w:sz w:val="24"/>
        </w:rPr>
        <w:t xml:space="preserve">two properties: </w:t>
      </w:r>
      <w:r w:rsidR="0048187C" w:rsidRPr="00E50FA4">
        <w:rPr>
          <w:rFonts w:ascii="Times New Roman" w:hAnsi="Times New Roman"/>
          <w:noProof/>
          <w:sz w:val="24"/>
        </w:rPr>
        <w:t xml:space="preserve">property A and property B. Property A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A, while property B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D. In this example, institutions should disclose EUR </w:t>
      </w:r>
      <w:r w:rsidR="00927E47" w:rsidRPr="00E50FA4">
        <w:rPr>
          <w:rFonts w:ascii="Times New Roman" w:hAnsi="Times New Roman"/>
          <w:noProof/>
          <w:sz w:val="24"/>
        </w:rPr>
        <w:t>53</w:t>
      </w:r>
      <w:r w:rsidR="0057357A" w:rsidRPr="00E50FA4">
        <w:rPr>
          <w:rFonts w:ascii="Times New Roman" w:hAnsi="Times New Roman"/>
          <w:noProof/>
          <w:sz w:val="24"/>
        </w:rPr>
        <w:t xml:space="preserve"> </w:t>
      </w:r>
      <w:r w:rsidR="00927E47" w:rsidRPr="00E50FA4">
        <w:rPr>
          <w:rFonts w:ascii="Times New Roman" w:hAnsi="Times New Roman"/>
          <w:noProof/>
          <w:sz w:val="24"/>
        </w:rPr>
        <w:t>333</w:t>
      </w:r>
      <w:r w:rsidR="0048187C" w:rsidRPr="00E50FA4">
        <w:rPr>
          <w:rFonts w:ascii="Times New Roman" w:hAnsi="Times New Roman"/>
          <w:noProof/>
          <w:sz w:val="24"/>
        </w:rPr>
        <w:t xml:space="preserve"> (that is</w:t>
      </w:r>
      <w:r w:rsidR="00B10BED" w:rsidRPr="00E50FA4">
        <w:rPr>
          <w:rFonts w:ascii="Times New Roman" w:hAnsi="Times New Roman"/>
          <w:noProof/>
          <w:sz w:val="24"/>
        </w:rPr>
        <w:t xml:space="preserve"> EUR</w:t>
      </w:r>
      <w:r w:rsidR="0048187C" w:rsidRPr="00E50FA4">
        <w:rPr>
          <w:rFonts w:ascii="Times New Roman" w:hAnsi="Times New Roman"/>
          <w:noProof/>
          <w:sz w:val="24"/>
        </w:rPr>
        <w:t xml:space="preserve"> 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A and EUR </w:t>
      </w:r>
      <w:r w:rsidR="00927E47" w:rsidRPr="00E50FA4">
        <w:rPr>
          <w:rFonts w:ascii="Times New Roman" w:hAnsi="Times New Roman"/>
          <w:noProof/>
          <w:sz w:val="24"/>
        </w:rPr>
        <w:t>46</w:t>
      </w:r>
      <w:r w:rsidR="0057357A" w:rsidRPr="00E50FA4">
        <w:rPr>
          <w:rFonts w:ascii="Times New Roman" w:hAnsi="Times New Roman"/>
          <w:noProof/>
          <w:sz w:val="24"/>
        </w:rPr>
        <w:t xml:space="preserve"> </w:t>
      </w:r>
      <w:r w:rsidR="00927E47" w:rsidRPr="00E50FA4">
        <w:rPr>
          <w:rFonts w:ascii="Times New Roman" w:hAnsi="Times New Roman"/>
          <w:noProof/>
          <w:sz w:val="24"/>
        </w:rPr>
        <w:t>667</w:t>
      </w:r>
      <w:r w:rsidR="0048187C" w:rsidRPr="00E50FA4">
        <w:rPr>
          <w:rFonts w:ascii="Times New Roman" w:hAnsi="Times New Roman"/>
          <w:noProof/>
          <w:sz w:val="24"/>
        </w:rPr>
        <w:t xml:space="preserve"> (that is </w:t>
      </w:r>
      <w:r w:rsidR="00B10BED" w:rsidRPr="00E50FA4">
        <w:rPr>
          <w:rFonts w:ascii="Times New Roman" w:hAnsi="Times New Roman"/>
          <w:noProof/>
          <w:sz w:val="24"/>
        </w:rPr>
        <w:t xml:space="preserve">EUR </w:t>
      </w:r>
      <w:r w:rsidR="0048187C" w:rsidRPr="00E50FA4">
        <w:rPr>
          <w:rFonts w:ascii="Times New Roman" w:hAnsi="Times New Roman"/>
          <w:noProof/>
          <w:sz w:val="24"/>
        </w:rPr>
        <w:t>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D, both corresponding to the specific loan in question. </w:t>
      </w:r>
      <w:bookmarkEnd w:id="422"/>
      <w:bookmarkEnd w:id="423"/>
    </w:p>
    <w:p w14:paraId="6AED0967" w14:textId="139B38D9" w:rsidR="006457EA" w:rsidRPr="00A54DF4" w:rsidRDefault="006457EA" w:rsidP="00D50147">
      <w:pPr>
        <w:pStyle w:val="ListParagraph"/>
        <w:numPr>
          <w:ilvl w:val="0"/>
          <w:numId w:val="25"/>
        </w:numPr>
        <w:tabs>
          <w:tab w:val="left" w:pos="567"/>
        </w:tabs>
        <w:spacing w:before="120" w:after="120"/>
        <w:ind w:left="0" w:firstLine="0"/>
        <w:jc w:val="both"/>
        <w:rPr>
          <w:ins w:id="424" w:author="Author"/>
          <w:rFonts w:ascii="Times New Roman" w:hAnsi="Times New Roman"/>
          <w:noProof/>
          <w:sz w:val="24"/>
        </w:rPr>
      </w:pPr>
      <w:ins w:id="425" w:author="Author">
        <w:r w:rsidRPr="00E50FA4">
          <w:rPr>
            <w:rFonts w:ascii="Times New Roman" w:hAnsi="Times New Roman"/>
            <w:noProof/>
            <w:sz w:val="24"/>
          </w:rPr>
          <w:t xml:space="preserve">Institutions shall disclose </w:t>
        </w:r>
        <w:r>
          <w:rPr>
            <w:rFonts w:ascii="Times New Roman" w:hAnsi="Times New Roman"/>
            <w:noProof/>
            <w:sz w:val="24"/>
          </w:rPr>
          <w:t>in the rows:</w:t>
        </w:r>
      </w:ins>
    </w:p>
    <w:p w14:paraId="228EAB7C" w14:textId="304B20CB" w:rsidR="006457EA" w:rsidRDefault="006457EA" w:rsidP="00D50147">
      <w:pPr>
        <w:pStyle w:val="ListParagraph"/>
        <w:numPr>
          <w:ilvl w:val="0"/>
          <w:numId w:val="31"/>
        </w:numPr>
        <w:tabs>
          <w:tab w:val="left" w:pos="567"/>
        </w:tabs>
        <w:spacing w:before="120" w:after="120"/>
        <w:jc w:val="both"/>
        <w:rPr>
          <w:ins w:id="426" w:author="Author"/>
          <w:rFonts w:ascii="Times New Roman" w:hAnsi="Times New Roman"/>
          <w:noProof/>
          <w:sz w:val="24"/>
          <w:szCs w:val="24"/>
        </w:rPr>
      </w:pPr>
      <w:ins w:id="427" w:author="Author">
        <w:r w:rsidRPr="5B1A6548">
          <w:rPr>
            <w:rFonts w:ascii="Times New Roman" w:hAnsi="Times New Roman"/>
            <w:noProof/>
            <w:sz w:val="24"/>
            <w:szCs w:val="24"/>
          </w:rPr>
          <w:t xml:space="preserve">The total gross carrying amounts by energy consumption level and by EPC label, with a breakdown by location Total EU area (row 1) </w:t>
        </w:r>
        <w:r w:rsidR="2012B016" w:rsidRPr="5B1A6548">
          <w:rPr>
            <w:rFonts w:ascii="Times New Roman" w:hAnsi="Times New Roman"/>
            <w:noProof/>
            <w:sz w:val="24"/>
            <w:szCs w:val="24"/>
          </w:rPr>
          <w:t>and</w:t>
        </w:r>
        <w:r w:rsidRPr="5B1A6548">
          <w:rPr>
            <w:rFonts w:ascii="Times New Roman" w:hAnsi="Times New Roman"/>
            <w:noProof/>
            <w:sz w:val="24"/>
            <w:szCs w:val="24"/>
          </w:rPr>
          <w:t xml:space="preserve"> Total no</w:t>
        </w:r>
        <w:r w:rsidR="00964BD6">
          <w:rPr>
            <w:rFonts w:ascii="Times New Roman" w:hAnsi="Times New Roman"/>
            <w:noProof/>
            <w:sz w:val="24"/>
            <w:szCs w:val="24"/>
          </w:rPr>
          <w:t>n</w:t>
        </w:r>
        <w:r w:rsidRPr="5B1A6548">
          <w:rPr>
            <w:rFonts w:ascii="Times New Roman" w:hAnsi="Times New Roman"/>
            <w:noProof/>
            <w:sz w:val="24"/>
            <w:szCs w:val="24"/>
          </w:rPr>
          <w:t>-EU area (row 6), differentiating between loans collateralised by commercial immovable property, loans collateralised by residential immovable property and collateral obtained by taking possession</w:t>
        </w:r>
        <w:r w:rsidR="00375721">
          <w:rPr>
            <w:rFonts w:ascii="Times New Roman" w:hAnsi="Times New Roman"/>
            <w:noProof/>
            <w:sz w:val="24"/>
            <w:szCs w:val="24"/>
          </w:rPr>
          <w:t xml:space="preserve"> (rows </w:t>
        </w:r>
        <w:r w:rsidR="00F9677F">
          <w:rPr>
            <w:rFonts w:ascii="Times New Roman" w:hAnsi="Times New Roman"/>
            <w:noProof/>
            <w:sz w:val="24"/>
            <w:szCs w:val="24"/>
          </w:rPr>
          <w:t xml:space="preserve">2-4 and rows </w:t>
        </w:r>
        <w:r w:rsidR="00CA4F08">
          <w:rPr>
            <w:rFonts w:ascii="Times New Roman" w:hAnsi="Times New Roman"/>
            <w:noProof/>
            <w:sz w:val="24"/>
            <w:szCs w:val="24"/>
          </w:rPr>
          <w:t>7-9 respectivetly for EU area and for non-EU area)</w:t>
        </w:r>
        <w:r w:rsidRPr="5B1A6548">
          <w:rPr>
            <w:rFonts w:ascii="Times New Roman" w:hAnsi="Times New Roman"/>
            <w:noProof/>
            <w:sz w:val="24"/>
            <w:szCs w:val="24"/>
          </w:rPr>
          <w:t>.</w:t>
        </w:r>
        <w:r w:rsidR="007D0FE3">
          <w:rPr>
            <w:rFonts w:ascii="Times New Roman" w:hAnsi="Times New Roman"/>
            <w:noProof/>
            <w:sz w:val="24"/>
            <w:szCs w:val="24"/>
          </w:rPr>
          <w:t xml:space="preserve"> </w:t>
        </w:r>
        <w:r w:rsidR="00D236D1">
          <w:rPr>
            <w:rFonts w:ascii="Times New Roman" w:hAnsi="Times New Roman"/>
            <w:noProof/>
            <w:sz w:val="24"/>
            <w:szCs w:val="24"/>
          </w:rPr>
          <w:t>In r</w:t>
        </w:r>
        <w:r w:rsidR="007D0FE3">
          <w:rPr>
            <w:rFonts w:ascii="Times New Roman" w:hAnsi="Times New Roman"/>
            <w:noProof/>
            <w:sz w:val="24"/>
            <w:szCs w:val="24"/>
          </w:rPr>
          <w:t>ows 4 and 9</w:t>
        </w:r>
        <w:r w:rsidR="00D236D1">
          <w:rPr>
            <w:rFonts w:ascii="Times New Roman" w:hAnsi="Times New Roman"/>
            <w:noProof/>
            <w:sz w:val="24"/>
            <w:szCs w:val="24"/>
          </w:rPr>
          <w:t xml:space="preserve"> the carrying amount shall </w:t>
        </w:r>
        <w:r w:rsidR="00475D2B">
          <w:rPr>
            <w:rFonts w:ascii="Times New Roman" w:hAnsi="Times New Roman"/>
            <w:noProof/>
            <w:sz w:val="24"/>
            <w:szCs w:val="24"/>
          </w:rPr>
          <w:t xml:space="preserve">be disclosed of the collateral obtained by taking possession, </w:t>
        </w:r>
        <w:r w:rsidR="000D4737">
          <w:rPr>
            <w:rFonts w:ascii="Times New Roman" w:hAnsi="Times New Roman"/>
            <w:noProof/>
            <w:sz w:val="24"/>
            <w:szCs w:val="24"/>
          </w:rPr>
          <w:t xml:space="preserve">not the </w:t>
        </w:r>
        <w:r w:rsidR="004E3DBC">
          <w:rPr>
            <w:rFonts w:ascii="Times New Roman" w:hAnsi="Times New Roman"/>
            <w:noProof/>
            <w:sz w:val="24"/>
            <w:szCs w:val="24"/>
          </w:rPr>
          <w:t>value at initial recognition.</w:t>
        </w:r>
        <w:r w:rsidR="00F608C6">
          <w:rPr>
            <w:rFonts w:ascii="Times New Roman" w:hAnsi="Times New Roman"/>
            <w:noProof/>
            <w:sz w:val="24"/>
            <w:szCs w:val="24"/>
          </w:rPr>
          <w:t xml:space="preserve"> </w:t>
        </w:r>
      </w:ins>
    </w:p>
    <w:p w14:paraId="56557037" w14:textId="0AC8C696" w:rsidR="006457EA" w:rsidRDefault="006457EA" w:rsidP="00D50147">
      <w:pPr>
        <w:pStyle w:val="ListParagraph"/>
        <w:numPr>
          <w:ilvl w:val="0"/>
          <w:numId w:val="31"/>
        </w:numPr>
        <w:tabs>
          <w:tab w:val="left" w:pos="567"/>
        </w:tabs>
        <w:spacing w:before="120" w:after="120"/>
        <w:jc w:val="both"/>
        <w:rPr>
          <w:ins w:id="428" w:author="Author"/>
          <w:rFonts w:ascii="Times New Roman" w:hAnsi="Times New Roman"/>
          <w:noProof/>
          <w:sz w:val="24"/>
        </w:rPr>
      </w:pPr>
      <w:ins w:id="429" w:author="Author">
        <w:r>
          <w:rPr>
            <w:rFonts w:ascii="Times New Roman" w:hAnsi="Times New Roman"/>
            <w:noProof/>
            <w:sz w:val="24"/>
          </w:rPr>
          <w:t>In addition, a breakdown for information</w:t>
        </w:r>
        <w:r w:rsidR="00982631">
          <w:rPr>
            <w:rFonts w:ascii="Times New Roman" w:hAnsi="Times New Roman"/>
            <w:noProof/>
            <w:sz w:val="24"/>
          </w:rPr>
          <w:t xml:space="preserve"> </w:t>
        </w:r>
        <w:r w:rsidR="0073537A">
          <w:rPr>
            <w:rFonts w:ascii="Times New Roman" w:hAnsi="Times New Roman"/>
            <w:noProof/>
            <w:sz w:val="24"/>
          </w:rPr>
          <w:t>on</w:t>
        </w:r>
        <w:r>
          <w:rPr>
            <w:rFonts w:ascii="Times New Roman" w:hAnsi="Times New Roman"/>
            <w:noProof/>
            <w:sz w:val="24"/>
          </w:rPr>
          <w:t xml:space="preserve"> cover pool of covered bonds</w:t>
        </w:r>
        <w:r w:rsidR="00982631">
          <w:rPr>
            <w:rFonts w:ascii="Times New Roman" w:hAnsi="Times New Roman"/>
            <w:noProof/>
            <w:sz w:val="24"/>
          </w:rPr>
          <w:t xml:space="preserve"> </w:t>
        </w:r>
        <w:r>
          <w:rPr>
            <w:rFonts w:ascii="Times New Roman" w:hAnsi="Times New Roman"/>
            <w:noProof/>
            <w:sz w:val="24"/>
          </w:rPr>
          <w:t xml:space="preserve">is requested in rows </w:t>
        </w:r>
        <w:r w:rsidRPr="008669E0">
          <w:rPr>
            <w:rFonts w:ascii="Times New Roman" w:hAnsi="Times New Roman"/>
            <w:sz w:val="24"/>
          </w:rPr>
          <w:t>for the Total EU area</w:t>
        </w:r>
        <w:r w:rsidR="00DE5ADC">
          <w:rPr>
            <w:rFonts w:ascii="Times New Roman" w:hAnsi="Times New Roman"/>
            <w:noProof/>
            <w:sz w:val="24"/>
          </w:rPr>
          <w:t xml:space="preserve"> and Total non-EU</w:t>
        </w:r>
        <w:r w:rsidR="00132B5F">
          <w:rPr>
            <w:rFonts w:ascii="Times New Roman" w:hAnsi="Times New Roman"/>
            <w:noProof/>
            <w:sz w:val="24"/>
          </w:rPr>
          <w:t xml:space="preserve"> area</w:t>
        </w:r>
        <w:r w:rsidR="0073537A">
          <w:rPr>
            <w:rFonts w:ascii="Times New Roman" w:hAnsi="Times New Roman"/>
            <w:noProof/>
            <w:sz w:val="24"/>
          </w:rPr>
          <w:t xml:space="preserve"> (rows 1.1 and 6.1 respectively)</w:t>
        </w:r>
        <w:r w:rsidRPr="008669E0">
          <w:rPr>
            <w:rFonts w:ascii="Times New Roman" w:hAnsi="Times New Roman"/>
            <w:sz w:val="24"/>
          </w:rPr>
          <w:t>.</w:t>
        </w:r>
      </w:ins>
    </w:p>
    <w:p w14:paraId="5F6F4E0A" w14:textId="2B9D5388" w:rsidR="00224B1E" w:rsidRDefault="006457EA" w:rsidP="00D50147">
      <w:pPr>
        <w:pStyle w:val="ListParagraph"/>
        <w:numPr>
          <w:ilvl w:val="0"/>
          <w:numId w:val="31"/>
        </w:numPr>
        <w:tabs>
          <w:tab w:val="left" w:pos="567"/>
        </w:tabs>
        <w:spacing w:before="120" w:after="120"/>
        <w:jc w:val="both"/>
        <w:rPr>
          <w:ins w:id="430" w:author="Author"/>
          <w:rFonts w:ascii="Times New Roman" w:hAnsi="Times New Roman"/>
          <w:sz w:val="24"/>
          <w:szCs w:val="24"/>
        </w:rPr>
      </w:pPr>
      <w:ins w:id="431" w:author="Author">
        <w:r w:rsidRPr="5B1A6548">
          <w:rPr>
            <w:rFonts w:ascii="Times New Roman" w:hAnsi="Times New Roman"/>
            <w:sz w:val="24"/>
            <w:szCs w:val="24"/>
          </w:rPr>
          <w:t>Institutions shall indicate in rows 5 and 10 of the template the extent to which those data are estimated</w:t>
        </w:r>
        <w:r w:rsidR="00AB5CA6">
          <w:rPr>
            <w:rFonts w:ascii="Times New Roman" w:hAnsi="Times New Roman"/>
            <w:sz w:val="24"/>
            <w:szCs w:val="24"/>
          </w:rPr>
          <w:t xml:space="preserve">. This information is also provided by location Total </w:t>
        </w:r>
        <w:r w:rsidR="00DF3219">
          <w:rPr>
            <w:rFonts w:ascii="Times New Roman" w:hAnsi="Times New Roman"/>
            <w:sz w:val="24"/>
            <w:szCs w:val="24"/>
          </w:rPr>
          <w:t>EU and Total non-EU</w:t>
        </w:r>
        <w:r w:rsidRPr="5B1A6548">
          <w:rPr>
            <w:rFonts w:ascii="Times New Roman" w:hAnsi="Times New Roman"/>
            <w:sz w:val="24"/>
            <w:szCs w:val="24"/>
          </w:rPr>
          <w:t xml:space="preserve"> </w:t>
        </w:r>
        <w:r w:rsidR="008B0830" w:rsidRPr="5B1A6548">
          <w:rPr>
            <w:rFonts w:ascii="Times New Roman" w:hAnsi="Times New Roman"/>
            <w:noProof/>
            <w:sz w:val="24"/>
            <w:szCs w:val="24"/>
          </w:rPr>
          <w:t>respectively. Row</w:t>
        </w:r>
        <w:r w:rsidRPr="5B1A6548">
          <w:rPr>
            <w:rFonts w:ascii="Times New Roman" w:hAnsi="Times New Roman"/>
            <w:sz w:val="24"/>
            <w:szCs w:val="24"/>
          </w:rPr>
          <w:t xml:space="preserve"> 5 is </w:t>
        </w:r>
        <w:r w:rsidR="008B0830" w:rsidRPr="5B1A6548">
          <w:rPr>
            <w:rFonts w:ascii="Times New Roman" w:hAnsi="Times New Roman"/>
            <w:noProof/>
            <w:sz w:val="24"/>
            <w:szCs w:val="24"/>
          </w:rPr>
          <w:t>also</w:t>
        </w:r>
        <w:r w:rsidRPr="5B1A6548">
          <w:rPr>
            <w:rFonts w:ascii="Times New Roman" w:hAnsi="Times New Roman"/>
            <w:sz w:val="24"/>
            <w:szCs w:val="24"/>
          </w:rPr>
          <w:t xml:space="preserve"> a subset of rows 2</w:t>
        </w:r>
        <w:r w:rsidR="008B0830" w:rsidRPr="5B1A6548">
          <w:rPr>
            <w:rFonts w:ascii="Times New Roman" w:hAnsi="Times New Roman"/>
            <w:noProof/>
            <w:sz w:val="24"/>
            <w:szCs w:val="24"/>
          </w:rPr>
          <w:t>+3+4 and row 10</w:t>
        </w:r>
        <w:r w:rsidRPr="5B1A6548">
          <w:rPr>
            <w:rFonts w:ascii="Times New Roman" w:hAnsi="Times New Roman"/>
            <w:sz w:val="24"/>
            <w:szCs w:val="24"/>
          </w:rPr>
          <w:t xml:space="preserve"> is </w:t>
        </w:r>
        <w:r w:rsidR="008B0830" w:rsidRPr="5B1A6548">
          <w:rPr>
            <w:rFonts w:ascii="Times New Roman" w:hAnsi="Times New Roman"/>
            <w:noProof/>
            <w:sz w:val="24"/>
            <w:szCs w:val="24"/>
          </w:rPr>
          <w:t xml:space="preserve">also </w:t>
        </w:r>
        <w:r w:rsidRPr="5B1A6548">
          <w:rPr>
            <w:rFonts w:ascii="Times New Roman" w:hAnsi="Times New Roman"/>
            <w:sz w:val="24"/>
            <w:szCs w:val="24"/>
          </w:rPr>
          <w:t xml:space="preserve">a </w:t>
        </w:r>
        <w:r w:rsidRPr="5B1A6548">
          <w:rPr>
            <w:rFonts w:ascii="Times New Roman" w:hAnsi="Times New Roman"/>
            <w:sz w:val="24"/>
            <w:szCs w:val="24"/>
          </w:rPr>
          <w:lastRenderedPageBreak/>
          <w:t xml:space="preserve">subset of </w:t>
        </w:r>
        <w:r w:rsidR="008B0830" w:rsidRPr="5B1A6548">
          <w:rPr>
            <w:rFonts w:ascii="Times New Roman" w:hAnsi="Times New Roman"/>
            <w:noProof/>
            <w:sz w:val="24"/>
            <w:szCs w:val="24"/>
          </w:rPr>
          <w:t>7+8+9</w:t>
        </w:r>
        <w:r w:rsidRPr="5B1A6548">
          <w:rPr>
            <w:rFonts w:ascii="Times New Roman" w:hAnsi="Times New Roman"/>
            <w:sz w:val="24"/>
            <w:szCs w:val="24"/>
          </w:rPr>
          <w:t>, as it sh</w:t>
        </w:r>
        <w:r w:rsidR="00D5705D">
          <w:rPr>
            <w:rFonts w:ascii="Times New Roman" w:hAnsi="Times New Roman"/>
            <w:sz w:val="24"/>
            <w:szCs w:val="24"/>
          </w:rPr>
          <w:t>all</w:t>
        </w:r>
        <w:r w:rsidRPr="5B1A6548">
          <w:rPr>
            <w:rFonts w:ascii="Times New Roman" w:hAnsi="Times New Roman"/>
            <w:sz w:val="24"/>
            <w:szCs w:val="24"/>
          </w:rPr>
          <w:t xml:space="preserve"> include the portion of the gross carrying amount of loans </w:t>
        </w:r>
        <w:r w:rsidR="008B0830" w:rsidRPr="5B1A6548">
          <w:rPr>
            <w:rFonts w:ascii="Times New Roman" w:hAnsi="Times New Roman"/>
            <w:noProof/>
            <w:sz w:val="24"/>
            <w:szCs w:val="24"/>
          </w:rPr>
          <w:t>where the</w:t>
        </w:r>
        <w:r w:rsidRPr="5B1A6548">
          <w:rPr>
            <w:rFonts w:ascii="Times New Roman" w:hAnsi="Times New Roman"/>
            <w:sz w:val="24"/>
            <w:szCs w:val="24"/>
          </w:rPr>
          <w:t xml:space="preserve"> collaterals’ </w:t>
        </w:r>
        <w:r w:rsidR="008B0830" w:rsidRPr="5B1A6548">
          <w:rPr>
            <w:rFonts w:ascii="Times New Roman" w:hAnsi="Times New Roman"/>
            <w:noProof/>
            <w:sz w:val="24"/>
            <w:szCs w:val="24"/>
          </w:rPr>
          <w:t>EP score</w:t>
        </w:r>
        <w:r w:rsidRPr="5B1A6548">
          <w:rPr>
            <w:rFonts w:ascii="Times New Roman" w:hAnsi="Times New Roman"/>
            <w:sz w:val="24"/>
            <w:szCs w:val="24"/>
          </w:rPr>
          <w:t xml:space="preserve"> is estimated </w:t>
        </w:r>
        <w:r w:rsidR="008B0830" w:rsidRPr="5B1A6548">
          <w:rPr>
            <w:rFonts w:ascii="Times New Roman" w:hAnsi="Times New Roman"/>
            <w:noProof/>
            <w:sz w:val="24"/>
            <w:szCs w:val="24"/>
          </w:rPr>
          <w:t xml:space="preserve">and included in the </w:t>
        </w:r>
        <w:r w:rsidR="184F218B" w:rsidRPr="5B1A6548">
          <w:rPr>
            <w:rFonts w:ascii="Times New Roman" w:hAnsi="Times New Roman"/>
            <w:noProof/>
            <w:sz w:val="24"/>
            <w:szCs w:val="24"/>
          </w:rPr>
          <w:t>EPC</w:t>
        </w:r>
        <w:r w:rsidR="008B0830" w:rsidRPr="5B1A6548">
          <w:rPr>
            <w:rFonts w:ascii="Times New Roman" w:hAnsi="Times New Roman"/>
            <w:noProof/>
            <w:sz w:val="24"/>
            <w:szCs w:val="24"/>
          </w:rPr>
          <w:t>.</w:t>
        </w:r>
      </w:ins>
    </w:p>
    <w:p w14:paraId="343C9924" w14:textId="77777777" w:rsidR="00A54DF4" w:rsidRPr="00E1637D" w:rsidRDefault="00A54DF4" w:rsidP="00E1637D">
      <w:pPr>
        <w:tabs>
          <w:tab w:val="left" w:pos="567"/>
        </w:tabs>
        <w:spacing w:before="120" w:after="120"/>
        <w:jc w:val="both"/>
        <w:rPr>
          <w:rFonts w:ascii="Times New Roman" w:hAnsi="Times New Roman"/>
          <w:sz w:val="24"/>
          <w:rPrChange w:id="432" w:author="Author">
            <w:rPr/>
          </w:rPrChange>
        </w:rPr>
        <w:pPrChange w:id="433" w:author="Author">
          <w:pPr>
            <w:pStyle w:val="ListParagraph"/>
            <w:spacing w:before="120" w:after="120"/>
            <w:ind w:left="426"/>
            <w:jc w:val="both"/>
          </w:pPr>
        </w:pPrChange>
      </w:pPr>
    </w:p>
    <w:p w14:paraId="4C11CC78" w14:textId="7E0E8C3E" w:rsidR="00502554" w:rsidRPr="00E50FA4" w:rsidRDefault="00E01673" w:rsidP="00D35812">
      <w:pPr>
        <w:spacing w:before="120" w:after="120"/>
        <w:jc w:val="both"/>
        <w:rPr>
          <w:rFonts w:ascii="Times New Roman" w:hAnsi="Times New Roman"/>
          <w:b/>
          <w:noProof/>
          <w:sz w:val="24"/>
          <w:lang w:val="en-GB"/>
        </w:rPr>
      </w:pPr>
      <w:bookmarkStart w:id="434" w:name="_Hlk87359682"/>
      <w:r w:rsidRPr="00E50FA4">
        <w:rPr>
          <w:rFonts w:ascii="Times New Roman" w:hAnsi="Times New Roman"/>
          <w:b/>
          <w:noProof/>
          <w:sz w:val="24"/>
          <w:lang w:val="en-GB"/>
        </w:rPr>
        <w:t xml:space="preserve">Template </w:t>
      </w:r>
      <w:r w:rsidR="0039601B" w:rsidRPr="00E50FA4">
        <w:rPr>
          <w:rFonts w:ascii="Times New Roman" w:hAnsi="Times New Roman"/>
          <w:b/>
          <w:noProof/>
          <w:sz w:val="24"/>
          <w:lang w:val="en-GB"/>
        </w:rPr>
        <w:t>3</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 xml:space="preserve">change transition risk: </w:t>
      </w:r>
      <w:del w:id="435" w:author="Author">
        <w:r w:rsidR="00FF0B8C" w:rsidRPr="00E50FA4">
          <w:rPr>
            <w:rFonts w:ascii="Times New Roman" w:hAnsi="Times New Roman"/>
            <w:b/>
            <w:noProof/>
            <w:sz w:val="24"/>
            <w:lang w:val="en-GB"/>
          </w:rPr>
          <w:delText>Alignment metrics</w:delText>
        </w:r>
      </w:del>
      <w:ins w:id="436" w:author="Author">
        <w:r w:rsidR="00A44956">
          <w:rPr>
            <w:rFonts w:ascii="Times New Roman" w:hAnsi="Times New Roman"/>
            <w:b/>
            <w:noProof/>
            <w:sz w:val="24"/>
            <w:lang w:val="en-GB"/>
          </w:rPr>
          <w:t>emission intensity per physical output and by sector</w:t>
        </w:r>
      </w:ins>
      <w:r w:rsidR="00D51DA4" w:rsidRPr="00E50FA4">
        <w:rPr>
          <w:rFonts w:ascii="Times New Roman" w:hAnsi="Times New Roman"/>
          <w:noProof/>
          <w:sz w:val="24"/>
          <w:lang w:val="en-GB"/>
        </w:rPr>
        <w:t xml:space="preserve">. </w:t>
      </w:r>
      <w:r w:rsidR="00C43DB5" w:rsidRPr="00E50FA4">
        <w:rPr>
          <w:rFonts w:ascii="Times New Roman" w:hAnsi="Times New Roman" w:cs="Times New Roman"/>
          <w:noProof/>
          <w:sz w:val="24"/>
          <w:lang w:val="en-GB"/>
        </w:rPr>
        <w:t xml:space="preserve">Flexible </w:t>
      </w:r>
      <w:r w:rsidR="00D51DA4" w:rsidRPr="00E50FA4">
        <w:rPr>
          <w:rFonts w:ascii="Times New Roman" w:hAnsi="Times New Roman" w:cs="Times New Roman"/>
          <w:noProof/>
          <w:sz w:val="24"/>
          <w:lang w:val="en-GB"/>
        </w:rPr>
        <w:t>format</w:t>
      </w:r>
      <w:r w:rsidR="00C43DB5" w:rsidRPr="00E50FA4">
        <w:rPr>
          <w:rFonts w:ascii="Times New Roman" w:hAnsi="Times New Roman" w:cs="Times New Roman"/>
          <w:noProof/>
          <w:sz w:val="24"/>
          <w:lang w:val="en-GB"/>
        </w:rPr>
        <w:t xml:space="preserve"> (fixed columns, flexible rows)</w:t>
      </w:r>
      <w:r w:rsidR="00D51DA4" w:rsidRPr="00E50FA4">
        <w:rPr>
          <w:rFonts w:ascii="Times New Roman" w:hAnsi="Times New Roman" w:cs="Times New Roman"/>
          <w:noProof/>
          <w:sz w:val="24"/>
          <w:lang w:val="en-GB"/>
        </w:rPr>
        <w:t>.</w:t>
      </w:r>
    </w:p>
    <w:p w14:paraId="6A884766" w14:textId="5BAE784E" w:rsidR="002748C1" w:rsidRPr="00E50FA4" w:rsidRDefault="00881A19" w:rsidP="00DB2BD0">
      <w:pPr>
        <w:pStyle w:val="ListParagraph"/>
        <w:numPr>
          <w:ilvl w:val="0"/>
          <w:numId w:val="18"/>
        </w:numPr>
        <w:tabs>
          <w:tab w:val="left" w:pos="567"/>
        </w:tabs>
        <w:spacing w:before="120" w:after="120"/>
        <w:ind w:left="0" w:firstLine="0"/>
        <w:jc w:val="both"/>
        <w:rPr>
          <w:rFonts w:ascii="Times New Roman" w:eastAsiaTheme="minorEastAsia" w:hAnsi="Times New Roman" w:cstheme="minorBidi"/>
          <w:noProof/>
          <w:sz w:val="24"/>
          <w:szCs w:val="24"/>
        </w:rPr>
      </w:pPr>
      <w:r w:rsidRPr="002748C1">
        <w:rPr>
          <w:rFonts w:ascii="Times New Roman" w:hAnsi="Times New Roman"/>
          <w:noProof/>
          <w:sz w:val="24"/>
        </w:rPr>
        <w:t xml:space="preserve">Institutions shall </w:t>
      </w:r>
      <w:r w:rsidR="004C61E0" w:rsidRPr="002748C1">
        <w:rPr>
          <w:rFonts w:ascii="Times New Roman" w:hAnsi="Times New Roman"/>
          <w:noProof/>
          <w:sz w:val="24"/>
        </w:rPr>
        <w:t xml:space="preserve">use </w:t>
      </w:r>
      <w:r w:rsidRPr="002748C1">
        <w:rPr>
          <w:rFonts w:ascii="Times New Roman" w:hAnsi="Times New Roman"/>
          <w:noProof/>
          <w:sz w:val="24"/>
        </w:rPr>
        <w:t xml:space="preserve">the </w:t>
      </w:r>
      <w:r w:rsidR="004C61E0" w:rsidRPr="002748C1">
        <w:rPr>
          <w:rFonts w:ascii="Times New Roman" w:hAnsi="Times New Roman"/>
          <w:noProof/>
          <w:sz w:val="24"/>
        </w:rPr>
        <w:t xml:space="preserve">following </w:t>
      </w:r>
      <w:r w:rsidRPr="002748C1">
        <w:rPr>
          <w:rFonts w:ascii="Times New Roman" w:hAnsi="Times New Roman"/>
          <w:noProof/>
          <w:sz w:val="24"/>
        </w:rPr>
        <w:t>instructions to disclose the information required in ‘</w:t>
      </w:r>
      <w:r w:rsidRPr="002748C1">
        <w:rPr>
          <w:rFonts w:ascii="Times New Roman" w:hAnsi="Times New Roman"/>
          <w:bCs/>
          <w:noProof/>
          <w:sz w:val="24"/>
        </w:rPr>
        <w:t xml:space="preserve">Template 3: Banking book - </w:t>
      </w:r>
      <w:r w:rsidR="00786654" w:rsidRPr="002748C1">
        <w:rPr>
          <w:rFonts w:ascii="Times New Roman" w:hAnsi="Times New Roman"/>
          <w:bCs/>
          <w:noProof/>
          <w:sz w:val="24"/>
        </w:rPr>
        <w:t xml:space="preserve">Indicators of potential climate </w:t>
      </w:r>
      <w:r w:rsidRPr="002748C1">
        <w:rPr>
          <w:rFonts w:ascii="Times New Roman" w:hAnsi="Times New Roman"/>
          <w:bCs/>
          <w:noProof/>
          <w:sz w:val="24"/>
        </w:rPr>
        <w:t xml:space="preserve">change transition risk: </w:t>
      </w:r>
      <w:del w:id="437" w:author="Author">
        <w:r w:rsidRPr="00E50FA4">
          <w:rPr>
            <w:rFonts w:ascii="Times New Roman" w:hAnsi="Times New Roman"/>
            <w:bCs/>
            <w:noProof/>
            <w:sz w:val="24"/>
          </w:rPr>
          <w:delText>Alignment metrics</w:delText>
        </w:r>
        <w:r w:rsidRPr="00E50FA4">
          <w:rPr>
            <w:rFonts w:ascii="Times New Roman" w:hAnsi="Times New Roman"/>
            <w:noProof/>
            <w:sz w:val="24"/>
          </w:rPr>
          <w:delText>’</w:delText>
        </w:r>
      </w:del>
      <w:ins w:id="438" w:author="Author">
        <w:r w:rsidR="00A44956" w:rsidRPr="002748C1">
          <w:rPr>
            <w:rFonts w:ascii="Times New Roman" w:hAnsi="Times New Roman"/>
            <w:bCs/>
            <w:noProof/>
            <w:sz w:val="24"/>
          </w:rPr>
          <w:t>emission intensity per physical output and by sector</w:t>
        </w:r>
        <w:r w:rsidRPr="002748C1">
          <w:rPr>
            <w:rFonts w:ascii="Times New Roman" w:hAnsi="Times New Roman"/>
            <w:noProof/>
            <w:sz w:val="24"/>
          </w:rPr>
          <w:t>’</w:t>
        </w:r>
      </w:ins>
      <w:r w:rsidRPr="002748C1">
        <w:rPr>
          <w:rFonts w:ascii="Times New Roman" w:hAnsi="Times New Roman"/>
          <w:noProof/>
          <w:sz w:val="24"/>
        </w:rPr>
        <w:t xml:space="preserve">, as </w:t>
      </w:r>
      <w:r w:rsidR="009906F2" w:rsidRPr="002748C1">
        <w:rPr>
          <w:rFonts w:ascii="Times New Roman" w:hAnsi="Times New Roman"/>
          <w:noProof/>
          <w:sz w:val="24"/>
        </w:rPr>
        <w:t>set out</w:t>
      </w:r>
      <w:r w:rsidRPr="002748C1">
        <w:rPr>
          <w:rFonts w:ascii="Times New Roman" w:hAnsi="Times New Roman"/>
          <w:noProof/>
          <w:sz w:val="24"/>
        </w:rPr>
        <w:t xml:space="preserve"> in Annex XXXIX </w:t>
      </w:r>
      <w:del w:id="439" w:author="Author">
        <w:r w:rsidRPr="00E50FA4">
          <w:rPr>
            <w:rFonts w:ascii="Times New Roman" w:hAnsi="Times New Roman"/>
            <w:noProof/>
            <w:sz w:val="24"/>
          </w:rPr>
          <w:delText>to this</w:delText>
        </w:r>
      </w:del>
      <w:ins w:id="440" w:author="Author">
        <w:r w:rsidR="002748C1" w:rsidRPr="002748C1">
          <w:rPr>
            <w:rFonts w:ascii="Times New Roman" w:hAnsi="Times New Roman"/>
            <w:noProof/>
            <w:sz w:val="24"/>
            <w:lang w:val="en-US"/>
          </w:rPr>
          <w:t>of Implementing</w:t>
        </w:r>
      </w:ins>
      <w:r w:rsidR="002748C1" w:rsidRPr="00E1637D">
        <w:rPr>
          <w:rFonts w:ascii="Times New Roman" w:hAnsi="Times New Roman"/>
          <w:sz w:val="24"/>
          <w:lang w:val="en-US"/>
          <w:rPrChange w:id="441" w:author="Author">
            <w:rPr>
              <w:rFonts w:ascii="Times New Roman" w:hAnsi="Times New Roman"/>
              <w:sz w:val="24"/>
            </w:rPr>
          </w:rPrChange>
        </w:rPr>
        <w:t xml:space="preserve"> Regulation</w:t>
      </w:r>
      <w:del w:id="442" w:author="Author">
        <w:r w:rsidRPr="00E50FA4">
          <w:rPr>
            <w:rFonts w:ascii="Times New Roman" w:hAnsi="Times New Roman"/>
            <w:noProof/>
            <w:sz w:val="24"/>
          </w:rPr>
          <w:delText xml:space="preserve">. </w:delText>
        </w:r>
      </w:del>
      <w:ins w:id="443" w:author="Author">
        <w:r w:rsidR="002748C1" w:rsidRPr="002748C1">
          <w:rPr>
            <w:rFonts w:ascii="Times New Roman" w:hAnsi="Times New Roman"/>
            <w:noProof/>
            <w:sz w:val="24"/>
            <w:lang w:val="en-US"/>
          </w:rPr>
          <w:t xml:space="preserve"> 2024</w:t>
        </w:r>
        <w:r w:rsidR="002748C1" w:rsidRPr="00A54DF4">
          <w:rPr>
            <w:rFonts w:ascii="Times New Roman" w:hAnsi="Times New Roman"/>
            <w:noProof/>
            <w:sz w:val="24"/>
            <w:highlight w:val="yellow"/>
            <w:lang w:val="en-US"/>
          </w:rPr>
          <w:t>/XXXX</w:t>
        </w:r>
        <w:r w:rsidR="002748C1">
          <w:rPr>
            <w:rFonts w:ascii="Times New Roman" w:hAnsi="Times New Roman"/>
            <w:noProof/>
            <w:sz w:val="24"/>
          </w:rPr>
          <w:t>.</w:t>
        </w:r>
      </w:ins>
    </w:p>
    <w:p w14:paraId="1AFCBB91" w14:textId="0A6D272D" w:rsidR="005C7162" w:rsidRPr="002748C1" w:rsidRDefault="00881A19" w:rsidP="00DB2BD0">
      <w:pPr>
        <w:pStyle w:val="ListParagraph"/>
        <w:numPr>
          <w:ilvl w:val="0"/>
          <w:numId w:val="18"/>
        </w:numPr>
        <w:tabs>
          <w:tab w:val="left" w:pos="567"/>
        </w:tabs>
        <w:spacing w:before="120" w:after="120"/>
        <w:ind w:left="0" w:firstLine="0"/>
        <w:jc w:val="both"/>
        <w:rPr>
          <w:rFonts w:ascii="Times New Roman" w:hAnsi="Times New Roman"/>
          <w:noProof/>
          <w:sz w:val="24"/>
        </w:rPr>
      </w:pPr>
      <w:r w:rsidRPr="002748C1">
        <w:rPr>
          <w:rFonts w:ascii="Times New Roman" w:hAnsi="Times New Roman"/>
          <w:noProof/>
          <w:sz w:val="24"/>
        </w:rPr>
        <w:t xml:space="preserve">Institutions shall disclose in </w:t>
      </w:r>
      <w:r w:rsidR="008B7D61" w:rsidRPr="002748C1">
        <w:rPr>
          <w:rFonts w:ascii="Times New Roman" w:hAnsi="Times New Roman"/>
          <w:noProof/>
          <w:sz w:val="24"/>
        </w:rPr>
        <w:t xml:space="preserve">this template information on </w:t>
      </w:r>
      <w:r w:rsidRPr="002748C1">
        <w:rPr>
          <w:rFonts w:ascii="Times New Roman" w:hAnsi="Times New Roman"/>
          <w:noProof/>
          <w:sz w:val="24"/>
        </w:rPr>
        <w:t xml:space="preserve">their </w:t>
      </w:r>
      <w:r w:rsidR="003A0E90" w:rsidRPr="002748C1">
        <w:rPr>
          <w:rFonts w:ascii="Times New Roman" w:hAnsi="Times New Roman"/>
          <w:noProof/>
          <w:sz w:val="24"/>
        </w:rPr>
        <w:t xml:space="preserve">alignment efforts with the </w:t>
      </w:r>
      <w:r w:rsidR="00150CFE" w:rsidRPr="002748C1">
        <w:rPr>
          <w:rFonts w:ascii="Times New Roman" w:hAnsi="Times New Roman"/>
          <w:noProof/>
          <w:sz w:val="24"/>
        </w:rPr>
        <w:t xml:space="preserve">objectives of </w:t>
      </w:r>
      <w:r w:rsidR="00150CFE" w:rsidRPr="002748C1">
        <w:rPr>
          <w:rFonts w:ascii="Times New Roman" w:hAnsi="Times New Roman"/>
          <w:noProof/>
          <w:sz w:val="24"/>
          <w:lang w:val="en-US"/>
        </w:rPr>
        <w:t xml:space="preserve">the Paris </w:t>
      </w:r>
      <w:r w:rsidR="00B76863" w:rsidRPr="002748C1">
        <w:rPr>
          <w:rFonts w:ascii="Times New Roman" w:hAnsi="Times New Roman"/>
          <w:noProof/>
          <w:sz w:val="24"/>
          <w:lang w:val="en-US"/>
        </w:rPr>
        <w:t>Agreement</w:t>
      </w:r>
      <w:r w:rsidR="00B76863" w:rsidRPr="002748C1">
        <w:rPr>
          <w:rFonts w:ascii="Times New Roman" w:hAnsi="Times New Roman"/>
          <w:noProof/>
          <w:sz w:val="24"/>
        </w:rPr>
        <w:t xml:space="preserve"> for</w:t>
      </w:r>
      <w:r w:rsidR="003A0E90" w:rsidRPr="002748C1">
        <w:rPr>
          <w:rFonts w:ascii="Times New Roman" w:hAnsi="Times New Roman"/>
          <w:noProof/>
          <w:sz w:val="24"/>
        </w:rPr>
        <w:t xml:space="preserve"> a selected number of sectors</w:t>
      </w:r>
      <w:r w:rsidR="00BD55F5" w:rsidRPr="002748C1">
        <w:rPr>
          <w:rFonts w:ascii="Times New Roman" w:hAnsi="Times New Roman"/>
          <w:noProof/>
          <w:sz w:val="24"/>
        </w:rPr>
        <w:t xml:space="preserve">. The disclosures on the alignment shall capture the extent to which financial flows are consistent with a pathway towards low greenhouse gas emissions and climate-resilient development as </w:t>
      </w:r>
      <w:r w:rsidR="00DC607D" w:rsidRPr="002748C1">
        <w:rPr>
          <w:rFonts w:ascii="Times New Roman" w:hAnsi="Times New Roman"/>
          <w:noProof/>
          <w:sz w:val="24"/>
        </w:rPr>
        <w:t xml:space="preserve">referred to </w:t>
      </w:r>
      <w:r w:rsidR="00BD55F5" w:rsidRPr="002748C1">
        <w:rPr>
          <w:rFonts w:ascii="Times New Roman" w:hAnsi="Times New Roman"/>
          <w:noProof/>
          <w:sz w:val="24"/>
        </w:rPr>
        <w:t>in the Paris Agreement. The economic scenario that describes that decarbonisation pathway is</w:t>
      </w:r>
      <w:r w:rsidR="00D2129F" w:rsidRPr="002748C1">
        <w:rPr>
          <w:rFonts w:ascii="Times New Roman" w:hAnsi="Times New Roman"/>
          <w:noProof/>
          <w:sz w:val="24"/>
        </w:rPr>
        <w:t xml:space="preserve"> the</w:t>
      </w:r>
      <w:r w:rsidR="00A44956" w:rsidRPr="002748C1">
        <w:rPr>
          <w:rFonts w:ascii="Times New Roman" w:hAnsi="Times New Roman"/>
          <w:noProof/>
          <w:sz w:val="24"/>
        </w:rPr>
        <w:t xml:space="preserve"> </w:t>
      </w:r>
      <w:ins w:id="444" w:author="Author">
        <w:r w:rsidR="00A44956" w:rsidRPr="002748C1">
          <w:rPr>
            <w:rFonts w:ascii="Times New Roman" w:hAnsi="Times New Roman"/>
            <w:noProof/>
            <w:sz w:val="24"/>
          </w:rPr>
          <w:t>latest available</w:t>
        </w:r>
        <w:r w:rsidR="00D2129F" w:rsidRPr="002748C1">
          <w:rPr>
            <w:rFonts w:ascii="Times New Roman" w:hAnsi="Times New Roman"/>
            <w:noProof/>
            <w:sz w:val="24"/>
          </w:rPr>
          <w:t xml:space="preserve"> </w:t>
        </w:r>
      </w:ins>
      <w:r w:rsidR="00D2129F" w:rsidRPr="002748C1">
        <w:rPr>
          <w:rFonts w:ascii="Times New Roman" w:hAnsi="Times New Roman"/>
          <w:noProof/>
          <w:sz w:val="24"/>
        </w:rPr>
        <w:t>International Energy Agency</w:t>
      </w:r>
      <w:r w:rsidR="00150CFE" w:rsidRPr="002748C1">
        <w:rPr>
          <w:rFonts w:ascii="Times New Roman" w:hAnsi="Times New Roman"/>
          <w:noProof/>
          <w:sz w:val="24"/>
        </w:rPr>
        <w:t xml:space="preserve"> (IEA)</w:t>
      </w:r>
      <w:r w:rsidR="00D2129F" w:rsidRPr="002748C1">
        <w:rPr>
          <w:rFonts w:ascii="Times New Roman" w:hAnsi="Times New Roman"/>
          <w:noProof/>
          <w:sz w:val="24"/>
        </w:rPr>
        <w:t xml:space="preserve"> Net Zero Emissions by 2050 Scenario (NZE2050)</w:t>
      </w:r>
      <w:r w:rsidR="00D65FBF" w:rsidRPr="002748C1">
        <w:rPr>
          <w:rFonts w:ascii="Times New Roman" w:hAnsi="Times New Roman"/>
          <w:noProof/>
          <w:sz w:val="24"/>
          <w:vertAlign w:val="superscript"/>
        </w:rPr>
        <w:t>*1</w:t>
      </w:r>
      <w:r w:rsidR="00EB7026" w:rsidRPr="002748C1">
        <w:rPr>
          <w:rFonts w:ascii="Times New Roman" w:hAnsi="Times New Roman"/>
          <w:noProof/>
          <w:sz w:val="24"/>
          <w:vertAlign w:val="superscript"/>
        </w:rPr>
        <w:t>8</w:t>
      </w:r>
      <w:r w:rsidR="003A0E90" w:rsidRPr="002748C1">
        <w:rPr>
          <w:rFonts w:ascii="Times New Roman" w:hAnsi="Times New Roman"/>
          <w:noProof/>
          <w:sz w:val="24"/>
        </w:rPr>
        <w:t>.</w:t>
      </w:r>
      <w:r w:rsidR="008B7D61" w:rsidRPr="002748C1">
        <w:rPr>
          <w:rFonts w:ascii="Times New Roman" w:hAnsi="Times New Roman"/>
          <w:noProof/>
          <w:sz w:val="24"/>
        </w:rPr>
        <w:t xml:space="preserve"> </w:t>
      </w:r>
      <w:r w:rsidR="00BD55F5" w:rsidRPr="002748C1">
        <w:rPr>
          <w:rFonts w:ascii="Times New Roman" w:hAnsi="Times New Roman"/>
          <w:noProof/>
          <w:sz w:val="24"/>
        </w:rPr>
        <w:t xml:space="preserve">Institutions shall take into account </w:t>
      </w:r>
      <w:r w:rsidR="00EB7026" w:rsidRPr="002748C1">
        <w:rPr>
          <w:rFonts w:ascii="Times New Roman" w:hAnsi="Times New Roman"/>
          <w:noProof/>
          <w:sz w:val="24"/>
        </w:rPr>
        <w:t>that</w:t>
      </w:r>
      <w:r w:rsidR="00BD55F5" w:rsidRPr="002748C1">
        <w:rPr>
          <w:rFonts w:ascii="Times New Roman" w:hAnsi="Times New Roman"/>
          <w:noProof/>
          <w:sz w:val="24"/>
        </w:rPr>
        <w:t xml:space="preserve"> scenario. </w:t>
      </w:r>
      <w:r w:rsidR="00DC607D" w:rsidRPr="002748C1">
        <w:rPr>
          <w:rFonts w:ascii="Times New Roman" w:hAnsi="Times New Roman"/>
          <w:noProof/>
          <w:sz w:val="24"/>
        </w:rPr>
        <w:t>Given that t</w:t>
      </w:r>
      <w:r w:rsidR="005C7162" w:rsidRPr="002748C1">
        <w:rPr>
          <w:rFonts w:ascii="Times New Roman" w:hAnsi="Times New Roman"/>
          <w:noProof/>
          <w:sz w:val="24"/>
        </w:rPr>
        <w:t xml:space="preserve">he IEA </w:t>
      </w:r>
      <w:r w:rsidR="00DC607D" w:rsidRPr="002748C1">
        <w:rPr>
          <w:rFonts w:ascii="Times New Roman" w:hAnsi="Times New Roman"/>
          <w:noProof/>
          <w:sz w:val="24"/>
        </w:rPr>
        <w:t xml:space="preserve">provides scenarios </w:t>
      </w:r>
      <w:r w:rsidR="005C7162" w:rsidRPr="002748C1">
        <w:rPr>
          <w:rFonts w:ascii="Times New Roman" w:hAnsi="Times New Roman"/>
          <w:noProof/>
          <w:sz w:val="24"/>
        </w:rPr>
        <w:t>at global level</w:t>
      </w:r>
      <w:r w:rsidR="00DC607D" w:rsidRPr="002748C1">
        <w:rPr>
          <w:rFonts w:ascii="Times New Roman" w:hAnsi="Times New Roman"/>
          <w:noProof/>
          <w:sz w:val="24"/>
        </w:rPr>
        <w:t xml:space="preserve"> and some </w:t>
      </w:r>
      <w:r w:rsidR="005C7162" w:rsidRPr="002748C1">
        <w:rPr>
          <w:rFonts w:ascii="Times New Roman" w:hAnsi="Times New Roman"/>
          <w:noProof/>
          <w:sz w:val="24"/>
        </w:rPr>
        <w:t xml:space="preserve">specific metrics at European level, </w:t>
      </w:r>
      <w:r w:rsidR="00DC607D" w:rsidRPr="002748C1">
        <w:rPr>
          <w:rFonts w:ascii="Times New Roman" w:hAnsi="Times New Roman"/>
          <w:noProof/>
          <w:sz w:val="24"/>
        </w:rPr>
        <w:t xml:space="preserve">institutions are to measure </w:t>
      </w:r>
      <w:r w:rsidR="005C7162" w:rsidRPr="002748C1">
        <w:rPr>
          <w:rFonts w:ascii="Times New Roman" w:hAnsi="Times New Roman"/>
          <w:noProof/>
          <w:sz w:val="24"/>
        </w:rPr>
        <w:t xml:space="preserve">the distance </w:t>
      </w:r>
      <w:r w:rsidR="00DC607D" w:rsidRPr="002748C1">
        <w:rPr>
          <w:rFonts w:ascii="Times New Roman" w:hAnsi="Times New Roman"/>
          <w:noProof/>
          <w:sz w:val="24"/>
        </w:rPr>
        <w:t xml:space="preserve">from </w:t>
      </w:r>
      <w:r w:rsidR="005C7162" w:rsidRPr="002748C1">
        <w:rPr>
          <w:rFonts w:ascii="Times New Roman" w:hAnsi="Times New Roman"/>
          <w:noProof/>
          <w:sz w:val="24"/>
        </w:rPr>
        <w:t>the IEA scenario benchmark</w:t>
      </w:r>
      <w:r w:rsidR="00DC607D" w:rsidRPr="002748C1">
        <w:rPr>
          <w:rFonts w:ascii="Times New Roman" w:hAnsi="Times New Roman"/>
          <w:noProof/>
          <w:sz w:val="24"/>
        </w:rPr>
        <w:t>s</w:t>
      </w:r>
      <w:r w:rsidR="005C7162" w:rsidRPr="002748C1">
        <w:rPr>
          <w:rFonts w:ascii="Times New Roman" w:hAnsi="Times New Roman"/>
          <w:noProof/>
          <w:sz w:val="24"/>
        </w:rPr>
        <w:t xml:space="preserve"> at global level and</w:t>
      </w:r>
      <w:r w:rsidR="00DC607D" w:rsidRPr="002748C1">
        <w:rPr>
          <w:rFonts w:ascii="Times New Roman" w:hAnsi="Times New Roman"/>
          <w:noProof/>
          <w:sz w:val="24"/>
        </w:rPr>
        <w:t xml:space="preserve">, where the specific European level metrics are available, </w:t>
      </w:r>
      <w:r w:rsidR="005C7162" w:rsidRPr="002748C1">
        <w:rPr>
          <w:rFonts w:ascii="Times New Roman" w:hAnsi="Times New Roman"/>
          <w:noProof/>
          <w:sz w:val="24"/>
        </w:rPr>
        <w:t xml:space="preserve">at </w:t>
      </w:r>
      <w:r w:rsidR="00DC607D" w:rsidRPr="002748C1">
        <w:rPr>
          <w:rFonts w:ascii="Times New Roman" w:hAnsi="Times New Roman"/>
          <w:noProof/>
          <w:sz w:val="24"/>
        </w:rPr>
        <w:t xml:space="preserve">European </w:t>
      </w:r>
      <w:r w:rsidR="005C7162" w:rsidRPr="002748C1">
        <w:rPr>
          <w:rFonts w:ascii="Times New Roman" w:hAnsi="Times New Roman"/>
          <w:noProof/>
          <w:sz w:val="24"/>
        </w:rPr>
        <w:t xml:space="preserve">level. </w:t>
      </w:r>
      <w:ins w:id="445" w:author="Author">
        <w:r w:rsidR="00C351D3" w:rsidRPr="002748C1">
          <w:rPr>
            <w:rFonts w:ascii="Times New Roman" w:hAnsi="Times New Roman"/>
            <w:noProof/>
            <w:sz w:val="24"/>
          </w:rPr>
          <w:t xml:space="preserve">In instances where specific data points for sectors and geographies are not provided within the NZE2050 scenario, institutions may reference alternative credible, scientifically grounded net zero scenarios.  </w:t>
        </w:r>
        <w:r w:rsidR="00A44956" w:rsidRPr="002748C1">
          <w:rPr>
            <w:rFonts w:ascii="Times New Roman" w:hAnsi="Times New Roman"/>
            <w:noProof/>
            <w:sz w:val="24"/>
          </w:rPr>
          <w:t xml:space="preserve"> </w:t>
        </w:r>
      </w:ins>
    </w:p>
    <w:p w14:paraId="0F43EA40" w14:textId="4F4A2060" w:rsidR="00C351D3" w:rsidRDefault="004C61E0" w:rsidP="00DB2BD0">
      <w:pPr>
        <w:pStyle w:val="ListParagraph"/>
        <w:numPr>
          <w:ilvl w:val="0"/>
          <w:numId w:val="18"/>
        </w:numPr>
        <w:tabs>
          <w:tab w:val="left" w:pos="567"/>
        </w:tabs>
        <w:spacing w:before="120" w:after="120"/>
        <w:ind w:left="0" w:firstLine="0"/>
        <w:jc w:val="both"/>
        <w:rPr>
          <w:rFonts w:ascii="Times New Roman" w:hAnsi="Times New Roman"/>
          <w:noProof/>
          <w:sz w:val="24"/>
          <w:szCs w:val="24"/>
        </w:rPr>
      </w:pPr>
      <w:r w:rsidRPr="00E50FA4">
        <w:rPr>
          <w:rFonts w:ascii="Times New Roman" w:hAnsi="Times New Roman"/>
          <w:noProof/>
          <w:sz w:val="24"/>
        </w:rPr>
        <w:t>I</w:t>
      </w:r>
      <w:r w:rsidR="008B7D61" w:rsidRPr="00E50FA4">
        <w:rPr>
          <w:rFonts w:ascii="Times New Roman" w:hAnsi="Times New Roman"/>
          <w:noProof/>
          <w:sz w:val="24"/>
        </w:rPr>
        <w:t>nstitutions that are already estimating informat</w:t>
      </w:r>
      <w:r w:rsidR="008B7D61" w:rsidRPr="00C351D3">
        <w:rPr>
          <w:rFonts w:ascii="Times New Roman" w:hAnsi="Times New Roman"/>
          <w:noProof/>
          <w:sz w:val="24"/>
          <w:szCs w:val="24"/>
        </w:rPr>
        <w:t xml:space="preserve">ion on their </w:t>
      </w:r>
      <w:r w:rsidR="006A2FE4" w:rsidRPr="00C351D3">
        <w:rPr>
          <w:rFonts w:ascii="Times New Roman" w:hAnsi="Times New Roman"/>
          <w:noProof/>
          <w:sz w:val="24"/>
          <w:szCs w:val="24"/>
        </w:rPr>
        <w:t xml:space="preserve">sectoral alignment to the </w:t>
      </w:r>
      <w:r w:rsidR="00881A19" w:rsidRPr="00C351D3">
        <w:rPr>
          <w:rFonts w:ascii="Times New Roman" w:hAnsi="Times New Roman"/>
          <w:noProof/>
          <w:sz w:val="24"/>
          <w:szCs w:val="24"/>
        </w:rPr>
        <w:t xml:space="preserve">Paris Agreement </w:t>
      </w:r>
      <w:r w:rsidR="008B7D61" w:rsidRPr="00C351D3">
        <w:rPr>
          <w:rFonts w:ascii="Times New Roman" w:hAnsi="Times New Roman"/>
          <w:noProof/>
          <w:sz w:val="24"/>
          <w:szCs w:val="24"/>
        </w:rPr>
        <w:t>shall disclose the information in this template</w:t>
      </w:r>
      <w:r w:rsidR="006A2FE4" w:rsidRPr="00C351D3">
        <w:rPr>
          <w:rFonts w:ascii="Times New Roman" w:hAnsi="Times New Roman"/>
          <w:noProof/>
          <w:sz w:val="24"/>
          <w:szCs w:val="24"/>
        </w:rPr>
        <w:t>.</w:t>
      </w:r>
      <w:r w:rsidR="008B7D61" w:rsidRPr="00C351D3">
        <w:rPr>
          <w:rFonts w:ascii="Times New Roman" w:hAnsi="Times New Roman"/>
          <w:noProof/>
          <w:sz w:val="24"/>
          <w:szCs w:val="24"/>
        </w:rPr>
        <w:t xml:space="preserve"> </w:t>
      </w:r>
      <w:del w:id="446" w:author="Author">
        <w:r w:rsidR="006A2FE4" w:rsidRPr="00E50FA4">
          <w:rPr>
            <w:rFonts w:ascii="Times New Roman" w:hAnsi="Times New Roman"/>
            <w:noProof/>
            <w:sz w:val="24"/>
          </w:rPr>
          <w:delText xml:space="preserve">Institutions are to </w:delText>
        </w:r>
        <w:r w:rsidR="008B7D61" w:rsidRPr="00E50FA4">
          <w:rPr>
            <w:rFonts w:ascii="Times New Roman" w:hAnsi="Times New Roman"/>
            <w:noProof/>
            <w:sz w:val="24"/>
          </w:rPr>
          <w:delText>explain in the narrative</w:delText>
        </w:r>
        <w:r w:rsidRPr="00E50FA4">
          <w:rPr>
            <w:rFonts w:ascii="Times New Roman" w:hAnsi="Times New Roman"/>
            <w:noProof/>
            <w:sz w:val="24"/>
          </w:rPr>
          <w:delText xml:space="preserve"> part</w:delText>
        </w:r>
        <w:r w:rsidR="008B7D61" w:rsidRPr="00E50FA4">
          <w:rPr>
            <w:rFonts w:ascii="Times New Roman" w:hAnsi="Times New Roman"/>
            <w:noProof/>
            <w:sz w:val="24"/>
          </w:rPr>
          <w:delText xml:space="preserve"> accompanying the template the </w:delText>
        </w:r>
        <w:r w:rsidRPr="00E50FA4">
          <w:rPr>
            <w:rFonts w:ascii="Times New Roman" w:hAnsi="Times New Roman"/>
            <w:noProof/>
            <w:sz w:val="24"/>
          </w:rPr>
          <w:delText xml:space="preserve">method used </w:delText>
        </w:r>
        <w:r w:rsidR="008B7D61" w:rsidRPr="00E50FA4">
          <w:rPr>
            <w:rFonts w:ascii="Times New Roman" w:hAnsi="Times New Roman"/>
            <w:noProof/>
            <w:sz w:val="24"/>
          </w:rPr>
          <w:delText xml:space="preserve">and </w:delText>
        </w:r>
        <w:r w:rsidRPr="00E50FA4">
          <w:rPr>
            <w:rFonts w:ascii="Times New Roman" w:hAnsi="Times New Roman"/>
            <w:noProof/>
            <w:sz w:val="24"/>
          </w:rPr>
          <w:delText xml:space="preserve">the data </w:delText>
        </w:r>
        <w:r w:rsidR="008B7D61" w:rsidRPr="00E50FA4">
          <w:rPr>
            <w:rFonts w:ascii="Times New Roman" w:hAnsi="Times New Roman"/>
            <w:noProof/>
            <w:sz w:val="24"/>
          </w:rPr>
          <w:delText xml:space="preserve">source. Those institutions that are not yet estimating their </w:delText>
        </w:r>
        <w:r w:rsidR="003A0E90" w:rsidRPr="00E50FA4">
          <w:rPr>
            <w:rFonts w:ascii="Times New Roman" w:hAnsi="Times New Roman"/>
            <w:noProof/>
            <w:sz w:val="24"/>
          </w:rPr>
          <w:delText xml:space="preserve">sectoral alignment </w:delText>
        </w:r>
        <w:r w:rsidR="008B7D61" w:rsidRPr="00E50FA4">
          <w:rPr>
            <w:rFonts w:ascii="Times New Roman" w:hAnsi="Times New Roman"/>
            <w:noProof/>
            <w:sz w:val="24"/>
          </w:rPr>
          <w:delText xml:space="preserve">shall disclose information on their plans to implement </w:delText>
        </w:r>
        <w:r w:rsidR="006A2FE4" w:rsidRPr="00E50FA4">
          <w:rPr>
            <w:rFonts w:ascii="Times New Roman" w:hAnsi="Times New Roman"/>
            <w:noProof/>
            <w:sz w:val="24"/>
          </w:rPr>
          <w:delText xml:space="preserve">a </w:delText>
        </w:r>
        <w:r w:rsidR="008B7D61" w:rsidRPr="00E50FA4">
          <w:rPr>
            <w:rFonts w:ascii="Times New Roman" w:hAnsi="Times New Roman"/>
            <w:noProof/>
            <w:sz w:val="24"/>
          </w:rPr>
          <w:delText>method to estimate and disclose th</w:delText>
        </w:r>
        <w:r w:rsidR="00136976" w:rsidRPr="00E50FA4">
          <w:rPr>
            <w:rFonts w:ascii="Times New Roman" w:hAnsi="Times New Roman"/>
            <w:noProof/>
            <w:sz w:val="24"/>
          </w:rPr>
          <w:delText>at</w:delText>
        </w:r>
        <w:r w:rsidR="008B7D61" w:rsidRPr="00E50FA4">
          <w:rPr>
            <w:rFonts w:ascii="Times New Roman" w:hAnsi="Times New Roman"/>
            <w:noProof/>
            <w:sz w:val="24"/>
          </w:rPr>
          <w:delText xml:space="preserve"> information. </w:delText>
        </w:r>
        <w:r w:rsidRPr="00E50FA4">
          <w:rPr>
            <w:rFonts w:ascii="Times New Roman" w:hAnsi="Times New Roman"/>
            <w:noProof/>
            <w:sz w:val="24"/>
          </w:rPr>
          <w:delText xml:space="preserve">In any case, </w:delText>
        </w:r>
        <w:r w:rsidR="00124EF7" w:rsidRPr="00E50FA4">
          <w:rPr>
            <w:rFonts w:ascii="Times New Roman" w:hAnsi="Times New Roman"/>
            <w:noProof/>
            <w:sz w:val="24"/>
          </w:rPr>
          <w:delText>institutions shall start disclosing the information included in this template</w:delText>
        </w:r>
        <w:r w:rsidR="0069726A" w:rsidRPr="00E50FA4">
          <w:rPr>
            <w:rFonts w:ascii="Times New Roman" w:hAnsi="Times New Roman"/>
            <w:noProof/>
            <w:sz w:val="24"/>
          </w:rPr>
          <w:delText xml:space="preserve"> with</w:delText>
        </w:r>
        <w:r w:rsidR="002A2C5B" w:rsidRPr="00E50FA4">
          <w:rPr>
            <w:rFonts w:ascii="Times New Roman" w:hAnsi="Times New Roman"/>
            <w:noProof/>
            <w:sz w:val="24"/>
          </w:rPr>
          <w:delText xml:space="preserve"> first disclosure reference date as of</w:delText>
        </w:r>
        <w:r w:rsidR="00790DE1" w:rsidRPr="00E50FA4">
          <w:rPr>
            <w:rFonts w:ascii="Times New Roman" w:hAnsi="Times New Roman"/>
            <w:noProof/>
            <w:sz w:val="24"/>
          </w:rPr>
          <w:delText xml:space="preserve"> 30</w:delText>
        </w:r>
        <w:r w:rsidR="00124EF7" w:rsidRPr="00E50FA4">
          <w:rPr>
            <w:rFonts w:ascii="Times New Roman" w:hAnsi="Times New Roman"/>
            <w:noProof/>
            <w:sz w:val="24"/>
          </w:rPr>
          <w:delText xml:space="preserve"> June 2024.</w:delText>
        </w:r>
      </w:del>
    </w:p>
    <w:p w14:paraId="04D7DB29" w14:textId="656D0D5D" w:rsidR="00C351D3" w:rsidRDefault="00C351D3" w:rsidP="00D50147">
      <w:pPr>
        <w:pStyle w:val="ListParagraph"/>
        <w:numPr>
          <w:ilvl w:val="0"/>
          <w:numId w:val="32"/>
        </w:numPr>
        <w:tabs>
          <w:tab w:val="left" w:pos="567"/>
        </w:tabs>
        <w:spacing w:before="120" w:after="120"/>
        <w:jc w:val="both"/>
        <w:rPr>
          <w:ins w:id="447" w:author="Author"/>
          <w:rFonts w:ascii="Times New Roman" w:hAnsi="Times New Roman"/>
          <w:noProof/>
          <w:sz w:val="24"/>
          <w:szCs w:val="24"/>
        </w:rPr>
      </w:pPr>
      <w:ins w:id="448" w:author="Author">
        <w:r w:rsidRPr="5B1A6548">
          <w:rPr>
            <w:rFonts w:ascii="Times New Roman" w:hAnsi="Times New Roman"/>
            <w:sz w:val="24"/>
            <w:szCs w:val="24"/>
          </w:rPr>
          <w:t xml:space="preserve">Institutions shall disclose information on their exposures towards non-financial corporates and retail </w:t>
        </w:r>
        <w:r w:rsidR="08EB160F" w:rsidRPr="5B1A6548">
          <w:rPr>
            <w:rFonts w:ascii="Times New Roman" w:hAnsi="Times New Roman"/>
            <w:sz w:val="24"/>
            <w:szCs w:val="24"/>
          </w:rPr>
          <w:t xml:space="preserve">SME </w:t>
        </w:r>
        <w:r w:rsidRPr="5B1A6548">
          <w:rPr>
            <w:rFonts w:ascii="Times New Roman" w:hAnsi="Times New Roman"/>
            <w:sz w:val="24"/>
            <w:szCs w:val="24"/>
          </w:rPr>
          <w:t xml:space="preserve">exposures. For loans for which the use of proceeds is unknown, the gross carrying </w:t>
        </w:r>
        <w:r w:rsidR="093C8D95" w:rsidRPr="5B1A6548">
          <w:rPr>
            <w:rFonts w:ascii="Times New Roman" w:hAnsi="Times New Roman"/>
            <w:sz w:val="24"/>
            <w:szCs w:val="24"/>
          </w:rPr>
          <w:t>amount</w:t>
        </w:r>
        <w:r w:rsidRPr="5B1A6548">
          <w:rPr>
            <w:rFonts w:ascii="Times New Roman" w:hAnsi="Times New Roman"/>
            <w:sz w:val="24"/>
            <w:szCs w:val="24"/>
          </w:rPr>
          <w:t xml:space="preserve"> of the exposure</w:t>
        </w:r>
        <w:r w:rsidR="477F74FD" w:rsidRPr="5B1A6548">
          <w:rPr>
            <w:rFonts w:ascii="Times New Roman" w:hAnsi="Times New Roman"/>
            <w:sz w:val="24"/>
            <w:szCs w:val="24"/>
          </w:rPr>
          <w:t>s</w:t>
        </w:r>
        <w:r w:rsidRPr="5B1A6548">
          <w:rPr>
            <w:rFonts w:ascii="Times New Roman" w:hAnsi="Times New Roman"/>
            <w:sz w:val="24"/>
            <w:szCs w:val="24"/>
          </w:rPr>
          <w:t xml:space="preserve"> shall be allocated to the relevant sector and alignment metric based on the counterparties’ activity distribution, for example by counterparties’ turnover by activity. </w:t>
        </w:r>
      </w:ins>
    </w:p>
    <w:p w14:paraId="719818ED" w14:textId="4123C6A7" w:rsidR="00C351D3" w:rsidRDefault="00C351D3" w:rsidP="00D50147">
      <w:pPr>
        <w:pStyle w:val="ListParagraph"/>
        <w:numPr>
          <w:ilvl w:val="0"/>
          <w:numId w:val="32"/>
        </w:numPr>
        <w:tabs>
          <w:tab w:val="left" w:pos="567"/>
        </w:tabs>
        <w:spacing w:before="120" w:after="120"/>
        <w:jc w:val="both"/>
        <w:rPr>
          <w:ins w:id="449" w:author="Author"/>
          <w:rFonts w:ascii="Times New Roman" w:hAnsi="Times New Roman"/>
          <w:noProof/>
          <w:sz w:val="24"/>
          <w:szCs w:val="24"/>
        </w:rPr>
      </w:pPr>
      <w:ins w:id="450" w:author="Author">
        <w:r w:rsidRPr="5B1A6548">
          <w:rPr>
            <w:rFonts w:ascii="Times New Roman" w:hAnsi="Times New Roman"/>
            <w:sz w:val="24"/>
            <w:szCs w:val="24"/>
          </w:rPr>
          <w:t>Institutions are expected to disclose GHG intensity metrics for sectors within the 18 sub-industries identified by TCFD where material. Additionally, institutions are expected to disclose any other material sector for the bank not covered within the 18 TCFD sectors.</w:t>
        </w:r>
      </w:ins>
    </w:p>
    <w:p w14:paraId="21EEC1F7" w14:textId="23A696C8" w:rsidR="00C351D3" w:rsidRDefault="00C351D3" w:rsidP="00D50147">
      <w:pPr>
        <w:pStyle w:val="ListParagraph"/>
        <w:numPr>
          <w:ilvl w:val="0"/>
          <w:numId w:val="32"/>
        </w:numPr>
        <w:tabs>
          <w:tab w:val="left" w:pos="567"/>
        </w:tabs>
        <w:spacing w:before="120" w:after="120"/>
        <w:jc w:val="both"/>
        <w:rPr>
          <w:ins w:id="451" w:author="Author"/>
          <w:rFonts w:ascii="Times New Roman" w:hAnsi="Times New Roman"/>
          <w:noProof/>
          <w:sz w:val="24"/>
          <w:szCs w:val="24"/>
        </w:rPr>
      </w:pPr>
      <w:ins w:id="452" w:author="Author">
        <w:r>
          <w:rPr>
            <w:rFonts w:ascii="Times New Roman" w:hAnsi="Times New Roman"/>
            <w:sz w:val="24"/>
            <w:szCs w:val="24"/>
          </w:rPr>
          <w:t>Institutions</w:t>
        </w:r>
        <w:r w:rsidRPr="004B50B3">
          <w:rPr>
            <w:rFonts w:ascii="Times New Roman" w:hAnsi="Times New Roman"/>
            <w:sz w:val="24"/>
            <w:szCs w:val="24"/>
          </w:rPr>
          <w:t xml:space="preserve"> can disclose several metrics for each sector that are relevant to their financing activity. </w:t>
        </w:r>
        <w:r>
          <w:rPr>
            <w:rFonts w:ascii="Times New Roman" w:hAnsi="Times New Roman"/>
            <w:sz w:val="24"/>
            <w:szCs w:val="24"/>
          </w:rPr>
          <w:t>Institutions</w:t>
        </w:r>
        <w:r w:rsidRPr="004B50B3">
          <w:rPr>
            <w:rFonts w:ascii="Times New Roman" w:hAnsi="Times New Roman"/>
            <w:sz w:val="24"/>
            <w:szCs w:val="24"/>
          </w:rPr>
          <w:t xml:space="preserve"> shall add a row in the template for each relevant combination of sector and GHG intensity metric included in column </w:t>
        </w:r>
        <w:r w:rsidRPr="008669E0">
          <w:rPr>
            <w:rFonts w:ascii="Times New Roman" w:hAnsi="Times New Roman"/>
            <w:sz w:val="24"/>
            <w:szCs w:val="24"/>
          </w:rPr>
          <w:t>(</w:t>
        </w:r>
        <w:r w:rsidR="000A23C6" w:rsidRPr="008669E0">
          <w:rPr>
            <w:rFonts w:ascii="Times New Roman" w:hAnsi="Times New Roman"/>
            <w:sz w:val="24"/>
            <w:szCs w:val="24"/>
          </w:rPr>
          <w:t>d</w:t>
        </w:r>
        <w:r w:rsidRPr="008669E0">
          <w:rPr>
            <w:rFonts w:ascii="Times New Roman" w:hAnsi="Times New Roman"/>
            <w:sz w:val="24"/>
            <w:szCs w:val="24"/>
          </w:rPr>
          <w:t>)</w:t>
        </w:r>
        <w:r w:rsidRPr="00360A2C">
          <w:rPr>
            <w:rFonts w:ascii="Times New Roman" w:hAnsi="Times New Roman"/>
            <w:sz w:val="24"/>
            <w:szCs w:val="24"/>
          </w:rPr>
          <w:t>.</w:t>
        </w:r>
        <w:r w:rsidRPr="004B50B3">
          <w:rPr>
            <w:rFonts w:ascii="Times New Roman" w:hAnsi="Times New Roman"/>
            <w:sz w:val="24"/>
            <w:szCs w:val="24"/>
          </w:rPr>
          <w:t xml:space="preserve"> </w:t>
        </w:r>
      </w:ins>
    </w:p>
    <w:p w14:paraId="16979F6A" w14:textId="4737CCD2" w:rsidR="00C351D3" w:rsidRDefault="00C351D3" w:rsidP="00DB2BD0">
      <w:pPr>
        <w:pStyle w:val="ListParagraph"/>
        <w:numPr>
          <w:ilvl w:val="0"/>
          <w:numId w:val="18"/>
        </w:numPr>
        <w:tabs>
          <w:tab w:val="left" w:pos="567"/>
        </w:tabs>
        <w:spacing w:before="120" w:after="120"/>
        <w:ind w:left="0" w:firstLine="0"/>
        <w:jc w:val="both"/>
        <w:rPr>
          <w:ins w:id="453" w:author="Author"/>
          <w:rFonts w:ascii="Times New Roman" w:hAnsi="Times New Roman"/>
          <w:noProof/>
          <w:sz w:val="24"/>
          <w:szCs w:val="24"/>
        </w:rPr>
      </w:pPr>
      <w:ins w:id="454" w:author="Author">
        <w:r>
          <w:rPr>
            <w:rFonts w:ascii="Times New Roman" w:hAnsi="Times New Roman"/>
            <w:sz w:val="24"/>
            <w:szCs w:val="24"/>
          </w:rPr>
          <w:t>Institutions</w:t>
        </w:r>
        <w:r w:rsidRPr="004B50B3">
          <w:rPr>
            <w:rFonts w:ascii="Times New Roman" w:hAnsi="Times New Roman"/>
            <w:sz w:val="24"/>
            <w:szCs w:val="24"/>
          </w:rPr>
          <w:t xml:space="preserve"> are expected to supplement the template with a narrative commentary to explain: </w:t>
        </w:r>
      </w:ins>
    </w:p>
    <w:p w14:paraId="6938FC58" w14:textId="77777777" w:rsidR="005D61D4" w:rsidRDefault="00C351D3" w:rsidP="00D50147">
      <w:pPr>
        <w:pStyle w:val="ListParagraph"/>
        <w:numPr>
          <w:ilvl w:val="0"/>
          <w:numId w:val="33"/>
        </w:numPr>
        <w:tabs>
          <w:tab w:val="left" w:pos="567"/>
        </w:tabs>
        <w:spacing w:before="120" w:after="120"/>
        <w:jc w:val="both"/>
        <w:rPr>
          <w:ins w:id="455" w:author="Author"/>
          <w:rFonts w:ascii="Times New Roman" w:hAnsi="Times New Roman"/>
          <w:noProof/>
          <w:sz w:val="24"/>
          <w:szCs w:val="24"/>
        </w:rPr>
      </w:pPr>
      <w:ins w:id="456" w:author="Author">
        <w:r w:rsidRPr="004B50B3">
          <w:rPr>
            <w:rFonts w:ascii="Times New Roman" w:hAnsi="Times New Roman"/>
            <w:sz w:val="24"/>
            <w:szCs w:val="24"/>
          </w:rPr>
          <w:t>Sectors: provide qualitative information on the materiality assessment of the sector exposures.</w:t>
        </w:r>
      </w:ins>
    </w:p>
    <w:p w14:paraId="4087B7A4" w14:textId="77777777" w:rsidR="005D61D4" w:rsidRPr="004B50B3" w:rsidRDefault="00C351D3" w:rsidP="00D50147">
      <w:pPr>
        <w:pStyle w:val="ListParagraph"/>
        <w:numPr>
          <w:ilvl w:val="0"/>
          <w:numId w:val="33"/>
        </w:numPr>
        <w:tabs>
          <w:tab w:val="left" w:pos="567"/>
        </w:tabs>
        <w:spacing w:before="120" w:after="120"/>
        <w:jc w:val="both"/>
        <w:rPr>
          <w:ins w:id="457" w:author="Author"/>
          <w:rFonts w:ascii="Times New Roman" w:hAnsi="Times New Roman"/>
          <w:noProof/>
          <w:sz w:val="24"/>
          <w:szCs w:val="24"/>
        </w:rPr>
      </w:pPr>
      <w:ins w:id="458" w:author="Author">
        <w:r w:rsidRPr="004B50B3">
          <w:rPr>
            <w:rFonts w:ascii="Times New Roman" w:hAnsi="Times New Roman"/>
            <w:sz w:val="24"/>
          </w:rPr>
          <w:t>For each intensity metric:</w:t>
        </w:r>
      </w:ins>
    </w:p>
    <w:p w14:paraId="51EAC917" w14:textId="55B5428A" w:rsidR="005D61D4" w:rsidRPr="008669E0" w:rsidRDefault="00C351D3" w:rsidP="00DB2BD0">
      <w:pPr>
        <w:pStyle w:val="ListParagraph"/>
        <w:numPr>
          <w:ilvl w:val="2"/>
          <w:numId w:val="18"/>
        </w:numPr>
        <w:tabs>
          <w:tab w:val="left" w:pos="567"/>
        </w:tabs>
        <w:spacing w:before="120" w:after="120" w:line="259" w:lineRule="auto"/>
        <w:jc w:val="both"/>
        <w:rPr>
          <w:ins w:id="459" w:author="Author"/>
          <w:rFonts w:ascii="Times New Roman" w:hAnsi="Times New Roman"/>
          <w:noProof/>
          <w:sz w:val="24"/>
          <w:szCs w:val="24"/>
        </w:rPr>
      </w:pPr>
      <w:ins w:id="460" w:author="Author">
        <w:r w:rsidRPr="5B1A6548">
          <w:rPr>
            <w:rFonts w:ascii="Times New Roman" w:hAnsi="Times New Roman"/>
            <w:sz w:val="24"/>
            <w:szCs w:val="24"/>
            <w:u w:val="single"/>
          </w:rPr>
          <w:lastRenderedPageBreak/>
          <w:t>Methodology</w:t>
        </w:r>
        <w:r w:rsidRPr="5B1A6548">
          <w:rPr>
            <w:rFonts w:ascii="Times New Roman" w:hAnsi="Times New Roman"/>
            <w:sz w:val="24"/>
            <w:szCs w:val="24"/>
          </w:rPr>
          <w:t xml:space="preserve">: the methodology used to attribute absolute emissions and/or emissions intensity to banks’ financing. This </w:t>
        </w:r>
        <w:r w:rsidR="2E8DD790" w:rsidRPr="5B1A6548">
          <w:rPr>
            <w:rFonts w:ascii="Times New Roman" w:hAnsi="Times New Roman"/>
            <w:sz w:val="24"/>
            <w:szCs w:val="24"/>
            <w:u w:val="single"/>
          </w:rPr>
          <w:t>shall</w:t>
        </w:r>
        <w:r w:rsidRPr="5B1A6548">
          <w:rPr>
            <w:rFonts w:ascii="Times New Roman" w:hAnsi="Times New Roman"/>
            <w:sz w:val="24"/>
            <w:szCs w:val="24"/>
          </w:rPr>
          <w:t xml:space="preserve"> include specific and clear reference to exposure amounts used. The description sh</w:t>
        </w:r>
        <w:r w:rsidR="002C7740">
          <w:rPr>
            <w:rFonts w:ascii="Times New Roman" w:hAnsi="Times New Roman"/>
            <w:sz w:val="24"/>
            <w:szCs w:val="24"/>
          </w:rPr>
          <w:t>all</w:t>
        </w:r>
        <w:r w:rsidRPr="5B1A6548">
          <w:rPr>
            <w:rFonts w:ascii="Times New Roman" w:hAnsi="Times New Roman"/>
            <w:sz w:val="24"/>
            <w:szCs w:val="24"/>
          </w:rPr>
          <w:t xml:space="preserve"> cover the scopes (Scope 1, Scope 2 and Scope 3 of the portfolio) covered by the GHG intensity metrics. Banks’ chosen metrics shall include their clients’ Scope 1, Scope 2 and Scope 3 emissions, where material and data allows.</w:t>
        </w:r>
      </w:ins>
    </w:p>
    <w:p w14:paraId="69C8ED1F" w14:textId="77777777" w:rsidR="008B7D61" w:rsidRDefault="00C351D3" w:rsidP="00DB2BD0">
      <w:pPr>
        <w:pStyle w:val="ListParagraph"/>
        <w:numPr>
          <w:ilvl w:val="0"/>
          <w:numId w:val="18"/>
        </w:numPr>
        <w:tabs>
          <w:tab w:val="left" w:pos="567"/>
        </w:tabs>
        <w:spacing w:before="120" w:after="120"/>
        <w:ind w:left="0" w:firstLine="0"/>
        <w:jc w:val="both"/>
        <w:rPr>
          <w:moveFrom w:id="461" w:author="Author" w16du:dateUtc="2025-04-29T14:23:00Z"/>
          <w:rFonts w:ascii="Times New Roman" w:hAnsi="Times New Roman"/>
          <w:noProof/>
          <w:sz w:val="24"/>
        </w:rPr>
      </w:pPr>
      <w:ins w:id="462" w:author="Author">
        <w:r w:rsidRPr="5B1A6548">
          <w:rPr>
            <w:rFonts w:ascii="Times New Roman" w:hAnsi="Times New Roman"/>
            <w:sz w:val="24"/>
            <w:szCs w:val="24"/>
            <w:u w:val="single"/>
          </w:rPr>
          <w:t>Geographies and subsectors:</w:t>
        </w:r>
        <w:r w:rsidRPr="5B1A6548">
          <w:rPr>
            <w:rFonts w:ascii="Times New Roman" w:hAnsi="Times New Roman"/>
            <w:sz w:val="24"/>
            <w:szCs w:val="24"/>
          </w:rPr>
          <w:t xml:space="preserve"> description of geographies covered by the GHG intensity metrics in columns (c), (e) and (g) and description of the sub-sectors covered by the GHG intensity metrics</w:t>
        </w:r>
        <w:r w:rsidR="005D61D4" w:rsidRPr="5B1A6548">
          <w:rPr>
            <w:rFonts w:ascii="Times New Roman" w:hAnsi="Times New Roman"/>
            <w:sz w:val="24"/>
            <w:szCs w:val="24"/>
          </w:rPr>
          <w:t>, following the NACE classification</w:t>
        </w:r>
        <w:r w:rsidR="00A11474" w:rsidRPr="5B1A6548">
          <w:rPr>
            <w:rFonts w:ascii="Times New Roman" w:hAnsi="Times New Roman"/>
            <w:sz w:val="24"/>
            <w:szCs w:val="24"/>
          </w:rPr>
          <w:t>.</w:t>
        </w:r>
        <w:r w:rsidR="00A11474" w:rsidRPr="5B1A6548">
          <w:rPr>
            <w:rFonts w:ascii="Times New Roman" w:hAnsi="Times New Roman"/>
            <w:noProof/>
            <w:sz w:val="24"/>
            <w:szCs w:val="24"/>
          </w:rPr>
          <w:t xml:space="preserve"> Institutions </w:t>
        </w:r>
        <w:r w:rsidR="550536E1" w:rsidRPr="5B1A6548">
          <w:rPr>
            <w:rFonts w:ascii="Times New Roman" w:hAnsi="Times New Roman"/>
            <w:noProof/>
            <w:sz w:val="24"/>
            <w:szCs w:val="24"/>
          </w:rPr>
          <w:t>shall</w:t>
        </w:r>
      </w:ins>
      <w:moveFromRangeStart w:id="463" w:author="Author" w:name="move196836218"/>
      <w:moveFrom w:id="464" w:author="Author" w16du:dateUtc="2025-04-29T14:23:00Z">
        <w:r w:rsidR="00E01673" w:rsidRPr="00E50FA4">
          <w:rPr>
            <w:rFonts w:ascii="Times New Roman" w:hAnsi="Times New Roman"/>
            <w:noProof/>
            <w:sz w:val="24"/>
          </w:rPr>
          <w:t>Institutions shall disclose in this template</w:t>
        </w:r>
        <w:r w:rsidR="008B7D61" w:rsidRPr="00E50FA4">
          <w:rPr>
            <w:rFonts w:ascii="Times New Roman" w:hAnsi="Times New Roman"/>
            <w:noProof/>
            <w:sz w:val="24"/>
          </w:rPr>
          <w:t>:</w:t>
        </w:r>
      </w:moveFrom>
    </w:p>
    <w:moveFromRangeEnd w:id="463"/>
    <w:p w14:paraId="17173715" w14:textId="77777777" w:rsidR="009B37D7" w:rsidRPr="00E50FA4" w:rsidRDefault="006A2FE4" w:rsidP="00B76863">
      <w:pPr>
        <w:pStyle w:val="ListParagraph"/>
        <w:numPr>
          <w:ilvl w:val="1"/>
          <w:numId w:val="88"/>
        </w:numPr>
        <w:spacing w:before="120" w:after="120"/>
        <w:ind w:left="567" w:hanging="567"/>
        <w:jc w:val="both"/>
        <w:rPr>
          <w:del w:id="465" w:author="Author"/>
          <w:rFonts w:ascii="Times New Roman" w:hAnsi="Times New Roman"/>
          <w:noProof/>
          <w:sz w:val="24"/>
        </w:rPr>
      </w:pPr>
      <w:del w:id="466" w:author="Author">
        <w:r w:rsidRPr="00E50FA4">
          <w:rPr>
            <w:rFonts w:ascii="Times New Roman" w:hAnsi="Times New Roman"/>
            <w:noProof/>
            <w:sz w:val="24"/>
          </w:rPr>
          <w:delText>Columns</w:delText>
        </w:r>
        <w:r w:rsidR="009B37D7" w:rsidRPr="00E50FA4">
          <w:rPr>
            <w:rFonts w:ascii="Times New Roman" w:hAnsi="Times New Roman"/>
            <w:noProof/>
            <w:sz w:val="24"/>
          </w:rPr>
          <w:delText xml:space="preserve"> </w:delText>
        </w:r>
        <w:r w:rsidR="00136976" w:rsidRPr="00E50FA4">
          <w:rPr>
            <w:rFonts w:ascii="Times New Roman" w:hAnsi="Times New Roman"/>
            <w:noProof/>
            <w:sz w:val="24"/>
          </w:rPr>
          <w:delText>(</w:delText>
        </w:r>
        <w:r w:rsidR="009B37D7" w:rsidRPr="00E50FA4">
          <w:rPr>
            <w:rFonts w:ascii="Times New Roman" w:hAnsi="Times New Roman"/>
            <w:noProof/>
            <w:sz w:val="24"/>
          </w:rPr>
          <w:delText>a</w:delText>
        </w:r>
        <w:r w:rsidR="00136976" w:rsidRPr="00E50FA4">
          <w:rPr>
            <w:rFonts w:ascii="Times New Roman" w:hAnsi="Times New Roman"/>
            <w:noProof/>
            <w:sz w:val="24"/>
          </w:rPr>
          <w:delText>)</w:delText>
        </w:r>
        <w:r w:rsidR="009B37D7" w:rsidRPr="00E50FA4">
          <w:rPr>
            <w:rFonts w:ascii="Times New Roman" w:hAnsi="Times New Roman"/>
            <w:noProof/>
            <w:sz w:val="24"/>
          </w:rPr>
          <w:delText xml:space="preserve"> and </w:delText>
        </w:r>
        <w:r w:rsidR="00136976" w:rsidRPr="00E50FA4">
          <w:rPr>
            <w:rFonts w:ascii="Times New Roman" w:hAnsi="Times New Roman"/>
            <w:noProof/>
            <w:sz w:val="24"/>
          </w:rPr>
          <w:delText>(</w:delText>
        </w:r>
        <w:r w:rsidR="009B37D7" w:rsidRPr="00E50FA4">
          <w:rPr>
            <w:rFonts w:ascii="Times New Roman" w:hAnsi="Times New Roman"/>
            <w:noProof/>
            <w:sz w:val="24"/>
          </w:rPr>
          <w:delText>b</w:delText>
        </w:r>
        <w:r w:rsidR="00136976" w:rsidRPr="00E50FA4">
          <w:rPr>
            <w:rFonts w:ascii="Times New Roman" w:hAnsi="Times New Roman"/>
            <w:noProof/>
            <w:sz w:val="24"/>
          </w:rPr>
          <w:delText>)</w:delText>
        </w:r>
        <w:r w:rsidR="009B37D7" w:rsidRPr="00E50FA4">
          <w:rPr>
            <w:rFonts w:ascii="Times New Roman" w:hAnsi="Times New Roman"/>
            <w:noProof/>
            <w:sz w:val="24"/>
          </w:rPr>
          <w:delText xml:space="preserve">: </w:delText>
        </w:r>
        <w:r w:rsidR="00124D51" w:rsidRPr="00E50FA4">
          <w:rPr>
            <w:rFonts w:ascii="Times New Roman" w:hAnsi="Times New Roman"/>
            <w:noProof/>
            <w:sz w:val="24"/>
          </w:rPr>
          <w:delText>t</w:delText>
        </w:r>
        <w:r w:rsidR="009B37D7" w:rsidRPr="00E50FA4">
          <w:rPr>
            <w:rFonts w:ascii="Times New Roman" w:hAnsi="Times New Roman"/>
            <w:noProof/>
            <w:sz w:val="24"/>
          </w:rPr>
          <w:delText xml:space="preserve">hese columns </w:delText>
        </w:r>
        <w:r w:rsidR="0069726A" w:rsidRPr="00E50FA4">
          <w:rPr>
            <w:rFonts w:ascii="Times New Roman" w:hAnsi="Times New Roman"/>
            <w:noProof/>
            <w:sz w:val="24"/>
          </w:rPr>
          <w:delText xml:space="preserve">contain </w:delText>
        </w:r>
        <w:r w:rsidR="009B37D7" w:rsidRPr="00E50FA4">
          <w:rPr>
            <w:rFonts w:ascii="Times New Roman" w:hAnsi="Times New Roman"/>
            <w:noProof/>
            <w:sz w:val="24"/>
          </w:rPr>
          <w:delText>the sectors (IEA sectors</w:delText>
        </w:r>
        <w:r w:rsidR="004C61E0" w:rsidRPr="00E50FA4">
          <w:rPr>
            <w:rFonts w:ascii="Times New Roman" w:hAnsi="Times New Roman"/>
            <w:noProof/>
            <w:sz w:val="24"/>
          </w:rPr>
          <w:delText>)</w:delText>
        </w:r>
        <w:r w:rsidR="009B37D7" w:rsidRPr="00E50FA4">
          <w:rPr>
            <w:rFonts w:ascii="Times New Roman" w:hAnsi="Times New Roman"/>
            <w:noProof/>
            <w:sz w:val="24"/>
          </w:rPr>
          <w:delText xml:space="preserve"> in column </w:delText>
        </w:r>
        <w:r w:rsidR="0069726A" w:rsidRPr="00E50FA4">
          <w:rPr>
            <w:rFonts w:ascii="Times New Roman" w:hAnsi="Times New Roman"/>
            <w:noProof/>
            <w:sz w:val="24"/>
          </w:rPr>
          <w:delText>(</w:delText>
        </w:r>
        <w:r w:rsidR="009B37D7" w:rsidRPr="00E50FA4">
          <w:rPr>
            <w:rFonts w:ascii="Times New Roman" w:hAnsi="Times New Roman"/>
            <w:noProof/>
            <w:sz w:val="24"/>
          </w:rPr>
          <w:delText>a)</w:delText>
        </w:r>
        <w:r w:rsidR="00C70F15" w:rsidRPr="00E50FA4">
          <w:rPr>
            <w:rFonts w:ascii="Times New Roman" w:hAnsi="Times New Roman"/>
            <w:noProof/>
            <w:sz w:val="24"/>
          </w:rPr>
          <w:delText xml:space="preserve"> under which rows 1-8 list the mandatory minimum set of sectors,</w:delText>
        </w:r>
        <w:r w:rsidR="009B37D7" w:rsidRPr="00E50FA4">
          <w:rPr>
            <w:rFonts w:ascii="Times New Roman" w:hAnsi="Times New Roman"/>
            <w:noProof/>
            <w:sz w:val="24"/>
          </w:rPr>
          <w:delText xml:space="preserve"> and subsectors (NACE sectors in column </w:delText>
        </w:r>
        <w:r w:rsidR="00136976" w:rsidRPr="00E50FA4">
          <w:rPr>
            <w:rFonts w:ascii="Times New Roman" w:hAnsi="Times New Roman"/>
            <w:noProof/>
            <w:sz w:val="24"/>
          </w:rPr>
          <w:delText>(</w:delText>
        </w:r>
        <w:r w:rsidR="009B37D7" w:rsidRPr="00E50FA4">
          <w:rPr>
            <w:rFonts w:ascii="Times New Roman" w:hAnsi="Times New Roman"/>
            <w:noProof/>
            <w:sz w:val="24"/>
          </w:rPr>
          <w:delText>b</w:delText>
        </w:r>
        <w:r w:rsidR="00136976" w:rsidRPr="00E50FA4">
          <w:rPr>
            <w:rFonts w:ascii="Times New Roman" w:hAnsi="Times New Roman"/>
            <w:noProof/>
            <w:sz w:val="24"/>
          </w:rPr>
          <w:delText>)</w:delText>
        </w:r>
        <w:r w:rsidR="009B37D7" w:rsidRPr="00E50FA4">
          <w:rPr>
            <w:rFonts w:ascii="Times New Roman" w:hAnsi="Times New Roman"/>
            <w:noProof/>
            <w:sz w:val="24"/>
          </w:rPr>
          <w:delText xml:space="preserve"> according to the minimum ‘list of NACE sectors to be considered’ as indicated in the template</w:delText>
        </w:r>
        <w:r w:rsidR="001A365E" w:rsidRPr="00E50FA4">
          <w:rPr>
            <w:rFonts w:ascii="Times New Roman" w:hAnsi="Times New Roman"/>
            <w:noProof/>
            <w:sz w:val="24"/>
          </w:rPr>
          <w:delText>)</w:delText>
        </w:r>
        <w:r w:rsidR="009B37D7" w:rsidRPr="00E50FA4">
          <w:rPr>
            <w:rFonts w:ascii="Times New Roman" w:hAnsi="Times New Roman"/>
            <w:noProof/>
            <w:sz w:val="24"/>
          </w:rPr>
          <w:delText>.</w:delText>
        </w:r>
      </w:del>
    </w:p>
    <w:p w14:paraId="70A8D141" w14:textId="77777777" w:rsidR="007B42EC" w:rsidRPr="00E50FA4" w:rsidRDefault="006A2FE4" w:rsidP="00B76863">
      <w:pPr>
        <w:pStyle w:val="ListParagraph"/>
        <w:numPr>
          <w:ilvl w:val="1"/>
          <w:numId w:val="88"/>
        </w:numPr>
        <w:spacing w:before="120" w:after="120"/>
        <w:ind w:left="567" w:hanging="567"/>
        <w:jc w:val="both"/>
        <w:rPr>
          <w:del w:id="467" w:author="Author"/>
          <w:rFonts w:ascii="Times New Roman" w:hAnsi="Times New Roman"/>
          <w:noProof/>
          <w:sz w:val="24"/>
        </w:rPr>
      </w:pPr>
      <w:del w:id="468" w:author="Author">
        <w:r w:rsidRPr="00E50FA4">
          <w:rPr>
            <w:rFonts w:ascii="Times New Roman" w:hAnsi="Times New Roman"/>
            <w:noProof/>
            <w:sz w:val="24"/>
          </w:rPr>
          <w:delText xml:space="preserve">Where </w:delText>
        </w:r>
        <w:r w:rsidR="0069726A" w:rsidRPr="00E50FA4">
          <w:rPr>
            <w:rFonts w:ascii="Times New Roman" w:hAnsi="Times New Roman"/>
            <w:noProof/>
            <w:sz w:val="24"/>
          </w:rPr>
          <w:delText>the</w:delText>
        </w:r>
        <w:r w:rsidR="00D63D89" w:rsidRPr="00E50FA4">
          <w:rPr>
            <w:rFonts w:ascii="Times New Roman" w:hAnsi="Times New Roman"/>
            <w:noProof/>
            <w:sz w:val="24"/>
          </w:rPr>
          <w:delText xml:space="preserve"> institution’s counterparty is a holding company, institutions shall consider the NACE sector of the specific obligor </w:delText>
        </w:r>
        <w:r w:rsidR="004C61E0" w:rsidRPr="00E50FA4">
          <w:rPr>
            <w:rFonts w:ascii="Times New Roman" w:hAnsi="Times New Roman"/>
            <w:noProof/>
            <w:sz w:val="24"/>
          </w:rPr>
          <w:delText xml:space="preserve">controlled by </w:delText>
        </w:r>
        <w:r w:rsidR="00D63D89" w:rsidRPr="00E50FA4">
          <w:rPr>
            <w:rFonts w:ascii="Times New Roman" w:hAnsi="Times New Roman"/>
            <w:noProof/>
            <w:sz w:val="24"/>
          </w:rPr>
          <w:delText xml:space="preserve">the holding company (if different </w:delText>
        </w:r>
        <w:r w:rsidR="0069726A" w:rsidRPr="00E50FA4">
          <w:rPr>
            <w:rFonts w:ascii="Times New Roman" w:hAnsi="Times New Roman"/>
            <w:noProof/>
            <w:sz w:val="24"/>
          </w:rPr>
          <w:delText>from</w:delText>
        </w:r>
        <w:r w:rsidR="00D63D89" w:rsidRPr="00E50FA4">
          <w:rPr>
            <w:rFonts w:ascii="Times New Roman" w:hAnsi="Times New Roman"/>
            <w:noProof/>
            <w:sz w:val="24"/>
          </w:rPr>
          <w:delText xml:space="preserve"> the holding company) which receives the funding rather than that of the holding company</w:delText>
        </w:r>
        <w:r w:rsidR="004C61E0" w:rsidRPr="00E50FA4">
          <w:rPr>
            <w:rFonts w:ascii="Times New Roman" w:hAnsi="Times New Roman"/>
            <w:noProof/>
            <w:sz w:val="24"/>
          </w:rPr>
          <w:delText>,</w:delText>
        </w:r>
        <w:r w:rsidR="00D63D89" w:rsidRPr="00E50FA4">
          <w:rPr>
            <w:rFonts w:ascii="Times New Roman" w:hAnsi="Times New Roman"/>
            <w:noProof/>
            <w:sz w:val="24"/>
          </w:rPr>
          <w:delText xml:space="preserve"> particularly in those cases where the obligor is a non-financial corporate.</w:delText>
        </w:r>
        <w:r w:rsidR="008F0A6C" w:rsidRPr="00E50FA4">
          <w:rPr>
            <w:rFonts w:ascii="Times New Roman" w:hAnsi="Times New Roman"/>
            <w:noProof/>
            <w:sz w:val="24"/>
          </w:rPr>
          <w:delText xml:space="preserve"> </w:delText>
        </w:r>
        <w:r w:rsidR="007B42EC" w:rsidRPr="00E50FA4">
          <w:rPr>
            <w:rFonts w:ascii="Times New Roman" w:hAnsi="Times New Roman"/>
            <w:noProof/>
            <w:sz w:val="24"/>
          </w:rPr>
          <w:delText>Similarly, whe</w:delText>
        </w:r>
        <w:r w:rsidR="0069726A" w:rsidRPr="00E50FA4">
          <w:rPr>
            <w:rFonts w:ascii="Times New Roman" w:hAnsi="Times New Roman"/>
            <w:noProof/>
            <w:sz w:val="24"/>
          </w:rPr>
          <w:delText>re</w:delText>
        </w:r>
        <w:r w:rsidR="007B42EC" w:rsidRPr="00E50FA4">
          <w:rPr>
            <w:rFonts w:ascii="Times New Roman" w:hAnsi="Times New Roman"/>
            <w:noProof/>
            <w:sz w:val="24"/>
          </w:rPr>
          <w:delText xml:space="preserve"> the direct counterparty of the institution (the obligor) is a </w:delText>
        </w:r>
        <w:r w:rsidR="0069726A" w:rsidRPr="00E50FA4">
          <w:rPr>
            <w:rFonts w:ascii="Times New Roman" w:hAnsi="Times New Roman"/>
            <w:noProof/>
            <w:sz w:val="24"/>
          </w:rPr>
          <w:delText>special purpose vehicle (‘</w:delText>
        </w:r>
        <w:r w:rsidR="007B42EC" w:rsidRPr="00E50FA4">
          <w:rPr>
            <w:rFonts w:ascii="Times New Roman" w:hAnsi="Times New Roman"/>
            <w:noProof/>
            <w:sz w:val="24"/>
          </w:rPr>
          <w:delText>SPV</w:delText>
        </w:r>
        <w:r w:rsidR="0069726A" w:rsidRPr="00E50FA4">
          <w:rPr>
            <w:rFonts w:ascii="Times New Roman" w:hAnsi="Times New Roman"/>
            <w:noProof/>
            <w:sz w:val="24"/>
          </w:rPr>
          <w:delText>’)</w:delText>
        </w:r>
        <w:r w:rsidR="007B42EC" w:rsidRPr="00E50FA4">
          <w:rPr>
            <w:rFonts w:ascii="Times New Roman" w:hAnsi="Times New Roman"/>
            <w:noProof/>
            <w:sz w:val="24"/>
          </w:rPr>
          <w:delText>, institution</w:delText>
        </w:r>
        <w:r w:rsidR="009A2896" w:rsidRPr="00E50FA4">
          <w:rPr>
            <w:rFonts w:ascii="Times New Roman" w:hAnsi="Times New Roman"/>
            <w:noProof/>
            <w:sz w:val="24"/>
          </w:rPr>
          <w:delText>s</w:delText>
        </w:r>
        <w:r w:rsidR="007B42EC" w:rsidRPr="00E50FA4">
          <w:rPr>
            <w:rFonts w:ascii="Times New Roman" w:hAnsi="Times New Roman"/>
            <w:noProof/>
            <w:sz w:val="24"/>
          </w:rPr>
          <w:delText xml:space="preserve"> shall disclose the relevant information under the NACE sector associated with the economic activity of the </w:delText>
        </w:r>
        <w:r w:rsidR="00A1747A" w:rsidRPr="00E50FA4">
          <w:rPr>
            <w:rFonts w:ascii="Times New Roman" w:hAnsi="Times New Roman"/>
            <w:noProof/>
            <w:sz w:val="24"/>
          </w:rPr>
          <w:delText>parent company of the SPV</w:delText>
        </w:r>
        <w:r w:rsidR="004C015A" w:rsidRPr="00E50FA4">
          <w:rPr>
            <w:rFonts w:ascii="Times New Roman" w:hAnsi="Times New Roman"/>
            <w:noProof/>
            <w:sz w:val="24"/>
          </w:rPr>
          <w:delText>.</w:delText>
        </w:r>
      </w:del>
    </w:p>
    <w:p w14:paraId="1770A666" w14:textId="77777777" w:rsidR="003A0E90" w:rsidRPr="00E50FA4" w:rsidRDefault="006A2FE4" w:rsidP="00B76863">
      <w:pPr>
        <w:pStyle w:val="ListParagraph"/>
        <w:numPr>
          <w:ilvl w:val="1"/>
          <w:numId w:val="88"/>
        </w:numPr>
        <w:spacing w:before="120" w:after="120"/>
        <w:ind w:left="567" w:hanging="567"/>
        <w:jc w:val="both"/>
        <w:rPr>
          <w:del w:id="469" w:author="Author"/>
          <w:rFonts w:ascii="Times New Roman" w:hAnsi="Times New Roman"/>
          <w:noProof/>
          <w:sz w:val="24"/>
        </w:rPr>
      </w:pPr>
      <w:del w:id="470" w:author="Author">
        <w:r w:rsidRPr="00E50FA4">
          <w:rPr>
            <w:rFonts w:ascii="Times New Roman" w:hAnsi="Times New Roman"/>
            <w:noProof/>
            <w:sz w:val="24"/>
          </w:rPr>
          <w:delText xml:space="preserve">The </w:delText>
        </w:r>
        <w:r w:rsidR="007D26C1" w:rsidRPr="00E50FA4">
          <w:rPr>
            <w:rFonts w:ascii="Times New Roman" w:hAnsi="Times New Roman"/>
            <w:noProof/>
            <w:sz w:val="24"/>
          </w:rPr>
          <w:delText xml:space="preserve">classification of the exposures incurred jointly by more than one obligor shall be based on the characteristics of the obligor that was the more relevant, or determinant, for the institution to grant the exposure. Institutions shall disclose information by NACE codes with the level of granularity required in column </w:delText>
        </w:r>
        <w:r w:rsidR="0069726A" w:rsidRPr="00E50FA4">
          <w:rPr>
            <w:rFonts w:ascii="Times New Roman" w:hAnsi="Times New Roman"/>
            <w:noProof/>
            <w:sz w:val="24"/>
          </w:rPr>
          <w:delText>(</w:delText>
        </w:r>
        <w:r w:rsidR="007D26C1" w:rsidRPr="00E50FA4">
          <w:rPr>
            <w:rFonts w:ascii="Times New Roman" w:hAnsi="Times New Roman"/>
            <w:noProof/>
            <w:sz w:val="24"/>
          </w:rPr>
          <w:delText>b</w:delText>
        </w:r>
        <w:r w:rsidR="0069726A" w:rsidRPr="00E50FA4">
          <w:rPr>
            <w:rFonts w:ascii="Times New Roman" w:hAnsi="Times New Roman"/>
            <w:noProof/>
            <w:sz w:val="24"/>
          </w:rPr>
          <w:delText>)</w:delText>
        </w:r>
        <w:r w:rsidR="007D26C1" w:rsidRPr="00E50FA4">
          <w:rPr>
            <w:rFonts w:ascii="Times New Roman" w:hAnsi="Times New Roman"/>
            <w:noProof/>
            <w:sz w:val="24"/>
          </w:rPr>
          <w:delText>.</w:delText>
        </w:r>
      </w:del>
    </w:p>
    <w:p w14:paraId="57AC4D3A" w14:textId="77777777" w:rsidR="009B37D7" w:rsidRPr="00E50FA4" w:rsidRDefault="006A2FE4" w:rsidP="00B76863">
      <w:pPr>
        <w:pStyle w:val="ListParagraph"/>
        <w:numPr>
          <w:ilvl w:val="1"/>
          <w:numId w:val="88"/>
        </w:numPr>
        <w:spacing w:before="120" w:after="120"/>
        <w:ind w:left="567" w:hanging="567"/>
        <w:jc w:val="both"/>
        <w:rPr>
          <w:del w:id="471" w:author="Author"/>
          <w:rFonts w:ascii="Times New Roman" w:hAnsi="Times New Roman"/>
          <w:noProof/>
          <w:sz w:val="24"/>
        </w:rPr>
      </w:pPr>
      <w:del w:id="472" w:author="Author">
        <w:r w:rsidRPr="00E50FA4">
          <w:rPr>
            <w:rFonts w:ascii="Times New Roman" w:hAnsi="Times New Roman"/>
            <w:noProof/>
            <w:sz w:val="24"/>
          </w:rPr>
          <w:delText xml:space="preserve">Column </w:delText>
        </w:r>
        <w:r w:rsidR="0067725E" w:rsidRPr="00E50FA4">
          <w:rPr>
            <w:rFonts w:ascii="Times New Roman" w:hAnsi="Times New Roman"/>
            <w:noProof/>
            <w:sz w:val="24"/>
          </w:rPr>
          <w:delText>(</w:delText>
        </w:r>
        <w:r w:rsidR="009B37D7" w:rsidRPr="00E50FA4">
          <w:rPr>
            <w:rFonts w:ascii="Times New Roman" w:hAnsi="Times New Roman"/>
            <w:noProof/>
            <w:sz w:val="24"/>
          </w:rPr>
          <w:delText>c</w:delText>
        </w:r>
        <w:r w:rsidR="0067725E" w:rsidRPr="00E50FA4">
          <w:rPr>
            <w:rFonts w:ascii="Times New Roman" w:hAnsi="Times New Roman"/>
            <w:noProof/>
            <w:sz w:val="24"/>
          </w:rPr>
          <w:delText>)</w:delText>
        </w:r>
        <w:r w:rsidR="009B37D7" w:rsidRPr="00E50FA4">
          <w:rPr>
            <w:rFonts w:ascii="Times New Roman" w:hAnsi="Times New Roman"/>
            <w:noProof/>
            <w:sz w:val="24"/>
          </w:rPr>
          <w:delText xml:space="preserve">: the gross carrying amount as defined </w:delText>
        </w:r>
        <w:r w:rsidR="009B37D7" w:rsidRPr="00E50FA4">
          <w:rPr>
            <w:rFonts w:ascii="Times New Roman" w:eastAsia="Times New Roman" w:hAnsi="Times New Roman"/>
            <w:noProof/>
            <w:sz w:val="24"/>
          </w:rPr>
          <w:delText>in Part 1 of Annex V to Implementing Regulation (EU) 2021/451 of those exposures towards non-financial corporates in</w:delText>
        </w:r>
        <w:r w:rsidR="009B37D7" w:rsidRPr="00E50FA4">
          <w:rPr>
            <w:rFonts w:ascii="Times New Roman" w:hAnsi="Times New Roman"/>
            <w:noProof/>
            <w:sz w:val="24"/>
          </w:rPr>
          <w:delText xml:space="preserve"> each of the sectors specified in columns </w:delText>
        </w:r>
        <w:r w:rsidR="0067725E" w:rsidRPr="00E50FA4">
          <w:rPr>
            <w:rFonts w:ascii="Times New Roman" w:hAnsi="Times New Roman"/>
            <w:noProof/>
            <w:sz w:val="24"/>
          </w:rPr>
          <w:delText>(</w:delText>
        </w:r>
        <w:r w:rsidR="009B37D7" w:rsidRPr="00E50FA4">
          <w:rPr>
            <w:rFonts w:ascii="Times New Roman" w:hAnsi="Times New Roman"/>
            <w:noProof/>
            <w:sz w:val="24"/>
          </w:rPr>
          <w:delText>a</w:delText>
        </w:r>
        <w:r w:rsidR="0067725E" w:rsidRPr="00E50FA4">
          <w:rPr>
            <w:rFonts w:ascii="Times New Roman" w:hAnsi="Times New Roman"/>
            <w:noProof/>
            <w:sz w:val="24"/>
          </w:rPr>
          <w:delText>)</w:delText>
        </w:r>
        <w:r w:rsidR="009B37D7" w:rsidRPr="00E50FA4">
          <w:rPr>
            <w:rFonts w:ascii="Times New Roman" w:hAnsi="Times New Roman"/>
            <w:noProof/>
            <w:sz w:val="24"/>
          </w:rPr>
          <w:delText xml:space="preserve"> and </w:delText>
        </w:r>
        <w:r w:rsidR="0067725E" w:rsidRPr="00E50FA4">
          <w:rPr>
            <w:rFonts w:ascii="Times New Roman" w:hAnsi="Times New Roman"/>
            <w:noProof/>
            <w:sz w:val="24"/>
          </w:rPr>
          <w:delText>(</w:delText>
        </w:r>
        <w:r w:rsidR="009B37D7" w:rsidRPr="00E50FA4">
          <w:rPr>
            <w:rFonts w:ascii="Times New Roman" w:hAnsi="Times New Roman"/>
            <w:noProof/>
            <w:sz w:val="24"/>
          </w:rPr>
          <w:delText>b</w:delText>
        </w:r>
        <w:r w:rsidR="0067725E" w:rsidRPr="00E50FA4">
          <w:rPr>
            <w:rFonts w:ascii="Times New Roman" w:hAnsi="Times New Roman"/>
            <w:noProof/>
            <w:sz w:val="24"/>
          </w:rPr>
          <w:delText>)</w:delText>
        </w:r>
        <w:r w:rsidR="009B37D7" w:rsidRPr="00E50FA4">
          <w:rPr>
            <w:rFonts w:ascii="Times New Roman" w:eastAsia="Times New Roman" w:hAnsi="Times New Roman"/>
            <w:noProof/>
            <w:sz w:val="24"/>
          </w:rPr>
          <w:delText xml:space="preserve">, including loans and advances, debt securities and equity instruments, classified in the accounting portfolios in the banking book </w:delText>
        </w:r>
        <w:r w:rsidR="0069726A" w:rsidRPr="00E50FA4">
          <w:rPr>
            <w:rFonts w:ascii="Times New Roman" w:eastAsia="Times New Roman" w:hAnsi="Times New Roman"/>
            <w:noProof/>
            <w:sz w:val="24"/>
          </w:rPr>
          <w:delText>in accordance with</w:delText>
        </w:r>
        <w:r w:rsidR="009B37D7" w:rsidRPr="00E50FA4">
          <w:rPr>
            <w:rFonts w:ascii="Times New Roman" w:eastAsia="Times New Roman" w:hAnsi="Times New Roman"/>
            <w:noProof/>
            <w:sz w:val="24"/>
          </w:rPr>
          <w:delText xml:space="preserve"> that </w:delText>
        </w:r>
        <w:r w:rsidR="0067725E" w:rsidRPr="00E50FA4">
          <w:rPr>
            <w:rFonts w:ascii="Times New Roman" w:eastAsia="Times New Roman" w:hAnsi="Times New Roman"/>
            <w:noProof/>
            <w:sz w:val="24"/>
          </w:rPr>
          <w:delText xml:space="preserve">Implementing </w:delText>
        </w:r>
        <w:r w:rsidR="009B37D7" w:rsidRPr="00E50FA4">
          <w:rPr>
            <w:rFonts w:ascii="Times New Roman" w:eastAsia="Times New Roman" w:hAnsi="Times New Roman"/>
            <w:noProof/>
            <w:sz w:val="24"/>
          </w:rPr>
          <w:delText>Regulation, excluding financial assets held for trading or held for sale assets.</w:delText>
        </w:r>
      </w:del>
    </w:p>
    <w:p w14:paraId="2F31755F" w14:textId="47FB9662" w:rsidR="00A11474" w:rsidRPr="00A11474" w:rsidRDefault="006A2FE4" w:rsidP="00E1637D">
      <w:pPr>
        <w:pStyle w:val="ListParagraph"/>
        <w:numPr>
          <w:ilvl w:val="2"/>
          <w:numId w:val="18"/>
        </w:numPr>
        <w:jc w:val="both"/>
        <w:rPr>
          <w:rFonts w:ascii="Times New Roman" w:hAnsi="Times New Roman"/>
          <w:sz w:val="24"/>
          <w:szCs w:val="24"/>
        </w:rPr>
        <w:pPrChange w:id="473" w:author="Author">
          <w:pPr>
            <w:pStyle w:val="ListParagraph"/>
            <w:numPr>
              <w:ilvl w:val="1"/>
              <w:numId w:val="88"/>
            </w:numPr>
            <w:spacing w:before="120" w:after="120"/>
            <w:ind w:left="567" w:hanging="567"/>
            <w:jc w:val="both"/>
          </w:pPr>
        </w:pPrChange>
      </w:pPr>
      <w:del w:id="474" w:author="Author">
        <w:r w:rsidRPr="00E50FA4">
          <w:rPr>
            <w:rFonts w:ascii="Times New Roman" w:hAnsi="Times New Roman"/>
            <w:noProof/>
            <w:sz w:val="24"/>
          </w:rPr>
          <w:delText>C</w:delText>
        </w:r>
        <w:r w:rsidR="00125C05" w:rsidRPr="00E50FA4">
          <w:rPr>
            <w:rFonts w:ascii="Times New Roman" w:hAnsi="Times New Roman"/>
            <w:noProof/>
            <w:sz w:val="24"/>
          </w:rPr>
          <w:delText>olumn</w:delText>
        </w:r>
        <w:r w:rsidR="006251B6" w:rsidRPr="00E50FA4">
          <w:rPr>
            <w:rFonts w:ascii="Times New Roman" w:hAnsi="Times New Roman"/>
            <w:noProof/>
            <w:sz w:val="24"/>
          </w:rPr>
          <w:delText>s</w:delText>
        </w:r>
        <w:r w:rsidR="00125C05" w:rsidRPr="00E50FA4">
          <w:rPr>
            <w:rFonts w:ascii="Times New Roman" w:hAnsi="Times New Roman"/>
            <w:noProof/>
            <w:sz w:val="24"/>
          </w:rPr>
          <w:delText xml:space="preserve"> </w:delText>
        </w:r>
        <w:r w:rsidR="0067725E" w:rsidRPr="00E50FA4">
          <w:rPr>
            <w:rFonts w:ascii="Times New Roman" w:hAnsi="Times New Roman"/>
            <w:noProof/>
            <w:sz w:val="24"/>
          </w:rPr>
          <w:delText>(</w:delText>
        </w:r>
        <w:r w:rsidR="00125C05" w:rsidRPr="00E50FA4">
          <w:rPr>
            <w:rFonts w:ascii="Times New Roman" w:hAnsi="Times New Roman"/>
            <w:noProof/>
            <w:sz w:val="24"/>
          </w:rPr>
          <w:delText>d</w:delText>
        </w:r>
        <w:r w:rsidR="0067725E" w:rsidRPr="00E50FA4">
          <w:rPr>
            <w:rFonts w:ascii="Times New Roman" w:hAnsi="Times New Roman"/>
            <w:noProof/>
            <w:sz w:val="24"/>
          </w:rPr>
          <w:delText>)</w:delText>
        </w:r>
        <w:r w:rsidR="00DA2078" w:rsidRPr="00E50FA4">
          <w:rPr>
            <w:rFonts w:ascii="Times New Roman" w:hAnsi="Times New Roman"/>
            <w:noProof/>
            <w:sz w:val="24"/>
          </w:rPr>
          <w:delText xml:space="preserve"> and </w:delText>
        </w:r>
        <w:r w:rsidR="0067725E" w:rsidRPr="00E50FA4">
          <w:rPr>
            <w:rFonts w:ascii="Times New Roman" w:hAnsi="Times New Roman"/>
            <w:noProof/>
            <w:sz w:val="24"/>
          </w:rPr>
          <w:delText>(</w:delText>
        </w:r>
        <w:r w:rsidR="00DA2078" w:rsidRPr="00E50FA4">
          <w:rPr>
            <w:rFonts w:ascii="Times New Roman" w:hAnsi="Times New Roman"/>
            <w:noProof/>
            <w:sz w:val="24"/>
          </w:rPr>
          <w:delText>e</w:delText>
        </w:r>
        <w:r w:rsidR="0067725E" w:rsidRPr="00E50FA4">
          <w:rPr>
            <w:rFonts w:ascii="Times New Roman" w:hAnsi="Times New Roman"/>
            <w:noProof/>
            <w:sz w:val="24"/>
          </w:rPr>
          <w:delText>)</w:delText>
        </w:r>
        <w:r w:rsidR="00125C05" w:rsidRPr="00E50FA4">
          <w:rPr>
            <w:rFonts w:ascii="Times New Roman" w:hAnsi="Times New Roman"/>
            <w:noProof/>
            <w:sz w:val="24"/>
          </w:rPr>
          <w:delText xml:space="preserve">: </w:delText>
        </w:r>
        <w:r w:rsidR="00DA2078" w:rsidRPr="00E50FA4">
          <w:rPr>
            <w:rFonts w:ascii="Times New Roman" w:hAnsi="Times New Roman"/>
            <w:noProof/>
            <w:sz w:val="24"/>
          </w:rPr>
          <w:delText>alignment metric</w:delText>
        </w:r>
        <w:r w:rsidR="00C70F15" w:rsidRPr="00E50FA4">
          <w:rPr>
            <w:rFonts w:ascii="Times New Roman" w:hAnsi="Times New Roman"/>
            <w:noProof/>
            <w:sz w:val="24"/>
          </w:rPr>
          <w:delText>(s)</w:delText>
        </w:r>
        <w:r w:rsidR="00DA2078" w:rsidRPr="00E50FA4">
          <w:rPr>
            <w:rFonts w:ascii="Times New Roman" w:hAnsi="Times New Roman"/>
            <w:noProof/>
            <w:sz w:val="24"/>
          </w:rPr>
          <w:delText xml:space="preserve"> applied by the institution and </w:delText>
        </w:r>
        <w:r w:rsidR="00C70F15" w:rsidRPr="00E50FA4">
          <w:rPr>
            <w:rFonts w:ascii="Times New Roman" w:hAnsi="Times New Roman"/>
            <w:noProof/>
            <w:sz w:val="24"/>
          </w:rPr>
          <w:delText xml:space="preserve">closest </w:delText>
        </w:r>
        <w:r w:rsidR="00125C05" w:rsidRPr="00E50FA4">
          <w:rPr>
            <w:rFonts w:ascii="Times New Roman" w:hAnsi="Times New Roman"/>
            <w:noProof/>
            <w:sz w:val="24"/>
          </w:rPr>
          <w:delText>year of reference for the alignment metric</w:delText>
        </w:r>
        <w:r w:rsidR="00C70F15" w:rsidRPr="00E50FA4">
          <w:rPr>
            <w:rFonts w:ascii="Times New Roman" w:hAnsi="Times New Roman"/>
            <w:noProof/>
            <w:sz w:val="24"/>
          </w:rPr>
          <w:delText>(s)</w:delText>
        </w:r>
        <w:r w:rsidR="00125C05" w:rsidRPr="00E50FA4">
          <w:rPr>
            <w:rFonts w:ascii="Times New Roman" w:hAnsi="Times New Roman"/>
            <w:noProof/>
            <w:sz w:val="24"/>
          </w:rPr>
          <w:delText xml:space="preserve"> for each sector</w:delText>
        </w:r>
        <w:r w:rsidR="00125C05" w:rsidRPr="00E50FA4">
          <w:rPr>
            <w:rFonts w:ascii="Times New Roman" w:hAnsi="Times New Roman"/>
            <w:noProof/>
            <w:sz w:val="24"/>
            <w:szCs w:val="24"/>
          </w:rPr>
          <w:delText xml:space="preserve">. </w:delText>
        </w:r>
        <w:r w:rsidR="00D2129F" w:rsidRPr="00E50FA4">
          <w:rPr>
            <w:rFonts w:ascii="Times New Roman" w:hAnsi="Times New Roman"/>
            <w:noProof/>
            <w:sz w:val="24"/>
            <w:szCs w:val="24"/>
          </w:rPr>
          <w:delText xml:space="preserve">Institutions shall </w:delText>
        </w:r>
        <w:r w:rsidR="00C70F15" w:rsidRPr="00E50FA4">
          <w:rPr>
            <w:rFonts w:ascii="Times New Roman" w:hAnsi="Times New Roman"/>
            <w:noProof/>
            <w:sz w:val="24"/>
            <w:szCs w:val="24"/>
          </w:rPr>
          <w:delText>use</w:delText>
        </w:r>
        <w:r w:rsidR="00D2129F" w:rsidRPr="00E50FA4">
          <w:rPr>
            <w:rFonts w:ascii="Times New Roman" w:hAnsi="Times New Roman"/>
            <w:noProof/>
            <w:sz w:val="24"/>
            <w:szCs w:val="24"/>
          </w:rPr>
          <w:delText xml:space="preserve"> the alignment metric</w:delText>
        </w:r>
        <w:r w:rsidR="00C70F15" w:rsidRPr="00E50FA4">
          <w:rPr>
            <w:rFonts w:ascii="Times New Roman" w:hAnsi="Times New Roman"/>
            <w:noProof/>
            <w:sz w:val="24"/>
            <w:szCs w:val="24"/>
          </w:rPr>
          <w:delText>(</w:delText>
        </w:r>
        <w:r w:rsidR="00D2129F" w:rsidRPr="00E50FA4">
          <w:rPr>
            <w:rFonts w:ascii="Times New Roman" w:hAnsi="Times New Roman"/>
            <w:noProof/>
            <w:sz w:val="24"/>
            <w:szCs w:val="24"/>
          </w:rPr>
          <w:delText>s</w:delText>
        </w:r>
        <w:r w:rsidR="00C70F15" w:rsidRPr="00E50FA4">
          <w:rPr>
            <w:rFonts w:ascii="Times New Roman" w:hAnsi="Times New Roman"/>
            <w:noProof/>
            <w:sz w:val="24"/>
            <w:szCs w:val="24"/>
          </w:rPr>
          <w:delText>)</w:delText>
        </w:r>
        <w:r w:rsidR="00D2129F" w:rsidRPr="00E50FA4">
          <w:rPr>
            <w:rFonts w:ascii="Times New Roman" w:hAnsi="Times New Roman"/>
            <w:noProof/>
            <w:sz w:val="24"/>
            <w:szCs w:val="24"/>
          </w:rPr>
          <w:delText xml:space="preserve"> </w:delText>
        </w:r>
        <w:r w:rsidR="00C70F15" w:rsidRPr="00E50FA4">
          <w:rPr>
            <w:rFonts w:ascii="Times New Roman" w:hAnsi="Times New Roman"/>
            <w:noProof/>
            <w:sz w:val="24"/>
            <w:szCs w:val="24"/>
          </w:rPr>
          <w:delText xml:space="preserve">that can be measured against </w:delText>
        </w:r>
        <w:r w:rsidR="00D2129F" w:rsidRPr="00E50FA4">
          <w:rPr>
            <w:rFonts w:ascii="Times New Roman" w:hAnsi="Times New Roman"/>
            <w:noProof/>
            <w:sz w:val="24"/>
            <w:szCs w:val="24"/>
          </w:rPr>
          <w:delText xml:space="preserve">the </w:delText>
        </w:r>
        <w:r w:rsidR="007F6A28" w:rsidRPr="00E50FA4">
          <w:rPr>
            <w:rFonts w:ascii="Times New Roman" w:hAnsi="Times New Roman"/>
            <w:noProof/>
            <w:sz w:val="24"/>
          </w:rPr>
          <w:delText>Net Zero Emissions by 2050 Scenario (NZE2050)</w:delText>
        </w:r>
        <w:r w:rsidR="00C70F15" w:rsidRPr="00E50FA4">
          <w:rPr>
            <w:rFonts w:ascii="Times New Roman" w:hAnsi="Times New Roman"/>
            <w:noProof/>
            <w:sz w:val="24"/>
            <w:szCs w:val="24"/>
          </w:rPr>
          <w:delText xml:space="preserve">. </w:delText>
        </w:r>
        <w:r w:rsidR="00451470" w:rsidRPr="00E50FA4">
          <w:rPr>
            <w:rFonts w:ascii="Times New Roman" w:hAnsi="Times New Roman"/>
            <w:noProof/>
            <w:sz w:val="24"/>
            <w:szCs w:val="24"/>
          </w:rPr>
          <w:delText>I</w:delText>
        </w:r>
        <w:r w:rsidR="00C70F15" w:rsidRPr="00E50FA4">
          <w:rPr>
            <w:rFonts w:ascii="Times New Roman" w:hAnsi="Times New Roman"/>
            <w:noProof/>
            <w:sz w:val="24"/>
            <w:szCs w:val="24"/>
          </w:rPr>
          <w:delText xml:space="preserve">nstitutions </w:delText>
        </w:r>
        <w:r w:rsidR="00451470" w:rsidRPr="00E50FA4">
          <w:rPr>
            <w:rFonts w:ascii="Times New Roman" w:hAnsi="Times New Roman"/>
            <w:noProof/>
            <w:sz w:val="24"/>
            <w:szCs w:val="24"/>
          </w:rPr>
          <w:delText>are to</w:delText>
        </w:r>
      </w:del>
      <w:r w:rsidR="00A11474" w:rsidRPr="5B1A6548">
        <w:rPr>
          <w:rFonts w:ascii="Times New Roman" w:hAnsi="Times New Roman"/>
          <w:noProof/>
          <w:sz w:val="24"/>
          <w:szCs w:val="24"/>
        </w:rPr>
        <w:t xml:space="preserve"> ensure that the metrics allow to comprehensively disclose the institutions’ financed production capacities and encompass all relevant carbon-intensive financed activities. </w:t>
      </w:r>
      <w:del w:id="475" w:author="Author">
        <w:r w:rsidR="00C70F15" w:rsidRPr="00E50FA4">
          <w:rPr>
            <w:rFonts w:ascii="Times New Roman" w:hAnsi="Times New Roman"/>
            <w:noProof/>
            <w:sz w:val="24"/>
            <w:szCs w:val="24"/>
          </w:rPr>
          <w:delText>S</w:delText>
        </w:r>
        <w:r w:rsidR="009B37D7" w:rsidRPr="00E50FA4">
          <w:rPr>
            <w:rFonts w:ascii="Times New Roman" w:hAnsi="Times New Roman"/>
            <w:noProof/>
            <w:sz w:val="24"/>
            <w:szCs w:val="24"/>
          </w:rPr>
          <w:delText xml:space="preserve">ome </w:delText>
        </w:r>
        <w:r w:rsidR="00451470" w:rsidRPr="00E50FA4">
          <w:rPr>
            <w:rFonts w:ascii="Times New Roman" w:hAnsi="Times New Roman"/>
            <w:noProof/>
            <w:sz w:val="24"/>
            <w:szCs w:val="24"/>
          </w:rPr>
          <w:delText xml:space="preserve">sample </w:delText>
        </w:r>
        <w:r w:rsidR="00C70F15" w:rsidRPr="00E50FA4">
          <w:rPr>
            <w:rFonts w:ascii="Times New Roman" w:hAnsi="Times New Roman"/>
            <w:noProof/>
            <w:sz w:val="24"/>
            <w:szCs w:val="24"/>
          </w:rPr>
          <w:delText xml:space="preserve">metrics </w:delText>
        </w:r>
        <w:r w:rsidR="009B37D7" w:rsidRPr="00E50FA4">
          <w:rPr>
            <w:rFonts w:ascii="Times New Roman" w:hAnsi="Times New Roman"/>
            <w:noProof/>
            <w:sz w:val="24"/>
            <w:szCs w:val="24"/>
          </w:rPr>
          <w:delText xml:space="preserve">are </w:delText>
        </w:r>
        <w:r w:rsidR="00451470" w:rsidRPr="00E50FA4">
          <w:rPr>
            <w:rFonts w:ascii="Times New Roman" w:hAnsi="Times New Roman"/>
            <w:noProof/>
            <w:sz w:val="24"/>
            <w:szCs w:val="24"/>
          </w:rPr>
          <w:delText xml:space="preserve">included </w:delText>
        </w:r>
        <w:r w:rsidR="009B37D7" w:rsidRPr="00E50FA4">
          <w:rPr>
            <w:rFonts w:ascii="Times New Roman" w:hAnsi="Times New Roman"/>
            <w:noProof/>
            <w:sz w:val="24"/>
            <w:szCs w:val="24"/>
          </w:rPr>
          <w:delText>in the template. Institutions</w:delText>
        </w:r>
        <w:r w:rsidR="00C70F15" w:rsidRPr="00E50FA4">
          <w:rPr>
            <w:rFonts w:ascii="Times New Roman" w:hAnsi="Times New Roman"/>
            <w:noProof/>
            <w:sz w:val="24"/>
            <w:szCs w:val="24"/>
          </w:rPr>
          <w:delText xml:space="preserve"> </w:delText>
        </w:r>
        <w:r w:rsidR="00451470" w:rsidRPr="00E50FA4">
          <w:rPr>
            <w:rFonts w:ascii="Times New Roman" w:hAnsi="Times New Roman"/>
            <w:noProof/>
            <w:sz w:val="24"/>
            <w:szCs w:val="24"/>
          </w:rPr>
          <w:delText xml:space="preserve">are to </w:delText>
        </w:r>
        <w:r w:rsidR="00C70F15" w:rsidRPr="00E50FA4">
          <w:rPr>
            <w:rFonts w:ascii="Times New Roman" w:hAnsi="Times New Roman"/>
            <w:noProof/>
            <w:sz w:val="24"/>
            <w:szCs w:val="24"/>
          </w:rPr>
          <w:delText xml:space="preserve">disclose several metrics for each sector that </w:delText>
        </w:r>
        <w:r w:rsidR="00451470" w:rsidRPr="00E50FA4">
          <w:rPr>
            <w:rFonts w:ascii="Times New Roman" w:hAnsi="Times New Roman"/>
            <w:noProof/>
            <w:sz w:val="24"/>
            <w:szCs w:val="24"/>
          </w:rPr>
          <w:delText xml:space="preserve">is </w:delText>
        </w:r>
        <w:r w:rsidR="00C70F15" w:rsidRPr="00E50FA4">
          <w:rPr>
            <w:rFonts w:ascii="Times New Roman" w:hAnsi="Times New Roman"/>
            <w:noProof/>
            <w:sz w:val="24"/>
            <w:szCs w:val="24"/>
          </w:rPr>
          <w:delText>relevant to their financing activity</w:delText>
        </w:r>
        <w:r w:rsidR="00451470" w:rsidRPr="00E50FA4">
          <w:rPr>
            <w:rFonts w:ascii="Times New Roman" w:hAnsi="Times New Roman"/>
            <w:noProof/>
            <w:sz w:val="24"/>
            <w:szCs w:val="24"/>
          </w:rPr>
          <w:delText>. These are to cover</w:delText>
        </w:r>
        <w:r w:rsidR="00C70F15" w:rsidRPr="00E50FA4">
          <w:rPr>
            <w:rFonts w:ascii="Times New Roman" w:hAnsi="Times New Roman"/>
            <w:noProof/>
            <w:sz w:val="24"/>
            <w:szCs w:val="24"/>
          </w:rPr>
          <w:delText xml:space="preserve"> emission intensity metrics, technology mix-based metrics and production-based metrics. Institutions</w:delText>
        </w:r>
        <w:r w:rsidR="00125C05" w:rsidRPr="00E50FA4">
          <w:rPr>
            <w:rFonts w:ascii="Times New Roman" w:hAnsi="Times New Roman"/>
            <w:noProof/>
            <w:sz w:val="24"/>
            <w:szCs w:val="24"/>
          </w:rPr>
          <w:delText xml:space="preserve"> </w:delText>
        </w:r>
        <w:r w:rsidR="00451470" w:rsidRPr="00E50FA4">
          <w:rPr>
            <w:rFonts w:ascii="Times New Roman" w:hAnsi="Times New Roman"/>
            <w:noProof/>
            <w:sz w:val="24"/>
            <w:szCs w:val="24"/>
          </w:rPr>
          <w:delText xml:space="preserve">are to </w:delText>
        </w:r>
        <w:r w:rsidR="00125C05" w:rsidRPr="00E50FA4">
          <w:rPr>
            <w:rFonts w:ascii="Times New Roman" w:hAnsi="Times New Roman"/>
            <w:noProof/>
            <w:sz w:val="24"/>
            <w:szCs w:val="24"/>
          </w:rPr>
          <w:delText xml:space="preserve">rely on </w:delText>
        </w:r>
        <w:r w:rsidR="00451470" w:rsidRPr="00E50FA4">
          <w:rPr>
            <w:rFonts w:ascii="Times New Roman" w:hAnsi="Times New Roman"/>
            <w:noProof/>
            <w:sz w:val="24"/>
            <w:szCs w:val="24"/>
          </w:rPr>
          <w:delText xml:space="preserve">the </w:delText>
        </w:r>
        <w:r w:rsidR="00125C05" w:rsidRPr="00E50FA4">
          <w:rPr>
            <w:rFonts w:ascii="Times New Roman" w:hAnsi="Times New Roman"/>
            <w:noProof/>
            <w:sz w:val="24"/>
            <w:szCs w:val="24"/>
          </w:rPr>
          <w:delText xml:space="preserve">assessment of the </w:delText>
        </w:r>
        <w:r w:rsidR="009D3026" w:rsidRPr="00E50FA4">
          <w:rPr>
            <w:rFonts w:ascii="Times New Roman" w:hAnsi="Times New Roman"/>
            <w:noProof/>
            <w:sz w:val="24"/>
            <w:szCs w:val="24"/>
          </w:rPr>
          <w:delText xml:space="preserve">underlying </w:delText>
        </w:r>
        <w:r w:rsidR="00125C05" w:rsidRPr="00E50FA4">
          <w:rPr>
            <w:rFonts w:ascii="Times New Roman" w:hAnsi="Times New Roman"/>
            <w:noProof/>
            <w:sz w:val="24"/>
            <w:szCs w:val="24"/>
          </w:rPr>
          <w:delText>assets</w:delText>
        </w:r>
        <w:r w:rsidR="009D3026" w:rsidRPr="00E50FA4">
          <w:rPr>
            <w:rFonts w:ascii="Times New Roman" w:hAnsi="Times New Roman"/>
            <w:noProof/>
            <w:sz w:val="24"/>
            <w:szCs w:val="24"/>
          </w:rPr>
          <w:delText xml:space="preserve"> and activities</w:delText>
        </w:r>
        <w:r w:rsidR="00125C05" w:rsidRPr="00E50FA4">
          <w:rPr>
            <w:rFonts w:ascii="Times New Roman" w:hAnsi="Times New Roman"/>
            <w:noProof/>
            <w:sz w:val="24"/>
            <w:szCs w:val="24"/>
          </w:rPr>
          <w:delText xml:space="preserve"> linked to </w:delText>
        </w:r>
        <w:r w:rsidR="00451470" w:rsidRPr="00E50FA4">
          <w:rPr>
            <w:rFonts w:ascii="Times New Roman" w:hAnsi="Times New Roman"/>
            <w:noProof/>
            <w:sz w:val="24"/>
            <w:szCs w:val="24"/>
          </w:rPr>
          <w:delText xml:space="preserve">the </w:delText>
        </w:r>
        <w:r w:rsidR="00125C05" w:rsidRPr="00E50FA4">
          <w:rPr>
            <w:rFonts w:ascii="Times New Roman" w:hAnsi="Times New Roman"/>
            <w:noProof/>
            <w:sz w:val="24"/>
            <w:szCs w:val="24"/>
          </w:rPr>
          <w:delText>financial instruments</w:delText>
        </w:r>
        <w:r w:rsidR="009D3026" w:rsidRPr="00E50FA4">
          <w:rPr>
            <w:rFonts w:ascii="Times New Roman" w:hAnsi="Times New Roman"/>
            <w:noProof/>
            <w:sz w:val="24"/>
            <w:szCs w:val="24"/>
          </w:rPr>
          <w:delText>.</w:delText>
        </w:r>
      </w:del>
    </w:p>
    <w:p w14:paraId="19C4FAC8" w14:textId="77777777" w:rsidR="00125C05" w:rsidRPr="00E50FA4" w:rsidRDefault="00125C05" w:rsidP="00B76863">
      <w:pPr>
        <w:pStyle w:val="ListParagraph"/>
        <w:spacing w:before="120" w:after="120"/>
        <w:ind w:left="567"/>
        <w:jc w:val="both"/>
        <w:rPr>
          <w:del w:id="476" w:author="Author"/>
          <w:rFonts w:ascii="Times New Roman" w:hAnsi="Times New Roman"/>
          <w:noProof/>
          <w:sz w:val="24"/>
          <w:szCs w:val="24"/>
        </w:rPr>
      </w:pPr>
      <w:del w:id="477" w:author="Author">
        <w:r w:rsidRPr="00E50FA4">
          <w:rPr>
            <w:rFonts w:ascii="Times New Roman" w:hAnsi="Times New Roman"/>
            <w:noProof/>
            <w:sz w:val="24"/>
            <w:szCs w:val="24"/>
          </w:rPr>
          <w:delText>For loans</w:delText>
        </w:r>
        <w:r w:rsidR="002104C2" w:rsidRPr="00E50FA4">
          <w:rPr>
            <w:rFonts w:ascii="Times New Roman" w:hAnsi="Times New Roman"/>
            <w:noProof/>
            <w:sz w:val="24"/>
            <w:szCs w:val="24"/>
          </w:rPr>
          <w:delText xml:space="preserve"> </w:delText>
        </w:r>
        <w:r w:rsidR="006251B6" w:rsidRPr="00E50FA4">
          <w:rPr>
            <w:rFonts w:ascii="Times New Roman" w:hAnsi="Times New Roman"/>
            <w:noProof/>
            <w:sz w:val="24"/>
            <w:szCs w:val="24"/>
          </w:rPr>
          <w:delText xml:space="preserve">whose </w:delText>
        </w:r>
        <w:r w:rsidRPr="00E50FA4">
          <w:rPr>
            <w:rFonts w:ascii="Times New Roman" w:hAnsi="Times New Roman"/>
            <w:noProof/>
            <w:sz w:val="24"/>
            <w:szCs w:val="24"/>
          </w:rPr>
          <w:delText xml:space="preserve">use of proceeds is known, the value shall be </w:delText>
        </w:r>
        <w:r w:rsidR="006577D7" w:rsidRPr="00E50FA4">
          <w:rPr>
            <w:rFonts w:ascii="Times New Roman" w:hAnsi="Times New Roman"/>
            <w:noProof/>
            <w:sz w:val="24"/>
            <w:szCs w:val="24"/>
          </w:rPr>
          <w:delText>included for the relevant sector and alignment metric</w:delText>
        </w:r>
        <w:r w:rsidRPr="00E50FA4">
          <w:rPr>
            <w:rFonts w:ascii="Times New Roman" w:hAnsi="Times New Roman"/>
            <w:noProof/>
            <w:sz w:val="24"/>
            <w:szCs w:val="24"/>
          </w:rPr>
          <w:delText>. For loans</w:delText>
        </w:r>
        <w:r w:rsidR="004B1DCF" w:rsidRPr="00E50FA4">
          <w:rPr>
            <w:rFonts w:ascii="Times New Roman" w:hAnsi="Times New Roman"/>
            <w:noProof/>
            <w:sz w:val="24"/>
            <w:szCs w:val="24"/>
          </w:rPr>
          <w:delText xml:space="preserve"> whose</w:delText>
        </w:r>
        <w:r w:rsidRPr="00E50FA4">
          <w:rPr>
            <w:rFonts w:ascii="Times New Roman" w:hAnsi="Times New Roman"/>
            <w:noProof/>
            <w:sz w:val="24"/>
            <w:szCs w:val="24"/>
          </w:rPr>
          <w:delText xml:space="preserve"> use of proceeds is unknown, the</w:delText>
        </w:r>
        <w:r w:rsidR="006577D7" w:rsidRPr="00E50FA4">
          <w:rPr>
            <w:rFonts w:ascii="Times New Roman" w:hAnsi="Times New Roman"/>
            <w:noProof/>
            <w:sz w:val="24"/>
            <w:szCs w:val="24"/>
          </w:rPr>
          <w:delText xml:space="preserve"> gross </w:delText>
        </w:r>
        <w:r w:rsidR="006577D7" w:rsidRPr="00E50FA4">
          <w:rPr>
            <w:rFonts w:ascii="Times New Roman" w:hAnsi="Times New Roman"/>
            <w:noProof/>
            <w:sz w:val="24"/>
            <w:szCs w:val="24"/>
          </w:rPr>
          <w:lastRenderedPageBreak/>
          <w:delText xml:space="preserve">carrying amount of the exposure </w:delText>
        </w:r>
        <w:r w:rsidR="001A365E" w:rsidRPr="00E50FA4">
          <w:rPr>
            <w:rFonts w:ascii="Times New Roman" w:hAnsi="Times New Roman"/>
            <w:noProof/>
            <w:sz w:val="24"/>
            <w:szCs w:val="24"/>
          </w:rPr>
          <w:delText>s</w:delText>
        </w:r>
        <w:r w:rsidRPr="00E50FA4">
          <w:rPr>
            <w:rFonts w:ascii="Times New Roman" w:hAnsi="Times New Roman"/>
            <w:noProof/>
            <w:sz w:val="24"/>
            <w:szCs w:val="24"/>
          </w:rPr>
          <w:delText xml:space="preserve">hall be allocated to </w:delText>
        </w:r>
        <w:r w:rsidR="006577D7" w:rsidRPr="00E50FA4">
          <w:rPr>
            <w:rFonts w:ascii="Times New Roman" w:hAnsi="Times New Roman"/>
            <w:noProof/>
            <w:sz w:val="24"/>
            <w:szCs w:val="24"/>
          </w:rPr>
          <w:delText xml:space="preserve">the relevant </w:delText>
        </w:r>
        <w:r w:rsidRPr="00E50FA4">
          <w:rPr>
            <w:rFonts w:ascii="Times New Roman" w:hAnsi="Times New Roman"/>
            <w:noProof/>
            <w:sz w:val="24"/>
            <w:szCs w:val="24"/>
          </w:rPr>
          <w:delText>sector</w:delText>
        </w:r>
        <w:r w:rsidR="004B1DCF" w:rsidRPr="00E50FA4">
          <w:rPr>
            <w:rFonts w:ascii="Times New Roman" w:hAnsi="Times New Roman"/>
            <w:noProof/>
            <w:sz w:val="24"/>
            <w:szCs w:val="24"/>
          </w:rPr>
          <w:delText>s</w:delText>
        </w:r>
        <w:r w:rsidR="006577D7" w:rsidRPr="00E50FA4">
          <w:rPr>
            <w:rFonts w:ascii="Times New Roman" w:hAnsi="Times New Roman"/>
            <w:noProof/>
            <w:sz w:val="24"/>
            <w:szCs w:val="24"/>
          </w:rPr>
          <w:delText xml:space="preserve"> and alignment metric</w:delText>
        </w:r>
        <w:r w:rsidR="004B1DCF" w:rsidRPr="00E50FA4">
          <w:rPr>
            <w:rFonts w:ascii="Times New Roman" w:hAnsi="Times New Roman"/>
            <w:noProof/>
            <w:sz w:val="24"/>
            <w:szCs w:val="24"/>
          </w:rPr>
          <w:delText>s</w:delText>
        </w:r>
        <w:r w:rsidRPr="00E50FA4">
          <w:rPr>
            <w:rFonts w:ascii="Times New Roman" w:hAnsi="Times New Roman"/>
            <w:noProof/>
            <w:sz w:val="24"/>
            <w:szCs w:val="24"/>
          </w:rPr>
          <w:delText xml:space="preserve"> based on the </w:delText>
        </w:r>
        <w:r w:rsidR="006577D7" w:rsidRPr="00E50FA4">
          <w:rPr>
            <w:rFonts w:ascii="Times New Roman" w:hAnsi="Times New Roman"/>
            <w:noProof/>
            <w:sz w:val="24"/>
            <w:szCs w:val="24"/>
          </w:rPr>
          <w:delText>counterparties</w:delText>
        </w:r>
        <w:r w:rsidRPr="00E50FA4">
          <w:rPr>
            <w:rFonts w:ascii="Times New Roman" w:hAnsi="Times New Roman"/>
            <w:noProof/>
            <w:sz w:val="24"/>
            <w:szCs w:val="24"/>
          </w:rPr>
          <w:delText>’ activity distribution</w:delText>
        </w:r>
        <w:r w:rsidR="009D3026" w:rsidRPr="00E50FA4">
          <w:rPr>
            <w:rFonts w:ascii="Times New Roman" w:hAnsi="Times New Roman"/>
            <w:noProof/>
            <w:sz w:val="24"/>
            <w:szCs w:val="24"/>
          </w:rPr>
          <w:delText xml:space="preserve">, </w:delText>
        </w:r>
        <w:r w:rsidR="00596E1A" w:rsidRPr="00E50FA4">
          <w:rPr>
            <w:rFonts w:ascii="Times New Roman" w:hAnsi="Times New Roman"/>
            <w:noProof/>
            <w:sz w:val="24"/>
            <w:szCs w:val="24"/>
          </w:rPr>
          <w:delText>including</w:delText>
        </w:r>
        <w:r w:rsidR="009D3026" w:rsidRPr="00E50FA4">
          <w:rPr>
            <w:rFonts w:ascii="Times New Roman" w:hAnsi="Times New Roman"/>
            <w:noProof/>
            <w:sz w:val="24"/>
            <w:szCs w:val="24"/>
          </w:rPr>
          <w:delText xml:space="preserve"> by counterparties’ turnover by activity. </w:delText>
        </w:r>
      </w:del>
    </w:p>
    <w:p w14:paraId="3307FCDD" w14:textId="3A02A946" w:rsidR="00C113F4" w:rsidRPr="00C113F4" w:rsidRDefault="00C351D3" w:rsidP="00C113F4">
      <w:pPr>
        <w:pStyle w:val="ListParagraph"/>
        <w:numPr>
          <w:ilvl w:val="2"/>
          <w:numId w:val="18"/>
        </w:numPr>
        <w:tabs>
          <w:tab w:val="left" w:pos="567"/>
        </w:tabs>
        <w:spacing w:before="120" w:after="120"/>
        <w:jc w:val="both"/>
        <w:rPr>
          <w:ins w:id="478" w:author="Author"/>
          <w:rFonts w:ascii="Times New Roman" w:hAnsi="Times New Roman"/>
          <w:noProof/>
          <w:sz w:val="24"/>
          <w:szCs w:val="24"/>
        </w:rPr>
      </w:pPr>
      <w:ins w:id="479" w:author="Author">
        <w:r w:rsidRPr="008669E0">
          <w:rPr>
            <w:rFonts w:ascii="Times New Roman" w:hAnsi="Times New Roman"/>
            <w:sz w:val="24"/>
          </w:rPr>
          <w:t>Any significant change over the reporting period and the key drivers of such changes.</w:t>
        </w:r>
      </w:ins>
    </w:p>
    <w:p w14:paraId="7DD8EA12" w14:textId="77777777" w:rsidR="006577D7" w:rsidRPr="00E50FA4" w:rsidRDefault="00C113F4" w:rsidP="00B76863">
      <w:pPr>
        <w:pStyle w:val="ListParagraph"/>
        <w:spacing w:before="120" w:after="120"/>
        <w:ind w:left="567"/>
        <w:jc w:val="both"/>
        <w:rPr>
          <w:del w:id="480" w:author="Author"/>
          <w:rFonts w:ascii="Times New Roman" w:hAnsi="Times New Roman"/>
          <w:noProof/>
          <w:sz w:val="24"/>
        </w:rPr>
      </w:pPr>
      <w:r>
        <w:rPr>
          <w:rFonts w:ascii="Times New Roman" w:hAnsi="Times New Roman"/>
          <w:noProof/>
          <w:sz w:val="24"/>
        </w:rPr>
        <w:t xml:space="preserve">Institutions shall </w:t>
      </w:r>
      <w:del w:id="481" w:author="Author">
        <w:r w:rsidR="006577D7" w:rsidRPr="00E50FA4">
          <w:rPr>
            <w:rFonts w:ascii="Times New Roman" w:hAnsi="Times New Roman"/>
            <w:noProof/>
            <w:sz w:val="24"/>
            <w:szCs w:val="24"/>
          </w:rPr>
          <w:delText xml:space="preserve">add a </w:delText>
        </w:r>
        <w:r w:rsidR="001A365E" w:rsidRPr="00E50FA4">
          <w:rPr>
            <w:rFonts w:ascii="Times New Roman" w:hAnsi="Times New Roman"/>
            <w:noProof/>
            <w:sz w:val="24"/>
            <w:szCs w:val="24"/>
          </w:rPr>
          <w:delText>r</w:delText>
        </w:r>
        <w:r w:rsidR="006577D7" w:rsidRPr="00E50FA4">
          <w:rPr>
            <w:rFonts w:ascii="Times New Roman" w:hAnsi="Times New Roman"/>
            <w:noProof/>
            <w:sz w:val="24"/>
            <w:szCs w:val="24"/>
          </w:rPr>
          <w:delText>ow in the</w:delText>
        </w:r>
      </w:del>
      <w:ins w:id="482" w:author="Author">
        <w:r>
          <w:rPr>
            <w:rFonts w:ascii="Times New Roman" w:hAnsi="Times New Roman"/>
            <w:noProof/>
            <w:sz w:val="24"/>
          </w:rPr>
          <w:t>disclose this</w:t>
        </w:r>
      </w:ins>
      <w:r>
        <w:rPr>
          <w:rFonts w:ascii="Times New Roman" w:hAnsi="Times New Roman"/>
          <w:noProof/>
          <w:sz w:val="24"/>
        </w:rPr>
        <w:t xml:space="preserve"> template </w:t>
      </w:r>
      <w:del w:id="483" w:author="Author">
        <w:r w:rsidR="006577D7" w:rsidRPr="00E50FA4">
          <w:rPr>
            <w:rFonts w:ascii="Times New Roman" w:hAnsi="Times New Roman"/>
            <w:noProof/>
            <w:sz w:val="24"/>
            <w:szCs w:val="24"/>
          </w:rPr>
          <w:delText>for each relevant combination of sector</w:delText>
        </w:r>
        <w:r w:rsidR="00093D96" w:rsidRPr="00E50FA4">
          <w:rPr>
            <w:rFonts w:ascii="Times New Roman" w:hAnsi="Times New Roman"/>
            <w:noProof/>
            <w:sz w:val="24"/>
            <w:szCs w:val="24"/>
          </w:rPr>
          <w:delText>s</w:delText>
        </w:r>
        <w:r w:rsidR="006577D7" w:rsidRPr="00E50FA4">
          <w:rPr>
            <w:rFonts w:ascii="Times New Roman" w:hAnsi="Times New Roman"/>
            <w:noProof/>
            <w:sz w:val="24"/>
            <w:szCs w:val="24"/>
          </w:rPr>
          <w:delText xml:space="preserve"> disclosed in column </w:delText>
        </w:r>
        <w:r w:rsidR="00D86367" w:rsidRPr="00E50FA4">
          <w:rPr>
            <w:rFonts w:ascii="Times New Roman" w:hAnsi="Times New Roman"/>
            <w:noProof/>
            <w:sz w:val="24"/>
            <w:szCs w:val="24"/>
          </w:rPr>
          <w:delText>(</w:delText>
        </w:r>
        <w:r w:rsidR="006577D7" w:rsidRPr="00E50FA4">
          <w:rPr>
            <w:rFonts w:ascii="Times New Roman" w:hAnsi="Times New Roman"/>
            <w:noProof/>
            <w:sz w:val="24"/>
            <w:szCs w:val="24"/>
          </w:rPr>
          <w:delText>b</w:delText>
        </w:r>
        <w:r w:rsidR="00D86367" w:rsidRPr="00E50FA4">
          <w:rPr>
            <w:rFonts w:ascii="Times New Roman" w:hAnsi="Times New Roman"/>
            <w:noProof/>
            <w:sz w:val="24"/>
            <w:szCs w:val="24"/>
          </w:rPr>
          <w:delText>)</w:delText>
        </w:r>
        <w:r w:rsidR="006577D7" w:rsidRPr="00E50FA4">
          <w:rPr>
            <w:rFonts w:ascii="Times New Roman" w:hAnsi="Times New Roman"/>
            <w:noProof/>
            <w:sz w:val="24"/>
            <w:szCs w:val="24"/>
          </w:rPr>
          <w:delText xml:space="preserve"> and alignment metric</w:delText>
        </w:r>
        <w:r w:rsidR="00093D96" w:rsidRPr="00E50FA4">
          <w:rPr>
            <w:rFonts w:ascii="Times New Roman" w:hAnsi="Times New Roman"/>
            <w:noProof/>
            <w:sz w:val="24"/>
            <w:szCs w:val="24"/>
          </w:rPr>
          <w:delText>s</w:delText>
        </w:r>
        <w:r w:rsidR="006577D7" w:rsidRPr="00E50FA4">
          <w:rPr>
            <w:rFonts w:ascii="Times New Roman" w:hAnsi="Times New Roman"/>
            <w:noProof/>
            <w:sz w:val="24"/>
            <w:szCs w:val="24"/>
          </w:rPr>
          <w:delText xml:space="preserve"> included in column </w:delText>
        </w:r>
        <w:r w:rsidR="00D86367" w:rsidRPr="00E50FA4">
          <w:rPr>
            <w:rFonts w:ascii="Times New Roman" w:hAnsi="Times New Roman"/>
            <w:noProof/>
            <w:sz w:val="24"/>
            <w:szCs w:val="24"/>
          </w:rPr>
          <w:delText>(</w:delText>
        </w:r>
        <w:r w:rsidR="006577D7" w:rsidRPr="00E50FA4">
          <w:rPr>
            <w:rFonts w:ascii="Times New Roman" w:hAnsi="Times New Roman"/>
            <w:noProof/>
            <w:sz w:val="24"/>
            <w:szCs w:val="24"/>
          </w:rPr>
          <w:delText>d</w:delText>
        </w:r>
        <w:r w:rsidR="00D86367" w:rsidRPr="00E50FA4">
          <w:rPr>
            <w:rFonts w:ascii="Times New Roman" w:hAnsi="Times New Roman"/>
            <w:noProof/>
            <w:sz w:val="24"/>
            <w:szCs w:val="24"/>
          </w:rPr>
          <w:delText>)</w:delText>
        </w:r>
        <w:r w:rsidR="006577D7" w:rsidRPr="00E50FA4">
          <w:rPr>
            <w:rFonts w:ascii="Times New Roman" w:hAnsi="Times New Roman"/>
            <w:noProof/>
            <w:sz w:val="24"/>
            <w:szCs w:val="24"/>
          </w:rPr>
          <w:delText>.</w:delText>
        </w:r>
      </w:del>
    </w:p>
    <w:p w14:paraId="0598B68B" w14:textId="77777777" w:rsidR="00125C05" w:rsidRPr="00E50FA4" w:rsidRDefault="00C5464C" w:rsidP="00B76863">
      <w:pPr>
        <w:pStyle w:val="ListParagraph"/>
        <w:numPr>
          <w:ilvl w:val="0"/>
          <w:numId w:val="90"/>
        </w:numPr>
        <w:spacing w:before="120" w:after="120"/>
        <w:ind w:left="567" w:hanging="567"/>
        <w:jc w:val="both"/>
        <w:rPr>
          <w:del w:id="484" w:author="Author"/>
          <w:rFonts w:ascii="Times New Roman" w:hAnsi="Times New Roman"/>
          <w:noProof/>
          <w:sz w:val="24"/>
        </w:rPr>
      </w:pPr>
      <w:del w:id="485" w:author="Author">
        <w:r w:rsidRPr="00E50FA4">
          <w:rPr>
            <w:rFonts w:ascii="Times New Roman" w:hAnsi="Times New Roman"/>
            <w:noProof/>
            <w:sz w:val="24"/>
          </w:rPr>
          <w:delText>C</w:delText>
        </w:r>
        <w:r w:rsidR="00125C05" w:rsidRPr="00E50FA4">
          <w:rPr>
            <w:rFonts w:ascii="Times New Roman" w:hAnsi="Times New Roman"/>
            <w:noProof/>
            <w:sz w:val="24"/>
          </w:rPr>
          <w:delText xml:space="preserve">olumn </w:delText>
        </w:r>
        <w:r w:rsidR="00D86367" w:rsidRPr="00E50FA4">
          <w:rPr>
            <w:rFonts w:ascii="Times New Roman" w:hAnsi="Times New Roman"/>
            <w:noProof/>
            <w:sz w:val="24"/>
          </w:rPr>
          <w:delText>(</w:delText>
        </w:r>
        <w:r w:rsidR="001A66AA" w:rsidRPr="00E50FA4">
          <w:rPr>
            <w:rFonts w:ascii="Times New Roman" w:hAnsi="Times New Roman"/>
            <w:noProof/>
            <w:sz w:val="24"/>
          </w:rPr>
          <w:delText>f</w:delText>
        </w:r>
        <w:r w:rsidR="00D86367" w:rsidRPr="00E50FA4">
          <w:rPr>
            <w:rFonts w:ascii="Times New Roman" w:hAnsi="Times New Roman"/>
            <w:noProof/>
            <w:sz w:val="24"/>
          </w:rPr>
          <w:delText>)</w:delText>
        </w:r>
        <w:r w:rsidR="00125C05" w:rsidRPr="00E50FA4">
          <w:rPr>
            <w:rFonts w:ascii="Times New Roman" w:hAnsi="Times New Roman"/>
            <w:noProof/>
            <w:sz w:val="24"/>
          </w:rPr>
          <w:delText xml:space="preserve">: </w:delText>
        </w:r>
        <w:r w:rsidR="009E7795" w:rsidRPr="00E50FA4">
          <w:rPr>
            <w:rFonts w:ascii="Times New Roman" w:hAnsi="Times New Roman"/>
            <w:noProof/>
            <w:sz w:val="24"/>
          </w:rPr>
          <w:delText xml:space="preserve">the </w:delText>
        </w:r>
        <w:r w:rsidR="004B1DCF" w:rsidRPr="00E50FA4">
          <w:rPr>
            <w:rFonts w:ascii="Times New Roman" w:hAnsi="Times New Roman"/>
            <w:noProof/>
            <w:sz w:val="24"/>
          </w:rPr>
          <w:delText xml:space="preserve">point </w:delText>
        </w:r>
        <w:r w:rsidR="009E7795" w:rsidRPr="00E50FA4">
          <w:rPr>
            <w:rFonts w:ascii="Times New Roman" w:hAnsi="Times New Roman"/>
            <w:noProof/>
            <w:sz w:val="24"/>
          </w:rPr>
          <w:delText xml:space="preserve">in </w:delText>
        </w:r>
        <w:r w:rsidR="004B1DCF" w:rsidRPr="00E50FA4">
          <w:rPr>
            <w:rFonts w:ascii="Times New Roman" w:hAnsi="Times New Roman"/>
            <w:noProof/>
            <w:sz w:val="24"/>
          </w:rPr>
          <w:delText xml:space="preserve">time </w:delText>
        </w:r>
        <w:r w:rsidR="009E7795" w:rsidRPr="00E50FA4">
          <w:rPr>
            <w:rFonts w:ascii="Times New Roman" w:hAnsi="Times New Roman"/>
            <w:noProof/>
            <w:sz w:val="24"/>
          </w:rPr>
          <w:delText xml:space="preserve">distance of the column </w:delText>
        </w:r>
        <w:r w:rsidRPr="00E50FA4">
          <w:rPr>
            <w:rFonts w:ascii="Times New Roman" w:hAnsi="Times New Roman"/>
            <w:noProof/>
            <w:sz w:val="24"/>
          </w:rPr>
          <w:delText>(</w:delText>
        </w:r>
        <w:r w:rsidR="009E7795" w:rsidRPr="00E50FA4">
          <w:rPr>
            <w:rFonts w:ascii="Times New Roman" w:hAnsi="Times New Roman"/>
            <w:noProof/>
            <w:sz w:val="24"/>
          </w:rPr>
          <w:delText>d</w:delText>
        </w:r>
        <w:r w:rsidRPr="00E50FA4">
          <w:rPr>
            <w:rFonts w:ascii="Times New Roman" w:hAnsi="Times New Roman"/>
            <w:noProof/>
            <w:sz w:val="24"/>
          </w:rPr>
          <w:delText>)</w:delText>
        </w:r>
        <w:r w:rsidR="009E7795" w:rsidRPr="00E50FA4">
          <w:rPr>
            <w:rFonts w:ascii="Times New Roman" w:hAnsi="Times New Roman"/>
            <w:noProof/>
            <w:sz w:val="24"/>
          </w:rPr>
          <w:delText xml:space="preserve"> metric(s) to the 2030 data points of the </w:delText>
        </w:r>
        <w:r w:rsidR="007F6A28" w:rsidRPr="00E50FA4">
          <w:rPr>
            <w:rFonts w:ascii="Times New Roman" w:hAnsi="Times New Roman"/>
            <w:noProof/>
            <w:sz w:val="24"/>
          </w:rPr>
          <w:delText>Net Zero Emissions by 2050 Scenario (NZE2050)</w:delText>
        </w:r>
        <w:r w:rsidR="0069726A" w:rsidRPr="00E50FA4">
          <w:rPr>
            <w:rFonts w:ascii="Times New Roman" w:hAnsi="Times New Roman"/>
            <w:noProof/>
            <w:sz w:val="24"/>
          </w:rPr>
          <w:delText>,</w:delText>
        </w:r>
        <w:r w:rsidR="00125C05" w:rsidRPr="00E50FA4">
          <w:rPr>
            <w:rFonts w:ascii="Times New Roman" w:hAnsi="Times New Roman"/>
            <w:noProof/>
            <w:sz w:val="24"/>
          </w:rPr>
          <w:delText xml:space="preserve"> </w:delText>
        </w:r>
        <w:r w:rsidR="004B1DCF" w:rsidRPr="00E50FA4">
          <w:rPr>
            <w:rFonts w:ascii="Times New Roman" w:hAnsi="Times New Roman"/>
            <w:noProof/>
            <w:sz w:val="24"/>
          </w:rPr>
          <w:delText xml:space="preserve">shall be </w:delText>
        </w:r>
        <w:r w:rsidR="00125C05" w:rsidRPr="00E50FA4">
          <w:rPr>
            <w:rFonts w:ascii="Times New Roman" w:hAnsi="Times New Roman"/>
            <w:noProof/>
            <w:sz w:val="24"/>
          </w:rPr>
          <w:delText xml:space="preserve">expressed in percentage points. </w:delText>
        </w:r>
        <w:r w:rsidR="00B76863" w:rsidRPr="00E50FA4">
          <w:rPr>
            <w:rFonts w:ascii="Times New Roman" w:hAnsi="Times New Roman"/>
            <w:noProof/>
            <w:sz w:val="24"/>
          </w:rPr>
          <w:delText>That distance</w:delText>
        </w:r>
        <w:r w:rsidR="00125C05" w:rsidRPr="00E50FA4">
          <w:rPr>
            <w:rFonts w:ascii="Times New Roman" w:hAnsi="Times New Roman"/>
            <w:noProof/>
            <w:sz w:val="24"/>
          </w:rPr>
          <w:delText xml:space="preserve"> shall represent the </w:delText>
        </w:r>
        <w:r w:rsidR="009E7795" w:rsidRPr="00E50FA4">
          <w:rPr>
            <w:rFonts w:ascii="Times New Roman" w:hAnsi="Times New Roman"/>
            <w:noProof/>
            <w:sz w:val="24"/>
          </w:rPr>
          <w:delText xml:space="preserve">current </w:delText>
        </w:r>
        <w:r w:rsidR="00125C05" w:rsidRPr="00E50FA4">
          <w:rPr>
            <w:rFonts w:ascii="Times New Roman" w:hAnsi="Times New Roman"/>
            <w:noProof/>
            <w:sz w:val="24"/>
          </w:rPr>
          <w:delText xml:space="preserve">degree of alignment with the </w:delText>
        </w:r>
        <w:r w:rsidR="009E7795" w:rsidRPr="00E50FA4">
          <w:rPr>
            <w:rFonts w:ascii="Times New Roman" w:hAnsi="Times New Roman"/>
            <w:noProof/>
            <w:sz w:val="24"/>
          </w:rPr>
          <w:delText xml:space="preserve">scenario </w:delText>
        </w:r>
        <w:r w:rsidR="00023E8E" w:rsidRPr="00E50FA4">
          <w:rPr>
            <w:rFonts w:ascii="Times New Roman" w:hAnsi="Times New Roman"/>
            <w:noProof/>
            <w:sz w:val="24"/>
          </w:rPr>
          <w:delText xml:space="preserve">indicator </w:delText>
        </w:r>
        <w:r w:rsidR="009E7795" w:rsidRPr="00E50FA4">
          <w:rPr>
            <w:rFonts w:ascii="Times New Roman" w:hAnsi="Times New Roman"/>
            <w:noProof/>
            <w:sz w:val="24"/>
          </w:rPr>
          <w:delText xml:space="preserve">for 2030 </w:delText>
        </w:r>
        <w:r w:rsidR="00023E8E" w:rsidRPr="00E50FA4">
          <w:rPr>
            <w:rFonts w:ascii="Times New Roman" w:hAnsi="Times New Roman"/>
            <w:noProof/>
            <w:sz w:val="24"/>
          </w:rPr>
          <w:delText>and</w:delText>
        </w:r>
        <w:r w:rsidR="00125C05" w:rsidRPr="00E50FA4">
          <w:rPr>
            <w:rFonts w:ascii="Times New Roman" w:hAnsi="Times New Roman"/>
            <w:noProof/>
            <w:sz w:val="24"/>
          </w:rPr>
          <w:delText xml:space="preserve"> </w:delText>
        </w:r>
        <w:r w:rsidR="004B1DCF" w:rsidRPr="00E50FA4">
          <w:rPr>
            <w:rFonts w:ascii="Times New Roman" w:hAnsi="Times New Roman"/>
            <w:noProof/>
            <w:sz w:val="24"/>
          </w:rPr>
          <w:delText xml:space="preserve">shall </w:delText>
        </w:r>
        <w:r w:rsidR="00125C05" w:rsidRPr="00E50FA4">
          <w:rPr>
            <w:rFonts w:ascii="Times New Roman" w:hAnsi="Times New Roman"/>
            <w:noProof/>
            <w:sz w:val="24"/>
          </w:rPr>
          <w:delText xml:space="preserve">be expressed as the difference between the indicator in column (d) and the IEA scenario </w:delText>
        </w:r>
        <w:r w:rsidR="009E7795" w:rsidRPr="00E50FA4">
          <w:rPr>
            <w:rFonts w:ascii="Times New Roman" w:hAnsi="Times New Roman"/>
            <w:noProof/>
            <w:sz w:val="24"/>
          </w:rPr>
          <w:delText>projection for 2030</w:delText>
        </w:r>
        <w:r w:rsidR="00125C05" w:rsidRPr="00E50FA4">
          <w:rPr>
            <w:rFonts w:ascii="Times New Roman" w:hAnsi="Times New Roman"/>
            <w:noProof/>
            <w:sz w:val="24"/>
          </w:rPr>
          <w:delText>, divided by the scenario benchmark indicator and converted into percentage terms.</w:delText>
        </w:r>
      </w:del>
    </w:p>
    <w:p w14:paraId="470DFAFF" w14:textId="1E08F43D" w:rsidR="00C113F4" w:rsidRPr="00C113F4" w:rsidRDefault="001A66AA" w:rsidP="00E1637D">
      <w:pPr>
        <w:pStyle w:val="ListParagraph"/>
        <w:numPr>
          <w:ilvl w:val="0"/>
          <w:numId w:val="18"/>
        </w:numPr>
        <w:tabs>
          <w:tab w:val="left" w:pos="567"/>
        </w:tabs>
        <w:spacing w:before="120" w:after="120"/>
        <w:ind w:left="0" w:firstLine="0"/>
        <w:jc w:val="both"/>
        <w:rPr>
          <w:rFonts w:ascii="Times New Roman" w:hAnsi="Times New Roman"/>
          <w:noProof/>
          <w:sz w:val="24"/>
        </w:rPr>
        <w:pPrChange w:id="486" w:author="Author">
          <w:pPr>
            <w:pStyle w:val="ListParagraph"/>
            <w:spacing w:before="120" w:after="120"/>
            <w:ind w:left="567"/>
            <w:jc w:val="both"/>
          </w:pPr>
        </w:pPrChange>
      </w:pPr>
      <w:del w:id="487" w:author="Author">
        <w:r w:rsidRPr="00E50FA4">
          <w:rPr>
            <w:rFonts w:ascii="Times New Roman" w:hAnsi="Times New Roman"/>
            <w:noProof/>
            <w:sz w:val="24"/>
          </w:rPr>
          <w:delText xml:space="preserve">Institutions </w:delText>
        </w:r>
        <w:r w:rsidR="00D86367" w:rsidRPr="00E50FA4">
          <w:rPr>
            <w:rFonts w:ascii="Times New Roman" w:hAnsi="Times New Roman"/>
            <w:noProof/>
            <w:sz w:val="24"/>
          </w:rPr>
          <w:delText>can</w:delText>
        </w:r>
        <w:r w:rsidRPr="00E50FA4">
          <w:rPr>
            <w:rFonts w:ascii="Times New Roman" w:hAnsi="Times New Roman"/>
            <w:noProof/>
            <w:sz w:val="24"/>
          </w:rPr>
          <w:delText xml:space="preserve"> find the relevant information and the applicable scenario indicators for 2030 per sector on the IEA website. In particular</w:delText>
        </w:r>
        <w:r w:rsidR="00D86367" w:rsidRPr="00E50FA4">
          <w:rPr>
            <w:rFonts w:ascii="Times New Roman" w:hAnsi="Times New Roman"/>
            <w:noProof/>
            <w:sz w:val="24"/>
          </w:rPr>
          <w:delText>,</w:delText>
        </w:r>
        <w:r w:rsidRPr="00E50FA4">
          <w:rPr>
            <w:rFonts w:ascii="Times New Roman" w:hAnsi="Times New Roman"/>
            <w:noProof/>
            <w:sz w:val="24"/>
          </w:rPr>
          <w:delText xml:space="preserve"> institutions shall refer to the “Net Zero by 2050 - A Roadmap for the Global Energy Sector” that the IEA publish </w:delText>
        </w:r>
      </w:del>
      <w:r w:rsidR="00C113F4">
        <w:rPr>
          <w:rFonts w:ascii="Times New Roman" w:hAnsi="Times New Roman"/>
          <w:noProof/>
          <w:sz w:val="24"/>
        </w:rPr>
        <w:t>on an annual basis</w:t>
      </w:r>
      <w:del w:id="488" w:author="Author">
        <w:r w:rsidR="00D65FBF" w:rsidRPr="00E50FA4">
          <w:rPr>
            <w:rFonts w:ascii="Times New Roman" w:hAnsi="Times New Roman"/>
            <w:noProof/>
            <w:sz w:val="24"/>
            <w:vertAlign w:val="superscript"/>
          </w:rPr>
          <w:delText>*</w:delText>
        </w:r>
        <w:r w:rsidR="00191FE2" w:rsidRPr="00E50FA4">
          <w:rPr>
            <w:rFonts w:ascii="Times New Roman" w:hAnsi="Times New Roman"/>
            <w:noProof/>
            <w:sz w:val="24"/>
            <w:vertAlign w:val="superscript"/>
          </w:rPr>
          <w:delText>19</w:delText>
        </w:r>
        <w:r w:rsidRPr="00E50FA4">
          <w:rPr>
            <w:rFonts w:ascii="Times New Roman" w:hAnsi="Times New Roman"/>
            <w:noProof/>
            <w:sz w:val="24"/>
          </w:rPr>
          <w:delText xml:space="preserve">. The specific data points and indicators can be downloaded from the excel table included in </w:delText>
        </w:r>
        <w:r w:rsidR="001D0251" w:rsidRPr="00E50FA4">
          <w:rPr>
            <w:rFonts w:ascii="Times New Roman" w:hAnsi="Times New Roman"/>
            <w:noProof/>
            <w:sz w:val="24"/>
          </w:rPr>
          <w:delText>the Net Zero by 2050 Scenario designed by the International Energy Agency</w:delText>
        </w:r>
      </w:del>
      <w:ins w:id="489" w:author="Author">
        <w:r w:rsidR="00353998">
          <w:rPr>
            <w:rFonts w:ascii="Times New Roman" w:hAnsi="Times New Roman"/>
            <w:noProof/>
            <w:sz w:val="24"/>
          </w:rPr>
          <w:t>, based on materiality assessment</w:t>
        </w:r>
        <w:r w:rsidR="00C113F4">
          <w:rPr>
            <w:rFonts w:ascii="Times New Roman" w:hAnsi="Times New Roman"/>
            <w:noProof/>
            <w:sz w:val="24"/>
          </w:rPr>
          <w:t>.</w:t>
        </w:r>
      </w:ins>
    </w:p>
    <w:p w14:paraId="6123D348" w14:textId="547C7E81" w:rsidR="008B7D61" w:rsidRDefault="00E01673" w:rsidP="00DB2BD0">
      <w:pPr>
        <w:pStyle w:val="ListParagraph"/>
        <w:numPr>
          <w:ilvl w:val="0"/>
          <w:numId w:val="18"/>
        </w:numPr>
        <w:tabs>
          <w:tab w:val="left" w:pos="567"/>
        </w:tabs>
        <w:spacing w:before="120" w:after="120"/>
        <w:ind w:left="0" w:firstLine="0"/>
        <w:jc w:val="both"/>
        <w:rPr>
          <w:moveTo w:id="490" w:author="Author" w16du:dateUtc="2025-04-29T14:23:00Z"/>
          <w:rFonts w:ascii="Times New Roman" w:hAnsi="Times New Roman"/>
          <w:noProof/>
          <w:sz w:val="24"/>
        </w:rPr>
      </w:pPr>
      <w:moveToRangeStart w:id="491" w:author="Author" w:name="move196836218"/>
      <w:moveTo w:id="492" w:author="Author" w16du:dateUtc="2025-04-29T14:23:00Z">
        <w:r w:rsidRPr="00E50FA4">
          <w:rPr>
            <w:rFonts w:ascii="Times New Roman" w:hAnsi="Times New Roman"/>
            <w:noProof/>
            <w:sz w:val="24"/>
          </w:rPr>
          <w:t>Institutions shall disclose in this template</w:t>
        </w:r>
        <w:r w:rsidR="008B7D61" w:rsidRPr="00E50FA4">
          <w:rPr>
            <w:rFonts w:ascii="Times New Roman" w:hAnsi="Times New Roman"/>
            <w:noProof/>
            <w:sz w:val="24"/>
          </w:rPr>
          <w:t>:</w:t>
        </w:r>
      </w:moveTo>
    </w:p>
    <w:moveToRangeEnd w:id="491"/>
    <w:p w14:paraId="588E9AF4" w14:textId="77777777" w:rsidR="00125C05" w:rsidRPr="00E50FA4" w:rsidRDefault="00125C05" w:rsidP="00B76863">
      <w:pPr>
        <w:spacing w:before="120" w:after="120"/>
        <w:ind w:left="567"/>
        <w:jc w:val="both"/>
        <w:rPr>
          <w:del w:id="493" w:author="Author"/>
          <w:rFonts w:ascii="Times New Roman" w:hAnsi="Times New Roman"/>
          <w:noProof/>
          <w:sz w:val="24"/>
        </w:rPr>
      </w:pPr>
      <w:del w:id="494" w:author="Author">
        <w:r w:rsidRPr="00E50FA4">
          <w:rPr>
            <w:rFonts w:ascii="Times New Roman" w:hAnsi="Times New Roman"/>
            <w:noProof/>
            <w:sz w:val="24"/>
            <w:lang w:val="en-GB"/>
          </w:rPr>
          <w:delText>The</w:delText>
        </w:r>
        <w:r w:rsidR="009D3026" w:rsidRPr="00E50FA4">
          <w:rPr>
            <w:rFonts w:ascii="Times New Roman" w:hAnsi="Times New Roman"/>
            <w:noProof/>
            <w:sz w:val="24"/>
            <w:lang w:val="en-GB"/>
          </w:rPr>
          <w:delText xml:space="preserve"> exposures’ underlying activities</w:delText>
        </w:r>
        <w:r w:rsidRPr="00E50FA4">
          <w:rPr>
            <w:rFonts w:ascii="Times New Roman" w:hAnsi="Times New Roman"/>
            <w:noProof/>
            <w:sz w:val="24"/>
            <w:lang w:val="en-GB"/>
          </w:rPr>
          <w:delText xml:space="preserve"> shall be considered aligned </w:delText>
        </w:r>
        <w:r w:rsidR="0069726A" w:rsidRPr="00E50FA4">
          <w:rPr>
            <w:rFonts w:ascii="Times New Roman" w:hAnsi="Times New Roman"/>
            <w:noProof/>
            <w:sz w:val="24"/>
            <w:lang w:val="en-GB"/>
          </w:rPr>
          <w:delText>where</w:delText>
        </w:r>
        <w:r w:rsidRPr="00E50FA4">
          <w:rPr>
            <w:rFonts w:ascii="Times New Roman" w:hAnsi="Times New Roman"/>
            <w:noProof/>
            <w:sz w:val="24"/>
            <w:lang w:val="en-GB"/>
          </w:rPr>
          <w:delText xml:space="preserve"> the level of the indicator is below that of the benchmark for decreasing benchmarks (carbon intensive activities) or above for increasing benchmarks (low carbon activities);</w:delText>
        </w:r>
      </w:del>
    </w:p>
    <w:p w14:paraId="71DB77D3" w14:textId="77777777" w:rsidR="008C29E1" w:rsidRPr="00E50FA4" w:rsidRDefault="008C29E1" w:rsidP="00B76863">
      <w:pPr>
        <w:ind w:left="567"/>
        <w:rPr>
          <w:del w:id="495" w:author="Author"/>
          <w:rFonts w:ascii="Times New Roman" w:hAnsi="Times New Roman"/>
          <w:noProof/>
          <w:lang w:val="en-GB"/>
        </w:rPr>
      </w:pPr>
    </w:p>
    <w:p w14:paraId="0B90DD28" w14:textId="77777777" w:rsidR="008C29E1" w:rsidRPr="00E50FA4" w:rsidRDefault="00125C05" w:rsidP="00B76863">
      <w:pPr>
        <w:ind w:left="567"/>
        <w:rPr>
          <w:del w:id="496" w:author="Author"/>
          <w:rFonts w:ascii="Times New Roman" w:hAnsi="Times New Roman"/>
          <w:noProof/>
          <w:lang w:val="en-GB"/>
        </w:rPr>
      </w:pPr>
      <m:oMathPara>
        <m:oMath>
          <m:r>
            <w:del w:id="497" w:author="Author">
              <w:rPr>
                <w:rFonts w:ascii="Cambria Math" w:hAnsi="Cambria Math"/>
                <w:noProof/>
                <w:lang w:val="en-GB"/>
              </w:rPr>
              <m:t>Distance</m:t>
            </w:del>
          </m:r>
        </m:oMath>
      </m:oMathPara>
    </w:p>
    <w:p w14:paraId="4F80F29D" w14:textId="77777777" w:rsidR="00D84F71" w:rsidRPr="00E50FA4" w:rsidRDefault="00D84F71" w:rsidP="00B76863">
      <w:pPr>
        <w:ind w:left="567"/>
        <w:rPr>
          <w:del w:id="498" w:author="Author"/>
          <w:rFonts w:ascii="Times New Roman" w:hAnsi="Times New Roman"/>
          <w:noProof/>
          <w:lang w:val="en-GB"/>
        </w:rPr>
      </w:pPr>
    </w:p>
    <w:p w14:paraId="20E85BE3" w14:textId="77777777" w:rsidR="00125C05" w:rsidRPr="00E50FA4" w:rsidRDefault="00125C05" w:rsidP="00B76863">
      <w:pPr>
        <w:ind w:left="567"/>
        <w:rPr>
          <w:del w:id="499" w:author="Author"/>
          <w:noProof/>
        </w:rPr>
      </w:pPr>
      <m:oMathPara>
        <m:oMath>
          <m:r>
            <w:del w:id="500" w:author="Author">
              <w:rPr>
                <w:rFonts w:ascii="Cambria Math" w:hAnsi="Cambria Math"/>
                <w:noProof/>
                <w:lang w:val="en-GB"/>
              </w:rPr>
              <m:t>=</m:t>
            </w:del>
          </m:r>
          <m:f>
            <m:fPr>
              <m:ctrlPr>
                <w:del w:id="501" w:author="Author">
                  <w:rPr>
                    <w:rFonts w:ascii="Cambria Math" w:hAnsi="Cambria Math"/>
                    <w:i/>
                    <w:noProof/>
                    <w:lang w:val="en-GB"/>
                  </w:rPr>
                </w:del>
              </m:ctrlPr>
            </m:fPr>
            <m:num>
              <m:r>
                <w:del w:id="502" w:author="Author">
                  <w:rPr>
                    <w:rFonts w:ascii="Cambria Math" w:hAnsi="Cambria Math"/>
                    <w:noProof/>
                    <w:lang w:val="en-GB"/>
                  </w:rPr>
                  <m:t>Metric at reference year-(IEA scenario metric in 2030)</m:t>
                </w:del>
              </m:r>
            </m:num>
            <m:den>
              <m:r>
                <w:del w:id="503" w:author="Author">
                  <w:rPr>
                    <w:rFonts w:ascii="Cambria Math" w:hAnsi="Cambria Math"/>
                    <w:noProof/>
                    <w:lang w:val="en-GB"/>
                  </w:rPr>
                  <m:t>(IEA scenario metric in 2030)</m:t>
                </w:del>
              </m:r>
            </m:den>
          </m:f>
          <m:r>
            <w:del w:id="504" w:author="Author">
              <w:rPr>
                <w:rFonts w:ascii="Cambria Math" w:hAnsi="Cambria Math"/>
                <w:noProof/>
                <w:lang w:val="en-GB"/>
              </w:rPr>
              <m:t>*100</m:t>
            </w:del>
          </m:r>
        </m:oMath>
      </m:oMathPara>
    </w:p>
    <w:p w14:paraId="0D19C7B1" w14:textId="77777777" w:rsidR="00125C05" w:rsidRPr="00E50FA4" w:rsidRDefault="0069726A" w:rsidP="00B76863">
      <w:pPr>
        <w:spacing w:before="120" w:after="120"/>
        <w:ind w:left="567" w:hanging="567"/>
        <w:jc w:val="both"/>
        <w:rPr>
          <w:del w:id="505" w:author="Author"/>
          <w:rFonts w:ascii="Times New Roman" w:hAnsi="Times New Roman"/>
          <w:noProof/>
          <w:sz w:val="24"/>
        </w:rPr>
      </w:pPr>
      <w:del w:id="506" w:author="Author">
        <w:r w:rsidRPr="00E50FA4">
          <w:rPr>
            <w:rFonts w:ascii="Times New Roman" w:hAnsi="Times New Roman"/>
            <w:noProof/>
            <w:sz w:val="24"/>
          </w:rPr>
          <w:delText>(g)</w:delText>
        </w:r>
        <w:r w:rsidRPr="00E50FA4">
          <w:rPr>
            <w:rFonts w:ascii="Times New Roman" w:hAnsi="Times New Roman"/>
            <w:noProof/>
            <w:sz w:val="24"/>
          </w:rPr>
          <w:tab/>
        </w:r>
        <w:r w:rsidR="00C5464C" w:rsidRPr="00E50FA4">
          <w:rPr>
            <w:rFonts w:ascii="Times New Roman" w:hAnsi="Times New Roman"/>
            <w:noProof/>
            <w:sz w:val="24"/>
          </w:rPr>
          <w:delText>C</w:delText>
        </w:r>
        <w:r w:rsidR="00125C05" w:rsidRPr="00E50FA4">
          <w:rPr>
            <w:rFonts w:ascii="Times New Roman" w:hAnsi="Times New Roman"/>
            <w:noProof/>
            <w:sz w:val="24"/>
          </w:rPr>
          <w:delText xml:space="preserve">olumn </w:delText>
        </w:r>
        <w:r w:rsidR="00D86367" w:rsidRPr="00E50FA4">
          <w:rPr>
            <w:rFonts w:ascii="Times New Roman" w:hAnsi="Times New Roman"/>
            <w:noProof/>
            <w:sz w:val="24"/>
          </w:rPr>
          <w:delText>(</w:delText>
        </w:r>
        <w:r w:rsidR="001A66AA" w:rsidRPr="00E50FA4">
          <w:rPr>
            <w:rFonts w:ascii="Times New Roman" w:hAnsi="Times New Roman"/>
            <w:noProof/>
            <w:sz w:val="24"/>
          </w:rPr>
          <w:delText>g</w:delText>
        </w:r>
        <w:r w:rsidR="00D86367" w:rsidRPr="00E50FA4">
          <w:rPr>
            <w:rFonts w:ascii="Times New Roman" w:hAnsi="Times New Roman"/>
            <w:noProof/>
            <w:sz w:val="24"/>
          </w:rPr>
          <w:delText>)</w:delText>
        </w:r>
        <w:r w:rsidR="00125C05" w:rsidRPr="00E50FA4">
          <w:rPr>
            <w:rFonts w:ascii="Times New Roman" w:hAnsi="Times New Roman"/>
            <w:noProof/>
            <w:sz w:val="24"/>
          </w:rPr>
          <w:delText xml:space="preserve">: </w:delText>
        </w:r>
        <w:r w:rsidR="00743AC2" w:rsidRPr="00E50FA4">
          <w:rPr>
            <w:rFonts w:ascii="Times New Roman" w:hAnsi="Times New Roman"/>
            <w:noProof/>
            <w:sz w:val="24"/>
          </w:rPr>
          <w:delText>institutions</w:delText>
        </w:r>
        <w:r w:rsidR="006577D7" w:rsidRPr="00E50FA4">
          <w:rPr>
            <w:rFonts w:ascii="Times New Roman" w:hAnsi="Times New Roman"/>
            <w:noProof/>
            <w:sz w:val="24"/>
          </w:rPr>
          <w:delText>’</w:delText>
        </w:r>
        <w:r w:rsidR="00743AC2" w:rsidRPr="00E50FA4">
          <w:rPr>
            <w:rFonts w:ascii="Times New Roman" w:hAnsi="Times New Roman"/>
            <w:noProof/>
            <w:sz w:val="24"/>
          </w:rPr>
          <w:delText xml:space="preserve"> </w:delText>
        </w:r>
        <w:r w:rsidR="00125C05" w:rsidRPr="00E50FA4">
          <w:rPr>
            <w:rFonts w:ascii="Times New Roman" w:hAnsi="Times New Roman"/>
            <w:noProof/>
            <w:sz w:val="24"/>
          </w:rPr>
          <w:delText>target</w:delText>
        </w:r>
        <w:r w:rsidR="006577D7" w:rsidRPr="00E50FA4">
          <w:rPr>
            <w:rFonts w:ascii="Times New Roman" w:hAnsi="Times New Roman"/>
            <w:noProof/>
            <w:sz w:val="24"/>
          </w:rPr>
          <w:delText xml:space="preserve"> for </w:delText>
        </w:r>
        <w:r w:rsidR="009E7795" w:rsidRPr="00E50FA4">
          <w:rPr>
            <w:rFonts w:ascii="Times New Roman" w:hAnsi="Times New Roman"/>
            <w:noProof/>
            <w:sz w:val="24"/>
          </w:rPr>
          <w:delText xml:space="preserve">3 </w:delText>
        </w:r>
        <w:r w:rsidR="00125C05" w:rsidRPr="00E50FA4">
          <w:rPr>
            <w:rFonts w:ascii="Times New Roman" w:hAnsi="Times New Roman"/>
            <w:noProof/>
            <w:sz w:val="24"/>
          </w:rPr>
          <w:delText>years</w:delText>
        </w:r>
        <w:r w:rsidR="006577D7" w:rsidRPr="00E50FA4">
          <w:rPr>
            <w:rFonts w:ascii="Times New Roman" w:hAnsi="Times New Roman"/>
            <w:noProof/>
            <w:sz w:val="24"/>
          </w:rPr>
          <w:delText xml:space="preserve"> after the year of reference indicated in column </w:delText>
        </w:r>
        <w:r w:rsidR="00D86367" w:rsidRPr="00E50FA4">
          <w:rPr>
            <w:rFonts w:ascii="Times New Roman" w:hAnsi="Times New Roman"/>
            <w:noProof/>
            <w:sz w:val="24"/>
          </w:rPr>
          <w:delText>(</w:delText>
        </w:r>
        <w:r w:rsidR="006577D7" w:rsidRPr="00E50FA4">
          <w:rPr>
            <w:rFonts w:ascii="Times New Roman" w:hAnsi="Times New Roman"/>
            <w:noProof/>
            <w:sz w:val="24"/>
          </w:rPr>
          <w:delText>e</w:delText>
        </w:r>
        <w:r w:rsidR="00D86367" w:rsidRPr="00E50FA4">
          <w:rPr>
            <w:rFonts w:ascii="Times New Roman" w:hAnsi="Times New Roman"/>
            <w:noProof/>
            <w:sz w:val="24"/>
          </w:rPr>
          <w:delText>)</w:delText>
        </w:r>
        <w:r w:rsidR="006577D7" w:rsidRPr="00E50FA4">
          <w:rPr>
            <w:rFonts w:ascii="Times New Roman" w:hAnsi="Times New Roman"/>
            <w:noProof/>
            <w:sz w:val="24"/>
          </w:rPr>
          <w:delText xml:space="preserve"> and the alignment metric indicated in column </w:delText>
        </w:r>
        <w:r w:rsidR="007F24BA" w:rsidRPr="00E50FA4">
          <w:rPr>
            <w:rFonts w:ascii="Times New Roman" w:hAnsi="Times New Roman"/>
            <w:noProof/>
            <w:sz w:val="24"/>
          </w:rPr>
          <w:delText>(</w:delText>
        </w:r>
        <w:r w:rsidR="006577D7" w:rsidRPr="00E50FA4">
          <w:rPr>
            <w:rFonts w:ascii="Times New Roman" w:hAnsi="Times New Roman"/>
            <w:noProof/>
            <w:sz w:val="24"/>
          </w:rPr>
          <w:delText>d</w:delText>
        </w:r>
        <w:r w:rsidR="007F24BA" w:rsidRPr="00E50FA4">
          <w:rPr>
            <w:rFonts w:ascii="Times New Roman" w:hAnsi="Times New Roman"/>
            <w:noProof/>
            <w:sz w:val="24"/>
          </w:rPr>
          <w:delText>)</w:delText>
        </w:r>
        <w:r w:rsidR="00125C05" w:rsidRPr="00E50FA4">
          <w:rPr>
            <w:rFonts w:ascii="Times New Roman" w:hAnsi="Times New Roman"/>
            <w:noProof/>
            <w:sz w:val="24"/>
          </w:rPr>
          <w:delText xml:space="preserve">. </w:delText>
        </w:r>
        <w:r w:rsidRPr="00E50FA4">
          <w:rPr>
            <w:rFonts w:ascii="Times New Roman" w:hAnsi="Times New Roman"/>
            <w:noProof/>
            <w:sz w:val="24"/>
          </w:rPr>
          <w:delText xml:space="preserve">Column (g) </w:delText>
        </w:r>
        <w:r w:rsidR="00125C05" w:rsidRPr="00E50FA4">
          <w:rPr>
            <w:rFonts w:ascii="Times New Roman" w:hAnsi="Times New Roman"/>
            <w:noProof/>
            <w:sz w:val="24"/>
          </w:rPr>
          <w:delText xml:space="preserve">shall </w:delText>
        </w:r>
        <w:r w:rsidR="00AD00F1" w:rsidRPr="00E50FA4">
          <w:rPr>
            <w:rFonts w:ascii="Times New Roman" w:hAnsi="Times New Roman"/>
            <w:noProof/>
            <w:sz w:val="24"/>
          </w:rPr>
          <w:delText>indicate</w:delText>
        </w:r>
        <w:r w:rsidR="00125C05" w:rsidRPr="00E50FA4">
          <w:rPr>
            <w:rFonts w:ascii="Times New Roman" w:hAnsi="Times New Roman"/>
            <w:noProof/>
            <w:sz w:val="24"/>
          </w:rPr>
          <w:delText xml:space="preserve"> the portfolio</w:delText>
        </w:r>
        <w:r w:rsidR="006577D7" w:rsidRPr="00E50FA4">
          <w:rPr>
            <w:rFonts w:ascii="Times New Roman" w:hAnsi="Times New Roman"/>
            <w:noProof/>
            <w:sz w:val="24"/>
          </w:rPr>
          <w:delText xml:space="preserve"> alignment</w:delText>
        </w:r>
        <w:r w:rsidR="00125C05" w:rsidRPr="00E50FA4">
          <w:rPr>
            <w:rFonts w:ascii="Times New Roman" w:hAnsi="Times New Roman"/>
            <w:noProof/>
            <w:sz w:val="24"/>
          </w:rPr>
          <w:delText xml:space="preserve"> </w:delText>
        </w:r>
        <w:r w:rsidR="00AD00F1" w:rsidRPr="00E50FA4">
          <w:rPr>
            <w:rFonts w:ascii="Times New Roman" w:hAnsi="Times New Roman"/>
            <w:noProof/>
            <w:sz w:val="24"/>
          </w:rPr>
          <w:delText xml:space="preserve">path and </w:delText>
        </w:r>
        <w:r w:rsidR="00125C05" w:rsidRPr="00E50FA4">
          <w:rPr>
            <w:rFonts w:ascii="Times New Roman" w:hAnsi="Times New Roman"/>
            <w:noProof/>
            <w:sz w:val="24"/>
          </w:rPr>
          <w:delText>target</w:delText>
        </w:r>
        <w:r w:rsidRPr="00E50FA4">
          <w:rPr>
            <w:rFonts w:ascii="Times New Roman" w:hAnsi="Times New Roman"/>
            <w:noProof/>
            <w:sz w:val="24"/>
          </w:rPr>
          <w:delText>s</w:delText>
        </w:r>
        <w:r w:rsidR="006577D7" w:rsidRPr="00E50FA4">
          <w:rPr>
            <w:rFonts w:ascii="Times New Roman" w:hAnsi="Times New Roman"/>
            <w:noProof/>
            <w:sz w:val="24"/>
          </w:rPr>
          <w:delText xml:space="preserve"> that institutions plan to </w:delText>
        </w:r>
        <w:r w:rsidR="00B76863" w:rsidRPr="00E50FA4">
          <w:rPr>
            <w:rFonts w:ascii="Times New Roman" w:hAnsi="Times New Roman"/>
            <w:noProof/>
            <w:sz w:val="24"/>
          </w:rPr>
          <w:delText>achieve to</w:delText>
        </w:r>
        <w:r w:rsidR="00125C05" w:rsidRPr="00E50FA4">
          <w:rPr>
            <w:rFonts w:ascii="Times New Roman" w:hAnsi="Times New Roman"/>
            <w:noProof/>
            <w:sz w:val="24"/>
          </w:rPr>
          <w:delText xml:space="preserve"> remain on track with the IEA scenario in the long term.</w:delText>
        </w:r>
      </w:del>
    </w:p>
    <w:p w14:paraId="310E9BEE" w14:textId="77777777" w:rsidR="00E5231F" w:rsidRPr="00E50FA4" w:rsidRDefault="00E5231F" w:rsidP="0051392F">
      <w:pPr>
        <w:spacing w:before="120" w:after="120"/>
        <w:ind w:left="1080"/>
        <w:jc w:val="both"/>
        <w:rPr>
          <w:del w:id="507" w:author="Author"/>
          <w:rFonts w:ascii="Times New Roman" w:hAnsi="Times New Roman"/>
          <w:noProof/>
          <w:sz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8126"/>
      </w:tblGrid>
      <w:tr w:rsidR="003064C2" w:rsidRPr="00E50FA4" w14:paraId="66AD438D" w14:textId="77777777" w:rsidTr="00032BFB">
        <w:trPr>
          <w:trHeight w:val="138"/>
          <w:ins w:id="508" w:author="Author"/>
        </w:trPr>
        <w:tc>
          <w:tcPr>
            <w:tcW w:w="1083" w:type="dxa"/>
            <w:tcBorders>
              <w:top w:val="single" w:sz="4" w:space="0" w:color="auto"/>
              <w:left w:val="single" w:sz="4" w:space="0" w:color="auto"/>
              <w:bottom w:val="single" w:sz="4" w:space="0" w:color="auto"/>
              <w:right w:val="single" w:sz="4" w:space="0" w:color="auto"/>
            </w:tcBorders>
            <w:shd w:val="clear" w:color="auto" w:fill="CCCCCC"/>
            <w:hideMark/>
          </w:tcPr>
          <w:p w14:paraId="06360BA3" w14:textId="04E72C39" w:rsidR="00450B29" w:rsidRPr="00E50FA4" w:rsidRDefault="00450B29">
            <w:pPr>
              <w:spacing w:before="120" w:after="120"/>
              <w:jc w:val="both"/>
              <w:rPr>
                <w:ins w:id="509" w:author="Author"/>
                <w:rFonts w:ascii="Times New Roman" w:eastAsia="Times New Roman" w:hAnsi="Times New Roman" w:cs="Times New Roman"/>
                <w:noProof/>
                <w:sz w:val="24"/>
                <w:lang w:val="en-GB" w:bidi="ne-NP"/>
              </w:rPr>
            </w:pPr>
            <w:ins w:id="510" w:author="Author">
              <w:r w:rsidRPr="00E50FA4">
                <w:rPr>
                  <w:rFonts w:ascii="Times New Roman" w:eastAsia="Times New Roman" w:hAnsi="Times New Roman" w:cs="Times New Roman"/>
                  <w:noProof/>
                  <w:sz w:val="24"/>
                  <w:lang w:val="en-GB" w:bidi="ne-NP"/>
                </w:rPr>
                <w:t>Columns</w:t>
              </w:r>
            </w:ins>
          </w:p>
        </w:tc>
        <w:tc>
          <w:tcPr>
            <w:tcW w:w="8126" w:type="dxa"/>
            <w:tcBorders>
              <w:top w:val="single" w:sz="4" w:space="0" w:color="auto"/>
              <w:left w:val="single" w:sz="4" w:space="0" w:color="auto"/>
              <w:bottom w:val="single" w:sz="4" w:space="0" w:color="auto"/>
              <w:right w:val="single" w:sz="4" w:space="0" w:color="auto"/>
            </w:tcBorders>
            <w:shd w:val="clear" w:color="auto" w:fill="CCCCCC"/>
            <w:hideMark/>
          </w:tcPr>
          <w:p w14:paraId="62690D1B" w14:textId="77777777" w:rsidR="00450B29" w:rsidRPr="00E50FA4" w:rsidRDefault="00450B29">
            <w:pPr>
              <w:spacing w:before="120" w:after="120"/>
              <w:jc w:val="both"/>
              <w:rPr>
                <w:ins w:id="511" w:author="Author"/>
                <w:rFonts w:ascii="Times New Roman" w:eastAsia="Times New Roman" w:hAnsi="Times New Roman" w:cs="Times New Roman"/>
                <w:noProof/>
                <w:sz w:val="24"/>
                <w:lang w:val="en-GB" w:bidi="ne-NP"/>
              </w:rPr>
            </w:pPr>
            <w:ins w:id="512" w:author="Author">
              <w:r w:rsidRPr="00E50FA4">
                <w:rPr>
                  <w:rFonts w:ascii="Times New Roman" w:eastAsia="Times New Roman" w:hAnsi="Times New Roman" w:cs="Times New Roman"/>
                  <w:noProof/>
                  <w:sz w:val="24"/>
                  <w:lang w:val="en-GB" w:bidi="ne-NP"/>
                </w:rPr>
                <w:t>Instructions</w:t>
              </w:r>
            </w:ins>
          </w:p>
        </w:tc>
      </w:tr>
      <w:tr w:rsidR="003064C2" w:rsidRPr="00E50FA4" w14:paraId="2D796707" w14:textId="77777777" w:rsidTr="00032BFB">
        <w:trPr>
          <w:trHeight w:val="237"/>
          <w:ins w:id="513" w:author="Author"/>
        </w:trPr>
        <w:tc>
          <w:tcPr>
            <w:tcW w:w="1083" w:type="dxa"/>
            <w:tcBorders>
              <w:top w:val="single" w:sz="4" w:space="0" w:color="auto"/>
              <w:left w:val="single" w:sz="4" w:space="0" w:color="auto"/>
              <w:bottom w:val="single" w:sz="4" w:space="0" w:color="auto"/>
              <w:right w:val="single" w:sz="4" w:space="0" w:color="auto"/>
            </w:tcBorders>
          </w:tcPr>
          <w:p w14:paraId="727AC0D4" w14:textId="77777777" w:rsidR="00450B29" w:rsidRPr="00E50FA4" w:rsidRDefault="00450B29">
            <w:pPr>
              <w:spacing w:before="120" w:after="120"/>
              <w:jc w:val="both"/>
              <w:rPr>
                <w:ins w:id="514" w:author="Author"/>
                <w:rFonts w:ascii="Times New Roman" w:eastAsia="Times New Roman" w:hAnsi="Times New Roman" w:cs="Times New Roman"/>
                <w:noProof/>
                <w:sz w:val="24"/>
                <w:lang w:val="en-GB"/>
              </w:rPr>
            </w:pPr>
            <w:ins w:id="515" w:author="Author">
              <w:r w:rsidRPr="00E50FA4">
                <w:rPr>
                  <w:rFonts w:ascii="Times New Roman" w:eastAsia="Times New Roman" w:hAnsi="Times New Roman" w:cs="Times New Roman"/>
                  <w:noProof/>
                  <w:sz w:val="24"/>
                  <w:lang w:val="en-GB"/>
                </w:rPr>
                <w:t>a</w:t>
              </w:r>
            </w:ins>
          </w:p>
        </w:tc>
        <w:tc>
          <w:tcPr>
            <w:tcW w:w="8126" w:type="dxa"/>
            <w:tcBorders>
              <w:top w:val="single" w:sz="4" w:space="0" w:color="auto"/>
              <w:left w:val="single" w:sz="4" w:space="0" w:color="auto"/>
              <w:bottom w:val="single" w:sz="4" w:space="0" w:color="auto"/>
              <w:right w:val="single" w:sz="4" w:space="0" w:color="auto"/>
            </w:tcBorders>
          </w:tcPr>
          <w:p w14:paraId="3EBC9E98" w14:textId="5A300A1B" w:rsidR="00450B29" w:rsidRDefault="005B3E95" w:rsidP="00450B29">
            <w:pPr>
              <w:spacing w:before="120" w:after="120"/>
              <w:jc w:val="both"/>
              <w:rPr>
                <w:ins w:id="516" w:author="Author"/>
                <w:rFonts w:ascii="Times New Roman" w:eastAsia="Times New Roman" w:hAnsi="Times New Roman" w:cs="Times New Roman"/>
                <w:b/>
                <w:noProof/>
                <w:sz w:val="24"/>
                <w:u w:val="single"/>
                <w:lang w:val="en-GB"/>
              </w:rPr>
            </w:pPr>
            <w:ins w:id="517" w:author="Author">
              <w:r>
                <w:rPr>
                  <w:rFonts w:ascii="Times New Roman" w:eastAsia="Times New Roman" w:hAnsi="Times New Roman" w:cs="Times New Roman"/>
                  <w:b/>
                  <w:noProof/>
                  <w:sz w:val="24"/>
                  <w:u w:val="single"/>
                  <w:lang w:val="en-GB"/>
                </w:rPr>
                <w:t>Sector</w:t>
              </w:r>
            </w:ins>
          </w:p>
          <w:p w14:paraId="619508A4" w14:textId="41B11CEB" w:rsidR="00450B29" w:rsidRPr="00E50FA4" w:rsidRDefault="009329EA" w:rsidP="008669E0">
            <w:pPr>
              <w:spacing w:before="120" w:after="120"/>
              <w:jc w:val="both"/>
              <w:rPr>
                <w:ins w:id="518" w:author="Author"/>
                <w:rFonts w:ascii="Times New Roman" w:hAnsi="Times New Roman" w:cs="Times New Roman"/>
                <w:noProof/>
                <w:sz w:val="24"/>
                <w:lang w:val="en-GB" w:eastAsia="en-GB"/>
              </w:rPr>
            </w:pPr>
            <w:ins w:id="519" w:author="Author">
              <w:r w:rsidRPr="00C1773E">
                <w:rPr>
                  <w:rFonts w:ascii="Times New Roman" w:eastAsia="Times New Roman" w:hAnsi="Times New Roman" w:cs="Times New Roman"/>
                  <w:bCs/>
                  <w:noProof/>
                  <w:sz w:val="24"/>
                </w:rPr>
                <w:t>Institutions shall disclose sectors</w:t>
              </w:r>
              <w:r w:rsidR="005B59DB">
                <w:rPr>
                  <w:rFonts w:ascii="Times New Roman" w:eastAsia="Times New Roman" w:hAnsi="Times New Roman" w:cs="Times New Roman"/>
                  <w:bCs/>
                  <w:noProof/>
                  <w:sz w:val="24"/>
                </w:rPr>
                <w:t xml:space="preserve"> / sub-sectors</w:t>
              </w:r>
              <w:r w:rsidRPr="00C1773E">
                <w:rPr>
                  <w:rFonts w:ascii="Times New Roman" w:eastAsia="Times New Roman" w:hAnsi="Times New Roman" w:cs="Times New Roman"/>
                  <w:bCs/>
                  <w:noProof/>
                  <w:sz w:val="24"/>
                </w:rPr>
                <w:t xml:space="preserve"> according</w:t>
              </w:r>
              <w:r>
                <w:rPr>
                  <w:rFonts w:ascii="Times New Roman" w:eastAsia="Times New Roman" w:hAnsi="Times New Roman" w:cs="Times New Roman"/>
                  <w:bCs/>
                  <w:noProof/>
                  <w:sz w:val="24"/>
                </w:rPr>
                <w:t xml:space="preserve"> to</w:t>
              </w:r>
              <w:r w:rsidRPr="00C1773E">
                <w:rPr>
                  <w:rFonts w:ascii="Times New Roman" w:eastAsia="Times New Roman" w:hAnsi="Times New Roman" w:cs="Times New Roman"/>
                  <w:bCs/>
                  <w:noProof/>
                  <w:sz w:val="24"/>
                </w:rPr>
                <w:t xml:space="preserve"> the IEA sector</w:t>
              </w:r>
              <w:r w:rsidR="005B59DB">
                <w:rPr>
                  <w:rFonts w:ascii="Times New Roman" w:eastAsia="Times New Roman" w:hAnsi="Times New Roman" w:cs="Times New Roman"/>
                  <w:bCs/>
                  <w:noProof/>
                  <w:sz w:val="24"/>
                </w:rPr>
                <w:t>s</w:t>
              </w:r>
              <w:r w:rsidRPr="00C1773E">
                <w:rPr>
                  <w:rFonts w:ascii="Times New Roman" w:eastAsia="Times New Roman" w:hAnsi="Times New Roman" w:cs="Times New Roman"/>
                  <w:bCs/>
                  <w:noProof/>
                  <w:sz w:val="24"/>
                </w:rPr>
                <w:t>.</w:t>
              </w:r>
            </w:ins>
          </w:p>
        </w:tc>
      </w:tr>
      <w:tr w:rsidR="003064C2" w:rsidRPr="00257F9D" w14:paraId="33C7632D" w14:textId="77777777" w:rsidTr="00032BFB">
        <w:trPr>
          <w:trHeight w:val="132"/>
          <w:ins w:id="520" w:author="Author"/>
        </w:trPr>
        <w:tc>
          <w:tcPr>
            <w:tcW w:w="1083" w:type="dxa"/>
            <w:tcBorders>
              <w:top w:val="single" w:sz="4" w:space="0" w:color="auto"/>
              <w:left w:val="single" w:sz="4" w:space="0" w:color="auto"/>
              <w:bottom w:val="single" w:sz="4" w:space="0" w:color="auto"/>
              <w:right w:val="single" w:sz="4" w:space="0" w:color="auto"/>
            </w:tcBorders>
          </w:tcPr>
          <w:p w14:paraId="0FD38C0D" w14:textId="3A667C0A" w:rsidR="002575FC" w:rsidRPr="00E50FA4" w:rsidRDefault="000C27A1">
            <w:pPr>
              <w:spacing w:before="120" w:after="120"/>
              <w:jc w:val="both"/>
              <w:rPr>
                <w:ins w:id="521" w:author="Author"/>
                <w:rFonts w:ascii="Times New Roman" w:eastAsia="Times New Roman" w:hAnsi="Times New Roman" w:cs="Times New Roman"/>
                <w:noProof/>
                <w:sz w:val="24"/>
                <w:lang w:val="en-GB"/>
              </w:rPr>
            </w:pPr>
            <w:ins w:id="522" w:author="Author">
              <w:r>
                <w:rPr>
                  <w:rFonts w:ascii="Times New Roman" w:eastAsia="Times New Roman" w:hAnsi="Times New Roman" w:cs="Times New Roman"/>
                  <w:noProof/>
                  <w:sz w:val="24"/>
                  <w:lang w:val="en-GB"/>
                </w:rPr>
                <w:t>b</w:t>
              </w:r>
            </w:ins>
          </w:p>
        </w:tc>
        <w:tc>
          <w:tcPr>
            <w:tcW w:w="8126" w:type="dxa"/>
            <w:tcBorders>
              <w:top w:val="single" w:sz="4" w:space="0" w:color="auto"/>
              <w:left w:val="single" w:sz="4" w:space="0" w:color="auto"/>
              <w:bottom w:val="single" w:sz="4" w:space="0" w:color="auto"/>
              <w:right w:val="single" w:sz="4" w:space="0" w:color="auto"/>
            </w:tcBorders>
          </w:tcPr>
          <w:p w14:paraId="60BF431B" w14:textId="77777777" w:rsidR="002575FC" w:rsidRDefault="005B3E95" w:rsidP="00450B29">
            <w:pPr>
              <w:spacing w:before="120" w:after="120"/>
              <w:jc w:val="both"/>
              <w:rPr>
                <w:ins w:id="523" w:author="Author"/>
                <w:rFonts w:ascii="Times New Roman" w:eastAsia="Times New Roman" w:hAnsi="Times New Roman" w:cs="Times New Roman"/>
                <w:b/>
                <w:noProof/>
                <w:sz w:val="24"/>
                <w:u w:val="single"/>
                <w:lang w:val="en-GB"/>
              </w:rPr>
            </w:pPr>
            <w:ins w:id="524" w:author="Author">
              <w:r>
                <w:rPr>
                  <w:rFonts w:ascii="Times New Roman" w:eastAsia="Times New Roman" w:hAnsi="Times New Roman" w:cs="Times New Roman"/>
                  <w:b/>
                  <w:noProof/>
                  <w:sz w:val="24"/>
                  <w:u w:val="single"/>
                  <w:lang w:val="en-GB"/>
                </w:rPr>
                <w:t>NACE sector</w:t>
              </w:r>
              <w:r w:rsidR="000C27A1">
                <w:rPr>
                  <w:rFonts w:ascii="Times New Roman" w:eastAsia="Times New Roman" w:hAnsi="Times New Roman" w:cs="Times New Roman"/>
                  <w:b/>
                  <w:noProof/>
                  <w:sz w:val="24"/>
                  <w:u w:val="single"/>
                  <w:lang w:val="en-GB"/>
                </w:rPr>
                <w:t>s</w:t>
              </w:r>
            </w:ins>
          </w:p>
          <w:p w14:paraId="15A7239F" w14:textId="77777777" w:rsidR="009329EA" w:rsidRDefault="00B2796F" w:rsidP="005B59DB">
            <w:pPr>
              <w:spacing w:before="120" w:after="120"/>
              <w:jc w:val="both"/>
              <w:rPr>
                <w:ins w:id="525" w:author="Author"/>
                <w:rFonts w:ascii="Times New Roman" w:eastAsia="Times New Roman" w:hAnsi="Times New Roman" w:cs="Times New Roman"/>
                <w:bCs/>
                <w:noProof/>
                <w:sz w:val="24"/>
              </w:rPr>
            </w:pPr>
            <w:ins w:id="526" w:author="Author">
              <w:r w:rsidRPr="008335C2">
                <w:rPr>
                  <w:rFonts w:ascii="Times New Roman" w:eastAsia="Times New Roman" w:hAnsi="Times New Roman" w:cs="Times New Roman"/>
                  <w:bCs/>
                  <w:noProof/>
                  <w:sz w:val="24"/>
                </w:rPr>
                <w:t>Institutions shall disclose</w:t>
              </w:r>
              <w:r w:rsidR="00F27806">
                <w:rPr>
                  <w:rFonts w:ascii="Times New Roman" w:eastAsia="Times New Roman" w:hAnsi="Times New Roman" w:cs="Times New Roman"/>
                  <w:bCs/>
                  <w:noProof/>
                  <w:sz w:val="24"/>
                </w:rPr>
                <w:t xml:space="preserve"> </w:t>
              </w:r>
              <w:r w:rsidR="007E1307">
                <w:rPr>
                  <w:rFonts w:ascii="Times New Roman" w:eastAsia="Times New Roman" w:hAnsi="Times New Roman" w:cs="Times New Roman"/>
                  <w:bCs/>
                  <w:noProof/>
                  <w:sz w:val="24"/>
                </w:rPr>
                <w:t xml:space="preserve">the </w:t>
              </w:r>
              <w:r w:rsidR="00AE7FF8">
                <w:rPr>
                  <w:rFonts w:ascii="Times New Roman" w:eastAsia="Times New Roman" w:hAnsi="Times New Roman" w:cs="Times New Roman"/>
                  <w:bCs/>
                  <w:noProof/>
                  <w:sz w:val="24"/>
                </w:rPr>
                <w:t>reference of the NACE sector/ sub-secto</w:t>
              </w:r>
              <w:r w:rsidR="00BA39F2">
                <w:rPr>
                  <w:rFonts w:ascii="Times New Roman" w:eastAsia="Times New Roman" w:hAnsi="Times New Roman" w:cs="Times New Roman"/>
                  <w:bCs/>
                  <w:noProof/>
                  <w:sz w:val="24"/>
                </w:rPr>
                <w:t>r that m</w:t>
              </w:r>
              <w:r>
                <w:rPr>
                  <w:rFonts w:ascii="Times New Roman" w:eastAsia="Times New Roman" w:hAnsi="Times New Roman" w:cs="Times New Roman"/>
                  <w:bCs/>
                  <w:noProof/>
                  <w:sz w:val="24"/>
                </w:rPr>
                <w:t>ap</w:t>
              </w:r>
              <w:r w:rsidR="00BA39F2">
                <w:rPr>
                  <w:rFonts w:ascii="Times New Roman" w:eastAsia="Times New Roman" w:hAnsi="Times New Roman" w:cs="Times New Roman"/>
                  <w:bCs/>
                  <w:noProof/>
                  <w:sz w:val="24"/>
                </w:rPr>
                <w:t>s with the IEA</w:t>
              </w:r>
              <w:r>
                <w:rPr>
                  <w:rFonts w:ascii="Times New Roman" w:eastAsia="Times New Roman" w:hAnsi="Times New Roman" w:cs="Times New Roman"/>
                  <w:bCs/>
                  <w:noProof/>
                  <w:sz w:val="24"/>
                </w:rPr>
                <w:t xml:space="preserve"> sector </w:t>
              </w:r>
              <w:r w:rsidR="005B59DB">
                <w:rPr>
                  <w:rFonts w:ascii="Times New Roman" w:eastAsia="Times New Roman" w:hAnsi="Times New Roman" w:cs="Times New Roman"/>
                  <w:bCs/>
                  <w:noProof/>
                  <w:sz w:val="24"/>
                </w:rPr>
                <w:t>reported in column a</w:t>
              </w:r>
              <w:r w:rsidR="00BA39F2">
                <w:rPr>
                  <w:rFonts w:ascii="Times New Roman" w:eastAsia="Times New Roman" w:hAnsi="Times New Roman" w:cs="Times New Roman"/>
                  <w:bCs/>
                  <w:noProof/>
                  <w:sz w:val="24"/>
                </w:rPr>
                <w:t>.</w:t>
              </w:r>
              <w:r>
                <w:rPr>
                  <w:rFonts w:ascii="Times New Roman" w:eastAsia="Times New Roman" w:hAnsi="Times New Roman" w:cs="Times New Roman"/>
                  <w:bCs/>
                  <w:noProof/>
                  <w:sz w:val="24"/>
                </w:rPr>
                <w:t xml:space="preserve"> </w:t>
              </w:r>
            </w:ins>
          </w:p>
          <w:p w14:paraId="71F052A5" w14:textId="54788BE5" w:rsidR="00BA39F2" w:rsidRDefault="00F8103F" w:rsidP="005B59DB">
            <w:pPr>
              <w:spacing w:before="120" w:after="120"/>
              <w:jc w:val="both"/>
              <w:rPr>
                <w:ins w:id="527" w:author="Author"/>
                <w:rFonts w:ascii="Times New Roman" w:hAnsi="Times New Roman"/>
                <w:noProof/>
                <w:sz w:val="24"/>
              </w:rPr>
            </w:pPr>
            <w:ins w:id="528" w:author="Author">
              <w:r w:rsidRPr="008669E0">
                <w:rPr>
                  <w:rFonts w:ascii="Times New Roman" w:eastAsia="Times New Roman" w:hAnsi="Times New Roman" w:cs="Times New Roman"/>
                  <w:bCs/>
                  <w:noProof/>
                  <w:sz w:val="24"/>
                  <w:lang w:val="en-GB"/>
                </w:rPr>
                <w:t>When fillin</w:t>
              </w:r>
              <w:r w:rsidR="00D45A51">
                <w:rPr>
                  <w:rFonts w:ascii="Times New Roman" w:eastAsia="Times New Roman" w:hAnsi="Times New Roman" w:cs="Times New Roman"/>
                  <w:bCs/>
                  <w:noProof/>
                  <w:sz w:val="24"/>
                  <w:lang w:val="en-GB"/>
                </w:rPr>
                <w:t>g</w:t>
              </w:r>
              <w:r w:rsidRPr="008669E0">
                <w:rPr>
                  <w:rFonts w:ascii="Times New Roman" w:eastAsia="Times New Roman" w:hAnsi="Times New Roman" w:cs="Times New Roman"/>
                  <w:bCs/>
                  <w:noProof/>
                  <w:sz w:val="24"/>
                  <w:lang w:val="en-GB"/>
                </w:rPr>
                <w:t xml:space="preserve"> in this column, institutions shall use</w:t>
              </w:r>
              <w:r w:rsidRPr="003848F5">
                <w:rPr>
                  <w:rFonts w:ascii="Times New Roman" w:hAnsi="Times New Roman"/>
                  <w:bCs/>
                  <w:noProof/>
                  <w:sz w:val="24"/>
                </w:rPr>
                <w:t xml:space="preserve"> </w:t>
              </w:r>
              <w:r w:rsidRPr="00E50FA4">
                <w:rPr>
                  <w:rFonts w:ascii="Times New Roman" w:hAnsi="Times New Roman"/>
                  <w:noProof/>
                  <w:sz w:val="24"/>
                </w:rPr>
                <w:t>the Nomenclature of Economic Activities (NACE) codes, laid down in Regulation (EC) No 1893/2006 of the European Parliament and of the Council</w:t>
              </w:r>
              <w:r w:rsidR="00D43F9B">
                <w:rPr>
                  <w:rFonts w:ascii="Times New Roman" w:hAnsi="Times New Roman"/>
                  <w:noProof/>
                  <w:sz w:val="24"/>
                </w:rPr>
                <w:t xml:space="preserve"> as amended by </w:t>
              </w:r>
              <w:r w:rsidR="00D43F9B" w:rsidRPr="00787542">
                <w:rPr>
                  <w:rFonts w:ascii="Times New Roman" w:hAnsi="Times New Roman"/>
                  <w:noProof/>
                  <w:sz w:val="24"/>
                </w:rPr>
                <w:t>COMMISSION DELEGATED REGULATION (EU) 2023/137</w:t>
              </w:r>
              <w:r w:rsidR="00D45A51">
                <w:rPr>
                  <w:rFonts w:ascii="Times New Roman" w:hAnsi="Times New Roman"/>
                  <w:noProof/>
                  <w:sz w:val="24"/>
                </w:rPr>
                <w:t>.</w:t>
              </w:r>
            </w:ins>
          </w:p>
          <w:p w14:paraId="77DA8E43" w14:textId="77777777" w:rsidR="00257F9D" w:rsidRDefault="008D102B" w:rsidP="005B59DB">
            <w:pPr>
              <w:spacing w:before="120" w:after="120"/>
              <w:jc w:val="both"/>
              <w:rPr>
                <w:ins w:id="529" w:author="Author"/>
                <w:rFonts w:ascii="Times New Roman" w:hAnsi="Times New Roman"/>
                <w:sz w:val="24"/>
              </w:rPr>
            </w:pPr>
            <w:ins w:id="530" w:author="Author">
              <w:r w:rsidRPr="00A11474">
                <w:rPr>
                  <w:rFonts w:ascii="Times New Roman" w:hAnsi="Times New Roman"/>
                  <w:sz w:val="24"/>
                </w:rPr>
                <w:lastRenderedPageBreak/>
                <w:t xml:space="preserve">Where the institution’s counterparty is a holding company, institutions shall consider the NACE sector of the specific obligor controlled by the holding company (if different from the holding company) which receives the funding rather than that of the holding company, particularly in those cases where the obligor is a non-financial corporate. Similarly, where the direct counterparty of the institution (the obligor) is a special purpose vehicle (‘SPV’), institutions shall disclose the relevant information under the NACE sector associated with the economic activity of the parent company of the SPV. </w:t>
              </w:r>
            </w:ins>
          </w:p>
          <w:p w14:paraId="41B07BC1" w14:textId="4BEBDF51" w:rsidR="008D102B" w:rsidRDefault="008D102B" w:rsidP="005B59DB">
            <w:pPr>
              <w:spacing w:before="120" w:after="120"/>
              <w:jc w:val="both"/>
              <w:rPr>
                <w:ins w:id="531" w:author="Author"/>
                <w:rFonts w:ascii="Times New Roman" w:eastAsia="Times New Roman" w:hAnsi="Times New Roman" w:cs="Times New Roman"/>
                <w:b/>
                <w:noProof/>
                <w:sz w:val="24"/>
                <w:u w:val="single"/>
                <w:lang w:val="en-GB"/>
              </w:rPr>
            </w:pPr>
            <w:ins w:id="532" w:author="Author">
              <w:r w:rsidRPr="00A11474">
                <w:rPr>
                  <w:rFonts w:ascii="Times New Roman" w:hAnsi="Times New Roman"/>
                  <w:sz w:val="24"/>
                </w:rPr>
                <w:t>The classification of the exposures incurred jointly by more than one obligor shall be based on the characteristics of the obligor that was the more relevant, or determinant, for the institution to grant the exposure</w:t>
              </w:r>
              <w:r w:rsidR="00C95287">
                <w:rPr>
                  <w:rFonts w:ascii="Times New Roman" w:hAnsi="Times New Roman"/>
                  <w:sz w:val="24"/>
                </w:rPr>
                <w:t>.</w:t>
              </w:r>
            </w:ins>
          </w:p>
        </w:tc>
      </w:tr>
      <w:tr w:rsidR="003064C2" w:rsidRPr="00E50FA4" w14:paraId="75B81F6E" w14:textId="77777777" w:rsidTr="00032BFB">
        <w:trPr>
          <w:trHeight w:val="880"/>
          <w:ins w:id="533" w:author="Author"/>
        </w:trPr>
        <w:tc>
          <w:tcPr>
            <w:tcW w:w="1083" w:type="dxa"/>
            <w:tcBorders>
              <w:top w:val="single" w:sz="4" w:space="0" w:color="auto"/>
              <w:left w:val="single" w:sz="4" w:space="0" w:color="auto"/>
              <w:bottom w:val="single" w:sz="4" w:space="0" w:color="auto"/>
              <w:right w:val="single" w:sz="4" w:space="0" w:color="auto"/>
            </w:tcBorders>
          </w:tcPr>
          <w:p w14:paraId="5E3FDB1A" w14:textId="36DE7B15" w:rsidR="002575FC" w:rsidRPr="00E50FA4" w:rsidRDefault="007B7D70">
            <w:pPr>
              <w:spacing w:before="120" w:after="120"/>
              <w:jc w:val="both"/>
              <w:rPr>
                <w:ins w:id="534" w:author="Author"/>
                <w:rFonts w:ascii="Times New Roman" w:eastAsia="Times New Roman" w:hAnsi="Times New Roman" w:cs="Times New Roman"/>
                <w:noProof/>
                <w:sz w:val="24"/>
                <w:lang w:val="en-GB"/>
              </w:rPr>
            </w:pPr>
            <w:ins w:id="535" w:author="Author">
              <w:r>
                <w:rPr>
                  <w:rFonts w:ascii="Times New Roman" w:eastAsia="Times New Roman" w:hAnsi="Times New Roman" w:cs="Times New Roman"/>
                  <w:noProof/>
                  <w:sz w:val="24"/>
                  <w:lang w:val="en-GB"/>
                </w:rPr>
                <w:lastRenderedPageBreak/>
                <w:t>c</w:t>
              </w:r>
            </w:ins>
          </w:p>
        </w:tc>
        <w:tc>
          <w:tcPr>
            <w:tcW w:w="8126" w:type="dxa"/>
            <w:tcBorders>
              <w:top w:val="single" w:sz="4" w:space="0" w:color="auto"/>
              <w:left w:val="single" w:sz="4" w:space="0" w:color="auto"/>
              <w:bottom w:val="single" w:sz="4" w:space="0" w:color="auto"/>
              <w:right w:val="single" w:sz="4" w:space="0" w:color="auto"/>
            </w:tcBorders>
          </w:tcPr>
          <w:p w14:paraId="42B402F5" w14:textId="711F4E77" w:rsidR="00FA4EFE" w:rsidRDefault="0079738A" w:rsidP="00FA4EFE">
            <w:pPr>
              <w:spacing w:before="120" w:after="120"/>
              <w:jc w:val="both"/>
              <w:rPr>
                <w:ins w:id="536" w:author="Author"/>
                <w:rFonts w:ascii="Times New Roman" w:eastAsia="Times New Roman" w:hAnsi="Times New Roman" w:cs="Times New Roman"/>
                <w:b/>
                <w:noProof/>
                <w:sz w:val="24"/>
                <w:u w:val="single"/>
                <w:lang w:val="en-GB"/>
              </w:rPr>
            </w:pPr>
            <w:ins w:id="537" w:author="Author">
              <w:r>
                <w:rPr>
                  <w:rFonts w:ascii="Times New Roman" w:eastAsia="Times New Roman" w:hAnsi="Times New Roman" w:cs="Times New Roman"/>
                  <w:b/>
                  <w:noProof/>
                  <w:sz w:val="24"/>
                  <w:u w:val="single"/>
                  <w:lang w:val="en-GB"/>
                </w:rPr>
                <w:t>G</w:t>
              </w:r>
              <w:r w:rsidR="007B7D70">
                <w:rPr>
                  <w:rFonts w:ascii="Times New Roman" w:eastAsia="Times New Roman" w:hAnsi="Times New Roman" w:cs="Times New Roman"/>
                  <w:b/>
                  <w:noProof/>
                  <w:sz w:val="24"/>
                  <w:u w:val="single"/>
                  <w:lang w:val="en-GB"/>
                </w:rPr>
                <w:t>ross</w:t>
              </w:r>
              <w:r w:rsidR="00FA4EFE" w:rsidRPr="00E50FA4">
                <w:rPr>
                  <w:rFonts w:ascii="Times New Roman" w:eastAsia="Times New Roman" w:hAnsi="Times New Roman" w:cs="Times New Roman"/>
                  <w:b/>
                  <w:noProof/>
                  <w:sz w:val="24"/>
                  <w:u w:val="single"/>
                  <w:lang w:val="en-GB"/>
                </w:rPr>
                <w:t xml:space="preserve"> carrying amount</w:t>
              </w:r>
            </w:ins>
          </w:p>
          <w:p w14:paraId="52C54A16" w14:textId="392CE42A" w:rsidR="002575FC" w:rsidRDefault="571718C8" w:rsidP="5B1A6548">
            <w:pPr>
              <w:spacing w:before="120" w:after="120"/>
              <w:jc w:val="both"/>
              <w:rPr>
                <w:ins w:id="538" w:author="Author"/>
                <w:rFonts w:ascii="Times New Roman" w:eastAsia="Times New Roman" w:hAnsi="Times New Roman" w:cs="Times New Roman"/>
                <w:b/>
                <w:bCs/>
                <w:noProof/>
                <w:sz w:val="24"/>
                <w:u w:val="single"/>
                <w:lang w:val="en-GB"/>
              </w:rPr>
            </w:pPr>
            <w:ins w:id="539" w:author="Author">
              <w:r w:rsidRPr="5B1A6548">
                <w:rPr>
                  <w:rFonts w:ascii="Times New Roman" w:hAnsi="Times New Roman"/>
                  <w:noProof/>
                  <w:sz w:val="24"/>
                </w:rPr>
                <w:t xml:space="preserve">Institutions shall disclose the gross carrying amount, referred to in Part 1 of </w:t>
              </w:r>
              <w:r w:rsidR="00BC6833" w:rsidRPr="00BC6833">
                <w:rPr>
                  <w:rFonts w:ascii="Times New Roman" w:hAnsi="Times New Roman"/>
                  <w:noProof/>
                  <w:sz w:val="24"/>
                </w:rPr>
                <w:t>of the EBA IT solutions published on EBA’s website related to the reporting on financial information</w:t>
              </w:r>
              <w:r w:rsidRPr="5B1A6548">
                <w:rPr>
                  <w:rFonts w:ascii="Times New Roman" w:hAnsi="Times New Roman"/>
                  <w:noProof/>
                  <w:sz w:val="24"/>
                </w:rPr>
                <w:t xml:space="preserve"> of those exposures towards non-financial corporates, including loans and advances, debt securities and equity instruments, classified in the accounting portfolios in the banking book in accordance with that Implementing Regulation, excluding financial assets held for trading or held for sale assets.</w:t>
              </w:r>
              <w:r>
                <w:t xml:space="preserve"> </w:t>
              </w:r>
              <w:r w:rsidRPr="5B1A6548">
                <w:rPr>
                  <w:rFonts w:ascii="Times New Roman" w:hAnsi="Times New Roman"/>
                  <w:noProof/>
                  <w:sz w:val="24"/>
                </w:rPr>
                <w:t xml:space="preserve">For loans whose use of proceeds is known, the </w:t>
              </w:r>
              <w:r w:rsidR="503CBD41" w:rsidRPr="5B1A6548">
                <w:rPr>
                  <w:rFonts w:ascii="Times New Roman" w:hAnsi="Times New Roman"/>
                  <w:noProof/>
                  <w:sz w:val="24"/>
                </w:rPr>
                <w:t>amount</w:t>
              </w:r>
              <w:r w:rsidRPr="5B1A6548">
                <w:rPr>
                  <w:rFonts w:ascii="Times New Roman" w:hAnsi="Times New Roman"/>
                  <w:noProof/>
                  <w:sz w:val="24"/>
                </w:rPr>
                <w:t xml:space="preserve"> shall be included for the relevant sector and </w:t>
              </w:r>
              <w:r w:rsidR="6B116D32" w:rsidRPr="5B1A6548">
                <w:rPr>
                  <w:rFonts w:ascii="Times New Roman" w:hAnsi="Times New Roman"/>
                  <w:noProof/>
                  <w:sz w:val="24"/>
                </w:rPr>
                <w:t>intensity</w:t>
              </w:r>
              <w:r w:rsidRPr="5B1A6548">
                <w:rPr>
                  <w:rFonts w:ascii="Times New Roman" w:hAnsi="Times New Roman"/>
                  <w:noProof/>
                  <w:sz w:val="24"/>
                </w:rPr>
                <w:t xml:space="preserve"> metric. For loans whose use of proceeds is unknown, the gross carrying amount of the exposure shall be allocated to the relevant sectors and </w:t>
              </w:r>
              <w:r w:rsidR="1A9CAC57" w:rsidRPr="5B1A6548">
                <w:rPr>
                  <w:rFonts w:ascii="Times New Roman" w:hAnsi="Times New Roman"/>
                  <w:noProof/>
                  <w:sz w:val="24"/>
                </w:rPr>
                <w:t>intensity</w:t>
              </w:r>
              <w:r w:rsidRPr="5B1A6548">
                <w:rPr>
                  <w:rFonts w:ascii="Times New Roman" w:hAnsi="Times New Roman"/>
                  <w:noProof/>
                  <w:sz w:val="24"/>
                </w:rPr>
                <w:t xml:space="preserve"> metrics based on the counterparties’ activity distribution, including by counterparties’ turnover by activity.</w:t>
              </w:r>
            </w:ins>
          </w:p>
        </w:tc>
      </w:tr>
      <w:tr w:rsidR="003064C2" w:rsidRPr="00E50FA4" w14:paraId="2E4B2BA8" w14:textId="77777777" w:rsidTr="00032BFB">
        <w:trPr>
          <w:trHeight w:val="237"/>
          <w:ins w:id="540" w:author="Author"/>
        </w:trPr>
        <w:tc>
          <w:tcPr>
            <w:tcW w:w="1083" w:type="dxa"/>
            <w:tcBorders>
              <w:top w:val="single" w:sz="4" w:space="0" w:color="auto"/>
              <w:left w:val="single" w:sz="4" w:space="0" w:color="auto"/>
              <w:bottom w:val="single" w:sz="4" w:space="0" w:color="auto"/>
              <w:right w:val="single" w:sz="4" w:space="0" w:color="auto"/>
            </w:tcBorders>
          </w:tcPr>
          <w:p w14:paraId="3ADE8A27" w14:textId="1CC164D2" w:rsidR="002575FC" w:rsidRPr="00E50FA4" w:rsidRDefault="005905BB">
            <w:pPr>
              <w:spacing w:before="120" w:after="120"/>
              <w:jc w:val="both"/>
              <w:rPr>
                <w:ins w:id="541" w:author="Author"/>
                <w:rFonts w:ascii="Times New Roman" w:eastAsia="Times New Roman" w:hAnsi="Times New Roman" w:cs="Times New Roman"/>
                <w:noProof/>
                <w:sz w:val="24"/>
                <w:lang w:val="en-GB"/>
              </w:rPr>
            </w:pPr>
            <w:ins w:id="542" w:author="Author">
              <w:r>
                <w:rPr>
                  <w:rFonts w:ascii="Times New Roman" w:eastAsia="Times New Roman" w:hAnsi="Times New Roman" w:cs="Times New Roman"/>
                  <w:noProof/>
                  <w:sz w:val="24"/>
                  <w:lang w:val="en-GB"/>
                </w:rPr>
                <w:t>d</w:t>
              </w:r>
            </w:ins>
          </w:p>
        </w:tc>
        <w:tc>
          <w:tcPr>
            <w:tcW w:w="8126" w:type="dxa"/>
            <w:tcBorders>
              <w:top w:val="single" w:sz="4" w:space="0" w:color="auto"/>
              <w:left w:val="single" w:sz="4" w:space="0" w:color="auto"/>
              <w:bottom w:val="single" w:sz="4" w:space="0" w:color="auto"/>
              <w:right w:val="single" w:sz="4" w:space="0" w:color="auto"/>
            </w:tcBorders>
          </w:tcPr>
          <w:p w14:paraId="7D208E65" w14:textId="77777777" w:rsidR="005B3E95" w:rsidRDefault="00263B8F" w:rsidP="00450B29">
            <w:pPr>
              <w:spacing w:before="120" w:after="120"/>
              <w:jc w:val="both"/>
              <w:rPr>
                <w:ins w:id="543" w:author="Author"/>
                <w:rFonts w:ascii="Times New Roman" w:eastAsia="Times New Roman" w:hAnsi="Times New Roman" w:cs="Times New Roman"/>
                <w:b/>
                <w:noProof/>
                <w:sz w:val="24"/>
                <w:u w:val="single"/>
                <w:lang w:val="en-GB"/>
              </w:rPr>
            </w:pPr>
            <w:ins w:id="544" w:author="Author">
              <w:r w:rsidRPr="00263B8F">
                <w:rPr>
                  <w:rFonts w:ascii="Times New Roman" w:eastAsia="Times New Roman" w:hAnsi="Times New Roman" w:cs="Times New Roman"/>
                  <w:b/>
                  <w:noProof/>
                  <w:sz w:val="24"/>
                  <w:u w:val="single"/>
                  <w:lang w:val="en-GB"/>
                </w:rPr>
                <w:t>GHG intensity metric per physical output</w:t>
              </w:r>
            </w:ins>
          </w:p>
          <w:p w14:paraId="0666BC1C" w14:textId="6B66D927" w:rsidR="00BD340D" w:rsidRDefault="79A18601" w:rsidP="5B1A6548">
            <w:pPr>
              <w:spacing w:before="120" w:after="120"/>
              <w:jc w:val="both"/>
              <w:rPr>
                <w:ins w:id="545" w:author="Author"/>
                <w:rFonts w:ascii="Times New Roman" w:eastAsia="Times New Roman" w:hAnsi="Times New Roman" w:cs="Times New Roman"/>
                <w:b/>
                <w:bCs/>
                <w:noProof/>
                <w:sz w:val="24"/>
                <w:u w:val="single"/>
                <w:lang w:val="en-GB"/>
              </w:rPr>
            </w:pPr>
            <w:ins w:id="546" w:author="Author">
              <w:r w:rsidRPr="5B1A6548">
                <w:rPr>
                  <w:rFonts w:ascii="Times New Roman" w:hAnsi="Times New Roman"/>
                  <w:sz w:val="24"/>
                </w:rPr>
                <w:t>Institutions sh</w:t>
              </w:r>
              <w:r w:rsidR="005658E3">
                <w:rPr>
                  <w:rFonts w:ascii="Times New Roman" w:hAnsi="Times New Roman"/>
                  <w:sz w:val="24"/>
                </w:rPr>
                <w:t>all</w:t>
              </w:r>
              <w:r w:rsidRPr="5B1A6548">
                <w:rPr>
                  <w:rFonts w:ascii="Times New Roman" w:hAnsi="Times New Roman"/>
                  <w:sz w:val="24"/>
                </w:rPr>
                <w:t xml:space="preserve"> disclose the selected unit of reference for the GHG intensity metric per physical output, which is the description of the unit(s) of reference chosen for columns (</w:t>
              </w:r>
              <w:r w:rsidR="177A01DE" w:rsidRPr="5B1A6548">
                <w:rPr>
                  <w:rFonts w:ascii="Times New Roman" w:hAnsi="Times New Roman"/>
                  <w:sz w:val="24"/>
                </w:rPr>
                <w:t>f</w:t>
              </w:r>
              <w:r w:rsidRPr="5B1A6548">
                <w:rPr>
                  <w:rFonts w:ascii="Times New Roman" w:hAnsi="Times New Roman"/>
                  <w:sz w:val="24"/>
                </w:rPr>
                <w:t>), (</w:t>
              </w:r>
              <w:r w:rsidR="177A01DE" w:rsidRPr="5B1A6548">
                <w:rPr>
                  <w:rFonts w:ascii="Times New Roman" w:hAnsi="Times New Roman"/>
                  <w:sz w:val="24"/>
                </w:rPr>
                <w:t>g</w:t>
              </w:r>
              <w:r w:rsidRPr="5B1A6548">
                <w:rPr>
                  <w:rFonts w:ascii="Times New Roman" w:hAnsi="Times New Roman"/>
                  <w:sz w:val="24"/>
                </w:rPr>
                <w:t>) and (</w:t>
              </w:r>
              <w:r w:rsidR="5F6C17DC" w:rsidRPr="5B1A6548">
                <w:rPr>
                  <w:rFonts w:ascii="Times New Roman" w:hAnsi="Times New Roman"/>
                  <w:sz w:val="24"/>
                </w:rPr>
                <w:t>h</w:t>
              </w:r>
              <w:r w:rsidRPr="5B1A6548">
                <w:rPr>
                  <w:rFonts w:ascii="Times New Roman" w:hAnsi="Times New Roman"/>
                  <w:sz w:val="24"/>
                </w:rPr>
                <w:t>), expressed in tons of CO2e per physical output relevant for the chosen sector (see examples of metrics below</w:t>
              </w:r>
              <w:r w:rsidR="22D54548" w:rsidRPr="5B1A6548">
                <w:rPr>
                  <w:rFonts w:ascii="Times New Roman" w:hAnsi="Times New Roman"/>
                  <w:sz w:val="24"/>
                </w:rPr>
                <w:t>*</w:t>
              </w:r>
              <w:r w:rsidRPr="5B1A6548">
                <w:rPr>
                  <w:rFonts w:ascii="Times New Roman" w:hAnsi="Times New Roman"/>
                  <w:sz w:val="24"/>
                </w:rPr>
                <w:t>). The denominators for intensity metrics should be physical metrics (eg CO2 e/kWh, CO2 e/per passenger-km, CO2 e/tonne</w:t>
              </w:r>
              <w:r w:rsidR="003840F3">
                <w:rPr>
                  <w:rFonts w:ascii="Times New Roman" w:hAnsi="Times New Roman"/>
                  <w:sz w:val="24"/>
                </w:rPr>
                <w:t>s</w:t>
              </w:r>
              <w:r w:rsidRPr="5B1A6548">
                <w:rPr>
                  <w:rFonts w:ascii="Times New Roman" w:hAnsi="Times New Roman"/>
                  <w:sz w:val="24"/>
                </w:rPr>
                <w:t xml:space="preserve"> of product). To allocate multiple counterparties’ climate indicators at portfolio level, institutions sh</w:t>
              </w:r>
              <w:r w:rsidR="46A8959B" w:rsidRPr="5B1A6548">
                <w:rPr>
                  <w:rFonts w:ascii="Times New Roman" w:hAnsi="Times New Roman"/>
                  <w:sz w:val="24"/>
                </w:rPr>
                <w:t>all</w:t>
              </w:r>
              <w:r w:rsidRPr="5B1A6548">
                <w:rPr>
                  <w:rFonts w:ascii="Times New Roman" w:hAnsi="Times New Roman"/>
                  <w:sz w:val="24"/>
                </w:rPr>
                <w:t xml:space="preserve"> apply a portfolio weight approach, which is an average of the counterparties’ own intensity metrics weighted by their loan size.</w:t>
              </w:r>
            </w:ins>
          </w:p>
        </w:tc>
      </w:tr>
      <w:tr w:rsidR="003064C2" w:rsidRPr="00E50FA4" w14:paraId="093D9A8F" w14:textId="77777777" w:rsidTr="00032BFB">
        <w:trPr>
          <w:trHeight w:val="132"/>
          <w:ins w:id="547" w:author="Author"/>
        </w:trPr>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5B774B" w14:textId="14208D72" w:rsidR="002575FC" w:rsidRPr="00E50FA4" w:rsidRDefault="002575FC">
            <w:pPr>
              <w:spacing w:before="120" w:after="120"/>
              <w:jc w:val="both"/>
              <w:rPr>
                <w:ins w:id="548" w:author="Author"/>
                <w:rFonts w:ascii="Times New Roman" w:eastAsia="Times New Roman" w:hAnsi="Times New Roman" w:cs="Times New Roman"/>
                <w:noProof/>
                <w:sz w:val="24"/>
                <w:lang w:val="en-GB"/>
              </w:rPr>
            </w:pPr>
          </w:p>
        </w:tc>
        <w:tc>
          <w:tcPr>
            <w:tcW w:w="8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F94" w14:textId="38A1106F" w:rsidR="002575FC" w:rsidRDefault="000C27A1" w:rsidP="00450B29">
            <w:pPr>
              <w:spacing w:before="120" w:after="120"/>
              <w:jc w:val="both"/>
              <w:rPr>
                <w:ins w:id="549" w:author="Author"/>
                <w:rFonts w:ascii="Times New Roman" w:eastAsia="Times New Roman" w:hAnsi="Times New Roman" w:cs="Times New Roman"/>
                <w:b/>
                <w:noProof/>
                <w:sz w:val="24"/>
                <w:u w:val="single"/>
                <w:lang w:val="en-GB"/>
              </w:rPr>
            </w:pPr>
            <w:ins w:id="550" w:author="Author">
              <w:r>
                <w:rPr>
                  <w:rFonts w:ascii="Times New Roman" w:eastAsia="Times New Roman" w:hAnsi="Times New Roman" w:cs="Times New Roman"/>
                  <w:b/>
                  <w:noProof/>
                  <w:sz w:val="24"/>
                  <w:u w:val="single"/>
                  <w:lang w:val="en-GB"/>
                </w:rPr>
                <w:t>Baseline year</w:t>
              </w:r>
            </w:ins>
          </w:p>
        </w:tc>
      </w:tr>
      <w:tr w:rsidR="003064C2" w:rsidRPr="00E50FA4" w14:paraId="0A576D11" w14:textId="77777777" w:rsidTr="00032BFB">
        <w:trPr>
          <w:trHeight w:val="138"/>
          <w:ins w:id="551" w:author="Author"/>
        </w:trPr>
        <w:tc>
          <w:tcPr>
            <w:tcW w:w="1083" w:type="dxa"/>
            <w:tcBorders>
              <w:top w:val="single" w:sz="4" w:space="0" w:color="auto"/>
              <w:left w:val="single" w:sz="4" w:space="0" w:color="auto"/>
              <w:bottom w:val="single" w:sz="4" w:space="0" w:color="auto"/>
              <w:right w:val="single" w:sz="4" w:space="0" w:color="auto"/>
            </w:tcBorders>
          </w:tcPr>
          <w:p w14:paraId="41836798" w14:textId="71BE2BE6" w:rsidR="002575FC" w:rsidRPr="00E50FA4" w:rsidRDefault="005846ED">
            <w:pPr>
              <w:spacing w:before="120" w:after="120"/>
              <w:jc w:val="both"/>
              <w:rPr>
                <w:ins w:id="552" w:author="Author"/>
                <w:rFonts w:ascii="Times New Roman" w:eastAsia="Times New Roman" w:hAnsi="Times New Roman" w:cs="Times New Roman"/>
                <w:noProof/>
                <w:sz w:val="24"/>
                <w:lang w:val="en-GB"/>
              </w:rPr>
            </w:pPr>
            <w:ins w:id="553" w:author="Author">
              <w:r>
                <w:rPr>
                  <w:rFonts w:ascii="Times New Roman" w:eastAsia="Times New Roman" w:hAnsi="Times New Roman" w:cs="Times New Roman"/>
                  <w:noProof/>
                  <w:sz w:val="24"/>
                  <w:lang w:val="en-GB"/>
                </w:rPr>
                <w:t>e</w:t>
              </w:r>
            </w:ins>
          </w:p>
        </w:tc>
        <w:tc>
          <w:tcPr>
            <w:tcW w:w="8126" w:type="dxa"/>
            <w:tcBorders>
              <w:top w:val="single" w:sz="4" w:space="0" w:color="auto"/>
              <w:left w:val="single" w:sz="4" w:space="0" w:color="auto"/>
              <w:bottom w:val="single" w:sz="4" w:space="0" w:color="auto"/>
              <w:right w:val="single" w:sz="4" w:space="0" w:color="auto"/>
            </w:tcBorders>
          </w:tcPr>
          <w:p w14:paraId="1852F185" w14:textId="77777777" w:rsidR="002575FC" w:rsidRDefault="000C27A1" w:rsidP="00450B29">
            <w:pPr>
              <w:spacing w:before="120" w:after="120"/>
              <w:jc w:val="both"/>
              <w:rPr>
                <w:ins w:id="554" w:author="Author"/>
                <w:rFonts w:ascii="Times New Roman" w:eastAsia="Times New Roman" w:hAnsi="Times New Roman" w:cs="Times New Roman"/>
                <w:b/>
                <w:noProof/>
                <w:sz w:val="24"/>
                <w:u w:val="single"/>
                <w:lang w:val="en-GB"/>
              </w:rPr>
            </w:pPr>
            <w:ins w:id="555" w:author="Author">
              <w:r>
                <w:rPr>
                  <w:rFonts w:ascii="Times New Roman" w:eastAsia="Times New Roman" w:hAnsi="Times New Roman" w:cs="Times New Roman"/>
                  <w:b/>
                  <w:noProof/>
                  <w:sz w:val="24"/>
                  <w:u w:val="single"/>
                  <w:lang w:val="en-GB"/>
                </w:rPr>
                <w:t>Baseline year</w:t>
              </w:r>
            </w:ins>
          </w:p>
          <w:p w14:paraId="7EC826A2" w14:textId="2D84B83B" w:rsidR="00A575F8" w:rsidRPr="00C2303F" w:rsidRDefault="00267CF5" w:rsidP="00267CF5">
            <w:pPr>
              <w:spacing w:before="120" w:after="120"/>
              <w:jc w:val="both"/>
              <w:rPr>
                <w:ins w:id="556" w:author="Author"/>
                <w:rFonts w:ascii="Times New Roman" w:hAnsi="Times New Roman"/>
                <w:sz w:val="24"/>
              </w:rPr>
            </w:pPr>
            <w:ins w:id="557" w:author="Author">
              <w:r w:rsidRPr="008669E0">
                <w:rPr>
                  <w:rFonts w:ascii="Times New Roman" w:hAnsi="Times New Roman"/>
                  <w:sz w:val="24"/>
                </w:rPr>
                <w:t>Institutions sh</w:t>
              </w:r>
              <w:r w:rsidR="005658E3">
                <w:rPr>
                  <w:rFonts w:ascii="Times New Roman" w:hAnsi="Times New Roman"/>
                  <w:sz w:val="24"/>
                </w:rPr>
                <w:t>all</w:t>
              </w:r>
              <w:r w:rsidRPr="008669E0">
                <w:rPr>
                  <w:rFonts w:ascii="Times New Roman" w:hAnsi="Times New Roman"/>
                  <w:sz w:val="24"/>
                </w:rPr>
                <w:t xml:space="preserve"> disclose the </w:t>
              </w:r>
              <w:r w:rsidR="00247881" w:rsidRPr="00C2303F">
                <w:rPr>
                  <w:rFonts w:ascii="Times New Roman" w:hAnsi="Times New Roman"/>
                  <w:sz w:val="24"/>
                </w:rPr>
                <w:t xml:space="preserve">baseline year of the GHG intensity metric. </w:t>
              </w:r>
            </w:ins>
          </w:p>
          <w:p w14:paraId="6929F98C" w14:textId="3708CA93" w:rsidR="00C95C44" w:rsidRDefault="00267CF5" w:rsidP="003527F4">
            <w:pPr>
              <w:spacing w:before="120" w:after="120"/>
              <w:jc w:val="both"/>
              <w:rPr>
                <w:ins w:id="558" w:author="Author"/>
                <w:rFonts w:ascii="Times New Roman" w:eastAsia="Times New Roman" w:hAnsi="Times New Roman" w:cs="Times New Roman"/>
                <w:b/>
                <w:noProof/>
                <w:sz w:val="24"/>
                <w:u w:val="single"/>
                <w:lang w:val="en-GB"/>
              </w:rPr>
            </w:pPr>
            <w:ins w:id="559" w:author="Author">
              <w:r w:rsidRPr="00C1773E">
                <w:rPr>
                  <w:rFonts w:ascii="Times New Roman" w:hAnsi="Times New Roman" w:cs="Times New Roman"/>
                  <w:sz w:val="24"/>
                </w:rPr>
                <w:t>The baseline year is the specific year selected as the reference point from which the bank's financed emissions</w:t>
              </w:r>
              <w:r w:rsidRPr="00C1773E">
                <w:rPr>
                  <w:rFonts w:ascii="Times New Roman" w:hAnsi="Times New Roman"/>
                  <w:sz w:val="24"/>
                </w:rPr>
                <w:t xml:space="preserve"> intensity metric</w:t>
              </w:r>
              <w:r w:rsidRPr="00C1773E">
                <w:rPr>
                  <w:rFonts w:ascii="Times New Roman" w:hAnsi="Times New Roman" w:cs="Times New Roman"/>
                  <w:sz w:val="24"/>
                </w:rPr>
                <w:t xml:space="preserve"> </w:t>
              </w:r>
              <w:r w:rsidRPr="00C1773E">
                <w:rPr>
                  <w:rFonts w:ascii="Times New Roman" w:hAnsi="Times New Roman"/>
                  <w:sz w:val="24"/>
                </w:rPr>
                <w:t>is</w:t>
              </w:r>
              <w:r w:rsidRPr="00C1773E">
                <w:rPr>
                  <w:rFonts w:ascii="Times New Roman" w:hAnsi="Times New Roman" w:cs="Times New Roman"/>
                  <w:sz w:val="24"/>
                </w:rPr>
                <w:t xml:space="preserve"> measured and tracked over time. This year is chosen based on the availability, accuracy, and reliability of historical emissions data and serves as the starting point for assessing progress toward the bank's emissions reduction goals.</w:t>
              </w:r>
            </w:ins>
          </w:p>
        </w:tc>
      </w:tr>
      <w:tr w:rsidR="003064C2" w:rsidRPr="00E50FA4" w14:paraId="0F6D93C1" w14:textId="77777777" w:rsidTr="00032BFB">
        <w:trPr>
          <w:trHeight w:val="132"/>
          <w:ins w:id="560" w:author="Author"/>
        </w:trPr>
        <w:tc>
          <w:tcPr>
            <w:tcW w:w="1083" w:type="dxa"/>
            <w:tcBorders>
              <w:top w:val="single" w:sz="4" w:space="0" w:color="auto"/>
              <w:left w:val="single" w:sz="4" w:space="0" w:color="auto"/>
              <w:bottom w:val="single" w:sz="4" w:space="0" w:color="auto"/>
              <w:right w:val="single" w:sz="4" w:space="0" w:color="auto"/>
            </w:tcBorders>
          </w:tcPr>
          <w:p w14:paraId="6ABEE38A" w14:textId="5321207F" w:rsidR="002575FC" w:rsidRPr="00E50FA4" w:rsidRDefault="005846ED">
            <w:pPr>
              <w:spacing w:before="120" w:after="120"/>
              <w:jc w:val="both"/>
              <w:rPr>
                <w:ins w:id="561" w:author="Author"/>
                <w:rFonts w:ascii="Times New Roman" w:eastAsia="Times New Roman" w:hAnsi="Times New Roman" w:cs="Times New Roman"/>
                <w:noProof/>
                <w:sz w:val="24"/>
                <w:lang w:val="en-GB"/>
              </w:rPr>
            </w:pPr>
            <w:ins w:id="562" w:author="Author">
              <w:r>
                <w:rPr>
                  <w:rFonts w:ascii="Times New Roman" w:eastAsia="Times New Roman" w:hAnsi="Times New Roman" w:cs="Times New Roman"/>
                  <w:noProof/>
                  <w:sz w:val="24"/>
                  <w:lang w:val="en-GB"/>
                </w:rPr>
                <w:t>f</w:t>
              </w:r>
            </w:ins>
          </w:p>
        </w:tc>
        <w:tc>
          <w:tcPr>
            <w:tcW w:w="8126" w:type="dxa"/>
            <w:tcBorders>
              <w:top w:val="single" w:sz="4" w:space="0" w:color="auto"/>
              <w:left w:val="single" w:sz="4" w:space="0" w:color="auto"/>
              <w:bottom w:val="single" w:sz="4" w:space="0" w:color="auto"/>
              <w:right w:val="single" w:sz="4" w:space="0" w:color="auto"/>
            </w:tcBorders>
          </w:tcPr>
          <w:p w14:paraId="48CF66EE" w14:textId="790BFE02" w:rsidR="002575FC" w:rsidRDefault="000C27A1" w:rsidP="00450B29">
            <w:pPr>
              <w:spacing w:before="120" w:after="120"/>
              <w:jc w:val="both"/>
              <w:rPr>
                <w:ins w:id="563" w:author="Author"/>
                <w:rFonts w:ascii="Times New Roman" w:eastAsia="Times New Roman" w:hAnsi="Times New Roman" w:cs="Times New Roman"/>
                <w:b/>
                <w:noProof/>
                <w:sz w:val="24"/>
                <w:u w:val="single"/>
                <w:lang w:val="en-GB"/>
              </w:rPr>
            </w:pPr>
            <w:ins w:id="564" w:author="Author">
              <w:r>
                <w:rPr>
                  <w:rFonts w:ascii="Times New Roman" w:eastAsia="Times New Roman" w:hAnsi="Times New Roman" w:cs="Times New Roman"/>
                  <w:b/>
                  <w:noProof/>
                  <w:sz w:val="24"/>
                  <w:u w:val="single"/>
                  <w:lang w:val="en-GB"/>
                </w:rPr>
                <w:t xml:space="preserve">Value of </w:t>
              </w:r>
              <w:r w:rsidR="0059456C">
                <w:rPr>
                  <w:rFonts w:ascii="Times New Roman" w:eastAsia="Times New Roman" w:hAnsi="Times New Roman" w:cs="Times New Roman"/>
                  <w:b/>
                  <w:noProof/>
                  <w:sz w:val="24"/>
                  <w:u w:val="single"/>
                  <w:lang w:val="en-GB"/>
                </w:rPr>
                <w:t>intensi</w:t>
              </w:r>
              <w:r w:rsidR="001C5F6A">
                <w:rPr>
                  <w:rFonts w:ascii="Times New Roman" w:eastAsia="Times New Roman" w:hAnsi="Times New Roman" w:cs="Times New Roman"/>
                  <w:b/>
                  <w:noProof/>
                  <w:sz w:val="24"/>
                  <w:u w:val="single"/>
                  <w:lang w:val="en-GB"/>
                </w:rPr>
                <w:t>ty</w:t>
              </w:r>
              <w:r>
                <w:rPr>
                  <w:rFonts w:ascii="Times New Roman" w:eastAsia="Times New Roman" w:hAnsi="Times New Roman" w:cs="Times New Roman"/>
                  <w:b/>
                  <w:noProof/>
                  <w:sz w:val="24"/>
                  <w:u w:val="single"/>
                  <w:lang w:val="en-GB"/>
                </w:rPr>
                <w:t xml:space="preserve"> metric</w:t>
              </w:r>
            </w:ins>
          </w:p>
          <w:p w14:paraId="382C1D52" w14:textId="0A5C13CA" w:rsidR="0085398F" w:rsidRDefault="000021E8" w:rsidP="00450B29">
            <w:pPr>
              <w:spacing w:before="120" w:after="120"/>
              <w:jc w:val="both"/>
              <w:rPr>
                <w:ins w:id="565" w:author="Author"/>
                <w:rFonts w:ascii="Times New Roman" w:eastAsia="Times New Roman" w:hAnsi="Times New Roman" w:cs="Times New Roman"/>
                <w:b/>
                <w:noProof/>
                <w:sz w:val="24"/>
                <w:u w:val="single"/>
                <w:lang w:val="en-GB"/>
              </w:rPr>
            </w:pPr>
            <w:ins w:id="566" w:author="Author">
              <w:r w:rsidRPr="008335C2">
                <w:rPr>
                  <w:rFonts w:ascii="Times New Roman" w:hAnsi="Times New Roman"/>
                  <w:sz w:val="24"/>
                </w:rPr>
                <w:t>Institutions sh</w:t>
              </w:r>
              <w:r w:rsidR="005658E3">
                <w:rPr>
                  <w:rFonts w:ascii="Times New Roman" w:hAnsi="Times New Roman"/>
                  <w:sz w:val="24"/>
                </w:rPr>
                <w:t>all</w:t>
              </w:r>
              <w:r w:rsidRPr="008335C2">
                <w:rPr>
                  <w:rFonts w:ascii="Times New Roman" w:hAnsi="Times New Roman"/>
                  <w:sz w:val="24"/>
                </w:rPr>
                <w:t xml:space="preserve"> disclose the metric(s) value(s) at the </w:t>
              </w:r>
              <w:r w:rsidR="00157B8E">
                <w:rPr>
                  <w:rFonts w:ascii="Times New Roman" w:hAnsi="Times New Roman"/>
                  <w:sz w:val="24"/>
                </w:rPr>
                <w:t xml:space="preserve">baseline </w:t>
              </w:r>
              <w:r w:rsidRPr="008335C2">
                <w:rPr>
                  <w:rFonts w:ascii="Times New Roman" w:hAnsi="Times New Roman"/>
                  <w:sz w:val="24"/>
                </w:rPr>
                <w:t xml:space="preserve">year for the GHG intensity metric per physical output. This is the weighted intensity metric per </w:t>
              </w:r>
              <w:r w:rsidRPr="008335C2">
                <w:rPr>
                  <w:rFonts w:ascii="Times New Roman" w:hAnsi="Times New Roman"/>
                  <w:sz w:val="24"/>
                </w:rPr>
                <w:lastRenderedPageBreak/>
                <w:t>physical output for each counterparty by the gross carrying value of the relevant sector.</w:t>
              </w:r>
            </w:ins>
          </w:p>
        </w:tc>
      </w:tr>
      <w:tr w:rsidR="003064C2" w:rsidRPr="00E50FA4" w14:paraId="336A8C1C" w14:textId="77777777" w:rsidTr="00032BFB">
        <w:trPr>
          <w:trHeight w:val="138"/>
          <w:ins w:id="567" w:author="Author"/>
        </w:trPr>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02E401" w14:textId="77777777" w:rsidR="002575FC" w:rsidRPr="00E50FA4" w:rsidRDefault="002575FC">
            <w:pPr>
              <w:spacing w:before="120" w:after="120"/>
              <w:jc w:val="both"/>
              <w:rPr>
                <w:ins w:id="568" w:author="Author"/>
                <w:rFonts w:ascii="Times New Roman" w:eastAsia="Times New Roman" w:hAnsi="Times New Roman" w:cs="Times New Roman"/>
                <w:noProof/>
                <w:sz w:val="24"/>
                <w:lang w:val="en-GB"/>
              </w:rPr>
            </w:pPr>
          </w:p>
        </w:tc>
        <w:tc>
          <w:tcPr>
            <w:tcW w:w="8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F1BCE7" w14:textId="38C7DE86" w:rsidR="002575FC" w:rsidRDefault="00AB5BA0" w:rsidP="00450B29">
            <w:pPr>
              <w:spacing w:before="120" w:after="120"/>
              <w:jc w:val="both"/>
              <w:rPr>
                <w:ins w:id="569" w:author="Author"/>
                <w:rFonts w:ascii="Times New Roman" w:eastAsia="Times New Roman" w:hAnsi="Times New Roman" w:cs="Times New Roman"/>
                <w:b/>
                <w:noProof/>
                <w:sz w:val="24"/>
                <w:u w:val="single"/>
                <w:lang w:val="en-GB"/>
              </w:rPr>
            </w:pPr>
            <w:ins w:id="570" w:author="Author">
              <w:r>
                <w:rPr>
                  <w:rFonts w:ascii="Times New Roman" w:eastAsia="Times New Roman" w:hAnsi="Times New Roman" w:cs="Times New Roman"/>
                  <w:b/>
                  <w:noProof/>
                  <w:sz w:val="24"/>
                  <w:u w:val="single"/>
                  <w:lang w:val="en-GB"/>
                </w:rPr>
                <w:t>Reporting year</w:t>
              </w:r>
            </w:ins>
          </w:p>
        </w:tc>
      </w:tr>
      <w:tr w:rsidR="003064C2" w:rsidRPr="00E50FA4" w14:paraId="1246CBC5" w14:textId="77777777" w:rsidTr="00032BFB">
        <w:trPr>
          <w:trHeight w:val="132"/>
          <w:ins w:id="571" w:author="Author"/>
        </w:trPr>
        <w:tc>
          <w:tcPr>
            <w:tcW w:w="1083" w:type="dxa"/>
            <w:tcBorders>
              <w:top w:val="single" w:sz="4" w:space="0" w:color="auto"/>
              <w:left w:val="single" w:sz="4" w:space="0" w:color="auto"/>
              <w:bottom w:val="single" w:sz="4" w:space="0" w:color="auto"/>
              <w:right w:val="single" w:sz="4" w:space="0" w:color="auto"/>
            </w:tcBorders>
          </w:tcPr>
          <w:p w14:paraId="25723D27" w14:textId="74D30B15" w:rsidR="00450B29" w:rsidRPr="00E50FA4" w:rsidRDefault="00486147">
            <w:pPr>
              <w:spacing w:before="120" w:after="120"/>
              <w:jc w:val="both"/>
              <w:rPr>
                <w:ins w:id="572" w:author="Author"/>
                <w:rFonts w:ascii="Times New Roman" w:eastAsia="Times New Roman" w:hAnsi="Times New Roman" w:cs="Times New Roman"/>
                <w:noProof/>
                <w:sz w:val="24"/>
                <w:lang w:val="en-GB"/>
              </w:rPr>
            </w:pPr>
            <w:ins w:id="573" w:author="Author">
              <w:r>
                <w:rPr>
                  <w:rFonts w:ascii="Times New Roman" w:eastAsia="Times New Roman" w:hAnsi="Times New Roman" w:cs="Times New Roman"/>
                  <w:noProof/>
                  <w:sz w:val="24"/>
                  <w:lang w:val="en-GB"/>
                </w:rPr>
                <w:t>g</w:t>
              </w:r>
            </w:ins>
          </w:p>
        </w:tc>
        <w:tc>
          <w:tcPr>
            <w:tcW w:w="8126" w:type="dxa"/>
            <w:tcBorders>
              <w:top w:val="single" w:sz="4" w:space="0" w:color="auto"/>
              <w:left w:val="single" w:sz="4" w:space="0" w:color="auto"/>
              <w:bottom w:val="single" w:sz="4" w:space="0" w:color="auto"/>
              <w:right w:val="single" w:sz="4" w:space="0" w:color="auto"/>
            </w:tcBorders>
          </w:tcPr>
          <w:p w14:paraId="1F9548AF" w14:textId="77777777" w:rsidR="001C5F6A" w:rsidRDefault="001C5F6A" w:rsidP="001C5F6A">
            <w:pPr>
              <w:spacing w:before="120" w:after="120"/>
              <w:jc w:val="both"/>
              <w:rPr>
                <w:ins w:id="574" w:author="Author"/>
                <w:rFonts w:ascii="Times New Roman" w:eastAsia="Times New Roman" w:hAnsi="Times New Roman" w:cs="Times New Roman"/>
                <w:b/>
                <w:noProof/>
                <w:sz w:val="24"/>
                <w:u w:val="single"/>
                <w:lang w:val="en-GB"/>
              </w:rPr>
            </w:pPr>
            <w:ins w:id="575" w:author="Author">
              <w:r>
                <w:rPr>
                  <w:rFonts w:ascii="Times New Roman" w:eastAsia="Times New Roman" w:hAnsi="Times New Roman" w:cs="Times New Roman"/>
                  <w:b/>
                  <w:noProof/>
                  <w:sz w:val="24"/>
                  <w:u w:val="single"/>
                  <w:lang w:val="en-GB"/>
                </w:rPr>
                <w:t>Value of intensity metric</w:t>
              </w:r>
            </w:ins>
          </w:p>
          <w:p w14:paraId="76861E56" w14:textId="096FE21C" w:rsidR="00450B29" w:rsidRPr="00E50FA4" w:rsidRDefault="17B14815" w:rsidP="5B1A6548">
            <w:pPr>
              <w:spacing w:before="120" w:after="120"/>
              <w:jc w:val="both"/>
              <w:rPr>
                <w:ins w:id="576" w:author="Author"/>
                <w:rFonts w:ascii="Times New Roman" w:eastAsia="Times New Roman" w:hAnsi="Times New Roman" w:cs="Times New Roman"/>
                <w:noProof/>
                <w:sz w:val="24"/>
                <w:lang w:val="en-GB"/>
              </w:rPr>
            </w:pPr>
            <w:ins w:id="577" w:author="Author">
              <w:r w:rsidRPr="5B1A6548">
                <w:rPr>
                  <w:rFonts w:ascii="Times New Roman" w:hAnsi="Times New Roman"/>
                  <w:sz w:val="24"/>
                </w:rPr>
                <w:t>Institutions sh</w:t>
              </w:r>
              <w:r w:rsidR="000B3CDB">
                <w:rPr>
                  <w:rFonts w:ascii="Times New Roman" w:hAnsi="Times New Roman"/>
                  <w:sz w:val="24"/>
                </w:rPr>
                <w:t>all</w:t>
              </w:r>
              <w:r w:rsidRPr="5B1A6548">
                <w:rPr>
                  <w:rFonts w:ascii="Times New Roman" w:hAnsi="Times New Roman"/>
                  <w:sz w:val="24"/>
                </w:rPr>
                <w:t xml:space="preserve"> disclose the metric(s) value(s) at the</w:t>
              </w:r>
              <w:r w:rsidR="60F908B3" w:rsidRPr="5B1A6548">
                <w:rPr>
                  <w:rFonts w:ascii="Times New Roman" w:hAnsi="Times New Roman"/>
                  <w:sz w:val="24"/>
                </w:rPr>
                <w:t xml:space="preserve"> year of reference</w:t>
              </w:r>
              <w:r w:rsidRPr="5B1A6548">
                <w:rPr>
                  <w:rFonts w:ascii="Times New Roman" w:hAnsi="Times New Roman"/>
                  <w:sz w:val="24"/>
                </w:rPr>
                <w:t xml:space="preserve"> for the GHG intensity metric per physical output. This is the weighted intensity metric per physical output for each counterparty by the gross carrying value of the relevant sector.</w:t>
              </w:r>
            </w:ins>
          </w:p>
        </w:tc>
      </w:tr>
      <w:tr w:rsidR="003064C2" w:rsidRPr="00E50FA4" w14:paraId="23136EE4" w14:textId="77777777" w:rsidTr="00032BFB">
        <w:trPr>
          <w:trHeight w:val="138"/>
          <w:ins w:id="578" w:author="Author"/>
        </w:trPr>
        <w:tc>
          <w:tcPr>
            <w:tcW w:w="1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7B9177" w14:textId="77777777" w:rsidR="00261C5A" w:rsidRPr="008669E0" w:rsidRDefault="00261C5A">
            <w:pPr>
              <w:spacing w:before="120" w:after="120"/>
              <w:jc w:val="both"/>
              <w:rPr>
                <w:ins w:id="579" w:author="Author"/>
                <w:rFonts w:ascii="Times New Roman" w:eastAsia="Times New Roman" w:hAnsi="Times New Roman" w:cs="Times New Roman"/>
                <w:b/>
                <w:bCs/>
                <w:noProof/>
                <w:sz w:val="24"/>
                <w:u w:val="single"/>
                <w:lang w:val="en-GB"/>
              </w:rPr>
            </w:pPr>
          </w:p>
        </w:tc>
        <w:tc>
          <w:tcPr>
            <w:tcW w:w="8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8437E" w14:textId="1EBCF422" w:rsidR="00261C5A" w:rsidRPr="008669E0" w:rsidRDefault="00261C5A">
            <w:pPr>
              <w:spacing w:before="120" w:after="120"/>
              <w:jc w:val="both"/>
              <w:rPr>
                <w:ins w:id="580" w:author="Author"/>
                <w:rFonts w:ascii="Times New Roman" w:eastAsia="Times New Roman" w:hAnsi="Times New Roman" w:cs="Times New Roman"/>
                <w:b/>
                <w:bCs/>
                <w:noProof/>
                <w:sz w:val="24"/>
                <w:u w:val="single"/>
                <w:lang w:val="en-GB"/>
              </w:rPr>
            </w:pPr>
            <w:ins w:id="581" w:author="Author">
              <w:r w:rsidRPr="008669E0">
                <w:rPr>
                  <w:rFonts w:ascii="Times New Roman" w:eastAsia="Times New Roman" w:hAnsi="Times New Roman" w:cs="Times New Roman"/>
                  <w:b/>
                  <w:bCs/>
                  <w:noProof/>
                  <w:sz w:val="24"/>
                  <w:u w:val="single"/>
                  <w:lang w:val="en-GB"/>
                </w:rPr>
                <w:t>Targets</w:t>
              </w:r>
            </w:ins>
          </w:p>
        </w:tc>
      </w:tr>
      <w:tr w:rsidR="003064C2" w:rsidRPr="00E50FA4" w14:paraId="001B3F0E" w14:textId="77777777" w:rsidTr="00032BFB">
        <w:trPr>
          <w:trHeight w:val="304"/>
          <w:ins w:id="582" w:author="Author"/>
        </w:trPr>
        <w:tc>
          <w:tcPr>
            <w:tcW w:w="1083" w:type="dxa"/>
            <w:tcBorders>
              <w:top w:val="single" w:sz="4" w:space="0" w:color="auto"/>
              <w:left w:val="single" w:sz="4" w:space="0" w:color="auto"/>
              <w:bottom w:val="single" w:sz="4" w:space="0" w:color="auto"/>
              <w:right w:val="single" w:sz="4" w:space="0" w:color="auto"/>
            </w:tcBorders>
          </w:tcPr>
          <w:p w14:paraId="2304C082" w14:textId="5CDD64A2" w:rsidR="005846ED" w:rsidRPr="00E50FA4" w:rsidRDefault="005846ED">
            <w:pPr>
              <w:spacing w:before="120" w:after="120"/>
              <w:jc w:val="both"/>
              <w:rPr>
                <w:ins w:id="583" w:author="Author"/>
                <w:rFonts w:ascii="Times New Roman" w:eastAsia="Times New Roman" w:hAnsi="Times New Roman" w:cs="Times New Roman"/>
                <w:noProof/>
                <w:sz w:val="24"/>
                <w:lang w:val="en-GB"/>
              </w:rPr>
            </w:pPr>
            <w:ins w:id="584" w:author="Author">
              <w:r>
                <w:rPr>
                  <w:rFonts w:ascii="Times New Roman" w:eastAsia="Times New Roman" w:hAnsi="Times New Roman" w:cs="Times New Roman"/>
                  <w:noProof/>
                  <w:sz w:val="24"/>
                  <w:lang w:val="en-GB"/>
                </w:rPr>
                <w:t>h</w:t>
              </w:r>
            </w:ins>
          </w:p>
        </w:tc>
        <w:tc>
          <w:tcPr>
            <w:tcW w:w="8126" w:type="dxa"/>
            <w:tcBorders>
              <w:top w:val="single" w:sz="4" w:space="0" w:color="auto"/>
              <w:left w:val="single" w:sz="4" w:space="0" w:color="auto"/>
              <w:bottom w:val="single" w:sz="4" w:space="0" w:color="auto"/>
              <w:right w:val="single" w:sz="4" w:space="0" w:color="auto"/>
            </w:tcBorders>
          </w:tcPr>
          <w:p w14:paraId="6585ADB6" w14:textId="0A3864B0" w:rsidR="00142780" w:rsidRDefault="00C136BF">
            <w:pPr>
              <w:spacing w:before="120" w:after="120"/>
              <w:jc w:val="both"/>
              <w:rPr>
                <w:ins w:id="585" w:author="Author"/>
                <w:rFonts w:ascii="Times New Roman" w:eastAsia="Times New Roman" w:hAnsi="Times New Roman" w:cs="Times New Roman"/>
                <w:b/>
                <w:noProof/>
                <w:sz w:val="24"/>
                <w:u w:val="single"/>
                <w:lang w:val="en-GB"/>
              </w:rPr>
            </w:pPr>
            <w:ins w:id="586" w:author="Author">
              <w:r w:rsidRPr="008669E0">
                <w:rPr>
                  <w:rFonts w:ascii="Times New Roman" w:eastAsia="Times New Roman" w:hAnsi="Times New Roman" w:cs="Times New Roman"/>
                  <w:b/>
                  <w:noProof/>
                  <w:sz w:val="24"/>
                  <w:u w:val="single"/>
                  <w:lang w:val="en-GB"/>
                </w:rPr>
                <w:t xml:space="preserve">2030 Target for the value of the </w:t>
              </w:r>
              <w:r w:rsidR="00C82D14">
                <w:rPr>
                  <w:rFonts w:ascii="Times New Roman" w:eastAsia="Times New Roman" w:hAnsi="Times New Roman" w:cs="Times New Roman"/>
                  <w:b/>
                  <w:noProof/>
                  <w:sz w:val="24"/>
                  <w:u w:val="single"/>
                  <w:lang w:val="en-GB"/>
                </w:rPr>
                <w:t>intensity</w:t>
              </w:r>
              <w:r w:rsidRPr="008669E0">
                <w:rPr>
                  <w:rFonts w:ascii="Times New Roman" w:eastAsia="Times New Roman" w:hAnsi="Times New Roman" w:cs="Times New Roman"/>
                  <w:b/>
                  <w:noProof/>
                  <w:sz w:val="24"/>
                  <w:u w:val="single"/>
                  <w:lang w:val="en-GB"/>
                </w:rPr>
                <w:t xml:space="preserve"> metric, according to IEA NZE2050 </w:t>
              </w:r>
            </w:ins>
          </w:p>
          <w:p w14:paraId="085A026A" w14:textId="41D79ADF" w:rsidR="00361E0D" w:rsidRPr="00E50FA4" w:rsidRDefault="50C17DAD" w:rsidP="00CD267C">
            <w:pPr>
              <w:spacing w:before="120" w:after="120"/>
              <w:jc w:val="both"/>
              <w:rPr>
                <w:ins w:id="587" w:author="Author"/>
                <w:rFonts w:ascii="Times New Roman" w:eastAsia="Times New Roman" w:hAnsi="Times New Roman" w:cs="Times New Roman"/>
                <w:noProof/>
                <w:sz w:val="24"/>
                <w:lang w:val="en-GB"/>
              </w:rPr>
            </w:pPr>
            <w:ins w:id="588" w:author="Author">
              <w:r w:rsidRPr="5B1A6548">
                <w:rPr>
                  <w:rFonts w:ascii="Times New Roman" w:hAnsi="Times New Roman"/>
                  <w:sz w:val="24"/>
                </w:rPr>
                <w:t>Where available, institutions s</w:t>
              </w:r>
              <w:r w:rsidR="7553DE93" w:rsidRPr="5B1A6548">
                <w:rPr>
                  <w:rFonts w:ascii="Times New Roman" w:hAnsi="Times New Roman"/>
                  <w:sz w:val="24"/>
                </w:rPr>
                <w:t>hall</w:t>
              </w:r>
              <w:r w:rsidRPr="5B1A6548">
                <w:rPr>
                  <w:rFonts w:ascii="Times New Roman" w:hAnsi="Times New Roman"/>
                  <w:sz w:val="24"/>
                </w:rPr>
                <w:t xml:space="preserve"> disclose the value of the target applied by the bank to be achieved before year 2030, expressed in tCO2-e per physical output relevant for the chosen sector. This target value should be based on a scientifically grounded benchmark.</w:t>
              </w:r>
              <w:r w:rsidRPr="5B1A6548">
                <w:rPr>
                  <w:rFonts w:ascii="Times New Roman" w:hAnsi="Times New Roman"/>
                  <w:noProof/>
                  <w:sz w:val="24"/>
                </w:rPr>
                <w:t xml:space="preserve"> Institutions can find the relevant information and the applicable scenario indicators for 2030 per sector on the IEA website. In particular, institutions shall refer to the “Net Zero by 2050 - A Roadmap for the Global Energy Sector” that the IEA publishes on an annual basis</w:t>
              </w:r>
              <w:r w:rsidRPr="5B1A6548">
                <w:rPr>
                  <w:rFonts w:ascii="Times New Roman" w:hAnsi="Times New Roman"/>
                  <w:noProof/>
                  <w:sz w:val="24"/>
                  <w:vertAlign w:val="superscript"/>
                </w:rPr>
                <w:t>*19</w:t>
              </w:r>
              <w:r w:rsidRPr="5B1A6548">
                <w:rPr>
                  <w:rFonts w:ascii="Times New Roman" w:hAnsi="Times New Roman"/>
                  <w:noProof/>
                  <w:sz w:val="24"/>
                </w:rPr>
                <w:t>. The specific data points and indicators can be downloaded from the excel table included in the Net Zero by 2050 Scenario designed by the International Energy Agency.</w:t>
              </w:r>
            </w:ins>
          </w:p>
        </w:tc>
      </w:tr>
      <w:tr w:rsidR="003064C2" w:rsidRPr="00E50FA4" w14:paraId="2F47E21F" w14:textId="77777777" w:rsidTr="00032BFB">
        <w:trPr>
          <w:trHeight w:val="875"/>
          <w:ins w:id="589" w:author="Author"/>
        </w:trPr>
        <w:tc>
          <w:tcPr>
            <w:tcW w:w="1083" w:type="dxa"/>
            <w:tcBorders>
              <w:top w:val="single" w:sz="4" w:space="0" w:color="auto"/>
              <w:left w:val="single" w:sz="4" w:space="0" w:color="auto"/>
              <w:bottom w:val="single" w:sz="4" w:space="0" w:color="auto"/>
              <w:right w:val="single" w:sz="4" w:space="0" w:color="auto"/>
            </w:tcBorders>
          </w:tcPr>
          <w:p w14:paraId="6E1C5FB4" w14:textId="70297191" w:rsidR="00142780" w:rsidRPr="00E50FA4" w:rsidRDefault="005846ED">
            <w:pPr>
              <w:spacing w:before="120" w:after="120"/>
              <w:jc w:val="both"/>
              <w:rPr>
                <w:ins w:id="590" w:author="Author"/>
                <w:rFonts w:ascii="Times New Roman" w:eastAsia="Times New Roman" w:hAnsi="Times New Roman" w:cs="Times New Roman"/>
                <w:noProof/>
                <w:sz w:val="24"/>
                <w:lang w:val="en-GB"/>
              </w:rPr>
            </w:pPr>
            <w:ins w:id="591" w:author="Author">
              <w:r>
                <w:rPr>
                  <w:rFonts w:ascii="Times New Roman" w:eastAsia="Times New Roman" w:hAnsi="Times New Roman" w:cs="Times New Roman"/>
                  <w:noProof/>
                  <w:sz w:val="24"/>
                  <w:lang w:val="en-GB"/>
                </w:rPr>
                <w:t>i</w:t>
              </w:r>
            </w:ins>
          </w:p>
        </w:tc>
        <w:tc>
          <w:tcPr>
            <w:tcW w:w="8126" w:type="dxa"/>
            <w:tcBorders>
              <w:top w:val="single" w:sz="4" w:space="0" w:color="auto"/>
              <w:left w:val="single" w:sz="4" w:space="0" w:color="auto"/>
              <w:bottom w:val="single" w:sz="4" w:space="0" w:color="auto"/>
              <w:right w:val="single" w:sz="4" w:space="0" w:color="auto"/>
            </w:tcBorders>
          </w:tcPr>
          <w:p w14:paraId="2DCD7B25" w14:textId="7AA27883" w:rsidR="00142780" w:rsidRDefault="00AC49AA">
            <w:pPr>
              <w:spacing w:before="120" w:after="120"/>
              <w:jc w:val="both"/>
              <w:rPr>
                <w:ins w:id="592" w:author="Author"/>
                <w:rFonts w:ascii="Times New Roman" w:eastAsia="Times New Roman" w:hAnsi="Times New Roman" w:cs="Times New Roman"/>
                <w:b/>
                <w:noProof/>
                <w:sz w:val="24"/>
                <w:u w:val="single"/>
                <w:lang w:val="en-GB"/>
              </w:rPr>
            </w:pPr>
            <w:ins w:id="593" w:author="Author">
              <w:r w:rsidRPr="008669E0">
                <w:rPr>
                  <w:rFonts w:ascii="Times New Roman" w:eastAsia="Times New Roman" w:hAnsi="Times New Roman" w:cs="Times New Roman"/>
                  <w:b/>
                  <w:noProof/>
                  <w:sz w:val="24"/>
                  <w:u w:val="single"/>
                  <w:lang w:val="en-GB"/>
                </w:rPr>
                <w:t xml:space="preserve">PiT Distance to 2030 target according to IEA NZE2050 </w:t>
              </w:r>
            </w:ins>
          </w:p>
          <w:p w14:paraId="3F112C23" w14:textId="2E987B40" w:rsidR="00155915" w:rsidRDefault="00155915" w:rsidP="00BA0B7C">
            <w:pPr>
              <w:spacing w:before="120" w:after="120"/>
              <w:jc w:val="both"/>
              <w:rPr>
                <w:ins w:id="594" w:author="Author"/>
                <w:rFonts w:ascii="Times New Roman" w:hAnsi="Times New Roman"/>
                <w:noProof/>
                <w:sz w:val="24"/>
              </w:rPr>
            </w:pPr>
            <w:ins w:id="595" w:author="Author">
              <w:r>
                <w:rPr>
                  <w:rFonts w:ascii="Times New Roman" w:hAnsi="Times New Roman"/>
                  <w:noProof/>
                  <w:sz w:val="24"/>
                </w:rPr>
                <w:t>Where available the PiT distance shall be disclosed</w:t>
              </w:r>
              <w:r w:rsidR="00C31B9E">
                <w:rPr>
                  <w:rFonts w:ascii="Times New Roman" w:hAnsi="Times New Roman"/>
                  <w:noProof/>
                  <w:sz w:val="24"/>
                </w:rPr>
                <w:t xml:space="preserve"> and expressed in percentage </w:t>
              </w:r>
              <w:r w:rsidR="008B4D4B">
                <w:rPr>
                  <w:rFonts w:ascii="Times New Roman" w:hAnsi="Times New Roman"/>
                  <w:noProof/>
                  <w:sz w:val="24"/>
                </w:rPr>
                <w:t>points</w:t>
              </w:r>
              <w:r w:rsidR="0073552B">
                <w:rPr>
                  <w:rFonts w:ascii="Times New Roman" w:hAnsi="Times New Roman"/>
                  <w:noProof/>
                  <w:sz w:val="24"/>
                </w:rPr>
                <w:t xml:space="preserve"> for each alignment metric</w:t>
              </w:r>
              <w:r w:rsidR="008B4D4B">
                <w:rPr>
                  <w:rFonts w:ascii="Times New Roman" w:hAnsi="Times New Roman"/>
                  <w:noProof/>
                  <w:sz w:val="24"/>
                </w:rPr>
                <w:t>.</w:t>
              </w:r>
            </w:ins>
          </w:p>
          <w:p w14:paraId="0098BD9C" w14:textId="307B5F66" w:rsidR="0047686C" w:rsidRDefault="00BA0B7C" w:rsidP="00BA0B7C">
            <w:pPr>
              <w:spacing w:before="120" w:after="120"/>
              <w:jc w:val="both"/>
              <w:rPr>
                <w:ins w:id="596" w:author="Author"/>
                <w:rFonts w:ascii="Times New Roman" w:hAnsi="Times New Roman"/>
                <w:noProof/>
                <w:sz w:val="24"/>
              </w:rPr>
            </w:pPr>
            <w:ins w:id="597" w:author="Author">
              <w:r>
                <w:rPr>
                  <w:rFonts w:ascii="Times New Roman" w:hAnsi="Times New Roman"/>
                  <w:noProof/>
                  <w:sz w:val="24"/>
                </w:rPr>
                <w:t>T</w:t>
              </w:r>
              <w:r w:rsidRPr="008669E0">
                <w:rPr>
                  <w:rFonts w:ascii="Times New Roman" w:hAnsi="Times New Roman"/>
                  <w:noProof/>
                  <w:sz w:val="24"/>
                </w:rPr>
                <w:t>he point in time distance of the column (</w:t>
              </w:r>
              <w:r w:rsidR="00E23BBE" w:rsidRPr="008669E0">
                <w:rPr>
                  <w:rFonts w:ascii="Times New Roman" w:hAnsi="Times New Roman"/>
                  <w:noProof/>
                  <w:sz w:val="24"/>
                </w:rPr>
                <w:t>g</w:t>
              </w:r>
              <w:r w:rsidRPr="008669E0">
                <w:rPr>
                  <w:rFonts w:ascii="Times New Roman" w:hAnsi="Times New Roman"/>
                  <w:noProof/>
                  <w:sz w:val="24"/>
                </w:rPr>
                <w:t xml:space="preserve">) </w:t>
              </w:r>
              <w:r w:rsidR="0034535D">
                <w:rPr>
                  <w:rFonts w:ascii="Times New Roman" w:hAnsi="Times New Roman"/>
                  <w:noProof/>
                  <w:sz w:val="24"/>
                </w:rPr>
                <w:t xml:space="preserve">– </w:t>
              </w:r>
              <w:r w:rsidR="00CD267C" w:rsidRPr="008669E0">
                <w:rPr>
                  <w:rFonts w:ascii="Times New Roman" w:hAnsi="Times New Roman"/>
                  <w:i/>
                  <w:iCs/>
                  <w:noProof/>
                  <w:sz w:val="24"/>
                </w:rPr>
                <w:t>‘V</w:t>
              </w:r>
              <w:r w:rsidR="0034535D" w:rsidRPr="008669E0">
                <w:rPr>
                  <w:rFonts w:ascii="Times New Roman" w:hAnsi="Times New Roman"/>
                  <w:i/>
                  <w:iCs/>
                  <w:noProof/>
                  <w:sz w:val="24"/>
                </w:rPr>
                <w:t xml:space="preserve">alue of the </w:t>
              </w:r>
              <w:r w:rsidR="0064318F">
                <w:rPr>
                  <w:rFonts w:ascii="Times New Roman" w:hAnsi="Times New Roman"/>
                  <w:i/>
                  <w:iCs/>
                  <w:noProof/>
                  <w:sz w:val="24"/>
                </w:rPr>
                <w:t>intensity</w:t>
              </w:r>
              <w:r w:rsidR="0034535D" w:rsidRPr="008669E0">
                <w:rPr>
                  <w:rFonts w:ascii="Times New Roman" w:hAnsi="Times New Roman"/>
                  <w:i/>
                  <w:iCs/>
                  <w:noProof/>
                  <w:sz w:val="24"/>
                </w:rPr>
                <w:t xml:space="preserve"> metric in the reporting year</w:t>
              </w:r>
              <w:r w:rsidR="003C61CD" w:rsidRPr="008669E0">
                <w:rPr>
                  <w:rFonts w:ascii="Times New Roman" w:hAnsi="Times New Roman"/>
                  <w:i/>
                  <w:iCs/>
                  <w:noProof/>
                  <w:sz w:val="24"/>
                </w:rPr>
                <w:t>’</w:t>
              </w:r>
              <w:r w:rsidRPr="008669E0">
                <w:rPr>
                  <w:rFonts w:ascii="Times New Roman" w:hAnsi="Times New Roman"/>
                  <w:noProof/>
                  <w:sz w:val="24"/>
                </w:rPr>
                <w:t xml:space="preserve"> to the 2030 data points of the Net Zero Emissions by 2050 Scenario (NZE2050)</w:t>
              </w:r>
              <w:r w:rsidR="0034535D">
                <w:rPr>
                  <w:rFonts w:ascii="Times New Roman" w:hAnsi="Times New Roman"/>
                  <w:noProof/>
                  <w:sz w:val="24"/>
                </w:rPr>
                <w:t xml:space="preserve">. </w:t>
              </w:r>
              <w:r w:rsidRPr="008669E0">
                <w:rPr>
                  <w:rFonts w:ascii="Times New Roman" w:hAnsi="Times New Roman"/>
                  <w:noProof/>
                  <w:sz w:val="24"/>
                </w:rPr>
                <w:t xml:space="preserve"> </w:t>
              </w:r>
            </w:ins>
          </w:p>
          <w:p w14:paraId="3CF1856C" w14:textId="5D34C9AA" w:rsidR="00BA0B7C" w:rsidRPr="008669E0" w:rsidRDefault="00BA0B7C" w:rsidP="008669E0">
            <w:pPr>
              <w:spacing w:before="120" w:after="120"/>
              <w:jc w:val="both"/>
              <w:rPr>
                <w:ins w:id="598" w:author="Author"/>
                <w:rFonts w:ascii="Times New Roman" w:hAnsi="Times New Roman"/>
                <w:noProof/>
                <w:sz w:val="24"/>
              </w:rPr>
            </w:pPr>
            <w:ins w:id="599" w:author="Author">
              <w:r w:rsidRPr="008669E0">
                <w:rPr>
                  <w:rFonts w:ascii="Times New Roman" w:hAnsi="Times New Roman"/>
                  <w:noProof/>
                  <w:sz w:val="24"/>
                </w:rPr>
                <w:t>That distance shall represent the current degree of alignment with the scenario indicator for 2030 and shall be expressed as the difference between the indicator in column (</w:t>
              </w:r>
              <w:r w:rsidR="007E3DE8">
                <w:rPr>
                  <w:rFonts w:ascii="Times New Roman" w:hAnsi="Times New Roman"/>
                  <w:noProof/>
                  <w:sz w:val="24"/>
                </w:rPr>
                <w:t>g</w:t>
              </w:r>
              <w:r w:rsidRPr="008669E0">
                <w:rPr>
                  <w:rFonts w:ascii="Times New Roman" w:hAnsi="Times New Roman"/>
                  <w:noProof/>
                  <w:sz w:val="24"/>
                </w:rPr>
                <w:t>) and the IEA scenario projection for 2030, divided by the scenario benchmark indicator and converted into percentage terms.</w:t>
              </w:r>
            </w:ins>
          </w:p>
          <w:p w14:paraId="189848B1" w14:textId="77777777" w:rsidR="00BA0B7C" w:rsidRPr="00E50FA4" w:rsidRDefault="00BA0B7C" w:rsidP="00BA0B7C">
            <w:pPr>
              <w:spacing w:before="120" w:after="120"/>
              <w:ind w:left="567"/>
              <w:jc w:val="both"/>
              <w:rPr>
                <w:ins w:id="600" w:author="Author"/>
                <w:rFonts w:ascii="Times New Roman" w:hAnsi="Times New Roman"/>
                <w:noProof/>
                <w:sz w:val="24"/>
              </w:rPr>
            </w:pPr>
            <w:ins w:id="601" w:author="Author">
              <w:r w:rsidRPr="00E50FA4">
                <w:rPr>
                  <w:rFonts w:ascii="Times New Roman" w:hAnsi="Times New Roman"/>
                  <w:noProof/>
                  <w:sz w:val="24"/>
                  <w:lang w:val="en-GB"/>
                </w:rPr>
                <w:t>The exposures’ underlying activities shall be considered aligned where the level of the indicator is below that of the benchmark for decreasing benchmarks (carbon intensive activities) or above for increasing benchmarks (low carbon activities)</w:t>
              </w:r>
              <w:r>
                <w:rPr>
                  <w:rFonts w:ascii="Times New Roman" w:hAnsi="Times New Roman"/>
                  <w:noProof/>
                  <w:sz w:val="24"/>
                  <w:lang w:val="en-GB"/>
                </w:rPr>
                <w:t>;</w:t>
              </w:r>
            </w:ins>
          </w:p>
          <w:p w14:paraId="25297A94" w14:textId="77777777" w:rsidR="00BA0B7C" w:rsidRPr="00E50FA4" w:rsidRDefault="00BA0B7C" w:rsidP="00BA0B7C">
            <w:pPr>
              <w:ind w:left="567"/>
              <w:rPr>
                <w:ins w:id="602" w:author="Author"/>
                <w:rFonts w:ascii="Times New Roman" w:hAnsi="Times New Roman"/>
                <w:noProof/>
                <w:lang w:val="en-GB"/>
              </w:rPr>
            </w:pPr>
          </w:p>
          <w:p w14:paraId="43505628" w14:textId="77777777" w:rsidR="00BA0B7C" w:rsidRPr="00E50FA4" w:rsidRDefault="00BA0B7C" w:rsidP="00BA0B7C">
            <w:pPr>
              <w:ind w:left="567"/>
              <w:rPr>
                <w:ins w:id="603" w:author="Author"/>
                <w:rFonts w:ascii="Times New Roman" w:hAnsi="Times New Roman"/>
                <w:noProof/>
                <w:lang w:val="en-GB"/>
              </w:rPr>
            </w:pPr>
            <m:oMathPara>
              <m:oMath>
                <m:r>
                  <w:ins w:id="604" w:author="Author">
                    <w:rPr>
                      <w:rFonts w:ascii="Cambria Math" w:hAnsi="Cambria Math"/>
                      <w:noProof/>
                      <w:lang w:val="en-GB"/>
                    </w:rPr>
                    <m:t>Distance</m:t>
                  </w:ins>
                </m:r>
              </m:oMath>
            </m:oMathPara>
          </w:p>
          <w:p w14:paraId="7C0626ED" w14:textId="77777777" w:rsidR="00BA0B7C" w:rsidRPr="00E50FA4" w:rsidRDefault="00BA0B7C" w:rsidP="00BA0B7C">
            <w:pPr>
              <w:ind w:left="567"/>
              <w:rPr>
                <w:ins w:id="605" w:author="Author"/>
                <w:rFonts w:ascii="Times New Roman" w:hAnsi="Times New Roman"/>
                <w:noProof/>
                <w:lang w:val="en-GB"/>
              </w:rPr>
            </w:pPr>
          </w:p>
          <w:p w14:paraId="13104F9B" w14:textId="5EB87E42" w:rsidR="00BA0B7C" w:rsidRPr="008669E0" w:rsidRDefault="00BA0B7C" w:rsidP="00BA0B7C">
            <w:pPr>
              <w:ind w:left="567"/>
              <w:rPr>
                <w:ins w:id="606" w:author="Author"/>
                <w:noProof/>
                <w:sz w:val="20"/>
                <w:szCs w:val="22"/>
              </w:rPr>
            </w:pPr>
            <m:oMathPara>
              <m:oMath>
                <m:r>
                  <w:ins w:id="607" w:author="Author">
                    <w:rPr>
                      <w:rFonts w:ascii="Cambria Math" w:hAnsi="Cambria Math"/>
                      <w:noProof/>
                      <w:sz w:val="20"/>
                      <w:szCs w:val="22"/>
                      <w:lang w:val="en-GB"/>
                    </w:rPr>
                    <m:t>=</m:t>
                  </w:ins>
                </m:r>
                <m:f>
                  <m:fPr>
                    <m:ctrlPr>
                      <w:ins w:id="608" w:author="Author">
                        <w:rPr>
                          <w:rFonts w:ascii="Cambria Math" w:hAnsi="Cambria Math"/>
                          <w:i/>
                          <w:sz w:val="20"/>
                          <w:szCs w:val="22"/>
                          <w:lang w:val="en-GB"/>
                        </w:rPr>
                      </w:ins>
                    </m:ctrlPr>
                  </m:fPr>
                  <m:num>
                    <m:r>
                      <w:ins w:id="609" w:author="Author">
                        <w:rPr>
                          <w:rFonts w:ascii="Cambria Math" w:hAnsi="Cambria Math"/>
                          <w:noProof/>
                          <w:sz w:val="20"/>
                          <w:szCs w:val="22"/>
                          <w:lang w:val="en-GB"/>
                        </w:rPr>
                        <m:t>Value of metric at reporting year-(IEA scenario metric in 2030)</m:t>
                      </w:ins>
                    </m:r>
                  </m:num>
                  <m:den>
                    <m:r>
                      <w:ins w:id="610" w:author="Author">
                        <w:rPr>
                          <w:rFonts w:ascii="Cambria Math" w:hAnsi="Cambria Math"/>
                          <w:noProof/>
                          <w:sz w:val="20"/>
                          <w:szCs w:val="22"/>
                          <w:lang w:val="en-GB"/>
                        </w:rPr>
                        <m:t>(IEA scenario metric in 2030)</m:t>
                      </w:ins>
                    </m:r>
                  </m:den>
                </m:f>
                <m:r>
                  <w:ins w:id="611" w:author="Author">
                    <w:rPr>
                      <w:rFonts w:ascii="Cambria Math" w:hAnsi="Cambria Math"/>
                      <w:noProof/>
                      <w:sz w:val="20"/>
                      <w:szCs w:val="22"/>
                      <w:lang w:val="en-GB"/>
                    </w:rPr>
                    <m:t>*100</m:t>
                  </w:ins>
                </m:r>
              </m:oMath>
            </m:oMathPara>
          </w:p>
          <w:p w14:paraId="51907E3E" w14:textId="567E6511" w:rsidR="00BA0B7C" w:rsidRPr="008669E0" w:rsidRDefault="00BA0B7C">
            <w:pPr>
              <w:spacing w:before="120" w:after="120"/>
              <w:jc w:val="both"/>
              <w:rPr>
                <w:ins w:id="612" w:author="Author"/>
                <w:rFonts w:ascii="Times New Roman" w:eastAsia="Times New Roman" w:hAnsi="Times New Roman" w:cs="Times New Roman"/>
                <w:b/>
                <w:noProof/>
                <w:sz w:val="24"/>
                <w:u w:val="single"/>
                <w:lang w:val="en-GB"/>
              </w:rPr>
            </w:pPr>
          </w:p>
        </w:tc>
      </w:tr>
      <w:tr w:rsidR="003064C2" w:rsidRPr="00E50FA4" w14:paraId="3AD0A320" w14:textId="77777777" w:rsidTr="00032BFB">
        <w:trPr>
          <w:trHeight w:val="36"/>
          <w:ins w:id="613" w:author="Author"/>
        </w:trPr>
        <w:tc>
          <w:tcPr>
            <w:tcW w:w="1083" w:type="dxa"/>
            <w:tcBorders>
              <w:top w:val="single" w:sz="4" w:space="0" w:color="auto"/>
              <w:left w:val="single" w:sz="4" w:space="0" w:color="auto"/>
              <w:bottom w:val="single" w:sz="4" w:space="0" w:color="auto"/>
              <w:right w:val="single" w:sz="4" w:space="0" w:color="auto"/>
            </w:tcBorders>
          </w:tcPr>
          <w:p w14:paraId="3B377C82" w14:textId="16B788AD" w:rsidR="005B2539" w:rsidRPr="00E50FA4" w:rsidRDefault="005B2539" w:rsidP="005B2539">
            <w:pPr>
              <w:spacing w:before="120" w:after="120"/>
              <w:jc w:val="both"/>
              <w:rPr>
                <w:ins w:id="614" w:author="Author"/>
                <w:rFonts w:ascii="Times New Roman" w:eastAsia="Times New Roman" w:hAnsi="Times New Roman" w:cs="Times New Roman"/>
                <w:noProof/>
                <w:sz w:val="24"/>
                <w:lang w:val="en-GB"/>
              </w:rPr>
            </w:pPr>
            <w:ins w:id="615" w:author="Author">
              <w:r>
                <w:rPr>
                  <w:rFonts w:ascii="Times New Roman" w:eastAsia="Times New Roman" w:hAnsi="Times New Roman" w:cs="Times New Roman"/>
                  <w:noProof/>
                  <w:sz w:val="24"/>
                  <w:lang w:val="en-GB"/>
                </w:rPr>
                <w:t>j</w:t>
              </w:r>
            </w:ins>
          </w:p>
        </w:tc>
        <w:tc>
          <w:tcPr>
            <w:tcW w:w="8126" w:type="dxa"/>
            <w:tcBorders>
              <w:top w:val="single" w:sz="4" w:space="0" w:color="auto"/>
              <w:left w:val="single" w:sz="4" w:space="0" w:color="auto"/>
              <w:bottom w:val="single" w:sz="4" w:space="0" w:color="auto"/>
              <w:right w:val="single" w:sz="4" w:space="0" w:color="auto"/>
            </w:tcBorders>
          </w:tcPr>
          <w:p w14:paraId="6F8E0FB9" w14:textId="08078D05" w:rsidR="005B2539" w:rsidRDefault="005B2539" w:rsidP="005B2539">
            <w:pPr>
              <w:spacing w:before="120" w:after="120"/>
              <w:jc w:val="both"/>
              <w:rPr>
                <w:ins w:id="616" w:author="Author"/>
                <w:rFonts w:ascii="Times New Roman" w:eastAsia="Times New Roman" w:hAnsi="Times New Roman" w:cs="Times New Roman"/>
                <w:b/>
                <w:noProof/>
                <w:sz w:val="24"/>
                <w:u w:val="single"/>
                <w:lang w:val="en-GB"/>
              </w:rPr>
            </w:pPr>
            <w:ins w:id="617" w:author="Author">
              <w:r w:rsidRPr="008669E0">
                <w:rPr>
                  <w:rFonts w:ascii="Times New Roman" w:eastAsia="Times New Roman" w:hAnsi="Times New Roman" w:cs="Times New Roman"/>
                  <w:b/>
                  <w:noProof/>
                  <w:sz w:val="24"/>
                  <w:u w:val="single"/>
                  <w:lang w:val="en-GB"/>
                </w:rPr>
                <w:t xml:space="preserve">Additional target for the value of the </w:t>
              </w:r>
              <w:r w:rsidR="002B48DB">
                <w:rPr>
                  <w:rFonts w:ascii="Times New Roman" w:eastAsia="Times New Roman" w:hAnsi="Times New Roman" w:cs="Times New Roman"/>
                  <w:b/>
                  <w:noProof/>
                  <w:sz w:val="24"/>
                  <w:u w:val="single"/>
                  <w:lang w:val="en-GB"/>
                </w:rPr>
                <w:t>intensity</w:t>
              </w:r>
              <w:r w:rsidRPr="008669E0">
                <w:rPr>
                  <w:rFonts w:ascii="Times New Roman" w:eastAsia="Times New Roman" w:hAnsi="Times New Roman" w:cs="Times New Roman"/>
                  <w:b/>
                  <w:noProof/>
                  <w:sz w:val="24"/>
                  <w:u w:val="single"/>
                  <w:lang w:val="en-GB"/>
                </w:rPr>
                <w:t xml:space="preserve"> metric</w:t>
              </w:r>
              <w:r w:rsidR="00B54F44">
                <w:rPr>
                  <w:rFonts w:ascii="Times New Roman" w:eastAsia="Times New Roman" w:hAnsi="Times New Roman" w:cs="Times New Roman"/>
                  <w:b/>
                  <w:noProof/>
                  <w:sz w:val="24"/>
                  <w:u w:val="single"/>
                  <w:lang w:val="en-GB"/>
                </w:rPr>
                <w:t xml:space="preserve"> -</w:t>
              </w:r>
              <w:r w:rsidR="006227D5">
                <w:rPr>
                  <w:rFonts w:ascii="Times New Roman" w:eastAsia="Times New Roman" w:hAnsi="Times New Roman" w:cs="Times New Roman"/>
                  <w:b/>
                  <w:noProof/>
                  <w:sz w:val="24"/>
                  <w:u w:val="single"/>
                  <w:lang w:val="en-GB"/>
                </w:rPr>
                <w:t xml:space="preserve"> </w:t>
              </w:r>
              <w:r w:rsidRPr="008669E0">
                <w:rPr>
                  <w:rFonts w:ascii="Times New Roman" w:eastAsia="Times New Roman" w:hAnsi="Times New Roman" w:cs="Times New Roman"/>
                  <w:b/>
                  <w:noProof/>
                  <w:sz w:val="24"/>
                  <w:u w:val="single"/>
                  <w:lang w:val="en-GB"/>
                </w:rPr>
                <w:t>(if applicable)</w:t>
              </w:r>
            </w:ins>
          </w:p>
          <w:p w14:paraId="5AB05C45" w14:textId="442102B8" w:rsidR="004B1F0F" w:rsidRPr="004B1F0F" w:rsidRDefault="004B1F0F" w:rsidP="005B2539">
            <w:pPr>
              <w:spacing w:before="120" w:after="120"/>
              <w:jc w:val="both"/>
              <w:rPr>
                <w:ins w:id="618" w:author="Author"/>
                <w:rFonts w:ascii="Times New Roman" w:eastAsia="Times New Roman" w:hAnsi="Times New Roman" w:cs="Times New Roman"/>
                <w:bCs/>
                <w:noProof/>
                <w:sz w:val="24"/>
                <w:lang w:val="en-GB"/>
              </w:rPr>
            </w:pPr>
            <w:ins w:id="619" w:author="Author">
              <w:r w:rsidRPr="008669E0">
                <w:rPr>
                  <w:rFonts w:ascii="Times New Roman" w:eastAsia="Times New Roman" w:hAnsi="Times New Roman" w:cs="Times New Roman"/>
                  <w:bCs/>
                  <w:noProof/>
                  <w:sz w:val="24"/>
                  <w:lang w:val="en-GB"/>
                </w:rPr>
                <w:lastRenderedPageBreak/>
                <w:t xml:space="preserve">Value of the target, if any, applied by the bank to be achieved before </w:t>
              </w:r>
              <w:r w:rsidR="00285448">
                <w:rPr>
                  <w:rFonts w:ascii="Times New Roman" w:eastAsia="Times New Roman" w:hAnsi="Times New Roman" w:cs="Times New Roman"/>
                  <w:bCs/>
                  <w:noProof/>
                  <w:sz w:val="24"/>
                  <w:lang w:val="en-GB"/>
                </w:rPr>
                <w:t xml:space="preserve">its target </w:t>
              </w:r>
              <w:r w:rsidRPr="008669E0">
                <w:rPr>
                  <w:rFonts w:ascii="Times New Roman" w:eastAsia="Times New Roman" w:hAnsi="Times New Roman" w:cs="Times New Roman"/>
                  <w:bCs/>
                  <w:noProof/>
                  <w:sz w:val="24"/>
                  <w:lang w:val="en-GB"/>
                </w:rPr>
                <w:t>year, expressed in tCO2-e per physical output relevant for the chosen sector.</w:t>
              </w:r>
            </w:ins>
          </w:p>
        </w:tc>
      </w:tr>
      <w:tr w:rsidR="003064C2" w:rsidRPr="00E50FA4" w14:paraId="1B8816B4" w14:textId="77777777" w:rsidTr="00032BFB">
        <w:trPr>
          <w:trHeight w:val="36"/>
          <w:ins w:id="620" w:author="Author"/>
        </w:trPr>
        <w:tc>
          <w:tcPr>
            <w:tcW w:w="1083" w:type="dxa"/>
            <w:tcBorders>
              <w:top w:val="single" w:sz="4" w:space="0" w:color="auto"/>
              <w:left w:val="single" w:sz="4" w:space="0" w:color="auto"/>
              <w:bottom w:val="single" w:sz="4" w:space="0" w:color="auto"/>
              <w:right w:val="single" w:sz="4" w:space="0" w:color="auto"/>
            </w:tcBorders>
          </w:tcPr>
          <w:p w14:paraId="03E5364D" w14:textId="1BD8AA8B" w:rsidR="005B2539" w:rsidRPr="00E50FA4" w:rsidRDefault="005B2539" w:rsidP="005B2539">
            <w:pPr>
              <w:spacing w:before="120" w:after="120"/>
              <w:jc w:val="both"/>
              <w:rPr>
                <w:ins w:id="621" w:author="Author"/>
                <w:rFonts w:ascii="Times New Roman" w:eastAsia="Times New Roman" w:hAnsi="Times New Roman" w:cs="Times New Roman"/>
                <w:noProof/>
                <w:sz w:val="24"/>
                <w:lang w:val="en-GB"/>
              </w:rPr>
            </w:pPr>
            <w:ins w:id="622" w:author="Author">
              <w:r>
                <w:rPr>
                  <w:rFonts w:ascii="Times New Roman" w:eastAsia="Times New Roman" w:hAnsi="Times New Roman" w:cs="Times New Roman"/>
                  <w:noProof/>
                  <w:sz w:val="24"/>
                  <w:lang w:val="en-GB"/>
                </w:rPr>
                <w:lastRenderedPageBreak/>
                <w:t>k</w:t>
              </w:r>
            </w:ins>
          </w:p>
        </w:tc>
        <w:tc>
          <w:tcPr>
            <w:tcW w:w="8126" w:type="dxa"/>
            <w:tcBorders>
              <w:top w:val="single" w:sz="4" w:space="0" w:color="auto"/>
              <w:left w:val="single" w:sz="4" w:space="0" w:color="auto"/>
              <w:bottom w:val="single" w:sz="4" w:space="0" w:color="auto"/>
              <w:right w:val="single" w:sz="4" w:space="0" w:color="auto"/>
            </w:tcBorders>
          </w:tcPr>
          <w:p w14:paraId="02EE87DA" w14:textId="36902E9F" w:rsidR="005B2539" w:rsidRDefault="005B2539" w:rsidP="005B2539">
            <w:pPr>
              <w:spacing w:before="120" w:after="120"/>
              <w:jc w:val="both"/>
              <w:rPr>
                <w:ins w:id="623" w:author="Author"/>
                <w:rFonts w:ascii="Times New Roman" w:eastAsia="Times New Roman" w:hAnsi="Times New Roman" w:cs="Times New Roman"/>
                <w:b/>
                <w:noProof/>
                <w:sz w:val="24"/>
                <w:u w:val="single"/>
                <w:lang w:val="en-GB"/>
              </w:rPr>
            </w:pPr>
            <w:ins w:id="624" w:author="Author">
              <w:r w:rsidRPr="008669E0">
                <w:rPr>
                  <w:rFonts w:ascii="Times New Roman" w:eastAsia="Times New Roman" w:hAnsi="Times New Roman" w:cs="Times New Roman"/>
                  <w:b/>
                  <w:noProof/>
                  <w:sz w:val="24"/>
                  <w:u w:val="single"/>
                  <w:lang w:val="en-GB"/>
                </w:rPr>
                <w:t>Year for the additional target</w:t>
              </w:r>
              <w:r w:rsidR="00B54F44">
                <w:rPr>
                  <w:rFonts w:ascii="Times New Roman" w:eastAsia="Times New Roman" w:hAnsi="Times New Roman" w:cs="Times New Roman"/>
                  <w:b/>
                  <w:noProof/>
                  <w:sz w:val="24"/>
                  <w:u w:val="single"/>
                  <w:lang w:val="en-GB"/>
                </w:rPr>
                <w:t xml:space="preserve"> - </w:t>
              </w:r>
              <w:r w:rsidRPr="008669E0">
                <w:rPr>
                  <w:rFonts w:ascii="Times New Roman" w:eastAsia="Times New Roman" w:hAnsi="Times New Roman" w:cs="Times New Roman"/>
                  <w:b/>
                  <w:noProof/>
                  <w:sz w:val="24"/>
                  <w:u w:val="single"/>
                  <w:lang w:val="en-GB"/>
                </w:rPr>
                <w:t xml:space="preserve"> (if applicable)</w:t>
              </w:r>
            </w:ins>
          </w:p>
          <w:p w14:paraId="0B60CC3E" w14:textId="02AD0450" w:rsidR="005C7740" w:rsidRPr="005C7740" w:rsidRDefault="005C7740" w:rsidP="005B2539">
            <w:pPr>
              <w:spacing w:before="120" w:after="120"/>
              <w:jc w:val="both"/>
              <w:rPr>
                <w:ins w:id="625" w:author="Author"/>
                <w:rFonts w:ascii="Times New Roman" w:eastAsia="Times New Roman" w:hAnsi="Times New Roman" w:cs="Times New Roman"/>
                <w:bCs/>
                <w:noProof/>
                <w:sz w:val="24"/>
                <w:lang w:val="en-GB"/>
              </w:rPr>
            </w:pPr>
            <w:ins w:id="626" w:author="Author">
              <w:r w:rsidRPr="008669E0">
                <w:rPr>
                  <w:rFonts w:ascii="Times New Roman" w:eastAsia="Times New Roman" w:hAnsi="Times New Roman" w:cs="Times New Roman"/>
                  <w:bCs/>
                  <w:noProof/>
                  <w:sz w:val="24"/>
                  <w:lang w:val="en-GB"/>
                </w:rPr>
                <w:t>Reference year (eg</w:t>
              </w:r>
              <w:r>
                <w:rPr>
                  <w:rFonts w:ascii="Times New Roman" w:eastAsia="Times New Roman" w:hAnsi="Times New Roman" w:cs="Times New Roman"/>
                  <w:bCs/>
                  <w:noProof/>
                  <w:sz w:val="24"/>
                  <w:lang w:val="en-GB"/>
                </w:rPr>
                <w:t xml:space="preserve"> 2040</w:t>
              </w:r>
              <w:r w:rsidRPr="008669E0">
                <w:rPr>
                  <w:rFonts w:ascii="Times New Roman" w:eastAsia="Times New Roman" w:hAnsi="Times New Roman" w:cs="Times New Roman"/>
                  <w:bCs/>
                  <w:noProof/>
                  <w:sz w:val="24"/>
                  <w:lang w:val="en-GB"/>
                </w:rPr>
                <w:t>, 2050 or other) being the year in which the bank has set a target to achieve the mtCO2-e per physical output relevant for the chosen sector target/target disclosed in column (</w:t>
              </w:r>
              <w:r w:rsidR="00B54F44">
                <w:rPr>
                  <w:rFonts w:ascii="Times New Roman" w:eastAsia="Times New Roman" w:hAnsi="Times New Roman" w:cs="Times New Roman"/>
                  <w:bCs/>
                  <w:noProof/>
                  <w:sz w:val="24"/>
                  <w:lang w:val="en-GB"/>
                </w:rPr>
                <w:t>j</w:t>
              </w:r>
              <w:r w:rsidRPr="008669E0">
                <w:rPr>
                  <w:rFonts w:ascii="Times New Roman" w:eastAsia="Times New Roman" w:hAnsi="Times New Roman" w:cs="Times New Roman"/>
                  <w:bCs/>
                  <w:noProof/>
                  <w:sz w:val="24"/>
                  <w:lang w:val="en-GB"/>
                </w:rPr>
                <w:t>).</w:t>
              </w:r>
            </w:ins>
          </w:p>
        </w:tc>
      </w:tr>
      <w:tr w:rsidR="003064C2" w:rsidRPr="00E50FA4" w14:paraId="0AAD57F2" w14:textId="77777777" w:rsidTr="00032BFB">
        <w:trPr>
          <w:trHeight w:val="138"/>
          <w:ins w:id="627" w:author="Author"/>
        </w:trPr>
        <w:tc>
          <w:tcPr>
            <w:tcW w:w="1083" w:type="dxa"/>
            <w:tcBorders>
              <w:top w:val="single" w:sz="4" w:space="0" w:color="auto"/>
              <w:left w:val="single" w:sz="4" w:space="0" w:color="auto"/>
              <w:bottom w:val="single" w:sz="4" w:space="0" w:color="auto"/>
              <w:right w:val="single" w:sz="4" w:space="0" w:color="auto"/>
            </w:tcBorders>
          </w:tcPr>
          <w:p w14:paraId="111D582B" w14:textId="1ACF77AF" w:rsidR="005B2539" w:rsidRPr="00E50FA4" w:rsidRDefault="005B2539" w:rsidP="005B2539">
            <w:pPr>
              <w:spacing w:before="120" w:after="120"/>
              <w:jc w:val="both"/>
              <w:rPr>
                <w:ins w:id="628" w:author="Author"/>
                <w:rFonts w:ascii="Times New Roman" w:eastAsia="Times New Roman" w:hAnsi="Times New Roman" w:cs="Times New Roman"/>
                <w:noProof/>
                <w:sz w:val="24"/>
                <w:lang w:val="en-GB"/>
              </w:rPr>
            </w:pPr>
            <w:ins w:id="629" w:author="Author">
              <w:r>
                <w:rPr>
                  <w:rFonts w:ascii="Times New Roman" w:eastAsia="Times New Roman" w:hAnsi="Times New Roman" w:cs="Times New Roman"/>
                  <w:noProof/>
                  <w:sz w:val="24"/>
                  <w:lang w:val="en-GB"/>
                </w:rPr>
                <w:t>l</w:t>
              </w:r>
            </w:ins>
          </w:p>
        </w:tc>
        <w:tc>
          <w:tcPr>
            <w:tcW w:w="8126" w:type="dxa"/>
            <w:tcBorders>
              <w:top w:val="single" w:sz="4" w:space="0" w:color="auto"/>
              <w:left w:val="single" w:sz="4" w:space="0" w:color="auto"/>
              <w:bottom w:val="single" w:sz="4" w:space="0" w:color="auto"/>
              <w:right w:val="single" w:sz="4" w:space="0" w:color="auto"/>
            </w:tcBorders>
          </w:tcPr>
          <w:p w14:paraId="02DC4EA8" w14:textId="77777777" w:rsidR="005B2539" w:rsidRPr="00BE059E" w:rsidRDefault="005B2539" w:rsidP="005B2539">
            <w:pPr>
              <w:spacing w:before="120" w:after="120"/>
              <w:jc w:val="both"/>
              <w:rPr>
                <w:ins w:id="630" w:author="Author"/>
                <w:rFonts w:ascii="Times New Roman" w:eastAsia="Times New Roman" w:hAnsi="Times New Roman" w:cs="Times New Roman"/>
                <w:b/>
                <w:noProof/>
                <w:sz w:val="24"/>
                <w:u w:val="single"/>
                <w:lang w:val="en-GB"/>
              </w:rPr>
            </w:pPr>
            <w:ins w:id="631" w:author="Author">
              <w:r w:rsidRPr="008669E0">
                <w:rPr>
                  <w:rFonts w:ascii="Times New Roman" w:eastAsia="Times New Roman" w:hAnsi="Times New Roman" w:cs="Times New Roman"/>
                  <w:b/>
                  <w:noProof/>
                  <w:sz w:val="24"/>
                  <w:u w:val="single"/>
                  <w:lang w:val="en-GB"/>
                </w:rPr>
                <w:t xml:space="preserve">PiT Distance to that additional target </w:t>
              </w:r>
              <w:r w:rsidR="00B54F44" w:rsidRPr="00BE059E">
                <w:rPr>
                  <w:rFonts w:ascii="Times New Roman" w:eastAsia="Times New Roman" w:hAnsi="Times New Roman" w:cs="Times New Roman"/>
                  <w:b/>
                  <w:noProof/>
                  <w:sz w:val="24"/>
                  <w:u w:val="single"/>
                  <w:lang w:val="en-GB"/>
                </w:rPr>
                <w:t xml:space="preserve"> - </w:t>
              </w:r>
              <w:r w:rsidRPr="008669E0">
                <w:rPr>
                  <w:rFonts w:ascii="Times New Roman" w:eastAsia="Times New Roman" w:hAnsi="Times New Roman" w:cs="Times New Roman"/>
                  <w:b/>
                  <w:noProof/>
                  <w:sz w:val="24"/>
                  <w:u w:val="single"/>
                  <w:lang w:val="en-GB"/>
                </w:rPr>
                <w:t>(if applicable)</w:t>
              </w:r>
            </w:ins>
          </w:p>
          <w:p w14:paraId="7C603D53" w14:textId="24B9BECD" w:rsidR="00D1415A" w:rsidRDefault="00D1415A" w:rsidP="00D1415A">
            <w:pPr>
              <w:spacing w:before="120" w:after="120"/>
              <w:jc w:val="both"/>
              <w:rPr>
                <w:ins w:id="632" w:author="Author"/>
                <w:rFonts w:ascii="Times New Roman" w:hAnsi="Times New Roman"/>
                <w:noProof/>
                <w:sz w:val="24"/>
              </w:rPr>
            </w:pPr>
            <w:ins w:id="633" w:author="Author">
              <w:r>
                <w:rPr>
                  <w:rFonts w:ascii="Times New Roman" w:hAnsi="Times New Roman"/>
                  <w:noProof/>
                  <w:sz w:val="24"/>
                </w:rPr>
                <w:t xml:space="preserve">Where available, the PiT distance shall be disclosed and expressed in percentage points for each </w:t>
              </w:r>
              <w:r w:rsidR="00B678F5">
                <w:rPr>
                  <w:rFonts w:ascii="Times New Roman" w:hAnsi="Times New Roman"/>
                  <w:noProof/>
                  <w:sz w:val="24"/>
                </w:rPr>
                <w:t>intensity</w:t>
              </w:r>
              <w:r>
                <w:rPr>
                  <w:rFonts w:ascii="Times New Roman" w:hAnsi="Times New Roman"/>
                  <w:noProof/>
                  <w:sz w:val="24"/>
                </w:rPr>
                <w:t xml:space="preserve"> metric.</w:t>
              </w:r>
            </w:ins>
          </w:p>
          <w:p w14:paraId="7A76C66C" w14:textId="77777777" w:rsidR="00D1415A" w:rsidRDefault="00D1415A" w:rsidP="005B2539">
            <w:pPr>
              <w:spacing w:before="120" w:after="120"/>
              <w:jc w:val="both"/>
              <w:rPr>
                <w:ins w:id="634" w:author="Author"/>
                <w:rFonts w:ascii="Times New Roman" w:eastAsia="Times New Roman" w:hAnsi="Times New Roman" w:cs="Times New Roman"/>
                <w:bCs/>
                <w:noProof/>
                <w:sz w:val="24"/>
                <w:lang w:val="en-GB"/>
              </w:rPr>
            </w:pPr>
          </w:p>
          <w:p w14:paraId="6A31ADA0" w14:textId="04D98AFA" w:rsidR="00D1415A" w:rsidRDefault="00BE059E" w:rsidP="005B2539">
            <w:pPr>
              <w:spacing w:before="120" w:after="120"/>
              <w:jc w:val="both"/>
              <w:rPr>
                <w:ins w:id="635" w:author="Author"/>
                <w:rFonts w:ascii="Times New Roman" w:eastAsia="Times New Roman" w:hAnsi="Times New Roman" w:cs="Times New Roman"/>
                <w:bCs/>
                <w:noProof/>
                <w:sz w:val="24"/>
                <w:lang w:val="en-GB"/>
              </w:rPr>
            </w:pPr>
            <w:ins w:id="636" w:author="Author">
              <w:r w:rsidRPr="008669E0">
                <w:rPr>
                  <w:rFonts w:ascii="Times New Roman" w:eastAsia="Times New Roman" w:hAnsi="Times New Roman" w:cs="Times New Roman"/>
                  <w:bCs/>
                  <w:noProof/>
                  <w:sz w:val="24"/>
                  <w:lang w:val="en-GB"/>
                </w:rPr>
                <w:t>The point in time distance of the column (</w:t>
              </w:r>
              <w:r w:rsidR="001D5153">
                <w:rPr>
                  <w:rFonts w:ascii="Times New Roman" w:eastAsia="Times New Roman" w:hAnsi="Times New Roman" w:cs="Times New Roman"/>
                  <w:bCs/>
                  <w:noProof/>
                  <w:sz w:val="24"/>
                  <w:lang w:val="en-GB"/>
                </w:rPr>
                <w:t>g</w:t>
              </w:r>
              <w:r w:rsidRPr="008669E0">
                <w:rPr>
                  <w:rFonts w:ascii="Times New Roman" w:eastAsia="Times New Roman" w:hAnsi="Times New Roman" w:cs="Times New Roman"/>
                  <w:bCs/>
                  <w:noProof/>
                  <w:sz w:val="24"/>
                  <w:lang w:val="en-GB"/>
                </w:rPr>
                <w:t xml:space="preserve">) </w:t>
              </w:r>
              <w:r w:rsidR="00563751">
                <w:rPr>
                  <w:rFonts w:ascii="Times New Roman" w:hAnsi="Times New Roman"/>
                  <w:noProof/>
                  <w:sz w:val="24"/>
                </w:rPr>
                <w:t xml:space="preserve">– </w:t>
              </w:r>
              <w:r w:rsidR="00563751" w:rsidRPr="008335C2">
                <w:rPr>
                  <w:rFonts w:ascii="Times New Roman" w:hAnsi="Times New Roman"/>
                  <w:i/>
                  <w:iCs/>
                  <w:noProof/>
                  <w:sz w:val="24"/>
                </w:rPr>
                <w:t xml:space="preserve">‘Value of the </w:t>
              </w:r>
              <w:r w:rsidR="00EA043F">
                <w:rPr>
                  <w:rFonts w:ascii="Times New Roman" w:hAnsi="Times New Roman"/>
                  <w:i/>
                  <w:iCs/>
                  <w:noProof/>
                  <w:sz w:val="24"/>
                </w:rPr>
                <w:t>intensity</w:t>
              </w:r>
              <w:r w:rsidR="00563751" w:rsidRPr="008335C2">
                <w:rPr>
                  <w:rFonts w:ascii="Times New Roman" w:hAnsi="Times New Roman"/>
                  <w:i/>
                  <w:iCs/>
                  <w:noProof/>
                  <w:sz w:val="24"/>
                </w:rPr>
                <w:t xml:space="preserve"> metric in the reporting year’</w:t>
              </w:r>
              <w:r w:rsidR="00563751">
                <w:rPr>
                  <w:rFonts w:ascii="Times New Roman" w:hAnsi="Times New Roman"/>
                  <w:i/>
                  <w:iCs/>
                  <w:noProof/>
                  <w:sz w:val="24"/>
                </w:rPr>
                <w:t xml:space="preserve"> </w:t>
              </w:r>
              <w:r w:rsidRPr="008669E0">
                <w:rPr>
                  <w:rFonts w:ascii="Times New Roman" w:eastAsia="Times New Roman" w:hAnsi="Times New Roman" w:cs="Times New Roman"/>
                  <w:bCs/>
                  <w:noProof/>
                  <w:sz w:val="24"/>
                  <w:lang w:val="en-GB"/>
                </w:rPr>
                <w:t xml:space="preserve">to the </w:t>
              </w:r>
              <w:r w:rsidR="00563751">
                <w:rPr>
                  <w:rFonts w:ascii="Times New Roman" w:eastAsia="Times New Roman" w:hAnsi="Times New Roman" w:cs="Times New Roman"/>
                  <w:bCs/>
                  <w:noProof/>
                  <w:sz w:val="24"/>
                  <w:lang w:val="en-GB"/>
                </w:rPr>
                <w:t>additional target</w:t>
              </w:r>
              <w:r w:rsidR="00D46970">
                <w:rPr>
                  <w:rFonts w:ascii="Times New Roman" w:eastAsia="Times New Roman" w:hAnsi="Times New Roman" w:cs="Times New Roman"/>
                  <w:bCs/>
                  <w:noProof/>
                  <w:sz w:val="24"/>
                  <w:lang w:val="en-GB"/>
                </w:rPr>
                <w:t xml:space="preserve"> </w:t>
              </w:r>
              <w:r w:rsidRPr="008669E0">
                <w:rPr>
                  <w:rFonts w:ascii="Times New Roman" w:eastAsia="Times New Roman" w:hAnsi="Times New Roman" w:cs="Times New Roman"/>
                  <w:bCs/>
                  <w:noProof/>
                  <w:sz w:val="24"/>
                  <w:lang w:val="en-GB"/>
                </w:rPr>
                <w:t>year</w:t>
              </w:r>
              <w:r w:rsidR="00D46970">
                <w:rPr>
                  <w:rFonts w:ascii="Times New Roman" w:eastAsia="Times New Roman" w:hAnsi="Times New Roman" w:cs="Times New Roman"/>
                  <w:bCs/>
                  <w:noProof/>
                  <w:sz w:val="24"/>
                  <w:lang w:val="en-GB"/>
                </w:rPr>
                <w:t xml:space="preserve">. </w:t>
              </w:r>
            </w:ins>
          </w:p>
          <w:p w14:paraId="2DCC1E26" w14:textId="5C12C6A1" w:rsidR="00B54F44" w:rsidRPr="00BE059E" w:rsidRDefault="00BE059E" w:rsidP="005B2539">
            <w:pPr>
              <w:spacing w:before="120" w:after="120"/>
              <w:jc w:val="both"/>
              <w:rPr>
                <w:ins w:id="637" w:author="Author"/>
                <w:rFonts w:ascii="Times New Roman" w:eastAsia="Times New Roman" w:hAnsi="Times New Roman" w:cs="Times New Roman"/>
                <w:bCs/>
                <w:noProof/>
                <w:sz w:val="24"/>
                <w:lang w:val="en-GB"/>
              </w:rPr>
            </w:pPr>
            <w:ins w:id="638" w:author="Author">
              <w:r w:rsidRPr="008669E0">
                <w:rPr>
                  <w:rFonts w:ascii="Times New Roman" w:eastAsia="Times New Roman" w:hAnsi="Times New Roman" w:cs="Times New Roman"/>
                  <w:bCs/>
                  <w:noProof/>
                  <w:sz w:val="24"/>
                  <w:lang w:val="en-GB"/>
                </w:rPr>
                <w:t>This distance shall be expressed as the difference between the indicator in column (</w:t>
              </w:r>
              <w:r w:rsidR="002C41B7">
                <w:rPr>
                  <w:rFonts w:ascii="Times New Roman" w:eastAsia="Times New Roman" w:hAnsi="Times New Roman" w:cs="Times New Roman"/>
                  <w:bCs/>
                  <w:noProof/>
                  <w:sz w:val="24"/>
                  <w:lang w:val="en-GB"/>
                </w:rPr>
                <w:t>g</w:t>
              </w:r>
              <w:r w:rsidRPr="008669E0">
                <w:rPr>
                  <w:rFonts w:ascii="Times New Roman" w:eastAsia="Times New Roman" w:hAnsi="Times New Roman" w:cs="Times New Roman"/>
                  <w:bCs/>
                  <w:noProof/>
                  <w:sz w:val="24"/>
                  <w:lang w:val="en-GB"/>
                </w:rPr>
                <w:t>) and the target in column (</w:t>
              </w:r>
              <w:r w:rsidR="00654B00">
                <w:rPr>
                  <w:rFonts w:ascii="Times New Roman" w:eastAsia="Times New Roman" w:hAnsi="Times New Roman" w:cs="Times New Roman"/>
                  <w:bCs/>
                  <w:noProof/>
                  <w:sz w:val="24"/>
                  <w:lang w:val="en-GB"/>
                </w:rPr>
                <w:t>j</w:t>
              </w:r>
              <w:r w:rsidRPr="008669E0">
                <w:rPr>
                  <w:rFonts w:ascii="Times New Roman" w:eastAsia="Times New Roman" w:hAnsi="Times New Roman" w:cs="Times New Roman"/>
                  <w:bCs/>
                  <w:noProof/>
                  <w:sz w:val="24"/>
                  <w:lang w:val="en-GB"/>
                </w:rPr>
                <w:t>), divided by the same target in column (</w:t>
              </w:r>
              <w:r w:rsidR="00654B00">
                <w:rPr>
                  <w:rFonts w:ascii="Times New Roman" w:eastAsia="Times New Roman" w:hAnsi="Times New Roman" w:cs="Times New Roman"/>
                  <w:bCs/>
                  <w:noProof/>
                  <w:sz w:val="24"/>
                  <w:lang w:val="en-GB"/>
                </w:rPr>
                <w:t>j</w:t>
              </w:r>
              <w:r w:rsidRPr="008669E0">
                <w:rPr>
                  <w:rFonts w:ascii="Times New Roman" w:eastAsia="Times New Roman" w:hAnsi="Times New Roman" w:cs="Times New Roman"/>
                  <w:bCs/>
                  <w:noProof/>
                  <w:sz w:val="24"/>
                  <w:lang w:val="en-GB"/>
                </w:rPr>
                <w:t>)</w:t>
              </w:r>
              <w:r w:rsidR="00654B00">
                <w:rPr>
                  <w:rFonts w:ascii="Times New Roman" w:eastAsia="Times New Roman" w:hAnsi="Times New Roman" w:cs="Times New Roman"/>
                  <w:bCs/>
                  <w:noProof/>
                  <w:sz w:val="24"/>
                  <w:lang w:val="en-GB"/>
                </w:rPr>
                <w:t>.</w:t>
              </w:r>
            </w:ins>
          </w:p>
        </w:tc>
      </w:tr>
    </w:tbl>
    <w:p w14:paraId="6C2CA6BC" w14:textId="77777777" w:rsidR="00450B29" w:rsidRPr="008669E0" w:rsidRDefault="00450B29" w:rsidP="008669E0">
      <w:pPr>
        <w:tabs>
          <w:tab w:val="left" w:pos="567"/>
        </w:tabs>
        <w:spacing w:before="120" w:after="120"/>
        <w:jc w:val="both"/>
        <w:rPr>
          <w:ins w:id="639" w:author="Author"/>
          <w:rFonts w:ascii="Times New Roman" w:hAnsi="Times New Roman"/>
          <w:sz w:val="24"/>
        </w:rPr>
      </w:pPr>
    </w:p>
    <w:p w14:paraId="79C3E90D" w14:textId="410760D1" w:rsidR="0074783F" w:rsidRPr="008669E0" w:rsidRDefault="001532B3" w:rsidP="0074783F">
      <w:pPr>
        <w:pStyle w:val="ListParagraph"/>
        <w:spacing w:before="120" w:after="120"/>
        <w:ind w:left="567"/>
        <w:jc w:val="both"/>
        <w:rPr>
          <w:ins w:id="640" w:author="Author"/>
          <w:rFonts w:ascii="Times New Roman" w:hAnsi="Times New Roman"/>
          <w:b/>
          <w:bCs/>
          <w:noProof/>
          <w:sz w:val="24"/>
        </w:rPr>
      </w:pPr>
      <w:ins w:id="641" w:author="Author">
        <w:r>
          <w:rPr>
            <w:rFonts w:ascii="Times New Roman" w:hAnsi="Times New Roman"/>
            <w:b/>
            <w:bCs/>
            <w:noProof/>
            <w:sz w:val="24"/>
          </w:rPr>
          <w:t>*</w:t>
        </w:r>
        <w:r w:rsidR="0074783F" w:rsidRPr="008669E0">
          <w:rPr>
            <w:rFonts w:ascii="Times New Roman" w:hAnsi="Times New Roman"/>
            <w:b/>
            <w:bCs/>
            <w:noProof/>
            <w:sz w:val="24"/>
          </w:rPr>
          <w:t>Illustrative example of sectors and related metrics</w:t>
        </w:r>
      </w:ins>
    </w:p>
    <w:tbl>
      <w:tblPr>
        <w:tblStyle w:val="TableGrid"/>
        <w:tblW w:w="0" w:type="auto"/>
        <w:tblInd w:w="572"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2393"/>
        <w:gridCol w:w="3170"/>
      </w:tblGrid>
      <w:tr w:rsidR="0076150A" w:rsidRPr="0076150A" w14:paraId="2659D382" w14:textId="77777777" w:rsidTr="008669E0">
        <w:trPr>
          <w:cnfStyle w:val="100000000000" w:firstRow="1" w:lastRow="0" w:firstColumn="0" w:lastColumn="0" w:oddVBand="0" w:evenVBand="0" w:oddHBand="0" w:evenHBand="0" w:firstRowFirstColumn="0" w:firstRowLastColumn="0" w:lastRowFirstColumn="0" w:lastRowLastColumn="0"/>
          <w:trHeight w:val="233"/>
          <w:ins w:id="642" w:author="Author"/>
        </w:trPr>
        <w:tc>
          <w:tcPr>
            <w:tcW w:w="2393" w:type="dxa"/>
          </w:tcPr>
          <w:p w14:paraId="10467B6E" w14:textId="3F191CB9" w:rsidR="0074783F" w:rsidRPr="008669E0" w:rsidRDefault="0074783F" w:rsidP="008669E0">
            <w:pPr>
              <w:pStyle w:val="ListParagraph"/>
              <w:spacing w:before="120" w:after="120"/>
              <w:ind w:left="0"/>
              <w:rPr>
                <w:ins w:id="643" w:author="Author"/>
                <w:rFonts w:ascii="Times New Roman" w:hAnsi="Times New Roman"/>
                <w:noProof/>
                <w:szCs w:val="20"/>
              </w:rPr>
            </w:pPr>
            <w:ins w:id="644" w:author="Author">
              <w:r w:rsidRPr="008669E0">
                <w:rPr>
                  <w:rFonts w:ascii="Times New Roman" w:hAnsi="Times New Roman"/>
                  <w:noProof/>
                  <w:szCs w:val="20"/>
                </w:rPr>
                <w:t>Oil and gas</w:t>
              </w:r>
            </w:ins>
          </w:p>
        </w:tc>
        <w:tc>
          <w:tcPr>
            <w:tcW w:w="3170" w:type="dxa"/>
          </w:tcPr>
          <w:p w14:paraId="7AF9D345" w14:textId="20E9F57A" w:rsidR="0074783F" w:rsidRPr="008669E0" w:rsidRDefault="0074783F" w:rsidP="0074783F">
            <w:pPr>
              <w:pStyle w:val="ListParagraph"/>
              <w:spacing w:before="120" w:after="120"/>
              <w:ind w:left="0"/>
              <w:jc w:val="both"/>
              <w:rPr>
                <w:ins w:id="645" w:author="Author"/>
                <w:rFonts w:ascii="Times New Roman" w:hAnsi="Times New Roman"/>
                <w:noProof/>
                <w:szCs w:val="20"/>
              </w:rPr>
            </w:pPr>
            <w:ins w:id="646" w:author="Author">
              <w:r w:rsidRPr="008669E0">
                <w:rPr>
                  <w:rFonts w:ascii="Times New Roman" w:hAnsi="Times New Roman"/>
                  <w:noProof/>
                  <w:szCs w:val="20"/>
                </w:rPr>
                <w:t>Tons of CO2e per gigajoule</w:t>
              </w:r>
            </w:ins>
          </w:p>
        </w:tc>
      </w:tr>
      <w:tr w:rsidR="0076150A" w14:paraId="277B080C" w14:textId="77777777" w:rsidTr="0076150A">
        <w:trPr>
          <w:trHeight w:val="295"/>
          <w:ins w:id="647" w:author="Author"/>
        </w:trPr>
        <w:tc>
          <w:tcPr>
            <w:tcW w:w="2393" w:type="dxa"/>
          </w:tcPr>
          <w:p w14:paraId="53D1412D" w14:textId="67BD7938" w:rsidR="0074783F" w:rsidRPr="008669E0" w:rsidRDefault="0074783F" w:rsidP="008669E0">
            <w:pPr>
              <w:pStyle w:val="ListParagraph"/>
              <w:spacing w:before="120" w:after="120"/>
              <w:ind w:left="0"/>
              <w:rPr>
                <w:ins w:id="648" w:author="Author"/>
                <w:rFonts w:ascii="Times New Roman" w:hAnsi="Times New Roman"/>
                <w:noProof/>
                <w:szCs w:val="20"/>
              </w:rPr>
            </w:pPr>
            <w:ins w:id="649" w:author="Author">
              <w:r w:rsidRPr="008669E0">
                <w:rPr>
                  <w:rFonts w:ascii="Times New Roman" w:hAnsi="Times New Roman"/>
                  <w:noProof/>
                  <w:szCs w:val="20"/>
                </w:rPr>
                <w:t>Passenger air transportation</w:t>
              </w:r>
            </w:ins>
          </w:p>
        </w:tc>
        <w:tc>
          <w:tcPr>
            <w:tcW w:w="3170" w:type="dxa"/>
          </w:tcPr>
          <w:p w14:paraId="1DBE4573" w14:textId="2FCFDDAD" w:rsidR="0074783F" w:rsidRPr="008669E0" w:rsidRDefault="0074783F" w:rsidP="0074783F">
            <w:pPr>
              <w:pStyle w:val="ListParagraph"/>
              <w:spacing w:before="120" w:after="120"/>
              <w:ind w:left="0"/>
              <w:jc w:val="both"/>
              <w:rPr>
                <w:ins w:id="650" w:author="Author"/>
                <w:rFonts w:ascii="Times New Roman" w:hAnsi="Times New Roman"/>
                <w:noProof/>
                <w:szCs w:val="20"/>
              </w:rPr>
            </w:pPr>
            <w:ins w:id="651" w:author="Author">
              <w:r w:rsidRPr="008669E0">
                <w:rPr>
                  <w:rFonts w:ascii="Times New Roman" w:hAnsi="Times New Roman"/>
                  <w:noProof/>
                  <w:szCs w:val="20"/>
                </w:rPr>
                <w:t>Tons of CO2e per passenger distance</w:t>
              </w:r>
            </w:ins>
          </w:p>
        </w:tc>
      </w:tr>
      <w:tr w:rsidR="0076150A" w14:paraId="4C5A99F5" w14:textId="77777777" w:rsidTr="0076150A">
        <w:trPr>
          <w:trHeight w:val="295"/>
          <w:ins w:id="652" w:author="Author"/>
        </w:trPr>
        <w:tc>
          <w:tcPr>
            <w:tcW w:w="2393" w:type="dxa"/>
          </w:tcPr>
          <w:p w14:paraId="35F081D6" w14:textId="431BD9A0" w:rsidR="0074783F" w:rsidRPr="008669E0" w:rsidRDefault="0074783F" w:rsidP="008669E0">
            <w:pPr>
              <w:pStyle w:val="ListParagraph"/>
              <w:spacing w:before="120" w:after="120"/>
              <w:ind w:left="0"/>
              <w:rPr>
                <w:ins w:id="653" w:author="Author"/>
                <w:rFonts w:ascii="Times New Roman" w:hAnsi="Times New Roman"/>
                <w:noProof/>
                <w:szCs w:val="20"/>
              </w:rPr>
            </w:pPr>
            <w:ins w:id="654" w:author="Author">
              <w:r w:rsidRPr="008669E0">
                <w:rPr>
                  <w:rFonts w:ascii="Times New Roman" w:hAnsi="Times New Roman"/>
                  <w:noProof/>
                  <w:szCs w:val="20"/>
                </w:rPr>
                <w:t>Maritime transportation</w:t>
              </w:r>
            </w:ins>
          </w:p>
        </w:tc>
        <w:tc>
          <w:tcPr>
            <w:tcW w:w="3170" w:type="dxa"/>
          </w:tcPr>
          <w:p w14:paraId="66B1C189" w14:textId="2158CF62" w:rsidR="0074783F" w:rsidRPr="008669E0" w:rsidRDefault="0074783F" w:rsidP="0074783F">
            <w:pPr>
              <w:pStyle w:val="ListParagraph"/>
              <w:spacing w:before="120" w:after="120"/>
              <w:ind w:left="0"/>
              <w:jc w:val="both"/>
              <w:rPr>
                <w:ins w:id="655" w:author="Author"/>
                <w:rFonts w:ascii="Times New Roman" w:hAnsi="Times New Roman"/>
                <w:noProof/>
                <w:szCs w:val="20"/>
              </w:rPr>
            </w:pPr>
            <w:ins w:id="656" w:author="Author">
              <w:r w:rsidRPr="008669E0">
                <w:rPr>
                  <w:rFonts w:ascii="Times New Roman" w:hAnsi="Times New Roman"/>
                  <w:noProof/>
                  <w:szCs w:val="20"/>
                </w:rPr>
                <w:t xml:space="preserve">Tons of CO2e per passenger distance </w:t>
              </w:r>
            </w:ins>
          </w:p>
        </w:tc>
      </w:tr>
      <w:tr w:rsidR="0076150A" w14:paraId="653DEEA8" w14:textId="77777777" w:rsidTr="0076150A">
        <w:trPr>
          <w:trHeight w:val="299"/>
          <w:ins w:id="657" w:author="Author"/>
        </w:trPr>
        <w:tc>
          <w:tcPr>
            <w:tcW w:w="2393" w:type="dxa"/>
          </w:tcPr>
          <w:p w14:paraId="4AD12924" w14:textId="5117E203" w:rsidR="0074783F" w:rsidRPr="008669E0" w:rsidRDefault="0074783F" w:rsidP="008669E0">
            <w:pPr>
              <w:pStyle w:val="ListParagraph"/>
              <w:spacing w:before="120" w:after="120"/>
              <w:ind w:left="0"/>
              <w:rPr>
                <w:ins w:id="658" w:author="Author"/>
                <w:rFonts w:ascii="Times New Roman" w:hAnsi="Times New Roman"/>
                <w:noProof/>
                <w:szCs w:val="20"/>
              </w:rPr>
            </w:pPr>
            <w:ins w:id="659" w:author="Author">
              <w:r w:rsidRPr="008669E0">
                <w:rPr>
                  <w:rFonts w:ascii="Times New Roman" w:hAnsi="Times New Roman"/>
                  <w:noProof/>
                  <w:szCs w:val="20"/>
                </w:rPr>
                <w:t>Chemicals</w:t>
              </w:r>
            </w:ins>
          </w:p>
        </w:tc>
        <w:tc>
          <w:tcPr>
            <w:tcW w:w="3170" w:type="dxa"/>
          </w:tcPr>
          <w:p w14:paraId="55241B73" w14:textId="452CF417" w:rsidR="0074783F" w:rsidRPr="008669E0" w:rsidRDefault="0074783F" w:rsidP="0074783F">
            <w:pPr>
              <w:pStyle w:val="ListParagraph"/>
              <w:spacing w:before="120" w:after="120"/>
              <w:ind w:left="0"/>
              <w:jc w:val="both"/>
              <w:rPr>
                <w:ins w:id="660" w:author="Author"/>
                <w:rFonts w:ascii="Times New Roman" w:hAnsi="Times New Roman"/>
                <w:noProof/>
                <w:szCs w:val="20"/>
              </w:rPr>
            </w:pPr>
            <w:ins w:id="661" w:author="Author">
              <w:r w:rsidRPr="008669E0">
                <w:rPr>
                  <w:rFonts w:ascii="Times New Roman" w:hAnsi="Times New Roman"/>
                  <w:noProof/>
                  <w:szCs w:val="20"/>
                </w:rPr>
                <w:t>Tons of CO2e per ton of output</w:t>
              </w:r>
            </w:ins>
          </w:p>
        </w:tc>
      </w:tr>
    </w:tbl>
    <w:p w14:paraId="086685E3" w14:textId="77777777" w:rsidR="00E5231F" w:rsidRPr="00E50FA4" w:rsidRDefault="00E5231F" w:rsidP="00075128">
      <w:pPr>
        <w:spacing w:before="120" w:after="120"/>
        <w:jc w:val="both"/>
        <w:rPr>
          <w:ins w:id="662" w:author="Author"/>
          <w:rFonts w:ascii="Times New Roman" w:hAnsi="Times New Roman"/>
          <w:noProof/>
          <w:sz w:val="24"/>
        </w:rPr>
      </w:pPr>
    </w:p>
    <w:bookmarkEnd w:id="434"/>
    <w:p w14:paraId="602B09B0" w14:textId="20B88856" w:rsidR="00E01673" w:rsidRPr="00E50FA4" w:rsidRDefault="00E01673" w:rsidP="00DA390D">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 xml:space="preserve">Template </w:t>
      </w:r>
      <w:r w:rsidR="00881A19" w:rsidRPr="00E50FA4">
        <w:rPr>
          <w:rFonts w:ascii="Times New Roman" w:hAnsi="Times New Roman"/>
          <w:b/>
          <w:noProof/>
          <w:sz w:val="24"/>
          <w:lang w:val="en-GB"/>
        </w:rPr>
        <w:t>4</w:t>
      </w:r>
      <w:del w:id="663" w:author="Author">
        <w:r w:rsidRPr="00E50FA4">
          <w:rPr>
            <w:rFonts w:ascii="Times New Roman" w:hAnsi="Times New Roman"/>
            <w:b/>
            <w:noProof/>
            <w:sz w:val="24"/>
            <w:lang w:val="en-GB"/>
          </w:rPr>
          <w:delText xml:space="preserve"> -</w:delText>
        </w:r>
      </w:del>
      <w:ins w:id="664" w:author="Author">
        <w:r w:rsidR="00B81A76">
          <w:rPr>
            <w:rFonts w:ascii="Times New Roman" w:hAnsi="Times New Roman"/>
            <w:b/>
            <w:noProof/>
            <w:sz w:val="24"/>
            <w:lang w:val="en-GB"/>
          </w:rPr>
          <w:t>:</w:t>
        </w:r>
      </w:ins>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957F96">
        <w:rPr>
          <w:rFonts w:ascii="Times New Roman" w:hAnsi="Times New Roman"/>
          <w:b/>
          <w:noProof/>
          <w:sz w:val="24"/>
          <w:lang w:val="en-GB"/>
        </w:rPr>
        <w:t xml:space="preserve"> </w:t>
      </w:r>
      <w:del w:id="665" w:author="Author">
        <w:r w:rsidR="00786654" w:rsidRPr="00E50FA4">
          <w:rPr>
            <w:rFonts w:ascii="Times New Roman" w:hAnsi="Times New Roman"/>
            <w:b/>
            <w:noProof/>
            <w:sz w:val="24"/>
            <w:lang w:val="en-GB"/>
          </w:rPr>
          <w:delText>Indicators of potential climate</w:delText>
        </w:r>
      </w:del>
      <w:ins w:id="666" w:author="Author">
        <w:r w:rsidR="005B3152">
          <w:rPr>
            <w:rFonts w:ascii="Times New Roman" w:hAnsi="Times New Roman"/>
            <w:b/>
            <w:noProof/>
            <w:sz w:val="24"/>
            <w:lang w:val="en-GB"/>
          </w:rPr>
          <w:t>C</w:t>
        </w:r>
        <w:r w:rsidR="00786654" w:rsidRPr="00E50FA4">
          <w:rPr>
            <w:rFonts w:ascii="Times New Roman" w:hAnsi="Times New Roman"/>
            <w:b/>
            <w:noProof/>
            <w:sz w:val="24"/>
            <w:lang w:val="en-GB"/>
          </w:rPr>
          <w:t>limate</w:t>
        </w:r>
      </w:ins>
      <w:r w:rsidR="00786654"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change transition risk: Exposures to top 20 carbon-intensive firms</w:t>
      </w:r>
      <w:r w:rsidR="00D51DA4" w:rsidRPr="00E50FA4">
        <w:rPr>
          <w:rFonts w:ascii="Times New Roman" w:hAnsi="Times New Roman" w:cs="Times New Roman"/>
          <w:noProof/>
          <w:sz w:val="24"/>
          <w:lang w:val="en-GB"/>
        </w:rPr>
        <w:t>.</w:t>
      </w:r>
      <w:r w:rsidR="00FF0B8C" w:rsidRPr="00E50FA4">
        <w:rPr>
          <w:rFonts w:ascii="Times New Roman" w:hAnsi="Times New Roman" w:cs="Times New Roman"/>
          <w:noProof/>
          <w:sz w:val="24"/>
          <w:lang w:val="en-GB"/>
        </w:rPr>
        <w:t xml:space="preserve"> </w:t>
      </w:r>
      <w:ins w:id="667" w:author="Author">
        <w:r w:rsidR="000336F7">
          <w:rPr>
            <w:rFonts w:ascii="Times New Roman" w:hAnsi="Times New Roman" w:cs="Times New Roman"/>
            <w:noProof/>
            <w:sz w:val="24"/>
            <w:lang w:val="en-GB"/>
          </w:rPr>
          <w:t>(</w:t>
        </w:r>
      </w:ins>
      <w:r w:rsidR="00FF0B8C" w:rsidRPr="00E1637D">
        <w:rPr>
          <w:rFonts w:ascii="Times New Roman" w:hAnsi="Times New Roman"/>
          <w:sz w:val="24"/>
          <w:lang w:val="en-GB"/>
          <w:rPrChange w:id="668" w:author="Author">
            <w:rPr>
              <w:rFonts w:ascii="Times New Roman" w:hAnsi="Times New Roman"/>
              <w:b/>
              <w:sz w:val="24"/>
              <w:lang w:val="en-GB"/>
            </w:rPr>
          </w:rPrChange>
        </w:rPr>
        <w:t>Fixed format</w:t>
      </w:r>
      <w:ins w:id="669" w:author="Author">
        <w:r w:rsidR="000336F7">
          <w:rPr>
            <w:rFonts w:ascii="Times New Roman" w:hAnsi="Times New Roman" w:cs="Times New Roman"/>
            <w:noProof/>
            <w:sz w:val="24"/>
            <w:lang w:val="en-GB"/>
          </w:rPr>
          <w:t>)</w:t>
        </w:r>
      </w:ins>
    </w:p>
    <w:p w14:paraId="6E1F95ED" w14:textId="1AFFC754" w:rsidR="00881A19" w:rsidRPr="00E50FA4" w:rsidRDefault="00881A19" w:rsidP="00DB2BD0">
      <w:pPr>
        <w:pStyle w:val="ListParagraph"/>
        <w:numPr>
          <w:ilvl w:val="0"/>
          <w:numId w:val="19"/>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B1DCF" w:rsidRPr="00E50FA4">
        <w:rPr>
          <w:rFonts w:ascii="Times New Roman" w:hAnsi="Times New Roman"/>
          <w:noProof/>
          <w:sz w:val="24"/>
        </w:rPr>
        <w:t xml:space="preserve">use </w:t>
      </w:r>
      <w:r w:rsidRPr="00E50FA4">
        <w:rPr>
          <w:rFonts w:ascii="Times New Roman" w:hAnsi="Times New Roman"/>
          <w:noProof/>
          <w:sz w:val="24"/>
        </w:rPr>
        <w:t xml:space="preserve">the </w:t>
      </w:r>
      <w:r w:rsidR="004B1DCF"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4: Banking book </w:t>
      </w:r>
      <w:r w:rsidR="00786654" w:rsidRPr="00E50FA4">
        <w:rPr>
          <w:rFonts w:ascii="Times New Roman" w:hAnsi="Times New Roman"/>
          <w:bCs/>
          <w:noProof/>
          <w:sz w:val="24"/>
        </w:rPr>
        <w:t>–</w:t>
      </w:r>
      <w:r w:rsidR="00957F96">
        <w:rPr>
          <w:rFonts w:ascii="Times New Roman" w:hAnsi="Times New Roman"/>
          <w:bCs/>
          <w:noProof/>
          <w:sz w:val="24"/>
        </w:rPr>
        <w:t xml:space="preserve"> </w:t>
      </w:r>
      <w:del w:id="670" w:author="Author">
        <w:r w:rsidR="00786654" w:rsidRPr="00E50FA4">
          <w:rPr>
            <w:rFonts w:ascii="Times New Roman" w:hAnsi="Times New Roman"/>
            <w:bCs/>
            <w:noProof/>
            <w:sz w:val="24"/>
          </w:rPr>
          <w:delText>Indicators of potential climate</w:delText>
        </w:r>
      </w:del>
      <w:ins w:id="671" w:author="Author">
        <w:r w:rsidR="00957F96">
          <w:rPr>
            <w:rFonts w:ascii="Times New Roman" w:hAnsi="Times New Roman"/>
            <w:bCs/>
            <w:noProof/>
            <w:sz w:val="24"/>
          </w:rPr>
          <w:t>C</w:t>
        </w:r>
        <w:r w:rsidR="00786654" w:rsidRPr="00E50FA4">
          <w:rPr>
            <w:rFonts w:ascii="Times New Roman" w:hAnsi="Times New Roman"/>
            <w:bCs/>
            <w:noProof/>
            <w:sz w:val="24"/>
          </w:rPr>
          <w:t>limate</w:t>
        </w:r>
      </w:ins>
      <w:r w:rsidR="00786654" w:rsidRPr="00E50FA4">
        <w:rPr>
          <w:rFonts w:ascii="Times New Roman" w:hAnsi="Times New Roman"/>
          <w:bCs/>
          <w:noProof/>
          <w:sz w:val="24"/>
        </w:rPr>
        <w:t xml:space="preserve"> </w:t>
      </w:r>
      <w:r w:rsidRPr="00E50FA4">
        <w:rPr>
          <w:rFonts w:ascii="Times New Roman" w:hAnsi="Times New Roman"/>
          <w:bCs/>
          <w:noProof/>
          <w:sz w:val="24"/>
        </w:rPr>
        <w:t xml:space="preserve">change transition risk: Exposures to top 20 carbon-intensive </w:t>
      </w:r>
      <w:del w:id="672" w:author="Author">
        <w:r w:rsidRPr="00E50FA4">
          <w:rPr>
            <w:rFonts w:ascii="Times New Roman" w:hAnsi="Times New Roman"/>
            <w:bCs/>
            <w:noProof/>
            <w:sz w:val="24"/>
          </w:rPr>
          <w:delText>firms</w:delText>
        </w:r>
      </w:del>
      <w:ins w:id="673" w:author="Author">
        <w:r w:rsidRPr="00E50FA4">
          <w:rPr>
            <w:rFonts w:ascii="Times New Roman" w:hAnsi="Times New Roman"/>
            <w:bCs/>
            <w:noProof/>
            <w:sz w:val="24"/>
          </w:rPr>
          <w:t>firms</w:t>
        </w:r>
        <w:r w:rsidR="00B81A76">
          <w:rPr>
            <w:rFonts w:ascii="Times New Roman" w:hAnsi="Times New Roman"/>
            <w:bCs/>
            <w:noProof/>
            <w:sz w:val="24"/>
          </w:rPr>
          <w:t>’</w:t>
        </w:r>
      </w:ins>
      <w:r w:rsidRPr="00E50FA4">
        <w:rPr>
          <w:rFonts w:ascii="Times New Roman" w:hAnsi="Times New Roman"/>
          <w:noProof/>
          <w:sz w:val="24"/>
        </w:rPr>
        <w:t>, as</w:t>
      </w:r>
      <w:r w:rsidR="009906F2" w:rsidRPr="00E50FA4">
        <w:rPr>
          <w:rFonts w:ascii="Times New Roman" w:hAnsi="Times New Roman"/>
          <w:noProof/>
          <w:sz w:val="24"/>
        </w:rPr>
        <w:t xml:space="preserve"> set out</w:t>
      </w:r>
      <w:r w:rsidRPr="00E50FA4">
        <w:rPr>
          <w:rFonts w:ascii="Times New Roman" w:hAnsi="Times New Roman"/>
          <w:noProof/>
          <w:sz w:val="24"/>
        </w:rPr>
        <w:t xml:space="preserve"> in Annex XXXIX</w:t>
      </w:r>
      <w:r w:rsidR="002748C1" w:rsidRPr="00E1637D">
        <w:rPr>
          <w:rFonts w:ascii="Segoe UI" w:hAnsi="Segoe UI"/>
          <w:sz w:val="18"/>
          <w:lang w:val="en-US"/>
          <w:rPrChange w:id="674" w:author="Author">
            <w:rPr>
              <w:rFonts w:ascii="Times New Roman" w:hAnsi="Times New Roman"/>
              <w:sz w:val="24"/>
            </w:rPr>
          </w:rPrChange>
        </w:rPr>
        <w:t xml:space="preserve"> </w:t>
      </w:r>
      <w:del w:id="675" w:author="Author">
        <w:r w:rsidRPr="00E50FA4">
          <w:rPr>
            <w:rFonts w:ascii="Times New Roman" w:hAnsi="Times New Roman"/>
            <w:noProof/>
            <w:sz w:val="24"/>
          </w:rPr>
          <w:delText>to this</w:delText>
        </w:r>
      </w:del>
      <w:ins w:id="676" w:author="Author">
        <w:r w:rsidR="002748C1" w:rsidRPr="002748C1">
          <w:rPr>
            <w:rFonts w:ascii="Times New Roman" w:hAnsi="Times New Roman"/>
            <w:noProof/>
            <w:sz w:val="24"/>
            <w:lang w:val="en-US"/>
          </w:rPr>
          <w:t>of Implementing</w:t>
        </w:r>
      </w:ins>
      <w:r w:rsidR="002748C1" w:rsidRPr="00E1637D">
        <w:rPr>
          <w:rFonts w:ascii="Times New Roman" w:hAnsi="Times New Roman"/>
          <w:sz w:val="24"/>
          <w:lang w:val="en-US"/>
          <w:rPrChange w:id="677" w:author="Author">
            <w:rPr>
              <w:rFonts w:ascii="Times New Roman" w:hAnsi="Times New Roman"/>
              <w:sz w:val="24"/>
            </w:rPr>
          </w:rPrChange>
        </w:rPr>
        <w:t xml:space="preserve"> Regulation</w:t>
      </w:r>
      <w:ins w:id="678" w:author="Author">
        <w:r w:rsidR="002748C1" w:rsidRPr="002748C1">
          <w:rPr>
            <w:rFonts w:ascii="Times New Roman" w:hAnsi="Times New Roman"/>
            <w:noProof/>
            <w:sz w:val="24"/>
            <w:lang w:val="en-US"/>
          </w:rPr>
          <w:t xml:space="preserve"> 2024/</w:t>
        </w:r>
        <w:r w:rsidR="002748C1" w:rsidRPr="00075128">
          <w:rPr>
            <w:rFonts w:ascii="Times New Roman" w:hAnsi="Times New Roman"/>
            <w:noProof/>
            <w:sz w:val="24"/>
            <w:highlight w:val="yellow"/>
            <w:lang w:val="en-US"/>
          </w:rPr>
          <w:t>XXXX</w:t>
        </w:r>
      </w:ins>
      <w:r w:rsidRPr="00E50FA4">
        <w:rPr>
          <w:rFonts w:ascii="Times New Roman" w:hAnsi="Times New Roman"/>
          <w:noProof/>
          <w:sz w:val="24"/>
        </w:rPr>
        <w:t xml:space="preserve">. </w:t>
      </w:r>
    </w:p>
    <w:p w14:paraId="4CC7A201" w14:textId="278476CF" w:rsidR="005C5C4D" w:rsidRDefault="00060FFB" w:rsidP="00DB2BD0">
      <w:pPr>
        <w:pStyle w:val="ListParagraph"/>
        <w:numPr>
          <w:ilvl w:val="0"/>
          <w:numId w:val="19"/>
        </w:numPr>
        <w:tabs>
          <w:tab w:val="left" w:pos="567"/>
        </w:tabs>
        <w:spacing w:before="120" w:after="120"/>
        <w:ind w:left="0" w:firstLine="0"/>
        <w:jc w:val="both"/>
        <w:rPr>
          <w:ins w:id="679" w:author="Author"/>
          <w:rFonts w:ascii="Times New Roman" w:hAnsi="Times New Roman"/>
          <w:bCs/>
          <w:noProof/>
          <w:sz w:val="24"/>
        </w:rPr>
      </w:pPr>
      <w:r w:rsidRPr="00E50FA4">
        <w:rPr>
          <w:rFonts w:ascii="Times New Roman" w:hAnsi="Times New Roman"/>
          <w:bCs/>
          <w:noProof/>
          <w:sz w:val="24"/>
        </w:rPr>
        <w:t xml:space="preserve">Institutions shall </w:t>
      </w:r>
      <w:r w:rsidR="00E87225" w:rsidRPr="00E50FA4">
        <w:rPr>
          <w:rFonts w:ascii="Times New Roman" w:hAnsi="Times New Roman"/>
          <w:bCs/>
          <w:noProof/>
          <w:sz w:val="24"/>
        </w:rPr>
        <w:t xml:space="preserve">disclose in this template </w:t>
      </w:r>
      <w:r w:rsidR="00FF0B8C" w:rsidRPr="00E50FA4">
        <w:rPr>
          <w:rFonts w:ascii="Times New Roman" w:hAnsi="Times New Roman"/>
          <w:bCs/>
          <w:noProof/>
          <w:sz w:val="24"/>
        </w:rPr>
        <w:t>aggregat</w:t>
      </w:r>
      <w:r w:rsidR="00F51CDD" w:rsidRPr="00E50FA4">
        <w:rPr>
          <w:rFonts w:ascii="Times New Roman" w:hAnsi="Times New Roman"/>
          <w:bCs/>
          <w:noProof/>
          <w:sz w:val="24"/>
        </w:rPr>
        <w:t xml:space="preserve">e </w:t>
      </w:r>
      <w:r w:rsidR="00FF0B8C" w:rsidRPr="00E50FA4">
        <w:rPr>
          <w:rFonts w:ascii="Times New Roman" w:hAnsi="Times New Roman"/>
          <w:bCs/>
          <w:noProof/>
          <w:sz w:val="24"/>
        </w:rPr>
        <w:t xml:space="preserve">information </w:t>
      </w:r>
      <w:r w:rsidRPr="00E50FA4">
        <w:rPr>
          <w:rFonts w:ascii="Times New Roman" w:hAnsi="Times New Roman"/>
          <w:bCs/>
          <w:noProof/>
          <w:sz w:val="24"/>
        </w:rPr>
        <w:t>on exposures towards the most carbon</w:t>
      </w:r>
      <w:r w:rsidR="00C5464C" w:rsidRPr="00E50FA4">
        <w:rPr>
          <w:rFonts w:ascii="Times New Roman" w:hAnsi="Times New Roman"/>
          <w:bCs/>
          <w:noProof/>
          <w:sz w:val="24"/>
        </w:rPr>
        <w:t>-</w:t>
      </w:r>
      <w:r w:rsidRPr="00E50FA4">
        <w:rPr>
          <w:rFonts w:ascii="Times New Roman" w:hAnsi="Times New Roman"/>
          <w:bCs/>
          <w:noProof/>
          <w:sz w:val="24"/>
        </w:rPr>
        <w:t>intensive counterparties in the world.</w:t>
      </w:r>
      <w:r w:rsidR="005C5C4D" w:rsidRPr="00E50FA4">
        <w:rPr>
          <w:rFonts w:ascii="Times New Roman" w:hAnsi="Times New Roman"/>
          <w:bCs/>
          <w:noProof/>
          <w:sz w:val="24"/>
        </w:rPr>
        <w:t xml:space="preserve"> They </w:t>
      </w:r>
      <w:r w:rsidR="00632904" w:rsidRPr="00E50FA4">
        <w:rPr>
          <w:rFonts w:ascii="Times New Roman" w:hAnsi="Times New Roman"/>
          <w:bCs/>
          <w:noProof/>
          <w:sz w:val="24"/>
        </w:rPr>
        <w:t xml:space="preserve">shall </w:t>
      </w:r>
      <w:r w:rsidR="005C5C4D" w:rsidRPr="00E50FA4">
        <w:rPr>
          <w:rFonts w:ascii="Times New Roman" w:hAnsi="Times New Roman"/>
          <w:bCs/>
          <w:noProof/>
          <w:sz w:val="24"/>
        </w:rPr>
        <w:t xml:space="preserve">include </w:t>
      </w:r>
      <w:r w:rsidR="001465E5" w:rsidRPr="00E50FA4">
        <w:rPr>
          <w:rFonts w:ascii="Times New Roman" w:hAnsi="Times New Roman"/>
          <w:bCs/>
          <w:noProof/>
          <w:sz w:val="24"/>
        </w:rPr>
        <w:t xml:space="preserve">aggregated and anonymised </w:t>
      </w:r>
      <w:r w:rsidR="00E87225" w:rsidRPr="00E50FA4">
        <w:rPr>
          <w:rFonts w:ascii="Times New Roman" w:hAnsi="Times New Roman"/>
          <w:bCs/>
          <w:noProof/>
          <w:sz w:val="24"/>
        </w:rPr>
        <w:t xml:space="preserve">information on the </w:t>
      </w:r>
      <w:r w:rsidR="00E87225" w:rsidRPr="00E50FA4">
        <w:rPr>
          <w:rFonts w:ascii="Times New Roman" w:eastAsia="Times New Roman" w:hAnsi="Times New Roman"/>
          <w:noProof/>
          <w:sz w:val="24"/>
        </w:rPr>
        <w:t xml:space="preserve">gross carrying amount of exposures towards </w:t>
      </w:r>
      <w:r w:rsidR="00E87225" w:rsidRPr="00E50FA4">
        <w:rPr>
          <w:rFonts w:ascii="Times New Roman" w:hAnsi="Times New Roman"/>
          <w:bCs/>
          <w:noProof/>
          <w:sz w:val="24"/>
        </w:rPr>
        <w:t>up to 20 counterparties that are among the top 20 most carbon-intensive corporates worldwide</w:t>
      </w:r>
      <w:r w:rsidR="001465E5" w:rsidRPr="00E50FA4">
        <w:rPr>
          <w:rFonts w:ascii="Times New Roman" w:hAnsi="Times New Roman"/>
          <w:bCs/>
          <w:noProof/>
          <w:sz w:val="24"/>
        </w:rPr>
        <w:t xml:space="preserve">. </w:t>
      </w:r>
    </w:p>
    <w:p w14:paraId="58966276" w14:textId="6CD57B3A" w:rsidR="00194BC7" w:rsidRPr="008669E0" w:rsidRDefault="002E218D" w:rsidP="00DB2BD0">
      <w:pPr>
        <w:pStyle w:val="ListParagraph"/>
        <w:numPr>
          <w:ilvl w:val="0"/>
          <w:numId w:val="19"/>
        </w:numPr>
        <w:tabs>
          <w:tab w:val="left" w:pos="567"/>
        </w:tabs>
        <w:spacing w:before="120" w:after="120"/>
        <w:ind w:left="0" w:firstLine="0"/>
        <w:jc w:val="both"/>
        <w:rPr>
          <w:ins w:id="680" w:author="Author"/>
          <w:rFonts w:ascii="Times New Roman" w:hAnsi="Times New Roman"/>
          <w:noProof/>
          <w:sz w:val="24"/>
          <w:szCs w:val="24"/>
        </w:rPr>
      </w:pPr>
      <w:ins w:id="681" w:author="Author">
        <w:r w:rsidRPr="5B1A6548">
          <w:rPr>
            <w:rFonts w:ascii="Times New Roman" w:hAnsi="Times New Roman"/>
            <w:sz w:val="24"/>
            <w:szCs w:val="24"/>
          </w:rPr>
          <w:t>If more than one institution in the group have exposures towards the same company in the top 20 emitters group, the disclosure sh</w:t>
        </w:r>
        <w:r w:rsidR="00A000C4">
          <w:rPr>
            <w:rFonts w:ascii="Times New Roman" w:hAnsi="Times New Roman"/>
            <w:sz w:val="24"/>
            <w:szCs w:val="24"/>
          </w:rPr>
          <w:t>all</w:t>
        </w:r>
        <w:r w:rsidRPr="5B1A6548">
          <w:rPr>
            <w:rFonts w:ascii="Times New Roman" w:hAnsi="Times New Roman"/>
            <w:sz w:val="24"/>
            <w:szCs w:val="24"/>
          </w:rPr>
          <w:t xml:space="preserve"> include the total amount of all the exposures at group level.</w:t>
        </w:r>
      </w:ins>
    </w:p>
    <w:p w14:paraId="35AFA48E" w14:textId="54E5473F" w:rsidR="002E218D" w:rsidRPr="008669E0" w:rsidRDefault="00194BC7" w:rsidP="00DB2BD0">
      <w:pPr>
        <w:pStyle w:val="ListParagraph"/>
        <w:numPr>
          <w:ilvl w:val="0"/>
          <w:numId w:val="19"/>
        </w:numPr>
        <w:tabs>
          <w:tab w:val="left" w:pos="567"/>
        </w:tabs>
        <w:spacing w:before="120" w:after="120"/>
        <w:ind w:left="0" w:firstLine="0"/>
        <w:jc w:val="both"/>
        <w:rPr>
          <w:ins w:id="682" w:author="Author"/>
          <w:rFonts w:ascii="Times New Roman" w:hAnsi="Times New Roman"/>
          <w:sz w:val="24"/>
          <w:szCs w:val="24"/>
        </w:rPr>
      </w:pPr>
      <w:ins w:id="683" w:author="Author">
        <w:r w:rsidRPr="5B1A6548">
          <w:rPr>
            <w:rFonts w:ascii="Times New Roman" w:hAnsi="Times New Roman"/>
            <w:sz w:val="24"/>
            <w:szCs w:val="24"/>
          </w:rPr>
          <w:t>Institutions shall disclose this information at the highest level of consolidation</w:t>
        </w:r>
        <w:r w:rsidR="104BA8A8" w:rsidRPr="5B1A6548">
          <w:rPr>
            <w:rFonts w:ascii="Times New Roman" w:hAnsi="Times New Roman"/>
            <w:sz w:val="24"/>
            <w:szCs w:val="24"/>
          </w:rPr>
          <w:t xml:space="preserve"> </w:t>
        </w:r>
        <w:r w:rsidRPr="5B1A6548">
          <w:rPr>
            <w:rFonts w:ascii="Times New Roman" w:hAnsi="Times New Roman"/>
            <w:sz w:val="24"/>
            <w:szCs w:val="24"/>
          </w:rPr>
          <w:t>based on the CRR requirements, institutions shall disclose exposures to the 20 most carbon-intensive firms within their perimeter of prudential consolidation</w:t>
        </w:r>
        <w:r w:rsidR="0AEA62C6" w:rsidRPr="5B1A6548">
          <w:rPr>
            <w:rFonts w:ascii="Times New Roman" w:hAnsi="Times New Roman"/>
            <w:sz w:val="24"/>
            <w:szCs w:val="24"/>
          </w:rPr>
          <w:t>.</w:t>
        </w:r>
        <w:r w:rsidRPr="5B1A6548">
          <w:rPr>
            <w:rFonts w:ascii="Times New Roman" w:hAnsi="Times New Roman"/>
            <w:sz w:val="24"/>
            <w:szCs w:val="24"/>
          </w:rPr>
          <w:t xml:space="preserve">, including not only </w:t>
        </w:r>
        <w:r w:rsidRPr="5B1A6548">
          <w:rPr>
            <w:rFonts w:ascii="Times New Roman" w:hAnsi="Times New Roman"/>
            <w:sz w:val="24"/>
            <w:szCs w:val="24"/>
          </w:rPr>
          <w:lastRenderedPageBreak/>
          <w:t>exposures of the parent company but also of the institutions within that perimeter of consolidation.</w:t>
        </w:r>
      </w:ins>
    </w:p>
    <w:p w14:paraId="38D577E0" w14:textId="5AAA465F" w:rsidR="002E218D" w:rsidRPr="00CA7947" w:rsidRDefault="00C5464C" w:rsidP="00DB2BD0">
      <w:pPr>
        <w:pStyle w:val="ListParagraph"/>
        <w:numPr>
          <w:ilvl w:val="0"/>
          <w:numId w:val="19"/>
        </w:numPr>
        <w:tabs>
          <w:tab w:val="left" w:pos="567"/>
        </w:tabs>
        <w:spacing w:before="120" w:after="120"/>
        <w:ind w:left="0" w:firstLine="0"/>
        <w:jc w:val="both"/>
        <w:rPr>
          <w:rFonts w:ascii="Times New Roman" w:hAnsi="Times New Roman"/>
          <w:noProof/>
          <w:sz w:val="24"/>
          <w:szCs w:val="24"/>
        </w:rPr>
      </w:pPr>
      <w:ins w:id="684" w:author="Author">
        <w:r w:rsidRPr="5B1A6548">
          <w:rPr>
            <w:rFonts w:ascii="Times New Roman" w:hAnsi="Times New Roman"/>
            <w:sz w:val="24"/>
            <w:szCs w:val="24"/>
          </w:rPr>
          <w:t>Institutions shall disclose in the narrative accompanying the disclosure the sour</w:t>
        </w:r>
        <w:r w:rsidR="00B76863" w:rsidRPr="5B1A6548">
          <w:rPr>
            <w:rFonts w:ascii="Times New Roman" w:hAnsi="Times New Roman"/>
            <w:sz w:val="24"/>
            <w:szCs w:val="24"/>
          </w:rPr>
          <w:t>c</w:t>
        </w:r>
        <w:r w:rsidRPr="5B1A6548">
          <w:rPr>
            <w:rFonts w:ascii="Times New Roman" w:hAnsi="Times New Roman"/>
            <w:sz w:val="24"/>
            <w:szCs w:val="24"/>
          </w:rPr>
          <w:t>e o</w:t>
        </w:r>
        <w:r w:rsidR="00B76863" w:rsidRPr="5B1A6548">
          <w:rPr>
            <w:rFonts w:ascii="Times New Roman" w:hAnsi="Times New Roman"/>
            <w:sz w:val="24"/>
            <w:szCs w:val="24"/>
          </w:rPr>
          <w:t>f</w:t>
        </w:r>
        <w:r w:rsidRPr="5B1A6548">
          <w:rPr>
            <w:rFonts w:ascii="Times New Roman" w:hAnsi="Times New Roman"/>
            <w:sz w:val="24"/>
            <w:szCs w:val="24"/>
          </w:rPr>
          <w:t xml:space="preserve"> the data they use. </w:t>
        </w:r>
      </w:ins>
      <w:r w:rsidR="002E218D" w:rsidRPr="5B1A6548">
        <w:rPr>
          <w:rFonts w:ascii="Times New Roman" w:hAnsi="Times New Roman"/>
          <w:sz w:val="24"/>
          <w:szCs w:val="24"/>
        </w:rPr>
        <w:t>Information shall be based on publicly available reputable and accurate information. Examples of data sources to identify the top carbon-intensive companies include the Carbon Majors Database and Reports of the Carbon Disclosure Project and Climate Accountability Institute as well as Thomson Reuters.</w:t>
      </w:r>
      <w:ins w:id="685" w:author="Author">
        <w:r w:rsidR="00CA7947" w:rsidRPr="5B1A6548">
          <w:rPr>
            <w:rFonts w:ascii="Times New Roman" w:hAnsi="Times New Roman"/>
            <w:sz w:val="24"/>
            <w:szCs w:val="24"/>
          </w:rPr>
          <w:t xml:space="preserve"> Information disclosed by the institutions shall enable to clearly identif</w:t>
        </w:r>
        <w:r w:rsidR="5A32D3DA" w:rsidRPr="5B1A6548">
          <w:rPr>
            <w:rFonts w:ascii="Times New Roman" w:hAnsi="Times New Roman"/>
            <w:sz w:val="24"/>
            <w:szCs w:val="24"/>
          </w:rPr>
          <w:t>y</w:t>
        </w:r>
        <w:r w:rsidR="00CA7947" w:rsidRPr="5B1A6548">
          <w:rPr>
            <w:rFonts w:ascii="Times New Roman" w:hAnsi="Times New Roman"/>
            <w:sz w:val="24"/>
            <w:szCs w:val="24"/>
          </w:rPr>
          <w:t xml:space="preserve"> the precise source used. If several lists of a same data provider coexi</w:t>
        </w:r>
        <w:r w:rsidR="00F413B7">
          <w:rPr>
            <w:rFonts w:ascii="Times New Roman" w:hAnsi="Times New Roman"/>
            <w:sz w:val="24"/>
            <w:szCs w:val="24"/>
          </w:rPr>
          <w:t>s</w:t>
        </w:r>
        <w:r w:rsidR="00CA7947" w:rsidRPr="5B1A6548">
          <w:rPr>
            <w:rFonts w:ascii="Times New Roman" w:hAnsi="Times New Roman"/>
            <w:sz w:val="24"/>
            <w:szCs w:val="24"/>
          </w:rPr>
          <w:t>t, institutions shall specify the precise list used. This could entail to specify the reference period of the list/report or the particular list considered in case multiple lists are available for the same reference period.  </w:t>
        </w:r>
      </w:ins>
    </w:p>
    <w:p w14:paraId="219ED269" w14:textId="378633F8" w:rsidR="0076092D" w:rsidRDefault="00C5464C" w:rsidP="00DB2BD0">
      <w:pPr>
        <w:pStyle w:val="ListParagraph"/>
        <w:numPr>
          <w:ilvl w:val="0"/>
          <w:numId w:val="19"/>
        </w:numPr>
        <w:tabs>
          <w:tab w:val="left" w:pos="567"/>
        </w:tabs>
        <w:spacing w:before="120" w:after="120"/>
        <w:ind w:left="0" w:firstLine="0"/>
        <w:jc w:val="both"/>
        <w:rPr>
          <w:rFonts w:ascii="Times New Roman" w:hAnsi="Times New Roman"/>
          <w:bCs/>
          <w:noProof/>
          <w:sz w:val="24"/>
        </w:rPr>
      </w:pPr>
      <w:del w:id="686" w:author="Author">
        <w:r w:rsidRPr="00E50FA4">
          <w:rPr>
            <w:rFonts w:ascii="Times New Roman" w:hAnsi="Times New Roman"/>
            <w:bCs/>
            <w:noProof/>
            <w:sz w:val="24"/>
          </w:rPr>
          <w:delText>Institutions shall disclose in the narrative accompanying the disclosure the sour</w:delText>
        </w:r>
        <w:r w:rsidR="00B76863">
          <w:rPr>
            <w:rFonts w:ascii="Times New Roman" w:hAnsi="Times New Roman"/>
            <w:bCs/>
            <w:noProof/>
            <w:sz w:val="24"/>
          </w:rPr>
          <w:delText>c</w:delText>
        </w:r>
        <w:r w:rsidRPr="00E50FA4">
          <w:rPr>
            <w:rFonts w:ascii="Times New Roman" w:hAnsi="Times New Roman"/>
            <w:bCs/>
            <w:noProof/>
            <w:sz w:val="24"/>
          </w:rPr>
          <w:delText>e o</w:delText>
        </w:r>
        <w:r w:rsidR="00B76863">
          <w:rPr>
            <w:rFonts w:ascii="Times New Roman" w:hAnsi="Times New Roman"/>
            <w:bCs/>
            <w:noProof/>
            <w:sz w:val="24"/>
          </w:rPr>
          <w:delText>f</w:delText>
        </w:r>
        <w:r w:rsidRPr="00E50FA4">
          <w:rPr>
            <w:rFonts w:ascii="Times New Roman" w:hAnsi="Times New Roman"/>
            <w:bCs/>
            <w:noProof/>
            <w:sz w:val="24"/>
          </w:rPr>
          <w:delText xml:space="preserve"> the data they use. </w:delText>
        </w:r>
      </w:del>
      <w:r w:rsidR="00EB53E5" w:rsidRPr="00E50FA4">
        <w:rPr>
          <w:rFonts w:ascii="Times New Roman" w:hAnsi="Times New Roman"/>
          <w:bCs/>
          <w:noProof/>
          <w:sz w:val="24"/>
        </w:rPr>
        <w:t xml:space="preserve">Where institutions are </w:t>
      </w:r>
      <w:r w:rsidR="003C32CD" w:rsidRPr="00E50FA4">
        <w:rPr>
          <w:rFonts w:ascii="Times New Roman" w:hAnsi="Times New Roman"/>
          <w:bCs/>
          <w:noProof/>
          <w:sz w:val="24"/>
        </w:rPr>
        <w:t xml:space="preserve">not able to identify exposures towards the top 20 carbon-intensive firms in the world, </w:t>
      </w:r>
      <w:r w:rsidR="00EB53E5" w:rsidRPr="00E50FA4">
        <w:rPr>
          <w:rFonts w:ascii="Times New Roman" w:hAnsi="Times New Roman"/>
          <w:bCs/>
          <w:noProof/>
          <w:sz w:val="24"/>
        </w:rPr>
        <w:t>they</w:t>
      </w:r>
      <w:r w:rsidR="00632904" w:rsidRPr="00E50FA4">
        <w:rPr>
          <w:rFonts w:ascii="Times New Roman" w:hAnsi="Times New Roman"/>
          <w:bCs/>
          <w:noProof/>
          <w:sz w:val="24"/>
        </w:rPr>
        <w:t xml:space="preserve"> shall </w:t>
      </w:r>
      <w:r w:rsidR="00EB53E5" w:rsidRPr="00E50FA4">
        <w:rPr>
          <w:rFonts w:ascii="Times New Roman" w:hAnsi="Times New Roman"/>
          <w:bCs/>
          <w:noProof/>
          <w:sz w:val="24"/>
        </w:rPr>
        <w:t xml:space="preserve">explain </w:t>
      </w:r>
      <w:r w:rsidR="003C32CD" w:rsidRPr="00E50FA4">
        <w:rPr>
          <w:rFonts w:ascii="Times New Roman" w:hAnsi="Times New Roman"/>
          <w:bCs/>
          <w:noProof/>
          <w:sz w:val="24"/>
        </w:rPr>
        <w:t>why they have not indicated such exposures</w:t>
      </w:r>
      <w:r w:rsidR="00EB53E5" w:rsidRPr="00E50FA4">
        <w:rPr>
          <w:rFonts w:ascii="Times New Roman" w:hAnsi="Times New Roman"/>
          <w:bCs/>
          <w:noProof/>
          <w:sz w:val="24"/>
        </w:rPr>
        <w:t xml:space="preserve">, including </w:t>
      </w:r>
      <w:r w:rsidR="004B1DCF" w:rsidRPr="00E50FA4">
        <w:rPr>
          <w:rFonts w:ascii="Times New Roman" w:hAnsi="Times New Roman"/>
          <w:bCs/>
          <w:noProof/>
          <w:sz w:val="24"/>
        </w:rPr>
        <w:t xml:space="preserve">in the case in which </w:t>
      </w:r>
      <w:r w:rsidR="00632904" w:rsidRPr="00E50FA4">
        <w:rPr>
          <w:rFonts w:ascii="Times New Roman" w:hAnsi="Times New Roman"/>
          <w:bCs/>
          <w:noProof/>
          <w:sz w:val="24"/>
        </w:rPr>
        <w:t xml:space="preserve">they </w:t>
      </w:r>
      <w:r w:rsidR="003C3BE0" w:rsidRPr="00E50FA4">
        <w:rPr>
          <w:rFonts w:ascii="Times New Roman" w:hAnsi="Times New Roman"/>
          <w:bCs/>
          <w:noProof/>
          <w:sz w:val="24"/>
        </w:rPr>
        <w:t>do not have any exposures to</w:t>
      </w:r>
      <w:r w:rsidR="00632904" w:rsidRPr="00E50FA4">
        <w:rPr>
          <w:rFonts w:ascii="Times New Roman" w:hAnsi="Times New Roman"/>
          <w:bCs/>
          <w:noProof/>
          <w:sz w:val="24"/>
        </w:rPr>
        <w:t>wards</w:t>
      </w:r>
      <w:r w:rsidR="003C3BE0" w:rsidRPr="00E50FA4">
        <w:rPr>
          <w:rFonts w:ascii="Times New Roman" w:hAnsi="Times New Roman"/>
          <w:bCs/>
          <w:noProof/>
          <w:sz w:val="24"/>
        </w:rPr>
        <w:t xml:space="preserve"> </w:t>
      </w:r>
      <w:r w:rsidR="003C32CD" w:rsidRPr="00E50FA4">
        <w:rPr>
          <w:rFonts w:ascii="Times New Roman" w:hAnsi="Times New Roman"/>
          <w:bCs/>
          <w:noProof/>
          <w:sz w:val="24"/>
        </w:rPr>
        <w:t>the top 20 carbon-intensive firms in the world</w:t>
      </w:r>
      <w:r w:rsidR="004B1DCF" w:rsidRPr="00E50FA4">
        <w:rPr>
          <w:rFonts w:ascii="Times New Roman" w:hAnsi="Times New Roman"/>
          <w:bCs/>
          <w:noProof/>
          <w:sz w:val="24"/>
        </w:rPr>
        <w:t>.</w:t>
      </w:r>
      <w:del w:id="687" w:author="Author">
        <w:r w:rsidR="00632904" w:rsidRPr="00E50FA4">
          <w:rPr>
            <w:rFonts w:ascii="Times New Roman" w:hAnsi="Times New Roman"/>
            <w:bCs/>
            <w:noProof/>
            <w:sz w:val="24"/>
          </w:rPr>
          <w:delText xml:space="preserve"> </w:delText>
        </w:r>
      </w:del>
    </w:p>
    <w:p w14:paraId="69461628" w14:textId="609618C5" w:rsidR="00C113F4" w:rsidRPr="00C113F4" w:rsidRDefault="00C113F4" w:rsidP="00C113F4">
      <w:pPr>
        <w:pStyle w:val="ListParagraph"/>
        <w:numPr>
          <w:ilvl w:val="0"/>
          <w:numId w:val="19"/>
        </w:numPr>
        <w:tabs>
          <w:tab w:val="left" w:pos="567"/>
        </w:tabs>
        <w:spacing w:before="120" w:after="120"/>
        <w:ind w:left="0" w:firstLine="0"/>
        <w:jc w:val="both"/>
        <w:rPr>
          <w:ins w:id="688" w:author="Author"/>
          <w:rFonts w:ascii="Times New Roman" w:hAnsi="Times New Roman"/>
          <w:bCs/>
          <w:noProof/>
          <w:sz w:val="24"/>
        </w:rPr>
      </w:pPr>
      <w:ins w:id="689" w:author="Author">
        <w:r w:rsidRPr="00C113F4">
          <w:rPr>
            <w:rFonts w:ascii="Times New Roman" w:hAnsi="Times New Roman"/>
            <w:bCs/>
            <w:noProof/>
            <w:sz w:val="24"/>
          </w:rPr>
          <w:t>Institutions shall disclose this template on a semi-annual basis.</w:t>
        </w:r>
      </w:ins>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90" w:author="Author">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193"/>
        <w:gridCol w:w="1710"/>
        <w:gridCol w:w="5632"/>
        <w:gridCol w:w="236"/>
        <w:tblGridChange w:id="691">
          <w:tblGrid>
            <w:gridCol w:w="567"/>
            <w:gridCol w:w="626"/>
            <w:gridCol w:w="1163"/>
            <w:gridCol w:w="547"/>
            <w:gridCol w:w="5868"/>
          </w:tblGrid>
        </w:tblGridChange>
      </w:tblGrid>
      <w:tr w:rsidR="00032BFB" w:rsidRPr="00E50FA4" w14:paraId="3F76F8E0" w14:textId="77777777" w:rsidTr="00E1637D">
        <w:trPr>
          <w:trHeight w:val="238"/>
          <w:trPrChange w:id="692" w:author="Author">
            <w:trPr>
              <w:trHeight w:val="238"/>
            </w:trPr>
          </w:trPrChange>
        </w:trPr>
        <w:tc>
          <w:tcPr>
            <w:tcW w:w="725" w:type="pct"/>
            <w:shd w:val="clear" w:color="auto" w:fill="D9D9D9" w:themeFill="background1" w:themeFillShade="D9"/>
            <w:tcPrChange w:id="693" w:author="Author">
              <w:tcPr>
                <w:tcW w:w="323" w:type="pct"/>
                <w:shd w:val="clear" w:color="auto" w:fill="D9D9D9" w:themeFill="background1" w:themeFillShade="D9"/>
              </w:tcPr>
            </w:tcPrChange>
          </w:tcPr>
          <w:p w14:paraId="06D73F14" w14:textId="2E634A6C" w:rsidR="00032BFB" w:rsidRPr="00E50FA4" w:rsidRDefault="00032BFB" w:rsidP="001A08A2">
            <w:pPr>
              <w:autoSpaceDE w:val="0"/>
              <w:autoSpaceDN w:val="0"/>
              <w:adjustRightInd w:val="0"/>
              <w:jc w:val="both"/>
              <w:rPr>
                <w:rFonts w:ascii="Times New Roman" w:hAnsi="Times New Roman" w:cs="Times New Roman"/>
                <w:noProof/>
                <w:sz w:val="24"/>
                <w:lang w:val="en-GB"/>
              </w:rPr>
            </w:pPr>
            <w:ins w:id="694" w:author="Author">
              <w:r>
                <w:rPr>
                  <w:rFonts w:ascii="Times New Roman" w:hAnsi="Times New Roman" w:cs="Times New Roman"/>
                  <w:noProof/>
                  <w:sz w:val="24"/>
                  <w:lang w:val="en-GB"/>
                </w:rPr>
                <w:t>Columns</w:t>
              </w:r>
            </w:ins>
          </w:p>
        </w:tc>
        <w:tc>
          <w:tcPr>
            <w:tcW w:w="1020" w:type="pct"/>
            <w:shd w:val="clear" w:color="auto" w:fill="D9D9D9" w:themeFill="background1" w:themeFillShade="D9"/>
            <w:cellDel w:id="695" w:author="Author" w:date="2014-07-11T00:00:00Z"/>
            <w:tcPrChange w:id="696" w:author="Author">
              <w:tcPr>
                <w:tcW w:w="1020" w:type="pct"/>
                <w:gridSpan w:val="2"/>
                <w:shd w:val="clear" w:color="auto" w:fill="D9D9D9" w:themeFill="background1" w:themeFillShade="D9"/>
                <w:cellDel w:id="697" w:author="Author" w:date="2014-07-11T00:00:00Z"/>
              </w:tcPr>
            </w:tcPrChange>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del w:id="698" w:author="Author">
              <w:r w:rsidRPr="00E50FA4">
                <w:rPr>
                  <w:rFonts w:ascii="Times New Roman" w:hAnsi="Times New Roman" w:cs="Times New Roman"/>
                  <w:noProof/>
                  <w:sz w:val="24"/>
                  <w:lang w:val="en-GB"/>
                </w:rPr>
                <w:delText xml:space="preserve">Column </w:delText>
              </w:r>
            </w:del>
          </w:p>
        </w:tc>
        <w:tc>
          <w:tcPr>
            <w:tcW w:w="4275" w:type="pct"/>
            <w:gridSpan w:val="2"/>
            <w:shd w:val="clear" w:color="auto" w:fill="D9D9D9" w:themeFill="background1" w:themeFillShade="D9"/>
            <w:tcPrChange w:id="699" w:author="Author">
              <w:tcPr>
                <w:tcW w:w="3657" w:type="pct"/>
                <w:gridSpan w:val="2"/>
                <w:shd w:val="clear" w:color="auto" w:fill="D9D9D9" w:themeFill="background1" w:themeFillShade="D9"/>
              </w:tcPr>
            </w:tcPrChange>
          </w:tcPr>
          <w:p w14:paraId="0BF7E0C7" w14:textId="30084A85" w:rsidR="00032BFB" w:rsidRPr="00E50FA4" w:rsidRDefault="00032BFB"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032BFB" w:rsidRPr="00E50FA4" w14:paraId="3DEDFD87" w14:textId="77777777" w:rsidTr="00E1637D">
        <w:trPr>
          <w:trHeight w:val="316"/>
          <w:trPrChange w:id="700" w:author="Author">
            <w:trPr>
              <w:trHeight w:val="316"/>
            </w:trPr>
          </w:trPrChange>
        </w:trPr>
        <w:tc>
          <w:tcPr>
            <w:tcW w:w="725" w:type="pct"/>
            <w:tcPrChange w:id="701" w:author="Author">
              <w:tcPr>
                <w:tcW w:w="323" w:type="pct"/>
              </w:tcPr>
            </w:tcPrChange>
          </w:tcPr>
          <w:p w14:paraId="52368742" w14:textId="77777777" w:rsidR="00032BFB" w:rsidRPr="00E50FA4" w:rsidRDefault="00032BFB"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1020" w:type="pct"/>
            <w:cellDel w:id="702" w:author="Author" w:date="2014-07-11T00:00:00Z"/>
            <w:tcPrChange w:id="703" w:author="Author">
              <w:tcPr>
                <w:tcW w:w="1020" w:type="pct"/>
                <w:gridSpan w:val="2"/>
                <w:cellDel w:id="704" w:author="Author" w:date="2014-07-11T00:00:00Z"/>
              </w:tcPr>
            </w:tcPrChange>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lang w:val="en-GB"/>
              </w:rPr>
            </w:pPr>
            <w:del w:id="705" w:author="Author">
              <w:r w:rsidRPr="00E50FA4">
                <w:rPr>
                  <w:rFonts w:ascii="Times New Roman" w:eastAsia="Times New Roman" w:hAnsi="Times New Roman" w:cs="Times New Roman"/>
                  <w:noProof/>
                  <w:sz w:val="24"/>
                  <w:lang w:val="en-GB"/>
                </w:rPr>
                <w:delText>Gross carrying amount</w:delText>
              </w:r>
              <w:r w:rsidR="00802DD9" w:rsidRPr="00E50FA4">
                <w:rPr>
                  <w:rFonts w:ascii="Times New Roman" w:eastAsia="Times New Roman" w:hAnsi="Times New Roman" w:cs="Times New Roman"/>
                  <w:noProof/>
                  <w:sz w:val="24"/>
                  <w:lang w:val="en-GB"/>
                </w:rPr>
                <w:delText xml:space="preserve"> (aggregate)</w:delText>
              </w:r>
            </w:del>
          </w:p>
        </w:tc>
        <w:tc>
          <w:tcPr>
            <w:tcW w:w="4275" w:type="pct"/>
            <w:gridSpan w:val="2"/>
            <w:tcPrChange w:id="706" w:author="Author">
              <w:tcPr>
                <w:tcW w:w="3657" w:type="pct"/>
                <w:gridSpan w:val="2"/>
              </w:tcPr>
            </w:tcPrChange>
          </w:tcPr>
          <w:p w14:paraId="634EF03F" w14:textId="2C9A390B" w:rsidR="00032BFB" w:rsidRPr="00AD1742" w:rsidRDefault="00032BFB" w:rsidP="00D35812">
            <w:pPr>
              <w:spacing w:before="120" w:after="120"/>
              <w:jc w:val="both"/>
              <w:rPr>
                <w:ins w:id="707" w:author="Author"/>
                <w:rFonts w:ascii="Times New Roman" w:eastAsia="Times New Roman" w:hAnsi="Times New Roman" w:cs="Times New Roman"/>
                <w:b/>
                <w:bCs/>
                <w:noProof/>
                <w:sz w:val="24"/>
                <w:u w:val="single"/>
                <w:lang w:val="en-GB"/>
              </w:rPr>
            </w:pPr>
            <w:ins w:id="708" w:author="Author">
              <w:r w:rsidRPr="00AD1742">
                <w:rPr>
                  <w:rFonts w:ascii="Times New Roman" w:eastAsia="Times New Roman" w:hAnsi="Times New Roman" w:cs="Times New Roman"/>
                  <w:b/>
                  <w:bCs/>
                  <w:noProof/>
                  <w:sz w:val="24"/>
                  <w:u w:val="single"/>
                  <w:lang w:val="en-GB"/>
                </w:rPr>
                <w:t>Gross carrying amount of exposures (aggregate)</w:t>
              </w:r>
            </w:ins>
          </w:p>
          <w:p w14:paraId="5D648427" w14:textId="0A9814E5" w:rsidR="00032BFB" w:rsidRPr="00E50FA4" w:rsidRDefault="00032BF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has the meaning referred to in Part 1 of </w:t>
            </w:r>
            <w:del w:id="709" w:author="Author">
              <w:r w:rsidR="00E87225" w:rsidRPr="00E50FA4">
                <w:rPr>
                  <w:rFonts w:ascii="Times New Roman" w:eastAsia="Times New Roman" w:hAnsi="Times New Roman" w:cs="Times New Roman"/>
                  <w:noProof/>
                  <w:sz w:val="24"/>
                  <w:lang w:val="en-GB"/>
                </w:rPr>
                <w:delText>Annex V</w:delText>
              </w:r>
            </w:del>
            <w:ins w:id="710" w:author="Author">
              <w:r w:rsidRPr="00BC6833">
                <w:rPr>
                  <w:rFonts w:ascii="Times New Roman" w:eastAsia="Times New Roman" w:hAnsi="Times New Roman" w:cs="Times New Roman"/>
                  <w:noProof/>
                  <w:sz w:val="24"/>
                  <w:lang w:val="en-GB"/>
                </w:rPr>
                <w:t>of the EBA IT solutions published on EBA’s website related</w:t>
              </w:r>
            </w:ins>
            <w:r w:rsidRPr="00BC6833">
              <w:rPr>
                <w:rFonts w:ascii="Times New Roman" w:eastAsia="Times New Roman" w:hAnsi="Times New Roman" w:cs="Times New Roman"/>
                <w:noProof/>
                <w:sz w:val="24"/>
                <w:lang w:val="en-GB"/>
              </w:rPr>
              <w:t xml:space="preserve"> to </w:t>
            </w:r>
            <w:del w:id="711" w:author="Author">
              <w:r w:rsidR="00E87225" w:rsidRPr="00E50FA4">
                <w:rPr>
                  <w:rFonts w:ascii="Times New Roman" w:eastAsia="Times New Roman" w:hAnsi="Times New Roman" w:cs="Times New Roman"/>
                  <w:noProof/>
                  <w:sz w:val="24"/>
                  <w:lang w:val="en-GB"/>
                </w:rPr>
                <w:delText>Implementing Regulation (EU) 2021/451</w:delText>
              </w:r>
            </w:del>
            <w:ins w:id="712" w:author="Author">
              <w:r w:rsidRPr="00BC6833">
                <w:rPr>
                  <w:rFonts w:ascii="Times New Roman" w:eastAsia="Times New Roman" w:hAnsi="Times New Roman" w:cs="Times New Roman"/>
                  <w:noProof/>
                  <w:sz w:val="24"/>
                  <w:lang w:val="en-GB"/>
                </w:rPr>
                <w:t>the reporting on financial information</w:t>
              </w:r>
            </w:ins>
            <w:r w:rsidRPr="00E50FA4">
              <w:rPr>
                <w:rFonts w:ascii="Times New Roman" w:eastAsia="Times New Roman" w:hAnsi="Times New Roman" w:cs="Times New Roman"/>
                <w:noProof/>
                <w:sz w:val="24"/>
                <w:lang w:val="en-GB"/>
              </w:rPr>
              <w:t xml:space="preserve">. It includes loans and advances, debt securities and equity instruments, classified under the accounting portfolios in the banking book according to that Implementing Regulation, excluding financial assets held for trading and held for sale assets. </w:t>
            </w:r>
          </w:p>
          <w:p w14:paraId="742EAE9F" w14:textId="77777777" w:rsidR="00032BFB" w:rsidRPr="00E50FA4" w:rsidRDefault="00032BFB" w:rsidP="00D35812">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032BFB" w:rsidRPr="00E50FA4" w14:paraId="0F0D7B61" w14:textId="77777777" w:rsidTr="00E1637D">
        <w:trPr>
          <w:trHeight w:val="316"/>
          <w:trPrChange w:id="713" w:author="Author">
            <w:trPr>
              <w:trHeight w:val="316"/>
            </w:trPr>
          </w:trPrChange>
        </w:trPr>
        <w:tc>
          <w:tcPr>
            <w:tcW w:w="725" w:type="pct"/>
            <w:tcPrChange w:id="714" w:author="Author">
              <w:tcPr>
                <w:tcW w:w="323" w:type="pct"/>
              </w:tcPr>
            </w:tcPrChange>
          </w:tcPr>
          <w:p w14:paraId="6E23EFF1"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1020" w:type="pct"/>
            <w:cellDel w:id="715" w:author="Author" w:date="2014-07-11T00:00:00Z"/>
            <w:tcPrChange w:id="716" w:author="Author">
              <w:tcPr>
                <w:tcW w:w="1020" w:type="pct"/>
                <w:gridSpan w:val="2"/>
                <w:cellDel w:id="717" w:author="Author" w:date="2014-07-11T00:00:00Z"/>
              </w:tcPr>
            </w:tcPrChange>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del w:id="718" w:author="Author">
              <w:r w:rsidRPr="00E50FA4">
                <w:rPr>
                  <w:rFonts w:ascii="Times New Roman" w:hAnsi="Times New Roman" w:cs="Times New Roman"/>
                  <w:noProof/>
                  <w:sz w:val="24"/>
                  <w:lang w:val="en-GB"/>
                </w:rPr>
                <w:delText>Gross carrying amount towards the company compared to total gross carrying amount</w:delText>
              </w:r>
              <w:r w:rsidR="00802DD9" w:rsidRPr="00E50FA4">
                <w:rPr>
                  <w:rFonts w:ascii="Times New Roman" w:hAnsi="Times New Roman" w:cs="Times New Roman"/>
                  <w:noProof/>
                  <w:sz w:val="24"/>
                  <w:lang w:val="en-GB"/>
                </w:rPr>
                <w:delText xml:space="preserve"> (aggregate)</w:delText>
              </w:r>
            </w:del>
          </w:p>
        </w:tc>
        <w:tc>
          <w:tcPr>
            <w:tcW w:w="4275" w:type="pct"/>
            <w:gridSpan w:val="2"/>
            <w:tcPrChange w:id="719" w:author="Author">
              <w:tcPr>
                <w:tcW w:w="3657" w:type="pct"/>
                <w:gridSpan w:val="2"/>
              </w:tcPr>
            </w:tcPrChange>
          </w:tcPr>
          <w:p w14:paraId="703C049A" w14:textId="3976CE0B" w:rsidR="00032BFB" w:rsidRPr="00AD1742" w:rsidRDefault="00032BFB" w:rsidP="5B1A6548">
            <w:pPr>
              <w:autoSpaceDE w:val="0"/>
              <w:autoSpaceDN w:val="0"/>
              <w:adjustRightInd w:val="0"/>
              <w:spacing w:before="120" w:after="120"/>
              <w:jc w:val="both"/>
              <w:rPr>
                <w:ins w:id="720" w:author="Author"/>
                <w:rFonts w:ascii="Times New Roman" w:eastAsia="Times New Roman" w:hAnsi="Times New Roman"/>
                <w:b/>
                <w:bCs/>
                <w:noProof/>
                <w:sz w:val="24"/>
                <w:u w:val="single"/>
                <w:lang w:val="en-GB" w:eastAsia="sv-SE"/>
              </w:rPr>
            </w:pPr>
            <w:ins w:id="721" w:author="Author">
              <w:r w:rsidRPr="00AD1742">
                <w:rPr>
                  <w:rFonts w:ascii="Times New Roman" w:hAnsi="Times New Roman" w:cs="Times New Roman"/>
                  <w:b/>
                  <w:bCs/>
                  <w:noProof/>
                  <w:sz w:val="24"/>
                  <w:u w:val="single"/>
                  <w:lang w:val="en-GB"/>
                </w:rPr>
                <w:t>Gross carrying amount of exposures towards the counterparties compared to gross carrying amount of total exposures (aggregate)</w:t>
              </w:r>
            </w:ins>
          </w:p>
          <w:p w14:paraId="18FBCDA9" w14:textId="1CA304AD" w:rsidR="00032BFB" w:rsidRPr="00E50FA4" w:rsidRDefault="00032BFB" w:rsidP="5B1A6548">
            <w:pPr>
              <w:autoSpaceDE w:val="0"/>
              <w:autoSpaceDN w:val="0"/>
              <w:adjustRightInd w:val="0"/>
              <w:spacing w:before="120" w:after="120"/>
              <w:jc w:val="both"/>
              <w:rPr>
                <w:rFonts w:ascii="Times New Roman" w:hAnsi="Times New Roman" w:cs="Times New Roman"/>
                <w:noProof/>
                <w:sz w:val="24"/>
                <w:lang w:val="en-GB"/>
              </w:rPr>
            </w:pPr>
            <w:r w:rsidRPr="5B1A6548">
              <w:rPr>
                <w:rFonts w:ascii="Times New Roman" w:eastAsia="Times New Roman" w:hAnsi="Times New Roman"/>
                <w:noProof/>
                <w:sz w:val="24"/>
                <w:lang w:val="en-GB" w:eastAsia="sv-SE"/>
              </w:rPr>
              <w:t xml:space="preserve">Institutions shall disclose the percentage resulting from the aggregate gross carrying amount indicated in column (a), divided by the total gross carrying amount of the institutions’ exposures in the banking book, </w:t>
            </w:r>
            <w:r w:rsidRPr="5B1A6548">
              <w:rPr>
                <w:rFonts w:ascii="Times New Roman" w:eastAsia="Times New Roman" w:hAnsi="Times New Roman" w:cs="Times New Roman"/>
                <w:noProof/>
                <w:sz w:val="24"/>
                <w:lang w:val="en-GB"/>
              </w:rPr>
              <w:t xml:space="preserve">as referred to in Part 1 </w:t>
            </w:r>
            <w:r w:rsidRPr="00BC6833">
              <w:rPr>
                <w:rFonts w:ascii="Times New Roman" w:eastAsia="Times New Roman" w:hAnsi="Times New Roman" w:cs="Times New Roman"/>
                <w:noProof/>
                <w:sz w:val="24"/>
                <w:lang w:val="en-GB"/>
              </w:rPr>
              <w:t xml:space="preserve">of </w:t>
            </w:r>
            <w:del w:id="722" w:author="Author">
              <w:r w:rsidR="00E87225" w:rsidRPr="00E50FA4">
                <w:rPr>
                  <w:rFonts w:ascii="Times New Roman" w:eastAsia="Times New Roman" w:hAnsi="Times New Roman" w:cs="Times New Roman"/>
                  <w:noProof/>
                  <w:sz w:val="24"/>
                  <w:lang w:val="en-GB"/>
                </w:rPr>
                <w:delText>Annex V to Implementing Regulation (EU) 2021/451</w:delText>
              </w:r>
            </w:del>
            <w:ins w:id="723" w:author="Author">
              <w:r w:rsidRPr="00BC6833">
                <w:rPr>
                  <w:rFonts w:ascii="Times New Roman" w:eastAsia="Times New Roman" w:hAnsi="Times New Roman" w:cs="Times New Roman"/>
                  <w:noProof/>
                  <w:sz w:val="24"/>
                  <w:lang w:val="en-GB"/>
                </w:rPr>
                <w:t>the EBA IT solutions published on EBA’s website related to the reporting on financial information</w:t>
              </w:r>
            </w:ins>
            <w:r>
              <w:rPr>
                <w:rFonts w:ascii="Times New Roman" w:eastAsia="Times New Roman" w:hAnsi="Times New Roman" w:cs="Times New Roman"/>
                <w:noProof/>
                <w:sz w:val="24"/>
                <w:lang w:val="en-GB"/>
              </w:rPr>
              <w:t xml:space="preserve">, </w:t>
            </w:r>
            <w:r w:rsidRPr="5B1A6548">
              <w:rPr>
                <w:rFonts w:ascii="Times New Roman" w:eastAsia="Times New Roman" w:hAnsi="Times New Roman" w:cs="Times New Roman"/>
                <w:noProof/>
                <w:sz w:val="24"/>
                <w:lang w:val="en-GB"/>
              </w:rPr>
              <w:t xml:space="preserve">including </w:t>
            </w:r>
            <w:r w:rsidRPr="5B1A6548">
              <w:rPr>
                <w:rFonts w:ascii="Times New Roman" w:hAnsi="Times New Roman" w:cs="Times New Roman"/>
                <w:noProof/>
                <w:sz w:val="24"/>
                <w:lang w:val="en-GB"/>
              </w:rPr>
              <w:t xml:space="preserve">loans and advances, debt securities and equity instruments in the banking book, </w:t>
            </w:r>
            <w:r w:rsidRPr="5B1A6548">
              <w:rPr>
                <w:rFonts w:ascii="Times New Roman" w:eastAsia="Times New Roman" w:hAnsi="Times New Roman" w:cs="Times New Roman"/>
                <w:noProof/>
                <w:sz w:val="24"/>
                <w:lang w:val="en-GB"/>
              </w:rPr>
              <w:t>classified under the accounting portfolios in the banking book in accordance with that Implementing Regulation, excluding financial assets held for trading and held for sale assets</w:t>
            </w:r>
            <w:r w:rsidRPr="5B1A6548">
              <w:rPr>
                <w:rFonts w:ascii="Times New Roman" w:hAnsi="Times New Roman" w:cs="Times New Roman"/>
                <w:noProof/>
                <w:sz w:val="24"/>
                <w:lang w:val="en-GB"/>
              </w:rPr>
              <w:t>.</w:t>
            </w:r>
          </w:p>
        </w:tc>
      </w:tr>
      <w:tr w:rsidR="00032BFB" w:rsidRPr="00E50FA4" w14:paraId="6607ABC1" w14:textId="77777777" w:rsidTr="00E1637D">
        <w:trPr>
          <w:trHeight w:val="316"/>
          <w:trPrChange w:id="724" w:author="Author">
            <w:trPr>
              <w:trHeight w:val="316"/>
            </w:trPr>
          </w:trPrChange>
        </w:trPr>
        <w:tc>
          <w:tcPr>
            <w:tcW w:w="725" w:type="pct"/>
            <w:tcPrChange w:id="725" w:author="Author">
              <w:tcPr>
                <w:tcW w:w="323" w:type="pct"/>
              </w:tcPr>
            </w:tcPrChange>
          </w:tcPr>
          <w:p w14:paraId="1342E772"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c</w:t>
            </w:r>
          </w:p>
          <w:p w14:paraId="08B5C487" w14:textId="77777777" w:rsidR="00032BFB" w:rsidRPr="00E50FA4" w:rsidRDefault="00032BFB" w:rsidP="001A08A2">
            <w:pPr>
              <w:jc w:val="both"/>
              <w:rPr>
                <w:rFonts w:ascii="Times New Roman" w:hAnsi="Times New Roman" w:cs="Times New Roman"/>
                <w:noProof/>
                <w:sz w:val="24"/>
                <w:lang w:val="en-GB"/>
              </w:rPr>
            </w:pPr>
          </w:p>
        </w:tc>
        <w:tc>
          <w:tcPr>
            <w:tcW w:w="1020" w:type="pct"/>
            <w:cellDel w:id="726" w:author="Author" w:date="2014-07-11T00:00:00Z"/>
            <w:tcPrChange w:id="727" w:author="Author">
              <w:tcPr>
                <w:tcW w:w="1020" w:type="pct"/>
                <w:gridSpan w:val="2"/>
                <w:cellDel w:id="728" w:author="Author" w:date="2014-07-11T00:00:00Z"/>
              </w:tcPr>
            </w:tcPrChange>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lang w:val="en-GB"/>
              </w:rPr>
            </w:pPr>
            <w:del w:id="729" w:author="Author">
              <w:r w:rsidRPr="00E50FA4">
                <w:rPr>
                  <w:rFonts w:ascii="Times New Roman" w:hAnsi="Times New Roman" w:cs="Times New Roman"/>
                  <w:noProof/>
                  <w:sz w:val="24"/>
                  <w:lang w:val="en-GB"/>
                </w:rPr>
                <w:delText>Of which environmentally sustainable (CCM)</w:delText>
              </w:r>
            </w:del>
          </w:p>
        </w:tc>
        <w:tc>
          <w:tcPr>
            <w:tcW w:w="4275" w:type="pct"/>
            <w:gridSpan w:val="2"/>
            <w:tcPrChange w:id="730" w:author="Author">
              <w:tcPr>
                <w:tcW w:w="3657" w:type="pct"/>
                <w:gridSpan w:val="2"/>
              </w:tcPr>
            </w:tcPrChange>
          </w:tcPr>
          <w:p w14:paraId="527E3A2C" w14:textId="7470C9D5" w:rsidR="00032BFB" w:rsidRPr="00347CC0" w:rsidRDefault="00032BFB" w:rsidP="002A2C5B">
            <w:pPr>
              <w:autoSpaceDE w:val="0"/>
              <w:autoSpaceDN w:val="0"/>
              <w:adjustRightInd w:val="0"/>
              <w:spacing w:before="120" w:after="120"/>
              <w:jc w:val="both"/>
              <w:rPr>
                <w:ins w:id="731" w:author="Author"/>
                <w:rFonts w:ascii="Times New Roman" w:eastAsia="Times New Roman" w:hAnsi="Times New Roman" w:cs="Times New Roman"/>
                <w:b/>
                <w:bCs/>
                <w:noProof/>
                <w:sz w:val="24"/>
                <w:u w:val="single"/>
                <w:lang w:val="en-GB" w:eastAsia="sv-SE"/>
              </w:rPr>
            </w:pPr>
            <w:ins w:id="732" w:author="Author">
              <w:r w:rsidRPr="00347CC0">
                <w:rPr>
                  <w:rFonts w:ascii="Times New Roman" w:hAnsi="Times New Roman" w:cs="Times New Roman"/>
                  <w:b/>
                  <w:bCs/>
                  <w:noProof/>
                  <w:sz w:val="24"/>
                  <w:u w:val="single"/>
                  <w:lang w:val="en-GB"/>
                </w:rPr>
                <w:t>Of which environmentally sustainable (CCM)</w:t>
              </w:r>
            </w:ins>
          </w:p>
          <w:p w14:paraId="4C048490" w14:textId="77777777" w:rsidR="00C37612" w:rsidRPr="00E50FA4" w:rsidRDefault="00032BFB" w:rsidP="001A08A2">
            <w:pPr>
              <w:autoSpaceDE w:val="0"/>
              <w:autoSpaceDN w:val="0"/>
              <w:adjustRightInd w:val="0"/>
              <w:spacing w:before="120" w:after="120"/>
              <w:jc w:val="both"/>
              <w:rPr>
                <w:del w:id="733" w:author="Autho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disclose the aggregate gross carrying amount of environmentally sustainable exposures contributing to the objective of climate change mitigation. That amount shall be based on the purpose of the activity funded, for special purpose lending, or on the counterparty’s information on the level of alignment of its economic activities with </w:t>
            </w:r>
            <w:r w:rsidRPr="00E50FA4">
              <w:rPr>
                <w:rFonts w:ascii="Times New Roman" w:hAnsi="Times New Roman" w:cs="Times New Roman"/>
                <w:noProof/>
                <w:sz w:val="24"/>
                <w:lang w:val="en-GB"/>
              </w:rPr>
              <w:t>Regulation (EU) 2020/852,</w:t>
            </w:r>
            <w:r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r w:rsidRPr="00E1637D">
              <w:rPr>
                <w:rFonts w:ascii="Times New Roman" w:hAnsi="Times New Roman"/>
                <w:sz w:val="24"/>
                <w:rPrChange w:id="734" w:author="Author">
                  <w:rPr>
                    <w:rFonts w:ascii="Times New Roman" w:hAnsi="Times New Roman"/>
                    <w:sz w:val="24"/>
                    <w:lang w:val="en-GB"/>
                  </w:rPr>
                </w:rPrChange>
              </w:rPr>
              <w:t>.</w:t>
            </w:r>
          </w:p>
          <w:p w14:paraId="475D6C11" w14:textId="645E74F5" w:rsidR="00032BFB"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del w:id="735" w:author="Author">
              <w:r w:rsidRPr="00E50FA4">
                <w:rPr>
                  <w:rFonts w:ascii="Times New Roman" w:hAnsi="Times New Roman" w:cs="Times New Roman"/>
                  <w:bCs/>
                  <w:noProof/>
                  <w:sz w:val="24"/>
                </w:rPr>
                <w:delText xml:space="preserve">Institutions shall start disclosing this information </w:delText>
              </w:r>
              <w:r w:rsidR="002404A4" w:rsidRPr="00E50FA4">
                <w:rPr>
                  <w:rFonts w:ascii="Times New Roman" w:hAnsi="Times New Roman" w:cs="Times New Roman"/>
                  <w:noProof/>
                  <w:sz w:val="24"/>
                </w:rPr>
                <w:delText xml:space="preserve">with </w:delText>
              </w:r>
              <w:r w:rsidRPr="00E50FA4">
                <w:rPr>
                  <w:rFonts w:ascii="Times New Roman" w:hAnsi="Times New Roman" w:cs="Times New Roman"/>
                  <w:noProof/>
                  <w:sz w:val="24"/>
                </w:rPr>
                <w:delText>first disclosure reference date</w:delText>
              </w:r>
              <w:r w:rsidR="002404A4" w:rsidRPr="00E50FA4">
                <w:rPr>
                  <w:rFonts w:ascii="Times New Roman" w:hAnsi="Times New Roman" w:cs="Times New Roman"/>
                  <w:noProof/>
                  <w:sz w:val="24"/>
                </w:rPr>
                <w:delText xml:space="preserve"> </w:delText>
              </w:r>
              <w:r w:rsidR="002A2C5B" w:rsidRPr="00E50FA4">
                <w:rPr>
                  <w:rFonts w:ascii="Times New Roman" w:hAnsi="Times New Roman" w:cs="Times New Roman"/>
                  <w:noProof/>
                  <w:sz w:val="24"/>
                </w:rPr>
                <w:delText>as of</w:delText>
              </w:r>
              <w:r w:rsidR="002404A4" w:rsidRPr="00E50FA4">
                <w:rPr>
                  <w:rFonts w:ascii="Times New Roman" w:hAnsi="Times New Roman" w:cs="Times New Roman"/>
                  <w:noProof/>
                  <w:sz w:val="24"/>
                </w:rPr>
                <w:delText xml:space="preserve"> 31 December 2023</w:delText>
              </w:r>
              <w:r w:rsidRPr="00E50FA4">
                <w:rPr>
                  <w:rFonts w:ascii="Times New Roman" w:hAnsi="Times New Roman" w:cs="Times New Roman"/>
                  <w:noProof/>
                  <w:sz w:val="24"/>
                </w:rPr>
                <w:delText>.</w:delText>
              </w:r>
            </w:del>
          </w:p>
        </w:tc>
      </w:tr>
      <w:tr w:rsidR="00032BFB" w:rsidRPr="00E50FA4" w14:paraId="7EEC8DEE" w14:textId="77777777" w:rsidTr="00E1637D">
        <w:trPr>
          <w:trHeight w:val="316"/>
          <w:trPrChange w:id="736" w:author="Author">
            <w:trPr>
              <w:trHeight w:val="316"/>
            </w:trPr>
          </w:trPrChange>
        </w:trPr>
        <w:tc>
          <w:tcPr>
            <w:tcW w:w="725" w:type="pct"/>
            <w:tcPrChange w:id="737" w:author="Author">
              <w:tcPr>
                <w:tcW w:w="323" w:type="pct"/>
              </w:tcPr>
            </w:tcPrChange>
          </w:tcPr>
          <w:p w14:paraId="4F54F450"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1020" w:type="pct"/>
            <w:cellDel w:id="738" w:author="Author" w:date="2014-07-11T00:00:00Z"/>
            <w:tcPrChange w:id="739" w:author="Author">
              <w:tcPr>
                <w:tcW w:w="1020" w:type="pct"/>
                <w:gridSpan w:val="2"/>
                <w:cellDel w:id="740" w:author="Author" w:date="2014-07-11T00:00:00Z"/>
              </w:tcPr>
            </w:tcPrChange>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del w:id="741" w:author="Author">
              <w:r w:rsidRPr="00E50FA4">
                <w:rPr>
                  <w:rFonts w:ascii="Times New Roman" w:hAnsi="Times New Roman" w:cs="Times New Roman"/>
                  <w:noProof/>
                  <w:sz w:val="24"/>
                  <w:lang w:val="en-GB"/>
                </w:rPr>
                <w:delText>Average maturity</w:delText>
              </w:r>
            </w:del>
          </w:p>
        </w:tc>
        <w:tc>
          <w:tcPr>
            <w:tcW w:w="4275" w:type="pct"/>
            <w:gridSpan w:val="2"/>
            <w:tcPrChange w:id="742" w:author="Author">
              <w:tcPr>
                <w:tcW w:w="3657" w:type="pct"/>
                <w:gridSpan w:val="2"/>
              </w:tcPr>
            </w:tcPrChange>
          </w:tcPr>
          <w:p w14:paraId="38732F9F" w14:textId="3299F093" w:rsidR="00032BFB" w:rsidRPr="00347CC0" w:rsidRDefault="00032BFB" w:rsidP="00274BFD">
            <w:pPr>
              <w:autoSpaceDE w:val="0"/>
              <w:autoSpaceDN w:val="0"/>
              <w:adjustRightInd w:val="0"/>
              <w:spacing w:before="120" w:after="120"/>
              <w:jc w:val="both"/>
              <w:rPr>
                <w:ins w:id="743" w:author="Author"/>
                <w:rFonts w:ascii="Times New Roman" w:eastAsia="Times New Roman" w:hAnsi="Times New Roman" w:cs="Times New Roman"/>
                <w:b/>
                <w:bCs/>
                <w:noProof/>
                <w:sz w:val="24"/>
                <w:u w:val="single"/>
                <w:lang w:val="en-GB" w:eastAsia="sv-SE"/>
              </w:rPr>
            </w:pPr>
            <w:ins w:id="744" w:author="Author">
              <w:r w:rsidRPr="00347CC0">
                <w:rPr>
                  <w:rFonts w:ascii="Times New Roman" w:hAnsi="Times New Roman" w:cs="Times New Roman"/>
                  <w:b/>
                  <w:bCs/>
                  <w:noProof/>
                  <w:sz w:val="24"/>
                  <w:u w:val="single"/>
                  <w:lang w:val="en-GB"/>
                </w:rPr>
                <w:t>Average weighted maturity</w:t>
              </w:r>
            </w:ins>
          </w:p>
          <w:p w14:paraId="30F3400A" w14:textId="6A36193D" w:rsidR="00032BFB" w:rsidRPr="00E50FA4" w:rsidRDefault="00032BFB"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disclose the average maturity of the exposures considered in the computation weighted by the gross carrying amount of the exposure.</w:t>
            </w:r>
            <w:ins w:id="745" w:author="Author">
              <w:r>
                <w:rPr>
                  <w:rFonts w:ascii="Times New Roman" w:eastAsia="Times New Roman" w:hAnsi="Times New Roman" w:cs="Times New Roman"/>
                  <w:noProof/>
                  <w:sz w:val="24"/>
                  <w:lang w:val="en-GB" w:eastAsia="sv-SE"/>
                </w:rPr>
                <w:t xml:space="preserve"> </w:t>
              </w:r>
              <w:r w:rsidRPr="00351472">
                <w:rPr>
                  <w:rFonts w:ascii="Times New Roman" w:hAnsi="Times New Roman"/>
                  <w:noProof/>
                  <w:sz w:val="24"/>
                </w:rPr>
                <w:t>The average maturity shall be disclosed in years</w:t>
              </w:r>
              <w:r>
                <w:rPr>
                  <w:rFonts w:ascii="Times New Roman" w:hAnsi="Times New Roman"/>
                  <w:noProof/>
                  <w:sz w:val="24"/>
                </w:rPr>
                <w:t>.</w:t>
              </w:r>
            </w:ins>
          </w:p>
        </w:tc>
      </w:tr>
      <w:tr w:rsidR="00032BFB" w:rsidRPr="00E50FA4" w14:paraId="1AD4A66F" w14:textId="38C83F92" w:rsidTr="00E1637D">
        <w:trPr>
          <w:trHeight w:val="316"/>
          <w:trPrChange w:id="746" w:author="Author">
            <w:trPr>
              <w:trHeight w:val="316"/>
            </w:trPr>
          </w:trPrChange>
        </w:trPr>
        <w:tc>
          <w:tcPr>
            <w:tcW w:w="725" w:type="pct"/>
            <w:gridSpan w:val="2"/>
            <w:tcPrChange w:id="747" w:author="Author">
              <w:tcPr>
                <w:tcW w:w="323" w:type="pct"/>
              </w:tcPr>
            </w:tcPrChange>
          </w:tcPr>
          <w:p w14:paraId="540DDC8B" w14:textId="77777777" w:rsidR="00032BFB" w:rsidRPr="00E50FA4" w:rsidRDefault="00032BFB"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32D2AEB7" w14:textId="77777777" w:rsidR="00032BFB" w:rsidRPr="00E50FA4" w:rsidRDefault="00032BFB" w:rsidP="001A08A2">
            <w:pPr>
              <w:jc w:val="both"/>
              <w:rPr>
                <w:rFonts w:ascii="Times New Roman" w:hAnsi="Times New Roman" w:cs="Times New Roman"/>
                <w:noProof/>
                <w:sz w:val="24"/>
                <w:lang w:val="en-GB"/>
              </w:rPr>
            </w:pPr>
          </w:p>
        </w:tc>
        <w:tc>
          <w:tcPr>
            <w:tcW w:w="4275" w:type="pct"/>
            <w:tcPrChange w:id="748" w:author="Author">
              <w:tcPr>
                <w:tcW w:w="1020" w:type="pct"/>
                <w:gridSpan w:val="2"/>
              </w:tcPr>
            </w:tcPrChange>
          </w:tcPr>
          <w:p w14:paraId="36797E1F" w14:textId="6DE82EEB" w:rsidR="00032BFB" w:rsidRPr="00DB2BD0" w:rsidRDefault="00032BFB" w:rsidP="00274BFD">
            <w:pPr>
              <w:autoSpaceDE w:val="0"/>
              <w:autoSpaceDN w:val="0"/>
              <w:adjustRightInd w:val="0"/>
              <w:spacing w:before="120" w:after="120"/>
              <w:jc w:val="both"/>
              <w:rPr>
                <w:ins w:id="749" w:author="Author"/>
                <w:rFonts w:ascii="Times New Roman" w:eastAsia="Times New Roman" w:hAnsi="Times New Roman" w:cs="Times New Roman"/>
                <w:b/>
                <w:bCs/>
                <w:noProof/>
                <w:sz w:val="24"/>
                <w:u w:val="single"/>
                <w:lang w:val="en-GB" w:eastAsia="sv-SE"/>
              </w:rPr>
            </w:pPr>
            <w:r w:rsidRPr="00E1637D">
              <w:rPr>
                <w:rFonts w:ascii="Times New Roman" w:hAnsi="Times New Roman"/>
                <w:b/>
                <w:sz w:val="24"/>
                <w:u w:val="single"/>
                <w:lang w:val="en-GB"/>
                <w:rPrChange w:id="750" w:author="Author">
                  <w:rPr>
                    <w:rFonts w:ascii="Times New Roman" w:hAnsi="Times New Roman"/>
                    <w:sz w:val="24"/>
                    <w:lang w:val="en-GB"/>
                  </w:rPr>
                </w:rPrChange>
              </w:rPr>
              <w:t>Number of top 20 polluting firms included</w:t>
            </w:r>
          </w:p>
          <w:p w14:paraId="381BBAA9" w14:textId="14706258" w:rsidR="00032BFB" w:rsidRPr="00E50FA4" w:rsidRDefault="00032BFB" w:rsidP="00E1637D">
            <w:pPr>
              <w:autoSpaceDE w:val="0"/>
              <w:autoSpaceDN w:val="0"/>
              <w:adjustRightInd w:val="0"/>
              <w:spacing w:before="120" w:after="120"/>
              <w:jc w:val="both"/>
              <w:rPr>
                <w:rFonts w:ascii="Times New Roman" w:eastAsia="Times New Roman" w:hAnsi="Times New Roman" w:cs="Times New Roman"/>
                <w:noProof/>
                <w:sz w:val="24"/>
                <w:lang w:val="en-GB" w:eastAsia="sv-SE"/>
              </w:rPr>
              <w:pPrChange w:id="751" w:author="Author">
                <w:pPr>
                  <w:autoSpaceDE w:val="0"/>
                  <w:autoSpaceDN w:val="0"/>
                  <w:adjustRightInd w:val="0"/>
                  <w:jc w:val="both"/>
                </w:pPr>
              </w:pPrChange>
            </w:pPr>
            <w:ins w:id="752" w:author="Author">
              <w:r w:rsidRPr="00E50FA4">
                <w:rPr>
                  <w:rFonts w:ascii="Times New Roman" w:eastAsia="Times New Roman" w:hAnsi="Times New Roman" w:cs="Times New Roman"/>
                  <w:noProof/>
                  <w:sz w:val="24"/>
                  <w:lang w:val="en-GB" w:eastAsia="sv-SE"/>
                </w:rPr>
                <w:t>Institutions shall indicate the number of top polluting companies included in the calculation of the aggregate gross carrying amount.</w:t>
              </w:r>
            </w:ins>
          </w:p>
        </w:tc>
        <w:tc>
          <w:tcPr>
            <w:tcW w:w="3657" w:type="pct"/>
            <w:cellDel w:id="753" w:author="Author" w:date="2014-07-11T00:00:00Z"/>
            <w:tcPrChange w:id="754" w:author="Author">
              <w:tcPr>
                <w:tcW w:w="3657" w:type="pct"/>
                <w:gridSpan w:val="2"/>
                <w:cellDel w:id="755" w:author="Author" w:date="2014-07-11T00:00:00Z"/>
              </w:tcPr>
            </w:tcPrChange>
          </w:tcPr>
          <w:p w14:paraId="753B9AE1" w14:textId="77777777" w:rsidR="00A84165"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del w:id="756" w:author="Author">
              <w:r w:rsidRPr="00E50FA4">
                <w:rPr>
                  <w:rFonts w:ascii="Times New Roman" w:eastAsia="Times New Roman" w:hAnsi="Times New Roman" w:cs="Times New Roman"/>
                  <w:noProof/>
                  <w:sz w:val="24"/>
                  <w:lang w:val="en-GB" w:eastAsia="sv-SE"/>
                </w:rPr>
                <w:delText>I</w:delText>
              </w:r>
              <w:r w:rsidR="00C37612" w:rsidRPr="00E50FA4">
                <w:rPr>
                  <w:rFonts w:ascii="Times New Roman" w:eastAsia="Times New Roman" w:hAnsi="Times New Roman" w:cs="Times New Roman"/>
                  <w:noProof/>
                  <w:sz w:val="24"/>
                  <w:lang w:val="en-GB" w:eastAsia="sv-SE"/>
                </w:rPr>
                <w:delText>nstitution</w:delText>
              </w:r>
              <w:r w:rsidRPr="00E50FA4">
                <w:rPr>
                  <w:rFonts w:ascii="Times New Roman" w:eastAsia="Times New Roman" w:hAnsi="Times New Roman" w:cs="Times New Roman"/>
                  <w:noProof/>
                  <w:sz w:val="24"/>
                  <w:lang w:val="en-GB" w:eastAsia="sv-SE"/>
                </w:rPr>
                <w:delText>s</w:delText>
              </w:r>
              <w:r w:rsidR="00C37612" w:rsidRPr="00E50FA4">
                <w:rPr>
                  <w:rFonts w:ascii="Times New Roman" w:eastAsia="Times New Roman" w:hAnsi="Times New Roman" w:cs="Times New Roman"/>
                  <w:noProof/>
                  <w:sz w:val="24"/>
                  <w:lang w:val="en-GB" w:eastAsia="sv-SE"/>
                </w:rPr>
                <w:delText xml:space="preserve"> </w:delText>
              </w:r>
              <w:r w:rsidR="00274BFD" w:rsidRPr="00E50FA4">
                <w:rPr>
                  <w:rFonts w:ascii="Times New Roman" w:eastAsia="Times New Roman" w:hAnsi="Times New Roman" w:cs="Times New Roman"/>
                  <w:noProof/>
                  <w:sz w:val="24"/>
                  <w:lang w:val="en-GB" w:eastAsia="sv-SE"/>
                </w:rPr>
                <w:delText>shall</w:delText>
              </w:r>
              <w:r w:rsidR="00B72173" w:rsidRPr="00E50FA4">
                <w:rPr>
                  <w:rFonts w:ascii="Times New Roman" w:eastAsia="Times New Roman" w:hAnsi="Times New Roman" w:cs="Times New Roman"/>
                  <w:noProof/>
                  <w:sz w:val="24"/>
                  <w:lang w:val="en-GB" w:eastAsia="sv-SE"/>
                </w:rPr>
                <w:delText xml:space="preserve"> </w:delText>
              </w:r>
              <w:r w:rsidR="00C37612" w:rsidRPr="00E50FA4">
                <w:rPr>
                  <w:rFonts w:ascii="Times New Roman" w:eastAsia="Times New Roman" w:hAnsi="Times New Roman" w:cs="Times New Roman"/>
                  <w:noProof/>
                  <w:sz w:val="24"/>
                  <w:lang w:val="en-GB" w:eastAsia="sv-SE"/>
                </w:rPr>
                <w:delText xml:space="preserve">indicate </w:delText>
              </w:r>
              <w:r w:rsidR="00802DD9" w:rsidRPr="00E50FA4">
                <w:rPr>
                  <w:rFonts w:ascii="Times New Roman" w:eastAsia="Times New Roman" w:hAnsi="Times New Roman" w:cs="Times New Roman"/>
                  <w:noProof/>
                  <w:sz w:val="24"/>
                  <w:lang w:val="en-GB" w:eastAsia="sv-SE"/>
                </w:rPr>
                <w:delText>the nu</w:delText>
              </w:r>
              <w:r w:rsidR="00802DD9" w:rsidRPr="00E50FA4">
                <w:rPr>
                  <w:rFonts w:ascii="Times New Roman" w:eastAsia="Times New Roman" w:hAnsi="Times New Roman" w:cs="Times New Roman"/>
                  <w:noProof/>
                  <w:sz w:val="24"/>
                  <w:lang w:val="en-GB" w:eastAsia="sv-SE"/>
                </w:rPr>
                <w:lastRenderedPageBreak/>
                <w:delText xml:space="preserve">mber of top polluting companies included in the calculation </w:delText>
              </w:r>
              <w:r w:rsidR="00802DD9" w:rsidRPr="00E50FA4">
                <w:rPr>
                  <w:rFonts w:ascii="Times New Roman" w:eastAsia="Times New Roman" w:hAnsi="Times New Roman" w:cs="Times New Roman"/>
                  <w:noProof/>
                  <w:sz w:val="24"/>
                  <w:lang w:val="en-GB" w:eastAsia="sv-SE"/>
                </w:rPr>
                <w:lastRenderedPageBreak/>
                <w:delText>of the aggregate gross carrying amount.</w:delText>
              </w:r>
            </w:del>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6A90E769" w:rsidR="00E01673" w:rsidRPr="00E50FA4" w:rsidRDefault="00E01673" w:rsidP="00D35812">
      <w:pPr>
        <w:spacing w:before="120" w:after="120"/>
        <w:jc w:val="both"/>
        <w:rPr>
          <w:rFonts w:ascii="Times New Roman" w:hAnsi="Times New Roman"/>
          <w:b/>
          <w:noProof/>
          <w:sz w:val="24"/>
          <w:lang w:val="en-GB"/>
        </w:rPr>
      </w:pPr>
      <w:r w:rsidRPr="00E50FA4">
        <w:rPr>
          <w:rFonts w:ascii="Times New Roman" w:hAnsi="Times New Roman"/>
          <w:b/>
          <w:noProof/>
          <w:sz w:val="24"/>
          <w:lang w:val="en-GB"/>
        </w:rPr>
        <w:t xml:space="preserve">Template </w:t>
      </w:r>
      <w:r w:rsidR="00F51CDD" w:rsidRPr="00E50FA4">
        <w:rPr>
          <w:rFonts w:ascii="Times New Roman" w:hAnsi="Times New Roman"/>
          <w:b/>
          <w:noProof/>
          <w:sz w:val="24"/>
          <w:lang w:val="en-GB"/>
        </w:rPr>
        <w:t>5</w:t>
      </w:r>
      <w:del w:id="757" w:author="Author">
        <w:r w:rsidRPr="00E50FA4">
          <w:rPr>
            <w:rFonts w:ascii="Times New Roman" w:hAnsi="Times New Roman"/>
            <w:b/>
            <w:noProof/>
            <w:sz w:val="24"/>
            <w:lang w:val="en-GB"/>
          </w:rPr>
          <w:delText xml:space="preserve"> -</w:delText>
        </w:r>
      </w:del>
      <w:ins w:id="758" w:author="Author">
        <w:r w:rsidR="00B81A76">
          <w:rPr>
            <w:rFonts w:ascii="Times New Roman" w:hAnsi="Times New Roman"/>
            <w:b/>
            <w:noProof/>
            <w:sz w:val="24"/>
            <w:lang w:val="en-GB"/>
          </w:rPr>
          <w:t>:</w:t>
        </w:r>
      </w:ins>
      <w:r w:rsidRPr="00E50FA4">
        <w:rPr>
          <w:rFonts w:ascii="Times New Roman" w:hAnsi="Times New Roman"/>
          <w:b/>
          <w:noProof/>
          <w:sz w:val="24"/>
          <w:lang w:val="en-GB"/>
        </w:rPr>
        <w:t xml:space="preserve"> </w:t>
      </w:r>
      <w:r w:rsidR="00F51CDD" w:rsidRPr="00E50FA4">
        <w:rPr>
          <w:rFonts w:ascii="Times New Roman" w:hAnsi="Times New Roman"/>
          <w:b/>
          <w:noProof/>
          <w:sz w:val="24"/>
          <w:lang w:val="en-GB"/>
        </w:rPr>
        <w:t xml:space="preserve">Banking book </w:t>
      </w:r>
      <w:r w:rsidR="00A71647" w:rsidRPr="00E50FA4">
        <w:rPr>
          <w:rFonts w:ascii="Times New Roman" w:hAnsi="Times New Roman"/>
          <w:b/>
          <w:noProof/>
          <w:sz w:val="24"/>
          <w:lang w:val="en-GB"/>
        </w:rPr>
        <w:t>–</w:t>
      </w:r>
      <w:del w:id="759" w:author="Author">
        <w:r w:rsidR="00F51CDD" w:rsidRPr="00E50FA4">
          <w:rPr>
            <w:rFonts w:ascii="Times New Roman" w:hAnsi="Times New Roman"/>
            <w:b/>
            <w:noProof/>
            <w:sz w:val="24"/>
            <w:lang w:val="en-GB"/>
          </w:rPr>
          <w:delText xml:space="preserve"> </w:delText>
        </w:r>
        <w:r w:rsidR="00A71647" w:rsidRPr="00E50FA4">
          <w:rPr>
            <w:rFonts w:ascii="Times New Roman" w:hAnsi="Times New Roman"/>
            <w:b/>
            <w:noProof/>
            <w:sz w:val="24"/>
            <w:lang w:val="en-GB"/>
          </w:rPr>
          <w:delText xml:space="preserve">Indicators of </w:delText>
        </w:r>
        <w:r w:rsidR="009D116E" w:rsidRPr="00E50FA4">
          <w:rPr>
            <w:rFonts w:ascii="Times New Roman" w:hAnsi="Times New Roman"/>
            <w:b/>
            <w:noProof/>
            <w:sz w:val="24"/>
            <w:lang w:val="en-GB"/>
          </w:rPr>
          <w:delText xml:space="preserve">potential </w:delText>
        </w:r>
        <w:r w:rsidR="00A71647" w:rsidRPr="00E50FA4">
          <w:rPr>
            <w:rFonts w:ascii="Times New Roman" w:hAnsi="Times New Roman"/>
            <w:b/>
            <w:noProof/>
            <w:sz w:val="24"/>
            <w:lang w:val="en-GB"/>
          </w:rPr>
          <w:delText>c</w:delText>
        </w:r>
        <w:r w:rsidR="00F51CDD" w:rsidRPr="00E50FA4">
          <w:rPr>
            <w:rFonts w:ascii="Times New Roman" w:hAnsi="Times New Roman"/>
            <w:b/>
            <w:noProof/>
            <w:sz w:val="24"/>
            <w:lang w:val="en-GB"/>
          </w:rPr>
          <w:delText>limate</w:delText>
        </w:r>
      </w:del>
      <w:ins w:id="760" w:author="Author">
        <w:r w:rsidR="00F937D4">
          <w:rPr>
            <w:rFonts w:ascii="Times New Roman" w:hAnsi="Times New Roman"/>
            <w:b/>
            <w:noProof/>
            <w:sz w:val="24"/>
            <w:lang w:val="en-GB"/>
          </w:rPr>
          <w:t>Cl</w:t>
        </w:r>
        <w:r w:rsidR="00F51CDD" w:rsidRPr="00E50FA4">
          <w:rPr>
            <w:rFonts w:ascii="Times New Roman" w:hAnsi="Times New Roman"/>
            <w:b/>
            <w:noProof/>
            <w:sz w:val="24"/>
            <w:lang w:val="en-GB"/>
          </w:rPr>
          <w:t>imate</w:t>
        </w:r>
      </w:ins>
      <w:r w:rsidR="00F51CDD" w:rsidRPr="00E50FA4">
        <w:rPr>
          <w:rFonts w:ascii="Times New Roman" w:hAnsi="Times New Roman"/>
          <w:b/>
          <w:noProof/>
          <w:sz w:val="24"/>
          <w:lang w:val="en-GB"/>
        </w:rPr>
        <w:t xml:space="preserve"> change physical risk: Exposures subject to physical risk</w:t>
      </w:r>
      <w:del w:id="761" w:author="Author">
        <w:r w:rsidR="00D51DA4" w:rsidRPr="00E50FA4">
          <w:rPr>
            <w:rFonts w:ascii="Times New Roman" w:hAnsi="Times New Roman"/>
            <w:noProof/>
            <w:sz w:val="24"/>
            <w:lang w:val="en-GB"/>
          </w:rPr>
          <w:delText xml:space="preserve">. </w:delText>
        </w:r>
      </w:del>
      <w:ins w:id="762" w:author="Author">
        <w:r w:rsidR="00B81A76">
          <w:rPr>
            <w:rFonts w:ascii="Times New Roman" w:hAnsi="Times New Roman"/>
            <w:b/>
            <w:noProof/>
            <w:sz w:val="24"/>
            <w:lang w:val="en-GB"/>
          </w:rPr>
          <w:t xml:space="preserve"> </w:t>
        </w:r>
        <w:r w:rsidR="00D51DA4" w:rsidRPr="00E50FA4">
          <w:rPr>
            <w:rFonts w:ascii="Times New Roman" w:hAnsi="Times New Roman"/>
            <w:noProof/>
            <w:sz w:val="24"/>
            <w:lang w:val="en-GB"/>
          </w:rPr>
          <w:t xml:space="preserve">. </w:t>
        </w:r>
        <w:r w:rsidR="00F937D4">
          <w:rPr>
            <w:rFonts w:ascii="Times New Roman" w:hAnsi="Times New Roman"/>
            <w:noProof/>
            <w:sz w:val="24"/>
            <w:lang w:val="en-GB"/>
          </w:rPr>
          <w:t>(</w:t>
        </w:r>
      </w:ins>
      <w:r w:rsidR="00D51DA4" w:rsidRPr="00E50FA4">
        <w:rPr>
          <w:rFonts w:ascii="Times New Roman" w:hAnsi="Times New Roman" w:cs="Times New Roman"/>
          <w:noProof/>
          <w:sz w:val="24"/>
          <w:lang w:val="en-GB"/>
        </w:rPr>
        <w:t>Fixed format</w:t>
      </w:r>
      <w:del w:id="763" w:author="Author">
        <w:r w:rsidR="00D51DA4" w:rsidRPr="00E50FA4">
          <w:rPr>
            <w:rFonts w:ascii="Times New Roman" w:hAnsi="Times New Roman" w:cs="Times New Roman"/>
            <w:noProof/>
            <w:sz w:val="24"/>
            <w:lang w:val="en-GB"/>
          </w:rPr>
          <w:delText>.</w:delText>
        </w:r>
      </w:del>
      <w:ins w:id="764" w:author="Author">
        <w:r w:rsidR="00F937D4">
          <w:rPr>
            <w:rFonts w:ascii="Times New Roman" w:hAnsi="Times New Roman" w:cs="Times New Roman"/>
            <w:noProof/>
            <w:sz w:val="24"/>
            <w:lang w:val="en-GB"/>
          </w:rPr>
          <w:t>)</w:t>
        </w:r>
        <w:r w:rsidR="00D51DA4" w:rsidRPr="00E50FA4">
          <w:rPr>
            <w:rFonts w:ascii="Times New Roman" w:hAnsi="Times New Roman" w:cs="Times New Roman"/>
            <w:noProof/>
            <w:sz w:val="24"/>
            <w:lang w:val="en-GB"/>
          </w:rPr>
          <w:t>.</w:t>
        </w:r>
      </w:ins>
    </w:p>
    <w:p w14:paraId="3C8424CF" w14:textId="32D4EBC7" w:rsidR="00074B2C" w:rsidRPr="00E50FA4" w:rsidRDefault="00074B2C" w:rsidP="00DB2BD0">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B72173" w:rsidRPr="00E50FA4">
        <w:rPr>
          <w:rFonts w:ascii="Times New Roman" w:hAnsi="Times New Roman"/>
          <w:noProof/>
          <w:sz w:val="24"/>
        </w:rPr>
        <w:t xml:space="preserve">use </w:t>
      </w:r>
      <w:r w:rsidRPr="00E50FA4">
        <w:rPr>
          <w:rFonts w:ascii="Times New Roman" w:hAnsi="Times New Roman"/>
          <w:noProof/>
          <w:sz w:val="24"/>
        </w:rPr>
        <w:t xml:space="preserve">the </w:t>
      </w:r>
      <w:r w:rsidR="00B72173" w:rsidRPr="00E50FA4">
        <w:rPr>
          <w:rFonts w:ascii="Times New Roman" w:hAnsi="Times New Roman"/>
          <w:noProof/>
          <w:sz w:val="24"/>
        </w:rPr>
        <w:t xml:space="preserve">following </w:t>
      </w:r>
      <w:r w:rsidRPr="00E50FA4">
        <w:rPr>
          <w:rFonts w:ascii="Times New Roman" w:hAnsi="Times New Roman"/>
          <w:noProof/>
          <w:sz w:val="24"/>
        </w:rPr>
        <w:t xml:space="preserve">instructions to disclose the information required in </w:t>
      </w:r>
      <w:r w:rsidRPr="00A310D9">
        <w:rPr>
          <w:rFonts w:ascii="Times New Roman" w:hAnsi="Times New Roman"/>
          <w:bCs/>
          <w:noProof/>
          <w:sz w:val="24"/>
        </w:rPr>
        <w:t>‘</w:t>
      </w:r>
      <w:r w:rsidRPr="00E50FA4">
        <w:rPr>
          <w:rFonts w:ascii="Times New Roman" w:hAnsi="Times New Roman"/>
          <w:bCs/>
          <w:noProof/>
          <w:sz w:val="24"/>
        </w:rPr>
        <w:t xml:space="preserve">Template 5: Banking book </w:t>
      </w:r>
      <w:del w:id="765" w:author="Author">
        <w:r w:rsidR="009D116E" w:rsidRPr="00E50FA4">
          <w:rPr>
            <w:rFonts w:ascii="Times New Roman" w:hAnsi="Times New Roman"/>
            <w:bCs/>
            <w:noProof/>
            <w:sz w:val="24"/>
          </w:rPr>
          <w:delText>–</w:delText>
        </w:r>
        <w:r w:rsidRPr="00E50FA4">
          <w:rPr>
            <w:rFonts w:ascii="Times New Roman" w:hAnsi="Times New Roman"/>
            <w:bCs/>
            <w:noProof/>
            <w:sz w:val="24"/>
          </w:rPr>
          <w:delText xml:space="preserve"> </w:delText>
        </w:r>
        <w:r w:rsidR="009D116E" w:rsidRPr="00E50FA4">
          <w:rPr>
            <w:rFonts w:ascii="Times New Roman" w:hAnsi="Times New Roman"/>
            <w:bCs/>
            <w:noProof/>
            <w:sz w:val="24"/>
          </w:rPr>
          <w:delText>Indicators of potential climate</w:delText>
        </w:r>
      </w:del>
      <w:ins w:id="766" w:author="Author">
        <w:r w:rsidR="000B3C8F">
          <w:rPr>
            <w:rFonts w:ascii="Times New Roman" w:hAnsi="Times New Roman"/>
            <w:bCs/>
            <w:noProof/>
            <w:sz w:val="24"/>
          </w:rPr>
          <w:t>C</w:t>
        </w:r>
        <w:r w:rsidR="009D116E" w:rsidRPr="00E50FA4">
          <w:rPr>
            <w:rFonts w:ascii="Times New Roman" w:hAnsi="Times New Roman"/>
            <w:bCs/>
            <w:noProof/>
            <w:sz w:val="24"/>
          </w:rPr>
          <w:t>limate</w:t>
        </w:r>
      </w:ins>
      <w:r w:rsidR="009D116E" w:rsidRPr="00E50FA4">
        <w:rPr>
          <w:rFonts w:ascii="Times New Roman" w:hAnsi="Times New Roman"/>
          <w:bCs/>
          <w:noProof/>
          <w:sz w:val="24"/>
        </w:rPr>
        <w:t xml:space="preserve"> </w:t>
      </w:r>
      <w:r w:rsidRPr="00E50FA4">
        <w:rPr>
          <w:rFonts w:ascii="Times New Roman" w:hAnsi="Times New Roman"/>
          <w:bCs/>
          <w:noProof/>
          <w:sz w:val="24"/>
        </w:rPr>
        <w:t>change physical risk: Exposures subject to physical risk’</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w:t>
      </w:r>
      <w:del w:id="767" w:author="Author">
        <w:r w:rsidRPr="00E50FA4">
          <w:rPr>
            <w:rFonts w:ascii="Times New Roman" w:hAnsi="Times New Roman"/>
            <w:noProof/>
            <w:sz w:val="24"/>
          </w:rPr>
          <w:delText>to this</w:delText>
        </w:r>
      </w:del>
      <w:ins w:id="768" w:author="Author">
        <w:r w:rsidR="002748C1" w:rsidRPr="002748C1">
          <w:rPr>
            <w:rFonts w:ascii="Times New Roman" w:hAnsi="Times New Roman"/>
            <w:noProof/>
            <w:sz w:val="24"/>
            <w:lang w:val="en-US"/>
          </w:rPr>
          <w:t>of Implementing</w:t>
        </w:r>
      </w:ins>
      <w:r w:rsidR="002748C1" w:rsidRPr="00E1637D">
        <w:rPr>
          <w:rFonts w:ascii="Times New Roman" w:hAnsi="Times New Roman"/>
          <w:sz w:val="24"/>
          <w:lang w:val="en-US"/>
          <w:rPrChange w:id="769" w:author="Author">
            <w:rPr>
              <w:rFonts w:ascii="Times New Roman" w:hAnsi="Times New Roman"/>
              <w:sz w:val="24"/>
            </w:rPr>
          </w:rPrChange>
        </w:rPr>
        <w:t xml:space="preserve"> Regulation</w:t>
      </w:r>
      <w:ins w:id="770" w:author="Author">
        <w:r w:rsidR="002748C1" w:rsidRPr="002748C1">
          <w:rPr>
            <w:rFonts w:ascii="Times New Roman" w:hAnsi="Times New Roman"/>
            <w:noProof/>
            <w:sz w:val="24"/>
            <w:lang w:val="en-US"/>
          </w:rPr>
          <w:t xml:space="preserve"> 2024/</w:t>
        </w:r>
        <w:r w:rsidR="002748C1" w:rsidRPr="00CF3B6F">
          <w:rPr>
            <w:rFonts w:ascii="Times New Roman" w:hAnsi="Times New Roman"/>
            <w:noProof/>
            <w:sz w:val="24"/>
            <w:highlight w:val="yellow"/>
            <w:lang w:val="en-US"/>
          </w:rPr>
          <w:t>XXXX</w:t>
        </w:r>
      </w:ins>
      <w:r w:rsidRPr="00E50FA4">
        <w:rPr>
          <w:rFonts w:ascii="Times New Roman" w:hAnsi="Times New Roman"/>
          <w:noProof/>
          <w:sz w:val="24"/>
        </w:rPr>
        <w:t xml:space="preserve">. </w:t>
      </w:r>
    </w:p>
    <w:p w14:paraId="3484DB49" w14:textId="2E3F8279" w:rsidR="001F0DD9" w:rsidRPr="00E50FA4" w:rsidRDefault="001F0DD9" w:rsidP="00DB2BD0">
      <w:pPr>
        <w:pStyle w:val="ListParagraph"/>
        <w:numPr>
          <w:ilvl w:val="0"/>
          <w:numId w:val="20"/>
        </w:numPr>
        <w:tabs>
          <w:tab w:val="left" w:pos="567"/>
        </w:tabs>
        <w:spacing w:before="120" w:after="120"/>
        <w:ind w:left="0" w:firstLine="0"/>
        <w:jc w:val="both"/>
        <w:rPr>
          <w:rFonts w:ascii="Times New Roman" w:hAnsi="Times New Roman"/>
          <w:noProof/>
          <w:sz w:val="24"/>
          <w:szCs w:val="24"/>
        </w:rPr>
      </w:pPr>
      <w:r w:rsidRPr="5B1A6548">
        <w:rPr>
          <w:rFonts w:ascii="Times New Roman" w:hAnsi="Times New Roman"/>
          <w:noProof/>
          <w:sz w:val="24"/>
          <w:szCs w:val="24"/>
        </w:rPr>
        <w:t>Institutions shall include in this template information on exposures in the banking book</w:t>
      </w:r>
      <w:r w:rsidR="004C4002" w:rsidRPr="5B1A6548">
        <w:rPr>
          <w:rFonts w:ascii="Times New Roman" w:hAnsi="Times New Roman"/>
          <w:noProof/>
          <w:sz w:val="24"/>
          <w:szCs w:val="24"/>
        </w:rPr>
        <w:t>,</w:t>
      </w:r>
      <w:r w:rsidRPr="5B1A6548">
        <w:rPr>
          <w:rFonts w:ascii="Times New Roman" w:hAnsi="Times New Roman"/>
          <w:noProof/>
          <w:sz w:val="24"/>
          <w:szCs w:val="24"/>
        </w:rPr>
        <w:t xml:space="preserve"> including loans and advances, debt securities and equity instruments not held-for-trading and not held-for-sale, towards non-financial corporates, on loans collateralized with immovable property and on </w:t>
      </w:r>
      <w:del w:id="771" w:author="Author">
        <w:r w:rsidRPr="00E50FA4">
          <w:rPr>
            <w:rFonts w:ascii="Times New Roman" w:hAnsi="Times New Roman"/>
            <w:bCs/>
            <w:noProof/>
            <w:sz w:val="24"/>
          </w:rPr>
          <w:delText>repossessed real estate collaterals</w:delText>
        </w:r>
      </w:del>
      <w:ins w:id="772" w:author="Author">
        <w:r w:rsidR="00C9124F" w:rsidRPr="5B1A6548">
          <w:rPr>
            <w:rFonts w:ascii="Times New Roman" w:hAnsi="Times New Roman"/>
            <w:noProof/>
            <w:sz w:val="24"/>
            <w:szCs w:val="24"/>
          </w:rPr>
          <w:t>collat</w:t>
        </w:r>
        <w:r w:rsidR="00760F34" w:rsidRPr="5B1A6548">
          <w:rPr>
            <w:rFonts w:ascii="Times New Roman" w:hAnsi="Times New Roman"/>
            <w:noProof/>
            <w:sz w:val="24"/>
            <w:szCs w:val="24"/>
          </w:rPr>
          <w:t>eral obtained by taking possession</w:t>
        </w:r>
      </w:ins>
      <w:r w:rsidRPr="5B1A6548">
        <w:rPr>
          <w:rFonts w:ascii="Times New Roman" w:hAnsi="Times New Roman"/>
          <w:noProof/>
          <w:sz w:val="24"/>
          <w:szCs w:val="24"/>
        </w:rPr>
        <w:t>, exposed</w:t>
      </w:r>
      <w:r w:rsidR="1AB0C234" w:rsidRPr="5B1A6548">
        <w:rPr>
          <w:rFonts w:ascii="Times New Roman" w:hAnsi="Times New Roman"/>
          <w:noProof/>
          <w:sz w:val="24"/>
          <w:szCs w:val="24"/>
        </w:rPr>
        <w:t xml:space="preserve"> to</w:t>
      </w:r>
      <w:r w:rsidRPr="5B1A6548">
        <w:rPr>
          <w:rFonts w:ascii="Times New Roman" w:hAnsi="Times New Roman"/>
          <w:noProof/>
          <w:sz w:val="24"/>
          <w:szCs w:val="24"/>
        </w:rPr>
        <w:t xml:space="preserve"> </w:t>
      </w:r>
      <w:del w:id="773" w:author="Author">
        <w:r w:rsidRPr="00E50FA4">
          <w:rPr>
            <w:rFonts w:ascii="Times New Roman" w:hAnsi="Times New Roman"/>
            <w:bCs/>
            <w:noProof/>
            <w:sz w:val="24"/>
          </w:rPr>
          <w:delText xml:space="preserve">chronic and acute </w:delText>
        </w:r>
      </w:del>
      <w:r w:rsidRPr="5B1A6548">
        <w:rPr>
          <w:rFonts w:ascii="Times New Roman" w:hAnsi="Times New Roman"/>
          <w:noProof/>
          <w:sz w:val="24"/>
          <w:szCs w:val="24"/>
        </w:rPr>
        <w:t>climate</w:t>
      </w:r>
      <w:del w:id="774" w:author="Author">
        <w:r w:rsidRPr="00E50FA4">
          <w:rPr>
            <w:rFonts w:ascii="Times New Roman" w:hAnsi="Times New Roman"/>
            <w:bCs/>
            <w:noProof/>
            <w:sz w:val="24"/>
          </w:rPr>
          <w:delText>-related hazards</w:delText>
        </w:r>
      </w:del>
      <w:ins w:id="775" w:author="Author">
        <w:r w:rsidRPr="5B1A6548">
          <w:rPr>
            <w:rFonts w:ascii="Times New Roman" w:hAnsi="Times New Roman"/>
            <w:noProof/>
            <w:sz w:val="24"/>
            <w:szCs w:val="24"/>
          </w:rPr>
          <w:t xml:space="preserve"> </w:t>
        </w:r>
        <w:r w:rsidR="00153506">
          <w:rPr>
            <w:rFonts w:ascii="Times New Roman" w:hAnsi="Times New Roman"/>
            <w:noProof/>
            <w:sz w:val="24"/>
            <w:szCs w:val="24"/>
          </w:rPr>
          <w:t xml:space="preserve">physical risk </w:t>
        </w:r>
        <w:r w:rsidR="00900C4B">
          <w:rPr>
            <w:rFonts w:ascii="Times New Roman" w:hAnsi="Times New Roman"/>
            <w:noProof/>
            <w:sz w:val="24"/>
            <w:szCs w:val="24"/>
          </w:rPr>
          <w:t>events</w:t>
        </w:r>
      </w:ins>
      <w:r w:rsidR="00C30D42" w:rsidRPr="5B1A6548">
        <w:rPr>
          <w:rFonts w:ascii="Times New Roman" w:hAnsi="Times New Roman"/>
          <w:noProof/>
          <w:sz w:val="24"/>
          <w:szCs w:val="24"/>
        </w:rPr>
        <w:t xml:space="preserve">, with a breakdown by </w:t>
      </w:r>
      <w:r w:rsidRPr="5B1A6548">
        <w:rPr>
          <w:rFonts w:ascii="Times New Roman" w:hAnsi="Times New Roman"/>
          <w:noProof/>
          <w:sz w:val="24"/>
          <w:szCs w:val="24"/>
        </w:rPr>
        <w:t xml:space="preserve">sector of economic activity (NACE classification) and by geography of location of the activity of the counterparty or of the collateral, for those </w:t>
      </w:r>
      <w:r w:rsidR="00C30D42" w:rsidRPr="5B1A6548">
        <w:rPr>
          <w:rFonts w:ascii="Times New Roman" w:hAnsi="Times New Roman"/>
          <w:noProof/>
          <w:sz w:val="24"/>
          <w:szCs w:val="24"/>
        </w:rPr>
        <w:t xml:space="preserve">sectors and </w:t>
      </w:r>
      <w:r w:rsidRPr="5B1A6548">
        <w:rPr>
          <w:rFonts w:ascii="Times New Roman" w:hAnsi="Times New Roman"/>
          <w:noProof/>
          <w:sz w:val="24"/>
          <w:szCs w:val="24"/>
        </w:rPr>
        <w:t>geographical areas</w:t>
      </w:r>
      <w:r w:rsidR="0A3D9C2E" w:rsidRPr="5B1A6548">
        <w:rPr>
          <w:rFonts w:ascii="Times New Roman" w:hAnsi="Times New Roman"/>
          <w:noProof/>
          <w:sz w:val="24"/>
          <w:szCs w:val="24"/>
        </w:rPr>
        <w:t xml:space="preserve"> </w:t>
      </w:r>
      <w:ins w:id="776" w:author="Author">
        <w:r w:rsidR="0A3D9C2E" w:rsidRPr="5B1A6548">
          <w:rPr>
            <w:rFonts w:ascii="Times New Roman" w:hAnsi="Times New Roman"/>
            <w:noProof/>
            <w:sz w:val="24"/>
            <w:szCs w:val="24"/>
          </w:rPr>
          <w:t>(NUTS classification)</w:t>
        </w:r>
        <w:r w:rsidRPr="5B1A6548">
          <w:rPr>
            <w:rFonts w:ascii="Times New Roman" w:hAnsi="Times New Roman"/>
            <w:noProof/>
            <w:sz w:val="24"/>
            <w:szCs w:val="24"/>
          </w:rPr>
          <w:t xml:space="preserve"> </w:t>
        </w:r>
      </w:ins>
      <w:r w:rsidRPr="5B1A6548">
        <w:rPr>
          <w:rFonts w:ascii="Times New Roman" w:hAnsi="Times New Roman"/>
          <w:noProof/>
          <w:sz w:val="24"/>
          <w:szCs w:val="24"/>
        </w:rPr>
        <w:t>subject to climate change</w:t>
      </w:r>
      <w:del w:id="777" w:author="Author">
        <w:r w:rsidRPr="00E50FA4">
          <w:rPr>
            <w:rFonts w:ascii="Times New Roman" w:hAnsi="Times New Roman"/>
            <w:bCs/>
            <w:noProof/>
            <w:sz w:val="24"/>
          </w:rPr>
          <w:delText xml:space="preserve"> acute and chronic events</w:delText>
        </w:r>
      </w:del>
      <w:r w:rsidRPr="5B1A6548">
        <w:rPr>
          <w:rFonts w:ascii="Times New Roman" w:hAnsi="Times New Roman"/>
          <w:noProof/>
          <w:sz w:val="24"/>
          <w:szCs w:val="24"/>
        </w:rPr>
        <w:t>.</w:t>
      </w:r>
    </w:p>
    <w:p w14:paraId="561865A0" w14:textId="3E12D577" w:rsidR="00270C97" w:rsidRDefault="001F0DD9" w:rsidP="00DB2BD0">
      <w:pPr>
        <w:pStyle w:val="ListParagraph"/>
        <w:numPr>
          <w:ilvl w:val="0"/>
          <w:numId w:val="20"/>
        </w:numPr>
        <w:tabs>
          <w:tab w:val="left" w:pos="567"/>
        </w:tabs>
        <w:spacing w:before="120" w:after="120"/>
        <w:ind w:left="0" w:firstLine="0"/>
        <w:jc w:val="both"/>
        <w:rPr>
          <w:ins w:id="778" w:author="Author"/>
          <w:rFonts w:ascii="Times New Roman" w:hAnsi="Times New Roman"/>
          <w:noProof/>
          <w:sz w:val="24"/>
        </w:rPr>
      </w:pPr>
      <w:r w:rsidRPr="00E50FA4">
        <w:rPr>
          <w:rFonts w:ascii="Times New Roman" w:hAnsi="Times New Roman"/>
          <w:noProof/>
          <w:sz w:val="24"/>
        </w:rPr>
        <w:lastRenderedPageBreak/>
        <w:t xml:space="preserve">For the identification of geographies prone to specific climate-related </w:t>
      </w:r>
      <w:del w:id="779" w:author="Author">
        <w:r w:rsidRPr="00E50FA4">
          <w:rPr>
            <w:rFonts w:ascii="Times New Roman" w:hAnsi="Times New Roman"/>
            <w:noProof/>
            <w:sz w:val="24"/>
          </w:rPr>
          <w:delText>hazards</w:delText>
        </w:r>
      </w:del>
      <w:ins w:id="780" w:author="Author">
        <w:r w:rsidR="00900C4B">
          <w:rPr>
            <w:rFonts w:ascii="Times New Roman" w:hAnsi="Times New Roman"/>
            <w:noProof/>
            <w:sz w:val="24"/>
          </w:rPr>
          <w:t>physical risk events</w:t>
        </w:r>
      </w:ins>
      <w:r w:rsidRPr="00E50FA4">
        <w:rPr>
          <w:rFonts w:ascii="Times New Roman" w:hAnsi="Times New Roman"/>
          <w:noProof/>
          <w:sz w:val="24"/>
        </w:rPr>
        <w:t xml:space="preserve">, institutions shall use dedicated portals and databases. </w:t>
      </w:r>
      <w:r w:rsidR="00C5464C" w:rsidRPr="00E50FA4">
        <w:rPr>
          <w:rFonts w:ascii="Times New Roman" w:hAnsi="Times New Roman"/>
          <w:noProof/>
          <w:sz w:val="24"/>
        </w:rPr>
        <w:t>T</w:t>
      </w:r>
      <w:r w:rsidRPr="00E50FA4">
        <w:rPr>
          <w:rFonts w:ascii="Times New Roman" w:hAnsi="Times New Roman"/>
          <w:noProof/>
          <w:sz w:val="24"/>
        </w:rPr>
        <w:t xml:space="preserve">o obtain </w:t>
      </w:r>
      <w:r w:rsidR="00C5464C" w:rsidRPr="00E50FA4">
        <w:rPr>
          <w:rFonts w:ascii="Times New Roman" w:hAnsi="Times New Roman"/>
          <w:noProof/>
          <w:sz w:val="24"/>
        </w:rPr>
        <w:t>information on</w:t>
      </w:r>
      <w:r w:rsidRPr="00E50FA4">
        <w:rPr>
          <w:rFonts w:ascii="Times New Roman" w:hAnsi="Times New Roman"/>
          <w:noProof/>
          <w:sz w:val="24"/>
        </w:rPr>
        <w:t xml:space="preserve"> </w:t>
      </w:r>
      <w:r w:rsidR="00C5464C" w:rsidRPr="00E50FA4">
        <w:rPr>
          <w:rFonts w:ascii="Times New Roman" w:hAnsi="Times New Roman"/>
          <w:noProof/>
          <w:sz w:val="24"/>
        </w:rPr>
        <w:t xml:space="preserve">the </w:t>
      </w:r>
      <w:r w:rsidRPr="00E50FA4">
        <w:rPr>
          <w:rFonts w:ascii="Times New Roman" w:hAnsi="Times New Roman"/>
          <w:noProof/>
          <w:sz w:val="24"/>
        </w:rPr>
        <w:t xml:space="preserve">characteristics of locations </w:t>
      </w:r>
      <w:r w:rsidR="00401B4F" w:rsidRPr="00E50FA4">
        <w:rPr>
          <w:rFonts w:ascii="Times New Roman" w:hAnsi="Times New Roman"/>
          <w:noProof/>
          <w:sz w:val="24"/>
        </w:rPr>
        <w:t>sensitive</w:t>
      </w:r>
      <w:r w:rsidRPr="00E50FA4">
        <w:rPr>
          <w:rFonts w:ascii="Times New Roman" w:hAnsi="Times New Roman"/>
          <w:noProof/>
          <w:sz w:val="24"/>
        </w:rPr>
        <w:t xml:space="preserve"> to climate</w:t>
      </w:r>
      <w:r w:rsidR="00C5464C" w:rsidRPr="00E50FA4">
        <w:rPr>
          <w:rFonts w:ascii="Times New Roman" w:hAnsi="Times New Roman"/>
          <w:noProof/>
          <w:sz w:val="24"/>
        </w:rPr>
        <w:t>-</w:t>
      </w:r>
      <w:r w:rsidRPr="00E50FA4">
        <w:rPr>
          <w:rFonts w:ascii="Times New Roman" w:hAnsi="Times New Roman"/>
          <w:noProof/>
          <w:sz w:val="24"/>
        </w:rPr>
        <w:t>change events, institutions may use the data offered by U</w:t>
      </w:r>
      <w:r w:rsidR="00C26BE2" w:rsidRPr="00E50FA4">
        <w:rPr>
          <w:rFonts w:ascii="Times New Roman" w:hAnsi="Times New Roman"/>
          <w:noProof/>
          <w:sz w:val="24"/>
        </w:rPr>
        <w:t>nion</w:t>
      </w:r>
      <w:r w:rsidRPr="00E50FA4">
        <w:rPr>
          <w:rFonts w:ascii="Times New Roman" w:hAnsi="Times New Roman"/>
          <w:noProof/>
          <w:sz w:val="24"/>
        </w:rPr>
        <w:t xml:space="preserve"> bodies and by national government authorities</w:t>
      </w:r>
      <w:r w:rsidR="00B72173" w:rsidRPr="00E50FA4">
        <w:rPr>
          <w:rFonts w:ascii="Times New Roman" w:hAnsi="Times New Roman"/>
          <w:noProof/>
          <w:sz w:val="24"/>
        </w:rPr>
        <w:t xml:space="preserve"> </w:t>
      </w:r>
      <w:r w:rsidR="00596E1A" w:rsidRPr="00E50FA4">
        <w:rPr>
          <w:rFonts w:ascii="Times New Roman" w:hAnsi="Times New Roman"/>
          <w:noProof/>
          <w:sz w:val="24"/>
        </w:rPr>
        <w:t>including</w:t>
      </w:r>
      <w:r w:rsidRPr="00E50FA4">
        <w:rPr>
          <w:rFonts w:ascii="Times New Roman" w:hAnsi="Times New Roman"/>
          <w:noProof/>
          <w:sz w:val="24"/>
        </w:rPr>
        <w:t xml:space="preserve"> meteorological, environmental, statistical agencies or geoscience organisations.</w:t>
      </w:r>
      <w:r w:rsidR="00C5464C" w:rsidRPr="00E50FA4">
        <w:rPr>
          <w:rFonts w:ascii="Times New Roman" w:hAnsi="Times New Roman"/>
          <w:noProof/>
          <w:sz w:val="24"/>
        </w:rPr>
        <w:t xml:space="preserve"> Examples of </w:t>
      </w:r>
      <w:ins w:id="781" w:author="Author">
        <w:r w:rsidR="00270C97">
          <w:rPr>
            <w:rFonts w:ascii="Times New Roman" w:hAnsi="Times New Roman"/>
            <w:noProof/>
            <w:sz w:val="24"/>
          </w:rPr>
          <w:t xml:space="preserve">public </w:t>
        </w:r>
      </w:ins>
      <w:r w:rsidR="00C5464C" w:rsidRPr="00E50FA4">
        <w:rPr>
          <w:rFonts w:ascii="Times New Roman" w:hAnsi="Times New Roman"/>
          <w:noProof/>
          <w:sz w:val="24"/>
        </w:rPr>
        <w:t>data sources to identify geographical areas subject to climate change related</w:t>
      </w:r>
      <w:r w:rsidR="006D4DB1">
        <w:rPr>
          <w:rFonts w:ascii="Times New Roman" w:hAnsi="Times New Roman"/>
          <w:noProof/>
          <w:sz w:val="24"/>
        </w:rPr>
        <w:t xml:space="preserve"> </w:t>
      </w:r>
      <w:del w:id="782" w:author="Author">
        <w:r w:rsidR="00C5464C" w:rsidRPr="00E50FA4">
          <w:rPr>
            <w:rFonts w:ascii="Times New Roman" w:hAnsi="Times New Roman"/>
            <w:noProof/>
            <w:sz w:val="24"/>
          </w:rPr>
          <w:delText>hazards</w:delText>
        </w:r>
      </w:del>
      <w:r w:rsidR="00270C97">
        <w:rPr>
          <w:rFonts w:ascii="Times New Roman" w:hAnsi="Times New Roman"/>
          <w:noProof/>
          <w:sz w:val="24"/>
        </w:rPr>
        <w:t xml:space="preserve"> </w:t>
      </w:r>
      <w:r w:rsidR="00C5464C" w:rsidRPr="00E50FA4">
        <w:rPr>
          <w:rFonts w:ascii="Times New Roman" w:hAnsi="Times New Roman"/>
          <w:noProof/>
          <w:sz w:val="24"/>
        </w:rPr>
        <w:t>include</w:t>
      </w:r>
      <w:r w:rsidR="00C5464C" w:rsidRPr="00E50FA4">
        <w:rPr>
          <w:rFonts w:ascii="Times New Roman" w:hAnsi="Times New Roman"/>
          <w:noProof/>
          <w:sz w:val="24"/>
          <w:vertAlign w:val="superscript"/>
        </w:rPr>
        <w:t>*20</w:t>
      </w:r>
      <w:r w:rsidR="00C5464C" w:rsidRPr="00E50FA4">
        <w:rPr>
          <w:rFonts w:ascii="Times New Roman" w:hAnsi="Times New Roman"/>
          <w:noProof/>
          <w:sz w:val="24"/>
        </w:rPr>
        <w:t xml:space="preserve">: </w:t>
      </w:r>
    </w:p>
    <w:p w14:paraId="154B8179" w14:textId="77777777" w:rsidR="00270C97" w:rsidRPr="00CF3B6F" w:rsidRDefault="00270C97" w:rsidP="00DB2BD0">
      <w:pPr>
        <w:pStyle w:val="ListParagraph"/>
        <w:numPr>
          <w:ilvl w:val="1"/>
          <w:numId w:val="20"/>
        </w:numPr>
        <w:tabs>
          <w:tab w:val="left" w:pos="567"/>
        </w:tabs>
        <w:spacing w:before="120" w:after="120"/>
        <w:jc w:val="both"/>
        <w:rPr>
          <w:ins w:id="783" w:author="Author"/>
          <w:rFonts w:ascii="Times New Roman" w:hAnsi="Times New Roman"/>
          <w:noProof/>
          <w:sz w:val="24"/>
        </w:rPr>
      </w:pPr>
      <w:ins w:id="784" w:author="Author">
        <w:r w:rsidRPr="00CF3B6F">
          <w:rPr>
            <w:rFonts w:ascii="Times New Roman" w:hAnsi="Times New Roman"/>
            <w:sz w:val="24"/>
            <w:szCs w:val="24"/>
          </w:rPr>
          <w:t>The DRMKC Risk Data Hub</w:t>
        </w:r>
        <w:r w:rsidRPr="00CF3B6F">
          <w:rPr>
            <w:rStyle w:val="FootnoteReference"/>
          </w:rPr>
          <w:footnoteReference w:id="4"/>
        </w:r>
        <w:r w:rsidRPr="00CF3B6F">
          <w:rPr>
            <w:rFonts w:ascii="Times New Roman" w:hAnsi="Times New Roman"/>
            <w:sz w:val="24"/>
            <w:szCs w:val="24"/>
          </w:rPr>
          <w:t xml:space="preserve"> (The Risk Data Hub (RDH) of the Disaster Risk Management Knowledge Centre (</w:t>
        </w:r>
        <w:bookmarkStart w:id="786" w:name="_Hlk187397426"/>
        <w:r w:rsidRPr="00CF3B6F">
          <w:rPr>
            <w:rFonts w:ascii="Times New Roman" w:hAnsi="Times New Roman"/>
            <w:sz w:val="24"/>
            <w:szCs w:val="24"/>
          </w:rPr>
          <w:t xml:space="preserve">DRMKC) </w:t>
        </w:r>
        <w:bookmarkEnd w:id="786"/>
        <w:r w:rsidRPr="00CF3B6F">
          <w:rPr>
            <w:rFonts w:ascii="Times New Roman" w:hAnsi="Times New Roman"/>
            <w:sz w:val="24"/>
            <w:szCs w:val="24"/>
          </w:rPr>
          <w:t xml:space="preserve"> (currently: windstorms, coastal &amp; river flooding, wildfire, landslides, subsidence, earthquakes, tsunamis. </w:t>
        </w:r>
      </w:ins>
    </w:p>
    <w:p w14:paraId="0CB2C88A" w14:textId="77777777" w:rsidR="00270C97" w:rsidRDefault="00270C97" w:rsidP="00DB2BD0">
      <w:pPr>
        <w:pStyle w:val="ListParagraph"/>
        <w:numPr>
          <w:ilvl w:val="1"/>
          <w:numId w:val="20"/>
        </w:numPr>
        <w:tabs>
          <w:tab w:val="left" w:pos="567"/>
        </w:tabs>
        <w:spacing w:before="120" w:after="120"/>
        <w:jc w:val="both"/>
        <w:rPr>
          <w:ins w:id="787" w:author="Author"/>
          <w:rFonts w:ascii="Times New Roman" w:hAnsi="Times New Roman"/>
          <w:noProof/>
          <w:sz w:val="24"/>
        </w:rPr>
      </w:pPr>
      <w:ins w:id="788" w:author="Author">
        <w:r>
          <w:fldChar w:fldCharType="begin"/>
        </w:r>
        <w:r>
          <w:instrText>HYPERLINK "https://interactive-atlas.ipcc.ch/regional-information"</w:instrText>
        </w:r>
        <w:r>
          <w:fldChar w:fldCharType="separate"/>
        </w:r>
        <w:r w:rsidRPr="00CF3B6F">
          <w:rPr>
            <w:rStyle w:val="Hyperlink"/>
            <w:rFonts w:ascii="Times New Roman" w:hAnsi="Times New Roman"/>
            <w:noProof/>
            <w:color w:val="auto"/>
            <w:sz w:val="24"/>
            <w:lang w:val="en-US"/>
          </w:rPr>
          <w:t>IPCC Interactive Atlas</w:t>
        </w:r>
        <w:r>
          <w:fldChar w:fldCharType="end"/>
        </w:r>
        <w:r w:rsidRPr="00CF3B6F">
          <w:rPr>
            <w:rFonts w:ascii="Times New Roman" w:hAnsi="Times New Roman"/>
            <w:noProof/>
            <w:sz w:val="24"/>
          </w:rPr>
          <w:t xml:space="preserve"> (mainly temperture and precepitation</w:t>
        </w:r>
        <w:r>
          <w:rPr>
            <w:rFonts w:ascii="Times New Roman" w:hAnsi="Times New Roman"/>
            <w:noProof/>
            <w:sz w:val="24"/>
          </w:rPr>
          <w:t>-related metrics)</w:t>
        </w:r>
      </w:ins>
    </w:p>
    <w:p w14:paraId="41C417D8" w14:textId="77777777" w:rsidR="00270C97" w:rsidRDefault="00270C97" w:rsidP="00DB2BD0">
      <w:pPr>
        <w:pStyle w:val="ListParagraph"/>
        <w:numPr>
          <w:ilvl w:val="1"/>
          <w:numId w:val="20"/>
        </w:numPr>
        <w:tabs>
          <w:tab w:val="left" w:pos="567"/>
        </w:tabs>
        <w:spacing w:before="120" w:after="120"/>
        <w:jc w:val="both"/>
        <w:rPr>
          <w:ins w:id="789" w:author="Author"/>
          <w:rFonts w:ascii="Times New Roman" w:hAnsi="Times New Roman"/>
          <w:noProof/>
          <w:sz w:val="24"/>
        </w:rPr>
      </w:pPr>
      <w:ins w:id="790" w:author="Author">
        <w:r>
          <w:rPr>
            <w:rFonts w:ascii="Times New Roman" w:hAnsi="Times New Roman"/>
            <w:noProof/>
            <w:sz w:val="24"/>
          </w:rPr>
          <w:t>Copernicus (wide range of physical hazards based on multiple climate models, such as. windstorms, fire weather index)</w:t>
        </w:r>
      </w:ins>
    </w:p>
    <w:p w14:paraId="1AD39EC6" w14:textId="77777777" w:rsidR="00270C97" w:rsidRPr="00AD309F" w:rsidRDefault="00270C97" w:rsidP="00DB2BD0">
      <w:pPr>
        <w:pStyle w:val="ListParagraph"/>
        <w:numPr>
          <w:ilvl w:val="1"/>
          <w:numId w:val="20"/>
        </w:numPr>
        <w:tabs>
          <w:tab w:val="left" w:pos="567"/>
        </w:tabs>
        <w:spacing w:before="120" w:after="120"/>
        <w:jc w:val="both"/>
        <w:rPr>
          <w:ins w:id="791" w:author="Author"/>
          <w:rFonts w:ascii="Times New Roman" w:hAnsi="Times New Roman"/>
          <w:noProof/>
          <w:sz w:val="24"/>
        </w:rPr>
      </w:pPr>
      <w:moveToRangeStart w:id="792" w:author="Author" w:name="move196836219"/>
      <w:moveTo w:id="793" w:author="Author" w16du:dateUtc="2025-04-29T14:23:00Z">
        <w:r w:rsidRPr="00E50FA4">
          <w:rPr>
            <w:rFonts w:ascii="Times New Roman" w:hAnsi="Times New Roman"/>
            <w:noProof/>
            <w:sz w:val="24"/>
          </w:rPr>
          <w:t xml:space="preserve">WRI - Aqueduct Water Risk Atlas (flood, coastal flood, water scarcity and stress) </w:t>
        </w:r>
      </w:moveTo>
      <w:moveToRangeEnd w:id="792"/>
    </w:p>
    <w:p w14:paraId="59330B5B" w14:textId="4335B843" w:rsidR="00270C97" w:rsidRDefault="00C5464C" w:rsidP="00E1637D">
      <w:pPr>
        <w:pStyle w:val="ListParagraph"/>
        <w:numPr>
          <w:ilvl w:val="1"/>
          <w:numId w:val="20"/>
        </w:numPr>
        <w:tabs>
          <w:tab w:val="left" w:pos="567"/>
        </w:tabs>
        <w:spacing w:before="120" w:after="120"/>
        <w:jc w:val="both"/>
        <w:rPr>
          <w:rFonts w:ascii="Times New Roman" w:hAnsi="Times New Roman"/>
          <w:noProof/>
          <w:sz w:val="24"/>
        </w:rPr>
        <w:pPrChange w:id="794" w:author="Author">
          <w:pPr>
            <w:pStyle w:val="ListParagraph"/>
            <w:numPr>
              <w:numId w:val="20"/>
            </w:numPr>
            <w:tabs>
              <w:tab w:val="left" w:pos="567"/>
            </w:tabs>
            <w:spacing w:before="120" w:after="120"/>
            <w:ind w:left="0" w:hanging="360"/>
            <w:jc w:val="both"/>
          </w:pPr>
        </w:pPrChange>
      </w:pPr>
      <w:r w:rsidRPr="00E50FA4">
        <w:rPr>
          <w:rFonts w:ascii="Times New Roman" w:hAnsi="Times New Roman"/>
          <w:noProof/>
          <w:sz w:val="24"/>
        </w:rPr>
        <w:t xml:space="preserve">GFDRR - ThinkHazard! (covering heatwaves, water scarcity and stress, floods, wildfires, hurricanes, landslide); </w:t>
      </w:r>
      <w:moveFromRangeStart w:id="795" w:author="Author" w:name="move196836220"/>
      <w:moveFrom w:id="796" w:author="Author" w16du:dateUtc="2025-04-29T14:23:00Z">
        <w:r w:rsidRPr="00E50FA4">
          <w:rPr>
            <w:rFonts w:ascii="Times New Roman" w:hAnsi="Times New Roman"/>
            <w:noProof/>
            <w:sz w:val="24"/>
          </w:rPr>
          <w:t xml:space="preserve">PREP – PREPdata (coastal flood, extreme heat, landslide, water scarcity and stress, wildfire); </w:t>
        </w:r>
        <w:moveFromRangeStart w:id="797" w:author="Author" w:name="move196836219"/>
        <w:moveFromRangeEnd w:id="795"/>
        <w:r w:rsidR="00270C97" w:rsidRPr="00E50FA4">
          <w:rPr>
            <w:rFonts w:ascii="Times New Roman" w:hAnsi="Times New Roman"/>
            <w:noProof/>
            <w:sz w:val="24"/>
          </w:rPr>
          <w:t xml:space="preserve">WRI - Aqueduct Water Risk Atlas (flood, coastal flood, water scarcity and stress) </w:t>
        </w:r>
      </w:moveFrom>
      <w:moveFromRangeEnd w:id="797"/>
      <w:del w:id="798" w:author="Author">
        <w:r w:rsidRPr="00E50FA4">
          <w:rPr>
            <w:rFonts w:ascii="Times New Roman" w:hAnsi="Times New Roman"/>
            <w:noProof/>
            <w:sz w:val="24"/>
          </w:rPr>
          <w:delText xml:space="preserve">Swiss Re - CatNet® (flood, tropical cyclone (hurricane &amp;typhoon), wildfire); </w:delText>
        </w:r>
      </w:del>
      <w:moveFromRangeStart w:id="799" w:author="Author" w:name="move196836221"/>
      <w:moveFrom w:id="800" w:author="Author" w16du:dateUtc="2025-04-29T14:23:00Z">
        <w:r w:rsidRPr="00E50FA4">
          <w:rPr>
            <w:rFonts w:ascii="Times New Roman" w:hAnsi="Times New Roman"/>
            <w:noProof/>
            <w:sz w:val="24"/>
          </w:rPr>
          <w:t xml:space="preserve">World Bank - Climate Change Knowledge Portal (extreme heat, extreme precipitation, drought); </w:t>
        </w:r>
        <w:moveFromRangeStart w:id="801" w:author="Author" w:name="move196836222"/>
        <w:moveFromRangeEnd w:id="799"/>
        <w:r w:rsidRPr="00E50FA4">
          <w:rPr>
            <w:rFonts w:ascii="Times New Roman" w:hAnsi="Times New Roman"/>
            <w:noProof/>
            <w:sz w:val="24"/>
          </w:rPr>
          <w:t xml:space="preserve">PCA - Global Drought Risk platform (drought); </w:t>
        </w:r>
      </w:moveFrom>
      <w:moveFromRangeEnd w:id="801"/>
      <w:del w:id="802" w:author="Author">
        <w:r w:rsidRPr="00E50FA4">
          <w:rPr>
            <w:rFonts w:ascii="Times New Roman" w:hAnsi="Times New Roman"/>
            <w:noProof/>
            <w:sz w:val="24"/>
          </w:rPr>
          <w:delText xml:space="preserve">NOAA - Historical hurricane tracks (tropical cyclone (hurricane &amp;typhoon). </w:delText>
        </w:r>
      </w:del>
    </w:p>
    <w:p w14:paraId="57BD7D58" w14:textId="77777777" w:rsidR="00270C97" w:rsidRDefault="00C5464C" w:rsidP="00DB2BD0">
      <w:pPr>
        <w:pStyle w:val="ListParagraph"/>
        <w:numPr>
          <w:ilvl w:val="1"/>
          <w:numId w:val="20"/>
        </w:numPr>
        <w:tabs>
          <w:tab w:val="left" w:pos="567"/>
        </w:tabs>
        <w:spacing w:before="120" w:after="120"/>
        <w:jc w:val="both"/>
        <w:rPr>
          <w:ins w:id="803" w:author="Author"/>
          <w:rFonts w:ascii="Times New Roman" w:hAnsi="Times New Roman"/>
          <w:noProof/>
          <w:sz w:val="24"/>
        </w:rPr>
      </w:pPr>
      <w:moveToRangeStart w:id="804" w:author="Author" w:name="move196836220"/>
      <w:moveTo w:id="805" w:author="Author" w16du:dateUtc="2025-04-29T14:23:00Z">
        <w:r w:rsidRPr="00E50FA4">
          <w:rPr>
            <w:rFonts w:ascii="Times New Roman" w:hAnsi="Times New Roman"/>
            <w:noProof/>
            <w:sz w:val="24"/>
          </w:rPr>
          <w:t xml:space="preserve">PREP – PREPdata (coastal flood, extreme heat, landslide, water scarcity and stress, wildfire); </w:t>
        </w:r>
      </w:moveTo>
      <w:moveToRangeEnd w:id="804"/>
    </w:p>
    <w:p w14:paraId="2D8CDE2E" w14:textId="196DEBC2" w:rsidR="00270C97" w:rsidRDefault="00C5464C" w:rsidP="00DB2BD0">
      <w:pPr>
        <w:pStyle w:val="ListParagraph"/>
        <w:numPr>
          <w:ilvl w:val="1"/>
          <w:numId w:val="20"/>
        </w:numPr>
        <w:tabs>
          <w:tab w:val="left" w:pos="567"/>
        </w:tabs>
        <w:spacing w:before="120" w:after="120"/>
        <w:jc w:val="both"/>
        <w:rPr>
          <w:ins w:id="806" w:author="Author"/>
          <w:rFonts w:ascii="Times New Roman" w:hAnsi="Times New Roman"/>
          <w:noProof/>
          <w:sz w:val="24"/>
        </w:rPr>
      </w:pPr>
      <w:moveToRangeStart w:id="807" w:author="Author" w:name="move196836221"/>
      <w:moveTo w:id="808" w:author="Author" w16du:dateUtc="2025-04-29T14:23:00Z">
        <w:r w:rsidRPr="00E50FA4">
          <w:rPr>
            <w:rFonts w:ascii="Times New Roman" w:hAnsi="Times New Roman"/>
            <w:noProof/>
            <w:sz w:val="24"/>
          </w:rPr>
          <w:t xml:space="preserve">World Bank - Climate Change Knowledge Portal (extreme heat, extreme precipitation, drought); </w:t>
        </w:r>
      </w:moveTo>
      <w:moveToRangeEnd w:id="807"/>
    </w:p>
    <w:p w14:paraId="46841451" w14:textId="77777777" w:rsidR="00270C97" w:rsidRDefault="00C5464C" w:rsidP="00DB2BD0">
      <w:pPr>
        <w:pStyle w:val="ListParagraph"/>
        <w:numPr>
          <w:ilvl w:val="1"/>
          <w:numId w:val="20"/>
        </w:numPr>
        <w:tabs>
          <w:tab w:val="left" w:pos="567"/>
        </w:tabs>
        <w:spacing w:before="120" w:after="120"/>
        <w:jc w:val="both"/>
        <w:rPr>
          <w:ins w:id="809" w:author="Author"/>
          <w:rFonts w:ascii="Times New Roman" w:hAnsi="Times New Roman"/>
          <w:noProof/>
          <w:sz w:val="24"/>
        </w:rPr>
      </w:pPr>
      <w:moveToRangeStart w:id="810" w:author="Author" w:name="move196836222"/>
      <w:moveTo w:id="811" w:author="Author" w16du:dateUtc="2025-04-29T14:23:00Z">
        <w:r w:rsidRPr="00E50FA4">
          <w:rPr>
            <w:rFonts w:ascii="Times New Roman" w:hAnsi="Times New Roman"/>
            <w:noProof/>
            <w:sz w:val="24"/>
          </w:rPr>
          <w:t xml:space="preserve">PCA - Global Drought Risk platform (drought); </w:t>
        </w:r>
      </w:moveTo>
      <w:moveToRangeEnd w:id="810"/>
    </w:p>
    <w:p w14:paraId="67DD614D" w14:textId="462B2ED6" w:rsidR="001F0DD9" w:rsidRPr="00E50FA4" w:rsidRDefault="00C5464C" w:rsidP="00DB2BD0">
      <w:pPr>
        <w:pStyle w:val="ListParagraph"/>
        <w:numPr>
          <w:ilvl w:val="1"/>
          <w:numId w:val="20"/>
        </w:numPr>
        <w:tabs>
          <w:tab w:val="left" w:pos="567"/>
        </w:tabs>
        <w:spacing w:before="120" w:after="120"/>
        <w:jc w:val="both"/>
        <w:rPr>
          <w:ins w:id="812" w:author="Author"/>
          <w:rFonts w:ascii="Times New Roman" w:hAnsi="Times New Roman"/>
          <w:noProof/>
          <w:sz w:val="24"/>
        </w:rPr>
      </w:pPr>
      <w:ins w:id="813" w:author="Author">
        <w:r w:rsidRPr="00E50FA4">
          <w:rPr>
            <w:rFonts w:ascii="Times New Roman" w:hAnsi="Times New Roman"/>
            <w:noProof/>
            <w:sz w:val="24"/>
          </w:rPr>
          <w:t>NOAA - Historical hurricane tracks (tropical cyclone (hurricane &amp;typhoon)</w:t>
        </w:r>
        <w:r w:rsidR="009C0924">
          <w:rPr>
            <w:rFonts w:ascii="Times New Roman" w:hAnsi="Times New Roman"/>
            <w:noProof/>
            <w:sz w:val="24"/>
          </w:rPr>
          <w:t xml:space="preserve"> </w:t>
        </w:r>
      </w:ins>
    </w:p>
    <w:p w14:paraId="33333EEC" w14:textId="3AEE6D4D" w:rsidR="004E3D18" w:rsidRPr="00E50FA4" w:rsidRDefault="00D63D89" w:rsidP="00DB2BD0">
      <w:pPr>
        <w:pStyle w:val="ListParagraph"/>
        <w:numPr>
          <w:ilvl w:val="0"/>
          <w:numId w:val="2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w:t>
      </w:r>
      <w:r w:rsidR="004C4002" w:rsidRPr="00E50FA4">
        <w:rPr>
          <w:rFonts w:ascii="Times New Roman" w:hAnsi="Times New Roman"/>
          <w:noProof/>
          <w:sz w:val="24"/>
        </w:rPr>
        <w:t>the</w:t>
      </w:r>
      <w:r w:rsidRPr="00E50FA4">
        <w:rPr>
          <w:rFonts w:ascii="Times New Roman" w:hAnsi="Times New Roman"/>
          <w:noProof/>
          <w:sz w:val="24"/>
        </w:rPr>
        <w:t xml:space="preserve"> counterparty is a holding company, institutions shall consider the NACE sector of the specific obligor </w:t>
      </w:r>
      <w:r w:rsidR="00B72173" w:rsidRPr="00E50FA4">
        <w:rPr>
          <w:rFonts w:ascii="Times New Roman" w:hAnsi="Times New Roman"/>
          <w:noProof/>
          <w:sz w:val="24"/>
        </w:rPr>
        <w:t xml:space="preserve">controlled by </w:t>
      </w:r>
      <w:r w:rsidRPr="00E50FA4">
        <w:rPr>
          <w:rFonts w:ascii="Times New Roman" w:hAnsi="Times New Roman"/>
          <w:noProof/>
          <w:sz w:val="24"/>
        </w:rPr>
        <w:t>the holding company (if different than the holding company itself) which receives the funding</w:t>
      </w:r>
      <w:r w:rsidR="00C5464C" w:rsidRPr="00E50FA4">
        <w:rPr>
          <w:rFonts w:ascii="Times New Roman" w:hAnsi="Times New Roman"/>
          <w:noProof/>
          <w:sz w:val="24"/>
        </w:rPr>
        <w:t xml:space="preserve">, </w:t>
      </w:r>
      <w:r w:rsidRPr="00E50FA4">
        <w:rPr>
          <w:rFonts w:ascii="Times New Roman" w:hAnsi="Times New Roman"/>
          <w:noProof/>
          <w:sz w:val="24"/>
        </w:rPr>
        <w:t>particularly in those cases where the obligor is a non-financial corporate.</w:t>
      </w:r>
      <w:r w:rsidR="008765E8" w:rsidRPr="00E50FA4">
        <w:rPr>
          <w:rFonts w:ascii="Times New Roman" w:hAnsi="Times New Roman"/>
          <w:noProof/>
          <w:sz w:val="24"/>
        </w:rPr>
        <w:t xml:space="preserve"> Similarly, whe</w:t>
      </w:r>
      <w:r w:rsidR="004C4002" w:rsidRPr="00E50FA4">
        <w:rPr>
          <w:rFonts w:ascii="Times New Roman" w:hAnsi="Times New Roman"/>
          <w:noProof/>
          <w:sz w:val="24"/>
        </w:rPr>
        <w:t>re</w:t>
      </w:r>
      <w:r w:rsidR="008765E8" w:rsidRPr="00E50FA4">
        <w:rPr>
          <w:rFonts w:ascii="Times New Roman" w:hAnsi="Times New Roman"/>
          <w:noProof/>
          <w:sz w:val="24"/>
        </w:rPr>
        <w:t xml:space="preserve"> the direct counterparty of the institution (the obligor) is a</w:t>
      </w:r>
      <w:r w:rsidR="00C5464C" w:rsidRPr="00E50FA4">
        <w:rPr>
          <w:rFonts w:ascii="Times New Roman" w:hAnsi="Times New Roman"/>
          <w:noProof/>
          <w:sz w:val="24"/>
        </w:rPr>
        <w:t>n</w:t>
      </w:r>
      <w:r w:rsidR="008765E8" w:rsidRPr="00E50FA4">
        <w:rPr>
          <w:rFonts w:ascii="Times New Roman" w:hAnsi="Times New Roman"/>
          <w:noProof/>
          <w:sz w:val="24"/>
        </w:rPr>
        <w:t xml:space="preserve"> SPV, institution</w:t>
      </w:r>
      <w:r w:rsidR="004C4002" w:rsidRPr="00E50FA4">
        <w:rPr>
          <w:rFonts w:ascii="Times New Roman" w:hAnsi="Times New Roman"/>
          <w:noProof/>
          <w:sz w:val="24"/>
        </w:rPr>
        <w:t>s</w:t>
      </w:r>
      <w:r w:rsidR="008765E8"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8765E8" w:rsidRPr="00E50FA4">
        <w:rPr>
          <w:rFonts w:ascii="Times New Roman" w:hAnsi="Times New Roman"/>
          <w:noProof/>
          <w:sz w:val="24"/>
        </w:rPr>
        <w:t xml:space="preserve">. </w:t>
      </w:r>
      <w:r w:rsidR="00C30D42" w:rsidRPr="00E50FA4">
        <w:rPr>
          <w:rFonts w:ascii="Times New Roman" w:hAnsi="Times New Roman"/>
          <w:noProof/>
          <w:sz w:val="24"/>
        </w:rPr>
        <w:t xml:space="preserve">The classification of the </w:t>
      </w:r>
      <w:r w:rsidR="00C5464C" w:rsidRPr="00E50FA4">
        <w:rPr>
          <w:rFonts w:ascii="Times New Roman" w:hAnsi="Times New Roman"/>
          <w:noProof/>
          <w:sz w:val="24"/>
        </w:rPr>
        <w:t xml:space="preserve">joint </w:t>
      </w:r>
      <w:r w:rsidR="00C30D42" w:rsidRPr="00E50FA4">
        <w:rPr>
          <w:rFonts w:ascii="Times New Roman" w:hAnsi="Times New Roman"/>
          <w:noProof/>
          <w:sz w:val="24"/>
        </w:rPr>
        <w:t xml:space="preserve">exposures </w:t>
      </w:r>
      <w:r w:rsidR="00C5464C" w:rsidRPr="00E50FA4">
        <w:rPr>
          <w:rFonts w:ascii="Times New Roman" w:hAnsi="Times New Roman"/>
          <w:noProof/>
          <w:sz w:val="24"/>
        </w:rPr>
        <w:t xml:space="preserve">towards </w:t>
      </w:r>
      <w:r w:rsidR="00C30D42" w:rsidRPr="00E50FA4">
        <w:rPr>
          <w:rFonts w:ascii="Times New Roman" w:hAnsi="Times New Roman"/>
          <w:noProof/>
          <w:sz w:val="24"/>
        </w:rPr>
        <w:t xml:space="preserve">more than one obligor shall be based on the characteristics of the obligor that was the </w:t>
      </w:r>
      <w:r w:rsidR="00C0479E" w:rsidRPr="00E50FA4">
        <w:rPr>
          <w:rFonts w:ascii="Times New Roman" w:hAnsi="Times New Roman"/>
          <w:noProof/>
          <w:sz w:val="24"/>
        </w:rPr>
        <w:t xml:space="preserve">most </w:t>
      </w:r>
      <w:r w:rsidR="00C30D42" w:rsidRPr="00E50FA4">
        <w:rPr>
          <w:rFonts w:ascii="Times New Roman" w:hAnsi="Times New Roman"/>
          <w:noProof/>
          <w:sz w:val="24"/>
        </w:rPr>
        <w:t xml:space="preserve">relevant for the institution to grant the exposure. The distribution of jointly incurred exposures by NACE codes shall be driven by the characteristics of the more relevant or determinant obligor. </w:t>
      </w:r>
    </w:p>
    <w:p w14:paraId="0F1A9FF5" w14:textId="7EEAC52B" w:rsidR="00044371" w:rsidRPr="00E1637D" w:rsidRDefault="001F0DD9" w:rsidP="00DB2BD0">
      <w:pPr>
        <w:pStyle w:val="ListParagraph"/>
        <w:numPr>
          <w:ilvl w:val="0"/>
          <w:numId w:val="20"/>
        </w:numPr>
        <w:tabs>
          <w:tab w:val="left" w:pos="567"/>
        </w:tabs>
        <w:spacing w:before="120" w:after="120"/>
        <w:ind w:left="0" w:firstLine="0"/>
        <w:jc w:val="both"/>
        <w:rPr>
          <w:rFonts w:ascii="Times New Roman" w:hAnsi="Times New Roman"/>
          <w:sz w:val="24"/>
          <w:rPrChange w:id="814" w:author="Author">
            <w:rPr>
              <w:rFonts w:ascii="Times New Roman" w:hAnsi="Times New Roman"/>
              <w:i/>
              <w:sz w:val="24"/>
            </w:rPr>
          </w:rPrChange>
        </w:rPr>
      </w:pPr>
      <w:r w:rsidRPr="00E47764">
        <w:rPr>
          <w:rFonts w:ascii="Times New Roman" w:hAnsi="Times New Roman"/>
          <w:noProof/>
          <w:sz w:val="24"/>
        </w:rPr>
        <w:t>Institutions shall</w:t>
      </w:r>
      <w:del w:id="815" w:author="Author">
        <w:r w:rsidRPr="00E50FA4">
          <w:rPr>
            <w:rFonts w:ascii="Times New Roman" w:hAnsi="Times New Roman"/>
            <w:noProof/>
            <w:sz w:val="24"/>
          </w:rPr>
          <w:delText xml:space="preserve"> </w:delText>
        </w:r>
        <w:r w:rsidR="00C30D42" w:rsidRPr="00E50FA4">
          <w:rPr>
            <w:rFonts w:ascii="Times New Roman" w:hAnsi="Times New Roman"/>
            <w:noProof/>
            <w:sz w:val="24"/>
          </w:rPr>
          <w:delText>disclose the information in this template on a best effort basis and</w:delText>
        </w:r>
      </w:del>
      <w:r w:rsidRPr="00E47764">
        <w:rPr>
          <w:rFonts w:ascii="Times New Roman" w:hAnsi="Times New Roman"/>
          <w:noProof/>
          <w:sz w:val="24"/>
        </w:rPr>
        <w:t xml:space="preserve"> explain in the narrative accompanying the template the sources of information and methods </w:t>
      </w:r>
      <w:r w:rsidRPr="00E47764">
        <w:rPr>
          <w:rFonts w:ascii="Times New Roman" w:hAnsi="Times New Roman"/>
          <w:noProof/>
          <w:sz w:val="24"/>
        </w:rPr>
        <w:lastRenderedPageBreak/>
        <w:t xml:space="preserve">that they have used </w:t>
      </w:r>
      <w:r w:rsidR="00C30D42" w:rsidRPr="00E47764">
        <w:rPr>
          <w:rFonts w:ascii="Times New Roman" w:hAnsi="Times New Roman"/>
          <w:noProof/>
          <w:sz w:val="24"/>
        </w:rPr>
        <w:t>to identify exposures subject to climate</w:t>
      </w:r>
      <w:r w:rsidR="003746E0" w:rsidRPr="00E47764">
        <w:rPr>
          <w:rFonts w:ascii="Times New Roman" w:hAnsi="Times New Roman"/>
          <w:noProof/>
          <w:sz w:val="24"/>
        </w:rPr>
        <w:t>-</w:t>
      </w:r>
      <w:r w:rsidR="00C30D42" w:rsidRPr="00E47764">
        <w:rPr>
          <w:rFonts w:ascii="Times New Roman" w:hAnsi="Times New Roman"/>
          <w:noProof/>
          <w:sz w:val="24"/>
        </w:rPr>
        <w:t>change physical risk</w:t>
      </w:r>
      <w:r w:rsidR="004D63B2" w:rsidRPr="00E47764">
        <w:rPr>
          <w:rFonts w:ascii="Times New Roman" w:hAnsi="Times New Roman"/>
          <w:noProof/>
          <w:sz w:val="24"/>
        </w:rPr>
        <w:t>.</w:t>
      </w:r>
      <w:ins w:id="816" w:author="Author">
        <w:r w:rsidR="00017EED" w:rsidRPr="00E47764">
          <w:rPr>
            <w:rFonts w:ascii="Times New Roman" w:hAnsi="Times New Roman"/>
            <w:noProof/>
            <w:sz w:val="24"/>
          </w:rPr>
          <w:t xml:space="preserve"> </w:t>
        </w:r>
        <w:r w:rsidR="00044371" w:rsidRPr="00E47764">
          <w:rPr>
            <w:rFonts w:ascii="Times New Roman" w:hAnsi="Times New Roman"/>
            <w:noProof/>
            <w:sz w:val="24"/>
          </w:rPr>
          <w:t>Institutions are expected to provide details of the methodology</w:t>
        </w:r>
        <w:r w:rsidR="0008141A">
          <w:rPr>
            <w:rFonts w:ascii="Times New Roman" w:hAnsi="Times New Roman"/>
            <w:noProof/>
            <w:sz w:val="24"/>
          </w:rPr>
          <w:t>,</w:t>
        </w:r>
        <w:r w:rsidR="00846368">
          <w:rPr>
            <w:rFonts w:ascii="Times New Roman" w:hAnsi="Times New Roman"/>
            <w:noProof/>
            <w:sz w:val="24"/>
          </w:rPr>
          <w:t xml:space="preserve"> such as </w:t>
        </w:r>
        <w:r w:rsidR="0008141A">
          <w:rPr>
            <w:rFonts w:ascii="Times New Roman" w:hAnsi="Times New Roman"/>
            <w:noProof/>
            <w:sz w:val="24"/>
          </w:rPr>
          <w:t xml:space="preserve"> assumptions</w:t>
        </w:r>
        <w:r w:rsidR="00044371" w:rsidRPr="00E47764">
          <w:rPr>
            <w:rFonts w:ascii="Times New Roman" w:hAnsi="Times New Roman"/>
            <w:noProof/>
            <w:sz w:val="24"/>
          </w:rPr>
          <w:t xml:space="preserve"> and scenarios used to determine which exposures are subject to the impact of material physical risk</w:t>
        </w:r>
        <w:r w:rsidR="0008141A">
          <w:rPr>
            <w:rFonts w:ascii="Times New Roman" w:hAnsi="Times New Roman"/>
            <w:noProof/>
            <w:sz w:val="24"/>
          </w:rPr>
          <w:t>, the time horizon considered, the types of hazards included</w:t>
        </w:r>
        <w:r w:rsidR="008A0669">
          <w:rPr>
            <w:rFonts w:ascii="Times New Roman" w:hAnsi="Times New Roman"/>
            <w:noProof/>
            <w:sz w:val="24"/>
          </w:rPr>
          <w:t xml:space="preserve"> (in particular which precise hazards are analysed in the columns h  to k)</w:t>
        </w:r>
        <w:r w:rsidR="008A0669">
          <w:rPr>
            <w:rStyle w:val="FootnoteReference"/>
            <w:noProof/>
          </w:rPr>
          <w:footnoteReference w:id="5"/>
        </w:r>
        <w:r w:rsidR="0008141A">
          <w:rPr>
            <w:rFonts w:ascii="Times New Roman" w:hAnsi="Times New Roman"/>
            <w:noProof/>
            <w:sz w:val="24"/>
          </w:rPr>
          <w:t>, the granularity of the assessment, the resilience measures or insurance considerations, any materiality thresholds applied and any scoring systems used</w:t>
        </w:r>
        <w:r w:rsidR="00A97C2C">
          <w:rPr>
            <w:rFonts w:ascii="Times New Roman" w:hAnsi="Times New Roman"/>
            <w:noProof/>
            <w:sz w:val="24"/>
          </w:rPr>
          <w:t>, significant changes in methodology</w:t>
        </w:r>
        <w:r w:rsidR="00BB1107">
          <w:rPr>
            <w:rFonts w:ascii="Times New Roman" w:hAnsi="Times New Roman"/>
            <w:noProof/>
            <w:sz w:val="24"/>
          </w:rPr>
          <w:t xml:space="preserve"> and </w:t>
        </w:r>
        <w:r w:rsidR="00DF040D">
          <w:rPr>
            <w:rFonts w:ascii="Times New Roman" w:hAnsi="Times New Roman"/>
            <w:noProof/>
            <w:sz w:val="24"/>
          </w:rPr>
          <w:t>reported</w:t>
        </w:r>
        <w:r w:rsidR="00BB1107">
          <w:rPr>
            <w:rFonts w:ascii="Times New Roman" w:hAnsi="Times New Roman"/>
            <w:noProof/>
            <w:sz w:val="24"/>
          </w:rPr>
          <w:t xml:space="preserve"> values over the </w:t>
        </w:r>
        <w:r w:rsidR="00DF040D">
          <w:rPr>
            <w:rFonts w:ascii="Times New Roman" w:hAnsi="Times New Roman"/>
            <w:noProof/>
            <w:sz w:val="24"/>
          </w:rPr>
          <w:t xml:space="preserve">disclosure period </w:t>
        </w:r>
        <w:r w:rsidR="002401BD">
          <w:rPr>
            <w:rFonts w:ascii="Times New Roman" w:hAnsi="Times New Roman"/>
            <w:noProof/>
            <w:sz w:val="24"/>
          </w:rPr>
          <w:t>and the key drivers of such changes</w:t>
        </w:r>
        <w:r w:rsidR="0008141A">
          <w:rPr>
            <w:rFonts w:ascii="Times New Roman" w:hAnsi="Times New Roman"/>
            <w:noProof/>
            <w:sz w:val="24"/>
          </w:rPr>
          <w:t>. Institutions shall explain</w:t>
        </w:r>
        <w:r w:rsidR="00044371" w:rsidRPr="00E47764">
          <w:rPr>
            <w:rFonts w:ascii="Times New Roman" w:hAnsi="Times New Roman"/>
            <w:noProof/>
            <w:sz w:val="24"/>
          </w:rPr>
          <w:t xml:space="preserve"> which data sources they used to assess physical ris</w:t>
        </w:r>
        <w:r w:rsidR="00E47764" w:rsidRPr="00E47764">
          <w:rPr>
            <w:rFonts w:ascii="Times New Roman" w:hAnsi="Times New Roman"/>
            <w:noProof/>
            <w:sz w:val="24"/>
          </w:rPr>
          <w:t>k,</w:t>
        </w:r>
        <w:r w:rsidR="00044371" w:rsidRPr="00E47764">
          <w:rPr>
            <w:rFonts w:ascii="Times New Roman" w:hAnsi="Times New Roman"/>
            <w:noProof/>
            <w:sz w:val="24"/>
          </w:rPr>
          <w:t xml:space="preserve"> </w:t>
        </w:r>
        <w:r w:rsidR="00E47764" w:rsidRPr="00E47764">
          <w:rPr>
            <w:rFonts w:ascii="Times New Roman" w:hAnsi="Times New Roman"/>
            <w:noProof/>
            <w:sz w:val="24"/>
          </w:rPr>
          <w:t>and how</w:t>
        </w:r>
        <w:r w:rsidR="00044371" w:rsidRPr="00E47764">
          <w:rPr>
            <w:rFonts w:ascii="Times New Roman" w:hAnsi="Times New Roman"/>
            <w:noProof/>
            <w:sz w:val="24"/>
          </w:rPr>
          <w:t xml:space="preserve"> the </w:t>
        </w:r>
        <w:r w:rsidR="000F086B">
          <w:rPr>
            <w:rFonts w:ascii="Times New Roman" w:hAnsi="Times New Roman"/>
            <w:noProof/>
            <w:sz w:val="24"/>
          </w:rPr>
          <w:t>ten</w:t>
        </w:r>
        <w:r w:rsidR="00044371" w:rsidRPr="00E47764">
          <w:rPr>
            <w:rFonts w:ascii="Times New Roman" w:hAnsi="Times New Roman"/>
            <w:noProof/>
            <w:sz w:val="24"/>
          </w:rPr>
          <w:t xml:space="preserve"> NUTS3 regions were selected and how were exposures assigned to these regions and outlined sectors, including how possible data gaps in terms of assets location </w:t>
        </w:r>
        <w:r w:rsidR="0008141A">
          <w:rPr>
            <w:rFonts w:ascii="Times New Roman" w:hAnsi="Times New Roman"/>
            <w:noProof/>
            <w:sz w:val="24"/>
          </w:rPr>
          <w:t xml:space="preserve">or </w:t>
        </w:r>
        <w:r w:rsidR="00102CCC">
          <w:rPr>
            <w:rFonts w:ascii="Times New Roman" w:hAnsi="Times New Roman"/>
            <w:noProof/>
            <w:sz w:val="24"/>
          </w:rPr>
          <w:t xml:space="preserve">sector affiliation </w:t>
        </w:r>
        <w:r w:rsidR="00044371" w:rsidRPr="00E47764">
          <w:rPr>
            <w:rFonts w:ascii="Times New Roman" w:hAnsi="Times New Roman"/>
            <w:noProof/>
            <w:sz w:val="24"/>
          </w:rPr>
          <w:t>were resolved.</w:t>
        </w:r>
      </w:ins>
    </w:p>
    <w:p w14:paraId="31989CED" w14:textId="78B7B982" w:rsidR="004E3D18" w:rsidRPr="008062B9" w:rsidRDefault="00102CCC" w:rsidP="00DB2BD0">
      <w:pPr>
        <w:pStyle w:val="ListParagraph"/>
        <w:numPr>
          <w:ilvl w:val="0"/>
          <w:numId w:val="20"/>
        </w:numPr>
        <w:tabs>
          <w:tab w:val="left" w:pos="567"/>
        </w:tabs>
        <w:spacing w:before="120" w:after="120"/>
        <w:ind w:left="0" w:firstLine="0"/>
        <w:jc w:val="both"/>
        <w:rPr>
          <w:ins w:id="818" w:author="Author"/>
          <w:rFonts w:ascii="Times New Roman" w:hAnsi="Times New Roman"/>
          <w:noProof/>
          <w:sz w:val="24"/>
          <w:lang w:val="en-US"/>
        </w:rPr>
      </w:pPr>
      <w:ins w:id="819" w:author="Author">
        <w:r>
          <w:rPr>
            <w:rFonts w:ascii="Times New Roman" w:hAnsi="Times New Roman"/>
            <w:noProof/>
            <w:sz w:val="24"/>
          </w:rPr>
          <w:t xml:space="preserve">When disclosing </w:t>
        </w:r>
        <w:r w:rsidR="00A61DA4">
          <w:rPr>
            <w:rFonts w:ascii="Times New Roman" w:hAnsi="Times New Roman"/>
            <w:noProof/>
            <w:sz w:val="24"/>
          </w:rPr>
          <w:t>information regarding scenario analysis, i</w:t>
        </w:r>
        <w:r w:rsidR="00017EED" w:rsidRPr="008062B9">
          <w:rPr>
            <w:rFonts w:ascii="Times New Roman" w:hAnsi="Times New Roman"/>
            <w:noProof/>
            <w:sz w:val="24"/>
          </w:rPr>
          <w:t>nstitutions shall also include</w:t>
        </w:r>
        <w:r w:rsidR="008B7DB2" w:rsidRPr="008062B9">
          <w:rPr>
            <w:rFonts w:ascii="Times New Roman" w:hAnsi="Times New Roman"/>
            <w:noProof/>
            <w:sz w:val="24"/>
          </w:rPr>
          <w:t>:</w:t>
        </w:r>
      </w:ins>
    </w:p>
    <w:p w14:paraId="272509AB" w14:textId="3B54B826" w:rsidR="004E3D18" w:rsidRPr="008062B9" w:rsidRDefault="002255A3" w:rsidP="00D50147">
      <w:pPr>
        <w:pStyle w:val="ListParagraph"/>
        <w:numPr>
          <w:ilvl w:val="0"/>
          <w:numId w:val="28"/>
        </w:numPr>
        <w:tabs>
          <w:tab w:val="left" w:pos="567"/>
        </w:tabs>
        <w:spacing w:before="120" w:after="120"/>
        <w:jc w:val="both"/>
        <w:rPr>
          <w:ins w:id="820" w:author="Author"/>
          <w:rFonts w:ascii="Times New Roman" w:hAnsi="Times New Roman"/>
          <w:noProof/>
          <w:sz w:val="24"/>
        </w:rPr>
      </w:pPr>
      <w:ins w:id="821" w:author="Author">
        <w:r w:rsidRPr="008062B9">
          <w:rPr>
            <w:rFonts w:ascii="Times New Roman" w:hAnsi="Times New Roman"/>
            <w:noProof/>
            <w:sz w:val="24"/>
          </w:rPr>
          <w:t>W</w:t>
        </w:r>
        <w:r w:rsidR="004E3D18" w:rsidRPr="008062B9">
          <w:rPr>
            <w:rFonts w:ascii="Times New Roman" w:hAnsi="Times New Roman"/>
            <w:noProof/>
            <w:sz w:val="24"/>
          </w:rPr>
          <w:t>hich</w:t>
        </w:r>
        <w:r>
          <w:rPr>
            <w:rFonts w:ascii="Times New Roman" w:hAnsi="Times New Roman"/>
            <w:noProof/>
            <w:sz w:val="24"/>
          </w:rPr>
          <w:t xml:space="preserve"> reference</w:t>
        </w:r>
        <w:r w:rsidR="004E3D18" w:rsidRPr="008062B9">
          <w:rPr>
            <w:rFonts w:ascii="Times New Roman" w:hAnsi="Times New Roman"/>
            <w:noProof/>
            <w:sz w:val="24"/>
          </w:rPr>
          <w:t xml:space="preserve"> scenarios were used</w:t>
        </w:r>
        <w:r w:rsidR="00052B09">
          <w:rPr>
            <w:rFonts w:ascii="Times New Roman" w:hAnsi="Times New Roman"/>
            <w:noProof/>
            <w:sz w:val="24"/>
          </w:rPr>
          <w:t xml:space="preserve"> and why these were deemed appropiate for the analysis</w:t>
        </w:r>
        <w:r w:rsidR="004E3D18" w:rsidRPr="008062B9">
          <w:rPr>
            <w:rFonts w:ascii="Times New Roman" w:hAnsi="Times New Roman"/>
            <w:noProof/>
            <w:sz w:val="24"/>
          </w:rPr>
          <w:t>;</w:t>
        </w:r>
      </w:ins>
    </w:p>
    <w:p w14:paraId="739691B1" w14:textId="3C295076" w:rsidR="004E3D18" w:rsidRPr="008062B9" w:rsidRDefault="004E3D18" w:rsidP="00D50147">
      <w:pPr>
        <w:pStyle w:val="ListParagraph"/>
        <w:numPr>
          <w:ilvl w:val="0"/>
          <w:numId w:val="28"/>
        </w:numPr>
        <w:tabs>
          <w:tab w:val="left" w:pos="567"/>
        </w:tabs>
        <w:spacing w:before="120" w:after="120"/>
        <w:jc w:val="both"/>
        <w:rPr>
          <w:ins w:id="822" w:author="Author"/>
          <w:rFonts w:ascii="Times New Roman" w:hAnsi="Times New Roman"/>
          <w:noProof/>
          <w:sz w:val="24"/>
        </w:rPr>
      </w:pPr>
      <w:ins w:id="823" w:author="Author">
        <w:r w:rsidRPr="008062B9">
          <w:rPr>
            <w:rFonts w:ascii="Times New Roman" w:hAnsi="Times New Roman"/>
            <w:noProof/>
            <w:sz w:val="24"/>
          </w:rPr>
          <w:t>narratives, time horizons, and endpoints used;</w:t>
        </w:r>
      </w:ins>
    </w:p>
    <w:p w14:paraId="6C04374E" w14:textId="1800A3B9" w:rsidR="004E3D18" w:rsidRPr="008062B9" w:rsidRDefault="004E3D18" w:rsidP="00D50147">
      <w:pPr>
        <w:pStyle w:val="ListParagraph"/>
        <w:numPr>
          <w:ilvl w:val="0"/>
          <w:numId w:val="28"/>
        </w:numPr>
        <w:tabs>
          <w:tab w:val="left" w:pos="567"/>
        </w:tabs>
        <w:spacing w:before="120" w:after="120"/>
        <w:jc w:val="both"/>
        <w:rPr>
          <w:ins w:id="824" w:author="Author"/>
          <w:rFonts w:ascii="Times New Roman" w:hAnsi="Times New Roman"/>
          <w:noProof/>
          <w:sz w:val="24"/>
        </w:rPr>
      </w:pPr>
      <w:ins w:id="825" w:author="Author">
        <w:r w:rsidRPr="008062B9">
          <w:rPr>
            <w:rFonts w:ascii="Times New Roman" w:hAnsi="Times New Roman"/>
            <w:noProof/>
            <w:sz w:val="24"/>
          </w:rPr>
          <w:t>the key forces and drivers taken into consideration in scenario</w:t>
        </w:r>
        <w:r w:rsidR="00D034C9">
          <w:rPr>
            <w:rFonts w:ascii="Times New Roman" w:hAnsi="Times New Roman"/>
            <w:noProof/>
            <w:sz w:val="24"/>
          </w:rPr>
          <w:t xml:space="preserve"> </w:t>
        </w:r>
        <w:r w:rsidR="00937691">
          <w:rPr>
            <w:rFonts w:ascii="Times New Roman" w:hAnsi="Times New Roman"/>
            <w:noProof/>
            <w:sz w:val="24"/>
          </w:rPr>
          <w:t>analysis</w:t>
        </w:r>
        <w:r w:rsidRPr="008062B9">
          <w:rPr>
            <w:rFonts w:ascii="Times New Roman" w:hAnsi="Times New Roman"/>
            <w:noProof/>
            <w:sz w:val="24"/>
          </w:rPr>
          <w:t xml:space="preserve"> and why these are relevant to the</w:t>
        </w:r>
        <w:r w:rsidR="00F368E1">
          <w:rPr>
            <w:rFonts w:ascii="Times New Roman" w:hAnsi="Times New Roman"/>
            <w:noProof/>
            <w:sz w:val="24"/>
          </w:rPr>
          <w:t xml:space="preserve"> institution</w:t>
        </w:r>
        <w:r w:rsidRPr="008062B9">
          <w:rPr>
            <w:rFonts w:ascii="Times New Roman" w:hAnsi="Times New Roman"/>
            <w:noProof/>
            <w:sz w:val="24"/>
          </w:rPr>
          <w:t>, for example, policy assumptions, macroeconomic trends, energy usage and mix, and technology assumptions; and</w:t>
        </w:r>
      </w:ins>
    </w:p>
    <w:p w14:paraId="4DAF43E3" w14:textId="7066A487" w:rsidR="00C64DF1" w:rsidRPr="00C64DF1" w:rsidRDefault="004E3D18" w:rsidP="00C64DF1">
      <w:pPr>
        <w:pStyle w:val="ListParagraph"/>
        <w:numPr>
          <w:ilvl w:val="0"/>
          <w:numId w:val="28"/>
        </w:numPr>
        <w:tabs>
          <w:tab w:val="left" w:pos="567"/>
        </w:tabs>
        <w:spacing w:before="120" w:after="120"/>
        <w:jc w:val="both"/>
        <w:rPr>
          <w:ins w:id="826" w:author="Author"/>
          <w:rFonts w:ascii="Times New Roman" w:hAnsi="Times New Roman"/>
          <w:noProof/>
          <w:sz w:val="24"/>
        </w:rPr>
      </w:pPr>
      <w:ins w:id="827" w:author="Author">
        <w:r w:rsidRPr="008062B9">
          <w:rPr>
            <w:rFonts w:ascii="Times New Roman" w:hAnsi="Times New Roman"/>
            <w:noProof/>
            <w:sz w:val="24"/>
          </w:rPr>
          <w:t>key inputs and constraints of the scenario</w:t>
        </w:r>
        <w:r w:rsidR="00937691">
          <w:rPr>
            <w:rFonts w:ascii="Times New Roman" w:hAnsi="Times New Roman"/>
            <w:noProof/>
            <w:sz w:val="24"/>
          </w:rPr>
          <w:t xml:space="preserve"> analysi</w:t>
        </w:r>
        <w:r w:rsidRPr="008062B9">
          <w:rPr>
            <w:rFonts w:ascii="Times New Roman" w:hAnsi="Times New Roman"/>
            <w:noProof/>
            <w:sz w:val="24"/>
          </w:rPr>
          <w:t xml:space="preserve">s, including their level of detail (e.g., whether the analysis of physical climate-related risks is based on geospatial coordinates specific to the </w:t>
        </w:r>
        <w:r w:rsidR="00F368E1">
          <w:rPr>
            <w:rFonts w:ascii="Times New Roman" w:hAnsi="Times New Roman"/>
            <w:noProof/>
            <w:sz w:val="24"/>
          </w:rPr>
          <w:t>institution</w:t>
        </w:r>
        <w:r w:rsidRPr="008062B9">
          <w:rPr>
            <w:rFonts w:ascii="Times New Roman" w:hAnsi="Times New Roman"/>
            <w:noProof/>
            <w:sz w:val="24"/>
          </w:rPr>
          <w:t>’s locations or national- or regional-level broad data)</w:t>
        </w:r>
      </w:ins>
    </w:p>
    <w:p w14:paraId="52E60352" w14:textId="32421655" w:rsidR="00C64DF1" w:rsidRPr="00C64DF1" w:rsidRDefault="00C64DF1" w:rsidP="00C64DF1">
      <w:pPr>
        <w:pStyle w:val="ListParagraph"/>
        <w:numPr>
          <w:ilvl w:val="0"/>
          <w:numId w:val="20"/>
        </w:numPr>
        <w:tabs>
          <w:tab w:val="left" w:pos="567"/>
        </w:tabs>
        <w:spacing w:before="120" w:after="120"/>
        <w:ind w:left="0" w:firstLine="0"/>
        <w:jc w:val="both"/>
        <w:rPr>
          <w:ins w:id="828" w:author="Author"/>
          <w:rFonts w:ascii="Times New Roman" w:hAnsi="Times New Roman"/>
          <w:noProof/>
          <w:sz w:val="24"/>
          <w:szCs w:val="24"/>
        </w:rPr>
      </w:pPr>
      <w:ins w:id="829" w:author="Author">
        <w:r w:rsidRPr="00C64DF1">
          <w:rPr>
            <w:rFonts w:ascii="Times New Roman" w:hAnsi="Times New Roman"/>
            <w:noProof/>
            <w:sz w:val="24"/>
            <w:szCs w:val="24"/>
          </w:rPr>
          <w:t>Institutions shall disclose this template on a semi-annual basis.</w:t>
        </w:r>
      </w:ins>
    </w:p>
    <w:p w14:paraId="1F184D6D" w14:textId="57CC47A9" w:rsidR="004D63B2" w:rsidRPr="004D63B2" w:rsidRDefault="004D63B2" w:rsidP="00DB2BD0">
      <w:pPr>
        <w:pStyle w:val="ListParagraph"/>
        <w:numPr>
          <w:ilvl w:val="0"/>
          <w:numId w:val="20"/>
        </w:numPr>
        <w:tabs>
          <w:tab w:val="left" w:pos="567"/>
        </w:tabs>
        <w:spacing w:before="120" w:after="120"/>
        <w:ind w:left="0" w:firstLine="0"/>
        <w:jc w:val="both"/>
        <w:rPr>
          <w:ins w:id="830" w:author="Author"/>
          <w:rFonts w:ascii="Times New Roman" w:hAnsi="Times New Roman"/>
          <w:noProof/>
          <w:sz w:val="24"/>
          <w:szCs w:val="24"/>
        </w:rPr>
      </w:pPr>
      <w:ins w:id="831" w:author="Author">
        <w:r w:rsidRPr="004D63B2">
          <w:rPr>
            <w:rFonts w:ascii="Times New Roman" w:hAnsi="Times New Roman"/>
            <w:noProof/>
            <w:sz w:val="24"/>
            <w:szCs w:val="24"/>
          </w:rPr>
          <w:t>Institutions shall disclose in this template:</w:t>
        </w:r>
      </w:ins>
    </w:p>
    <w:p w14:paraId="21030416" w14:textId="33D71544" w:rsidR="00821D25" w:rsidRDefault="0061287E" w:rsidP="00D50147">
      <w:pPr>
        <w:pStyle w:val="ListParagraph"/>
        <w:numPr>
          <w:ilvl w:val="0"/>
          <w:numId w:val="29"/>
        </w:numPr>
        <w:tabs>
          <w:tab w:val="left" w:pos="567"/>
        </w:tabs>
        <w:spacing w:before="120" w:after="120"/>
        <w:jc w:val="both"/>
        <w:rPr>
          <w:ins w:id="832" w:author="Author"/>
          <w:rFonts w:ascii="Times New Roman" w:hAnsi="Times New Roman"/>
          <w:noProof/>
          <w:sz w:val="24"/>
          <w:szCs w:val="24"/>
        </w:rPr>
      </w:pPr>
      <w:ins w:id="833" w:author="Author">
        <w:r>
          <w:rPr>
            <w:rFonts w:ascii="Times New Roman" w:hAnsi="Times New Roman"/>
            <w:noProof/>
            <w:sz w:val="24"/>
            <w:szCs w:val="24"/>
          </w:rPr>
          <w:t>I</w:t>
        </w:r>
        <w:r w:rsidR="009A6CF6">
          <w:rPr>
            <w:rFonts w:ascii="Times New Roman" w:hAnsi="Times New Roman"/>
            <w:noProof/>
            <w:sz w:val="24"/>
            <w:szCs w:val="24"/>
          </w:rPr>
          <w:t xml:space="preserve">n </w:t>
        </w:r>
        <w:r w:rsidR="0039352C">
          <w:rPr>
            <w:rFonts w:ascii="Times New Roman" w:hAnsi="Times New Roman"/>
            <w:noProof/>
            <w:sz w:val="24"/>
            <w:szCs w:val="24"/>
          </w:rPr>
          <w:t xml:space="preserve">the </w:t>
        </w:r>
        <w:r w:rsidR="0006039B">
          <w:rPr>
            <w:rFonts w:ascii="Times New Roman" w:hAnsi="Times New Roman"/>
            <w:noProof/>
            <w:sz w:val="24"/>
            <w:szCs w:val="24"/>
          </w:rPr>
          <w:t>z-axis</w:t>
        </w:r>
        <w:r w:rsidR="00680246">
          <w:rPr>
            <w:rFonts w:ascii="Times New Roman" w:hAnsi="Times New Roman"/>
            <w:noProof/>
            <w:sz w:val="24"/>
            <w:szCs w:val="24"/>
          </w:rPr>
          <w:t xml:space="preserve">, </w:t>
        </w:r>
        <w:r w:rsidR="009A6CF6">
          <w:rPr>
            <w:rFonts w:ascii="Times New Roman" w:hAnsi="Times New Roman"/>
            <w:noProof/>
            <w:sz w:val="24"/>
            <w:szCs w:val="24"/>
          </w:rPr>
          <w:t xml:space="preserve">the </w:t>
        </w:r>
        <w:r w:rsidR="0036446A" w:rsidRPr="008062B9">
          <w:rPr>
            <w:rFonts w:ascii="Times New Roman" w:hAnsi="Times New Roman"/>
            <w:noProof/>
            <w:sz w:val="24"/>
            <w:szCs w:val="24"/>
          </w:rPr>
          <w:t>geographical information</w:t>
        </w:r>
        <w:r w:rsidR="0036446A">
          <w:rPr>
            <w:rFonts w:ascii="Times New Roman" w:hAnsi="Times New Roman"/>
            <w:noProof/>
            <w:sz w:val="24"/>
            <w:szCs w:val="24"/>
          </w:rPr>
          <w:t xml:space="preserve"> covering </w:t>
        </w:r>
        <w:r w:rsidR="0036446A" w:rsidRPr="5B1A6548">
          <w:rPr>
            <w:rFonts w:ascii="Times New Roman" w:eastAsia="Times New Roman" w:hAnsi="Times New Roman"/>
            <w:noProof/>
            <w:sz w:val="24"/>
            <w:szCs w:val="24"/>
          </w:rPr>
          <w:t xml:space="preserve"> </w:t>
        </w:r>
        <w:r w:rsidR="00741A54">
          <w:rPr>
            <w:rFonts w:ascii="Times New Roman" w:eastAsia="Times New Roman" w:hAnsi="Times New Roman"/>
            <w:noProof/>
            <w:sz w:val="24"/>
            <w:szCs w:val="24"/>
          </w:rPr>
          <w:t>the</w:t>
        </w:r>
        <w:r w:rsidR="0036446A" w:rsidRPr="5B1A6548">
          <w:rPr>
            <w:rFonts w:ascii="Times New Roman" w:eastAsia="Times New Roman" w:hAnsi="Times New Roman"/>
            <w:noProof/>
            <w:sz w:val="24"/>
            <w:szCs w:val="24"/>
          </w:rPr>
          <w:t xml:space="preserve"> geographical areas</w:t>
        </w:r>
        <w:r w:rsidR="0036446A">
          <w:rPr>
            <w:rFonts w:ascii="Times New Roman" w:eastAsia="Times New Roman" w:hAnsi="Times New Roman"/>
            <w:noProof/>
            <w:sz w:val="24"/>
            <w:szCs w:val="24"/>
          </w:rPr>
          <w:t xml:space="preserve"> that</w:t>
        </w:r>
        <w:r w:rsidR="0036446A" w:rsidRPr="5B1A6548">
          <w:rPr>
            <w:rFonts w:ascii="Times New Roman" w:eastAsia="Times New Roman" w:hAnsi="Times New Roman"/>
            <w:noProof/>
            <w:sz w:val="24"/>
            <w:szCs w:val="24"/>
          </w:rPr>
          <w:t xml:space="preserve"> </w:t>
        </w:r>
        <w:r w:rsidR="00F96FFE">
          <w:rPr>
            <w:rFonts w:ascii="Times New Roman" w:eastAsia="Times New Roman" w:hAnsi="Times New Roman"/>
            <w:noProof/>
            <w:sz w:val="24"/>
            <w:szCs w:val="24"/>
          </w:rPr>
          <w:t xml:space="preserve">are </w:t>
        </w:r>
        <w:r w:rsidR="0036446A" w:rsidRPr="5B1A6548">
          <w:rPr>
            <w:rFonts w:ascii="Times New Roman" w:eastAsia="Times New Roman" w:hAnsi="Times New Roman"/>
            <w:noProof/>
            <w:sz w:val="24"/>
            <w:szCs w:val="24"/>
          </w:rPr>
          <w:t xml:space="preserve">exposed to adverse impact from climate-change physical </w:t>
        </w:r>
        <w:r w:rsidR="0036446A">
          <w:rPr>
            <w:rFonts w:ascii="Times New Roman" w:eastAsia="Times New Roman" w:hAnsi="Times New Roman"/>
            <w:noProof/>
            <w:sz w:val="24"/>
            <w:szCs w:val="24"/>
          </w:rPr>
          <w:t xml:space="preserve">risk </w:t>
        </w:r>
        <w:r w:rsidR="0036446A" w:rsidRPr="5B1A6548">
          <w:rPr>
            <w:rFonts w:ascii="Times New Roman" w:eastAsia="Times New Roman" w:hAnsi="Times New Roman"/>
            <w:noProof/>
            <w:sz w:val="24"/>
            <w:szCs w:val="24"/>
          </w:rPr>
          <w:t xml:space="preserve">events. </w:t>
        </w:r>
        <w:r w:rsidR="0036446A" w:rsidRPr="5B1A6548">
          <w:rPr>
            <w:rFonts w:ascii="Times New Roman" w:hAnsi="Times New Roman"/>
            <w:noProof/>
            <w:sz w:val="24"/>
            <w:szCs w:val="24"/>
          </w:rPr>
          <w:t xml:space="preserve">For geographical coverage of the exposures, institutions shall use the level of divisions indicated in Nomenclature of Territorial Units for Statistics (or NUTS), as appropriate. Institutions shall use NUTS </w:t>
        </w:r>
        <w:r w:rsidR="0036446A" w:rsidRPr="5B1A6548">
          <w:rPr>
            <w:rFonts w:ascii="Times New Roman" w:eastAsia="Times New Roman" w:hAnsi="Times New Roman"/>
            <w:noProof/>
            <w:sz w:val="24"/>
            <w:szCs w:val="24"/>
          </w:rPr>
          <w:t>codes level 3</w:t>
        </w:r>
        <w:r w:rsidR="0036446A" w:rsidRPr="5B1A6548">
          <w:rPr>
            <w:rFonts w:ascii="Times New Roman" w:hAnsi="Times New Roman"/>
            <w:noProof/>
            <w:sz w:val="24"/>
            <w:szCs w:val="24"/>
          </w:rPr>
          <w:t xml:space="preserve"> in conformity with the Commission Delegated Regulation (EU) 2023/2772 </w:t>
        </w:r>
        <w:r w:rsidR="0036446A" w:rsidRPr="5B1A6548">
          <w:rPr>
            <w:rFonts w:ascii="Times New Roman" w:eastAsia="Times New Roman" w:hAnsi="Times New Roman"/>
            <w:noProof/>
            <w:sz w:val="24"/>
            <w:szCs w:val="24"/>
          </w:rPr>
          <w:t>supplementing Directive 2013/34/EU of the European Parliament and of the Council as regards sustainability reporting standards.</w:t>
        </w:r>
        <w:r w:rsidR="003A7CC7">
          <w:rPr>
            <w:rFonts w:ascii="Times New Roman" w:eastAsia="Times New Roman" w:hAnsi="Times New Roman"/>
            <w:noProof/>
            <w:sz w:val="24"/>
            <w:szCs w:val="24"/>
          </w:rPr>
          <w:t xml:space="preserve"> </w:t>
        </w:r>
        <w:r w:rsidR="00F07BE0">
          <w:rPr>
            <w:rFonts w:ascii="Times New Roman" w:eastAsia="Times New Roman" w:hAnsi="Times New Roman"/>
            <w:noProof/>
            <w:sz w:val="24"/>
            <w:szCs w:val="24"/>
          </w:rPr>
          <w:t>I</w:t>
        </w:r>
        <w:r w:rsidR="003A7CC7">
          <w:rPr>
            <w:rFonts w:ascii="Times New Roman" w:eastAsia="Times New Roman" w:hAnsi="Times New Roman"/>
            <w:noProof/>
            <w:sz w:val="24"/>
            <w:szCs w:val="24"/>
          </w:rPr>
          <w:t>nstitutio</w:t>
        </w:r>
        <w:r w:rsidR="00E07775">
          <w:rPr>
            <w:rFonts w:ascii="Times New Roman" w:eastAsia="Times New Roman" w:hAnsi="Times New Roman"/>
            <w:noProof/>
            <w:sz w:val="24"/>
            <w:szCs w:val="24"/>
          </w:rPr>
          <w:t>n</w:t>
        </w:r>
        <w:r w:rsidR="003A7CC7">
          <w:rPr>
            <w:rFonts w:ascii="Times New Roman" w:eastAsia="Times New Roman" w:hAnsi="Times New Roman"/>
            <w:noProof/>
            <w:sz w:val="24"/>
            <w:szCs w:val="24"/>
          </w:rPr>
          <w:t>s shall disclose the</w:t>
        </w:r>
        <w:r w:rsidR="00A142FE">
          <w:rPr>
            <w:rFonts w:ascii="Times New Roman" w:eastAsia="Times New Roman" w:hAnsi="Times New Roman"/>
            <w:noProof/>
            <w:sz w:val="24"/>
            <w:szCs w:val="24"/>
          </w:rPr>
          <w:t>ir</w:t>
        </w:r>
        <w:r w:rsidR="003A7CC7">
          <w:rPr>
            <w:rFonts w:ascii="Times New Roman" w:eastAsia="Times New Roman" w:hAnsi="Times New Roman"/>
            <w:noProof/>
            <w:sz w:val="24"/>
            <w:szCs w:val="24"/>
          </w:rPr>
          <w:t xml:space="preserve"> </w:t>
        </w:r>
        <w:r w:rsidR="003A7CC7" w:rsidRPr="008062B9">
          <w:rPr>
            <w:rFonts w:ascii="Times New Roman" w:eastAsia="Times New Roman" w:hAnsi="Times New Roman"/>
            <w:noProof/>
            <w:sz w:val="24"/>
            <w:szCs w:val="24"/>
          </w:rPr>
          <w:t xml:space="preserve">top </w:t>
        </w:r>
        <w:r w:rsidR="00F07BE0">
          <w:rPr>
            <w:rFonts w:ascii="Times New Roman" w:eastAsia="Times New Roman" w:hAnsi="Times New Roman"/>
            <w:noProof/>
            <w:sz w:val="24"/>
            <w:szCs w:val="24"/>
          </w:rPr>
          <w:t>1</w:t>
        </w:r>
        <w:r w:rsidR="003A7CC7" w:rsidRPr="008062B9">
          <w:rPr>
            <w:rFonts w:ascii="Times New Roman" w:eastAsia="Times New Roman" w:hAnsi="Times New Roman"/>
            <w:noProof/>
            <w:sz w:val="24"/>
            <w:szCs w:val="24"/>
          </w:rPr>
          <w:t xml:space="preserve">0 </w:t>
        </w:r>
        <w:r w:rsidR="0067455A">
          <w:rPr>
            <w:rFonts w:ascii="Times New Roman" w:eastAsia="Times New Roman" w:hAnsi="Times New Roman"/>
            <w:noProof/>
            <w:sz w:val="24"/>
            <w:szCs w:val="24"/>
          </w:rPr>
          <w:t xml:space="preserve"> NUTS level 3 geographical </w:t>
        </w:r>
        <w:r w:rsidR="008F73C6">
          <w:rPr>
            <w:rFonts w:ascii="Times New Roman" w:eastAsia="Times New Roman" w:hAnsi="Times New Roman"/>
            <w:noProof/>
            <w:sz w:val="24"/>
            <w:szCs w:val="24"/>
          </w:rPr>
          <w:t xml:space="preserve">regions in terms of gross carrying amount of exposures. </w:t>
        </w:r>
        <w:r w:rsidR="00BC5F5E">
          <w:rPr>
            <w:rFonts w:ascii="Times New Roman" w:eastAsia="Times New Roman" w:hAnsi="Times New Roman"/>
            <w:noProof/>
            <w:sz w:val="24"/>
            <w:szCs w:val="24"/>
          </w:rPr>
          <w:t xml:space="preserve">Additionally, institutions shall </w:t>
        </w:r>
        <w:r w:rsidR="00D57255">
          <w:rPr>
            <w:rFonts w:ascii="Times New Roman" w:eastAsia="Times New Roman" w:hAnsi="Times New Roman"/>
            <w:noProof/>
            <w:sz w:val="24"/>
            <w:szCs w:val="24"/>
          </w:rPr>
          <w:t xml:space="preserve">disclose by the z-axis the template covering </w:t>
        </w:r>
        <w:r w:rsidR="00AA2EC1">
          <w:rPr>
            <w:rFonts w:ascii="Times New Roman" w:eastAsia="Times New Roman" w:hAnsi="Times New Roman"/>
            <w:noProof/>
            <w:sz w:val="24"/>
            <w:szCs w:val="24"/>
          </w:rPr>
          <w:t>i)</w:t>
        </w:r>
        <w:r w:rsidR="00D57255">
          <w:rPr>
            <w:rFonts w:ascii="Times New Roman" w:eastAsia="Times New Roman" w:hAnsi="Times New Roman"/>
            <w:noProof/>
            <w:sz w:val="24"/>
            <w:szCs w:val="24"/>
          </w:rPr>
          <w:t xml:space="preserve"> Total EU exposures</w:t>
        </w:r>
        <w:r w:rsidR="00AA2EC1">
          <w:rPr>
            <w:rFonts w:ascii="Times New Roman" w:eastAsia="Times New Roman" w:hAnsi="Times New Roman"/>
            <w:noProof/>
            <w:sz w:val="24"/>
            <w:szCs w:val="24"/>
          </w:rPr>
          <w:t>,</w:t>
        </w:r>
        <w:r w:rsidR="00D57255">
          <w:rPr>
            <w:rFonts w:ascii="Times New Roman" w:eastAsia="Times New Roman" w:hAnsi="Times New Roman"/>
            <w:noProof/>
            <w:sz w:val="24"/>
            <w:szCs w:val="24"/>
          </w:rPr>
          <w:t xml:space="preserve"> </w:t>
        </w:r>
        <w:r w:rsidR="00D218DF">
          <w:rPr>
            <w:rFonts w:ascii="Times New Roman" w:eastAsia="Times New Roman" w:hAnsi="Times New Roman"/>
            <w:noProof/>
            <w:sz w:val="24"/>
            <w:szCs w:val="24"/>
          </w:rPr>
          <w:t>and</w:t>
        </w:r>
        <w:r w:rsidR="00AA2EC1">
          <w:rPr>
            <w:rFonts w:ascii="Times New Roman" w:eastAsia="Times New Roman" w:hAnsi="Times New Roman"/>
            <w:noProof/>
            <w:sz w:val="24"/>
            <w:szCs w:val="24"/>
          </w:rPr>
          <w:t xml:space="preserve"> ii) Total </w:t>
        </w:r>
        <w:r w:rsidR="003259BA">
          <w:rPr>
            <w:rFonts w:ascii="Times New Roman" w:eastAsia="Times New Roman" w:hAnsi="Times New Roman"/>
            <w:noProof/>
            <w:sz w:val="24"/>
            <w:szCs w:val="24"/>
          </w:rPr>
          <w:t>exposures.</w:t>
        </w:r>
        <w:r w:rsidR="00D218DF">
          <w:rPr>
            <w:rFonts w:ascii="Times New Roman" w:eastAsia="Times New Roman" w:hAnsi="Times New Roman"/>
            <w:noProof/>
            <w:sz w:val="24"/>
            <w:szCs w:val="24"/>
          </w:rPr>
          <w:t xml:space="preserve"> </w:t>
        </w:r>
        <w:r w:rsidR="003A16D9">
          <w:rPr>
            <w:rFonts w:ascii="Times New Roman" w:eastAsia="Times New Roman" w:hAnsi="Times New Roman"/>
            <w:noProof/>
            <w:sz w:val="24"/>
            <w:szCs w:val="24"/>
          </w:rPr>
          <w:t>The</w:t>
        </w:r>
        <w:r w:rsidR="004F6448">
          <w:rPr>
            <w:rFonts w:ascii="Times New Roman" w:eastAsia="Times New Roman" w:hAnsi="Times New Roman"/>
            <w:noProof/>
            <w:sz w:val="24"/>
            <w:szCs w:val="24"/>
          </w:rPr>
          <w:t xml:space="preserve"> 12</w:t>
        </w:r>
        <w:r w:rsidR="003A16D9">
          <w:rPr>
            <w:rFonts w:ascii="Times New Roman" w:eastAsia="Times New Roman" w:hAnsi="Times New Roman"/>
            <w:noProof/>
            <w:sz w:val="24"/>
            <w:szCs w:val="24"/>
          </w:rPr>
          <w:t xml:space="preserve"> z-axis</w:t>
        </w:r>
        <w:r w:rsidR="00DB5193">
          <w:rPr>
            <w:rFonts w:ascii="Times New Roman" w:eastAsia="Times New Roman" w:hAnsi="Times New Roman"/>
            <w:noProof/>
            <w:sz w:val="24"/>
            <w:szCs w:val="24"/>
          </w:rPr>
          <w:t xml:space="preserve"> values are defined by the 10 NUTS level 3 geographical regions,</w:t>
        </w:r>
        <w:r w:rsidR="004F6448">
          <w:rPr>
            <w:rFonts w:ascii="Times New Roman" w:eastAsia="Times New Roman" w:hAnsi="Times New Roman"/>
            <w:noProof/>
            <w:sz w:val="24"/>
            <w:szCs w:val="24"/>
          </w:rPr>
          <w:t xml:space="preserve"> and by these </w:t>
        </w:r>
        <w:r w:rsidR="00747359">
          <w:rPr>
            <w:rFonts w:ascii="Times New Roman" w:eastAsia="Times New Roman" w:hAnsi="Times New Roman"/>
            <w:noProof/>
            <w:sz w:val="24"/>
            <w:szCs w:val="24"/>
          </w:rPr>
          <w:t xml:space="preserve">2 </w:t>
        </w:r>
        <w:r w:rsidR="004F6448">
          <w:rPr>
            <w:rFonts w:ascii="Times New Roman" w:eastAsia="Times New Roman" w:hAnsi="Times New Roman"/>
            <w:noProof/>
            <w:sz w:val="24"/>
            <w:szCs w:val="24"/>
          </w:rPr>
          <w:t>additional</w:t>
        </w:r>
        <w:r w:rsidR="00747359">
          <w:rPr>
            <w:rFonts w:ascii="Times New Roman" w:eastAsia="Times New Roman" w:hAnsi="Times New Roman"/>
            <w:noProof/>
            <w:sz w:val="24"/>
            <w:szCs w:val="24"/>
          </w:rPr>
          <w:t xml:space="preserve"> </w:t>
        </w:r>
        <w:r w:rsidR="00CF2E67">
          <w:rPr>
            <w:rFonts w:ascii="Times New Roman" w:eastAsia="Times New Roman" w:hAnsi="Times New Roman"/>
            <w:noProof/>
            <w:sz w:val="24"/>
            <w:szCs w:val="24"/>
          </w:rPr>
          <w:t>total exposures coverage.</w:t>
        </w:r>
        <w:r w:rsidR="003A16D9">
          <w:rPr>
            <w:rFonts w:ascii="Times New Roman" w:eastAsia="Times New Roman" w:hAnsi="Times New Roman"/>
            <w:noProof/>
            <w:sz w:val="24"/>
            <w:szCs w:val="24"/>
          </w:rPr>
          <w:t xml:space="preserve"> </w:t>
        </w:r>
      </w:ins>
    </w:p>
    <w:p w14:paraId="4FFA40EB" w14:textId="1CD78E0F" w:rsidR="001E1C25" w:rsidRDefault="00314AA5" w:rsidP="00D50147">
      <w:pPr>
        <w:pStyle w:val="ListParagraph"/>
        <w:numPr>
          <w:ilvl w:val="0"/>
          <w:numId w:val="29"/>
        </w:numPr>
        <w:tabs>
          <w:tab w:val="left" w:pos="567"/>
        </w:tabs>
        <w:spacing w:before="120" w:after="120"/>
        <w:jc w:val="both"/>
        <w:rPr>
          <w:ins w:id="834" w:author="Author"/>
          <w:rFonts w:ascii="Times New Roman" w:hAnsi="Times New Roman"/>
          <w:noProof/>
          <w:sz w:val="24"/>
        </w:rPr>
      </w:pPr>
      <w:ins w:id="835" w:author="Author">
        <w:r>
          <w:rPr>
            <w:rFonts w:ascii="Times New Roman" w:hAnsi="Times New Roman"/>
            <w:noProof/>
            <w:sz w:val="24"/>
          </w:rPr>
          <w:t xml:space="preserve"> In the rows</w:t>
        </w:r>
        <w:r w:rsidR="00E5508F">
          <w:rPr>
            <w:rFonts w:ascii="Times New Roman" w:hAnsi="Times New Roman"/>
            <w:noProof/>
            <w:sz w:val="24"/>
          </w:rPr>
          <w:t xml:space="preserve">, </w:t>
        </w:r>
        <w:r w:rsidR="006D6ECE">
          <w:rPr>
            <w:rFonts w:ascii="Times New Roman" w:hAnsi="Times New Roman"/>
            <w:noProof/>
            <w:sz w:val="24"/>
          </w:rPr>
          <w:t>t</w:t>
        </w:r>
        <w:r w:rsidR="001D2F4D" w:rsidRPr="007E13B5">
          <w:rPr>
            <w:rFonts w:ascii="Times New Roman" w:hAnsi="Times New Roman"/>
            <w:noProof/>
            <w:sz w:val="24"/>
          </w:rPr>
          <w:t>he</w:t>
        </w:r>
        <w:r w:rsidR="005F537A" w:rsidRPr="007E13B5">
          <w:rPr>
            <w:rFonts w:ascii="Times New Roman" w:hAnsi="Times New Roman"/>
            <w:noProof/>
            <w:sz w:val="24"/>
          </w:rPr>
          <w:t xml:space="preserve"> relevant sector</w:t>
        </w:r>
        <w:r w:rsidR="006D6ECE">
          <w:rPr>
            <w:rFonts w:ascii="Times New Roman" w:hAnsi="Times New Roman"/>
            <w:noProof/>
            <w:sz w:val="24"/>
          </w:rPr>
          <w:t>s</w:t>
        </w:r>
        <w:r w:rsidR="005F537A" w:rsidRPr="007E13B5">
          <w:rPr>
            <w:rFonts w:ascii="Times New Roman" w:hAnsi="Times New Roman"/>
            <w:noProof/>
            <w:sz w:val="24"/>
          </w:rPr>
          <w:t xml:space="preserve"> of the counterparty will be </w:t>
        </w:r>
        <w:r w:rsidR="001D2F4D" w:rsidRPr="007E13B5">
          <w:rPr>
            <w:rFonts w:ascii="Times New Roman" w:hAnsi="Times New Roman"/>
            <w:noProof/>
            <w:sz w:val="24"/>
          </w:rPr>
          <w:t xml:space="preserve">disclosed </w:t>
        </w:r>
        <w:r w:rsidR="00A22BC4" w:rsidRPr="007E13B5">
          <w:rPr>
            <w:rFonts w:ascii="Times New Roman" w:hAnsi="Times New Roman"/>
            <w:noProof/>
            <w:sz w:val="24"/>
          </w:rPr>
          <w:t>following the NACE code classification.</w:t>
        </w:r>
        <w:r w:rsidR="00F62808">
          <w:rPr>
            <w:rFonts w:ascii="Times New Roman" w:hAnsi="Times New Roman"/>
            <w:noProof/>
            <w:sz w:val="24"/>
          </w:rPr>
          <w:t xml:space="preserve"> </w:t>
        </w:r>
        <w:r w:rsidR="00655D46">
          <w:rPr>
            <w:rFonts w:ascii="Times New Roman" w:hAnsi="Times New Roman"/>
            <w:noProof/>
            <w:sz w:val="24"/>
          </w:rPr>
          <w:t>T</w:t>
        </w:r>
        <w:r w:rsidR="00F62808">
          <w:rPr>
            <w:rFonts w:ascii="Times New Roman" w:hAnsi="Times New Roman"/>
            <w:noProof/>
            <w:sz w:val="24"/>
          </w:rPr>
          <w:t>he following sectors shall be disclosed</w:t>
        </w:r>
        <w:r w:rsidR="00F96D61">
          <w:rPr>
            <w:rFonts w:ascii="Times New Roman" w:hAnsi="Times New Roman"/>
            <w:noProof/>
            <w:sz w:val="24"/>
          </w:rPr>
          <w:t xml:space="preserve"> separately by the institutinos</w:t>
        </w:r>
        <w:r w:rsidR="00E83297">
          <w:rPr>
            <w:rFonts w:ascii="Times New Roman" w:hAnsi="Times New Roman"/>
            <w:noProof/>
            <w:sz w:val="24"/>
          </w:rPr>
          <w:t xml:space="preserve"> in rows 1 - 11</w:t>
        </w:r>
        <w:r w:rsidR="00F96D61">
          <w:rPr>
            <w:rFonts w:ascii="Times New Roman" w:hAnsi="Times New Roman"/>
            <w:noProof/>
            <w:sz w:val="24"/>
          </w:rPr>
          <w:t>:</w:t>
        </w:r>
      </w:ins>
    </w:p>
    <w:p w14:paraId="2059311F" w14:textId="5BEBC604" w:rsidR="00F96D61" w:rsidRDefault="00F96D61" w:rsidP="00D50147">
      <w:pPr>
        <w:pStyle w:val="ListParagraph"/>
        <w:numPr>
          <w:ilvl w:val="1"/>
          <w:numId w:val="29"/>
        </w:numPr>
        <w:tabs>
          <w:tab w:val="left" w:pos="567"/>
        </w:tabs>
        <w:spacing w:before="120" w:after="120"/>
        <w:jc w:val="both"/>
        <w:rPr>
          <w:ins w:id="836" w:author="Author"/>
          <w:rFonts w:ascii="Times New Roman" w:hAnsi="Times New Roman"/>
          <w:noProof/>
          <w:sz w:val="24"/>
        </w:rPr>
      </w:pPr>
      <w:ins w:id="837" w:author="Author">
        <w:r w:rsidRPr="00F96D61">
          <w:rPr>
            <w:rFonts w:ascii="Times New Roman" w:hAnsi="Times New Roman"/>
            <w:noProof/>
            <w:sz w:val="24"/>
          </w:rPr>
          <w:t>A - Agriculture, forestry and fishing</w:t>
        </w:r>
        <w:r w:rsidR="00946895">
          <w:rPr>
            <w:rFonts w:ascii="Times New Roman" w:hAnsi="Times New Roman"/>
            <w:noProof/>
            <w:sz w:val="24"/>
          </w:rPr>
          <w:t>;</w:t>
        </w:r>
      </w:ins>
    </w:p>
    <w:p w14:paraId="34498F47" w14:textId="0D816763" w:rsidR="00F96D61" w:rsidRDefault="00F85DB8" w:rsidP="00D50147">
      <w:pPr>
        <w:pStyle w:val="ListParagraph"/>
        <w:numPr>
          <w:ilvl w:val="1"/>
          <w:numId w:val="29"/>
        </w:numPr>
        <w:tabs>
          <w:tab w:val="left" w:pos="567"/>
        </w:tabs>
        <w:spacing w:before="120" w:after="120"/>
        <w:jc w:val="both"/>
        <w:rPr>
          <w:ins w:id="838" w:author="Author"/>
          <w:rFonts w:ascii="Times New Roman" w:hAnsi="Times New Roman"/>
          <w:noProof/>
          <w:sz w:val="24"/>
        </w:rPr>
      </w:pPr>
      <w:ins w:id="839" w:author="Author">
        <w:r w:rsidRPr="00F85DB8">
          <w:rPr>
            <w:rFonts w:ascii="Times New Roman" w:hAnsi="Times New Roman"/>
            <w:noProof/>
            <w:sz w:val="24"/>
          </w:rPr>
          <w:t>B - Mining and quarrying</w:t>
        </w:r>
        <w:r w:rsidR="00946895">
          <w:rPr>
            <w:rFonts w:ascii="Times New Roman" w:hAnsi="Times New Roman"/>
            <w:noProof/>
            <w:sz w:val="24"/>
          </w:rPr>
          <w:t>;</w:t>
        </w:r>
      </w:ins>
    </w:p>
    <w:p w14:paraId="5CFD1126" w14:textId="78A3FFB4" w:rsidR="00F85DB8" w:rsidRDefault="00F85DB8" w:rsidP="00D50147">
      <w:pPr>
        <w:pStyle w:val="ListParagraph"/>
        <w:numPr>
          <w:ilvl w:val="1"/>
          <w:numId w:val="29"/>
        </w:numPr>
        <w:tabs>
          <w:tab w:val="left" w:pos="567"/>
        </w:tabs>
        <w:spacing w:before="120" w:after="120"/>
        <w:jc w:val="both"/>
        <w:rPr>
          <w:ins w:id="840" w:author="Author"/>
          <w:rFonts w:ascii="Times New Roman" w:hAnsi="Times New Roman"/>
          <w:noProof/>
          <w:sz w:val="24"/>
        </w:rPr>
      </w:pPr>
      <w:ins w:id="841" w:author="Author">
        <w:r w:rsidRPr="00F85DB8">
          <w:rPr>
            <w:rFonts w:ascii="Times New Roman" w:hAnsi="Times New Roman"/>
            <w:noProof/>
            <w:sz w:val="24"/>
          </w:rPr>
          <w:t xml:space="preserve">C </w:t>
        </w:r>
        <w:r>
          <w:rPr>
            <w:rFonts w:ascii="Times New Roman" w:hAnsi="Times New Roman"/>
            <w:noProof/>
            <w:sz w:val="24"/>
          </w:rPr>
          <w:t>–</w:t>
        </w:r>
        <w:r w:rsidRPr="00F85DB8">
          <w:rPr>
            <w:rFonts w:ascii="Times New Roman" w:hAnsi="Times New Roman"/>
            <w:noProof/>
            <w:sz w:val="24"/>
          </w:rPr>
          <w:t xml:space="preserve"> Manufacturing</w:t>
        </w:r>
        <w:r w:rsidR="00946895">
          <w:rPr>
            <w:rFonts w:ascii="Times New Roman" w:hAnsi="Times New Roman"/>
            <w:noProof/>
            <w:sz w:val="24"/>
          </w:rPr>
          <w:t>;</w:t>
        </w:r>
      </w:ins>
    </w:p>
    <w:p w14:paraId="17C4D682" w14:textId="7E704170" w:rsidR="00F85DB8" w:rsidRDefault="005D2A53" w:rsidP="00D50147">
      <w:pPr>
        <w:pStyle w:val="ListParagraph"/>
        <w:numPr>
          <w:ilvl w:val="1"/>
          <w:numId w:val="29"/>
        </w:numPr>
        <w:tabs>
          <w:tab w:val="left" w:pos="567"/>
        </w:tabs>
        <w:spacing w:before="120" w:after="120"/>
        <w:jc w:val="both"/>
        <w:rPr>
          <w:ins w:id="842" w:author="Author"/>
          <w:rFonts w:ascii="Times New Roman" w:hAnsi="Times New Roman"/>
          <w:noProof/>
          <w:sz w:val="24"/>
        </w:rPr>
      </w:pPr>
      <w:ins w:id="843" w:author="Author">
        <w:r w:rsidRPr="005D2A53">
          <w:rPr>
            <w:rFonts w:ascii="Times New Roman" w:hAnsi="Times New Roman"/>
            <w:noProof/>
            <w:sz w:val="24"/>
          </w:rPr>
          <w:lastRenderedPageBreak/>
          <w:t>D - Electricity, gas, steam and air conditioning supply</w:t>
        </w:r>
        <w:r w:rsidR="00946895">
          <w:rPr>
            <w:rFonts w:ascii="Times New Roman" w:hAnsi="Times New Roman"/>
            <w:noProof/>
            <w:sz w:val="24"/>
          </w:rPr>
          <w:t>;</w:t>
        </w:r>
      </w:ins>
    </w:p>
    <w:p w14:paraId="7C38632C" w14:textId="669777E8" w:rsidR="005D2A53" w:rsidRDefault="005D2A53" w:rsidP="00D50147">
      <w:pPr>
        <w:pStyle w:val="ListParagraph"/>
        <w:numPr>
          <w:ilvl w:val="1"/>
          <w:numId w:val="29"/>
        </w:numPr>
        <w:tabs>
          <w:tab w:val="left" w:pos="567"/>
        </w:tabs>
        <w:spacing w:before="120" w:after="120"/>
        <w:jc w:val="both"/>
        <w:rPr>
          <w:ins w:id="844" w:author="Author"/>
          <w:rFonts w:ascii="Times New Roman" w:hAnsi="Times New Roman"/>
          <w:noProof/>
          <w:sz w:val="24"/>
        </w:rPr>
      </w:pPr>
      <w:ins w:id="845" w:author="Author">
        <w:r w:rsidRPr="005D2A53">
          <w:rPr>
            <w:rFonts w:ascii="Times New Roman" w:hAnsi="Times New Roman"/>
            <w:noProof/>
            <w:sz w:val="24"/>
          </w:rPr>
          <w:t>E - Water supply; sewerage, waste management and remediation activities</w:t>
        </w:r>
        <w:r w:rsidR="00946895">
          <w:rPr>
            <w:rFonts w:ascii="Times New Roman" w:hAnsi="Times New Roman"/>
            <w:noProof/>
            <w:sz w:val="24"/>
          </w:rPr>
          <w:t>;</w:t>
        </w:r>
      </w:ins>
    </w:p>
    <w:p w14:paraId="5101D3C0" w14:textId="73E68901" w:rsidR="005D2A53" w:rsidRDefault="005D2A53" w:rsidP="00D50147">
      <w:pPr>
        <w:pStyle w:val="ListParagraph"/>
        <w:numPr>
          <w:ilvl w:val="1"/>
          <w:numId w:val="29"/>
        </w:numPr>
        <w:tabs>
          <w:tab w:val="left" w:pos="567"/>
        </w:tabs>
        <w:spacing w:before="120" w:after="120"/>
        <w:jc w:val="both"/>
        <w:rPr>
          <w:ins w:id="846" w:author="Author"/>
          <w:rFonts w:ascii="Times New Roman" w:hAnsi="Times New Roman"/>
          <w:noProof/>
          <w:sz w:val="24"/>
        </w:rPr>
      </w:pPr>
      <w:ins w:id="847" w:author="Author">
        <w:r w:rsidRPr="005D2A53">
          <w:rPr>
            <w:rFonts w:ascii="Times New Roman" w:hAnsi="Times New Roman"/>
            <w:noProof/>
            <w:sz w:val="24"/>
          </w:rPr>
          <w:t xml:space="preserve">F </w:t>
        </w:r>
        <w:r>
          <w:rPr>
            <w:rFonts w:ascii="Times New Roman" w:hAnsi="Times New Roman"/>
            <w:noProof/>
            <w:sz w:val="24"/>
          </w:rPr>
          <w:t>–</w:t>
        </w:r>
        <w:r w:rsidRPr="005D2A53">
          <w:rPr>
            <w:rFonts w:ascii="Times New Roman" w:hAnsi="Times New Roman"/>
            <w:noProof/>
            <w:sz w:val="24"/>
          </w:rPr>
          <w:t xml:space="preserve"> Construction</w:t>
        </w:r>
        <w:r w:rsidR="00946895">
          <w:rPr>
            <w:rFonts w:ascii="Times New Roman" w:hAnsi="Times New Roman"/>
            <w:noProof/>
            <w:sz w:val="24"/>
          </w:rPr>
          <w:t>;</w:t>
        </w:r>
      </w:ins>
    </w:p>
    <w:p w14:paraId="0998BDF5" w14:textId="5E79D25E" w:rsidR="005D2A53" w:rsidRDefault="005D2A53" w:rsidP="00D50147">
      <w:pPr>
        <w:pStyle w:val="ListParagraph"/>
        <w:numPr>
          <w:ilvl w:val="1"/>
          <w:numId w:val="29"/>
        </w:numPr>
        <w:tabs>
          <w:tab w:val="left" w:pos="567"/>
        </w:tabs>
        <w:spacing w:before="120" w:after="120"/>
        <w:jc w:val="both"/>
        <w:rPr>
          <w:ins w:id="848" w:author="Author"/>
          <w:rFonts w:ascii="Times New Roman" w:hAnsi="Times New Roman"/>
          <w:noProof/>
          <w:sz w:val="24"/>
        </w:rPr>
      </w:pPr>
      <w:ins w:id="849" w:author="Author">
        <w:r w:rsidRPr="005D2A53">
          <w:rPr>
            <w:rFonts w:ascii="Times New Roman" w:hAnsi="Times New Roman"/>
            <w:noProof/>
            <w:sz w:val="24"/>
          </w:rPr>
          <w:t>G - Wholesale and retail trade</w:t>
        </w:r>
        <w:r w:rsidR="00946895">
          <w:rPr>
            <w:rFonts w:ascii="Times New Roman" w:hAnsi="Times New Roman"/>
            <w:noProof/>
            <w:sz w:val="24"/>
          </w:rPr>
          <w:t>;</w:t>
        </w:r>
      </w:ins>
    </w:p>
    <w:p w14:paraId="2F845918" w14:textId="2D6BB6CE" w:rsidR="005D2A53" w:rsidRDefault="005D2A53" w:rsidP="00D50147">
      <w:pPr>
        <w:pStyle w:val="ListParagraph"/>
        <w:numPr>
          <w:ilvl w:val="1"/>
          <w:numId w:val="29"/>
        </w:numPr>
        <w:tabs>
          <w:tab w:val="left" w:pos="567"/>
        </w:tabs>
        <w:spacing w:before="120" w:after="120"/>
        <w:jc w:val="both"/>
        <w:rPr>
          <w:ins w:id="850" w:author="Author"/>
          <w:rFonts w:ascii="Times New Roman" w:hAnsi="Times New Roman"/>
          <w:noProof/>
          <w:sz w:val="24"/>
        </w:rPr>
      </w:pPr>
      <w:ins w:id="851" w:author="Author">
        <w:r w:rsidRPr="005D2A53">
          <w:rPr>
            <w:rFonts w:ascii="Times New Roman" w:hAnsi="Times New Roman"/>
            <w:noProof/>
            <w:sz w:val="24"/>
          </w:rPr>
          <w:t>H - Transportation and storage</w:t>
        </w:r>
        <w:r w:rsidR="00946895">
          <w:rPr>
            <w:rFonts w:ascii="Times New Roman" w:hAnsi="Times New Roman"/>
            <w:noProof/>
            <w:sz w:val="24"/>
          </w:rPr>
          <w:t>;</w:t>
        </w:r>
      </w:ins>
    </w:p>
    <w:p w14:paraId="5425F66C" w14:textId="3F1D5730" w:rsidR="005D2A53" w:rsidRDefault="00946895" w:rsidP="00D50147">
      <w:pPr>
        <w:pStyle w:val="ListParagraph"/>
        <w:numPr>
          <w:ilvl w:val="1"/>
          <w:numId w:val="29"/>
        </w:numPr>
        <w:tabs>
          <w:tab w:val="left" w:pos="567"/>
        </w:tabs>
        <w:spacing w:before="120" w:after="120"/>
        <w:jc w:val="both"/>
        <w:rPr>
          <w:ins w:id="852" w:author="Author"/>
          <w:rFonts w:ascii="Times New Roman" w:hAnsi="Times New Roman"/>
          <w:noProof/>
          <w:sz w:val="24"/>
        </w:rPr>
      </w:pPr>
      <w:ins w:id="853" w:author="Author">
        <w:r w:rsidRPr="00946895">
          <w:rPr>
            <w:rFonts w:ascii="Times New Roman" w:hAnsi="Times New Roman"/>
            <w:noProof/>
            <w:sz w:val="24"/>
          </w:rPr>
          <w:t>I - Accommodation and Food Service Activities</w:t>
        </w:r>
        <w:r>
          <w:rPr>
            <w:rFonts w:ascii="Times New Roman" w:hAnsi="Times New Roman"/>
            <w:noProof/>
            <w:sz w:val="24"/>
          </w:rPr>
          <w:t>;</w:t>
        </w:r>
      </w:ins>
    </w:p>
    <w:p w14:paraId="6513FAB9" w14:textId="15A83E03" w:rsidR="00946895" w:rsidRDefault="00946895" w:rsidP="00D50147">
      <w:pPr>
        <w:pStyle w:val="ListParagraph"/>
        <w:numPr>
          <w:ilvl w:val="1"/>
          <w:numId w:val="29"/>
        </w:numPr>
        <w:tabs>
          <w:tab w:val="left" w:pos="567"/>
        </w:tabs>
        <w:spacing w:before="120" w:after="120"/>
        <w:jc w:val="both"/>
        <w:rPr>
          <w:ins w:id="854" w:author="Author"/>
          <w:rFonts w:ascii="Times New Roman" w:hAnsi="Times New Roman"/>
          <w:noProof/>
          <w:sz w:val="24"/>
        </w:rPr>
      </w:pPr>
      <w:ins w:id="855" w:author="Author">
        <w:r w:rsidRPr="00946895">
          <w:rPr>
            <w:rFonts w:ascii="Times New Roman" w:hAnsi="Times New Roman"/>
            <w:noProof/>
            <w:sz w:val="24"/>
          </w:rPr>
          <w:t>K – Telecommunication, computer programming, consulting, computing infrastructure and other information service activities</w:t>
        </w:r>
        <w:r>
          <w:rPr>
            <w:rFonts w:ascii="Times New Roman" w:hAnsi="Times New Roman"/>
            <w:noProof/>
            <w:sz w:val="24"/>
          </w:rPr>
          <w:t xml:space="preserve">; and </w:t>
        </w:r>
      </w:ins>
    </w:p>
    <w:p w14:paraId="32D04DAE" w14:textId="45D92FC4" w:rsidR="00946895" w:rsidRDefault="00946895" w:rsidP="00D50147">
      <w:pPr>
        <w:pStyle w:val="ListParagraph"/>
        <w:numPr>
          <w:ilvl w:val="1"/>
          <w:numId w:val="29"/>
        </w:numPr>
        <w:tabs>
          <w:tab w:val="left" w:pos="567"/>
        </w:tabs>
        <w:spacing w:before="120" w:after="120"/>
        <w:jc w:val="both"/>
        <w:rPr>
          <w:ins w:id="856" w:author="Author"/>
          <w:rFonts w:ascii="Times New Roman" w:hAnsi="Times New Roman"/>
          <w:noProof/>
          <w:sz w:val="24"/>
        </w:rPr>
      </w:pPr>
      <w:ins w:id="857" w:author="Author">
        <w:r w:rsidRPr="00946895">
          <w:rPr>
            <w:rFonts w:ascii="Times New Roman" w:hAnsi="Times New Roman"/>
            <w:noProof/>
            <w:sz w:val="24"/>
          </w:rPr>
          <w:t>M - Real estate activities</w:t>
        </w:r>
        <w:r>
          <w:rPr>
            <w:rFonts w:ascii="Times New Roman" w:hAnsi="Times New Roman"/>
            <w:noProof/>
            <w:sz w:val="24"/>
          </w:rPr>
          <w:t>.</w:t>
        </w:r>
      </w:ins>
    </w:p>
    <w:p w14:paraId="47918303" w14:textId="06887A8A" w:rsidR="00655D46" w:rsidRDefault="00655D46" w:rsidP="00655D46">
      <w:pPr>
        <w:pStyle w:val="ListParagraph"/>
        <w:tabs>
          <w:tab w:val="left" w:pos="567"/>
        </w:tabs>
        <w:spacing w:before="120" w:after="120"/>
        <w:jc w:val="both"/>
        <w:rPr>
          <w:ins w:id="858" w:author="Author"/>
          <w:rFonts w:ascii="Times New Roman" w:hAnsi="Times New Roman"/>
          <w:noProof/>
          <w:sz w:val="24"/>
        </w:rPr>
      </w:pPr>
      <w:ins w:id="859" w:author="Author">
        <w:r>
          <w:rPr>
            <w:rFonts w:ascii="Times New Roman" w:hAnsi="Times New Roman"/>
            <w:noProof/>
            <w:sz w:val="24"/>
          </w:rPr>
          <w:t xml:space="preserve">Institutions shall </w:t>
        </w:r>
        <w:r w:rsidR="005073BC">
          <w:rPr>
            <w:rFonts w:ascii="Times New Roman" w:hAnsi="Times New Roman"/>
            <w:noProof/>
            <w:sz w:val="24"/>
          </w:rPr>
          <w:t>disclose</w:t>
        </w:r>
        <w:r w:rsidR="000A7167">
          <w:rPr>
            <w:rFonts w:ascii="Times New Roman" w:hAnsi="Times New Roman"/>
            <w:noProof/>
            <w:sz w:val="24"/>
          </w:rPr>
          <w:t xml:space="preserve"> </w:t>
        </w:r>
        <w:r w:rsidR="002F0D65">
          <w:rPr>
            <w:rFonts w:ascii="Times New Roman" w:hAnsi="Times New Roman"/>
            <w:noProof/>
            <w:sz w:val="24"/>
          </w:rPr>
          <w:t xml:space="preserve">in row </w:t>
        </w:r>
        <w:r w:rsidR="002F0D65" w:rsidRPr="007E13B5">
          <w:rPr>
            <w:rFonts w:ascii="Times New Roman" w:hAnsi="Times New Roman"/>
            <w:i/>
            <w:iCs/>
            <w:noProof/>
            <w:sz w:val="24"/>
          </w:rPr>
          <w:t>12 – Other sectors</w:t>
        </w:r>
        <w:r w:rsidR="002F0D65">
          <w:rPr>
            <w:rFonts w:ascii="Times New Roman" w:hAnsi="Times New Roman"/>
            <w:noProof/>
            <w:sz w:val="24"/>
          </w:rPr>
          <w:t xml:space="preserve"> those e</w:t>
        </w:r>
        <w:r w:rsidR="000A7167">
          <w:rPr>
            <w:rFonts w:ascii="Times New Roman" w:hAnsi="Times New Roman"/>
            <w:noProof/>
            <w:sz w:val="24"/>
          </w:rPr>
          <w:t>xposures</w:t>
        </w:r>
        <w:r w:rsidR="005073BC">
          <w:rPr>
            <w:rFonts w:ascii="Times New Roman" w:hAnsi="Times New Roman"/>
            <w:noProof/>
            <w:sz w:val="24"/>
          </w:rPr>
          <w:t xml:space="preserve"> </w:t>
        </w:r>
        <w:r w:rsidR="007C77FD" w:rsidRPr="007C77FD">
          <w:rPr>
            <w:rFonts w:ascii="Times New Roman" w:hAnsi="Times New Roman"/>
            <w:noProof/>
            <w:sz w:val="24"/>
          </w:rPr>
          <w:t>sensitive to impact from climate change physical events</w:t>
        </w:r>
        <w:r w:rsidR="007C77FD">
          <w:rPr>
            <w:rFonts w:ascii="Times New Roman" w:hAnsi="Times New Roman"/>
            <w:noProof/>
            <w:sz w:val="24"/>
          </w:rPr>
          <w:t xml:space="preserve"> </w:t>
        </w:r>
        <w:r w:rsidR="000A7167">
          <w:rPr>
            <w:rFonts w:ascii="Times New Roman" w:hAnsi="Times New Roman"/>
            <w:noProof/>
            <w:sz w:val="24"/>
          </w:rPr>
          <w:t xml:space="preserve">not coverd </w:t>
        </w:r>
        <w:r w:rsidR="00477559">
          <w:rPr>
            <w:rFonts w:ascii="Times New Roman" w:hAnsi="Times New Roman"/>
            <w:noProof/>
            <w:sz w:val="24"/>
          </w:rPr>
          <w:t>with</w:t>
        </w:r>
        <w:r w:rsidR="000A7167">
          <w:rPr>
            <w:rFonts w:ascii="Times New Roman" w:hAnsi="Times New Roman"/>
            <w:noProof/>
            <w:sz w:val="24"/>
          </w:rPr>
          <w:t xml:space="preserve"> </w:t>
        </w:r>
        <w:r w:rsidR="0022726D">
          <w:rPr>
            <w:rFonts w:ascii="Times New Roman" w:hAnsi="Times New Roman"/>
            <w:noProof/>
            <w:sz w:val="24"/>
          </w:rPr>
          <w:t xml:space="preserve">the sectoral breakdown </w:t>
        </w:r>
        <w:r w:rsidR="00477559">
          <w:rPr>
            <w:rFonts w:ascii="Times New Roman" w:hAnsi="Times New Roman"/>
            <w:noProof/>
            <w:sz w:val="24"/>
          </w:rPr>
          <w:t xml:space="preserve">by </w:t>
        </w:r>
        <w:r w:rsidR="00117ABB">
          <w:rPr>
            <w:rFonts w:ascii="Times New Roman" w:hAnsi="Times New Roman"/>
            <w:noProof/>
            <w:sz w:val="24"/>
          </w:rPr>
          <w:t>rows 1 – 11</w:t>
        </w:r>
        <w:r w:rsidR="00CD7739">
          <w:rPr>
            <w:rFonts w:ascii="Times New Roman" w:hAnsi="Times New Roman"/>
            <w:noProof/>
            <w:sz w:val="24"/>
          </w:rPr>
          <w:t>.</w:t>
        </w:r>
      </w:ins>
    </w:p>
    <w:p w14:paraId="44D5264C" w14:textId="4D79F7A5" w:rsidR="00E7761E" w:rsidRPr="00314AA5" w:rsidRDefault="00BD38B9" w:rsidP="007E13B5">
      <w:pPr>
        <w:pStyle w:val="ListParagraph"/>
        <w:tabs>
          <w:tab w:val="left" w:pos="567"/>
        </w:tabs>
        <w:spacing w:before="120" w:after="120"/>
        <w:jc w:val="both"/>
        <w:rPr>
          <w:ins w:id="860" w:author="Author"/>
          <w:rFonts w:ascii="Times New Roman" w:hAnsi="Times New Roman"/>
          <w:noProof/>
          <w:sz w:val="24"/>
        </w:rPr>
      </w:pPr>
      <w:ins w:id="861" w:author="Author">
        <w:r>
          <w:rPr>
            <w:rFonts w:ascii="Times New Roman" w:hAnsi="Times New Roman"/>
            <w:noProof/>
            <w:sz w:val="24"/>
          </w:rPr>
          <w:t>Institutions shall disclose</w:t>
        </w:r>
        <w:r w:rsidR="004E7D97">
          <w:rPr>
            <w:rFonts w:ascii="Times New Roman" w:hAnsi="Times New Roman"/>
            <w:noProof/>
            <w:sz w:val="24"/>
          </w:rPr>
          <w:t xml:space="preserve"> in rows</w:t>
        </w:r>
        <w:r w:rsidR="00ED64A7">
          <w:rPr>
            <w:rFonts w:ascii="Times New Roman" w:hAnsi="Times New Roman"/>
            <w:noProof/>
            <w:sz w:val="24"/>
          </w:rPr>
          <w:t xml:space="preserve"> 13 – 15 </w:t>
        </w:r>
        <w:r w:rsidR="004E7D97" w:rsidRPr="5B1A6548">
          <w:rPr>
            <w:rFonts w:ascii="Times New Roman" w:hAnsi="Times New Roman"/>
            <w:noProof/>
            <w:sz w:val="24"/>
            <w:szCs w:val="24"/>
          </w:rPr>
          <w:t>loans collateralised by commercial immovable property, loans collateralised by residential immovable property and collateral obtained by taking possession</w:t>
        </w:r>
        <w:r w:rsidR="000E1BE9">
          <w:rPr>
            <w:rFonts w:ascii="Times New Roman" w:hAnsi="Times New Roman"/>
            <w:noProof/>
            <w:sz w:val="24"/>
            <w:szCs w:val="24"/>
          </w:rPr>
          <w:t xml:space="preserve"> respectively.</w:t>
        </w:r>
      </w:ins>
    </w:p>
    <w:p w14:paraId="6EDF4925" w14:textId="77777777" w:rsidR="00166E5D" w:rsidRPr="007E6B2D" w:rsidRDefault="00166E5D" w:rsidP="00E1637D">
      <w:pPr>
        <w:pStyle w:val="ListParagraph"/>
        <w:tabs>
          <w:tab w:val="left" w:pos="567"/>
        </w:tabs>
        <w:spacing w:before="120" w:after="120"/>
        <w:ind w:left="0"/>
        <w:jc w:val="both"/>
        <w:rPr>
          <w:moveTo w:id="862" w:author="Author" w16du:dateUtc="2025-04-29T14:23:00Z"/>
          <w:rFonts w:ascii="Times New Roman" w:hAnsi="Times New Roman"/>
          <w:sz w:val="24"/>
        </w:rPr>
        <w:pPrChange w:id="863" w:author="Author">
          <w:pPr>
            <w:pStyle w:val="ListParagraph"/>
            <w:numPr>
              <w:numId w:val="92"/>
            </w:numPr>
            <w:spacing w:before="120" w:after="120"/>
            <w:ind w:left="0" w:hanging="360"/>
            <w:jc w:val="both"/>
          </w:pPr>
        </w:pPrChange>
      </w:pPr>
      <w:moveToRangeStart w:id="864" w:author="Author" w:name="move196836223"/>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3064C2" w:rsidRPr="00E50FA4" w14:paraId="5DA32577" w14:textId="77777777" w:rsidTr="57C6437E">
        <w:trPr>
          <w:trHeight w:val="238"/>
        </w:trPr>
        <w:tc>
          <w:tcPr>
            <w:tcW w:w="1129" w:type="dxa"/>
            <w:shd w:val="clear" w:color="auto" w:fill="D9D9D9" w:themeFill="background1" w:themeFillShade="D9"/>
          </w:tcPr>
          <w:p w14:paraId="1FBD0FE4" w14:textId="77777777" w:rsidR="00E75E5D" w:rsidRPr="00E50FA4" w:rsidRDefault="00E75E5D" w:rsidP="00E1637D">
            <w:pPr>
              <w:autoSpaceDE w:val="0"/>
              <w:autoSpaceDN w:val="0"/>
              <w:adjustRightInd w:val="0"/>
              <w:jc w:val="both"/>
              <w:rPr>
                <w:moveTo w:id="865" w:author="Author" w16du:dateUtc="2025-04-29T14:23:00Z"/>
                <w:rFonts w:ascii="Times New Roman" w:hAnsi="Times New Roman" w:cs="Times New Roman"/>
                <w:noProof/>
                <w:sz w:val="24"/>
                <w:lang w:val="en-GB"/>
              </w:rPr>
              <w:pPrChange w:id="866" w:author="Author">
                <w:pPr>
                  <w:spacing w:before="120" w:after="120"/>
                  <w:jc w:val="both"/>
                </w:pPr>
              </w:pPrChange>
            </w:pPr>
            <w:moveTo w:id="867" w:author="Author" w16du:dateUtc="2025-04-29T14:23:00Z">
              <w:r w:rsidRPr="00E50FA4">
                <w:rPr>
                  <w:rFonts w:ascii="Times New Roman" w:hAnsi="Times New Roman" w:cs="Times New Roman"/>
                  <w:noProof/>
                  <w:sz w:val="24"/>
                  <w:lang w:val="en-GB"/>
                </w:rPr>
                <w:t>Columns</w:t>
              </w:r>
            </w:moveTo>
          </w:p>
        </w:tc>
        <w:tc>
          <w:tcPr>
            <w:tcW w:w="7655" w:type="dxa"/>
            <w:shd w:val="clear" w:color="auto" w:fill="D9D9D9" w:themeFill="background1" w:themeFillShade="D9"/>
          </w:tcPr>
          <w:p w14:paraId="33177412" w14:textId="77777777" w:rsidR="00E75E5D" w:rsidRPr="00E1637D" w:rsidRDefault="00E75E5D" w:rsidP="00E1637D">
            <w:pPr>
              <w:autoSpaceDE w:val="0"/>
              <w:autoSpaceDN w:val="0"/>
              <w:adjustRightInd w:val="0"/>
              <w:jc w:val="both"/>
              <w:rPr>
                <w:moveTo w:id="868" w:author="Author" w16du:dateUtc="2025-04-29T14:23:00Z"/>
                <w:rFonts w:ascii="Times New Roman" w:hAnsi="Times New Roman"/>
                <w:color w:val="000000"/>
                <w:sz w:val="24"/>
                <w:lang w:val="en-GB"/>
                <w:rPrChange w:id="869" w:author="Author">
                  <w:rPr>
                    <w:moveTo w:id="870" w:author="Author" w16du:dateUtc="2025-04-29T14:23:00Z"/>
                    <w:rFonts w:ascii="Times New Roman" w:hAnsi="Times New Roman"/>
                    <w:sz w:val="24"/>
                    <w:lang w:val="en-GB"/>
                  </w:rPr>
                </w:rPrChange>
              </w:rPr>
              <w:pPrChange w:id="871" w:author="Author">
                <w:pPr>
                  <w:spacing w:before="120" w:after="120"/>
                  <w:jc w:val="both"/>
                </w:pPr>
              </w:pPrChange>
            </w:pPr>
            <w:moveTo w:id="872" w:author="Author" w16du:dateUtc="2025-04-29T14:23:00Z">
              <w:r w:rsidRPr="00E50FA4">
                <w:rPr>
                  <w:rFonts w:ascii="Times New Roman" w:hAnsi="Times New Roman" w:cs="Times New Roman"/>
                  <w:noProof/>
                  <w:sz w:val="24"/>
                  <w:lang w:val="en-GB"/>
                </w:rPr>
                <w:t>Instructions</w:t>
              </w:r>
            </w:moveTo>
          </w:p>
        </w:tc>
      </w:tr>
      <w:moveToRangeEnd w:id="864"/>
      <w:tr w:rsidR="00E75E5D" w:rsidRPr="00E50FA4" w14:paraId="017C3093" w14:textId="77777777" w:rsidTr="00E75E5D">
        <w:trPr>
          <w:trHeight w:val="238"/>
          <w:del w:id="873" w:author="Author"/>
        </w:trPr>
        <w:tc>
          <w:tcPr>
            <w:tcW w:w="1129" w:type="dxa"/>
            <w:shd w:val="clear" w:color="auto" w:fill="D9D9D9" w:themeFill="background1" w:themeFillShade="D9"/>
          </w:tcPr>
          <w:p w14:paraId="0F9AF2DE" w14:textId="77777777" w:rsidR="00E75E5D" w:rsidRPr="00E50FA4" w:rsidRDefault="00E75E5D" w:rsidP="00E75E5D">
            <w:pPr>
              <w:autoSpaceDE w:val="0"/>
              <w:autoSpaceDN w:val="0"/>
              <w:adjustRightInd w:val="0"/>
              <w:jc w:val="both"/>
              <w:rPr>
                <w:del w:id="874" w:author="Author"/>
                <w:rFonts w:ascii="Times New Roman" w:hAnsi="Times New Roman" w:cs="Times New Roman"/>
                <w:noProof/>
                <w:sz w:val="24"/>
                <w:lang w:val="en-GB"/>
              </w:rPr>
            </w:pPr>
            <w:del w:id="875" w:author="Author">
              <w:r w:rsidRPr="00E50FA4">
                <w:rPr>
                  <w:rFonts w:ascii="Times New Roman" w:hAnsi="Times New Roman" w:cs="Times New Roman"/>
                  <w:noProof/>
                  <w:sz w:val="24"/>
                  <w:lang w:val="en-GB"/>
                </w:rPr>
                <w:delText>Columns</w:delText>
              </w:r>
            </w:del>
          </w:p>
        </w:tc>
        <w:tc>
          <w:tcPr>
            <w:tcW w:w="7655" w:type="dxa"/>
            <w:shd w:val="clear" w:color="auto" w:fill="D9D9D9" w:themeFill="background1" w:themeFillShade="D9"/>
          </w:tcPr>
          <w:p w14:paraId="4663E605" w14:textId="77777777" w:rsidR="00E75E5D" w:rsidRPr="00E50FA4" w:rsidRDefault="00E75E5D" w:rsidP="00E75E5D">
            <w:pPr>
              <w:autoSpaceDE w:val="0"/>
              <w:autoSpaceDN w:val="0"/>
              <w:adjustRightInd w:val="0"/>
              <w:jc w:val="both"/>
              <w:rPr>
                <w:del w:id="876" w:author="Author"/>
                <w:rFonts w:ascii="Times New Roman" w:hAnsi="Times New Roman" w:cs="Times New Roman"/>
                <w:noProof/>
                <w:color w:val="000000"/>
                <w:sz w:val="24"/>
                <w:lang w:val="en-GB"/>
              </w:rPr>
            </w:pPr>
            <w:del w:id="877" w:author="Author">
              <w:r w:rsidRPr="00E50FA4">
                <w:rPr>
                  <w:rFonts w:ascii="Times New Roman" w:hAnsi="Times New Roman" w:cs="Times New Roman"/>
                  <w:noProof/>
                  <w:sz w:val="24"/>
                  <w:lang w:val="en-GB"/>
                </w:rPr>
                <w:delText>Instructions</w:delText>
              </w:r>
            </w:del>
          </w:p>
        </w:tc>
      </w:tr>
      <w:tr w:rsidR="00E75E5D" w:rsidRPr="00E50FA4" w14:paraId="4D5F13B4" w14:textId="77777777" w:rsidTr="00E75E5D">
        <w:trPr>
          <w:trHeight w:val="547"/>
          <w:del w:id="878" w:author="Author"/>
        </w:trPr>
        <w:tc>
          <w:tcPr>
            <w:tcW w:w="1129" w:type="dxa"/>
            <w:shd w:val="clear" w:color="auto" w:fill="FFFFFF" w:themeFill="background1"/>
          </w:tcPr>
          <w:p w14:paraId="14603A51" w14:textId="77777777" w:rsidR="00E75E5D" w:rsidRPr="00E50FA4" w:rsidRDefault="00E75E5D" w:rsidP="00E75E5D">
            <w:pPr>
              <w:autoSpaceDE w:val="0"/>
              <w:autoSpaceDN w:val="0"/>
              <w:adjustRightInd w:val="0"/>
              <w:jc w:val="both"/>
              <w:rPr>
                <w:del w:id="879" w:author="Author"/>
                <w:rFonts w:ascii="Times New Roman" w:hAnsi="Times New Roman" w:cs="Times New Roman"/>
                <w:noProof/>
                <w:sz w:val="24"/>
                <w:lang w:val="en-GB"/>
              </w:rPr>
            </w:pPr>
            <w:del w:id="880" w:author="Author">
              <w:r w:rsidRPr="00E50FA4">
                <w:rPr>
                  <w:rFonts w:ascii="Times New Roman" w:hAnsi="Times New Roman" w:cs="Times New Roman"/>
                  <w:noProof/>
                  <w:sz w:val="24"/>
                  <w:lang w:val="en-GB"/>
                </w:rPr>
                <w:delText>a</w:delText>
              </w:r>
            </w:del>
          </w:p>
        </w:tc>
        <w:tc>
          <w:tcPr>
            <w:tcW w:w="7655" w:type="dxa"/>
            <w:shd w:val="clear" w:color="auto" w:fill="FFFFFF" w:themeFill="background1"/>
          </w:tcPr>
          <w:p w14:paraId="4AA9F0C5" w14:textId="77777777" w:rsidR="00E75E5D" w:rsidRPr="00E50FA4" w:rsidRDefault="00E75E5D" w:rsidP="00720CB4">
            <w:pPr>
              <w:spacing w:before="120" w:after="120"/>
              <w:jc w:val="both"/>
              <w:rPr>
                <w:del w:id="881" w:author="Author"/>
                <w:rFonts w:ascii="Times New Roman" w:eastAsia="Times New Roman" w:hAnsi="Times New Roman" w:cs="Times New Roman"/>
                <w:b/>
                <w:noProof/>
                <w:sz w:val="24"/>
                <w:u w:val="single"/>
                <w:lang w:val="en-GB"/>
              </w:rPr>
            </w:pPr>
            <w:del w:id="882" w:author="Author">
              <w:r w:rsidRPr="00E50FA4">
                <w:rPr>
                  <w:rFonts w:ascii="Times New Roman" w:eastAsia="Times New Roman" w:hAnsi="Times New Roman" w:cs="Times New Roman"/>
                  <w:b/>
                  <w:noProof/>
                  <w:sz w:val="24"/>
                  <w:u w:val="single"/>
                  <w:lang w:val="en-GB"/>
                </w:rPr>
                <w:delText>Geographical area subject to climate change acute and chronic events</w:delText>
              </w:r>
            </w:del>
          </w:p>
          <w:p w14:paraId="74869582" w14:textId="77777777" w:rsidR="002F0C41" w:rsidRPr="00E50FA4" w:rsidRDefault="002F0C41" w:rsidP="00E75E5D">
            <w:pPr>
              <w:autoSpaceDE w:val="0"/>
              <w:autoSpaceDN w:val="0"/>
              <w:adjustRightInd w:val="0"/>
              <w:jc w:val="both"/>
              <w:rPr>
                <w:del w:id="883" w:author="Author"/>
                <w:rFonts w:ascii="Times New Roman" w:eastAsia="Times New Roman" w:hAnsi="Times New Roman" w:cs="Times New Roman"/>
                <w:noProof/>
                <w:sz w:val="24"/>
                <w:lang w:val="en-GB"/>
              </w:rPr>
            </w:pPr>
          </w:p>
          <w:p w14:paraId="6A229FF3" w14:textId="77777777" w:rsidR="00E75E5D" w:rsidRPr="00E50FA4" w:rsidRDefault="00074B2C" w:rsidP="00760FE9">
            <w:pPr>
              <w:autoSpaceDE w:val="0"/>
              <w:autoSpaceDN w:val="0"/>
              <w:adjustRightInd w:val="0"/>
              <w:jc w:val="both"/>
              <w:rPr>
                <w:del w:id="884" w:author="Author"/>
                <w:rFonts w:ascii="Times New Roman" w:hAnsi="Times New Roman"/>
                <w:bCs/>
                <w:noProof/>
                <w:sz w:val="24"/>
                <w:lang w:val="en-GB"/>
              </w:rPr>
            </w:pPr>
            <w:del w:id="885" w:author="Author">
              <w:r w:rsidRPr="00E50FA4">
                <w:rPr>
                  <w:rFonts w:ascii="Times New Roman" w:eastAsia="Times New Roman" w:hAnsi="Times New Roman" w:cs="Times New Roman"/>
                  <w:noProof/>
                  <w:sz w:val="24"/>
                  <w:lang w:val="en-GB"/>
                </w:rPr>
                <w:delText>Institutions</w:delText>
              </w:r>
              <w:r w:rsidR="00C95AA5" w:rsidRPr="00E50FA4">
                <w:rPr>
                  <w:rFonts w:ascii="Times New Roman" w:eastAsia="Times New Roman" w:hAnsi="Times New Roman" w:cs="Times New Roman"/>
                  <w:noProof/>
                  <w:sz w:val="24"/>
                  <w:lang w:val="en-GB"/>
                </w:rPr>
                <w:delText xml:space="preserve"> </w:delText>
              </w:r>
              <w:r w:rsidR="00BC6B56" w:rsidRPr="00E50FA4">
                <w:rPr>
                  <w:rFonts w:ascii="Times New Roman" w:eastAsia="Times New Roman" w:hAnsi="Times New Roman" w:cs="Times New Roman"/>
                  <w:noProof/>
                  <w:sz w:val="24"/>
                  <w:lang w:val="en-GB"/>
                </w:rPr>
                <w:delText>shall</w:delText>
              </w:r>
              <w:r w:rsidR="00B72173" w:rsidRPr="00E50FA4">
                <w:rPr>
                  <w:rFonts w:ascii="Times New Roman" w:eastAsia="Times New Roman" w:hAnsi="Times New Roman" w:cs="Times New Roman"/>
                  <w:noProof/>
                  <w:sz w:val="24"/>
                  <w:lang w:val="en-GB"/>
                </w:rPr>
                <w:delText xml:space="preserve"> </w:delText>
              </w:r>
              <w:r w:rsidR="00C95AA5" w:rsidRPr="00E50FA4">
                <w:rPr>
                  <w:rFonts w:ascii="Times New Roman" w:eastAsia="Times New Roman" w:hAnsi="Times New Roman" w:cs="Times New Roman"/>
                  <w:noProof/>
                  <w:sz w:val="24"/>
                  <w:lang w:val="en-GB"/>
                </w:rPr>
                <w:delText>cover g</w:delText>
              </w:r>
              <w:r w:rsidR="00E75E5D" w:rsidRPr="00E50FA4">
                <w:rPr>
                  <w:rFonts w:ascii="Times New Roman" w:eastAsia="Times New Roman" w:hAnsi="Times New Roman" w:cs="Times New Roman"/>
                  <w:noProof/>
                  <w:sz w:val="24"/>
                  <w:lang w:val="en-GB"/>
                </w:rPr>
                <w:delText>eographical area</w:delText>
              </w:r>
              <w:r w:rsidR="00061C0E" w:rsidRPr="00E50FA4">
                <w:rPr>
                  <w:rFonts w:ascii="Times New Roman" w:eastAsia="Times New Roman" w:hAnsi="Times New Roman" w:cs="Times New Roman"/>
                  <w:noProof/>
                  <w:sz w:val="24"/>
                  <w:lang w:val="en-GB"/>
                </w:rPr>
                <w:delText>s</w:delText>
              </w:r>
              <w:r w:rsidR="00E75E5D"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exposed </w:delText>
              </w:r>
              <w:r w:rsidR="00E75E5D" w:rsidRPr="00E50FA4">
                <w:rPr>
                  <w:rFonts w:ascii="Times New Roman" w:eastAsia="Times New Roman" w:hAnsi="Times New Roman" w:cs="Times New Roman"/>
                  <w:noProof/>
                  <w:sz w:val="24"/>
                  <w:lang w:val="en-GB"/>
                </w:rPr>
                <w:delText xml:space="preserve">to </w:delText>
              </w:r>
              <w:r w:rsidR="00061C0E" w:rsidRPr="00E50FA4">
                <w:rPr>
                  <w:rFonts w:ascii="Times New Roman" w:eastAsia="Times New Roman" w:hAnsi="Times New Roman" w:cs="Times New Roman"/>
                  <w:noProof/>
                  <w:sz w:val="24"/>
                  <w:lang w:val="en-GB"/>
                </w:rPr>
                <w:delText xml:space="preserve">adverse </w:delText>
              </w:r>
              <w:r w:rsidR="00E75E5D" w:rsidRPr="00E50FA4">
                <w:rPr>
                  <w:rFonts w:ascii="Times New Roman" w:eastAsia="Times New Roman" w:hAnsi="Times New Roman" w:cs="Times New Roman"/>
                  <w:noProof/>
                  <w:sz w:val="24"/>
                  <w:lang w:val="en-GB"/>
                </w:rPr>
                <w:delText xml:space="preserve">impact from </w:delText>
              </w:r>
              <w:r w:rsidR="00061C0E" w:rsidRPr="00E50FA4">
                <w:rPr>
                  <w:rFonts w:ascii="Times New Roman" w:eastAsia="Times New Roman" w:hAnsi="Times New Roman" w:cs="Times New Roman"/>
                  <w:noProof/>
                  <w:sz w:val="24"/>
                  <w:lang w:val="en-GB"/>
                </w:rPr>
                <w:delText>climate-</w:delText>
              </w:r>
              <w:r w:rsidR="00E75E5D" w:rsidRPr="00E50FA4">
                <w:rPr>
                  <w:rFonts w:ascii="Times New Roman" w:eastAsia="Times New Roman" w:hAnsi="Times New Roman" w:cs="Times New Roman"/>
                  <w:noProof/>
                  <w:sz w:val="24"/>
                  <w:lang w:val="en-GB"/>
                </w:rPr>
                <w:delText xml:space="preserve">change physical events. </w:delText>
              </w:r>
              <w:r w:rsidR="00061C0E" w:rsidRPr="00E50FA4">
                <w:rPr>
                  <w:rFonts w:ascii="Times New Roman" w:eastAsia="Times New Roman" w:hAnsi="Times New Roman" w:cs="Times New Roman"/>
                  <w:noProof/>
                  <w:sz w:val="24"/>
                  <w:lang w:val="en-GB"/>
                </w:rPr>
                <w:delText xml:space="preserve">These geographical areas include </w:delText>
              </w:r>
              <w:r w:rsidR="00F46EAF" w:rsidRPr="00E50FA4">
                <w:rPr>
                  <w:rFonts w:ascii="Times New Roman" w:eastAsia="Times New Roman" w:hAnsi="Times New Roman" w:cs="Times New Roman"/>
                  <w:noProof/>
                  <w:sz w:val="24"/>
                  <w:lang w:val="en-GB"/>
                </w:rPr>
                <w:delText xml:space="preserve">the </w:delText>
              </w:r>
              <w:r w:rsidR="00E75E5D" w:rsidRPr="00E50FA4">
                <w:rPr>
                  <w:rFonts w:ascii="Times New Roman" w:eastAsia="Times New Roman" w:hAnsi="Times New Roman" w:cs="Times New Roman"/>
                  <w:noProof/>
                  <w:sz w:val="24"/>
                  <w:lang w:val="en-GB"/>
                </w:rPr>
                <w:delText>countr</w:delText>
              </w:r>
              <w:r w:rsidR="00F46EAF" w:rsidRPr="00E50FA4">
                <w:rPr>
                  <w:rFonts w:ascii="Times New Roman" w:eastAsia="Times New Roman" w:hAnsi="Times New Roman" w:cs="Times New Roman"/>
                  <w:noProof/>
                  <w:sz w:val="24"/>
                  <w:lang w:val="en-GB"/>
                </w:rPr>
                <w:delText xml:space="preserve">ies </w:delText>
              </w:r>
              <w:r w:rsidR="00B72173" w:rsidRPr="00E50FA4">
                <w:rPr>
                  <w:rFonts w:ascii="Times New Roman" w:eastAsia="Times New Roman" w:hAnsi="Times New Roman" w:cs="Times New Roman"/>
                  <w:noProof/>
                  <w:sz w:val="24"/>
                  <w:lang w:val="en-GB"/>
                </w:rPr>
                <w:delText>or</w:delText>
              </w:r>
              <w:r w:rsidR="000A5DEC" w:rsidRPr="00E50FA4">
                <w:rPr>
                  <w:rFonts w:ascii="Times New Roman" w:eastAsia="Times New Roman" w:hAnsi="Times New Roman" w:cs="Times New Roman"/>
                  <w:noProof/>
                  <w:sz w:val="24"/>
                  <w:lang w:val="en-GB"/>
                </w:rPr>
                <w:delText xml:space="preserve"> </w:delText>
              </w:r>
              <w:r w:rsidR="00F46EAF" w:rsidRPr="00E50FA4">
                <w:rPr>
                  <w:rFonts w:ascii="Times New Roman" w:eastAsia="Times New Roman" w:hAnsi="Times New Roman" w:cs="Times New Roman"/>
                  <w:noProof/>
                  <w:sz w:val="24"/>
                  <w:lang w:val="en-GB"/>
                </w:rPr>
                <w:delText>other</w:delText>
              </w:r>
              <w:r w:rsidR="00B72173" w:rsidRPr="00E50FA4">
                <w:rPr>
                  <w:rFonts w:ascii="Times New Roman" w:eastAsia="Times New Roman" w:hAnsi="Times New Roman" w:cs="Times New Roman"/>
                  <w:noProof/>
                  <w:sz w:val="24"/>
                  <w:lang w:val="en-GB"/>
                </w:rPr>
                <w:delText xml:space="preserve"> </w:delText>
              </w:r>
              <w:r w:rsidR="00E75E5D" w:rsidRPr="00E50FA4">
                <w:rPr>
                  <w:rFonts w:ascii="Times New Roman" w:eastAsia="Times New Roman" w:hAnsi="Times New Roman" w:cs="Times New Roman"/>
                  <w:noProof/>
                  <w:sz w:val="24"/>
                  <w:lang w:val="en-GB"/>
                </w:rPr>
                <w:delText>geographical or administrative region</w:delText>
              </w:r>
              <w:r w:rsidR="00F46EAF" w:rsidRPr="00E50FA4">
                <w:rPr>
                  <w:rFonts w:ascii="Times New Roman" w:eastAsia="Times New Roman" w:hAnsi="Times New Roman" w:cs="Times New Roman"/>
                  <w:noProof/>
                  <w:sz w:val="24"/>
                  <w:lang w:val="en-GB"/>
                </w:rPr>
                <w:delText>s</w:delText>
              </w:r>
              <w:r w:rsidR="00E75E5D" w:rsidRPr="00E50FA4">
                <w:rPr>
                  <w:rFonts w:ascii="Times New Roman" w:eastAsia="Times New Roman" w:hAnsi="Times New Roman" w:cs="Times New Roman"/>
                  <w:noProof/>
                  <w:sz w:val="24"/>
                  <w:lang w:val="en-GB"/>
                </w:rPr>
                <w:delText xml:space="preserve"> where </w:delText>
              </w:r>
              <w:r w:rsidR="00E75E5D" w:rsidRPr="00E50FA4">
                <w:rPr>
                  <w:rFonts w:ascii="Times New Roman" w:hAnsi="Times New Roman"/>
                  <w:bCs/>
                  <w:noProof/>
                  <w:sz w:val="24"/>
                  <w:lang w:val="en-GB"/>
                </w:rPr>
                <w:delText>the counterparty</w:delText>
              </w:r>
              <w:r w:rsidR="00F46EAF" w:rsidRPr="00E50FA4">
                <w:rPr>
                  <w:rFonts w:ascii="Times New Roman" w:hAnsi="Times New Roman"/>
                  <w:bCs/>
                  <w:noProof/>
                  <w:sz w:val="24"/>
                  <w:lang w:val="en-GB"/>
                </w:rPr>
                <w:delText>’s activities</w:delText>
              </w:r>
              <w:r w:rsidR="00E75E5D" w:rsidRPr="00E50FA4">
                <w:rPr>
                  <w:rFonts w:ascii="Times New Roman" w:hAnsi="Times New Roman"/>
                  <w:bCs/>
                  <w:noProof/>
                  <w:sz w:val="24"/>
                  <w:lang w:val="en-GB"/>
                </w:rPr>
                <w:delText xml:space="preserve"> or the collateral are located, </w:delText>
              </w:r>
              <w:r w:rsidR="00C95AA5" w:rsidRPr="00E50FA4">
                <w:rPr>
                  <w:rFonts w:ascii="Times New Roman" w:hAnsi="Times New Roman"/>
                  <w:bCs/>
                  <w:noProof/>
                  <w:sz w:val="24"/>
                  <w:lang w:val="en-GB"/>
                </w:rPr>
                <w:delText xml:space="preserve">and </w:delText>
              </w:r>
              <w:r w:rsidR="00F46EAF" w:rsidRPr="00E50FA4">
                <w:rPr>
                  <w:rFonts w:ascii="Times New Roman" w:hAnsi="Times New Roman"/>
                  <w:bCs/>
                  <w:noProof/>
                  <w:sz w:val="24"/>
                  <w:lang w:val="en-GB"/>
                </w:rPr>
                <w:delText xml:space="preserve">which </w:delText>
              </w:r>
              <w:r w:rsidRPr="00E50FA4">
                <w:rPr>
                  <w:rFonts w:ascii="Times New Roman" w:hAnsi="Times New Roman"/>
                  <w:bCs/>
                  <w:noProof/>
                  <w:sz w:val="24"/>
                  <w:lang w:val="en-GB"/>
                </w:rPr>
                <w:delText>are exposed</w:delText>
              </w:r>
              <w:r w:rsidR="00E75E5D" w:rsidRPr="00E50FA4">
                <w:rPr>
                  <w:rFonts w:ascii="Times New Roman" w:hAnsi="Times New Roman"/>
                  <w:bCs/>
                  <w:noProof/>
                  <w:sz w:val="24"/>
                  <w:lang w:val="en-GB"/>
                </w:rPr>
                <w:delText xml:space="preserve"> to chronic or acute climate</w:delText>
              </w:r>
              <w:r w:rsidR="00F46EAF" w:rsidRPr="00E50FA4">
                <w:rPr>
                  <w:rFonts w:ascii="Times New Roman" w:hAnsi="Times New Roman"/>
                  <w:bCs/>
                  <w:noProof/>
                  <w:sz w:val="24"/>
                  <w:lang w:val="en-GB"/>
                </w:rPr>
                <w:delText>-</w:delText>
              </w:r>
              <w:r w:rsidR="00E75E5D" w:rsidRPr="00E50FA4">
                <w:rPr>
                  <w:rFonts w:ascii="Times New Roman" w:hAnsi="Times New Roman"/>
                  <w:bCs/>
                  <w:noProof/>
                  <w:sz w:val="24"/>
                  <w:lang w:val="en-GB"/>
                </w:rPr>
                <w:delText xml:space="preserve">change events. </w:delText>
              </w:r>
              <w:r w:rsidR="00AE02D8" w:rsidRPr="00E50FA4">
                <w:rPr>
                  <w:rFonts w:ascii="Times New Roman" w:hAnsi="Times New Roman"/>
                  <w:bCs/>
                  <w:noProof/>
                  <w:sz w:val="24"/>
                  <w:lang w:val="en-GB"/>
                </w:rPr>
                <w:delText xml:space="preserve">For </w:delText>
              </w:r>
              <w:r w:rsidR="00957A42" w:rsidRPr="00E50FA4">
                <w:rPr>
                  <w:rFonts w:ascii="Times New Roman" w:hAnsi="Times New Roman"/>
                  <w:bCs/>
                  <w:noProof/>
                  <w:sz w:val="24"/>
                  <w:lang w:val="en-GB"/>
                </w:rPr>
                <w:delText>geographical</w:delText>
              </w:r>
              <w:r w:rsidR="00AE02D8" w:rsidRPr="00E50FA4">
                <w:rPr>
                  <w:rFonts w:ascii="Times New Roman" w:hAnsi="Times New Roman"/>
                  <w:bCs/>
                  <w:noProof/>
                  <w:sz w:val="24"/>
                  <w:lang w:val="en-GB"/>
                </w:rPr>
                <w:delText xml:space="preserve"> coverage of the exposures</w:delText>
              </w:r>
              <w:r w:rsidR="005F2B0B" w:rsidRPr="00E50FA4">
                <w:rPr>
                  <w:rFonts w:ascii="Times New Roman" w:hAnsi="Times New Roman"/>
                  <w:bCs/>
                  <w:noProof/>
                  <w:sz w:val="24"/>
                  <w:lang w:val="en-GB"/>
                </w:rPr>
                <w:delText>,</w:delText>
              </w:r>
              <w:r w:rsidR="00AE02D8" w:rsidRPr="00E50FA4">
                <w:rPr>
                  <w:rFonts w:ascii="Times New Roman" w:hAnsi="Times New Roman"/>
                  <w:bCs/>
                  <w:noProof/>
                  <w:sz w:val="24"/>
                  <w:lang w:val="en-GB"/>
                </w:rPr>
                <w:delText xml:space="preserve"> institutions </w:delText>
              </w:r>
              <w:r w:rsidR="00BC6B56" w:rsidRPr="00E50FA4">
                <w:rPr>
                  <w:rFonts w:ascii="Times New Roman" w:hAnsi="Times New Roman"/>
                  <w:bCs/>
                  <w:noProof/>
                  <w:sz w:val="24"/>
                  <w:lang w:val="en-GB"/>
                </w:rPr>
                <w:delText>shall</w:delText>
              </w:r>
              <w:r w:rsidR="00B72173" w:rsidRPr="00E50FA4">
                <w:rPr>
                  <w:rFonts w:ascii="Times New Roman" w:hAnsi="Times New Roman"/>
                  <w:bCs/>
                  <w:noProof/>
                  <w:sz w:val="24"/>
                  <w:lang w:val="en-GB"/>
                </w:rPr>
                <w:delText xml:space="preserve"> </w:delText>
              </w:r>
              <w:r w:rsidR="00AE02D8" w:rsidRPr="00E50FA4">
                <w:rPr>
                  <w:rFonts w:ascii="Times New Roman" w:hAnsi="Times New Roman"/>
                  <w:bCs/>
                  <w:noProof/>
                  <w:sz w:val="24"/>
                  <w:lang w:val="en-GB"/>
                </w:rPr>
                <w:delText>use the level of divisions indicated in Nomenclature of Territorial Units for Statistics (or NUTS), as appropriate.</w:delText>
              </w:r>
            </w:del>
          </w:p>
        </w:tc>
      </w:tr>
      <w:tr w:rsidR="00E75E5D" w:rsidRPr="00E50FA4" w14:paraId="2313862F" w14:textId="77777777" w:rsidTr="00E75E5D">
        <w:trPr>
          <w:trHeight w:val="547"/>
          <w:del w:id="886" w:author="Author"/>
        </w:trPr>
        <w:tc>
          <w:tcPr>
            <w:tcW w:w="1129" w:type="dxa"/>
            <w:shd w:val="clear" w:color="auto" w:fill="FFFFFF" w:themeFill="background1"/>
          </w:tcPr>
          <w:p w14:paraId="5383C5D8" w14:textId="77777777" w:rsidR="00E75E5D" w:rsidRPr="00E50FA4" w:rsidRDefault="00E75E5D" w:rsidP="00E75E5D">
            <w:pPr>
              <w:autoSpaceDE w:val="0"/>
              <w:autoSpaceDN w:val="0"/>
              <w:adjustRightInd w:val="0"/>
              <w:jc w:val="both"/>
              <w:rPr>
                <w:del w:id="887" w:author="Author"/>
                <w:rFonts w:ascii="Times New Roman" w:hAnsi="Times New Roman" w:cs="Times New Roman"/>
                <w:noProof/>
                <w:sz w:val="24"/>
                <w:lang w:val="en-GB"/>
              </w:rPr>
            </w:pPr>
            <w:del w:id="888" w:author="Author">
              <w:r w:rsidRPr="00E50FA4">
                <w:rPr>
                  <w:rFonts w:ascii="Times New Roman" w:hAnsi="Times New Roman" w:cs="Times New Roman"/>
                  <w:noProof/>
                  <w:sz w:val="24"/>
                  <w:lang w:val="en-GB"/>
                </w:rPr>
                <w:delText>b</w:delText>
              </w:r>
            </w:del>
          </w:p>
        </w:tc>
        <w:tc>
          <w:tcPr>
            <w:tcW w:w="7655" w:type="dxa"/>
            <w:shd w:val="clear" w:color="auto" w:fill="FFFFFF" w:themeFill="background1"/>
          </w:tcPr>
          <w:p w14:paraId="0149C710" w14:textId="77777777" w:rsidR="00E75E5D" w:rsidRPr="00E50FA4" w:rsidRDefault="00E75E5D" w:rsidP="00720CB4">
            <w:pPr>
              <w:spacing w:before="120" w:after="120"/>
              <w:jc w:val="both"/>
              <w:rPr>
                <w:del w:id="889" w:author="Author"/>
                <w:rFonts w:ascii="Times New Roman" w:eastAsia="Times New Roman" w:hAnsi="Times New Roman" w:cs="Times New Roman"/>
                <w:b/>
                <w:noProof/>
                <w:sz w:val="24"/>
                <w:u w:val="single"/>
                <w:lang w:val="en-GB"/>
              </w:rPr>
            </w:pPr>
            <w:del w:id="890" w:author="Author">
              <w:r w:rsidRPr="00E50FA4">
                <w:rPr>
                  <w:rFonts w:ascii="Times New Roman" w:eastAsia="Times New Roman" w:hAnsi="Times New Roman" w:cs="Times New Roman"/>
                  <w:b/>
                  <w:noProof/>
                  <w:sz w:val="24"/>
                  <w:u w:val="single"/>
                  <w:lang w:val="en-GB"/>
                </w:rPr>
                <w:delText>Gross carrying amount</w:delText>
              </w:r>
            </w:del>
          </w:p>
          <w:p w14:paraId="06667141" w14:textId="77777777" w:rsidR="00E75E5D" w:rsidRPr="00E50FA4" w:rsidRDefault="002404A4" w:rsidP="00BC6B56">
            <w:pPr>
              <w:autoSpaceDE w:val="0"/>
              <w:autoSpaceDN w:val="0"/>
              <w:adjustRightInd w:val="0"/>
              <w:jc w:val="both"/>
              <w:rPr>
                <w:del w:id="891" w:author="Author"/>
                <w:rFonts w:ascii="Times New Roman" w:eastAsia="Times New Roman" w:hAnsi="Times New Roman" w:cs="Times New Roman"/>
                <w:noProof/>
                <w:sz w:val="24"/>
                <w:lang w:val="en-GB"/>
              </w:rPr>
            </w:pPr>
            <w:del w:id="892" w:author="Author">
              <w:r w:rsidRPr="00E50FA4">
                <w:rPr>
                  <w:rFonts w:ascii="Times New Roman" w:eastAsia="Times New Roman" w:hAnsi="Times New Roman" w:cs="Times New Roman"/>
                  <w:noProof/>
                  <w:sz w:val="24"/>
                  <w:lang w:val="en-GB"/>
                </w:rPr>
                <w:delText xml:space="preserve">Institutions </w:delText>
              </w:r>
              <w:r w:rsidR="00BC6B56"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w:delText>
              </w:r>
              <w:r w:rsidR="00E75E5D" w:rsidRPr="00E50FA4">
                <w:rPr>
                  <w:rFonts w:ascii="Times New Roman" w:eastAsia="Times New Roman" w:hAnsi="Times New Roman" w:cs="Times New Roman"/>
                  <w:noProof/>
                  <w:sz w:val="24"/>
                  <w:lang w:val="en-GB"/>
                </w:rPr>
                <w:delText xml:space="preserve">gross carrying amount as defined in Part 1 of Annex V to Implementing Regulation (EU) 2021/451 of those exposures towards non-financial corporates (including loans and advances, debt securities and equity instruments), classified under the accounting portfolios in the banking book </w:delText>
              </w:r>
              <w:r w:rsidR="005F2B0B" w:rsidRPr="00E50FA4">
                <w:rPr>
                  <w:rFonts w:ascii="Times New Roman" w:eastAsia="Times New Roman" w:hAnsi="Times New Roman" w:cs="Times New Roman"/>
                  <w:noProof/>
                  <w:sz w:val="24"/>
                  <w:lang w:val="en-GB"/>
                </w:rPr>
                <w:delText>in accordance with</w:delText>
              </w:r>
              <w:r w:rsidR="00E75E5D" w:rsidRPr="00E50FA4">
                <w:rPr>
                  <w:rFonts w:ascii="Times New Roman" w:eastAsia="Times New Roman" w:hAnsi="Times New Roman" w:cs="Times New Roman"/>
                  <w:noProof/>
                  <w:sz w:val="24"/>
                  <w:lang w:val="en-GB"/>
                </w:rPr>
                <w:delText xml:space="preserve"> that </w:delText>
              </w:r>
              <w:r w:rsidR="00C26BE2" w:rsidRPr="00E50FA4">
                <w:rPr>
                  <w:rFonts w:ascii="Times New Roman" w:eastAsia="Times New Roman" w:hAnsi="Times New Roman" w:cs="Times New Roman"/>
                  <w:noProof/>
                  <w:sz w:val="24"/>
                  <w:lang w:val="en-GB"/>
                </w:rPr>
                <w:delText xml:space="preserve">Implementing </w:delText>
              </w:r>
              <w:r w:rsidR="00E75E5D" w:rsidRPr="00E50FA4">
                <w:rPr>
                  <w:rFonts w:ascii="Times New Roman" w:eastAsia="Times New Roman" w:hAnsi="Times New Roman" w:cs="Times New Roman"/>
                  <w:noProof/>
                  <w:sz w:val="24"/>
                  <w:lang w:val="en-GB"/>
                </w:rPr>
                <w:delText>Regulation, excluding financial assets held for trading and held for sale assets.</w:delText>
              </w:r>
            </w:del>
          </w:p>
        </w:tc>
      </w:tr>
      <w:tr w:rsidR="00E75E5D" w:rsidRPr="00E50FA4" w14:paraId="1A95EA86" w14:textId="77777777" w:rsidTr="00E75E5D">
        <w:trPr>
          <w:trHeight w:val="316"/>
          <w:del w:id="893" w:author="Author"/>
        </w:trPr>
        <w:tc>
          <w:tcPr>
            <w:tcW w:w="1129" w:type="dxa"/>
          </w:tcPr>
          <w:p w14:paraId="3F0F878F" w14:textId="77777777" w:rsidR="00E75E5D" w:rsidRPr="00E50FA4" w:rsidRDefault="00492211" w:rsidP="00E75E5D">
            <w:pPr>
              <w:autoSpaceDE w:val="0"/>
              <w:autoSpaceDN w:val="0"/>
              <w:adjustRightInd w:val="0"/>
              <w:jc w:val="both"/>
              <w:rPr>
                <w:del w:id="894" w:author="Author"/>
                <w:rFonts w:ascii="Times New Roman" w:eastAsia="Times New Roman" w:hAnsi="Times New Roman" w:cs="Times New Roman"/>
                <w:noProof/>
                <w:sz w:val="24"/>
                <w:lang w:val="en-GB"/>
              </w:rPr>
            </w:pPr>
            <w:del w:id="895" w:author="Author">
              <w:r w:rsidRPr="00E50FA4">
                <w:rPr>
                  <w:rFonts w:ascii="Times New Roman" w:eastAsia="Times New Roman" w:hAnsi="Times New Roman" w:cs="Times New Roman"/>
                  <w:noProof/>
                  <w:sz w:val="24"/>
                  <w:lang w:val="en-GB"/>
                </w:rPr>
                <w:delText xml:space="preserve">c - </w:delText>
              </w:r>
              <w:r w:rsidR="00976D8D" w:rsidRPr="00E50FA4">
                <w:rPr>
                  <w:rFonts w:ascii="Times New Roman" w:eastAsia="Times New Roman" w:hAnsi="Times New Roman" w:cs="Times New Roman"/>
                  <w:noProof/>
                  <w:sz w:val="24"/>
                  <w:lang w:val="en-GB"/>
                </w:rPr>
                <w:delText>o</w:delText>
              </w:r>
            </w:del>
          </w:p>
        </w:tc>
        <w:tc>
          <w:tcPr>
            <w:tcW w:w="7655" w:type="dxa"/>
          </w:tcPr>
          <w:p w14:paraId="51D04244" w14:textId="77777777" w:rsidR="00E75E5D" w:rsidRPr="00E50FA4" w:rsidRDefault="00E75E5D" w:rsidP="00720CB4">
            <w:pPr>
              <w:spacing w:before="120" w:after="120"/>
              <w:jc w:val="both"/>
              <w:rPr>
                <w:del w:id="896" w:author="Author"/>
                <w:rFonts w:ascii="Times New Roman" w:eastAsia="Times New Roman" w:hAnsi="Times New Roman" w:cs="Times New Roman"/>
                <w:b/>
                <w:noProof/>
                <w:sz w:val="24"/>
                <w:u w:val="single"/>
                <w:lang w:val="en-GB"/>
              </w:rPr>
            </w:pPr>
            <w:del w:id="897" w:author="Author">
              <w:r w:rsidRPr="00E50FA4">
                <w:rPr>
                  <w:rFonts w:ascii="Times New Roman" w:eastAsia="Times New Roman" w:hAnsi="Times New Roman" w:cs="Times New Roman"/>
                  <w:b/>
                  <w:noProof/>
                  <w:sz w:val="24"/>
                  <w:u w:val="single"/>
                  <w:lang w:val="en-GB"/>
                </w:rPr>
                <w:delText>of which exposures sensitive to impact from climate change physical events</w:delText>
              </w:r>
            </w:del>
          </w:p>
          <w:p w14:paraId="3D8B0D9C" w14:textId="77777777" w:rsidR="00E75E5D" w:rsidRPr="00E50FA4" w:rsidRDefault="002404A4" w:rsidP="00BC6B56">
            <w:pPr>
              <w:autoSpaceDE w:val="0"/>
              <w:autoSpaceDN w:val="0"/>
              <w:adjustRightInd w:val="0"/>
              <w:spacing w:before="120" w:after="120"/>
              <w:jc w:val="both"/>
              <w:rPr>
                <w:del w:id="898" w:author="Author"/>
                <w:rFonts w:ascii="Times New Roman" w:hAnsi="Times New Roman" w:cs="Times New Roman"/>
                <w:noProof/>
                <w:sz w:val="24"/>
                <w:lang w:val="en-GB"/>
              </w:rPr>
            </w:pPr>
            <w:del w:id="899" w:author="Author">
              <w:r w:rsidRPr="00E50FA4">
                <w:rPr>
                  <w:rFonts w:ascii="Times New Roman" w:hAnsi="Times New Roman" w:cs="Times New Roman"/>
                  <w:noProof/>
                  <w:sz w:val="24"/>
                  <w:lang w:val="en-GB"/>
                </w:rPr>
                <w:delText xml:space="preserve">Institutions </w:delText>
              </w:r>
              <w:r w:rsidR="00BC6B56" w:rsidRPr="00E50FA4">
                <w:rPr>
                  <w:rFonts w:ascii="Times New Roman" w:hAnsi="Times New Roman" w:cs="Times New Roman"/>
                  <w:noProof/>
                  <w:sz w:val="24"/>
                  <w:lang w:val="en-GB"/>
                </w:rPr>
                <w:delText>shall</w:delText>
              </w:r>
              <w:r w:rsidRPr="00E50FA4">
                <w:rPr>
                  <w:rFonts w:ascii="Times New Roman" w:hAnsi="Times New Roman" w:cs="Times New Roman"/>
                  <w:noProof/>
                  <w:sz w:val="24"/>
                  <w:lang w:val="en-GB"/>
                </w:rPr>
                <w:delText xml:space="preserve"> disclose the </w:delText>
              </w:r>
              <w:r w:rsidR="00E75E5D" w:rsidRPr="00E50FA4">
                <w:rPr>
                  <w:rFonts w:ascii="Times New Roman" w:hAnsi="Times New Roman" w:cs="Times New Roman"/>
                  <w:noProof/>
                  <w:sz w:val="24"/>
                  <w:lang w:val="en-GB"/>
                </w:rPr>
                <w:delText>gross carrying amount of exposures prone to impact from climate change physical events.</w:delText>
              </w:r>
              <w:r w:rsidR="00976D8D" w:rsidRPr="00E50FA4">
                <w:rPr>
                  <w:rFonts w:ascii="Times New Roman" w:hAnsi="Times New Roman" w:cs="Times New Roman"/>
                  <w:noProof/>
                  <w:sz w:val="24"/>
                  <w:lang w:val="en-GB"/>
                </w:rPr>
                <w:delText xml:space="preserve"> The gross carrying amount of exposures prone to impact from climate change physical events may be equal to the full exposure amount disclosed in column </w:delText>
              </w:r>
              <w:r w:rsidR="00245B60" w:rsidRPr="00E50FA4">
                <w:rPr>
                  <w:rFonts w:ascii="Times New Roman" w:hAnsi="Times New Roman" w:cs="Times New Roman"/>
                  <w:noProof/>
                  <w:sz w:val="24"/>
                  <w:lang w:val="en-GB"/>
                </w:rPr>
                <w:delText>(</w:delText>
              </w:r>
              <w:r w:rsidR="00976D8D" w:rsidRPr="00E50FA4">
                <w:rPr>
                  <w:rFonts w:ascii="Times New Roman" w:hAnsi="Times New Roman" w:cs="Times New Roman"/>
                  <w:noProof/>
                  <w:sz w:val="24"/>
                  <w:lang w:val="en-GB"/>
                </w:rPr>
                <w:delText>b</w:delText>
              </w:r>
              <w:r w:rsidR="00245B60" w:rsidRPr="00E50FA4">
                <w:rPr>
                  <w:rFonts w:ascii="Times New Roman" w:hAnsi="Times New Roman" w:cs="Times New Roman"/>
                  <w:noProof/>
                  <w:sz w:val="24"/>
                  <w:lang w:val="en-GB"/>
                </w:rPr>
                <w:delText>)</w:delText>
              </w:r>
              <w:r w:rsidR="00976D8D" w:rsidRPr="00E50FA4">
                <w:rPr>
                  <w:rFonts w:ascii="Times New Roman" w:hAnsi="Times New Roman" w:cs="Times New Roman"/>
                  <w:noProof/>
                  <w:sz w:val="24"/>
                  <w:lang w:val="en-GB"/>
                </w:rPr>
                <w:delText xml:space="preserve"> </w:delText>
              </w:r>
              <w:r w:rsidR="00CD508F" w:rsidRPr="00E50FA4">
                <w:rPr>
                  <w:rFonts w:ascii="Times New Roman" w:hAnsi="Times New Roman" w:cs="Times New Roman"/>
                  <w:noProof/>
                  <w:sz w:val="24"/>
                  <w:lang w:val="en-GB"/>
                </w:rPr>
                <w:delText xml:space="preserve">of this template </w:delText>
              </w:r>
              <w:r w:rsidR="00976D8D" w:rsidRPr="00E50FA4">
                <w:rPr>
                  <w:rFonts w:ascii="Times New Roman" w:hAnsi="Times New Roman" w:cs="Times New Roman"/>
                  <w:noProof/>
                  <w:sz w:val="24"/>
                  <w:lang w:val="en-GB"/>
                </w:rPr>
                <w:delText xml:space="preserve">or may be a part of that exposure amount. </w:delText>
              </w:r>
            </w:del>
          </w:p>
        </w:tc>
      </w:tr>
      <w:tr w:rsidR="00E75E5D" w:rsidRPr="00E50FA4" w14:paraId="5B898574" w14:textId="77777777" w:rsidTr="00E75E5D">
        <w:trPr>
          <w:trHeight w:val="316"/>
          <w:del w:id="900" w:author="Author"/>
        </w:trPr>
        <w:tc>
          <w:tcPr>
            <w:tcW w:w="1129" w:type="dxa"/>
          </w:tcPr>
          <w:p w14:paraId="0452C9C9" w14:textId="77777777" w:rsidR="00E75E5D" w:rsidRPr="00E50FA4" w:rsidRDefault="00E75E5D" w:rsidP="00E75E5D">
            <w:pPr>
              <w:autoSpaceDE w:val="0"/>
              <w:autoSpaceDN w:val="0"/>
              <w:adjustRightInd w:val="0"/>
              <w:jc w:val="both"/>
              <w:rPr>
                <w:del w:id="901" w:author="Author"/>
                <w:rFonts w:ascii="Times New Roman" w:eastAsia="Times New Roman" w:hAnsi="Times New Roman" w:cs="Times New Roman"/>
                <w:noProof/>
                <w:sz w:val="24"/>
                <w:lang w:val="en-GB"/>
              </w:rPr>
            </w:pPr>
            <w:del w:id="902" w:author="Author">
              <w:r w:rsidRPr="00E50FA4">
                <w:rPr>
                  <w:rFonts w:ascii="Times New Roman" w:eastAsia="Times New Roman" w:hAnsi="Times New Roman" w:cs="Times New Roman"/>
                  <w:noProof/>
                  <w:sz w:val="24"/>
                  <w:lang w:val="en-GB"/>
                </w:rPr>
                <w:delText xml:space="preserve">c </w:delText>
              </w:r>
              <w:r w:rsidR="00492211"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w:delText>
              </w:r>
              <w:r w:rsidR="00296919" w:rsidRPr="00E50FA4">
                <w:rPr>
                  <w:rFonts w:ascii="Times New Roman" w:eastAsia="Times New Roman" w:hAnsi="Times New Roman" w:cs="Times New Roman"/>
                  <w:noProof/>
                  <w:sz w:val="24"/>
                  <w:lang w:val="en-GB"/>
                </w:rPr>
                <w:delText>g</w:delText>
              </w:r>
            </w:del>
          </w:p>
        </w:tc>
        <w:tc>
          <w:tcPr>
            <w:tcW w:w="7655" w:type="dxa"/>
          </w:tcPr>
          <w:p w14:paraId="7713D2D9" w14:textId="77777777" w:rsidR="00E75E5D" w:rsidRPr="00E50FA4" w:rsidRDefault="00E75E5D" w:rsidP="00720CB4">
            <w:pPr>
              <w:spacing w:before="120" w:after="120"/>
              <w:jc w:val="both"/>
              <w:rPr>
                <w:del w:id="903" w:author="Author"/>
                <w:rFonts w:ascii="Times New Roman" w:eastAsia="Times New Roman" w:hAnsi="Times New Roman" w:cs="Times New Roman"/>
                <w:b/>
                <w:noProof/>
                <w:sz w:val="24"/>
                <w:u w:val="single"/>
                <w:lang w:val="en-GB"/>
              </w:rPr>
            </w:pPr>
            <w:del w:id="904" w:author="Author">
              <w:r w:rsidRPr="00E50FA4">
                <w:rPr>
                  <w:rFonts w:ascii="Times New Roman" w:eastAsia="Times New Roman" w:hAnsi="Times New Roman" w:cs="Times New Roman"/>
                  <w:b/>
                  <w:noProof/>
                  <w:sz w:val="24"/>
                  <w:u w:val="single"/>
                  <w:lang w:val="en-GB"/>
                </w:rPr>
                <w:delText>Breakdown by maturity bucket</w:delText>
              </w:r>
            </w:del>
          </w:p>
          <w:p w14:paraId="4E8CBCD4" w14:textId="77777777" w:rsidR="00E75E5D" w:rsidRPr="00E50FA4" w:rsidRDefault="00E75E5D" w:rsidP="00E75E5D">
            <w:pPr>
              <w:spacing w:before="120" w:after="120"/>
              <w:jc w:val="both"/>
              <w:rPr>
                <w:del w:id="905" w:author="Author"/>
                <w:rFonts w:ascii="Times New Roman" w:hAnsi="Times New Roman"/>
                <w:noProof/>
                <w:sz w:val="24"/>
                <w:lang w:val="en-GB"/>
              </w:rPr>
            </w:pPr>
            <w:del w:id="906" w:author="Author">
              <w:r w:rsidRPr="00E50FA4">
                <w:rPr>
                  <w:rFonts w:ascii="Times New Roman" w:hAnsi="Times New Roman"/>
                  <w:noProof/>
                  <w:sz w:val="24"/>
                  <w:lang w:val="en-GB"/>
                </w:rPr>
                <w:lastRenderedPageBreak/>
                <w:delText xml:space="preserve">Institutions shall allocate the exposures to the relevant bucket depending on the </w:delText>
              </w:r>
              <w:r w:rsidR="00BF0177" w:rsidRPr="00E50FA4">
                <w:rPr>
                  <w:rFonts w:ascii="Times New Roman" w:hAnsi="Times New Roman"/>
                  <w:noProof/>
                  <w:sz w:val="24"/>
                  <w:lang w:val="en-GB"/>
                </w:rPr>
                <w:delText xml:space="preserve">residual </w:delText>
              </w:r>
              <w:r w:rsidRPr="00E50FA4">
                <w:rPr>
                  <w:rFonts w:ascii="Times New Roman" w:hAnsi="Times New Roman"/>
                  <w:noProof/>
                  <w:sz w:val="24"/>
                  <w:lang w:val="en-GB"/>
                </w:rPr>
                <w:delText>maturity of the financial instrument, taking into account the following:</w:delText>
              </w:r>
            </w:del>
          </w:p>
          <w:p w14:paraId="0834DD5F" w14:textId="77777777" w:rsidR="00E75E5D" w:rsidRPr="00E50FA4" w:rsidRDefault="00E75E5D" w:rsidP="00B76863">
            <w:pPr>
              <w:pStyle w:val="ListParagraph"/>
              <w:numPr>
                <w:ilvl w:val="0"/>
                <w:numId w:val="21"/>
              </w:numPr>
              <w:ind w:left="602" w:hanging="602"/>
              <w:jc w:val="both"/>
              <w:rPr>
                <w:del w:id="907" w:author="Author"/>
                <w:rFonts w:ascii="Times New Roman" w:hAnsi="Times New Roman"/>
                <w:noProof/>
                <w:sz w:val="24"/>
              </w:rPr>
            </w:pPr>
            <w:del w:id="908" w:author="Author">
              <w:r w:rsidRPr="00E50FA4">
                <w:rPr>
                  <w:rFonts w:ascii="Times New Roman" w:hAnsi="Times New Roman"/>
                  <w:noProof/>
                  <w:sz w:val="24"/>
                </w:rPr>
                <w:delText xml:space="preserve">where the amount is </w:delText>
              </w:r>
              <w:r w:rsidR="00BF0177" w:rsidRPr="00E50FA4">
                <w:rPr>
                  <w:rFonts w:ascii="Times New Roman" w:hAnsi="Times New Roman"/>
                  <w:noProof/>
                  <w:sz w:val="24"/>
                </w:rPr>
                <w:delText xml:space="preserve">to be </w:delText>
              </w:r>
              <w:r w:rsidRPr="00E50FA4">
                <w:rPr>
                  <w:rFonts w:ascii="Times New Roman" w:hAnsi="Times New Roman"/>
                  <w:noProof/>
                  <w:sz w:val="24"/>
                </w:rPr>
                <w:delText>repaid in instalments, the exposure shall be allocated in the maturity bucket corresponding to the last instalment;</w:delText>
              </w:r>
            </w:del>
          </w:p>
          <w:p w14:paraId="6F1D3C82" w14:textId="77777777" w:rsidR="00296919" w:rsidRPr="00E50FA4" w:rsidRDefault="00E75E5D" w:rsidP="00B76863">
            <w:pPr>
              <w:pStyle w:val="ListParagraph"/>
              <w:numPr>
                <w:ilvl w:val="0"/>
                <w:numId w:val="21"/>
              </w:numPr>
              <w:spacing w:before="120" w:after="120"/>
              <w:ind w:left="602" w:hanging="602"/>
              <w:jc w:val="both"/>
              <w:rPr>
                <w:del w:id="909" w:author="Author"/>
                <w:rFonts w:ascii="Times New Roman" w:hAnsi="Times New Roman"/>
                <w:noProof/>
                <w:sz w:val="24"/>
              </w:rPr>
            </w:pPr>
            <w:del w:id="910" w:author="Author">
              <w:r w:rsidRPr="00E50FA4">
                <w:rPr>
                  <w:rFonts w:ascii="Times New Roman" w:hAnsi="Times New Roman"/>
                  <w:noProof/>
                  <w:sz w:val="24"/>
                </w:rPr>
                <w:delText>where an exposure has no stated maturity for reasons other than the counterparty having the choice of the repayment date, the amount of this exposure shall be disclosed in column ‘&gt; 20 years’</w:delText>
              </w:r>
              <w:r w:rsidR="00BF0177" w:rsidRPr="00E50FA4">
                <w:rPr>
                  <w:rFonts w:ascii="Times New Roman" w:hAnsi="Times New Roman"/>
                  <w:noProof/>
                  <w:sz w:val="24"/>
                </w:rPr>
                <w:delText>;</w:delText>
              </w:r>
            </w:del>
          </w:p>
          <w:p w14:paraId="4FA72D81" w14:textId="77777777" w:rsidR="00E75E5D" w:rsidRPr="00E50FA4" w:rsidRDefault="00BF0177" w:rsidP="00B76863">
            <w:pPr>
              <w:pStyle w:val="ListParagraph"/>
              <w:numPr>
                <w:ilvl w:val="0"/>
                <w:numId w:val="21"/>
              </w:numPr>
              <w:spacing w:before="120" w:after="120"/>
              <w:ind w:left="602" w:hanging="602"/>
              <w:jc w:val="both"/>
              <w:rPr>
                <w:del w:id="911" w:author="Author"/>
                <w:rFonts w:ascii="Times New Roman" w:hAnsi="Times New Roman"/>
                <w:noProof/>
                <w:sz w:val="24"/>
              </w:rPr>
            </w:pPr>
            <w:del w:id="912" w:author="Author">
              <w:r w:rsidRPr="00E50FA4">
                <w:rPr>
                  <w:rFonts w:ascii="Times New Roman" w:hAnsi="Times New Roman"/>
                  <w:noProof/>
                  <w:sz w:val="24"/>
                </w:rPr>
                <w:delText>to compute</w:delText>
              </w:r>
              <w:r w:rsidR="00296919" w:rsidRPr="00E50FA4">
                <w:rPr>
                  <w:rFonts w:ascii="Times New Roman" w:hAnsi="Times New Roman"/>
                  <w:noProof/>
                  <w:sz w:val="24"/>
                </w:rPr>
                <w:delText xml:space="preserve"> the average maturity of the exposure, institutions shall weigh the maturity of each exposure by the gross carrying amount of the exposures.</w:delText>
              </w:r>
            </w:del>
          </w:p>
        </w:tc>
      </w:tr>
      <w:tr w:rsidR="00E75E5D" w:rsidRPr="00E50FA4" w14:paraId="1ADC4795" w14:textId="77777777" w:rsidTr="00E75E5D">
        <w:trPr>
          <w:trHeight w:val="316"/>
          <w:del w:id="913" w:author="Author"/>
        </w:trPr>
        <w:tc>
          <w:tcPr>
            <w:tcW w:w="1129" w:type="dxa"/>
          </w:tcPr>
          <w:p w14:paraId="45D199F1" w14:textId="77777777" w:rsidR="00E75E5D" w:rsidRPr="00E50FA4" w:rsidRDefault="00296919" w:rsidP="00E75E5D">
            <w:pPr>
              <w:autoSpaceDE w:val="0"/>
              <w:autoSpaceDN w:val="0"/>
              <w:adjustRightInd w:val="0"/>
              <w:jc w:val="both"/>
              <w:rPr>
                <w:del w:id="914" w:author="Author"/>
                <w:rFonts w:ascii="Times New Roman" w:eastAsia="Times New Roman" w:hAnsi="Times New Roman" w:cs="Times New Roman"/>
                <w:noProof/>
                <w:sz w:val="24"/>
                <w:lang w:val="en-GB"/>
              </w:rPr>
            </w:pPr>
            <w:del w:id="915" w:author="Author">
              <w:r w:rsidRPr="00E50FA4">
                <w:rPr>
                  <w:rFonts w:ascii="Times New Roman" w:eastAsia="Times New Roman" w:hAnsi="Times New Roman" w:cs="Times New Roman"/>
                  <w:noProof/>
                  <w:sz w:val="24"/>
                  <w:lang w:val="en-GB"/>
                </w:rPr>
                <w:lastRenderedPageBreak/>
                <w:delText>h</w:delText>
              </w:r>
            </w:del>
          </w:p>
        </w:tc>
        <w:tc>
          <w:tcPr>
            <w:tcW w:w="7655" w:type="dxa"/>
          </w:tcPr>
          <w:p w14:paraId="150B947C" w14:textId="77777777" w:rsidR="00E75E5D" w:rsidRPr="00E50FA4" w:rsidRDefault="00E75E5D" w:rsidP="00720CB4">
            <w:pPr>
              <w:spacing w:before="120" w:after="120"/>
              <w:jc w:val="both"/>
              <w:rPr>
                <w:del w:id="916" w:author="Author"/>
                <w:rFonts w:ascii="Times New Roman" w:eastAsia="Times New Roman" w:hAnsi="Times New Roman" w:cs="Times New Roman"/>
                <w:b/>
                <w:noProof/>
                <w:sz w:val="24"/>
                <w:u w:val="single"/>
                <w:lang w:val="en-GB"/>
              </w:rPr>
            </w:pPr>
            <w:del w:id="917" w:author="Author">
              <w:r w:rsidRPr="00E50FA4">
                <w:rPr>
                  <w:rFonts w:ascii="Times New Roman" w:eastAsia="Times New Roman" w:hAnsi="Times New Roman" w:cs="Times New Roman"/>
                  <w:b/>
                  <w:noProof/>
                  <w:sz w:val="24"/>
                  <w:u w:val="single"/>
                  <w:lang w:val="en-GB"/>
                </w:rPr>
                <w:delText xml:space="preserve">of which exposures </w:delText>
              </w:r>
              <w:r w:rsidR="00AE5EC1" w:rsidRPr="00E50FA4">
                <w:rPr>
                  <w:rFonts w:ascii="Times New Roman" w:eastAsia="Times New Roman" w:hAnsi="Times New Roman" w:cs="Times New Roman"/>
                  <w:b/>
                  <w:noProof/>
                  <w:sz w:val="24"/>
                  <w:u w:val="single"/>
                  <w:lang w:val="en-GB"/>
                </w:rPr>
                <w:delText>sensitive</w:delText>
              </w:r>
              <w:r w:rsidRPr="00E50FA4">
                <w:rPr>
                  <w:rFonts w:ascii="Times New Roman" w:eastAsia="Times New Roman" w:hAnsi="Times New Roman" w:cs="Times New Roman"/>
                  <w:b/>
                  <w:noProof/>
                  <w:sz w:val="24"/>
                  <w:u w:val="single"/>
                  <w:lang w:val="en-GB"/>
                </w:rPr>
                <w:delText xml:space="preserve"> to impact from chronic climate change events</w:delText>
              </w:r>
            </w:del>
          </w:p>
          <w:p w14:paraId="784C1C08" w14:textId="77777777" w:rsidR="00E75E5D" w:rsidRPr="00E50FA4" w:rsidRDefault="00B72173" w:rsidP="00BC6B56">
            <w:pPr>
              <w:autoSpaceDE w:val="0"/>
              <w:autoSpaceDN w:val="0"/>
              <w:adjustRightInd w:val="0"/>
              <w:spacing w:before="120" w:after="120"/>
              <w:jc w:val="both"/>
              <w:rPr>
                <w:del w:id="918" w:author="Author"/>
                <w:rFonts w:ascii="Times New Roman" w:hAnsi="Times New Roman" w:cs="Times New Roman"/>
                <w:noProof/>
                <w:sz w:val="24"/>
                <w:lang w:val="en-GB"/>
              </w:rPr>
            </w:pPr>
            <w:del w:id="919" w:author="Author">
              <w:r w:rsidRPr="00E50FA4">
                <w:rPr>
                  <w:rFonts w:ascii="Times New Roman" w:hAnsi="Times New Roman" w:cs="Times New Roman"/>
                  <w:noProof/>
                  <w:sz w:val="24"/>
                  <w:lang w:val="en-GB"/>
                </w:rPr>
                <w:delText xml:space="preserve">Institutions </w:delText>
              </w:r>
              <w:r w:rsidR="00BC6B56" w:rsidRPr="00E50FA4">
                <w:rPr>
                  <w:rFonts w:ascii="Times New Roman" w:hAnsi="Times New Roman" w:cs="Times New Roman"/>
                  <w:noProof/>
                  <w:sz w:val="24"/>
                  <w:lang w:val="en-GB"/>
                </w:rPr>
                <w:delText>shall</w:delText>
              </w:r>
              <w:r w:rsidRPr="00E50FA4">
                <w:rPr>
                  <w:rFonts w:ascii="Times New Roman" w:hAnsi="Times New Roman" w:cs="Times New Roman"/>
                  <w:noProof/>
                  <w:sz w:val="24"/>
                  <w:lang w:val="en-GB"/>
                </w:rPr>
                <w:delText xml:space="preserve"> disclose the </w:delText>
              </w:r>
              <w:r w:rsidR="00E75E5D" w:rsidRPr="00E50FA4">
                <w:rPr>
                  <w:rFonts w:ascii="Times New Roman" w:hAnsi="Times New Roman" w:cs="Times New Roman"/>
                  <w:noProof/>
                  <w:sz w:val="24"/>
                  <w:lang w:val="en-GB"/>
                </w:rPr>
                <w:delText xml:space="preserve">gross carrying amount of exposures </w:delText>
              </w:r>
              <w:r w:rsidR="00302BAB" w:rsidRPr="00E50FA4">
                <w:rPr>
                  <w:rFonts w:ascii="Times New Roman" w:hAnsi="Times New Roman" w:cs="Times New Roman"/>
                  <w:noProof/>
                  <w:sz w:val="24"/>
                  <w:lang w:val="en-GB"/>
                </w:rPr>
                <w:delText>sensitive</w:delText>
              </w:r>
              <w:r w:rsidR="00E75E5D" w:rsidRPr="00E50FA4">
                <w:rPr>
                  <w:rFonts w:ascii="Times New Roman" w:hAnsi="Times New Roman" w:cs="Times New Roman"/>
                  <w:noProof/>
                  <w:sz w:val="24"/>
                  <w:lang w:val="en-GB"/>
                </w:rPr>
                <w:delText xml:space="preserve"> to impact from chronic climate</w:delText>
              </w:r>
              <w:r w:rsidR="00096F1B" w:rsidRPr="00E50FA4">
                <w:rPr>
                  <w:rFonts w:ascii="Times New Roman" w:hAnsi="Times New Roman" w:cs="Times New Roman"/>
                  <w:noProof/>
                  <w:sz w:val="24"/>
                  <w:lang w:val="en-GB"/>
                </w:rPr>
                <w:delText>-</w:delText>
              </w:r>
              <w:r w:rsidR="00E75E5D" w:rsidRPr="00E50FA4">
                <w:rPr>
                  <w:rFonts w:ascii="Times New Roman" w:hAnsi="Times New Roman" w:cs="Times New Roman"/>
                  <w:noProof/>
                  <w:sz w:val="24"/>
                  <w:lang w:val="en-GB"/>
                </w:rPr>
                <w:delText>change events</w:delText>
              </w:r>
              <w:r w:rsidR="00CB5006" w:rsidRPr="00E50FA4" w:rsidDel="00CB5006">
                <w:rPr>
                  <w:rFonts w:ascii="Times New Roman" w:hAnsi="Times New Roman" w:cs="Times New Roman"/>
                  <w:noProof/>
                  <w:sz w:val="24"/>
                  <w:lang w:val="en-GB"/>
                </w:rPr>
                <w:delText xml:space="preserve"> </w:delText>
              </w:r>
              <w:r w:rsidR="00302BAB" w:rsidRPr="00E50FA4">
                <w:rPr>
                  <w:rFonts w:ascii="Times New Roman" w:hAnsi="Times New Roman" w:cs="Times New Roman"/>
                  <w:noProof/>
                  <w:sz w:val="24"/>
                  <w:lang w:val="en-GB"/>
                </w:rPr>
                <w:delText xml:space="preserve">only, </w:delText>
              </w:r>
              <w:r w:rsidR="00CB5006" w:rsidRPr="00E50FA4">
                <w:rPr>
                  <w:rFonts w:ascii="Times New Roman" w:hAnsi="Times New Roman" w:cs="Times New Roman"/>
                  <w:noProof/>
                  <w:sz w:val="24"/>
                  <w:lang w:val="en-GB"/>
                </w:rPr>
                <w:delText>i</w:delText>
              </w:r>
              <w:r w:rsidR="00E75E5D" w:rsidRPr="00E50FA4">
                <w:rPr>
                  <w:rFonts w:ascii="Times New Roman" w:hAnsi="Times New Roman" w:cs="Times New Roman"/>
                  <w:noProof/>
                  <w:sz w:val="24"/>
                  <w:lang w:val="en-GB"/>
                </w:rPr>
                <w:delText xml:space="preserve">ncluding hazards relating to gradual changes in </w:delText>
              </w:r>
              <w:r w:rsidR="00E75E5D" w:rsidRPr="00E50FA4">
                <w:rPr>
                  <w:rFonts w:ascii="Times New Roman" w:hAnsi="Times New Roman" w:cs="Times New Roman"/>
                  <w:bCs/>
                  <w:noProof/>
                  <w:sz w:val="24"/>
                  <w:lang w:val="en-GB"/>
                </w:rPr>
                <w:delText>weather</w:delText>
              </w:r>
              <w:r w:rsidR="00E75E5D" w:rsidRPr="00E50FA4">
                <w:rPr>
                  <w:rFonts w:ascii="Times New Roman" w:hAnsi="Times New Roman" w:cs="Times New Roman"/>
                  <w:noProof/>
                  <w:sz w:val="24"/>
                  <w:lang w:val="en-GB"/>
                </w:rPr>
                <w:delText xml:space="preserve"> and climate and having a possible impact on economic output and productivity.</w:delText>
              </w:r>
            </w:del>
          </w:p>
        </w:tc>
      </w:tr>
      <w:tr w:rsidR="00E75E5D" w:rsidRPr="00E50FA4" w14:paraId="0B7358AD" w14:textId="77777777" w:rsidTr="00E75E5D">
        <w:trPr>
          <w:trHeight w:val="316"/>
          <w:del w:id="920" w:author="Author"/>
        </w:trPr>
        <w:tc>
          <w:tcPr>
            <w:tcW w:w="1129" w:type="dxa"/>
          </w:tcPr>
          <w:p w14:paraId="0FB2EF88" w14:textId="77777777" w:rsidR="00E75E5D" w:rsidRPr="00E50FA4" w:rsidRDefault="00296919" w:rsidP="00E75E5D">
            <w:pPr>
              <w:autoSpaceDE w:val="0"/>
              <w:autoSpaceDN w:val="0"/>
              <w:adjustRightInd w:val="0"/>
              <w:jc w:val="both"/>
              <w:rPr>
                <w:del w:id="921" w:author="Author"/>
                <w:rFonts w:ascii="Times New Roman" w:hAnsi="Times New Roman" w:cs="Times New Roman"/>
                <w:noProof/>
                <w:sz w:val="24"/>
                <w:lang w:val="en-GB"/>
              </w:rPr>
            </w:pPr>
            <w:del w:id="922" w:author="Author">
              <w:r w:rsidRPr="00E50FA4">
                <w:rPr>
                  <w:rFonts w:ascii="Times New Roman" w:hAnsi="Times New Roman" w:cs="Times New Roman"/>
                  <w:noProof/>
                  <w:sz w:val="24"/>
                  <w:lang w:val="en-GB"/>
                </w:rPr>
                <w:delText>i</w:delText>
              </w:r>
            </w:del>
          </w:p>
        </w:tc>
        <w:tc>
          <w:tcPr>
            <w:tcW w:w="7655" w:type="dxa"/>
          </w:tcPr>
          <w:p w14:paraId="5E9BE40F" w14:textId="77777777" w:rsidR="00E75E5D" w:rsidRPr="00E50FA4" w:rsidRDefault="00E75E5D" w:rsidP="00720CB4">
            <w:pPr>
              <w:spacing w:before="120" w:after="120"/>
              <w:jc w:val="both"/>
              <w:rPr>
                <w:del w:id="923" w:author="Author"/>
                <w:rFonts w:ascii="Times New Roman" w:eastAsia="Times New Roman" w:hAnsi="Times New Roman" w:cs="Times New Roman"/>
                <w:b/>
                <w:noProof/>
                <w:sz w:val="24"/>
                <w:u w:val="single"/>
                <w:lang w:val="en-GB"/>
              </w:rPr>
            </w:pPr>
            <w:del w:id="924" w:author="Author">
              <w:r w:rsidRPr="00E50FA4">
                <w:rPr>
                  <w:rFonts w:ascii="Times New Roman" w:eastAsia="Times New Roman" w:hAnsi="Times New Roman" w:cs="Times New Roman"/>
                  <w:b/>
                  <w:noProof/>
                  <w:sz w:val="24"/>
                  <w:u w:val="single"/>
                  <w:lang w:val="en-GB"/>
                </w:rPr>
                <w:delText xml:space="preserve">of which exposures </w:delText>
              </w:r>
              <w:r w:rsidR="00AE5EC1" w:rsidRPr="00E50FA4">
                <w:rPr>
                  <w:rFonts w:ascii="Times New Roman" w:eastAsia="Times New Roman" w:hAnsi="Times New Roman" w:cs="Times New Roman"/>
                  <w:b/>
                  <w:noProof/>
                  <w:sz w:val="24"/>
                  <w:u w:val="single"/>
                  <w:lang w:val="en-GB"/>
                </w:rPr>
                <w:delText>sensitive</w:delText>
              </w:r>
              <w:r w:rsidRPr="00E50FA4">
                <w:rPr>
                  <w:rFonts w:ascii="Times New Roman" w:eastAsia="Times New Roman" w:hAnsi="Times New Roman" w:cs="Times New Roman"/>
                  <w:b/>
                  <w:noProof/>
                  <w:sz w:val="24"/>
                  <w:u w:val="single"/>
                  <w:lang w:val="en-GB"/>
                </w:rPr>
                <w:delText xml:space="preserve"> to impact from acute climate change events</w:delText>
              </w:r>
            </w:del>
          </w:p>
          <w:p w14:paraId="1D89015F" w14:textId="77777777" w:rsidR="00E75E5D" w:rsidRPr="00E50FA4" w:rsidRDefault="00B72173" w:rsidP="00720CB4">
            <w:pPr>
              <w:autoSpaceDE w:val="0"/>
              <w:autoSpaceDN w:val="0"/>
              <w:adjustRightInd w:val="0"/>
              <w:spacing w:before="120" w:after="120"/>
              <w:jc w:val="both"/>
              <w:rPr>
                <w:del w:id="925" w:author="Author"/>
                <w:rFonts w:ascii="Times New Roman" w:hAnsi="Times New Roman" w:cs="Times New Roman"/>
                <w:noProof/>
                <w:sz w:val="24"/>
                <w:lang w:val="en-GB"/>
              </w:rPr>
            </w:pPr>
            <w:del w:id="926" w:author="Author">
              <w:r w:rsidRPr="00E50FA4">
                <w:rPr>
                  <w:rFonts w:ascii="Times New Roman" w:hAnsi="Times New Roman" w:cs="Times New Roman"/>
                  <w:noProof/>
                  <w:sz w:val="24"/>
                  <w:lang w:val="en-GB"/>
                </w:rPr>
                <w:delText xml:space="preserve">Institutions </w:delText>
              </w:r>
              <w:r w:rsidR="00BC6B56" w:rsidRPr="00E50FA4">
                <w:rPr>
                  <w:rFonts w:ascii="Times New Roman" w:hAnsi="Times New Roman" w:cs="Times New Roman"/>
                  <w:noProof/>
                  <w:sz w:val="24"/>
                  <w:lang w:val="en-GB"/>
                </w:rPr>
                <w:delText>shall disclose</w:delText>
              </w:r>
              <w:r w:rsidRPr="00E50FA4">
                <w:rPr>
                  <w:rFonts w:ascii="Times New Roman" w:hAnsi="Times New Roman" w:cs="Times New Roman"/>
                  <w:noProof/>
                  <w:sz w:val="24"/>
                  <w:lang w:val="en-GB"/>
                </w:rPr>
                <w:delText xml:space="preserve"> the </w:delText>
              </w:r>
              <w:r w:rsidR="00E75E5D" w:rsidRPr="00E50FA4">
                <w:rPr>
                  <w:rFonts w:ascii="Times New Roman" w:hAnsi="Times New Roman" w:cs="Times New Roman"/>
                  <w:noProof/>
                  <w:sz w:val="24"/>
                  <w:lang w:val="en-GB"/>
                </w:rPr>
                <w:delText>gross carrying amount of exposures</w:delText>
              </w:r>
              <w:r w:rsidR="002F00EF" w:rsidRPr="00E50FA4">
                <w:rPr>
                  <w:rFonts w:ascii="Times New Roman" w:hAnsi="Times New Roman" w:cs="Times New Roman"/>
                  <w:noProof/>
                  <w:sz w:val="24"/>
                  <w:lang w:val="en-GB"/>
                </w:rPr>
                <w:delText xml:space="preserve"> </w:delText>
              </w:r>
              <w:r w:rsidR="00302BAB" w:rsidRPr="00E50FA4">
                <w:rPr>
                  <w:rFonts w:ascii="Times New Roman" w:hAnsi="Times New Roman" w:cs="Times New Roman"/>
                  <w:noProof/>
                  <w:sz w:val="24"/>
                  <w:lang w:val="en-GB"/>
                </w:rPr>
                <w:delText>sensitive</w:delText>
              </w:r>
              <w:r w:rsidR="00E75E5D" w:rsidRPr="00E50FA4">
                <w:rPr>
                  <w:rFonts w:ascii="Times New Roman" w:hAnsi="Times New Roman" w:cs="Times New Roman"/>
                  <w:noProof/>
                  <w:sz w:val="24"/>
                  <w:lang w:val="en-GB"/>
                </w:rPr>
                <w:delText xml:space="preserve"> to impact from acute climate change events </w:delText>
              </w:r>
              <w:r w:rsidR="00302BAB" w:rsidRPr="00E50FA4">
                <w:rPr>
                  <w:rFonts w:ascii="Times New Roman" w:hAnsi="Times New Roman" w:cs="Times New Roman"/>
                  <w:noProof/>
                  <w:sz w:val="24"/>
                  <w:lang w:val="en-GB"/>
                </w:rPr>
                <w:delText xml:space="preserve">only, </w:delText>
              </w:r>
              <w:r w:rsidR="00E75E5D" w:rsidRPr="00E50FA4">
                <w:rPr>
                  <w:rFonts w:ascii="Times New Roman" w:hAnsi="Times New Roman" w:cs="Times New Roman"/>
                  <w:noProof/>
                  <w:sz w:val="24"/>
                  <w:lang w:val="en-GB"/>
                </w:rPr>
                <w:delText xml:space="preserve">including hazards that may cause sudden damage to properties, disruption of supply chains, </w:delText>
              </w:r>
              <w:r w:rsidR="00ED2C85" w:rsidRPr="00E50FA4">
                <w:rPr>
                  <w:rFonts w:ascii="Times New Roman" w:hAnsi="Times New Roman" w:cs="Times New Roman"/>
                  <w:noProof/>
                  <w:sz w:val="24"/>
                  <w:lang w:val="en-GB"/>
                </w:rPr>
                <w:delText>and depreciation</w:delText>
              </w:r>
              <w:r w:rsidR="00E75E5D" w:rsidRPr="00E50FA4">
                <w:rPr>
                  <w:rFonts w:ascii="Times New Roman" w:hAnsi="Times New Roman" w:cs="Times New Roman"/>
                  <w:noProof/>
                  <w:sz w:val="24"/>
                  <w:lang w:val="en-GB"/>
                </w:rPr>
                <w:delText xml:space="preserve"> of assets.</w:delText>
              </w:r>
            </w:del>
          </w:p>
          <w:p w14:paraId="2C065EE6" w14:textId="77777777" w:rsidR="00E75E5D" w:rsidRPr="00E50FA4" w:rsidRDefault="00E75E5D" w:rsidP="00E75E5D">
            <w:pPr>
              <w:jc w:val="both"/>
              <w:rPr>
                <w:del w:id="927" w:author="Author"/>
                <w:rFonts w:ascii="Times New Roman" w:eastAsia="Times New Roman" w:hAnsi="Times New Roman" w:cs="Times New Roman"/>
                <w:noProof/>
                <w:sz w:val="24"/>
                <w:lang w:val="en-GB" w:eastAsia="sv-SE"/>
              </w:rPr>
            </w:pPr>
          </w:p>
        </w:tc>
      </w:tr>
      <w:tr w:rsidR="00E75E5D" w:rsidRPr="00E50FA4" w14:paraId="68297DDE" w14:textId="77777777" w:rsidTr="00E75E5D">
        <w:trPr>
          <w:trHeight w:val="316"/>
          <w:del w:id="928" w:author="Author"/>
        </w:trPr>
        <w:tc>
          <w:tcPr>
            <w:tcW w:w="1129" w:type="dxa"/>
          </w:tcPr>
          <w:p w14:paraId="631DA463" w14:textId="77777777" w:rsidR="00E75E5D" w:rsidRPr="00E50FA4" w:rsidRDefault="00296919" w:rsidP="00E75E5D">
            <w:pPr>
              <w:autoSpaceDE w:val="0"/>
              <w:autoSpaceDN w:val="0"/>
              <w:adjustRightInd w:val="0"/>
              <w:jc w:val="both"/>
              <w:rPr>
                <w:del w:id="929" w:author="Author"/>
                <w:rFonts w:ascii="Times New Roman" w:hAnsi="Times New Roman" w:cs="Times New Roman"/>
                <w:noProof/>
                <w:sz w:val="24"/>
                <w:lang w:val="en-GB"/>
              </w:rPr>
            </w:pPr>
            <w:del w:id="930" w:author="Author">
              <w:r w:rsidRPr="00E50FA4">
                <w:rPr>
                  <w:rFonts w:ascii="Times New Roman" w:hAnsi="Times New Roman" w:cs="Times New Roman"/>
                  <w:noProof/>
                  <w:sz w:val="24"/>
                  <w:lang w:val="en-GB"/>
                </w:rPr>
                <w:delText>j</w:delText>
              </w:r>
            </w:del>
          </w:p>
        </w:tc>
        <w:tc>
          <w:tcPr>
            <w:tcW w:w="7655" w:type="dxa"/>
          </w:tcPr>
          <w:p w14:paraId="03384502" w14:textId="77777777" w:rsidR="00240607" w:rsidRPr="00E50FA4" w:rsidRDefault="00E75E5D" w:rsidP="00720CB4">
            <w:pPr>
              <w:spacing w:before="120" w:after="120"/>
              <w:jc w:val="both"/>
              <w:rPr>
                <w:del w:id="931" w:author="Author"/>
                <w:rFonts w:ascii="Times New Roman" w:eastAsia="Times New Roman" w:hAnsi="Times New Roman" w:cs="Times New Roman"/>
                <w:b/>
                <w:noProof/>
                <w:sz w:val="24"/>
                <w:u w:val="single"/>
                <w:lang w:val="en-GB"/>
              </w:rPr>
            </w:pPr>
            <w:del w:id="932" w:author="Author">
              <w:r w:rsidRPr="00E50FA4">
                <w:rPr>
                  <w:rFonts w:ascii="Times New Roman" w:eastAsia="Times New Roman" w:hAnsi="Times New Roman" w:cs="Times New Roman"/>
                  <w:b/>
                  <w:noProof/>
                  <w:sz w:val="24"/>
                  <w:u w:val="single"/>
                  <w:lang w:val="en-GB"/>
                </w:rPr>
                <w:delText>of which exposures sensitive to impact both from chronic and acute climate change events</w:delText>
              </w:r>
            </w:del>
          </w:p>
          <w:p w14:paraId="20BC0571" w14:textId="77777777" w:rsidR="00E75E5D" w:rsidRPr="00E50FA4" w:rsidRDefault="008F08CA" w:rsidP="00292EF5">
            <w:pPr>
              <w:autoSpaceDE w:val="0"/>
              <w:autoSpaceDN w:val="0"/>
              <w:adjustRightInd w:val="0"/>
              <w:spacing w:before="120" w:after="120"/>
              <w:jc w:val="both"/>
              <w:rPr>
                <w:del w:id="933" w:author="Author"/>
                <w:rFonts w:ascii="Times New Roman" w:hAnsi="Times New Roman" w:cs="Times New Roman"/>
                <w:noProof/>
                <w:sz w:val="24"/>
                <w:lang w:val="en-GB"/>
              </w:rPr>
            </w:pPr>
            <w:del w:id="934" w:author="Author">
              <w:r w:rsidRPr="00E50FA4">
                <w:rPr>
                  <w:rFonts w:ascii="Times New Roman" w:hAnsi="Times New Roman" w:cs="Times New Roman"/>
                  <w:noProof/>
                  <w:sz w:val="24"/>
                  <w:lang w:val="en-GB"/>
                </w:rPr>
                <w:delText xml:space="preserve">Institutions </w:delText>
              </w:r>
              <w:r w:rsidR="00BC6B56" w:rsidRPr="00E50FA4">
                <w:rPr>
                  <w:rFonts w:ascii="Times New Roman" w:hAnsi="Times New Roman" w:cs="Times New Roman"/>
                  <w:noProof/>
                  <w:sz w:val="24"/>
                  <w:lang w:val="en-GB"/>
                </w:rPr>
                <w:delText>shall</w:delText>
              </w:r>
              <w:r w:rsidRPr="00E50FA4">
                <w:rPr>
                  <w:rFonts w:ascii="Times New Roman" w:hAnsi="Times New Roman" w:cs="Times New Roman"/>
                  <w:noProof/>
                  <w:sz w:val="24"/>
                  <w:lang w:val="en-GB"/>
                </w:rPr>
                <w:delText xml:space="preserve"> disclose the </w:delText>
              </w:r>
              <w:r w:rsidR="00E75E5D" w:rsidRPr="00E50FA4">
                <w:rPr>
                  <w:rFonts w:ascii="Times New Roman" w:hAnsi="Times New Roman" w:cs="Times New Roman"/>
                  <w:noProof/>
                  <w:sz w:val="24"/>
                  <w:lang w:val="en-GB"/>
                </w:rPr>
                <w:delText xml:space="preserve">gross carrying amount subject to impact from </w:delText>
              </w:r>
              <w:r w:rsidR="00302BAB" w:rsidRPr="00E50FA4">
                <w:rPr>
                  <w:rFonts w:ascii="Times New Roman" w:hAnsi="Times New Roman" w:cs="Times New Roman"/>
                  <w:noProof/>
                  <w:sz w:val="24"/>
                  <w:lang w:val="en-GB"/>
                </w:rPr>
                <w:delText xml:space="preserve">both </w:delText>
              </w:r>
              <w:r w:rsidR="00E75E5D" w:rsidRPr="00E50FA4">
                <w:rPr>
                  <w:rFonts w:ascii="Times New Roman" w:hAnsi="Times New Roman" w:cs="Times New Roman"/>
                  <w:noProof/>
                  <w:sz w:val="24"/>
                  <w:lang w:val="en-GB"/>
                </w:rPr>
                <w:delText xml:space="preserve">chronic </w:delText>
              </w:r>
              <w:r w:rsidR="00302BAB" w:rsidRPr="00E50FA4">
                <w:rPr>
                  <w:rFonts w:ascii="Times New Roman" w:hAnsi="Times New Roman" w:cs="Times New Roman"/>
                  <w:noProof/>
                  <w:sz w:val="24"/>
                  <w:lang w:val="en-GB"/>
                </w:rPr>
                <w:delText>and</w:delText>
              </w:r>
              <w:r w:rsidR="00E75E5D" w:rsidRPr="00E50FA4">
                <w:rPr>
                  <w:rFonts w:ascii="Times New Roman" w:hAnsi="Times New Roman" w:cs="Times New Roman"/>
                  <w:noProof/>
                  <w:sz w:val="24"/>
                  <w:lang w:val="en-GB"/>
                </w:rPr>
                <w:delText xml:space="preserve"> acute climate change events</w:delText>
              </w:r>
              <w:r w:rsidR="00393C46" w:rsidRPr="00E50FA4">
                <w:rPr>
                  <w:rFonts w:ascii="Times New Roman" w:hAnsi="Times New Roman" w:cs="Times New Roman"/>
                  <w:noProof/>
                  <w:sz w:val="24"/>
                  <w:lang w:val="en-GB"/>
                </w:rPr>
                <w:delText xml:space="preserve">, </w:delText>
              </w:r>
              <w:r w:rsidR="00107798" w:rsidRPr="00E50FA4">
                <w:rPr>
                  <w:rFonts w:ascii="Times New Roman" w:hAnsi="Times New Roman" w:cs="Times New Roman"/>
                  <w:noProof/>
                  <w:sz w:val="24"/>
                  <w:lang w:val="en-GB"/>
                </w:rPr>
                <w:delText xml:space="preserve">referred to in </w:delText>
              </w:r>
              <w:r w:rsidR="00E75E5D" w:rsidRPr="00E50FA4">
                <w:rPr>
                  <w:rFonts w:ascii="Times New Roman" w:hAnsi="Times New Roman" w:cs="Times New Roman"/>
                  <w:noProof/>
                  <w:sz w:val="24"/>
                  <w:lang w:val="en-GB"/>
                </w:rPr>
                <w:delText xml:space="preserve">columns </w:delText>
              </w:r>
              <w:r w:rsidR="007542B8" w:rsidRPr="00E50FA4">
                <w:rPr>
                  <w:rFonts w:ascii="Times New Roman" w:hAnsi="Times New Roman" w:cs="Times New Roman"/>
                  <w:noProof/>
                  <w:sz w:val="24"/>
                  <w:lang w:val="en-GB"/>
                </w:rPr>
                <w:delText>(</w:delText>
              </w:r>
              <w:r w:rsidR="00302BAB" w:rsidRPr="00E50FA4">
                <w:rPr>
                  <w:rFonts w:ascii="Times New Roman" w:hAnsi="Times New Roman" w:cs="Times New Roman"/>
                  <w:noProof/>
                  <w:sz w:val="24"/>
                  <w:lang w:val="en-GB"/>
                </w:rPr>
                <w:delText>h</w:delText>
              </w:r>
              <w:r w:rsidR="007542B8" w:rsidRPr="00E50FA4">
                <w:rPr>
                  <w:rFonts w:ascii="Times New Roman" w:hAnsi="Times New Roman" w:cs="Times New Roman"/>
                  <w:noProof/>
                  <w:sz w:val="24"/>
                  <w:lang w:val="en-GB"/>
                </w:rPr>
                <w:delText>)</w:delText>
              </w:r>
              <w:r w:rsidR="00E75E5D" w:rsidRPr="00E50FA4">
                <w:rPr>
                  <w:rFonts w:ascii="Times New Roman" w:hAnsi="Times New Roman" w:cs="Times New Roman"/>
                  <w:noProof/>
                  <w:sz w:val="24"/>
                  <w:lang w:val="en-GB"/>
                </w:rPr>
                <w:delText xml:space="preserve"> and </w:delText>
              </w:r>
              <w:r w:rsidR="007542B8" w:rsidRPr="00E50FA4">
                <w:rPr>
                  <w:rFonts w:ascii="Times New Roman" w:hAnsi="Times New Roman" w:cs="Times New Roman"/>
                  <w:noProof/>
                  <w:sz w:val="24"/>
                  <w:lang w:val="en-GB"/>
                </w:rPr>
                <w:delText>(</w:delText>
              </w:r>
              <w:r w:rsidR="00302BAB" w:rsidRPr="00E50FA4">
                <w:rPr>
                  <w:rFonts w:ascii="Times New Roman" w:hAnsi="Times New Roman" w:cs="Times New Roman"/>
                  <w:noProof/>
                  <w:sz w:val="24"/>
                  <w:lang w:val="en-GB"/>
                </w:rPr>
                <w:delText>i</w:delText>
              </w:r>
              <w:r w:rsidR="007542B8" w:rsidRPr="00E50FA4">
                <w:rPr>
                  <w:rFonts w:ascii="Times New Roman" w:hAnsi="Times New Roman" w:cs="Times New Roman"/>
                  <w:noProof/>
                  <w:sz w:val="24"/>
                  <w:lang w:val="en-GB"/>
                </w:rPr>
                <w:delText>)</w:delText>
              </w:r>
              <w:r w:rsidR="00E75E5D" w:rsidRPr="00E50FA4">
                <w:rPr>
                  <w:rFonts w:ascii="Times New Roman" w:hAnsi="Times New Roman" w:cs="Times New Roman"/>
                  <w:noProof/>
                  <w:sz w:val="24"/>
                  <w:lang w:val="en-GB"/>
                </w:rPr>
                <w:delText>.</w:delText>
              </w:r>
            </w:del>
          </w:p>
        </w:tc>
      </w:tr>
      <w:tr w:rsidR="00E75E5D" w:rsidRPr="00E50FA4" w14:paraId="03577B5D" w14:textId="77777777" w:rsidTr="00E75E5D">
        <w:trPr>
          <w:trHeight w:val="316"/>
          <w:del w:id="935" w:author="Author"/>
        </w:trPr>
        <w:tc>
          <w:tcPr>
            <w:tcW w:w="1129" w:type="dxa"/>
          </w:tcPr>
          <w:p w14:paraId="1ACE98E0" w14:textId="77777777" w:rsidR="00E75E5D" w:rsidRPr="00E50FA4" w:rsidRDefault="00296919" w:rsidP="00E75E5D">
            <w:pPr>
              <w:autoSpaceDE w:val="0"/>
              <w:autoSpaceDN w:val="0"/>
              <w:adjustRightInd w:val="0"/>
              <w:jc w:val="both"/>
              <w:rPr>
                <w:del w:id="936" w:author="Author"/>
                <w:rFonts w:ascii="Times New Roman" w:hAnsi="Times New Roman" w:cs="Times New Roman"/>
                <w:noProof/>
                <w:sz w:val="24"/>
                <w:lang w:val="en-GB"/>
              </w:rPr>
            </w:pPr>
            <w:del w:id="937" w:author="Author">
              <w:r w:rsidRPr="00E50FA4">
                <w:rPr>
                  <w:rFonts w:ascii="Times New Roman" w:hAnsi="Times New Roman" w:cs="Times New Roman"/>
                  <w:noProof/>
                  <w:sz w:val="24"/>
                  <w:lang w:val="en-GB"/>
                </w:rPr>
                <w:delText>k</w:delText>
              </w:r>
            </w:del>
          </w:p>
        </w:tc>
        <w:tc>
          <w:tcPr>
            <w:tcW w:w="7655" w:type="dxa"/>
          </w:tcPr>
          <w:p w14:paraId="02CB7A15" w14:textId="77777777" w:rsidR="00E75E5D" w:rsidRPr="00E50FA4" w:rsidRDefault="00E75E5D" w:rsidP="00720CB4">
            <w:pPr>
              <w:spacing w:before="120" w:after="120"/>
              <w:jc w:val="both"/>
              <w:rPr>
                <w:del w:id="938" w:author="Author"/>
                <w:rFonts w:ascii="Times New Roman" w:eastAsia="Times New Roman" w:hAnsi="Times New Roman" w:cs="Times New Roman"/>
                <w:b/>
                <w:noProof/>
                <w:sz w:val="24"/>
                <w:u w:val="single"/>
                <w:lang w:val="en-GB"/>
              </w:rPr>
            </w:pPr>
            <w:del w:id="939" w:author="Author">
              <w:r w:rsidRPr="00E50FA4">
                <w:rPr>
                  <w:rFonts w:ascii="Times New Roman" w:eastAsia="Times New Roman" w:hAnsi="Times New Roman" w:cs="Times New Roman"/>
                  <w:b/>
                  <w:noProof/>
                  <w:sz w:val="24"/>
                  <w:u w:val="single"/>
                  <w:lang w:val="en-GB"/>
                </w:rPr>
                <w:delText>Of which stage 2</w:delText>
              </w:r>
            </w:del>
          </w:p>
          <w:p w14:paraId="53172DA7" w14:textId="77777777" w:rsidR="00E75E5D" w:rsidRPr="00E50FA4" w:rsidRDefault="008F08CA" w:rsidP="00E75E5D">
            <w:pPr>
              <w:autoSpaceDE w:val="0"/>
              <w:autoSpaceDN w:val="0"/>
              <w:adjustRightInd w:val="0"/>
              <w:spacing w:before="120" w:after="120"/>
              <w:jc w:val="both"/>
              <w:rPr>
                <w:del w:id="940" w:author="Author"/>
                <w:rFonts w:ascii="Times New Roman" w:hAnsi="Times New Roman" w:cs="Times New Roman"/>
                <w:noProof/>
                <w:sz w:val="24"/>
                <w:lang w:val="en-GB"/>
              </w:rPr>
            </w:pPr>
            <w:del w:id="941" w:author="Author">
              <w:r w:rsidRPr="00E50FA4">
                <w:rPr>
                  <w:rFonts w:ascii="Times New Roman" w:hAnsi="Times New Roman" w:cs="Times New Roman"/>
                  <w:noProof/>
                  <w:sz w:val="24"/>
                  <w:lang w:val="en-GB"/>
                </w:rPr>
                <w:delText>I</w:delText>
              </w:r>
              <w:r w:rsidR="00E75E5D" w:rsidRPr="00E50FA4">
                <w:rPr>
                  <w:rFonts w:ascii="Times New Roman" w:hAnsi="Times New Roman" w:cs="Times New Roman"/>
                  <w:noProof/>
                  <w:sz w:val="24"/>
                  <w:lang w:val="en-GB"/>
                </w:rPr>
                <w:delText>nstitutions applying IFRS</w:delText>
              </w:r>
              <w:r w:rsidRPr="00E50FA4">
                <w:rPr>
                  <w:rFonts w:ascii="Times New Roman" w:hAnsi="Times New Roman" w:cs="Times New Roman"/>
                  <w:noProof/>
                  <w:sz w:val="24"/>
                  <w:lang w:val="en-GB"/>
                </w:rPr>
                <w:delText xml:space="preserve"> </w:delText>
              </w:r>
              <w:r w:rsidR="005C6269" w:rsidRPr="00E50FA4">
                <w:rPr>
                  <w:rFonts w:ascii="Times New Roman" w:hAnsi="Times New Roman" w:cs="Times New Roman"/>
                  <w:noProof/>
                  <w:sz w:val="24"/>
                  <w:lang w:val="en-GB"/>
                </w:rPr>
                <w:delText>shall</w:delText>
              </w:r>
              <w:r w:rsidR="00D66824" w:rsidRPr="00E50FA4">
                <w:rPr>
                  <w:rFonts w:ascii="Times New Roman" w:hAnsi="Times New Roman" w:cs="Times New Roman"/>
                  <w:noProof/>
                  <w:sz w:val="24"/>
                  <w:lang w:val="en-GB"/>
                </w:rPr>
                <w:delText xml:space="preserve"> </w:delText>
              </w:r>
              <w:r w:rsidRPr="00E50FA4">
                <w:rPr>
                  <w:rFonts w:ascii="Times New Roman" w:hAnsi="Times New Roman" w:cs="Times New Roman"/>
                  <w:noProof/>
                  <w:sz w:val="24"/>
                  <w:lang w:val="en-GB"/>
                </w:rPr>
                <w:delText>disclose</w:delText>
              </w:r>
              <w:r w:rsidR="005C6269" w:rsidRPr="00E50FA4">
                <w:rPr>
                  <w:rFonts w:ascii="Times New Roman" w:hAnsi="Times New Roman" w:cs="Times New Roman"/>
                  <w:noProof/>
                  <w:sz w:val="24"/>
                  <w:lang w:val="en-GB"/>
                </w:rPr>
                <w:delText xml:space="preserve"> </w:delText>
              </w:r>
              <w:r w:rsidR="00E75E5D" w:rsidRPr="00E50FA4">
                <w:rPr>
                  <w:rFonts w:ascii="Times New Roman" w:hAnsi="Times New Roman" w:cs="Times New Roman"/>
                  <w:noProof/>
                  <w:sz w:val="24"/>
                  <w:lang w:val="en-GB"/>
                </w:rPr>
                <w:delText xml:space="preserve">the gross carrying amount of ‘Stage 2’ instruments as defined in IFRS 9. </w:delText>
              </w:r>
            </w:del>
          </w:p>
          <w:p w14:paraId="3B3F3816" w14:textId="77777777" w:rsidR="0057151F" w:rsidRPr="00E50FA4" w:rsidRDefault="007B3637" w:rsidP="00507E2B">
            <w:pPr>
              <w:autoSpaceDE w:val="0"/>
              <w:autoSpaceDN w:val="0"/>
              <w:adjustRightInd w:val="0"/>
              <w:spacing w:before="120" w:after="120"/>
              <w:jc w:val="both"/>
              <w:rPr>
                <w:del w:id="942" w:author="Author"/>
                <w:noProof/>
                <w:lang w:val="en-GB"/>
              </w:rPr>
            </w:pPr>
            <w:del w:id="943" w:author="Author">
              <w:r w:rsidRPr="00E50FA4">
                <w:rPr>
                  <w:rFonts w:ascii="Times New Roman" w:hAnsi="Times New Roman" w:cs="Times New Roman"/>
                  <w:noProof/>
                  <w:sz w:val="24"/>
                  <w:lang w:val="en-GB"/>
                </w:rPr>
                <w:delText xml:space="preserve">The </w:delText>
              </w:r>
              <w:r w:rsidR="00E75E5D" w:rsidRPr="00E50FA4">
                <w:rPr>
                  <w:rFonts w:ascii="Times New Roman" w:hAnsi="Times New Roman" w:cs="Times New Roman"/>
                  <w:noProof/>
                  <w:sz w:val="24"/>
                  <w:lang w:val="en-GB"/>
                </w:rPr>
                <w:delText>columns on ‘Of which stage 2’ shall not be disclosed by institutions that apply national generally accepted accounting principles based on Directive 86/635/EEC</w:delText>
              </w:r>
              <w:r w:rsidR="00E75E5D" w:rsidRPr="00E50FA4">
                <w:rPr>
                  <w:noProof/>
                  <w:lang w:val="en-GB"/>
                </w:rPr>
                <w:delText>.</w:delText>
              </w:r>
            </w:del>
          </w:p>
        </w:tc>
      </w:tr>
      <w:tr w:rsidR="00E75E5D" w:rsidRPr="00E50FA4" w14:paraId="50C6F96A" w14:textId="77777777" w:rsidTr="00E75E5D">
        <w:trPr>
          <w:trHeight w:val="316"/>
          <w:del w:id="944" w:author="Author"/>
        </w:trPr>
        <w:tc>
          <w:tcPr>
            <w:tcW w:w="1129" w:type="dxa"/>
          </w:tcPr>
          <w:p w14:paraId="4E244A51" w14:textId="77777777" w:rsidR="00E75E5D" w:rsidRPr="00E50FA4" w:rsidRDefault="00296919" w:rsidP="00E75E5D">
            <w:pPr>
              <w:autoSpaceDE w:val="0"/>
              <w:autoSpaceDN w:val="0"/>
              <w:adjustRightInd w:val="0"/>
              <w:jc w:val="both"/>
              <w:rPr>
                <w:del w:id="945" w:author="Author"/>
                <w:rFonts w:ascii="Times New Roman" w:hAnsi="Times New Roman" w:cs="Times New Roman"/>
                <w:noProof/>
                <w:sz w:val="24"/>
                <w:lang w:val="en-GB"/>
              </w:rPr>
            </w:pPr>
            <w:del w:id="946" w:author="Author">
              <w:r w:rsidRPr="00E50FA4">
                <w:rPr>
                  <w:rFonts w:ascii="Times New Roman" w:hAnsi="Times New Roman" w:cs="Times New Roman"/>
                  <w:noProof/>
                  <w:sz w:val="24"/>
                  <w:lang w:val="en-GB"/>
                </w:rPr>
                <w:delText>l</w:delText>
              </w:r>
            </w:del>
          </w:p>
        </w:tc>
        <w:tc>
          <w:tcPr>
            <w:tcW w:w="7655" w:type="dxa"/>
          </w:tcPr>
          <w:p w14:paraId="6143F3B8" w14:textId="77777777" w:rsidR="00393C46" w:rsidRPr="00E50FA4" w:rsidRDefault="00E75E5D" w:rsidP="00720CB4">
            <w:pPr>
              <w:spacing w:before="120" w:after="120"/>
              <w:jc w:val="both"/>
              <w:rPr>
                <w:del w:id="947" w:author="Author"/>
                <w:rFonts w:ascii="Times New Roman" w:eastAsia="Times New Roman" w:hAnsi="Times New Roman" w:cs="Times New Roman"/>
                <w:b/>
                <w:noProof/>
                <w:sz w:val="24"/>
                <w:u w:val="single"/>
                <w:lang w:val="en-GB"/>
              </w:rPr>
            </w:pPr>
            <w:del w:id="948" w:author="Author">
              <w:r w:rsidRPr="00E50FA4">
                <w:rPr>
                  <w:rFonts w:ascii="Times New Roman" w:eastAsia="Times New Roman" w:hAnsi="Times New Roman" w:cs="Times New Roman"/>
                  <w:b/>
                  <w:noProof/>
                  <w:sz w:val="24"/>
                  <w:u w:val="single"/>
                  <w:lang w:val="en-GB"/>
                </w:rPr>
                <w:delText>Of which non-performing exposures</w:delText>
              </w:r>
            </w:del>
          </w:p>
          <w:p w14:paraId="06E9C213" w14:textId="77777777" w:rsidR="00E75E5D" w:rsidRPr="00E50FA4" w:rsidRDefault="008F08CA" w:rsidP="005C6269">
            <w:pPr>
              <w:pStyle w:val="Fait"/>
              <w:spacing w:before="0" w:after="120"/>
              <w:rPr>
                <w:del w:id="949" w:author="Author"/>
                <w:noProof/>
              </w:rPr>
            </w:pPr>
            <w:del w:id="950" w:author="Author">
              <w:r w:rsidRPr="00E50FA4">
                <w:rPr>
                  <w:noProof/>
                </w:rPr>
                <w:delText xml:space="preserve">Institutions </w:delText>
              </w:r>
              <w:r w:rsidR="005C6269" w:rsidRPr="00E50FA4">
                <w:rPr>
                  <w:noProof/>
                </w:rPr>
                <w:delText>shall</w:delText>
              </w:r>
              <w:r w:rsidRPr="00E50FA4">
                <w:rPr>
                  <w:noProof/>
                </w:rPr>
                <w:delText xml:space="preserve"> disclose the </w:delText>
              </w:r>
              <w:r w:rsidR="00E75E5D" w:rsidRPr="00E50FA4">
                <w:rPr>
                  <w:noProof/>
                </w:rPr>
                <w:delText xml:space="preserve">gross carrying amount of non-performing exposures as </w:delText>
              </w:r>
              <w:r w:rsidR="007542B8" w:rsidRPr="00E50FA4">
                <w:rPr>
                  <w:noProof/>
                </w:rPr>
                <w:delText>referred to in</w:delText>
              </w:r>
              <w:r w:rsidR="00E75E5D" w:rsidRPr="00E50FA4">
                <w:rPr>
                  <w:noProof/>
                </w:rPr>
                <w:delText xml:space="preserve"> Article 47a(3) </w:delText>
              </w:r>
              <w:r w:rsidR="007F40F6" w:rsidRPr="00E50FA4">
                <w:rPr>
                  <w:noProof/>
                </w:rPr>
                <w:delText>Regulation (EU) No 575/2013</w:delText>
              </w:r>
              <w:r w:rsidR="00E75E5D" w:rsidRPr="00E50FA4">
                <w:rPr>
                  <w:noProof/>
                </w:rPr>
                <w:delText>, which are prone to impact from climate change events.</w:delText>
              </w:r>
            </w:del>
          </w:p>
        </w:tc>
      </w:tr>
      <w:tr w:rsidR="00E75E5D" w:rsidRPr="00E50FA4" w14:paraId="4050000E" w14:textId="77777777" w:rsidTr="00E75E5D">
        <w:trPr>
          <w:trHeight w:val="316"/>
          <w:del w:id="951" w:author="Author"/>
        </w:trPr>
        <w:tc>
          <w:tcPr>
            <w:tcW w:w="1129" w:type="dxa"/>
          </w:tcPr>
          <w:p w14:paraId="7C5B3F48" w14:textId="77777777" w:rsidR="00E75E5D" w:rsidRPr="00E50FA4" w:rsidRDefault="00E75E5D" w:rsidP="00E75E5D">
            <w:pPr>
              <w:autoSpaceDE w:val="0"/>
              <w:autoSpaceDN w:val="0"/>
              <w:adjustRightInd w:val="0"/>
              <w:jc w:val="both"/>
              <w:rPr>
                <w:del w:id="952" w:author="Author"/>
                <w:rFonts w:ascii="Times New Roman" w:hAnsi="Times New Roman" w:cs="Times New Roman"/>
                <w:noProof/>
                <w:sz w:val="24"/>
                <w:lang w:val="en-GB"/>
              </w:rPr>
            </w:pPr>
            <w:del w:id="953" w:author="Author">
              <w:r w:rsidRPr="00E50FA4">
                <w:rPr>
                  <w:rFonts w:ascii="Times New Roman" w:hAnsi="Times New Roman" w:cs="Times New Roman"/>
                  <w:noProof/>
                  <w:sz w:val="24"/>
                  <w:lang w:val="en-GB"/>
                </w:rPr>
                <w:delText>m, n</w:delText>
              </w:r>
              <w:r w:rsidR="00296919" w:rsidRPr="00E50FA4">
                <w:rPr>
                  <w:rFonts w:ascii="Times New Roman" w:hAnsi="Times New Roman" w:cs="Times New Roman"/>
                  <w:noProof/>
                  <w:sz w:val="24"/>
                  <w:lang w:val="en-GB"/>
                </w:rPr>
                <w:delText>, o</w:delText>
              </w:r>
            </w:del>
          </w:p>
        </w:tc>
        <w:tc>
          <w:tcPr>
            <w:tcW w:w="7655" w:type="dxa"/>
          </w:tcPr>
          <w:p w14:paraId="53979CF3" w14:textId="77777777" w:rsidR="00393C46" w:rsidRPr="00E50FA4" w:rsidRDefault="00E75E5D" w:rsidP="0057151F">
            <w:pPr>
              <w:spacing w:before="120" w:after="120"/>
              <w:jc w:val="both"/>
              <w:rPr>
                <w:del w:id="954" w:author="Author"/>
                <w:rFonts w:ascii="Times New Roman" w:eastAsia="Times New Roman" w:hAnsi="Times New Roman" w:cs="Times New Roman"/>
                <w:b/>
                <w:noProof/>
                <w:sz w:val="24"/>
                <w:u w:val="single"/>
                <w:lang w:val="en-GB"/>
              </w:rPr>
            </w:pPr>
            <w:del w:id="955" w:author="Author">
              <w:r w:rsidRPr="00E50FA4">
                <w:rPr>
                  <w:rFonts w:ascii="Times New Roman" w:eastAsia="Times New Roman" w:hAnsi="Times New Roman" w:cs="Times New Roman"/>
                  <w:b/>
                  <w:noProof/>
                  <w:sz w:val="24"/>
                  <w:u w:val="single"/>
                  <w:lang w:val="en-GB"/>
                </w:rPr>
                <w:delText>Accumulated impairment, accumulated negative changes in fair value due to credit risk and provisions</w:delText>
              </w:r>
            </w:del>
          </w:p>
          <w:p w14:paraId="7A6CF06A" w14:textId="77777777" w:rsidR="00E75E5D" w:rsidRPr="00E50FA4" w:rsidRDefault="008F08CA" w:rsidP="00292EF5">
            <w:pPr>
              <w:autoSpaceDE w:val="0"/>
              <w:autoSpaceDN w:val="0"/>
              <w:adjustRightInd w:val="0"/>
              <w:spacing w:before="120" w:after="120"/>
              <w:jc w:val="both"/>
              <w:rPr>
                <w:del w:id="956" w:author="Author"/>
                <w:rFonts w:ascii="Times New Roman" w:eastAsia="Times New Roman" w:hAnsi="Times New Roman" w:cs="Times New Roman"/>
                <w:noProof/>
                <w:sz w:val="24"/>
                <w:lang w:val="en-GB" w:eastAsia="sv-SE"/>
              </w:rPr>
            </w:pPr>
            <w:del w:id="957" w:author="Author">
              <w:r w:rsidRPr="00E50FA4">
                <w:rPr>
                  <w:rFonts w:ascii="Times New Roman" w:eastAsia="Times New Roman" w:hAnsi="Times New Roman" w:cs="Times New Roman"/>
                  <w:noProof/>
                  <w:sz w:val="24"/>
                  <w:lang w:val="en-GB"/>
                </w:rPr>
                <w:delText xml:space="preserve">Institutions </w:delText>
              </w:r>
              <w:r w:rsidR="001C4B8F"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w:delText>
              </w:r>
              <w:r w:rsidR="00E75E5D" w:rsidRPr="00E50FA4">
                <w:rPr>
                  <w:rFonts w:ascii="Times New Roman" w:eastAsia="Times New Roman" w:hAnsi="Times New Roman" w:cs="Times New Roman"/>
                  <w:noProof/>
                  <w:sz w:val="24"/>
                  <w:lang w:val="en-GB"/>
                </w:rPr>
                <w:delText xml:space="preserve">amounts </w:delText>
              </w:r>
              <w:r w:rsidR="00337D39" w:rsidRPr="00E50FA4">
                <w:rPr>
                  <w:rFonts w:ascii="Times New Roman" w:eastAsia="Times New Roman" w:hAnsi="Times New Roman" w:cs="Times New Roman"/>
                  <w:noProof/>
                  <w:sz w:val="24"/>
                  <w:lang w:val="en-GB"/>
                </w:rPr>
                <w:delText xml:space="preserve">referred to in </w:delText>
              </w:r>
              <w:r w:rsidR="003E4DB5" w:rsidRPr="00E50FA4">
                <w:rPr>
                  <w:rFonts w:ascii="Times New Roman" w:eastAsia="Times New Roman" w:hAnsi="Times New Roman" w:cs="Times New Roman"/>
                  <w:noProof/>
                  <w:sz w:val="24"/>
                  <w:lang w:val="en-GB"/>
                </w:rPr>
                <w:delText xml:space="preserve">Part 2, </w:delText>
              </w:r>
              <w:r w:rsidR="0025458E" w:rsidRPr="00E50FA4">
                <w:rPr>
                  <w:rFonts w:ascii="Times New Roman" w:eastAsia="Times New Roman" w:hAnsi="Times New Roman" w:cs="Times New Roman"/>
                  <w:noProof/>
                  <w:sz w:val="24"/>
                  <w:lang w:val="en-GB"/>
                </w:rPr>
                <w:delText xml:space="preserve">points </w:delText>
              </w:r>
              <w:r w:rsidR="00E75E5D" w:rsidRPr="00E50FA4">
                <w:rPr>
                  <w:rFonts w:ascii="Times New Roman" w:eastAsia="Times New Roman" w:hAnsi="Times New Roman" w:cs="Times New Roman"/>
                  <w:noProof/>
                  <w:sz w:val="24"/>
                  <w:lang w:val="en-GB"/>
                </w:rPr>
                <w:delText>11, 69</w:delText>
              </w:r>
              <w:r w:rsidR="00107798" w:rsidRPr="00E50FA4">
                <w:rPr>
                  <w:rFonts w:ascii="Times New Roman" w:eastAsia="Times New Roman" w:hAnsi="Times New Roman" w:cs="Times New Roman"/>
                  <w:noProof/>
                  <w:sz w:val="24"/>
                  <w:lang w:val="en-GB"/>
                </w:rPr>
                <w:delText xml:space="preserve">, 70, </w:delText>
              </w:r>
              <w:r w:rsidR="00E75E5D" w:rsidRPr="00E50FA4">
                <w:rPr>
                  <w:rFonts w:ascii="Times New Roman" w:eastAsia="Times New Roman" w:hAnsi="Times New Roman" w:cs="Times New Roman"/>
                  <w:noProof/>
                  <w:sz w:val="24"/>
                  <w:lang w:val="en-GB"/>
                </w:rPr>
                <w:delText>71, 106 and 110</w:delText>
              </w:r>
              <w:r w:rsidR="003E4DB5" w:rsidRPr="00E50FA4">
                <w:rPr>
                  <w:rFonts w:ascii="Times New Roman" w:eastAsia="Times New Roman" w:hAnsi="Times New Roman" w:cs="Times New Roman"/>
                  <w:noProof/>
                  <w:sz w:val="24"/>
                  <w:lang w:val="en-GB"/>
                </w:rPr>
                <w:delText>,</w:delText>
              </w:r>
              <w:r w:rsidR="00E75E5D" w:rsidRPr="00E50FA4">
                <w:rPr>
                  <w:rFonts w:ascii="Times New Roman" w:eastAsia="Times New Roman" w:hAnsi="Times New Roman" w:cs="Times New Roman"/>
                  <w:noProof/>
                  <w:sz w:val="24"/>
                  <w:lang w:val="en-GB"/>
                </w:rPr>
                <w:delText xml:space="preserve"> of Annex V to Implementing Regulation (EU) 2021/451.</w:delText>
              </w:r>
            </w:del>
          </w:p>
        </w:tc>
      </w:tr>
      <w:tr w:rsidR="00E75E5D" w:rsidRPr="00E50FA4" w14:paraId="1D045B60" w14:textId="77777777" w:rsidTr="00E75E5D">
        <w:trPr>
          <w:trHeight w:val="316"/>
          <w:del w:id="958" w:author="Author"/>
        </w:trPr>
        <w:tc>
          <w:tcPr>
            <w:tcW w:w="1129" w:type="dxa"/>
          </w:tcPr>
          <w:p w14:paraId="581EE224" w14:textId="77777777" w:rsidR="00E75E5D" w:rsidRPr="00E50FA4" w:rsidRDefault="00475232" w:rsidP="00E75E5D">
            <w:pPr>
              <w:autoSpaceDE w:val="0"/>
              <w:autoSpaceDN w:val="0"/>
              <w:adjustRightInd w:val="0"/>
              <w:jc w:val="both"/>
              <w:rPr>
                <w:del w:id="959" w:author="Author"/>
                <w:rFonts w:ascii="Times New Roman" w:hAnsi="Times New Roman" w:cs="Times New Roman"/>
                <w:noProof/>
                <w:sz w:val="24"/>
                <w:lang w:val="en-GB"/>
              </w:rPr>
            </w:pPr>
            <w:del w:id="960" w:author="Author">
              <w:r>
                <w:rPr>
                  <w:rFonts w:ascii="Times New Roman" w:hAnsi="Times New Roman" w:cs="Times New Roman"/>
                  <w:noProof/>
                  <w:sz w:val="24"/>
                  <w:lang w:val="en-GB"/>
                </w:rPr>
                <w:lastRenderedPageBreak/>
                <w:delText>n</w:delText>
              </w:r>
            </w:del>
          </w:p>
        </w:tc>
        <w:tc>
          <w:tcPr>
            <w:tcW w:w="7655" w:type="dxa"/>
          </w:tcPr>
          <w:p w14:paraId="33D65CBD" w14:textId="77777777" w:rsidR="00393C46" w:rsidRPr="00E50FA4" w:rsidRDefault="00E75E5D" w:rsidP="0057151F">
            <w:pPr>
              <w:spacing w:before="120" w:after="120"/>
              <w:jc w:val="both"/>
              <w:rPr>
                <w:del w:id="961" w:author="Author"/>
                <w:rFonts w:ascii="Times New Roman" w:eastAsia="Times New Roman" w:hAnsi="Times New Roman" w:cs="Times New Roman"/>
                <w:b/>
                <w:noProof/>
                <w:sz w:val="24"/>
                <w:u w:val="single"/>
                <w:lang w:val="en-GB"/>
              </w:rPr>
            </w:pPr>
            <w:del w:id="962" w:author="Author">
              <w:r w:rsidRPr="00E50FA4">
                <w:rPr>
                  <w:rFonts w:ascii="Times New Roman" w:eastAsia="Times New Roman" w:hAnsi="Times New Roman" w:cs="Times New Roman"/>
                  <w:b/>
                  <w:noProof/>
                  <w:sz w:val="24"/>
                  <w:u w:val="single"/>
                  <w:lang w:val="en-GB"/>
                </w:rPr>
                <w:delText>of which Stage 2 exposures</w:delText>
              </w:r>
            </w:del>
          </w:p>
          <w:p w14:paraId="41B09A73" w14:textId="77777777" w:rsidR="00AF715C" w:rsidRPr="00E50FA4" w:rsidRDefault="00AF715C" w:rsidP="00AF715C">
            <w:pPr>
              <w:spacing w:before="120" w:after="120"/>
              <w:jc w:val="both"/>
              <w:rPr>
                <w:del w:id="963" w:author="Author"/>
                <w:rFonts w:ascii="Times New Roman" w:eastAsia="Times New Roman" w:hAnsi="Times New Roman" w:cs="Times New Roman"/>
                <w:noProof/>
                <w:sz w:val="24"/>
                <w:lang w:val="en-GB"/>
              </w:rPr>
            </w:pPr>
            <w:del w:id="964" w:author="Author">
              <w:r w:rsidRPr="00E50FA4">
                <w:rPr>
                  <w:rFonts w:ascii="Times New Roman" w:eastAsia="Times New Roman" w:hAnsi="Times New Roman" w:cs="Times New Roman"/>
                  <w:noProof/>
                  <w:sz w:val="24"/>
                  <w:lang w:val="en-GB"/>
                </w:rPr>
                <w:delText xml:space="preserve">Column </w:delText>
              </w:r>
              <w:r w:rsidR="007542B8"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m</w:delText>
              </w:r>
              <w:r w:rsidR="007542B8"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shall </w:delText>
              </w:r>
              <w:r w:rsidR="005F2B0B" w:rsidRPr="00E50FA4">
                <w:rPr>
                  <w:rFonts w:ascii="Times New Roman" w:eastAsia="Times New Roman" w:hAnsi="Times New Roman" w:cs="Times New Roman"/>
                  <w:noProof/>
                  <w:sz w:val="24"/>
                  <w:lang w:val="en-GB"/>
                </w:rPr>
                <w:delText xml:space="preserve">contain </w:delText>
              </w:r>
              <w:r w:rsidRPr="00E50FA4">
                <w:rPr>
                  <w:rFonts w:ascii="Times New Roman" w:eastAsia="Times New Roman" w:hAnsi="Times New Roman" w:cs="Times New Roman"/>
                  <w:noProof/>
                  <w:sz w:val="24"/>
                  <w:lang w:val="en-GB"/>
                </w:rPr>
                <w:delText>the accumulated impairment amount of stage 2 exposures.</w:delText>
              </w:r>
            </w:del>
          </w:p>
          <w:p w14:paraId="2F21F4D0" w14:textId="77777777" w:rsidR="00AF715C" w:rsidRPr="00E50FA4" w:rsidRDefault="00AF715C" w:rsidP="00AF715C">
            <w:pPr>
              <w:spacing w:before="120" w:after="120"/>
              <w:jc w:val="both"/>
              <w:rPr>
                <w:del w:id="965" w:author="Author"/>
                <w:rFonts w:ascii="Times New Roman" w:eastAsia="Times New Roman" w:hAnsi="Times New Roman" w:cs="Times New Roman"/>
                <w:noProof/>
                <w:sz w:val="24"/>
                <w:lang w:val="en-GB"/>
              </w:rPr>
            </w:pPr>
            <w:del w:id="966" w:author="Author">
              <w:r w:rsidRPr="00E50FA4">
                <w:rPr>
                  <w:rFonts w:ascii="Times New Roman" w:eastAsia="Times New Roman" w:hAnsi="Times New Roman" w:cs="Times New Roman"/>
                  <w:noProof/>
                  <w:sz w:val="24"/>
                  <w:lang w:val="en-GB"/>
                </w:rPr>
                <w:delText xml:space="preserve">Institutions applying IFRS </w:delText>
              </w:r>
              <w:r w:rsidR="001C4B8F"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disclose the gross carrying amount of ‘Stage 2’ instruments as defined in IFRS 9.</w:delText>
              </w:r>
            </w:del>
          </w:p>
          <w:p w14:paraId="44B98A88" w14:textId="77777777" w:rsidR="00E75E5D" w:rsidRPr="00E50FA4" w:rsidRDefault="00AF715C" w:rsidP="00507E2B">
            <w:pPr>
              <w:spacing w:before="120" w:after="120"/>
              <w:jc w:val="both"/>
              <w:rPr>
                <w:del w:id="967" w:author="Author"/>
                <w:rFonts w:ascii="Times New Roman" w:eastAsia="Times New Roman" w:hAnsi="Times New Roman" w:cs="Times New Roman"/>
                <w:noProof/>
                <w:sz w:val="24"/>
                <w:lang w:val="en-GB"/>
              </w:rPr>
            </w:pPr>
            <w:del w:id="968" w:author="Author">
              <w:r w:rsidRPr="00E50FA4">
                <w:rPr>
                  <w:rFonts w:ascii="Times New Roman" w:eastAsia="Times New Roman" w:hAnsi="Times New Roman" w:cs="Times New Roman"/>
                  <w:noProof/>
                  <w:sz w:val="24"/>
                  <w:lang w:val="en-GB"/>
                </w:rPr>
                <w:delText xml:space="preserve">The columns on ‘Of which stage 2’ shall not be disclosed by institutions that apply national generally accepted accounting principles based on </w:delText>
              </w:r>
              <w:r w:rsidRPr="00E50FA4">
                <w:rPr>
                  <w:rFonts w:ascii="Times New Roman" w:hAnsi="Times New Roman" w:cs="Times New Roman"/>
                  <w:noProof/>
                  <w:sz w:val="24"/>
                  <w:lang w:val="en-GB"/>
                </w:rPr>
                <w:delText>Directive 86/635/EEC.</w:delText>
              </w:r>
            </w:del>
          </w:p>
        </w:tc>
      </w:tr>
      <w:tr w:rsidR="00E75E5D" w:rsidRPr="00E50FA4" w14:paraId="1C13BFE9" w14:textId="77777777" w:rsidTr="00E75E5D">
        <w:trPr>
          <w:trHeight w:val="316"/>
          <w:del w:id="969" w:author="Author"/>
        </w:trPr>
        <w:tc>
          <w:tcPr>
            <w:tcW w:w="1129" w:type="dxa"/>
          </w:tcPr>
          <w:p w14:paraId="4B322ECB" w14:textId="77777777" w:rsidR="00E75E5D" w:rsidRPr="00E50FA4" w:rsidRDefault="00475232" w:rsidP="00E75E5D">
            <w:pPr>
              <w:autoSpaceDE w:val="0"/>
              <w:autoSpaceDN w:val="0"/>
              <w:adjustRightInd w:val="0"/>
              <w:jc w:val="both"/>
              <w:rPr>
                <w:del w:id="970" w:author="Author"/>
                <w:rFonts w:ascii="Times New Roman" w:hAnsi="Times New Roman" w:cs="Times New Roman"/>
                <w:noProof/>
                <w:sz w:val="24"/>
                <w:lang w:val="en-GB"/>
              </w:rPr>
            </w:pPr>
            <w:del w:id="971" w:author="Author">
              <w:r>
                <w:rPr>
                  <w:rFonts w:ascii="Times New Roman" w:hAnsi="Times New Roman" w:cs="Times New Roman"/>
                  <w:noProof/>
                  <w:sz w:val="24"/>
                  <w:lang w:val="en-GB"/>
                </w:rPr>
                <w:delText>o</w:delText>
              </w:r>
            </w:del>
          </w:p>
        </w:tc>
        <w:tc>
          <w:tcPr>
            <w:tcW w:w="7655" w:type="dxa"/>
          </w:tcPr>
          <w:p w14:paraId="5F39EF12" w14:textId="77777777" w:rsidR="00393C46" w:rsidRPr="00E50FA4" w:rsidRDefault="00E75E5D" w:rsidP="0057151F">
            <w:pPr>
              <w:spacing w:before="120" w:after="120"/>
              <w:jc w:val="both"/>
              <w:rPr>
                <w:del w:id="972" w:author="Author"/>
                <w:rFonts w:ascii="Times New Roman" w:eastAsia="Times New Roman" w:hAnsi="Times New Roman" w:cs="Times New Roman"/>
                <w:b/>
                <w:noProof/>
                <w:sz w:val="24"/>
                <w:u w:val="single"/>
                <w:lang w:val="en-GB"/>
              </w:rPr>
            </w:pPr>
            <w:del w:id="973" w:author="Author">
              <w:r w:rsidRPr="00E50FA4">
                <w:rPr>
                  <w:rFonts w:ascii="Times New Roman" w:eastAsia="Times New Roman" w:hAnsi="Times New Roman" w:cs="Times New Roman"/>
                  <w:b/>
                  <w:noProof/>
                  <w:sz w:val="24"/>
                  <w:u w:val="single"/>
                  <w:lang w:val="en-GB"/>
                </w:rPr>
                <w:delText>of which non-performing exposures</w:delText>
              </w:r>
            </w:del>
          </w:p>
          <w:p w14:paraId="4C9570C3" w14:textId="77777777" w:rsidR="00E75E5D" w:rsidRPr="00E50FA4" w:rsidRDefault="008F08CA" w:rsidP="001C4B8F">
            <w:pPr>
              <w:spacing w:before="120" w:after="120"/>
              <w:jc w:val="both"/>
              <w:rPr>
                <w:del w:id="974" w:author="Author"/>
                <w:rFonts w:ascii="Times New Roman" w:eastAsia="Times New Roman" w:hAnsi="Times New Roman" w:cs="Times New Roman"/>
                <w:b/>
                <w:noProof/>
                <w:sz w:val="24"/>
                <w:u w:val="single"/>
                <w:lang w:val="en-GB"/>
              </w:rPr>
            </w:pPr>
            <w:del w:id="975" w:author="Author">
              <w:r w:rsidRPr="00E50FA4">
                <w:rPr>
                  <w:rFonts w:ascii="Times New Roman" w:eastAsia="Times New Roman" w:hAnsi="Times New Roman" w:cs="Times New Roman"/>
                  <w:noProof/>
                  <w:sz w:val="24"/>
                  <w:lang w:val="en-GB"/>
                </w:rPr>
                <w:delText xml:space="preserve">Institutions </w:delText>
              </w:r>
              <w:r w:rsidR="001C4B8F"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w:delText>
              </w:r>
              <w:r w:rsidR="00E75E5D" w:rsidRPr="00E50FA4">
                <w:rPr>
                  <w:rFonts w:ascii="Times New Roman" w:eastAsia="Times New Roman" w:hAnsi="Times New Roman" w:cs="Times New Roman"/>
                  <w:noProof/>
                  <w:sz w:val="24"/>
                  <w:lang w:val="en-GB"/>
                </w:rPr>
                <w:delText xml:space="preserve">amount of the accumulated impairment, accumulated negative changes in fair value due to credit risk and provisions attributable to non-performing exposures, as </w:delText>
              </w:r>
              <w:r w:rsidR="007542B8" w:rsidRPr="00E50FA4">
                <w:rPr>
                  <w:rFonts w:ascii="Times New Roman" w:eastAsia="Times New Roman" w:hAnsi="Times New Roman" w:cs="Times New Roman"/>
                  <w:noProof/>
                  <w:sz w:val="24"/>
                  <w:lang w:val="en-GB"/>
                </w:rPr>
                <w:delText>referred to in</w:delText>
              </w:r>
              <w:r w:rsidR="00E75E5D" w:rsidRPr="00E50FA4">
                <w:rPr>
                  <w:rFonts w:ascii="Times New Roman" w:eastAsia="Times New Roman" w:hAnsi="Times New Roman" w:cs="Times New Roman"/>
                  <w:noProof/>
                  <w:sz w:val="24"/>
                  <w:lang w:val="en-GB"/>
                </w:rPr>
                <w:delText xml:space="preserve"> Art</w:delText>
              </w:r>
              <w:r w:rsidR="007542B8" w:rsidRPr="00E50FA4">
                <w:rPr>
                  <w:rFonts w:ascii="Times New Roman" w:eastAsia="Times New Roman" w:hAnsi="Times New Roman" w:cs="Times New Roman"/>
                  <w:noProof/>
                  <w:sz w:val="24"/>
                  <w:lang w:val="en-GB"/>
                </w:rPr>
                <w:delText>icle</w:delText>
              </w:r>
              <w:r w:rsidR="00E75E5D" w:rsidRPr="00E50FA4">
                <w:rPr>
                  <w:rFonts w:ascii="Times New Roman" w:eastAsia="Times New Roman" w:hAnsi="Times New Roman" w:cs="Times New Roman"/>
                  <w:noProof/>
                  <w:sz w:val="24"/>
                  <w:lang w:val="en-GB"/>
                </w:rPr>
                <w:delText xml:space="preserve"> 47a(3) </w:delText>
              </w:r>
              <w:r w:rsidR="007F40F6" w:rsidRPr="00E50FA4">
                <w:rPr>
                  <w:rFonts w:ascii="Times New Roman" w:eastAsia="Times New Roman" w:hAnsi="Times New Roman" w:cs="Times New Roman"/>
                  <w:noProof/>
                  <w:sz w:val="24"/>
                  <w:lang w:val="en-GB"/>
                </w:rPr>
                <w:delText>Regulation (EU) No 575/2013</w:delText>
              </w:r>
              <w:r w:rsidR="00E75E5D" w:rsidRPr="00E50FA4">
                <w:rPr>
                  <w:rFonts w:ascii="Times New Roman" w:eastAsia="Times New Roman" w:hAnsi="Times New Roman" w:cs="Times New Roman"/>
                  <w:noProof/>
                  <w:sz w:val="24"/>
                  <w:lang w:val="en-GB"/>
                </w:rPr>
                <w:delText>.</w:delText>
              </w:r>
            </w:del>
          </w:p>
        </w:tc>
      </w:tr>
      <w:tr w:rsidR="00E75E5D" w:rsidRPr="00E50FA4" w14:paraId="08C4E08E" w14:textId="77777777" w:rsidTr="57C6437E">
        <w:trPr>
          <w:trHeight w:val="547"/>
          <w:ins w:id="976" w:author="Author"/>
        </w:trPr>
        <w:tc>
          <w:tcPr>
            <w:tcW w:w="1129" w:type="dxa"/>
            <w:shd w:val="clear" w:color="auto" w:fill="FFFFFF" w:themeFill="background1"/>
          </w:tcPr>
          <w:p w14:paraId="6E5A571F" w14:textId="128478EA" w:rsidR="00E75E5D" w:rsidRPr="00E50FA4" w:rsidRDefault="00701D6D" w:rsidP="00E75E5D">
            <w:pPr>
              <w:autoSpaceDE w:val="0"/>
              <w:autoSpaceDN w:val="0"/>
              <w:adjustRightInd w:val="0"/>
              <w:jc w:val="both"/>
              <w:rPr>
                <w:ins w:id="977" w:author="Author"/>
                <w:rFonts w:ascii="Times New Roman" w:hAnsi="Times New Roman" w:cs="Times New Roman"/>
                <w:noProof/>
                <w:sz w:val="24"/>
                <w:lang w:val="en-GB"/>
              </w:rPr>
            </w:pPr>
            <w:ins w:id="978" w:author="Author">
              <w:r>
                <w:rPr>
                  <w:rFonts w:ascii="Times New Roman" w:hAnsi="Times New Roman" w:cs="Times New Roman"/>
                  <w:noProof/>
                  <w:sz w:val="24"/>
                  <w:lang w:val="en-GB"/>
                </w:rPr>
                <w:t>a</w:t>
              </w:r>
            </w:ins>
          </w:p>
        </w:tc>
        <w:tc>
          <w:tcPr>
            <w:tcW w:w="7655" w:type="dxa"/>
            <w:shd w:val="clear" w:color="auto" w:fill="FFFFFF" w:themeFill="background1"/>
          </w:tcPr>
          <w:p w14:paraId="1ACD38AD" w14:textId="77777777" w:rsidR="00E75E5D" w:rsidRPr="00E50FA4" w:rsidRDefault="00E75E5D" w:rsidP="00720CB4">
            <w:pPr>
              <w:spacing w:before="120" w:after="120"/>
              <w:jc w:val="both"/>
              <w:rPr>
                <w:ins w:id="979" w:author="Author"/>
                <w:rFonts w:ascii="Times New Roman" w:eastAsia="Times New Roman" w:hAnsi="Times New Roman" w:cs="Times New Roman"/>
                <w:b/>
                <w:noProof/>
                <w:sz w:val="24"/>
                <w:u w:val="single"/>
                <w:lang w:val="en-GB"/>
              </w:rPr>
            </w:pPr>
            <w:ins w:id="980" w:author="Author">
              <w:r w:rsidRPr="00E50FA4">
                <w:rPr>
                  <w:rFonts w:ascii="Times New Roman" w:eastAsia="Times New Roman" w:hAnsi="Times New Roman" w:cs="Times New Roman"/>
                  <w:b/>
                  <w:noProof/>
                  <w:sz w:val="24"/>
                  <w:u w:val="single"/>
                  <w:lang w:val="en-GB"/>
                </w:rPr>
                <w:t>Gross carrying amount</w:t>
              </w:r>
            </w:ins>
          </w:p>
          <w:p w14:paraId="4E03F46D" w14:textId="01F4E4AE" w:rsidR="00E75E5D" w:rsidRPr="00E50FA4" w:rsidRDefault="002404A4" w:rsidP="00C72AE2">
            <w:pPr>
              <w:autoSpaceDE w:val="0"/>
              <w:autoSpaceDN w:val="0"/>
              <w:adjustRightInd w:val="0"/>
              <w:spacing w:after="120"/>
              <w:jc w:val="both"/>
              <w:rPr>
                <w:ins w:id="981" w:author="Author"/>
                <w:rFonts w:ascii="Times New Roman" w:eastAsia="Times New Roman" w:hAnsi="Times New Roman" w:cs="Times New Roman"/>
                <w:noProof/>
                <w:sz w:val="24"/>
                <w:lang w:val="en-GB"/>
              </w:rPr>
            </w:pPr>
            <w:ins w:id="982" w:author="Author">
              <w:r w:rsidRPr="00E50FA4">
                <w:rPr>
                  <w:rFonts w:ascii="Times New Roman" w:eastAsia="Times New Roman" w:hAnsi="Times New Roman" w:cs="Times New Roman"/>
                  <w:noProof/>
                  <w:sz w:val="24"/>
                  <w:lang w:val="en-GB"/>
                </w:rPr>
                <w:t xml:space="preserve">Institutions </w:t>
              </w:r>
              <w:r w:rsidR="00BC6B5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gross carrying amount as defined in Part 1 </w:t>
              </w:r>
              <w:r w:rsidR="00783530" w:rsidRPr="00783530">
                <w:rPr>
                  <w:rFonts w:ascii="Times New Roman" w:eastAsia="Times New Roman" w:hAnsi="Times New Roman" w:cs="Times New Roman"/>
                  <w:noProof/>
                  <w:sz w:val="24"/>
                  <w:lang w:val="en-GB"/>
                </w:rPr>
                <w:t>of the EBA IT solutions published on EBA’s website related to the reporting on financial information</w:t>
              </w:r>
              <w:r w:rsidR="00E75E5D"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instruments), classified under the accounting portfolios in the banking book </w:t>
              </w:r>
              <w:r w:rsidR="005F2B0B" w:rsidRPr="00E50FA4">
                <w:rPr>
                  <w:rFonts w:ascii="Times New Roman" w:eastAsia="Times New Roman" w:hAnsi="Times New Roman" w:cs="Times New Roman"/>
                  <w:noProof/>
                  <w:sz w:val="24"/>
                  <w:lang w:val="en-GB"/>
                </w:rPr>
                <w:t>in accordance with</w:t>
              </w:r>
              <w:r w:rsidR="00E75E5D"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E75E5D" w:rsidRPr="00E50FA4">
                <w:rPr>
                  <w:rFonts w:ascii="Times New Roman" w:eastAsia="Times New Roman" w:hAnsi="Times New Roman" w:cs="Times New Roman"/>
                  <w:noProof/>
                  <w:sz w:val="24"/>
                  <w:lang w:val="en-GB"/>
                </w:rPr>
                <w:t>Regulation, excluding financial assets held for trading and held for sale assets.</w:t>
              </w:r>
              <w:r w:rsidR="00367E9B">
                <w:rPr>
                  <w:rFonts w:ascii="Times New Roman" w:eastAsia="Times New Roman" w:hAnsi="Times New Roman" w:cs="Times New Roman"/>
                  <w:noProof/>
                  <w:sz w:val="24"/>
                  <w:lang w:val="en-GB"/>
                </w:rPr>
                <w:t xml:space="preserve"> T</w:t>
              </w:r>
              <w:r w:rsidR="00367E9B" w:rsidRPr="00ED7D4A">
                <w:rPr>
                  <w:rFonts w:ascii="Times New Roman" w:eastAsia="Times New Roman" w:hAnsi="Times New Roman" w:cs="Times New Roman"/>
                  <w:noProof/>
                  <w:sz w:val="24"/>
                  <w:lang w:val="en-GB"/>
                </w:rPr>
                <w:t>he amounts to be disclosed sh</w:t>
              </w:r>
              <w:r w:rsidR="0016476B">
                <w:rPr>
                  <w:rFonts w:ascii="Times New Roman" w:eastAsia="Times New Roman" w:hAnsi="Times New Roman" w:cs="Times New Roman"/>
                  <w:noProof/>
                  <w:sz w:val="24"/>
                  <w:lang w:val="en-GB"/>
                </w:rPr>
                <w:t>all</w:t>
              </w:r>
              <w:r w:rsidR="00367E9B" w:rsidRPr="00ED7D4A">
                <w:rPr>
                  <w:rFonts w:ascii="Times New Roman" w:eastAsia="Times New Roman" w:hAnsi="Times New Roman" w:cs="Times New Roman"/>
                  <w:noProof/>
                  <w:sz w:val="24"/>
                  <w:lang w:val="en-GB"/>
                </w:rPr>
                <w:t xml:space="preserve"> be identical to the final sum of the amount disclosed in</w:t>
              </w:r>
              <w:r w:rsidR="00367E9B">
                <w:rPr>
                  <w:rFonts w:ascii="Times New Roman" w:eastAsia="Times New Roman" w:hAnsi="Times New Roman" w:cs="Times New Roman"/>
                  <w:noProof/>
                  <w:sz w:val="24"/>
                  <w:lang w:val="en-GB"/>
                </w:rPr>
                <w:t xml:space="preserve"> </w:t>
              </w:r>
              <w:r w:rsidR="00367E9B" w:rsidRPr="00ED7D4A">
                <w:rPr>
                  <w:rFonts w:ascii="Times New Roman" w:eastAsia="Times New Roman" w:hAnsi="Times New Roman" w:cs="Times New Roman"/>
                  <w:noProof/>
                  <w:sz w:val="24"/>
                  <w:lang w:val="en-GB"/>
                </w:rPr>
                <w:t>column a of Template 1 and not be restricted to the part of the institution’s</w:t>
              </w:r>
              <w:r w:rsidR="00367E9B">
                <w:rPr>
                  <w:rFonts w:ascii="Times New Roman" w:eastAsia="Times New Roman" w:hAnsi="Times New Roman" w:cs="Times New Roman"/>
                  <w:noProof/>
                  <w:sz w:val="24"/>
                  <w:lang w:val="en-GB"/>
                </w:rPr>
                <w:t xml:space="preserve"> </w:t>
              </w:r>
              <w:r w:rsidR="00367E9B" w:rsidRPr="00ED7D4A">
                <w:rPr>
                  <w:rFonts w:ascii="Times New Roman" w:eastAsia="Times New Roman" w:hAnsi="Times New Roman" w:cs="Times New Roman"/>
                  <w:noProof/>
                  <w:sz w:val="24"/>
                  <w:lang w:val="en-GB"/>
                </w:rPr>
                <w:t xml:space="preserve">gross carrying amount exposed to physical risks. </w:t>
              </w:r>
              <w:r w:rsidR="00367E9B">
                <w:rPr>
                  <w:rFonts w:ascii="Times New Roman" w:eastAsia="Times New Roman" w:hAnsi="Times New Roman" w:cs="Times New Roman"/>
                  <w:noProof/>
                  <w:sz w:val="24"/>
                  <w:lang w:val="en-GB"/>
                </w:rPr>
                <w:br/>
                <w:t xml:space="preserve">For loans collateralised by immovable property (commercial/residential) institutions shall disclose the gross carrying amount not limited to non-financial institutions, </w:t>
              </w:r>
              <w:r w:rsidR="00367E9B" w:rsidRPr="00092EDD">
                <w:rPr>
                  <w:rFonts w:ascii="Times New Roman" w:eastAsia="Times New Roman" w:hAnsi="Times New Roman" w:cs="Times New Roman"/>
                  <w:noProof/>
                  <w:sz w:val="24"/>
                </w:rPr>
                <w:t>match</w:t>
              </w:r>
              <w:r w:rsidR="00367E9B">
                <w:rPr>
                  <w:rFonts w:ascii="Times New Roman" w:eastAsia="Times New Roman" w:hAnsi="Times New Roman" w:cs="Times New Roman"/>
                  <w:noProof/>
                  <w:sz w:val="24"/>
                </w:rPr>
                <w:t>ing</w:t>
              </w:r>
              <w:r w:rsidR="00367E9B" w:rsidRPr="00092EDD">
                <w:rPr>
                  <w:rFonts w:ascii="Times New Roman" w:eastAsia="Times New Roman" w:hAnsi="Times New Roman" w:cs="Times New Roman"/>
                  <w:noProof/>
                  <w:sz w:val="24"/>
                </w:rPr>
                <w:t xml:space="preserve"> the gross carrying amount of the loans collateralized by immovable property reported in FINREP.</w:t>
              </w:r>
            </w:ins>
          </w:p>
        </w:tc>
      </w:tr>
      <w:tr w:rsidR="00E75E5D" w:rsidRPr="00E50FA4" w14:paraId="280A36B6" w14:textId="77777777" w:rsidTr="57C6437E">
        <w:trPr>
          <w:trHeight w:val="316"/>
          <w:ins w:id="983" w:author="Author"/>
        </w:trPr>
        <w:tc>
          <w:tcPr>
            <w:tcW w:w="1129" w:type="dxa"/>
          </w:tcPr>
          <w:p w14:paraId="03E74ABB" w14:textId="2928B448" w:rsidR="00E75E5D" w:rsidRPr="00E50FA4" w:rsidRDefault="0059250F" w:rsidP="00E75E5D">
            <w:pPr>
              <w:autoSpaceDE w:val="0"/>
              <w:autoSpaceDN w:val="0"/>
              <w:adjustRightInd w:val="0"/>
              <w:jc w:val="both"/>
              <w:rPr>
                <w:ins w:id="984" w:author="Author"/>
                <w:rFonts w:ascii="Times New Roman" w:eastAsia="Times New Roman" w:hAnsi="Times New Roman" w:cs="Times New Roman"/>
                <w:noProof/>
                <w:sz w:val="24"/>
                <w:lang w:val="en-GB"/>
              </w:rPr>
            </w:pPr>
            <w:ins w:id="985" w:author="Author">
              <w:r>
                <w:rPr>
                  <w:rFonts w:ascii="Times New Roman" w:eastAsia="Times New Roman" w:hAnsi="Times New Roman" w:cs="Times New Roman"/>
                  <w:noProof/>
                  <w:sz w:val="24"/>
                  <w:lang w:val="en-GB"/>
                </w:rPr>
                <w:t>b</w:t>
              </w:r>
              <w:r w:rsidR="00492211" w:rsidRPr="00E50FA4">
                <w:rPr>
                  <w:rFonts w:ascii="Times New Roman" w:eastAsia="Times New Roman" w:hAnsi="Times New Roman" w:cs="Times New Roman"/>
                  <w:noProof/>
                  <w:sz w:val="24"/>
                  <w:lang w:val="en-GB"/>
                </w:rPr>
                <w:t xml:space="preserve"> </w:t>
              </w:r>
              <w:r w:rsidR="00760F34">
                <w:rPr>
                  <w:rFonts w:ascii="Times New Roman" w:eastAsia="Times New Roman" w:hAnsi="Times New Roman" w:cs="Times New Roman"/>
                  <w:noProof/>
                  <w:sz w:val="24"/>
                  <w:lang w:val="en-GB"/>
                </w:rPr>
                <w:t>–</w:t>
              </w:r>
              <w:r w:rsidR="00492211" w:rsidRPr="00E50FA4">
                <w:rPr>
                  <w:rFonts w:ascii="Times New Roman" w:eastAsia="Times New Roman" w:hAnsi="Times New Roman" w:cs="Times New Roman"/>
                  <w:noProof/>
                  <w:sz w:val="24"/>
                  <w:lang w:val="en-GB"/>
                </w:rPr>
                <w:t xml:space="preserve"> </w:t>
              </w:r>
              <w:r w:rsidR="00430D41">
                <w:rPr>
                  <w:rFonts w:ascii="Times New Roman" w:eastAsia="Times New Roman" w:hAnsi="Times New Roman" w:cs="Times New Roman"/>
                  <w:noProof/>
                  <w:sz w:val="24"/>
                  <w:lang w:val="en-GB"/>
                </w:rPr>
                <w:t>p</w:t>
              </w:r>
            </w:ins>
          </w:p>
        </w:tc>
        <w:tc>
          <w:tcPr>
            <w:tcW w:w="7655" w:type="dxa"/>
          </w:tcPr>
          <w:p w14:paraId="5B2AA2AD" w14:textId="77777777" w:rsidR="00E75E5D" w:rsidRPr="00E50FA4" w:rsidRDefault="00E75E5D" w:rsidP="00720CB4">
            <w:pPr>
              <w:spacing w:before="120" w:after="120"/>
              <w:jc w:val="both"/>
              <w:rPr>
                <w:ins w:id="986" w:author="Author"/>
                <w:rFonts w:ascii="Times New Roman" w:eastAsia="Times New Roman" w:hAnsi="Times New Roman" w:cs="Times New Roman"/>
                <w:b/>
                <w:noProof/>
                <w:sz w:val="24"/>
                <w:u w:val="single"/>
                <w:lang w:val="en-GB"/>
              </w:rPr>
            </w:pPr>
            <w:ins w:id="987" w:author="Author">
              <w:r w:rsidRPr="00E50FA4">
                <w:rPr>
                  <w:rFonts w:ascii="Times New Roman" w:eastAsia="Times New Roman" w:hAnsi="Times New Roman" w:cs="Times New Roman"/>
                  <w:b/>
                  <w:noProof/>
                  <w:sz w:val="24"/>
                  <w:u w:val="single"/>
                  <w:lang w:val="en-GB"/>
                </w:rPr>
                <w:t>of which exposures sensitive to impact from climate change physical events</w:t>
              </w:r>
            </w:ins>
          </w:p>
          <w:p w14:paraId="0DAFB046" w14:textId="1998F591" w:rsidR="00E75E5D" w:rsidRPr="00E50FA4" w:rsidRDefault="002404A4" w:rsidP="00BC6B56">
            <w:pPr>
              <w:autoSpaceDE w:val="0"/>
              <w:autoSpaceDN w:val="0"/>
              <w:adjustRightInd w:val="0"/>
              <w:spacing w:before="120" w:after="120"/>
              <w:jc w:val="both"/>
              <w:rPr>
                <w:ins w:id="988" w:author="Author"/>
                <w:rFonts w:ascii="Times New Roman" w:hAnsi="Times New Roman" w:cs="Times New Roman"/>
                <w:noProof/>
                <w:sz w:val="24"/>
                <w:lang w:val="en-GB"/>
              </w:rPr>
            </w:pPr>
            <w:ins w:id="989" w:author="Autho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gross carrying amount of exposures prone to impact from climate change physical events.</w:t>
              </w:r>
              <w:r w:rsidR="00976D8D" w:rsidRPr="00E50FA4">
                <w:rPr>
                  <w:rFonts w:ascii="Times New Roman" w:hAnsi="Times New Roman" w:cs="Times New Roman"/>
                  <w:noProof/>
                  <w:sz w:val="24"/>
                  <w:lang w:val="en-GB"/>
                </w:rPr>
                <w:t xml:space="preserve"> The gross carrying amount of exposures prone to impact from climate change physical events may be equal to the full exposure amount disclosed in column </w:t>
              </w:r>
              <w:r w:rsidR="00245B60" w:rsidRPr="00E50FA4">
                <w:rPr>
                  <w:rFonts w:ascii="Times New Roman" w:hAnsi="Times New Roman" w:cs="Times New Roman"/>
                  <w:noProof/>
                  <w:sz w:val="24"/>
                  <w:lang w:val="en-GB"/>
                </w:rPr>
                <w:t>(</w:t>
              </w:r>
              <w:r w:rsidR="0059250F">
                <w:rPr>
                  <w:rFonts w:ascii="Times New Roman" w:hAnsi="Times New Roman" w:cs="Times New Roman"/>
                  <w:noProof/>
                  <w:sz w:val="24"/>
                  <w:lang w:val="en-GB"/>
                </w:rPr>
                <w:t>a</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 xml:space="preserve"> </w:t>
              </w:r>
              <w:r w:rsidR="00CD508F" w:rsidRPr="00E50FA4">
                <w:rPr>
                  <w:rFonts w:ascii="Times New Roman" w:hAnsi="Times New Roman" w:cs="Times New Roman"/>
                  <w:noProof/>
                  <w:sz w:val="24"/>
                  <w:lang w:val="en-GB"/>
                </w:rPr>
                <w:t xml:space="preserve">of this template </w:t>
              </w:r>
              <w:r w:rsidR="00976D8D" w:rsidRPr="00E50FA4">
                <w:rPr>
                  <w:rFonts w:ascii="Times New Roman" w:hAnsi="Times New Roman" w:cs="Times New Roman"/>
                  <w:noProof/>
                  <w:sz w:val="24"/>
                  <w:lang w:val="en-GB"/>
                </w:rPr>
                <w:t xml:space="preserve">or may be a part of that exposure amount. </w:t>
              </w:r>
            </w:ins>
          </w:p>
        </w:tc>
      </w:tr>
      <w:tr w:rsidR="00E75E5D" w:rsidRPr="00E50FA4" w14:paraId="31BE0910" w14:textId="77777777" w:rsidTr="57C6437E">
        <w:trPr>
          <w:trHeight w:val="316"/>
          <w:ins w:id="990" w:author="Author"/>
        </w:trPr>
        <w:tc>
          <w:tcPr>
            <w:tcW w:w="1129" w:type="dxa"/>
          </w:tcPr>
          <w:p w14:paraId="2AE1B052" w14:textId="647A55FC" w:rsidR="00E75E5D" w:rsidRPr="00E50FA4" w:rsidRDefault="00430D41" w:rsidP="00E75E5D">
            <w:pPr>
              <w:autoSpaceDE w:val="0"/>
              <w:autoSpaceDN w:val="0"/>
              <w:adjustRightInd w:val="0"/>
              <w:jc w:val="both"/>
              <w:rPr>
                <w:ins w:id="991" w:author="Author"/>
                <w:rFonts w:ascii="Times New Roman" w:eastAsia="Times New Roman" w:hAnsi="Times New Roman" w:cs="Times New Roman"/>
                <w:noProof/>
                <w:sz w:val="24"/>
                <w:lang w:val="en-GB"/>
              </w:rPr>
            </w:pPr>
            <w:ins w:id="992" w:author="Author">
              <w:r>
                <w:rPr>
                  <w:rFonts w:ascii="Times New Roman" w:eastAsia="Times New Roman" w:hAnsi="Times New Roman" w:cs="Times New Roman"/>
                  <w:noProof/>
                  <w:sz w:val="24"/>
                  <w:lang w:val="en-GB"/>
                </w:rPr>
                <w:t>b</w:t>
              </w:r>
              <w:r w:rsidR="00E75E5D" w:rsidRPr="00E50FA4">
                <w:rPr>
                  <w:rFonts w:ascii="Times New Roman" w:eastAsia="Times New Roman" w:hAnsi="Times New Roman" w:cs="Times New Roman"/>
                  <w:noProof/>
                  <w:sz w:val="24"/>
                  <w:lang w:val="en-GB"/>
                </w:rPr>
                <w:t xml:space="preserve"> </w:t>
              </w:r>
              <w:r w:rsidR="00492211"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w:t>
              </w:r>
              <w:r w:rsidR="00C43EA6">
                <w:rPr>
                  <w:rFonts w:ascii="Times New Roman" w:eastAsia="Times New Roman" w:hAnsi="Times New Roman" w:cs="Times New Roman"/>
                  <w:noProof/>
                  <w:sz w:val="24"/>
                  <w:lang w:val="en-GB"/>
                </w:rPr>
                <w:t>f</w:t>
              </w:r>
            </w:ins>
          </w:p>
        </w:tc>
        <w:tc>
          <w:tcPr>
            <w:tcW w:w="7655" w:type="dxa"/>
          </w:tcPr>
          <w:p w14:paraId="2F360937" w14:textId="5FDF0CE6" w:rsidR="00E75E5D" w:rsidRPr="00E50FA4" w:rsidRDefault="00E75E5D" w:rsidP="00720CB4">
            <w:pPr>
              <w:spacing w:before="120" w:after="120"/>
              <w:jc w:val="both"/>
              <w:rPr>
                <w:ins w:id="993" w:author="Author"/>
                <w:rFonts w:ascii="Times New Roman" w:eastAsia="Times New Roman" w:hAnsi="Times New Roman" w:cs="Times New Roman"/>
                <w:b/>
                <w:noProof/>
                <w:sz w:val="24"/>
                <w:u w:val="single"/>
                <w:lang w:val="en-GB"/>
              </w:rPr>
            </w:pPr>
            <w:ins w:id="994" w:author="Author">
              <w:r w:rsidRPr="00E50FA4">
                <w:rPr>
                  <w:rFonts w:ascii="Times New Roman" w:eastAsia="Times New Roman" w:hAnsi="Times New Roman" w:cs="Times New Roman"/>
                  <w:b/>
                  <w:noProof/>
                  <w:sz w:val="24"/>
                  <w:u w:val="single"/>
                  <w:lang w:val="en-GB"/>
                </w:rPr>
                <w:t xml:space="preserve">Breakdown by </w:t>
              </w:r>
              <w:r w:rsidR="00783E41">
                <w:rPr>
                  <w:rFonts w:ascii="Times New Roman" w:eastAsia="Times New Roman" w:hAnsi="Times New Roman" w:cs="Times New Roman"/>
                  <w:b/>
                  <w:noProof/>
                  <w:sz w:val="24"/>
                  <w:u w:val="single"/>
                  <w:lang w:val="en-GB"/>
                </w:rPr>
                <w:t xml:space="preserve">residual </w:t>
              </w:r>
              <w:r w:rsidRPr="00E50FA4">
                <w:rPr>
                  <w:rFonts w:ascii="Times New Roman" w:eastAsia="Times New Roman" w:hAnsi="Times New Roman" w:cs="Times New Roman"/>
                  <w:b/>
                  <w:noProof/>
                  <w:sz w:val="24"/>
                  <w:u w:val="single"/>
                  <w:lang w:val="en-GB"/>
                </w:rPr>
                <w:t>maturity bucket</w:t>
              </w:r>
            </w:ins>
          </w:p>
          <w:p w14:paraId="470C4B23" w14:textId="0F46210F" w:rsidR="00E75E5D" w:rsidRPr="00E50FA4" w:rsidRDefault="00E75E5D" w:rsidP="00E75E5D">
            <w:pPr>
              <w:spacing w:before="120" w:after="120"/>
              <w:jc w:val="both"/>
              <w:rPr>
                <w:ins w:id="995" w:author="Author"/>
                <w:rFonts w:ascii="Times New Roman" w:hAnsi="Times New Roman"/>
                <w:noProof/>
                <w:sz w:val="24"/>
                <w:lang w:val="en-GB"/>
              </w:rPr>
            </w:pPr>
            <w:ins w:id="996" w:author="Author">
              <w:r w:rsidRPr="00E50FA4">
                <w:rPr>
                  <w:rFonts w:ascii="Times New Roman" w:hAnsi="Times New Roman"/>
                  <w:noProof/>
                  <w:sz w:val="24"/>
                  <w:lang w:val="en-GB"/>
                </w:rPr>
                <w:t xml:space="preserve">Institutions shall allocate the exposures to the relevant bucket depending on the </w:t>
              </w:r>
              <w:r w:rsidR="00BF0177" w:rsidRPr="00E50FA4">
                <w:rPr>
                  <w:rFonts w:ascii="Times New Roman" w:hAnsi="Times New Roman"/>
                  <w:noProof/>
                  <w:sz w:val="24"/>
                  <w:lang w:val="en-GB"/>
                </w:rPr>
                <w:t xml:space="preserve">residual </w:t>
              </w:r>
              <w:r w:rsidRPr="00E50FA4">
                <w:rPr>
                  <w:rFonts w:ascii="Times New Roman" w:hAnsi="Times New Roman"/>
                  <w:noProof/>
                  <w:sz w:val="24"/>
                  <w:lang w:val="en-GB"/>
                </w:rPr>
                <w:t>maturity of the financial instrument, taking into account the following:</w:t>
              </w:r>
            </w:ins>
          </w:p>
          <w:p w14:paraId="3DAB547B" w14:textId="40B9653B" w:rsidR="00E75E5D" w:rsidRPr="00E50FA4" w:rsidRDefault="00E75E5D" w:rsidP="00DB2BD0">
            <w:pPr>
              <w:pStyle w:val="ListParagraph"/>
              <w:numPr>
                <w:ilvl w:val="0"/>
                <w:numId w:val="21"/>
              </w:numPr>
              <w:ind w:left="602" w:hanging="602"/>
              <w:jc w:val="both"/>
              <w:rPr>
                <w:ins w:id="997" w:author="Author"/>
                <w:rFonts w:ascii="Times New Roman" w:hAnsi="Times New Roman"/>
                <w:noProof/>
                <w:sz w:val="24"/>
              </w:rPr>
            </w:pPr>
            <w:ins w:id="998" w:author="Author">
              <w:r w:rsidRPr="00E50FA4">
                <w:rPr>
                  <w:rFonts w:ascii="Times New Roman" w:hAnsi="Times New Roman"/>
                  <w:noProof/>
                  <w:sz w:val="24"/>
                </w:rPr>
                <w:t xml:space="preserve">where the amount is </w:t>
              </w:r>
              <w:r w:rsidR="00BF0177" w:rsidRPr="00E50FA4">
                <w:rPr>
                  <w:rFonts w:ascii="Times New Roman" w:hAnsi="Times New Roman"/>
                  <w:noProof/>
                  <w:sz w:val="24"/>
                </w:rPr>
                <w:t xml:space="preserve">to be </w:t>
              </w:r>
              <w:r w:rsidRPr="00E50FA4">
                <w:rPr>
                  <w:rFonts w:ascii="Times New Roman" w:hAnsi="Times New Roman"/>
                  <w:noProof/>
                  <w:sz w:val="24"/>
                </w:rPr>
                <w:t>repaid in instalments, the exposure shall be allocated in the maturity bucket corresponding to the last instalment;</w:t>
              </w:r>
            </w:ins>
          </w:p>
          <w:p w14:paraId="70D4D98F" w14:textId="1589ED5E" w:rsidR="00296919" w:rsidRPr="00E50FA4" w:rsidRDefault="00E75E5D" w:rsidP="00DB2BD0">
            <w:pPr>
              <w:pStyle w:val="ListParagraph"/>
              <w:numPr>
                <w:ilvl w:val="0"/>
                <w:numId w:val="21"/>
              </w:numPr>
              <w:spacing w:before="120" w:after="120"/>
              <w:ind w:left="602" w:hanging="602"/>
              <w:jc w:val="both"/>
              <w:rPr>
                <w:ins w:id="999" w:author="Author"/>
                <w:rFonts w:ascii="Times New Roman" w:hAnsi="Times New Roman"/>
                <w:noProof/>
                <w:sz w:val="24"/>
              </w:rPr>
            </w:pPr>
            <w:ins w:id="1000" w:author="Author">
              <w:r w:rsidRPr="00E50FA4">
                <w:rPr>
                  <w:rFonts w:ascii="Times New Roman" w:hAnsi="Times New Roman"/>
                  <w:noProof/>
                  <w:sz w:val="24"/>
                </w:rPr>
                <w:lastRenderedPageBreak/>
                <w:t>where an exposure has no stated maturity for reasons other than the counterparty having the choice of the repayment date, the amount of this exposure shall be disclosed in column ‘&gt; 20 years’</w:t>
              </w:r>
              <w:r w:rsidR="00BF0177" w:rsidRPr="00E50FA4">
                <w:rPr>
                  <w:rFonts w:ascii="Times New Roman" w:hAnsi="Times New Roman"/>
                  <w:noProof/>
                  <w:sz w:val="24"/>
                </w:rPr>
                <w:t>;</w:t>
              </w:r>
            </w:ins>
          </w:p>
          <w:p w14:paraId="30AB2BDA" w14:textId="703CF6BB" w:rsidR="00E75E5D" w:rsidRPr="00E50FA4" w:rsidRDefault="00BF0177" w:rsidP="00DB2BD0">
            <w:pPr>
              <w:pStyle w:val="ListParagraph"/>
              <w:numPr>
                <w:ilvl w:val="0"/>
                <w:numId w:val="21"/>
              </w:numPr>
              <w:spacing w:before="120" w:after="120"/>
              <w:ind w:left="602" w:hanging="602"/>
              <w:jc w:val="both"/>
              <w:rPr>
                <w:ins w:id="1001" w:author="Author"/>
                <w:rFonts w:ascii="Times New Roman" w:hAnsi="Times New Roman"/>
                <w:noProof/>
                <w:sz w:val="24"/>
              </w:rPr>
            </w:pPr>
            <w:ins w:id="1002" w:author="Author">
              <w:r w:rsidRPr="00E50FA4">
                <w:rPr>
                  <w:rFonts w:ascii="Times New Roman" w:hAnsi="Times New Roman"/>
                  <w:noProof/>
                  <w:sz w:val="24"/>
                </w:rPr>
                <w:t>to compute</w:t>
              </w:r>
              <w:r w:rsidR="00296919" w:rsidRPr="00E50FA4">
                <w:rPr>
                  <w:rFonts w:ascii="Times New Roman" w:hAnsi="Times New Roman"/>
                  <w:noProof/>
                  <w:sz w:val="24"/>
                </w:rPr>
                <w:t xml:space="preserve"> the average maturity of the exposure, institutions shall weigh the maturity of each exposure by the gross carrying amount of the exposures.</w:t>
              </w:r>
              <w:r w:rsidR="00351472">
                <w:rPr>
                  <w:rFonts w:ascii="Times New Roman" w:hAnsi="Times New Roman"/>
                  <w:noProof/>
                  <w:sz w:val="24"/>
                </w:rPr>
                <w:t xml:space="preserve"> </w:t>
              </w:r>
              <w:r w:rsidR="00351472" w:rsidRPr="00351472">
                <w:rPr>
                  <w:rFonts w:ascii="Times New Roman" w:hAnsi="Times New Roman"/>
                  <w:noProof/>
                  <w:sz w:val="24"/>
                </w:rPr>
                <w:t>The average maturity shall be disclosed in years</w:t>
              </w:r>
              <w:r w:rsidR="00351472">
                <w:rPr>
                  <w:rFonts w:ascii="Times New Roman" w:hAnsi="Times New Roman"/>
                  <w:noProof/>
                  <w:sz w:val="24"/>
                </w:rPr>
                <w:t>.</w:t>
              </w:r>
            </w:ins>
          </w:p>
        </w:tc>
      </w:tr>
      <w:tr w:rsidR="009269E6" w:rsidRPr="00E50FA4" w14:paraId="3C0275AE" w14:textId="77777777" w:rsidTr="57C6437E">
        <w:trPr>
          <w:trHeight w:val="316"/>
          <w:ins w:id="1003" w:author="Author"/>
        </w:trPr>
        <w:tc>
          <w:tcPr>
            <w:tcW w:w="1129" w:type="dxa"/>
          </w:tcPr>
          <w:p w14:paraId="27AEF244" w14:textId="7F193A6A" w:rsidR="009269E6" w:rsidRPr="00E50FA4" w:rsidDel="00430D41" w:rsidRDefault="009269E6" w:rsidP="00E75E5D">
            <w:pPr>
              <w:autoSpaceDE w:val="0"/>
              <w:autoSpaceDN w:val="0"/>
              <w:adjustRightInd w:val="0"/>
              <w:jc w:val="both"/>
              <w:rPr>
                <w:ins w:id="1004" w:author="Author"/>
                <w:rFonts w:ascii="Times New Roman" w:eastAsia="Times New Roman" w:hAnsi="Times New Roman" w:cs="Times New Roman"/>
                <w:noProof/>
                <w:sz w:val="24"/>
                <w:lang w:val="en-GB"/>
              </w:rPr>
            </w:pPr>
            <w:ins w:id="1005" w:author="Author">
              <w:r>
                <w:rPr>
                  <w:rFonts w:ascii="Times New Roman" w:eastAsia="Times New Roman" w:hAnsi="Times New Roman" w:cs="Times New Roman"/>
                  <w:noProof/>
                  <w:sz w:val="24"/>
                  <w:lang w:val="en-GB"/>
                </w:rPr>
                <w:lastRenderedPageBreak/>
                <w:t>g</w:t>
              </w:r>
            </w:ins>
          </w:p>
        </w:tc>
        <w:tc>
          <w:tcPr>
            <w:tcW w:w="7655" w:type="dxa"/>
          </w:tcPr>
          <w:p w14:paraId="4E2A41BA" w14:textId="77777777" w:rsidR="009269E6" w:rsidRDefault="00FC1121" w:rsidP="00720CB4">
            <w:pPr>
              <w:spacing w:before="120" w:after="120"/>
              <w:jc w:val="both"/>
              <w:rPr>
                <w:ins w:id="1006" w:author="Author"/>
                <w:rFonts w:ascii="Times New Roman" w:eastAsia="Times New Roman" w:hAnsi="Times New Roman" w:cs="Times New Roman"/>
                <w:b/>
                <w:noProof/>
                <w:sz w:val="24"/>
                <w:u w:val="single"/>
                <w:lang w:val="en-GB"/>
              </w:rPr>
            </w:pPr>
            <w:ins w:id="1007" w:author="Author">
              <w:r>
                <w:rPr>
                  <w:rFonts w:ascii="Times New Roman" w:eastAsia="Times New Roman" w:hAnsi="Times New Roman" w:cs="Times New Roman"/>
                  <w:b/>
                  <w:noProof/>
                  <w:sz w:val="24"/>
                  <w:u w:val="single"/>
                  <w:lang w:val="en-GB"/>
                </w:rPr>
                <w:t>Total exposures subject to physical risk</w:t>
              </w:r>
            </w:ins>
          </w:p>
          <w:p w14:paraId="7D90EDDF" w14:textId="506213A8" w:rsidR="001D719C" w:rsidRPr="00D75F28" w:rsidRDefault="001D719C" w:rsidP="00720CB4">
            <w:pPr>
              <w:spacing w:before="120" w:after="120"/>
              <w:jc w:val="both"/>
              <w:rPr>
                <w:ins w:id="1008" w:author="Author"/>
                <w:rFonts w:ascii="Times New Roman" w:eastAsia="Times New Roman" w:hAnsi="Times New Roman" w:cs="Times New Roman"/>
                <w:bCs/>
                <w:noProof/>
                <w:sz w:val="24"/>
                <w:lang w:val="en-GB"/>
              </w:rPr>
            </w:pPr>
            <w:ins w:id="1009" w:author="Author">
              <w:r w:rsidRPr="00D75F28">
                <w:rPr>
                  <w:rFonts w:ascii="Times New Roman" w:eastAsia="Times New Roman" w:hAnsi="Times New Roman" w:cs="Times New Roman"/>
                  <w:bCs/>
                  <w:noProof/>
                  <w:sz w:val="24"/>
                  <w:lang w:val="en-GB"/>
                </w:rPr>
                <w:t xml:space="preserve">Institutions shall disclose </w:t>
              </w:r>
              <w:r w:rsidR="008D6765" w:rsidRPr="00D75F28">
                <w:rPr>
                  <w:rFonts w:ascii="Times New Roman" w:eastAsia="Times New Roman" w:hAnsi="Times New Roman" w:cs="Times New Roman"/>
                  <w:bCs/>
                  <w:noProof/>
                  <w:sz w:val="24"/>
                  <w:lang w:val="en-GB"/>
                </w:rPr>
                <w:t>the total gross carrying amount of exposures subject to physical risk.</w:t>
              </w:r>
            </w:ins>
          </w:p>
        </w:tc>
      </w:tr>
      <w:tr w:rsidR="00F75A20" w:rsidRPr="00E50FA4" w14:paraId="45A3252D" w14:textId="77777777" w:rsidTr="57C6437E">
        <w:trPr>
          <w:trHeight w:val="316"/>
          <w:ins w:id="1010" w:author="Author"/>
        </w:trPr>
        <w:tc>
          <w:tcPr>
            <w:tcW w:w="1129" w:type="dxa"/>
          </w:tcPr>
          <w:p w14:paraId="704358AE" w14:textId="253A4824" w:rsidR="00F75A20" w:rsidRDefault="00D55A8D" w:rsidP="00E75E5D">
            <w:pPr>
              <w:autoSpaceDE w:val="0"/>
              <w:autoSpaceDN w:val="0"/>
              <w:adjustRightInd w:val="0"/>
              <w:jc w:val="both"/>
              <w:rPr>
                <w:ins w:id="1011" w:author="Author"/>
                <w:rFonts w:ascii="Times New Roman" w:eastAsia="Times New Roman" w:hAnsi="Times New Roman" w:cs="Times New Roman"/>
                <w:noProof/>
                <w:sz w:val="24"/>
                <w:lang w:val="en-GB"/>
              </w:rPr>
            </w:pPr>
            <w:ins w:id="1012" w:author="Author">
              <w:r>
                <w:rPr>
                  <w:rFonts w:ascii="Times New Roman" w:eastAsia="Times New Roman" w:hAnsi="Times New Roman" w:cs="Times New Roman"/>
                  <w:noProof/>
                  <w:sz w:val="24"/>
                  <w:lang w:val="en-GB"/>
                </w:rPr>
                <w:t>h</w:t>
              </w:r>
            </w:ins>
          </w:p>
        </w:tc>
        <w:tc>
          <w:tcPr>
            <w:tcW w:w="7655" w:type="dxa"/>
          </w:tcPr>
          <w:p w14:paraId="2644DAA0" w14:textId="77777777" w:rsidR="00F75A20" w:rsidRDefault="008F7B13" w:rsidP="00720CB4">
            <w:pPr>
              <w:spacing w:before="120" w:after="120"/>
              <w:jc w:val="both"/>
              <w:rPr>
                <w:ins w:id="1013" w:author="Author"/>
                <w:rFonts w:ascii="Times New Roman" w:eastAsia="Times New Roman" w:hAnsi="Times New Roman" w:cs="Times New Roman"/>
                <w:b/>
                <w:noProof/>
                <w:sz w:val="24"/>
                <w:u w:val="single"/>
                <w:lang w:val="en-GB"/>
              </w:rPr>
            </w:pPr>
            <w:ins w:id="1014" w:author="Author">
              <w:r w:rsidRPr="008F7B13">
                <w:rPr>
                  <w:rFonts w:ascii="Times New Roman" w:eastAsia="Times New Roman" w:hAnsi="Times New Roman" w:cs="Times New Roman"/>
                  <w:b/>
                  <w:noProof/>
                  <w:sz w:val="24"/>
                  <w:u w:val="single"/>
                  <w:lang w:val="en-GB"/>
                </w:rPr>
                <w:t>of which exposures sensitive to temperature-related hazards</w:t>
              </w:r>
            </w:ins>
          </w:p>
          <w:p w14:paraId="62ADEE7D" w14:textId="1E9F4134" w:rsidR="008F7B13" w:rsidRDefault="008F7B13" w:rsidP="00720CB4">
            <w:pPr>
              <w:spacing w:before="120" w:after="120"/>
              <w:jc w:val="both"/>
              <w:rPr>
                <w:ins w:id="1015" w:author="Author"/>
                <w:rFonts w:ascii="Times New Roman" w:eastAsia="Times New Roman" w:hAnsi="Times New Roman" w:cs="Times New Roman"/>
                <w:b/>
                <w:noProof/>
                <w:sz w:val="24"/>
                <w:u w:val="single"/>
                <w:lang w:val="en-GB"/>
              </w:rPr>
            </w:pPr>
            <w:ins w:id="1016" w:author="Author">
              <w:r w:rsidRPr="00D75F28">
                <w:rPr>
                  <w:rFonts w:ascii="Times New Roman" w:eastAsia="Times New Roman" w:hAnsi="Times New Roman" w:cs="Times New Roman"/>
                  <w:bCs/>
                  <w:noProof/>
                  <w:sz w:val="24"/>
                  <w:lang w:val="en-GB"/>
                </w:rPr>
                <w:t>Institutions shall disclose the exposures sensitive to temperature-related hazards</w:t>
              </w:r>
              <w:r w:rsidR="006909E8" w:rsidRPr="00D75F28">
                <w:rPr>
                  <w:rFonts w:ascii="Times New Roman" w:eastAsia="Times New Roman" w:hAnsi="Times New Roman" w:cs="Times New Roman"/>
                  <w:bCs/>
                  <w:noProof/>
                  <w:sz w:val="24"/>
                  <w:lang w:val="en-GB"/>
                </w:rPr>
                <w:t xml:space="preserve">, </w:t>
              </w:r>
              <w:r w:rsidR="006E7029" w:rsidRPr="00D75F28">
                <w:rPr>
                  <w:rFonts w:ascii="Times New Roman" w:eastAsia="Times New Roman" w:hAnsi="Times New Roman" w:cs="Times New Roman"/>
                  <w:bCs/>
                  <w:noProof/>
                  <w:sz w:val="24"/>
                  <w:lang w:val="en-GB"/>
                </w:rPr>
                <w:t xml:space="preserve">as classified </w:t>
              </w:r>
              <w:r w:rsidR="006B2F58" w:rsidRPr="00D75F28">
                <w:rPr>
                  <w:rFonts w:ascii="Times New Roman" w:eastAsia="Times New Roman" w:hAnsi="Times New Roman" w:cs="Times New Roman"/>
                  <w:bCs/>
                  <w:noProof/>
                  <w:sz w:val="24"/>
                  <w:lang w:val="en-GB"/>
                </w:rPr>
                <w:t xml:space="preserve">by </w:t>
              </w:r>
              <w:r w:rsidR="006F2520" w:rsidRPr="005D6CEC">
                <w:rPr>
                  <w:lang w:val="en-GB"/>
                </w:rPr>
                <w:t>COMMISSION DELEGATED REGULATION (EU) 2023/2486</w:t>
              </w:r>
              <w:r w:rsidR="000C27D7">
                <w:rPr>
                  <w:rStyle w:val="FootnoteReference"/>
                  <w:lang w:val="en-GB"/>
                </w:rPr>
                <w:footnoteReference w:id="6"/>
              </w:r>
              <w:r w:rsidRPr="00D75F28">
                <w:rPr>
                  <w:rFonts w:ascii="Times New Roman" w:eastAsia="Times New Roman" w:hAnsi="Times New Roman" w:cs="Times New Roman"/>
                  <w:bCs/>
                  <w:noProof/>
                  <w:sz w:val="24"/>
                  <w:lang w:val="en-GB"/>
                </w:rPr>
                <w:t>.</w:t>
              </w:r>
            </w:ins>
          </w:p>
        </w:tc>
      </w:tr>
      <w:tr w:rsidR="00D55A8D" w:rsidRPr="00E50FA4" w14:paraId="7DEC1C50" w14:textId="77777777" w:rsidTr="57C6437E">
        <w:trPr>
          <w:trHeight w:val="316"/>
          <w:ins w:id="1018" w:author="Author"/>
        </w:trPr>
        <w:tc>
          <w:tcPr>
            <w:tcW w:w="1129" w:type="dxa"/>
          </w:tcPr>
          <w:p w14:paraId="37595F0F" w14:textId="601334E8" w:rsidR="00D55A8D" w:rsidRDefault="00D55A8D" w:rsidP="00E75E5D">
            <w:pPr>
              <w:autoSpaceDE w:val="0"/>
              <w:autoSpaceDN w:val="0"/>
              <w:adjustRightInd w:val="0"/>
              <w:jc w:val="both"/>
              <w:rPr>
                <w:ins w:id="1019" w:author="Author"/>
                <w:rFonts w:ascii="Times New Roman" w:eastAsia="Times New Roman" w:hAnsi="Times New Roman" w:cs="Times New Roman"/>
                <w:noProof/>
                <w:sz w:val="24"/>
                <w:lang w:val="en-GB"/>
              </w:rPr>
            </w:pPr>
            <w:ins w:id="1020" w:author="Author">
              <w:r>
                <w:rPr>
                  <w:rFonts w:ascii="Times New Roman" w:eastAsia="Times New Roman" w:hAnsi="Times New Roman" w:cs="Times New Roman"/>
                  <w:noProof/>
                  <w:sz w:val="24"/>
                  <w:lang w:val="en-GB"/>
                </w:rPr>
                <w:t>i</w:t>
              </w:r>
            </w:ins>
          </w:p>
        </w:tc>
        <w:tc>
          <w:tcPr>
            <w:tcW w:w="7655" w:type="dxa"/>
          </w:tcPr>
          <w:p w14:paraId="28A3EA72" w14:textId="77777777" w:rsidR="00D55A8D" w:rsidRDefault="009E446B" w:rsidP="00720CB4">
            <w:pPr>
              <w:spacing w:before="120" w:after="120"/>
              <w:jc w:val="both"/>
              <w:rPr>
                <w:ins w:id="1021" w:author="Author"/>
                <w:rFonts w:ascii="Times New Roman" w:eastAsia="Times New Roman" w:hAnsi="Times New Roman" w:cs="Times New Roman"/>
                <w:b/>
                <w:noProof/>
                <w:sz w:val="24"/>
                <w:u w:val="single"/>
                <w:lang w:val="en-GB"/>
              </w:rPr>
            </w:pPr>
            <w:ins w:id="1022" w:author="Author">
              <w:r w:rsidRPr="009E446B">
                <w:rPr>
                  <w:rFonts w:ascii="Times New Roman" w:eastAsia="Times New Roman" w:hAnsi="Times New Roman" w:cs="Times New Roman"/>
                  <w:b/>
                  <w:noProof/>
                  <w:sz w:val="24"/>
                  <w:u w:val="single"/>
                  <w:lang w:val="en-GB"/>
                </w:rPr>
                <w:t>of which exposures sensitive to wind-related hazards</w:t>
              </w:r>
            </w:ins>
          </w:p>
          <w:p w14:paraId="7AA097CA" w14:textId="5A78A7CB" w:rsidR="009E446B" w:rsidRPr="008F7B13" w:rsidRDefault="009E446B" w:rsidP="00720CB4">
            <w:pPr>
              <w:spacing w:before="120" w:after="120"/>
              <w:jc w:val="both"/>
              <w:rPr>
                <w:ins w:id="1023" w:author="Author"/>
                <w:rFonts w:ascii="Times New Roman" w:eastAsia="Times New Roman" w:hAnsi="Times New Roman" w:cs="Times New Roman"/>
                <w:b/>
                <w:noProof/>
                <w:sz w:val="24"/>
                <w:u w:val="single"/>
                <w:lang w:val="en-GB"/>
              </w:rPr>
            </w:pPr>
            <w:ins w:id="1024" w:author="Author">
              <w:r w:rsidRPr="00D75F28">
                <w:rPr>
                  <w:rFonts w:ascii="Times New Roman" w:eastAsia="Times New Roman" w:hAnsi="Times New Roman" w:cs="Times New Roman"/>
                  <w:bCs/>
                  <w:noProof/>
                  <w:sz w:val="24"/>
                  <w:lang w:val="en-GB"/>
                </w:rPr>
                <w:t xml:space="preserve">Institutions shall disclose the exposures sensitive to wind-related hazards, as classified by </w:t>
              </w:r>
              <w:r w:rsidRPr="005D6CEC">
                <w:rPr>
                  <w:lang w:val="en-GB"/>
                </w:rPr>
                <w:t>COMMISSION DELEGATED REGULATION (EU) 2023/2486</w:t>
              </w:r>
              <w:r>
                <w:rPr>
                  <w:lang w:val="en-GB"/>
                </w:rPr>
                <w:t>.</w:t>
              </w:r>
            </w:ins>
          </w:p>
        </w:tc>
      </w:tr>
      <w:tr w:rsidR="003050FE" w:rsidRPr="00E50FA4" w14:paraId="47205F0C" w14:textId="77777777" w:rsidTr="57C6437E">
        <w:trPr>
          <w:trHeight w:val="316"/>
          <w:ins w:id="1025" w:author="Author"/>
        </w:trPr>
        <w:tc>
          <w:tcPr>
            <w:tcW w:w="1129" w:type="dxa"/>
          </w:tcPr>
          <w:p w14:paraId="4AE33A5E" w14:textId="5878FF20" w:rsidR="003050FE" w:rsidRDefault="003050FE" w:rsidP="00E75E5D">
            <w:pPr>
              <w:autoSpaceDE w:val="0"/>
              <w:autoSpaceDN w:val="0"/>
              <w:adjustRightInd w:val="0"/>
              <w:jc w:val="both"/>
              <w:rPr>
                <w:ins w:id="1026" w:author="Author"/>
                <w:rFonts w:ascii="Times New Roman" w:eastAsia="Times New Roman" w:hAnsi="Times New Roman" w:cs="Times New Roman"/>
                <w:noProof/>
                <w:sz w:val="24"/>
                <w:lang w:val="en-GB"/>
              </w:rPr>
            </w:pPr>
            <w:ins w:id="1027" w:author="Author">
              <w:r>
                <w:rPr>
                  <w:rFonts w:ascii="Times New Roman" w:eastAsia="Times New Roman" w:hAnsi="Times New Roman" w:cs="Times New Roman"/>
                  <w:noProof/>
                  <w:sz w:val="24"/>
                  <w:lang w:val="en-GB"/>
                </w:rPr>
                <w:t>j</w:t>
              </w:r>
            </w:ins>
          </w:p>
        </w:tc>
        <w:tc>
          <w:tcPr>
            <w:tcW w:w="7655" w:type="dxa"/>
          </w:tcPr>
          <w:p w14:paraId="46DFF70C" w14:textId="77777777" w:rsidR="003050FE" w:rsidRDefault="003050FE" w:rsidP="00720CB4">
            <w:pPr>
              <w:spacing w:before="120" w:after="120"/>
              <w:jc w:val="both"/>
              <w:rPr>
                <w:ins w:id="1028" w:author="Author"/>
                <w:rFonts w:ascii="Times New Roman" w:eastAsia="Times New Roman" w:hAnsi="Times New Roman" w:cs="Times New Roman"/>
                <w:b/>
                <w:noProof/>
                <w:sz w:val="24"/>
                <w:u w:val="single"/>
                <w:lang w:val="en-GB"/>
              </w:rPr>
            </w:pPr>
            <w:ins w:id="1029" w:author="Author">
              <w:r w:rsidRPr="003050FE">
                <w:rPr>
                  <w:rFonts w:ascii="Times New Roman" w:eastAsia="Times New Roman" w:hAnsi="Times New Roman" w:cs="Times New Roman"/>
                  <w:b/>
                  <w:noProof/>
                  <w:sz w:val="24"/>
                  <w:u w:val="single"/>
                  <w:lang w:val="en-GB"/>
                </w:rPr>
                <w:t>of which exposures sensitive to water-related hazards</w:t>
              </w:r>
            </w:ins>
          </w:p>
          <w:p w14:paraId="0A42FE3F" w14:textId="2A745D75" w:rsidR="003050FE" w:rsidRPr="009E446B" w:rsidRDefault="003050FE" w:rsidP="00720CB4">
            <w:pPr>
              <w:spacing w:before="120" w:after="120"/>
              <w:jc w:val="both"/>
              <w:rPr>
                <w:ins w:id="1030" w:author="Author"/>
                <w:rFonts w:ascii="Times New Roman" w:eastAsia="Times New Roman" w:hAnsi="Times New Roman" w:cs="Times New Roman"/>
                <w:b/>
                <w:noProof/>
                <w:sz w:val="24"/>
                <w:u w:val="single"/>
                <w:lang w:val="en-GB"/>
              </w:rPr>
            </w:pPr>
            <w:ins w:id="1031" w:author="Author">
              <w:r w:rsidRPr="00D75F28">
                <w:rPr>
                  <w:rFonts w:ascii="Times New Roman" w:eastAsia="Times New Roman" w:hAnsi="Times New Roman" w:cs="Times New Roman"/>
                  <w:bCs/>
                  <w:noProof/>
                  <w:sz w:val="24"/>
                  <w:lang w:val="en-GB"/>
                </w:rPr>
                <w:t xml:space="preserve">Institutions shall disclose the exposures sensitive to water-related hazards, as classified by </w:t>
              </w:r>
              <w:r w:rsidRPr="005D6CEC">
                <w:rPr>
                  <w:lang w:val="en-GB"/>
                </w:rPr>
                <w:t>COMMISSION DELEGATED REGULATION (EU) 2023/2486</w:t>
              </w:r>
              <w:r>
                <w:rPr>
                  <w:lang w:val="en-GB"/>
                </w:rPr>
                <w:t>.</w:t>
              </w:r>
            </w:ins>
          </w:p>
        </w:tc>
      </w:tr>
      <w:tr w:rsidR="003050FE" w:rsidRPr="00E50FA4" w14:paraId="32A7D817" w14:textId="77777777" w:rsidTr="57C6437E">
        <w:trPr>
          <w:trHeight w:val="316"/>
          <w:ins w:id="1032" w:author="Author"/>
        </w:trPr>
        <w:tc>
          <w:tcPr>
            <w:tcW w:w="1129" w:type="dxa"/>
          </w:tcPr>
          <w:p w14:paraId="7CA16B6E" w14:textId="63FF662A" w:rsidR="003050FE" w:rsidRDefault="003050FE" w:rsidP="00E75E5D">
            <w:pPr>
              <w:autoSpaceDE w:val="0"/>
              <w:autoSpaceDN w:val="0"/>
              <w:adjustRightInd w:val="0"/>
              <w:jc w:val="both"/>
              <w:rPr>
                <w:ins w:id="1033" w:author="Author"/>
                <w:rFonts w:ascii="Times New Roman" w:eastAsia="Times New Roman" w:hAnsi="Times New Roman" w:cs="Times New Roman"/>
                <w:noProof/>
                <w:sz w:val="24"/>
                <w:lang w:val="en-GB"/>
              </w:rPr>
            </w:pPr>
            <w:ins w:id="1034" w:author="Author">
              <w:r>
                <w:rPr>
                  <w:rFonts w:ascii="Times New Roman" w:eastAsia="Times New Roman" w:hAnsi="Times New Roman" w:cs="Times New Roman"/>
                  <w:noProof/>
                  <w:sz w:val="24"/>
                  <w:lang w:val="en-GB"/>
                </w:rPr>
                <w:t>k</w:t>
              </w:r>
            </w:ins>
          </w:p>
        </w:tc>
        <w:tc>
          <w:tcPr>
            <w:tcW w:w="7655" w:type="dxa"/>
          </w:tcPr>
          <w:p w14:paraId="66268360" w14:textId="77777777" w:rsidR="003050FE" w:rsidRDefault="00132247" w:rsidP="00720CB4">
            <w:pPr>
              <w:spacing w:before="120" w:after="120"/>
              <w:jc w:val="both"/>
              <w:rPr>
                <w:ins w:id="1035" w:author="Author"/>
                <w:rFonts w:ascii="Times New Roman" w:eastAsia="Times New Roman" w:hAnsi="Times New Roman" w:cs="Times New Roman"/>
                <w:b/>
                <w:noProof/>
                <w:sz w:val="24"/>
                <w:u w:val="single"/>
                <w:lang w:val="en-GB"/>
              </w:rPr>
            </w:pPr>
            <w:ins w:id="1036" w:author="Author">
              <w:r w:rsidRPr="00132247">
                <w:rPr>
                  <w:rFonts w:ascii="Times New Roman" w:eastAsia="Times New Roman" w:hAnsi="Times New Roman" w:cs="Times New Roman"/>
                  <w:b/>
                  <w:noProof/>
                  <w:sz w:val="24"/>
                  <w:u w:val="single"/>
                  <w:lang w:val="en-GB"/>
                </w:rPr>
                <w:t>of which exposures sensitive to solid mass-related hazards</w:t>
              </w:r>
            </w:ins>
          </w:p>
          <w:p w14:paraId="57A366B3" w14:textId="2789067C" w:rsidR="00132247" w:rsidRPr="009E446B" w:rsidRDefault="00132247" w:rsidP="00720CB4">
            <w:pPr>
              <w:spacing w:before="120" w:after="120"/>
              <w:jc w:val="both"/>
              <w:rPr>
                <w:ins w:id="1037" w:author="Author"/>
                <w:rFonts w:ascii="Times New Roman" w:eastAsia="Times New Roman" w:hAnsi="Times New Roman" w:cs="Times New Roman"/>
                <w:b/>
                <w:noProof/>
                <w:sz w:val="24"/>
                <w:u w:val="single"/>
                <w:lang w:val="en-GB"/>
              </w:rPr>
            </w:pPr>
            <w:ins w:id="1038" w:author="Author">
              <w:r w:rsidRPr="00D75F28">
                <w:rPr>
                  <w:rFonts w:ascii="Times New Roman" w:eastAsia="Times New Roman" w:hAnsi="Times New Roman" w:cs="Times New Roman"/>
                  <w:bCs/>
                  <w:noProof/>
                  <w:sz w:val="24"/>
                  <w:lang w:val="en-GB"/>
                </w:rPr>
                <w:t xml:space="preserve">Institutions shall disclose the exposures sensitive to solid mass-related hazards, as classified by </w:t>
              </w:r>
              <w:r w:rsidRPr="005D6CEC">
                <w:rPr>
                  <w:lang w:val="en-GB"/>
                </w:rPr>
                <w:t>COMMISSION DELEGATED REGULATION (EU) 2023/2486</w:t>
              </w:r>
              <w:r>
                <w:rPr>
                  <w:lang w:val="en-GB"/>
                </w:rPr>
                <w:t>.</w:t>
              </w:r>
            </w:ins>
          </w:p>
        </w:tc>
      </w:tr>
      <w:tr w:rsidR="00E75E5D" w:rsidRPr="00E50FA4" w14:paraId="7FF2A275" w14:textId="77777777" w:rsidTr="57C6437E">
        <w:trPr>
          <w:trHeight w:val="316"/>
          <w:ins w:id="1039" w:author="Author"/>
        </w:trPr>
        <w:tc>
          <w:tcPr>
            <w:tcW w:w="1129" w:type="dxa"/>
          </w:tcPr>
          <w:p w14:paraId="4CB499DD" w14:textId="444189B3" w:rsidR="00E75E5D" w:rsidRPr="00E50FA4" w:rsidRDefault="000C2D3D" w:rsidP="00E75E5D">
            <w:pPr>
              <w:autoSpaceDE w:val="0"/>
              <w:autoSpaceDN w:val="0"/>
              <w:adjustRightInd w:val="0"/>
              <w:jc w:val="both"/>
              <w:rPr>
                <w:ins w:id="1040" w:author="Author"/>
                <w:rFonts w:ascii="Times New Roman" w:hAnsi="Times New Roman" w:cs="Times New Roman"/>
                <w:noProof/>
                <w:sz w:val="24"/>
                <w:lang w:val="en-GB"/>
              </w:rPr>
            </w:pPr>
            <w:ins w:id="1041" w:author="Author">
              <w:r>
                <w:rPr>
                  <w:rFonts w:ascii="Times New Roman" w:hAnsi="Times New Roman" w:cs="Times New Roman"/>
                  <w:noProof/>
                  <w:sz w:val="24"/>
                  <w:lang w:val="en-GB"/>
                </w:rPr>
                <w:t>l</w:t>
              </w:r>
            </w:ins>
          </w:p>
        </w:tc>
        <w:tc>
          <w:tcPr>
            <w:tcW w:w="7655" w:type="dxa"/>
          </w:tcPr>
          <w:p w14:paraId="477F833C" w14:textId="037D95D1" w:rsidR="00E75E5D" w:rsidRPr="00E50FA4" w:rsidRDefault="00E75E5D" w:rsidP="00720CB4">
            <w:pPr>
              <w:spacing w:before="120" w:after="120"/>
              <w:jc w:val="both"/>
              <w:rPr>
                <w:ins w:id="1042" w:author="Author"/>
                <w:rFonts w:ascii="Times New Roman" w:eastAsia="Times New Roman" w:hAnsi="Times New Roman" w:cs="Times New Roman"/>
                <w:b/>
                <w:noProof/>
                <w:sz w:val="24"/>
                <w:u w:val="single"/>
                <w:lang w:val="en-GB"/>
              </w:rPr>
            </w:pPr>
            <w:ins w:id="1043" w:author="Author">
              <w:r w:rsidRPr="00E50FA4">
                <w:rPr>
                  <w:rFonts w:ascii="Times New Roman" w:eastAsia="Times New Roman" w:hAnsi="Times New Roman" w:cs="Times New Roman"/>
                  <w:b/>
                  <w:noProof/>
                  <w:sz w:val="24"/>
                  <w:u w:val="single"/>
                  <w:lang w:val="en-GB"/>
                </w:rPr>
                <w:t>Of which stage 2</w:t>
              </w:r>
              <w:r w:rsidR="00FB4CDE">
                <w:rPr>
                  <w:rFonts w:ascii="Times New Roman" w:eastAsia="Times New Roman" w:hAnsi="Times New Roman" w:cs="Times New Roman"/>
                  <w:b/>
                  <w:noProof/>
                  <w:sz w:val="24"/>
                  <w:u w:val="single"/>
                  <w:lang w:val="en-GB"/>
                </w:rPr>
                <w:t xml:space="preserve"> exposures</w:t>
              </w:r>
            </w:ins>
          </w:p>
          <w:p w14:paraId="01DA675F" w14:textId="3FEBDFB4" w:rsidR="00E75E5D" w:rsidRPr="00E50FA4" w:rsidRDefault="008F08CA" w:rsidP="00E75E5D">
            <w:pPr>
              <w:autoSpaceDE w:val="0"/>
              <w:autoSpaceDN w:val="0"/>
              <w:adjustRightInd w:val="0"/>
              <w:spacing w:before="120" w:after="120"/>
              <w:jc w:val="both"/>
              <w:rPr>
                <w:ins w:id="1044" w:author="Author"/>
                <w:rFonts w:ascii="Times New Roman" w:hAnsi="Times New Roman" w:cs="Times New Roman"/>
                <w:noProof/>
                <w:sz w:val="24"/>
                <w:lang w:val="en-GB"/>
              </w:rPr>
            </w:pPr>
            <w:ins w:id="1045" w:author="Author">
              <w:r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nstitutions applying IFRS</w:t>
              </w:r>
              <w:r w:rsidRPr="00E50FA4">
                <w:rPr>
                  <w:rFonts w:ascii="Times New Roman" w:hAnsi="Times New Roman" w:cs="Times New Roman"/>
                  <w:noProof/>
                  <w:sz w:val="24"/>
                  <w:lang w:val="en-GB"/>
                </w:rPr>
                <w:t xml:space="preserve"> </w:t>
              </w:r>
              <w:r w:rsidR="005C6269" w:rsidRPr="00E50FA4">
                <w:rPr>
                  <w:rFonts w:ascii="Times New Roman" w:hAnsi="Times New Roman" w:cs="Times New Roman"/>
                  <w:noProof/>
                  <w:sz w:val="24"/>
                  <w:lang w:val="en-GB"/>
                </w:rPr>
                <w:t>shall</w:t>
              </w:r>
              <w:r w:rsidR="00D66824"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disclose</w:t>
              </w:r>
              <w:r w:rsidR="005C6269" w:rsidRPr="00E50FA4">
                <w:rPr>
                  <w:rFonts w:ascii="Times New Roman" w:hAnsi="Times New Roman" w:cs="Times New Roman"/>
                  <w:noProof/>
                  <w:sz w:val="24"/>
                  <w:lang w:val="en-GB"/>
                </w:rPr>
                <w:t xml:space="preserve"> </w:t>
              </w:r>
              <w:r w:rsidR="00E75E5D" w:rsidRPr="00E50FA4">
                <w:rPr>
                  <w:rFonts w:ascii="Times New Roman" w:hAnsi="Times New Roman" w:cs="Times New Roman"/>
                  <w:noProof/>
                  <w:sz w:val="24"/>
                  <w:lang w:val="en-GB"/>
                </w:rPr>
                <w:t xml:space="preserve">the gross carrying amount of ‘Stage 2’ instruments as defined in IFRS 9. </w:t>
              </w:r>
            </w:ins>
          </w:p>
          <w:p w14:paraId="32BC616F" w14:textId="12529D61" w:rsidR="0057151F" w:rsidRPr="00E50FA4" w:rsidRDefault="007B3637" w:rsidP="00507E2B">
            <w:pPr>
              <w:autoSpaceDE w:val="0"/>
              <w:autoSpaceDN w:val="0"/>
              <w:adjustRightInd w:val="0"/>
              <w:spacing w:before="120" w:after="120"/>
              <w:jc w:val="both"/>
              <w:rPr>
                <w:ins w:id="1046" w:author="Author"/>
                <w:noProof/>
                <w:lang w:val="en-GB"/>
              </w:rPr>
            </w:pPr>
            <w:ins w:id="1047" w:author="Author">
              <w:r w:rsidRPr="00E50FA4">
                <w:rPr>
                  <w:rFonts w:ascii="Times New Roman" w:hAnsi="Times New Roman" w:cs="Times New Roman"/>
                  <w:noProof/>
                  <w:sz w:val="24"/>
                  <w:lang w:val="en-GB"/>
                </w:rPr>
                <w:t xml:space="preserve">The </w:t>
              </w:r>
              <w:r w:rsidR="00E75E5D" w:rsidRPr="00E50FA4">
                <w:rPr>
                  <w:rFonts w:ascii="Times New Roman" w:hAnsi="Times New Roman" w:cs="Times New Roman"/>
                  <w:noProof/>
                  <w:sz w:val="24"/>
                  <w:lang w:val="en-GB"/>
                </w:rPr>
                <w:t>columns on ‘Of which stage 2</w:t>
              </w:r>
              <w:r w:rsidR="000C2D3D">
                <w:rPr>
                  <w:rFonts w:ascii="Times New Roman" w:hAnsi="Times New Roman" w:cs="Times New Roman"/>
                  <w:noProof/>
                  <w:sz w:val="24"/>
                  <w:lang w:val="en-GB"/>
                </w:rPr>
                <w:t xml:space="preserve"> exposures</w:t>
              </w:r>
              <w:r w:rsidR="00E75E5D" w:rsidRPr="00E50FA4">
                <w:rPr>
                  <w:rFonts w:ascii="Times New Roman" w:hAnsi="Times New Roman" w:cs="Times New Roman"/>
                  <w:noProof/>
                  <w:sz w:val="24"/>
                  <w:lang w:val="en-GB"/>
                </w:rPr>
                <w:t>’ shall not be disclosed by institutions that apply national generally accepted accounting principles based on Directive 86/635/EEC</w:t>
              </w:r>
              <w:r w:rsidR="00E75E5D" w:rsidRPr="00E50FA4">
                <w:rPr>
                  <w:noProof/>
                  <w:lang w:val="en-GB"/>
                </w:rPr>
                <w:t>.</w:t>
              </w:r>
            </w:ins>
          </w:p>
        </w:tc>
      </w:tr>
      <w:tr w:rsidR="00E75E5D" w:rsidRPr="00E50FA4" w14:paraId="60EF795C" w14:textId="77777777" w:rsidTr="57C6437E">
        <w:trPr>
          <w:trHeight w:val="316"/>
          <w:ins w:id="1048" w:author="Author"/>
        </w:trPr>
        <w:tc>
          <w:tcPr>
            <w:tcW w:w="1129" w:type="dxa"/>
          </w:tcPr>
          <w:p w14:paraId="1A4F701F" w14:textId="214C7A1C" w:rsidR="00E75E5D" w:rsidRPr="00E50FA4" w:rsidRDefault="004150FA" w:rsidP="00E75E5D">
            <w:pPr>
              <w:autoSpaceDE w:val="0"/>
              <w:autoSpaceDN w:val="0"/>
              <w:adjustRightInd w:val="0"/>
              <w:jc w:val="both"/>
              <w:rPr>
                <w:ins w:id="1049" w:author="Author"/>
                <w:rFonts w:ascii="Times New Roman" w:hAnsi="Times New Roman" w:cs="Times New Roman"/>
                <w:noProof/>
                <w:sz w:val="24"/>
                <w:lang w:val="en-GB"/>
              </w:rPr>
            </w:pPr>
            <w:ins w:id="1050" w:author="Author">
              <w:r>
                <w:rPr>
                  <w:rFonts w:ascii="Times New Roman" w:hAnsi="Times New Roman" w:cs="Times New Roman"/>
                  <w:noProof/>
                  <w:sz w:val="24"/>
                  <w:lang w:val="en-GB"/>
                </w:rPr>
                <w:t>m</w:t>
              </w:r>
            </w:ins>
          </w:p>
        </w:tc>
        <w:tc>
          <w:tcPr>
            <w:tcW w:w="7655" w:type="dxa"/>
          </w:tcPr>
          <w:p w14:paraId="748D146C" w14:textId="77777777" w:rsidR="00393C46" w:rsidRPr="00E50FA4" w:rsidRDefault="00E75E5D" w:rsidP="00720CB4">
            <w:pPr>
              <w:spacing w:before="120" w:after="120"/>
              <w:jc w:val="both"/>
              <w:rPr>
                <w:ins w:id="1051" w:author="Author"/>
                <w:rFonts w:ascii="Times New Roman" w:eastAsia="Times New Roman" w:hAnsi="Times New Roman" w:cs="Times New Roman"/>
                <w:b/>
                <w:noProof/>
                <w:sz w:val="24"/>
                <w:u w:val="single"/>
                <w:lang w:val="en-GB"/>
              </w:rPr>
            </w:pPr>
            <w:ins w:id="1052" w:author="Author">
              <w:r w:rsidRPr="00E50FA4">
                <w:rPr>
                  <w:rFonts w:ascii="Times New Roman" w:eastAsia="Times New Roman" w:hAnsi="Times New Roman" w:cs="Times New Roman"/>
                  <w:b/>
                  <w:noProof/>
                  <w:sz w:val="24"/>
                  <w:u w:val="single"/>
                  <w:lang w:val="en-GB"/>
                </w:rPr>
                <w:t>Of which non-performing exposures</w:t>
              </w:r>
            </w:ins>
          </w:p>
          <w:p w14:paraId="63557828" w14:textId="08A8B3D0" w:rsidR="00E75E5D" w:rsidRPr="00E50FA4" w:rsidRDefault="008F08CA" w:rsidP="005C6269">
            <w:pPr>
              <w:pStyle w:val="Fait"/>
              <w:spacing w:before="0" w:after="120"/>
              <w:rPr>
                <w:ins w:id="1053" w:author="Author"/>
                <w:noProof/>
              </w:rPr>
            </w:pPr>
            <w:ins w:id="1054" w:author="Author">
              <w:r w:rsidRPr="00E50FA4">
                <w:rPr>
                  <w:noProof/>
                </w:rPr>
                <w:t xml:space="preserve">Institutions </w:t>
              </w:r>
              <w:r w:rsidR="005C6269" w:rsidRPr="00E50FA4">
                <w:rPr>
                  <w:noProof/>
                </w:rPr>
                <w:t>shall</w:t>
              </w:r>
              <w:r w:rsidRPr="00E50FA4">
                <w:rPr>
                  <w:noProof/>
                </w:rPr>
                <w:t xml:space="preserve"> disclose the </w:t>
              </w:r>
              <w:r w:rsidR="00E75E5D" w:rsidRPr="00E50FA4">
                <w:rPr>
                  <w:noProof/>
                </w:rPr>
                <w:t xml:space="preserve">gross carrying amount of non-performing exposures as </w:t>
              </w:r>
              <w:r w:rsidR="007542B8" w:rsidRPr="00E50FA4">
                <w:rPr>
                  <w:noProof/>
                </w:rPr>
                <w:t>referred to in</w:t>
              </w:r>
              <w:r w:rsidR="00E75E5D" w:rsidRPr="00E50FA4">
                <w:rPr>
                  <w:noProof/>
                </w:rPr>
                <w:t xml:space="preserve"> Article 47a(3) </w:t>
              </w:r>
              <w:r w:rsidR="007F40F6" w:rsidRPr="00E50FA4">
                <w:rPr>
                  <w:noProof/>
                </w:rPr>
                <w:t>Regulation (EU) No 575/2013</w:t>
              </w:r>
              <w:r w:rsidR="00E75E5D" w:rsidRPr="00E50FA4">
                <w:rPr>
                  <w:noProof/>
                </w:rPr>
                <w:t>, which are prone to impact from climate change events.</w:t>
              </w:r>
            </w:ins>
          </w:p>
        </w:tc>
      </w:tr>
      <w:tr w:rsidR="00E75E5D" w:rsidRPr="00E50FA4" w14:paraId="58CA3989" w14:textId="77777777" w:rsidTr="57C6437E">
        <w:trPr>
          <w:trHeight w:val="316"/>
          <w:ins w:id="1055" w:author="Author"/>
        </w:trPr>
        <w:tc>
          <w:tcPr>
            <w:tcW w:w="1129" w:type="dxa"/>
          </w:tcPr>
          <w:p w14:paraId="5E0FAEAA" w14:textId="62655B3D" w:rsidR="00E75E5D" w:rsidRPr="00E50FA4" w:rsidRDefault="00185741" w:rsidP="00E75E5D">
            <w:pPr>
              <w:autoSpaceDE w:val="0"/>
              <w:autoSpaceDN w:val="0"/>
              <w:adjustRightInd w:val="0"/>
              <w:jc w:val="both"/>
              <w:rPr>
                <w:ins w:id="1056" w:author="Author"/>
                <w:rFonts w:ascii="Times New Roman" w:hAnsi="Times New Roman" w:cs="Times New Roman"/>
                <w:noProof/>
                <w:sz w:val="24"/>
                <w:lang w:val="en-GB"/>
              </w:rPr>
            </w:pPr>
            <w:ins w:id="1057" w:author="Author">
              <w:r>
                <w:rPr>
                  <w:rFonts w:ascii="Times New Roman" w:hAnsi="Times New Roman" w:cs="Times New Roman"/>
                  <w:noProof/>
                  <w:sz w:val="24"/>
                  <w:lang w:val="en-GB"/>
                </w:rPr>
                <w:t>n, o, p</w:t>
              </w:r>
            </w:ins>
          </w:p>
        </w:tc>
        <w:tc>
          <w:tcPr>
            <w:tcW w:w="7655" w:type="dxa"/>
          </w:tcPr>
          <w:p w14:paraId="1AAC8D59" w14:textId="77777777" w:rsidR="00393C46" w:rsidRPr="00E50FA4" w:rsidRDefault="00E75E5D" w:rsidP="0057151F">
            <w:pPr>
              <w:spacing w:before="120" w:after="120"/>
              <w:jc w:val="both"/>
              <w:rPr>
                <w:ins w:id="1058" w:author="Author"/>
                <w:rFonts w:ascii="Times New Roman" w:eastAsia="Times New Roman" w:hAnsi="Times New Roman" w:cs="Times New Roman"/>
                <w:b/>
                <w:noProof/>
                <w:sz w:val="24"/>
                <w:u w:val="single"/>
                <w:lang w:val="en-GB"/>
              </w:rPr>
            </w:pPr>
            <w:ins w:id="1059" w:author="Autho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ins>
          </w:p>
          <w:p w14:paraId="68B73DC9" w14:textId="3395273D" w:rsidR="00E75E5D" w:rsidRPr="00E50FA4" w:rsidRDefault="008F08CA" w:rsidP="00292EF5">
            <w:pPr>
              <w:autoSpaceDE w:val="0"/>
              <w:autoSpaceDN w:val="0"/>
              <w:adjustRightInd w:val="0"/>
              <w:spacing w:before="120" w:after="120"/>
              <w:jc w:val="both"/>
              <w:rPr>
                <w:ins w:id="1060" w:author="Author"/>
                <w:rFonts w:ascii="Times New Roman" w:eastAsia="Times New Roman" w:hAnsi="Times New Roman" w:cs="Times New Roman"/>
                <w:noProof/>
                <w:sz w:val="24"/>
                <w:lang w:val="en-GB" w:eastAsia="sv-SE"/>
              </w:rPr>
            </w:pPr>
            <w:ins w:id="1061" w:author="Autho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amounts </w:t>
              </w:r>
              <w:r w:rsidR="00337D39" w:rsidRPr="00E50FA4">
                <w:rPr>
                  <w:rFonts w:ascii="Times New Roman" w:eastAsia="Times New Roman" w:hAnsi="Times New Roman" w:cs="Times New Roman"/>
                  <w:noProof/>
                  <w:sz w:val="24"/>
                  <w:lang w:val="en-GB"/>
                </w:rPr>
                <w:t xml:space="preserve">referred to in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E75E5D" w:rsidRPr="00E50FA4">
                <w:rPr>
                  <w:rFonts w:ascii="Times New Roman" w:eastAsia="Times New Roman" w:hAnsi="Times New Roman" w:cs="Times New Roman"/>
                  <w:noProof/>
                  <w:sz w:val="24"/>
                  <w:lang w:val="en-GB"/>
                </w:rPr>
                <w:t>11, 69</w:t>
              </w:r>
              <w:r w:rsidR="00107798" w:rsidRPr="00E50FA4">
                <w:rPr>
                  <w:rFonts w:ascii="Times New Roman" w:eastAsia="Times New Roman" w:hAnsi="Times New Roman" w:cs="Times New Roman"/>
                  <w:noProof/>
                  <w:sz w:val="24"/>
                  <w:lang w:val="en-GB"/>
                </w:rPr>
                <w:t xml:space="preserve">, 70, </w:t>
              </w:r>
              <w:r w:rsidR="00E75E5D" w:rsidRPr="00E50FA4">
                <w:rPr>
                  <w:rFonts w:ascii="Times New Roman" w:eastAsia="Times New Roman" w:hAnsi="Times New Roman" w:cs="Times New Roman"/>
                  <w:noProof/>
                  <w:sz w:val="24"/>
                  <w:lang w:val="en-GB"/>
                </w:rPr>
                <w:t>71, 106 and 110</w:t>
              </w:r>
              <w:r w:rsidR="003E4DB5"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w:t>
              </w:r>
              <w:r w:rsidR="00783530" w:rsidRPr="00783530">
                <w:rPr>
                  <w:rFonts w:ascii="Times New Roman" w:eastAsia="Times New Roman" w:hAnsi="Times New Roman" w:cs="Times New Roman"/>
                  <w:noProof/>
                  <w:sz w:val="24"/>
                  <w:lang w:val="en-GB"/>
                </w:rPr>
                <w:t>of the EBA IT solutions published on EBA’s website related to the reporting on financial information.</w:t>
              </w:r>
            </w:ins>
          </w:p>
        </w:tc>
      </w:tr>
      <w:tr w:rsidR="00E75E5D" w:rsidRPr="00E50FA4" w14:paraId="67FC4789" w14:textId="77777777" w:rsidTr="57C6437E">
        <w:trPr>
          <w:trHeight w:val="316"/>
          <w:ins w:id="1062" w:author="Author"/>
        </w:trPr>
        <w:tc>
          <w:tcPr>
            <w:tcW w:w="1129" w:type="dxa"/>
          </w:tcPr>
          <w:p w14:paraId="610E1DBA" w14:textId="7C0F17EA" w:rsidR="00E75E5D" w:rsidRPr="00E50FA4" w:rsidRDefault="00D8719E" w:rsidP="00E75E5D">
            <w:pPr>
              <w:autoSpaceDE w:val="0"/>
              <w:autoSpaceDN w:val="0"/>
              <w:adjustRightInd w:val="0"/>
              <w:jc w:val="both"/>
              <w:rPr>
                <w:ins w:id="1063" w:author="Author"/>
                <w:rFonts w:ascii="Times New Roman" w:hAnsi="Times New Roman" w:cs="Times New Roman"/>
                <w:noProof/>
                <w:sz w:val="24"/>
                <w:lang w:val="en-GB"/>
              </w:rPr>
            </w:pPr>
            <w:ins w:id="1064" w:author="Author">
              <w:r>
                <w:rPr>
                  <w:rFonts w:ascii="Times New Roman" w:hAnsi="Times New Roman" w:cs="Times New Roman"/>
                  <w:noProof/>
                  <w:sz w:val="24"/>
                  <w:lang w:val="en-GB"/>
                </w:rPr>
                <w:lastRenderedPageBreak/>
                <w:t>o</w:t>
              </w:r>
            </w:ins>
          </w:p>
        </w:tc>
        <w:tc>
          <w:tcPr>
            <w:tcW w:w="7655" w:type="dxa"/>
          </w:tcPr>
          <w:p w14:paraId="7597440E" w14:textId="77777777" w:rsidR="00393C46" w:rsidRPr="00E50FA4" w:rsidRDefault="00E75E5D" w:rsidP="0057151F">
            <w:pPr>
              <w:spacing w:before="120" w:after="120"/>
              <w:jc w:val="both"/>
              <w:rPr>
                <w:ins w:id="1065" w:author="Author"/>
                <w:rFonts w:ascii="Times New Roman" w:eastAsia="Times New Roman" w:hAnsi="Times New Roman" w:cs="Times New Roman"/>
                <w:b/>
                <w:noProof/>
                <w:sz w:val="24"/>
                <w:u w:val="single"/>
                <w:lang w:val="en-GB"/>
              </w:rPr>
            </w:pPr>
            <w:ins w:id="1066" w:author="Author">
              <w:r w:rsidRPr="00E50FA4">
                <w:rPr>
                  <w:rFonts w:ascii="Times New Roman" w:eastAsia="Times New Roman" w:hAnsi="Times New Roman" w:cs="Times New Roman"/>
                  <w:b/>
                  <w:noProof/>
                  <w:sz w:val="24"/>
                  <w:u w:val="single"/>
                  <w:lang w:val="en-GB"/>
                </w:rPr>
                <w:t>of which Stage 2 exposures</w:t>
              </w:r>
            </w:ins>
          </w:p>
          <w:p w14:paraId="471AC4F9" w14:textId="6A155428" w:rsidR="00AF715C" w:rsidRPr="00E50FA4" w:rsidRDefault="00AF715C" w:rsidP="00AF715C">
            <w:pPr>
              <w:spacing w:before="120" w:after="120"/>
              <w:jc w:val="both"/>
              <w:rPr>
                <w:ins w:id="1067" w:author="Author"/>
                <w:rFonts w:ascii="Times New Roman" w:eastAsia="Times New Roman" w:hAnsi="Times New Roman" w:cs="Times New Roman"/>
                <w:noProof/>
                <w:sz w:val="24"/>
                <w:lang w:val="en-GB"/>
              </w:rPr>
            </w:pPr>
            <w:ins w:id="1068" w:author="Author">
              <w:r w:rsidRPr="00E50FA4">
                <w:rPr>
                  <w:rFonts w:ascii="Times New Roman" w:eastAsia="Times New Roman" w:hAnsi="Times New Roman" w:cs="Times New Roman"/>
                  <w:noProof/>
                  <w:sz w:val="24"/>
                  <w:lang w:val="en-GB"/>
                </w:rPr>
                <w:t xml:space="preserve">Column </w:t>
              </w:r>
              <w:r w:rsidR="007542B8" w:rsidRPr="00E50FA4">
                <w:rPr>
                  <w:rFonts w:ascii="Times New Roman" w:eastAsia="Times New Roman" w:hAnsi="Times New Roman" w:cs="Times New Roman"/>
                  <w:noProof/>
                  <w:sz w:val="24"/>
                  <w:lang w:val="en-GB"/>
                </w:rPr>
                <w:t>(</w:t>
              </w:r>
              <w:r w:rsidR="00D8719E">
                <w:rPr>
                  <w:rFonts w:ascii="Times New Roman" w:eastAsia="Times New Roman" w:hAnsi="Times New Roman" w:cs="Times New Roman"/>
                  <w:noProof/>
                  <w:sz w:val="24"/>
                  <w:lang w:val="en-GB"/>
                </w:rPr>
                <w:t>o</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w:t>
              </w:r>
              <w:r w:rsidR="005F2B0B" w:rsidRPr="00E50FA4">
                <w:rPr>
                  <w:rFonts w:ascii="Times New Roman" w:eastAsia="Times New Roman" w:hAnsi="Times New Roman" w:cs="Times New Roman"/>
                  <w:noProof/>
                  <w:sz w:val="24"/>
                  <w:lang w:val="en-GB"/>
                </w:rPr>
                <w:t xml:space="preserve">contain </w:t>
              </w:r>
              <w:r w:rsidRPr="00E50FA4">
                <w:rPr>
                  <w:rFonts w:ascii="Times New Roman" w:eastAsia="Times New Roman" w:hAnsi="Times New Roman" w:cs="Times New Roman"/>
                  <w:noProof/>
                  <w:sz w:val="24"/>
                  <w:lang w:val="en-GB"/>
                </w:rPr>
                <w:t>the accumulated impairment amount of stage 2 exposures.</w:t>
              </w:r>
            </w:ins>
          </w:p>
          <w:p w14:paraId="69034FE8" w14:textId="6F9A6A61" w:rsidR="00AF715C" w:rsidRPr="00E50FA4" w:rsidRDefault="00AF715C" w:rsidP="00AF715C">
            <w:pPr>
              <w:spacing w:before="120" w:after="120"/>
              <w:jc w:val="both"/>
              <w:rPr>
                <w:ins w:id="1069" w:author="Author"/>
                <w:rFonts w:ascii="Times New Roman" w:eastAsia="Times New Roman" w:hAnsi="Times New Roman" w:cs="Times New Roman"/>
                <w:noProof/>
                <w:sz w:val="24"/>
                <w:lang w:val="en-GB"/>
              </w:rPr>
            </w:pPr>
            <w:ins w:id="1070" w:author="Author">
              <w:r w:rsidRPr="00E50FA4">
                <w:rPr>
                  <w:rFonts w:ascii="Times New Roman" w:eastAsia="Times New Roman" w:hAnsi="Times New Roman" w:cs="Times New Roman"/>
                  <w:noProof/>
                  <w:sz w:val="24"/>
                  <w:lang w:val="en-GB"/>
                </w:rPr>
                <w:t xml:space="preserve">Institutions applying IFRS </w:t>
              </w:r>
              <w:r w:rsidR="001C4B8F"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the gross carrying amount of ‘Stage 2’ instruments as defined in IFRS 9.</w:t>
              </w:r>
            </w:ins>
          </w:p>
          <w:p w14:paraId="3F1D741D" w14:textId="2A614EA0" w:rsidR="00E75E5D" w:rsidRPr="00E50FA4" w:rsidRDefault="00AF715C" w:rsidP="00507E2B">
            <w:pPr>
              <w:spacing w:before="120" w:after="120"/>
              <w:jc w:val="both"/>
              <w:rPr>
                <w:ins w:id="1071" w:author="Author"/>
                <w:rFonts w:ascii="Times New Roman" w:eastAsia="Times New Roman" w:hAnsi="Times New Roman" w:cs="Times New Roman"/>
                <w:noProof/>
                <w:sz w:val="24"/>
                <w:lang w:val="en-GB"/>
              </w:rPr>
            </w:pPr>
            <w:ins w:id="1072" w:author="Author">
              <w:r w:rsidRPr="00E50FA4">
                <w:rPr>
                  <w:rFonts w:ascii="Times New Roman" w:eastAsia="Times New Roman" w:hAnsi="Times New Roman" w:cs="Times New Roman"/>
                  <w:noProof/>
                  <w:sz w:val="24"/>
                  <w:lang w:val="en-GB"/>
                </w:rPr>
                <w:t>The columns on ‘Of which stage 2</w:t>
              </w:r>
              <w:r w:rsidR="00D8719E">
                <w:rPr>
                  <w:rFonts w:ascii="Times New Roman" w:eastAsia="Times New Roman" w:hAnsi="Times New Roman" w:cs="Times New Roman"/>
                  <w:noProof/>
                  <w:sz w:val="24"/>
                  <w:lang w:val="en-GB"/>
                </w:rPr>
                <w:t xml:space="preserve"> exposures</w:t>
              </w:r>
              <w:r w:rsidRPr="00E50FA4">
                <w:rPr>
                  <w:rFonts w:ascii="Times New Roman" w:eastAsia="Times New Roman" w:hAnsi="Times New Roman" w:cs="Times New Roman"/>
                  <w:noProof/>
                  <w:sz w:val="24"/>
                  <w:lang w:val="en-GB"/>
                </w:rPr>
                <w:t xml:space="preserve">’ shall not be disclosed by institutions that apply national generally accepted accounting principles based on </w:t>
              </w:r>
              <w:r w:rsidRPr="00E50FA4">
                <w:rPr>
                  <w:rFonts w:ascii="Times New Roman" w:hAnsi="Times New Roman" w:cs="Times New Roman"/>
                  <w:noProof/>
                  <w:sz w:val="24"/>
                  <w:lang w:val="en-GB"/>
                </w:rPr>
                <w:t>Directive 86/635/EEC.</w:t>
              </w:r>
            </w:ins>
          </w:p>
        </w:tc>
      </w:tr>
      <w:tr w:rsidR="00E75E5D" w:rsidRPr="00E50FA4" w14:paraId="67B0E002" w14:textId="77777777" w:rsidTr="57C6437E">
        <w:trPr>
          <w:trHeight w:val="316"/>
          <w:ins w:id="1073" w:author="Author"/>
        </w:trPr>
        <w:tc>
          <w:tcPr>
            <w:tcW w:w="1129" w:type="dxa"/>
          </w:tcPr>
          <w:p w14:paraId="54514C27" w14:textId="4F4A6EF4" w:rsidR="00E75E5D" w:rsidRPr="00E50FA4" w:rsidRDefault="003B5459" w:rsidP="00E75E5D">
            <w:pPr>
              <w:autoSpaceDE w:val="0"/>
              <w:autoSpaceDN w:val="0"/>
              <w:adjustRightInd w:val="0"/>
              <w:jc w:val="both"/>
              <w:rPr>
                <w:ins w:id="1074" w:author="Author"/>
                <w:rFonts w:ascii="Times New Roman" w:hAnsi="Times New Roman" w:cs="Times New Roman"/>
                <w:noProof/>
                <w:sz w:val="24"/>
                <w:lang w:val="en-GB"/>
              </w:rPr>
            </w:pPr>
            <w:ins w:id="1075" w:author="Author">
              <w:r>
                <w:rPr>
                  <w:rFonts w:ascii="Times New Roman" w:hAnsi="Times New Roman" w:cs="Times New Roman"/>
                  <w:noProof/>
                  <w:sz w:val="24"/>
                  <w:lang w:val="en-GB"/>
                </w:rPr>
                <w:t>p</w:t>
              </w:r>
            </w:ins>
          </w:p>
        </w:tc>
        <w:tc>
          <w:tcPr>
            <w:tcW w:w="7655" w:type="dxa"/>
          </w:tcPr>
          <w:p w14:paraId="4DE357E6" w14:textId="77777777" w:rsidR="00393C46" w:rsidRPr="00E50FA4" w:rsidRDefault="00E75E5D" w:rsidP="0057151F">
            <w:pPr>
              <w:spacing w:before="120" w:after="120"/>
              <w:jc w:val="both"/>
              <w:rPr>
                <w:ins w:id="1076" w:author="Author"/>
                <w:rFonts w:ascii="Times New Roman" w:eastAsia="Times New Roman" w:hAnsi="Times New Roman" w:cs="Times New Roman"/>
                <w:b/>
                <w:noProof/>
                <w:sz w:val="24"/>
                <w:u w:val="single"/>
                <w:lang w:val="en-GB"/>
              </w:rPr>
            </w:pPr>
            <w:ins w:id="1077" w:author="Author">
              <w:r w:rsidRPr="00E50FA4">
                <w:rPr>
                  <w:rFonts w:ascii="Times New Roman" w:eastAsia="Times New Roman" w:hAnsi="Times New Roman" w:cs="Times New Roman"/>
                  <w:b/>
                  <w:noProof/>
                  <w:sz w:val="24"/>
                  <w:u w:val="single"/>
                  <w:lang w:val="en-GB"/>
                </w:rPr>
                <w:t>of which non-performing exposures</w:t>
              </w:r>
            </w:ins>
          </w:p>
          <w:p w14:paraId="25AFE354" w14:textId="0A5224AA" w:rsidR="00E75E5D" w:rsidRPr="00E50FA4" w:rsidRDefault="008F08CA" w:rsidP="001C4B8F">
            <w:pPr>
              <w:spacing w:before="120" w:after="120"/>
              <w:jc w:val="both"/>
              <w:rPr>
                <w:ins w:id="1078" w:author="Author"/>
                <w:rFonts w:ascii="Times New Roman" w:eastAsia="Times New Roman" w:hAnsi="Times New Roman" w:cs="Times New Roman"/>
                <w:b/>
                <w:noProof/>
                <w:sz w:val="24"/>
                <w:u w:val="single"/>
                <w:lang w:val="en-GB"/>
              </w:rPr>
            </w:pPr>
            <w:ins w:id="1079" w:author="Autho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 of the accumulated impairment, accumulated negative changes in fair value due to credit risk and provisions attributable to non-performing exposures, as </w:t>
              </w:r>
              <w:r w:rsidR="007542B8" w:rsidRPr="00E50FA4">
                <w:rPr>
                  <w:rFonts w:ascii="Times New Roman" w:eastAsia="Times New Roman" w:hAnsi="Times New Roman" w:cs="Times New Roman"/>
                  <w:noProof/>
                  <w:sz w:val="24"/>
                  <w:lang w:val="en-GB"/>
                </w:rPr>
                <w:t>referred to in</w:t>
              </w:r>
              <w:r w:rsidR="00E75E5D" w:rsidRPr="00E50FA4">
                <w:rPr>
                  <w:rFonts w:ascii="Times New Roman" w:eastAsia="Times New Roman" w:hAnsi="Times New Roman" w:cs="Times New Roman"/>
                  <w:noProof/>
                  <w:sz w:val="24"/>
                  <w:lang w:val="en-GB"/>
                </w:rPr>
                <w:t xml:space="preserve"> Art</w:t>
              </w:r>
              <w:r w:rsidR="007542B8" w:rsidRPr="00E50FA4">
                <w:rPr>
                  <w:rFonts w:ascii="Times New Roman" w:eastAsia="Times New Roman" w:hAnsi="Times New Roman" w:cs="Times New Roman"/>
                  <w:noProof/>
                  <w:sz w:val="24"/>
                  <w:lang w:val="en-GB"/>
                </w:rPr>
                <w:t>icle</w:t>
              </w:r>
              <w:r w:rsidR="00E75E5D" w:rsidRPr="00E50FA4">
                <w:rPr>
                  <w:rFonts w:ascii="Times New Roman" w:eastAsia="Times New Roman" w:hAnsi="Times New Roman" w:cs="Times New Roman"/>
                  <w:noProof/>
                  <w:sz w:val="24"/>
                  <w:lang w:val="en-GB"/>
                </w:rPr>
                <w:t xml:space="preserve"> 47a(3) </w:t>
              </w:r>
              <w:r w:rsidR="007F40F6" w:rsidRPr="00E50FA4">
                <w:rPr>
                  <w:rFonts w:ascii="Times New Roman" w:eastAsia="Times New Roman" w:hAnsi="Times New Roman" w:cs="Times New Roman"/>
                  <w:noProof/>
                  <w:sz w:val="24"/>
                  <w:lang w:val="en-GB"/>
                </w:rPr>
                <w:t>Regulation (EU) No 575/2013</w:t>
              </w:r>
              <w:r w:rsidR="00E75E5D" w:rsidRPr="00E50FA4">
                <w:rPr>
                  <w:rFonts w:ascii="Times New Roman" w:eastAsia="Times New Roman" w:hAnsi="Times New Roman" w:cs="Times New Roman"/>
                  <w:noProof/>
                  <w:sz w:val="24"/>
                  <w:lang w:val="en-GB"/>
                </w:rPr>
                <w:t>.</w:t>
              </w:r>
            </w:ins>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33C26C35" w14:textId="77777777" w:rsidR="00E75E5D" w:rsidRPr="00E50FA4" w:rsidRDefault="00E75E5D">
      <w:pPr>
        <w:rPr>
          <w:del w:id="1080" w:author="Author"/>
          <w:rFonts w:ascii="Times New Roman" w:hAnsi="Times New Roman"/>
          <w:b/>
          <w:noProof/>
          <w:sz w:val="24"/>
          <w:lang w:val="en-GB"/>
        </w:rPr>
      </w:pPr>
      <w:del w:id="1081" w:author="Author">
        <w:r w:rsidRPr="00E50FA4">
          <w:rPr>
            <w:rFonts w:ascii="Times New Roman" w:hAnsi="Times New Roman"/>
            <w:b/>
            <w:noProof/>
            <w:sz w:val="24"/>
            <w:lang w:val="en-GB"/>
          </w:rPr>
          <w:br w:type="page"/>
        </w:r>
      </w:del>
    </w:p>
    <w:p w14:paraId="422B2482" w14:textId="6F006576" w:rsidR="00414E05" w:rsidRPr="00E50FA4" w:rsidRDefault="00414E05"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lastRenderedPageBreak/>
        <w:t xml:space="preserve">Template </w:t>
      </w:r>
      <w:r w:rsidR="00AE5EC1" w:rsidRPr="00E50FA4">
        <w:rPr>
          <w:rFonts w:ascii="Times New Roman" w:hAnsi="Times New Roman" w:cs="Times New Roman"/>
          <w:b/>
          <w:noProof/>
          <w:sz w:val="24"/>
          <w:lang w:val="en-GB"/>
        </w:rPr>
        <w:t>6</w:t>
      </w:r>
      <w:del w:id="1082" w:author="Author">
        <w:r w:rsidRPr="00E50FA4">
          <w:rPr>
            <w:rFonts w:ascii="Times New Roman" w:hAnsi="Times New Roman" w:cs="Times New Roman"/>
            <w:b/>
            <w:noProof/>
            <w:sz w:val="24"/>
            <w:lang w:val="en-GB"/>
          </w:rPr>
          <w:delText xml:space="preserve"> –</w:delText>
        </w:r>
      </w:del>
      <w:ins w:id="1083" w:author="Author">
        <w:r w:rsidR="00B81A76">
          <w:rPr>
            <w:rFonts w:ascii="Times New Roman" w:hAnsi="Times New Roman" w:cs="Times New Roman"/>
            <w:b/>
            <w:noProof/>
            <w:sz w:val="24"/>
            <w:lang w:val="en-GB"/>
          </w:rPr>
          <w:t>:</w:t>
        </w:r>
      </w:ins>
      <w:r w:rsidRPr="00E50FA4">
        <w:rPr>
          <w:rFonts w:ascii="Times New Roman" w:hAnsi="Times New Roman" w:cs="Times New Roman"/>
          <w:b/>
          <w:noProof/>
          <w:sz w:val="24"/>
          <w:lang w:val="en-GB"/>
        </w:rPr>
        <w:t xml:space="preserve"> </w:t>
      </w:r>
      <w:r w:rsidR="00945FDC" w:rsidRPr="00E50FA4">
        <w:rPr>
          <w:rFonts w:ascii="Times New Roman" w:hAnsi="Times New Roman" w:cs="Times New Roman"/>
          <w:b/>
          <w:noProof/>
          <w:sz w:val="24"/>
          <w:lang w:val="en-GB"/>
        </w:rPr>
        <w:t xml:space="preserve">Summary of </w:t>
      </w:r>
      <w:del w:id="1084" w:author="Author">
        <w:r w:rsidR="00EE7717" w:rsidRPr="00E50FA4">
          <w:rPr>
            <w:rFonts w:ascii="Times New Roman" w:hAnsi="Times New Roman" w:cs="Times New Roman"/>
            <w:b/>
            <w:noProof/>
            <w:sz w:val="24"/>
            <w:lang w:val="en-GB"/>
          </w:rPr>
          <w:delText>key performance indicators (</w:delText>
        </w:r>
      </w:del>
      <w:ins w:id="1085" w:author="Author">
        <w:r w:rsidR="00BD5947">
          <w:rPr>
            <w:rFonts w:ascii="Times New Roman" w:hAnsi="Times New Roman" w:cs="Times New Roman"/>
            <w:b/>
            <w:noProof/>
            <w:sz w:val="24"/>
            <w:lang w:val="en-GB"/>
          </w:rPr>
          <w:t xml:space="preserve">GAR </w:t>
        </w:r>
      </w:ins>
      <w:r w:rsidR="00BD5947">
        <w:rPr>
          <w:rFonts w:ascii="Times New Roman" w:hAnsi="Times New Roman" w:cs="Times New Roman"/>
          <w:b/>
          <w:noProof/>
          <w:sz w:val="24"/>
          <w:lang w:val="en-GB"/>
        </w:rPr>
        <w:t>KPIs</w:t>
      </w:r>
      <w:del w:id="1086" w:author="Author">
        <w:r w:rsidR="00EE7717" w:rsidRPr="00E50FA4">
          <w:rPr>
            <w:rFonts w:ascii="Times New Roman" w:hAnsi="Times New Roman" w:cs="Times New Roman"/>
            <w:b/>
            <w:noProof/>
            <w:sz w:val="24"/>
            <w:lang w:val="en-GB"/>
          </w:rPr>
          <w:delText>)</w:delText>
        </w:r>
        <w:r w:rsidR="00945FDC" w:rsidRPr="00E50FA4">
          <w:rPr>
            <w:rFonts w:ascii="Times New Roman" w:hAnsi="Times New Roman" w:cs="Times New Roman"/>
            <w:b/>
            <w:noProof/>
            <w:sz w:val="24"/>
            <w:lang w:val="en-GB"/>
          </w:rPr>
          <w:delText xml:space="preserve"> on the Taxonomy-aligned exposures. </w:delText>
        </w:r>
      </w:del>
      <w:ins w:id="1087" w:author="Author">
        <w:r w:rsidR="00945FDC" w:rsidRPr="00E50FA4">
          <w:rPr>
            <w:rFonts w:ascii="Times New Roman" w:hAnsi="Times New Roman" w:cs="Times New Roman"/>
            <w:b/>
            <w:noProof/>
            <w:sz w:val="24"/>
            <w:lang w:val="en-GB"/>
          </w:rPr>
          <w:t xml:space="preserve">. </w:t>
        </w:r>
        <w:r w:rsidR="0039534B">
          <w:rPr>
            <w:rFonts w:ascii="Times New Roman" w:hAnsi="Times New Roman" w:cs="Times New Roman"/>
            <w:b/>
            <w:noProof/>
            <w:sz w:val="24"/>
            <w:lang w:val="en-GB"/>
          </w:rPr>
          <w:t>(</w:t>
        </w:r>
      </w:ins>
      <w:r w:rsidR="00945FDC" w:rsidRPr="00E50FA4">
        <w:rPr>
          <w:rFonts w:ascii="Times New Roman" w:hAnsi="Times New Roman" w:cs="Times New Roman"/>
          <w:noProof/>
          <w:sz w:val="24"/>
          <w:lang w:val="en-GB"/>
        </w:rPr>
        <w:t>Fixed format</w:t>
      </w:r>
      <w:del w:id="1088" w:author="Author">
        <w:r w:rsidR="00945FDC" w:rsidRPr="00E50FA4">
          <w:rPr>
            <w:rFonts w:ascii="Times New Roman" w:hAnsi="Times New Roman" w:cs="Times New Roman"/>
            <w:noProof/>
            <w:sz w:val="24"/>
            <w:lang w:val="en-GB"/>
          </w:rPr>
          <w:delText>.</w:delText>
        </w:r>
      </w:del>
      <w:ins w:id="1089" w:author="Author">
        <w:r w:rsidR="0039534B">
          <w:rPr>
            <w:rFonts w:ascii="Times New Roman" w:hAnsi="Times New Roman" w:cs="Times New Roman"/>
            <w:noProof/>
            <w:sz w:val="24"/>
            <w:lang w:val="en-GB"/>
          </w:rPr>
          <w:t>)</w:t>
        </w:r>
        <w:r w:rsidR="00945FDC" w:rsidRPr="00E50FA4">
          <w:rPr>
            <w:rFonts w:ascii="Times New Roman" w:hAnsi="Times New Roman" w:cs="Times New Roman"/>
            <w:noProof/>
            <w:sz w:val="24"/>
            <w:lang w:val="en-GB"/>
          </w:rPr>
          <w:t>.</w:t>
        </w:r>
      </w:ins>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7D415E6B" w:rsidR="00E37C15" w:rsidRPr="00E50FA4" w:rsidRDefault="009545C6"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provide</w:t>
      </w:r>
      <w:r w:rsidR="00AE5EC1" w:rsidRPr="00E50FA4">
        <w:rPr>
          <w:rFonts w:ascii="Times New Roman" w:hAnsi="Times New Roman"/>
          <w:noProof/>
          <w:sz w:val="24"/>
        </w:rPr>
        <w:t xml:space="preserve"> in template 6</w:t>
      </w:r>
      <w:r w:rsidRPr="00E50FA4">
        <w:rPr>
          <w:rFonts w:ascii="Times New Roman" w:hAnsi="Times New Roman"/>
          <w:noProof/>
          <w:sz w:val="24"/>
        </w:rPr>
        <w:t xml:space="preserve"> an overview of the KPIs calculated on the basis of </w:t>
      </w:r>
      <w:del w:id="1090" w:author="Author">
        <w:r w:rsidRPr="00E50FA4">
          <w:rPr>
            <w:rFonts w:ascii="Times New Roman" w:hAnsi="Times New Roman"/>
            <w:noProof/>
            <w:sz w:val="24"/>
          </w:rPr>
          <w:delText xml:space="preserve">templates </w:delText>
        </w:r>
        <w:r w:rsidR="00B41D4D" w:rsidRPr="00E50FA4">
          <w:rPr>
            <w:rFonts w:ascii="Times New Roman" w:hAnsi="Times New Roman"/>
            <w:noProof/>
            <w:sz w:val="24"/>
          </w:rPr>
          <w:delText>7</w:delText>
        </w:r>
        <w:r w:rsidRPr="00E50FA4">
          <w:rPr>
            <w:rFonts w:ascii="Times New Roman" w:hAnsi="Times New Roman"/>
            <w:noProof/>
            <w:sz w:val="24"/>
          </w:rPr>
          <w:delText xml:space="preserve"> </w:delText>
        </w:r>
        <w:r w:rsidR="00AE5EC1" w:rsidRPr="00E50FA4">
          <w:rPr>
            <w:rFonts w:ascii="Times New Roman" w:hAnsi="Times New Roman"/>
            <w:noProof/>
            <w:sz w:val="24"/>
          </w:rPr>
          <w:delText xml:space="preserve">and </w:delText>
        </w:r>
        <w:r w:rsidR="00B41D4D" w:rsidRPr="00E50FA4">
          <w:rPr>
            <w:rFonts w:ascii="Times New Roman" w:hAnsi="Times New Roman"/>
            <w:noProof/>
            <w:sz w:val="24"/>
          </w:rPr>
          <w:delText>8</w:delText>
        </w:r>
        <w:r w:rsidR="00AE5EC1" w:rsidRPr="00E50FA4">
          <w:rPr>
            <w:rFonts w:ascii="Times New Roman" w:hAnsi="Times New Roman"/>
            <w:noProof/>
            <w:sz w:val="24"/>
          </w:rPr>
          <w:delText xml:space="preserve"> of Annex XXXIX</w:delText>
        </w:r>
        <w:r w:rsidRPr="00E50FA4">
          <w:rPr>
            <w:rFonts w:ascii="Times New Roman" w:hAnsi="Times New Roman"/>
            <w:noProof/>
            <w:sz w:val="24"/>
          </w:rPr>
          <w:delText>, including</w:delText>
        </w:r>
        <w:r w:rsidR="00AE5EC1" w:rsidRPr="00E50FA4">
          <w:rPr>
            <w:rFonts w:ascii="Times New Roman" w:hAnsi="Times New Roman"/>
            <w:noProof/>
            <w:sz w:val="24"/>
          </w:rPr>
          <w:delText xml:space="preserve"> </w:delText>
        </w:r>
      </w:del>
      <w:r w:rsidR="00AE5EC1" w:rsidRPr="00E50FA4">
        <w:rPr>
          <w:rFonts w:ascii="Times New Roman" w:hAnsi="Times New Roman"/>
          <w:noProof/>
          <w:sz w:val="24"/>
        </w:rPr>
        <w:t>the green asset ratio (</w:t>
      </w:r>
      <w:r w:rsidRPr="00E50FA4">
        <w:rPr>
          <w:rFonts w:ascii="Times New Roman" w:hAnsi="Times New Roman"/>
          <w:noProof/>
          <w:sz w:val="24"/>
        </w:rPr>
        <w:t>GAR</w:t>
      </w:r>
      <w:r w:rsidR="00AE5EC1" w:rsidRPr="00E50FA4">
        <w:rPr>
          <w:rFonts w:ascii="Times New Roman" w:hAnsi="Times New Roman"/>
          <w:noProof/>
          <w:sz w:val="24"/>
        </w:rPr>
        <w:t>)</w:t>
      </w:r>
      <w:r w:rsidR="00F901EE" w:rsidRPr="00E50FA4">
        <w:rPr>
          <w:rFonts w:ascii="Times New Roman" w:hAnsi="Times New Roman"/>
          <w:noProof/>
          <w:sz w:val="24"/>
        </w:rPr>
        <w:t xml:space="preserve"> as </w:t>
      </w:r>
      <w:r w:rsidR="00425050" w:rsidRPr="00E50FA4">
        <w:rPr>
          <w:rFonts w:ascii="Times New Roman" w:hAnsi="Times New Roman"/>
          <w:noProof/>
          <w:sz w:val="24"/>
        </w:rPr>
        <w:t>referred to</w:t>
      </w:r>
      <w:r w:rsidR="00F901EE" w:rsidRPr="00E50FA4">
        <w:rPr>
          <w:rFonts w:ascii="Times New Roman" w:hAnsi="Times New Roman"/>
          <w:noProof/>
          <w:sz w:val="24"/>
        </w:rPr>
        <w:t xml:space="preserve"> in Commission Delegated Regulation (EU) </w:t>
      </w:r>
      <w:r w:rsidR="004775AC" w:rsidRPr="00E50FA4">
        <w:rPr>
          <w:rFonts w:ascii="Times New Roman" w:hAnsi="Times New Roman"/>
          <w:noProof/>
          <w:sz w:val="24"/>
          <w:lang w:val="en-US"/>
        </w:rPr>
        <w:t>2021/2178</w:t>
      </w:r>
      <w:r w:rsidR="004775AC" w:rsidRPr="00E50FA4">
        <w:rPr>
          <w:rFonts w:ascii="Times New Roman" w:hAnsi="Times New Roman"/>
          <w:noProof/>
          <w:sz w:val="24"/>
          <w:vertAlign w:val="superscript"/>
          <w:lang w:val="en-US"/>
        </w:rPr>
        <w:t>*</w:t>
      </w:r>
      <w:r w:rsidR="00D65FBF" w:rsidRPr="00E50FA4">
        <w:rPr>
          <w:rFonts w:ascii="Times New Roman" w:hAnsi="Times New Roman"/>
          <w:noProof/>
          <w:sz w:val="24"/>
          <w:vertAlign w:val="superscript"/>
          <w:lang w:val="en-US"/>
        </w:rPr>
        <w:t>2</w:t>
      </w:r>
      <w:r w:rsidR="003E3703" w:rsidRPr="00E50FA4">
        <w:rPr>
          <w:rFonts w:ascii="Times New Roman" w:hAnsi="Times New Roman"/>
          <w:noProof/>
          <w:sz w:val="24"/>
          <w:vertAlign w:val="superscript"/>
          <w:lang w:val="en-US"/>
        </w:rPr>
        <w:t>1</w:t>
      </w:r>
      <w:r w:rsidR="00E37C15" w:rsidRPr="00E50FA4">
        <w:rPr>
          <w:rFonts w:ascii="Times New Roman" w:hAnsi="Times New Roman"/>
          <w:noProof/>
          <w:sz w:val="24"/>
        </w:rPr>
        <w:t xml:space="preserve"> </w:t>
      </w:r>
    </w:p>
    <w:p w14:paraId="628A5FB2" w14:textId="7F7A0B5B" w:rsidR="00483CD3" w:rsidRDefault="00E37C15" w:rsidP="00DB2BD0">
      <w:pPr>
        <w:pStyle w:val="ListParagraph"/>
        <w:numPr>
          <w:ilvl w:val="0"/>
          <w:numId w:val="22"/>
        </w:numPr>
        <w:tabs>
          <w:tab w:val="left" w:pos="567"/>
        </w:tabs>
        <w:spacing w:before="120" w:after="120"/>
        <w:ind w:left="0" w:firstLine="0"/>
        <w:jc w:val="both"/>
        <w:rPr>
          <w:ins w:id="1091" w:author="Author"/>
          <w:rFonts w:ascii="Times New Roman" w:hAnsi="Times New Roman"/>
          <w:noProof/>
          <w:sz w:val="24"/>
        </w:rPr>
      </w:pPr>
      <w:del w:id="1092" w:author="Author">
        <w:r w:rsidRPr="00E50FA4">
          <w:rPr>
            <w:rFonts w:ascii="Times New Roman" w:hAnsi="Times New Roman"/>
            <w:noProof/>
            <w:sz w:val="24"/>
          </w:rPr>
          <w:delText xml:space="preserve">While </w:delText>
        </w:r>
      </w:del>
      <w:r w:rsidRPr="00E50FA4">
        <w:rPr>
          <w:rFonts w:ascii="Times New Roman" w:hAnsi="Times New Roman"/>
          <w:noProof/>
          <w:sz w:val="24"/>
        </w:rPr>
        <w:t xml:space="preserve">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 xml:space="preserve"> requires </w:t>
      </w:r>
      <w:r w:rsidR="00F64639" w:rsidRPr="00E50FA4">
        <w:rPr>
          <w:rFonts w:ascii="Times New Roman" w:hAnsi="Times New Roman"/>
          <w:noProof/>
          <w:sz w:val="24"/>
        </w:rPr>
        <w:t xml:space="preserve">entities </w:t>
      </w:r>
      <w:r w:rsidRPr="00E50FA4">
        <w:rPr>
          <w:rFonts w:ascii="Times New Roman" w:hAnsi="Times New Roman"/>
          <w:noProof/>
          <w:sz w:val="24"/>
        </w:rPr>
        <w:t xml:space="preserve">to estimate and disclose the GAR twice, once based on the turnover taxonomy alignment of the counterparty (for non-financial corporates) for those exposures </w:t>
      </w:r>
      <w:r w:rsidR="005F2B0B" w:rsidRPr="00E50FA4">
        <w:rPr>
          <w:rFonts w:ascii="Times New Roman" w:hAnsi="Times New Roman"/>
          <w:noProof/>
          <w:sz w:val="24"/>
        </w:rPr>
        <w:t>the</w:t>
      </w:r>
      <w:r w:rsidRPr="00E50FA4">
        <w:rPr>
          <w:rFonts w:ascii="Times New Roman" w:hAnsi="Times New Roman"/>
          <w:noProof/>
          <w:sz w:val="24"/>
        </w:rPr>
        <w:t xml:space="preserve"> purpose</w:t>
      </w:r>
      <w:r w:rsidR="005F2B0B" w:rsidRPr="00E50FA4">
        <w:rPr>
          <w:rFonts w:ascii="Times New Roman" w:hAnsi="Times New Roman"/>
          <w:noProof/>
          <w:sz w:val="24"/>
        </w:rPr>
        <w:t xml:space="preserve"> of which</w:t>
      </w:r>
      <w:r w:rsidRPr="00E50FA4">
        <w:rPr>
          <w:rFonts w:ascii="Times New Roman" w:hAnsi="Times New Roman"/>
          <w:noProof/>
          <w:sz w:val="24"/>
        </w:rPr>
        <w:t xml:space="preserve"> is not to finance specific identified activities (general purpose lending), and again based on the </w:t>
      </w:r>
      <w:r w:rsidR="00EE7717" w:rsidRPr="00E50FA4">
        <w:rPr>
          <w:rFonts w:ascii="Times New Roman" w:hAnsi="Times New Roman"/>
          <w:noProof/>
          <w:sz w:val="24"/>
        </w:rPr>
        <w:t>capital expenditure (</w:t>
      </w:r>
      <w:r w:rsidRPr="00E50FA4">
        <w:rPr>
          <w:rFonts w:ascii="Times New Roman" w:hAnsi="Times New Roman"/>
          <w:noProof/>
          <w:sz w:val="24"/>
        </w:rPr>
        <w:t>C</w:t>
      </w:r>
      <w:r w:rsidR="00EE7717" w:rsidRPr="00E50FA4">
        <w:rPr>
          <w:rFonts w:ascii="Times New Roman" w:hAnsi="Times New Roman"/>
          <w:noProof/>
          <w:sz w:val="24"/>
        </w:rPr>
        <w:t>ap</w:t>
      </w:r>
      <w:r w:rsidRPr="00E50FA4">
        <w:rPr>
          <w:rFonts w:ascii="Times New Roman" w:hAnsi="Times New Roman"/>
          <w:noProof/>
          <w:sz w:val="24"/>
        </w:rPr>
        <w:t>E</w:t>
      </w:r>
      <w:r w:rsidR="00EE7717" w:rsidRPr="00E50FA4">
        <w:rPr>
          <w:rFonts w:ascii="Times New Roman" w:hAnsi="Times New Roman"/>
          <w:noProof/>
          <w:sz w:val="24"/>
        </w:rPr>
        <w:t>x)</w:t>
      </w:r>
      <w:r w:rsidRPr="00E50FA4">
        <w:rPr>
          <w:rFonts w:ascii="Times New Roman" w:hAnsi="Times New Roman"/>
          <w:noProof/>
          <w:sz w:val="24"/>
        </w:rPr>
        <w:t xml:space="preserve"> taxonomy alignment of the counterparty for the same general purpose lending exposures</w:t>
      </w:r>
      <w:del w:id="1093" w:author="Author">
        <w:r w:rsidRPr="00E50FA4">
          <w:rPr>
            <w:rFonts w:ascii="Times New Roman" w:hAnsi="Times New Roman"/>
            <w:noProof/>
            <w:sz w:val="24"/>
          </w:rPr>
          <w:delText xml:space="preserve">, </w:delText>
        </w:r>
        <w:r w:rsidR="00F64639" w:rsidRPr="00E50FA4">
          <w:rPr>
            <w:rFonts w:ascii="Times New Roman" w:hAnsi="Times New Roman"/>
            <w:noProof/>
            <w:sz w:val="24"/>
          </w:rPr>
          <w:delText>in</w:delText>
        </w:r>
      </w:del>
      <w:ins w:id="1094" w:author="Author">
        <w:r w:rsidR="00483CD3">
          <w:rPr>
            <w:rFonts w:ascii="Times New Roman" w:hAnsi="Times New Roman"/>
            <w:noProof/>
            <w:sz w:val="24"/>
          </w:rPr>
          <w:t xml:space="preserve">. </w:t>
        </w:r>
      </w:ins>
    </w:p>
    <w:p w14:paraId="206900FF" w14:textId="46C1513B" w:rsidR="00682A8C" w:rsidRPr="00E50FA4" w:rsidRDefault="00483CD3" w:rsidP="00DB2BD0">
      <w:pPr>
        <w:pStyle w:val="ListParagraph"/>
        <w:numPr>
          <w:ilvl w:val="0"/>
          <w:numId w:val="22"/>
        </w:numPr>
        <w:tabs>
          <w:tab w:val="left" w:pos="567"/>
        </w:tabs>
        <w:spacing w:before="120" w:after="120"/>
        <w:ind w:left="0" w:firstLine="0"/>
        <w:jc w:val="both"/>
        <w:rPr>
          <w:rFonts w:ascii="Times New Roman" w:hAnsi="Times New Roman"/>
          <w:noProof/>
          <w:sz w:val="24"/>
        </w:rPr>
      </w:pPr>
      <w:ins w:id="1095" w:author="Author">
        <w:r>
          <w:rPr>
            <w:rFonts w:ascii="Times New Roman" w:hAnsi="Times New Roman"/>
            <w:noProof/>
            <w:sz w:val="24"/>
          </w:rPr>
          <w:t>I</w:t>
        </w:r>
        <w:r w:rsidR="00F64639" w:rsidRPr="00E50FA4">
          <w:rPr>
            <w:rFonts w:ascii="Times New Roman" w:hAnsi="Times New Roman"/>
            <w:noProof/>
            <w:sz w:val="24"/>
          </w:rPr>
          <w:t>n</w:t>
        </w:r>
      </w:ins>
      <w:r w:rsidR="00F64639" w:rsidRPr="00E50FA4">
        <w:rPr>
          <w:rFonts w:ascii="Times New Roman" w:hAnsi="Times New Roman"/>
          <w:noProof/>
          <w:sz w:val="24"/>
        </w:rPr>
        <w:t xml:space="preserve"> this template </w:t>
      </w:r>
      <w:r w:rsidR="00E37C15" w:rsidRPr="00E50FA4">
        <w:rPr>
          <w:rFonts w:ascii="Times New Roman" w:hAnsi="Times New Roman"/>
          <w:noProof/>
          <w:sz w:val="24"/>
        </w:rPr>
        <w:t>institutions shall only disclose the GAR once</w:t>
      </w:r>
      <w:r w:rsidR="00F64639" w:rsidRPr="00E50FA4">
        <w:rPr>
          <w:rFonts w:ascii="Times New Roman" w:hAnsi="Times New Roman"/>
          <w:noProof/>
          <w:sz w:val="24"/>
        </w:rPr>
        <w:t>,</w:t>
      </w:r>
      <w:r w:rsidR="00E37C15" w:rsidRPr="00E50FA4">
        <w:rPr>
          <w:rFonts w:ascii="Times New Roman" w:hAnsi="Times New Roman"/>
          <w:noProof/>
          <w:sz w:val="24"/>
        </w:rPr>
        <w:t xml:space="preserve"> based on the turnover alignment of the counterparty for the general purpose lending part</w:t>
      </w:r>
      <w:r w:rsidR="005F2B0B" w:rsidRPr="00E50FA4">
        <w:rPr>
          <w:rFonts w:ascii="Times New Roman" w:hAnsi="Times New Roman"/>
          <w:noProof/>
          <w:sz w:val="24"/>
        </w:rPr>
        <w:t xml:space="preserve"> only</w:t>
      </w:r>
      <w:r w:rsidR="00E37C15" w:rsidRPr="00E50FA4">
        <w:rPr>
          <w:rFonts w:ascii="Times New Roman" w:hAnsi="Times New Roman"/>
          <w:noProof/>
          <w:sz w:val="24"/>
        </w:rPr>
        <w:t>.</w:t>
      </w:r>
    </w:p>
    <w:p w14:paraId="4C5D14EA" w14:textId="01DCA0E3" w:rsidR="00341C6B" w:rsidRPr="003B51B5" w:rsidRDefault="00682A8C" w:rsidP="00DB2BD0">
      <w:pPr>
        <w:pStyle w:val="ListParagraph"/>
        <w:numPr>
          <w:ilvl w:val="0"/>
          <w:numId w:val="22"/>
        </w:numPr>
        <w:tabs>
          <w:tab w:val="left" w:pos="567"/>
        </w:tabs>
        <w:spacing w:before="120" w:after="120"/>
        <w:ind w:left="0" w:firstLine="0"/>
        <w:jc w:val="both"/>
        <w:rPr>
          <w:rFonts w:ascii="Times New Roman" w:hAnsi="Times New Roman"/>
          <w:noProof/>
          <w:sz w:val="24"/>
        </w:rPr>
      </w:pPr>
      <w:r w:rsidRPr="00341C6B">
        <w:rPr>
          <w:rFonts w:ascii="Times New Roman" w:hAnsi="Times New Roman"/>
          <w:noProof/>
          <w:sz w:val="24"/>
        </w:rPr>
        <w:t xml:space="preserve">For the </w:t>
      </w:r>
      <w:r w:rsidRPr="003B51B5">
        <w:rPr>
          <w:rFonts w:ascii="Times New Roman" w:hAnsi="Times New Roman"/>
          <w:noProof/>
          <w:sz w:val="24"/>
        </w:rPr>
        <w:t>stock, GAR (climate change mitigation), GAR (climate change adaptation),</w:t>
      </w:r>
      <w:r w:rsidR="00347E78" w:rsidRPr="003B51B5">
        <w:rPr>
          <w:rFonts w:ascii="Times New Roman" w:hAnsi="Times New Roman"/>
          <w:noProof/>
          <w:sz w:val="24"/>
        </w:rPr>
        <w:t xml:space="preserve"> GAR (</w:t>
      </w:r>
      <w:ins w:id="1096" w:author="Author">
        <w:r w:rsidR="00347E78" w:rsidRPr="003B51B5">
          <w:rPr>
            <w:rFonts w:ascii="Times New Roman" w:hAnsi="Times New Roman"/>
            <w:noProof/>
            <w:sz w:val="24"/>
          </w:rPr>
          <w:t>water and marine resources), GAR (circular economy), GAR (pollution), GAR (biodiversity and ecosystems) and</w:t>
        </w:r>
        <w:r w:rsidRPr="003B51B5">
          <w:rPr>
            <w:rFonts w:ascii="Times New Roman" w:hAnsi="Times New Roman"/>
            <w:noProof/>
            <w:sz w:val="24"/>
          </w:rPr>
          <w:t xml:space="preserve"> GAR (</w:t>
        </w:r>
      </w:ins>
      <w:r w:rsidRPr="003B51B5">
        <w:rPr>
          <w:rFonts w:ascii="Times New Roman" w:hAnsi="Times New Roman"/>
          <w:noProof/>
          <w:sz w:val="24"/>
        </w:rPr>
        <w:t>climate change mitigation</w:t>
      </w:r>
      <w:del w:id="1097" w:author="Author">
        <w:r w:rsidRPr="00E50FA4">
          <w:rPr>
            <w:rFonts w:ascii="Times New Roman" w:hAnsi="Times New Roman"/>
            <w:noProof/>
            <w:sz w:val="24"/>
          </w:rPr>
          <w:delText xml:space="preserve"> and</w:delText>
        </w:r>
      </w:del>
      <w:ins w:id="1098" w:author="Author">
        <w:r w:rsidR="00347E78" w:rsidRPr="003B51B5">
          <w:rPr>
            <w:rFonts w:ascii="Times New Roman" w:hAnsi="Times New Roman"/>
            <w:noProof/>
            <w:sz w:val="24"/>
          </w:rPr>
          <w:t>,</w:t>
        </w:r>
      </w:ins>
      <w:r w:rsidRPr="003B51B5">
        <w:rPr>
          <w:rFonts w:ascii="Times New Roman" w:hAnsi="Times New Roman"/>
          <w:noProof/>
          <w:sz w:val="24"/>
        </w:rPr>
        <w:t xml:space="preserve"> climate change adaptation</w:t>
      </w:r>
      <w:ins w:id="1099" w:author="Author">
        <w:r w:rsidR="00874CD1">
          <w:rPr>
            <w:rFonts w:ascii="Times New Roman" w:hAnsi="Times New Roman"/>
            <w:noProof/>
            <w:sz w:val="24"/>
          </w:rPr>
          <w:t>,</w:t>
        </w:r>
        <w:r w:rsidR="00347E78" w:rsidRPr="003B51B5">
          <w:rPr>
            <w:rFonts w:ascii="Times New Roman" w:hAnsi="Times New Roman"/>
            <w:noProof/>
            <w:sz w:val="24"/>
          </w:rPr>
          <w:t xml:space="preserve"> water and marine resources, circular economy, pollution and biodiversity and ecosystems</w:t>
        </w:r>
      </w:ins>
      <w:r w:rsidR="009631EC">
        <w:rPr>
          <w:rFonts w:ascii="Times New Roman" w:hAnsi="Times New Roman"/>
          <w:noProof/>
          <w:sz w:val="24"/>
        </w:rPr>
        <w:t>)</w:t>
      </w:r>
      <w:r w:rsidRPr="003B51B5">
        <w:rPr>
          <w:rFonts w:ascii="Times New Roman" w:hAnsi="Times New Roman"/>
          <w:noProof/>
          <w:sz w:val="24"/>
        </w:rPr>
        <w:t xml:space="preserve"> shall </w:t>
      </w:r>
      <w:r w:rsidR="000A7F89" w:rsidRPr="003B51B5">
        <w:rPr>
          <w:rFonts w:ascii="Times New Roman" w:hAnsi="Times New Roman"/>
          <w:noProof/>
          <w:sz w:val="24"/>
        </w:rPr>
        <w:t>correspond to the KPI included in</w:t>
      </w:r>
      <w:r w:rsidRPr="003B51B5">
        <w:rPr>
          <w:rFonts w:ascii="Times New Roman" w:hAnsi="Times New Roman"/>
          <w:noProof/>
          <w:sz w:val="24"/>
        </w:rPr>
        <w:t xml:space="preserve"> </w:t>
      </w:r>
      <w:r w:rsidR="00F901EE" w:rsidRPr="003B51B5">
        <w:rPr>
          <w:rFonts w:ascii="Times New Roman" w:hAnsi="Times New Roman"/>
          <w:noProof/>
          <w:sz w:val="24"/>
        </w:rPr>
        <w:t xml:space="preserve">columns </w:t>
      </w:r>
      <w:r w:rsidR="00EE7717" w:rsidRPr="003B51B5">
        <w:rPr>
          <w:rFonts w:ascii="Times New Roman" w:hAnsi="Times New Roman"/>
          <w:noProof/>
          <w:sz w:val="24"/>
        </w:rPr>
        <w:t>(</w:t>
      </w:r>
      <w:del w:id="1100" w:author="Author">
        <w:r w:rsidRPr="00E50FA4">
          <w:rPr>
            <w:rFonts w:ascii="Times New Roman" w:hAnsi="Times New Roman"/>
            <w:noProof/>
            <w:sz w:val="24"/>
          </w:rPr>
          <w:delText>b</w:delText>
        </w:r>
        <w:r w:rsidR="00EE7717" w:rsidRPr="00E50FA4">
          <w:rPr>
            <w:rFonts w:ascii="Times New Roman" w:hAnsi="Times New Roman"/>
            <w:noProof/>
            <w:sz w:val="24"/>
          </w:rPr>
          <w:delText>)</w:delText>
        </w:r>
        <w:r w:rsidRPr="00E50FA4">
          <w:rPr>
            <w:rFonts w:ascii="Times New Roman" w:hAnsi="Times New Roman"/>
            <w:noProof/>
            <w:sz w:val="24"/>
          </w:rPr>
          <w:delText xml:space="preserve">, </w:delText>
        </w:r>
        <w:r w:rsidR="00EE7717" w:rsidRPr="00E50FA4">
          <w:rPr>
            <w:rFonts w:ascii="Times New Roman" w:hAnsi="Times New Roman"/>
            <w:noProof/>
            <w:sz w:val="24"/>
          </w:rPr>
          <w:delText>(</w:delText>
        </w:r>
        <w:r w:rsidRPr="00E50FA4">
          <w:rPr>
            <w:rFonts w:ascii="Times New Roman" w:hAnsi="Times New Roman"/>
            <w:noProof/>
            <w:sz w:val="24"/>
          </w:rPr>
          <w:delText>g</w:delText>
        </w:r>
        <w:r w:rsidR="00EE7717" w:rsidRPr="00E50FA4">
          <w:rPr>
            <w:rFonts w:ascii="Times New Roman" w:hAnsi="Times New Roman"/>
            <w:noProof/>
            <w:sz w:val="24"/>
          </w:rPr>
          <w:delText>)</w:delText>
        </w:r>
        <w:r w:rsidR="00F901EE" w:rsidRPr="00E50FA4">
          <w:rPr>
            <w:rFonts w:ascii="Times New Roman" w:hAnsi="Times New Roman"/>
            <w:noProof/>
            <w:sz w:val="24"/>
          </w:rPr>
          <w:delText xml:space="preserve"> </w:delText>
        </w:r>
        <w:r w:rsidRPr="00E50FA4">
          <w:rPr>
            <w:rFonts w:ascii="Times New Roman" w:hAnsi="Times New Roman"/>
            <w:noProof/>
            <w:sz w:val="24"/>
          </w:rPr>
          <w:delText>and</w:delText>
        </w:r>
      </w:del>
      <w:ins w:id="1101" w:author="Author">
        <w:r w:rsidR="00EF0419" w:rsidRPr="003B51B5">
          <w:rPr>
            <w:rFonts w:ascii="Times New Roman" w:hAnsi="Times New Roman"/>
            <w:noProof/>
            <w:sz w:val="24"/>
          </w:rPr>
          <w:t>c</w:t>
        </w:r>
        <w:r w:rsidR="00EE7717" w:rsidRPr="003B51B5">
          <w:rPr>
            <w:rFonts w:ascii="Times New Roman" w:hAnsi="Times New Roman"/>
            <w:noProof/>
            <w:sz w:val="24"/>
          </w:rPr>
          <w:t>)</w:t>
        </w:r>
        <w:r w:rsidRPr="003B51B5">
          <w:rPr>
            <w:rFonts w:ascii="Times New Roman" w:hAnsi="Times New Roman"/>
            <w:noProof/>
            <w:sz w:val="24"/>
          </w:rPr>
          <w:t xml:space="preserve">, </w:t>
        </w:r>
        <w:r w:rsidR="00EE7717" w:rsidRPr="003B51B5">
          <w:rPr>
            <w:rFonts w:ascii="Times New Roman" w:hAnsi="Times New Roman"/>
            <w:noProof/>
            <w:sz w:val="24"/>
          </w:rPr>
          <w:t>(</w:t>
        </w:r>
        <w:r w:rsidR="00EF0419" w:rsidRPr="003B51B5">
          <w:rPr>
            <w:rFonts w:ascii="Times New Roman" w:hAnsi="Times New Roman"/>
            <w:noProof/>
            <w:sz w:val="24"/>
          </w:rPr>
          <w:t>h</w:t>
        </w:r>
        <w:r w:rsidR="00EE7717" w:rsidRPr="003B51B5">
          <w:rPr>
            <w:rFonts w:ascii="Times New Roman" w:hAnsi="Times New Roman"/>
            <w:noProof/>
            <w:sz w:val="24"/>
          </w:rPr>
          <w:t>)</w:t>
        </w:r>
        <w:r w:rsidR="00347E78" w:rsidRPr="003B51B5">
          <w:rPr>
            <w:rFonts w:ascii="Times New Roman" w:hAnsi="Times New Roman"/>
            <w:noProof/>
            <w:sz w:val="24"/>
          </w:rPr>
          <w:t xml:space="preserve">, </w:t>
        </w:r>
      </w:ins>
      <w:r w:rsidR="00347E78" w:rsidRPr="003B51B5">
        <w:rPr>
          <w:rFonts w:ascii="Times New Roman" w:hAnsi="Times New Roman"/>
          <w:noProof/>
          <w:sz w:val="24"/>
        </w:rPr>
        <w:t xml:space="preserve"> </w:t>
      </w:r>
      <w:r w:rsidR="00EF0419" w:rsidRPr="003B51B5">
        <w:rPr>
          <w:rFonts w:ascii="Times New Roman" w:hAnsi="Times New Roman"/>
          <w:noProof/>
          <w:sz w:val="24"/>
        </w:rPr>
        <w:t>(l</w:t>
      </w:r>
      <w:ins w:id="1102" w:author="Author">
        <w:r w:rsidR="00EF0419" w:rsidRPr="003B51B5">
          <w:rPr>
            <w:rFonts w:ascii="Times New Roman" w:hAnsi="Times New Roman"/>
            <w:noProof/>
            <w:sz w:val="24"/>
          </w:rPr>
          <w:t>), (p</w:t>
        </w:r>
        <w:r w:rsidR="00347E78" w:rsidRPr="003B51B5">
          <w:rPr>
            <w:rFonts w:ascii="Times New Roman" w:hAnsi="Times New Roman"/>
            <w:noProof/>
            <w:sz w:val="24"/>
          </w:rPr>
          <w:t>), (</w:t>
        </w:r>
        <w:r w:rsidR="00EF0419" w:rsidRPr="003B51B5">
          <w:rPr>
            <w:rFonts w:ascii="Times New Roman" w:hAnsi="Times New Roman"/>
            <w:noProof/>
            <w:sz w:val="24"/>
          </w:rPr>
          <w:t>t</w:t>
        </w:r>
        <w:r w:rsidR="00347E78" w:rsidRPr="003B51B5">
          <w:rPr>
            <w:rFonts w:ascii="Times New Roman" w:hAnsi="Times New Roman"/>
            <w:noProof/>
            <w:sz w:val="24"/>
          </w:rPr>
          <w:t>), (</w:t>
        </w:r>
        <w:r w:rsidR="00EF0419" w:rsidRPr="003B51B5">
          <w:rPr>
            <w:rFonts w:ascii="Times New Roman" w:hAnsi="Times New Roman"/>
            <w:noProof/>
            <w:sz w:val="24"/>
          </w:rPr>
          <w:t>x</w:t>
        </w:r>
        <w:r w:rsidR="00347E78" w:rsidRPr="003B51B5">
          <w:rPr>
            <w:rFonts w:ascii="Times New Roman" w:hAnsi="Times New Roman"/>
            <w:noProof/>
            <w:sz w:val="24"/>
          </w:rPr>
          <w:t>)</w:t>
        </w:r>
        <w:r w:rsidR="00F901EE" w:rsidRPr="003B51B5">
          <w:rPr>
            <w:rFonts w:ascii="Times New Roman" w:hAnsi="Times New Roman"/>
            <w:noProof/>
            <w:sz w:val="24"/>
          </w:rPr>
          <w:t xml:space="preserve"> </w:t>
        </w:r>
        <w:r w:rsidRPr="003B51B5">
          <w:rPr>
            <w:rFonts w:ascii="Times New Roman" w:hAnsi="Times New Roman"/>
            <w:noProof/>
            <w:sz w:val="24"/>
          </w:rPr>
          <w:t xml:space="preserve">and </w:t>
        </w:r>
        <w:r w:rsidR="00EE7717" w:rsidRPr="003B51B5">
          <w:rPr>
            <w:rFonts w:ascii="Times New Roman" w:hAnsi="Times New Roman"/>
            <w:noProof/>
            <w:sz w:val="24"/>
          </w:rPr>
          <w:t>(</w:t>
        </w:r>
        <w:r w:rsidR="00EF0419" w:rsidRPr="003B51B5">
          <w:rPr>
            <w:rFonts w:ascii="Times New Roman" w:hAnsi="Times New Roman"/>
            <w:noProof/>
            <w:sz w:val="24"/>
          </w:rPr>
          <w:t>ac</w:t>
        </w:r>
      </w:ins>
      <w:r w:rsidR="00EE7717" w:rsidRPr="003B51B5">
        <w:rPr>
          <w:rFonts w:ascii="Times New Roman" w:hAnsi="Times New Roman"/>
          <w:noProof/>
          <w:sz w:val="24"/>
        </w:rPr>
        <w:t>)</w:t>
      </w:r>
      <w:r w:rsidRPr="003B51B5">
        <w:rPr>
          <w:rFonts w:ascii="Times New Roman" w:hAnsi="Times New Roman"/>
          <w:noProof/>
          <w:sz w:val="24"/>
        </w:rPr>
        <w:t xml:space="preserve"> </w:t>
      </w:r>
      <w:r w:rsidR="00F901EE" w:rsidRPr="003B51B5">
        <w:rPr>
          <w:rFonts w:ascii="Times New Roman" w:hAnsi="Times New Roman"/>
          <w:noProof/>
          <w:sz w:val="24"/>
        </w:rPr>
        <w:t>respectively of</w:t>
      </w:r>
      <w:r w:rsidRPr="003B51B5">
        <w:rPr>
          <w:rFonts w:ascii="Times New Roman" w:hAnsi="Times New Roman"/>
          <w:noProof/>
          <w:sz w:val="24"/>
        </w:rPr>
        <w:t xml:space="preserve"> Template </w:t>
      </w:r>
      <w:del w:id="1103" w:author="Author">
        <w:r w:rsidRPr="00E50FA4">
          <w:rPr>
            <w:rFonts w:ascii="Times New Roman" w:hAnsi="Times New Roman"/>
            <w:noProof/>
            <w:sz w:val="24"/>
          </w:rPr>
          <w:delText>8</w:delText>
        </w:r>
      </w:del>
      <w:ins w:id="1104" w:author="Author">
        <w:r w:rsidR="00EF0419" w:rsidRPr="003B51B5">
          <w:rPr>
            <w:rFonts w:ascii="Times New Roman" w:hAnsi="Times New Roman"/>
            <w:noProof/>
            <w:sz w:val="24"/>
          </w:rPr>
          <w:t>1</w:t>
        </w:r>
        <w:r w:rsidR="000E70F5" w:rsidRPr="003B51B5">
          <w:rPr>
            <w:rFonts w:ascii="Times New Roman" w:hAnsi="Times New Roman"/>
            <w:noProof/>
            <w:sz w:val="24"/>
          </w:rPr>
          <w:t xml:space="preserve"> “Assets for the calculation of the GAR”</w:t>
        </w:r>
        <w:r w:rsidR="00C930E7" w:rsidRPr="003B51B5">
          <w:rPr>
            <w:rFonts w:ascii="Times New Roman" w:hAnsi="Times New Roman"/>
            <w:noProof/>
            <w:sz w:val="24"/>
          </w:rPr>
          <w:t xml:space="preserve"> of</w:t>
        </w:r>
        <w:r w:rsidR="00347E78" w:rsidRPr="003B51B5">
          <w:rPr>
            <w:rFonts w:ascii="Times New Roman" w:hAnsi="Times New Roman"/>
            <w:noProof/>
            <w:sz w:val="24"/>
          </w:rPr>
          <w:t xml:space="preserve"> the Commission Delegated Regulation (EU) </w:t>
        </w:r>
        <w:r w:rsidR="00347E78" w:rsidRPr="003B51B5">
          <w:rPr>
            <w:rFonts w:ascii="Times New Roman" w:hAnsi="Times New Roman"/>
            <w:noProof/>
            <w:sz w:val="24"/>
            <w:lang w:val="en-US"/>
          </w:rPr>
          <w:t>2021/2178</w:t>
        </w:r>
      </w:ins>
      <w:r w:rsidRPr="003B51B5">
        <w:rPr>
          <w:rFonts w:ascii="Times New Roman" w:hAnsi="Times New Roman"/>
          <w:noProof/>
          <w:sz w:val="24"/>
        </w:rPr>
        <w:t xml:space="preserve">, accordingly. </w:t>
      </w:r>
      <w:del w:id="1105" w:author="Author">
        <w:r w:rsidRPr="00E50FA4">
          <w:rPr>
            <w:rFonts w:ascii="Times New Roman" w:hAnsi="Times New Roman"/>
            <w:noProof/>
            <w:sz w:val="24"/>
          </w:rPr>
          <w:delText xml:space="preserve">Similarly, for the flow, GAR (climate change mitigation), GAR (climate change adaptation), GAR (climate change mitigation and climate change adaptation) shall </w:delText>
        </w:r>
        <w:r w:rsidR="000A7F89" w:rsidRPr="00E50FA4">
          <w:rPr>
            <w:rFonts w:ascii="Times New Roman" w:hAnsi="Times New Roman"/>
            <w:noProof/>
            <w:sz w:val="24"/>
          </w:rPr>
          <w:delText>correspond to the KPI included</w:delText>
        </w:r>
        <w:r w:rsidR="00F901EE" w:rsidRPr="00E50FA4">
          <w:rPr>
            <w:rFonts w:ascii="Times New Roman" w:hAnsi="Times New Roman"/>
            <w:noProof/>
            <w:sz w:val="24"/>
          </w:rPr>
          <w:delText xml:space="preserve"> in row 1, columns </w:delText>
        </w:r>
        <w:r w:rsidR="00EE7717" w:rsidRPr="00E50FA4">
          <w:rPr>
            <w:rFonts w:ascii="Times New Roman" w:hAnsi="Times New Roman"/>
            <w:noProof/>
            <w:sz w:val="24"/>
          </w:rPr>
          <w:delText>(</w:delText>
        </w:r>
        <w:r w:rsidRPr="00E50FA4">
          <w:rPr>
            <w:rFonts w:ascii="Times New Roman" w:hAnsi="Times New Roman"/>
            <w:noProof/>
            <w:sz w:val="24"/>
          </w:rPr>
          <w:delText>r</w:delText>
        </w:r>
        <w:r w:rsidR="00EE7717" w:rsidRPr="00E50FA4">
          <w:rPr>
            <w:rFonts w:ascii="Times New Roman" w:hAnsi="Times New Roman"/>
            <w:noProof/>
            <w:sz w:val="24"/>
          </w:rPr>
          <w:delText>)</w:delText>
        </w:r>
        <w:r w:rsidRPr="00E50FA4">
          <w:rPr>
            <w:rFonts w:ascii="Times New Roman" w:hAnsi="Times New Roman"/>
            <w:noProof/>
            <w:sz w:val="24"/>
          </w:rPr>
          <w:delText xml:space="preserve">, </w:delText>
        </w:r>
        <w:r w:rsidR="00EE7717" w:rsidRPr="00E50FA4">
          <w:rPr>
            <w:rFonts w:ascii="Times New Roman" w:hAnsi="Times New Roman"/>
            <w:noProof/>
            <w:sz w:val="24"/>
          </w:rPr>
          <w:delText>(</w:delText>
        </w:r>
        <w:r w:rsidRPr="00E50FA4">
          <w:rPr>
            <w:rFonts w:ascii="Times New Roman" w:hAnsi="Times New Roman"/>
            <w:noProof/>
            <w:sz w:val="24"/>
          </w:rPr>
          <w:delText>w</w:delText>
        </w:r>
        <w:r w:rsidR="00EE7717" w:rsidRPr="00E50FA4">
          <w:rPr>
            <w:rFonts w:ascii="Times New Roman" w:hAnsi="Times New Roman"/>
            <w:noProof/>
            <w:sz w:val="24"/>
          </w:rPr>
          <w:delText>)</w:delText>
        </w:r>
        <w:r w:rsidRPr="00E50FA4">
          <w:rPr>
            <w:rFonts w:ascii="Times New Roman" w:hAnsi="Times New Roman"/>
            <w:noProof/>
            <w:sz w:val="24"/>
          </w:rPr>
          <w:delText xml:space="preserve"> and </w:delText>
        </w:r>
        <w:r w:rsidR="00EE7717" w:rsidRPr="00E50FA4">
          <w:rPr>
            <w:rFonts w:ascii="Times New Roman" w:hAnsi="Times New Roman"/>
            <w:noProof/>
            <w:sz w:val="24"/>
          </w:rPr>
          <w:delText>(</w:delText>
        </w:r>
        <w:r w:rsidRPr="00E50FA4">
          <w:rPr>
            <w:rFonts w:ascii="Times New Roman" w:hAnsi="Times New Roman"/>
            <w:noProof/>
            <w:sz w:val="24"/>
          </w:rPr>
          <w:delText>ab</w:delText>
        </w:r>
        <w:r w:rsidR="00EE7717" w:rsidRPr="00E50FA4">
          <w:rPr>
            <w:rFonts w:ascii="Times New Roman" w:hAnsi="Times New Roman"/>
            <w:noProof/>
            <w:sz w:val="24"/>
          </w:rPr>
          <w:delText>)</w:delText>
        </w:r>
        <w:r w:rsidRPr="00E50FA4">
          <w:rPr>
            <w:rFonts w:ascii="Times New Roman" w:hAnsi="Times New Roman"/>
            <w:noProof/>
            <w:sz w:val="24"/>
          </w:rPr>
          <w:delText xml:space="preserve"> </w:delText>
        </w:r>
        <w:r w:rsidR="00F901EE" w:rsidRPr="00E50FA4">
          <w:rPr>
            <w:rFonts w:ascii="Times New Roman" w:hAnsi="Times New Roman"/>
            <w:noProof/>
            <w:sz w:val="24"/>
          </w:rPr>
          <w:delText>of the same</w:delText>
        </w:r>
        <w:r w:rsidRPr="00E50FA4">
          <w:rPr>
            <w:rFonts w:ascii="Times New Roman" w:hAnsi="Times New Roman"/>
            <w:noProof/>
            <w:sz w:val="24"/>
          </w:rPr>
          <w:delText xml:space="preserve"> Template 8</w:delText>
        </w:r>
        <w:r w:rsidR="00501650" w:rsidRPr="00E50FA4">
          <w:rPr>
            <w:rFonts w:ascii="Times New Roman" w:hAnsi="Times New Roman"/>
            <w:noProof/>
            <w:sz w:val="24"/>
          </w:rPr>
          <w:delText>.</w:delText>
        </w:r>
      </w:del>
    </w:p>
    <w:p w14:paraId="0814C3A4" w14:textId="77777777" w:rsidR="00756501" w:rsidRPr="00E50FA4" w:rsidRDefault="00756501" w:rsidP="00B76863">
      <w:pPr>
        <w:pStyle w:val="ListParagraph"/>
        <w:numPr>
          <w:ilvl w:val="0"/>
          <w:numId w:val="22"/>
        </w:numPr>
        <w:tabs>
          <w:tab w:val="left" w:pos="567"/>
        </w:tabs>
        <w:spacing w:before="120" w:after="120"/>
        <w:ind w:left="0" w:firstLine="0"/>
        <w:jc w:val="both"/>
        <w:rPr>
          <w:del w:id="1106" w:author="Author"/>
          <w:rFonts w:ascii="Times New Roman" w:hAnsi="Times New Roman"/>
          <w:noProof/>
          <w:sz w:val="24"/>
        </w:rPr>
      </w:pPr>
      <w:del w:id="1107" w:author="Author">
        <w:r w:rsidRPr="00E50FA4">
          <w:rPr>
            <w:rFonts w:ascii="Times New Roman" w:hAnsi="Times New Roman"/>
            <w:noProof/>
            <w:sz w:val="24"/>
          </w:rPr>
          <w:delText xml:space="preserve">Information on the coverage shall </w:delText>
        </w:r>
        <w:r w:rsidR="00F901EE" w:rsidRPr="00E50FA4">
          <w:rPr>
            <w:rFonts w:ascii="Times New Roman" w:hAnsi="Times New Roman"/>
            <w:noProof/>
            <w:sz w:val="24"/>
          </w:rPr>
          <w:delText>be included in</w:delText>
        </w:r>
        <w:r w:rsidR="00D547F5" w:rsidRPr="00E50FA4">
          <w:rPr>
            <w:rFonts w:ascii="Times New Roman" w:hAnsi="Times New Roman"/>
            <w:noProof/>
            <w:sz w:val="24"/>
          </w:rPr>
          <w:delText xml:space="preserve"> Template 8</w:delText>
        </w:r>
        <w:r w:rsidR="00F901EE" w:rsidRPr="00E50FA4">
          <w:rPr>
            <w:rFonts w:ascii="Times New Roman" w:hAnsi="Times New Roman"/>
            <w:noProof/>
            <w:sz w:val="24"/>
          </w:rPr>
          <w:delText>, row 1, column</w:delText>
        </w:r>
        <w:r w:rsidR="00D547F5" w:rsidRPr="00E50FA4">
          <w:rPr>
            <w:rFonts w:ascii="Times New Roman" w:hAnsi="Times New Roman"/>
            <w:noProof/>
            <w:sz w:val="24"/>
          </w:rPr>
          <w:delText xml:space="preserve"> </w:delText>
        </w:r>
        <w:r w:rsidR="00EE7717" w:rsidRPr="00E50FA4">
          <w:rPr>
            <w:rFonts w:ascii="Times New Roman" w:hAnsi="Times New Roman"/>
            <w:noProof/>
            <w:sz w:val="24"/>
          </w:rPr>
          <w:delText>(</w:delText>
        </w:r>
        <w:r w:rsidR="00D547F5" w:rsidRPr="00E50FA4">
          <w:rPr>
            <w:rFonts w:ascii="Times New Roman" w:hAnsi="Times New Roman"/>
            <w:noProof/>
            <w:sz w:val="24"/>
          </w:rPr>
          <w:delText>p</w:delText>
        </w:r>
        <w:r w:rsidR="00EE7717" w:rsidRPr="00E50FA4">
          <w:rPr>
            <w:rFonts w:ascii="Times New Roman" w:hAnsi="Times New Roman"/>
            <w:noProof/>
            <w:sz w:val="24"/>
          </w:rPr>
          <w:delText>)</w:delText>
        </w:r>
        <w:r w:rsidR="00D547F5" w:rsidRPr="00E50FA4">
          <w:rPr>
            <w:rFonts w:ascii="Times New Roman" w:hAnsi="Times New Roman"/>
            <w:noProof/>
            <w:sz w:val="24"/>
          </w:rPr>
          <w:delText xml:space="preserve"> for GAR stock, </w:delText>
        </w:r>
        <w:r w:rsidR="00F901EE" w:rsidRPr="00E50FA4">
          <w:rPr>
            <w:rFonts w:ascii="Times New Roman" w:hAnsi="Times New Roman"/>
            <w:noProof/>
            <w:sz w:val="24"/>
          </w:rPr>
          <w:delText xml:space="preserve">and </w:delText>
        </w:r>
        <w:r w:rsidR="00EE7717" w:rsidRPr="00E50FA4">
          <w:rPr>
            <w:rFonts w:ascii="Times New Roman" w:hAnsi="Times New Roman"/>
            <w:noProof/>
            <w:sz w:val="24"/>
          </w:rPr>
          <w:delText>(</w:delText>
        </w:r>
        <w:r w:rsidR="00D547F5" w:rsidRPr="00E50FA4">
          <w:rPr>
            <w:rFonts w:ascii="Times New Roman" w:hAnsi="Times New Roman"/>
            <w:noProof/>
            <w:sz w:val="24"/>
          </w:rPr>
          <w:delText>af</w:delText>
        </w:r>
        <w:r w:rsidR="00EE7717" w:rsidRPr="00E50FA4">
          <w:rPr>
            <w:rFonts w:ascii="Times New Roman" w:hAnsi="Times New Roman"/>
            <w:noProof/>
            <w:sz w:val="24"/>
          </w:rPr>
          <w:delText>)</w:delText>
        </w:r>
        <w:r w:rsidR="00D547F5" w:rsidRPr="00E50FA4">
          <w:rPr>
            <w:rFonts w:ascii="Times New Roman" w:hAnsi="Times New Roman"/>
            <w:noProof/>
            <w:sz w:val="24"/>
          </w:rPr>
          <w:delText xml:space="preserve"> for GAR flow.</w:delText>
        </w:r>
      </w:del>
    </w:p>
    <w:p w14:paraId="20096C69" w14:textId="39FA458C" w:rsidR="00347E78" w:rsidRPr="003B51B5" w:rsidRDefault="00347E78" w:rsidP="00DB2BD0">
      <w:pPr>
        <w:pStyle w:val="ListParagraph"/>
        <w:numPr>
          <w:ilvl w:val="0"/>
          <w:numId w:val="22"/>
        </w:numPr>
        <w:tabs>
          <w:tab w:val="left" w:pos="567"/>
        </w:tabs>
        <w:spacing w:before="120" w:after="120"/>
        <w:ind w:left="0" w:firstLine="0"/>
        <w:jc w:val="both"/>
        <w:rPr>
          <w:ins w:id="1108" w:author="Author"/>
          <w:rFonts w:ascii="Times New Roman" w:hAnsi="Times New Roman"/>
          <w:noProof/>
          <w:sz w:val="24"/>
        </w:rPr>
      </w:pPr>
      <w:ins w:id="1109" w:author="Author">
        <w:r w:rsidRPr="003B51B5">
          <w:rPr>
            <w:rFonts w:ascii="Times New Roman" w:hAnsi="Times New Roman"/>
            <w:noProof/>
            <w:sz w:val="24"/>
          </w:rPr>
          <w:t>Similarly, for the flows, GAR (climate change mitigation), GAR (climate change adaptation), GAR (water and marine resources), GAR (circular economy), GAR (pollution), GAR (biodiversity and ecosystems) and GAR (climate change mitigation, climate change adaptation</w:t>
        </w:r>
        <w:r w:rsidR="009631EC">
          <w:rPr>
            <w:rFonts w:ascii="Times New Roman" w:hAnsi="Times New Roman"/>
            <w:noProof/>
            <w:sz w:val="24"/>
          </w:rPr>
          <w:t>,</w:t>
        </w:r>
        <w:r w:rsidRPr="003B51B5">
          <w:rPr>
            <w:rFonts w:ascii="Times New Roman" w:hAnsi="Times New Roman"/>
            <w:noProof/>
            <w:sz w:val="24"/>
          </w:rPr>
          <w:t xml:space="preserve"> water and marine resources, circular economy, pollution and biodiversity and ecosystems</w:t>
        </w:r>
        <w:r w:rsidR="009631EC">
          <w:rPr>
            <w:rFonts w:ascii="Times New Roman" w:hAnsi="Times New Roman"/>
            <w:noProof/>
            <w:sz w:val="24"/>
          </w:rPr>
          <w:t>)</w:t>
        </w:r>
        <w:r w:rsidRPr="003B51B5">
          <w:rPr>
            <w:rFonts w:ascii="Times New Roman" w:hAnsi="Times New Roman"/>
            <w:noProof/>
            <w:sz w:val="24"/>
          </w:rPr>
          <w:t xml:space="preserve"> shall correspond to the KPI included in columns (b), (g), (k), (o), (s), (w) and (ab) respectively of Template 4</w:t>
        </w:r>
        <w:r w:rsidR="000E70F5" w:rsidRPr="003B51B5">
          <w:rPr>
            <w:rFonts w:ascii="Times New Roman" w:hAnsi="Times New Roman"/>
            <w:noProof/>
            <w:sz w:val="24"/>
          </w:rPr>
          <w:t xml:space="preserve"> “GAR KPI flow”</w:t>
        </w:r>
        <w:r w:rsidR="00C930E7" w:rsidRPr="003B51B5">
          <w:rPr>
            <w:rFonts w:ascii="Times New Roman" w:hAnsi="Times New Roman"/>
            <w:noProof/>
            <w:sz w:val="24"/>
          </w:rPr>
          <w:t xml:space="preserve"> of</w:t>
        </w:r>
        <w:r w:rsidRPr="003B51B5">
          <w:rPr>
            <w:rFonts w:ascii="Times New Roman" w:hAnsi="Times New Roman"/>
            <w:noProof/>
            <w:sz w:val="24"/>
          </w:rPr>
          <w:t xml:space="preserve"> the Commission Delegated Regulation (EU) </w:t>
        </w:r>
        <w:r w:rsidRPr="003B51B5">
          <w:rPr>
            <w:rFonts w:ascii="Times New Roman" w:hAnsi="Times New Roman"/>
            <w:noProof/>
            <w:sz w:val="24"/>
            <w:lang w:val="en-US"/>
          </w:rPr>
          <w:t>2021/2178</w:t>
        </w:r>
        <w:r w:rsidRPr="003B51B5">
          <w:rPr>
            <w:rFonts w:ascii="Times New Roman" w:hAnsi="Times New Roman"/>
            <w:noProof/>
            <w:sz w:val="24"/>
          </w:rPr>
          <w:t xml:space="preserve">, accordingly. </w:t>
        </w:r>
      </w:ins>
    </w:p>
    <w:p w14:paraId="2738D5DF" w14:textId="425E6845" w:rsidR="00347E78" w:rsidRDefault="00EF0419" w:rsidP="00DB2BD0">
      <w:pPr>
        <w:pStyle w:val="ListParagraph"/>
        <w:numPr>
          <w:ilvl w:val="0"/>
          <w:numId w:val="22"/>
        </w:numPr>
        <w:tabs>
          <w:tab w:val="left" w:pos="567"/>
        </w:tabs>
        <w:spacing w:before="120" w:after="120"/>
        <w:ind w:left="0" w:firstLine="0"/>
        <w:jc w:val="both"/>
        <w:rPr>
          <w:ins w:id="1110" w:author="Author"/>
          <w:rFonts w:ascii="Times New Roman" w:hAnsi="Times New Roman"/>
          <w:sz w:val="24"/>
          <w:szCs w:val="24"/>
        </w:rPr>
      </w:pPr>
      <w:ins w:id="1111" w:author="Author">
        <w:r w:rsidRPr="221E7681">
          <w:rPr>
            <w:rFonts w:ascii="Times New Roman" w:hAnsi="Times New Roman"/>
            <w:sz w:val="24"/>
            <w:szCs w:val="24"/>
          </w:rPr>
          <w:t>The coverage over total assets corresponds to the pe</w:t>
        </w:r>
        <w:r w:rsidR="006362B8">
          <w:rPr>
            <w:rFonts w:ascii="Times New Roman" w:hAnsi="Times New Roman"/>
            <w:sz w:val="24"/>
            <w:szCs w:val="24"/>
          </w:rPr>
          <w:t>r</w:t>
        </w:r>
        <w:r w:rsidRPr="221E7681">
          <w:rPr>
            <w:rFonts w:ascii="Times New Roman" w:hAnsi="Times New Roman"/>
            <w:sz w:val="24"/>
            <w:szCs w:val="24"/>
          </w:rPr>
          <w:t xml:space="preserve">centage of assets covered by the KPI </w:t>
        </w:r>
        <w:r w:rsidR="0DF42BA7" w:rsidRPr="221E7681">
          <w:rPr>
            <w:rFonts w:ascii="Times New Roman" w:hAnsi="Times New Roman"/>
            <w:noProof/>
            <w:sz w:val="24"/>
            <w:szCs w:val="24"/>
          </w:rPr>
          <w:t xml:space="preserve">(denominator of </w:t>
        </w:r>
        <w:r w:rsidR="006362B8">
          <w:rPr>
            <w:rFonts w:ascii="Times New Roman" w:hAnsi="Times New Roman"/>
            <w:noProof/>
            <w:sz w:val="24"/>
            <w:szCs w:val="24"/>
          </w:rPr>
          <w:t xml:space="preserve">the </w:t>
        </w:r>
        <w:r w:rsidR="0DF42BA7" w:rsidRPr="221E7681">
          <w:rPr>
            <w:rFonts w:ascii="Times New Roman" w:hAnsi="Times New Roman"/>
            <w:noProof/>
            <w:sz w:val="24"/>
            <w:szCs w:val="24"/>
          </w:rPr>
          <w:t xml:space="preserve">GAR) </w:t>
        </w:r>
        <w:r w:rsidRPr="221E7681">
          <w:rPr>
            <w:rFonts w:ascii="Times New Roman" w:hAnsi="Times New Roman"/>
            <w:sz w:val="24"/>
            <w:szCs w:val="24"/>
          </w:rPr>
          <w:t xml:space="preserve">over </w:t>
        </w:r>
        <w:r w:rsidR="009112CE">
          <w:rPr>
            <w:rFonts w:ascii="Times New Roman" w:hAnsi="Times New Roman"/>
            <w:sz w:val="24"/>
            <w:szCs w:val="24"/>
          </w:rPr>
          <w:t xml:space="preserve">the </w:t>
        </w:r>
        <w:r w:rsidRPr="221E7681">
          <w:rPr>
            <w:rFonts w:ascii="Times New Roman" w:hAnsi="Times New Roman"/>
            <w:sz w:val="24"/>
            <w:szCs w:val="24"/>
          </w:rPr>
          <w:t>bank´s total as</w:t>
        </w:r>
        <w:r w:rsidR="00262FDB">
          <w:rPr>
            <w:rFonts w:ascii="Times New Roman" w:hAnsi="Times New Roman"/>
            <w:sz w:val="24"/>
            <w:szCs w:val="24"/>
          </w:rPr>
          <w:t>sets</w:t>
        </w:r>
        <w:r w:rsidR="006362B8">
          <w:rPr>
            <w:rFonts w:ascii="Times New Roman" w:hAnsi="Times New Roman"/>
            <w:sz w:val="24"/>
            <w:szCs w:val="24"/>
          </w:rPr>
          <w:t xml:space="preserve"> as reported in tempalte 7</w:t>
        </w:r>
        <w:r w:rsidRPr="221E7681">
          <w:rPr>
            <w:rFonts w:ascii="Times New Roman" w:hAnsi="Times New Roman"/>
            <w:sz w:val="24"/>
            <w:szCs w:val="24"/>
          </w:rPr>
          <w:t>.</w:t>
        </w:r>
      </w:ins>
    </w:p>
    <w:p w14:paraId="405277DA" w14:textId="74FFD39B" w:rsidR="00C64DF1" w:rsidRPr="00C64DF1" w:rsidRDefault="00C64DF1" w:rsidP="00C64DF1">
      <w:pPr>
        <w:pStyle w:val="ListParagraph"/>
        <w:numPr>
          <w:ilvl w:val="0"/>
          <w:numId w:val="22"/>
        </w:numPr>
        <w:tabs>
          <w:tab w:val="left" w:pos="567"/>
        </w:tabs>
        <w:spacing w:before="120" w:after="120"/>
        <w:ind w:left="0" w:firstLine="0"/>
        <w:jc w:val="both"/>
        <w:rPr>
          <w:rFonts w:ascii="Times New Roman" w:hAnsi="Times New Roman"/>
          <w:sz w:val="24"/>
          <w:szCs w:val="24"/>
        </w:rPr>
      </w:pPr>
      <w:r w:rsidRPr="00C64DF1">
        <w:rPr>
          <w:rFonts w:ascii="Times New Roman" w:hAnsi="Times New Roman"/>
          <w:sz w:val="24"/>
          <w:szCs w:val="24"/>
        </w:rPr>
        <w:t xml:space="preserve">Institutions shall disclose this </w:t>
      </w:r>
      <w:del w:id="1112" w:author="Author">
        <w:r w:rsidR="001D0251" w:rsidRPr="00E50FA4">
          <w:rPr>
            <w:rFonts w:ascii="Times New Roman" w:hAnsi="Times New Roman"/>
            <w:noProof/>
            <w:sz w:val="24"/>
          </w:rPr>
          <w:delText xml:space="preserve">information with first reference date </w:delText>
        </w:r>
        <w:r w:rsidR="002A2C5B" w:rsidRPr="00E50FA4">
          <w:rPr>
            <w:rFonts w:ascii="Times New Roman" w:hAnsi="Times New Roman"/>
            <w:noProof/>
            <w:sz w:val="24"/>
          </w:rPr>
          <w:delText>as of</w:delText>
        </w:r>
        <w:r w:rsidR="001D0251" w:rsidRPr="00E50FA4">
          <w:rPr>
            <w:rFonts w:ascii="Times New Roman" w:hAnsi="Times New Roman"/>
            <w:noProof/>
            <w:sz w:val="24"/>
          </w:rPr>
          <w:delText xml:space="preserve"> 31 December 2023</w:delText>
        </w:r>
        <w:r w:rsidR="008F08CA" w:rsidRPr="00E50FA4">
          <w:rPr>
            <w:rFonts w:ascii="Times New Roman" w:hAnsi="Times New Roman"/>
            <w:noProof/>
            <w:sz w:val="24"/>
          </w:rPr>
          <w:delText xml:space="preserve">, </w:delText>
        </w:r>
        <w:r w:rsidR="005B2289" w:rsidRPr="005B2289">
          <w:rPr>
            <w:rFonts w:ascii="Times New Roman" w:hAnsi="Times New Roman"/>
            <w:noProof/>
            <w:sz w:val="24"/>
            <w:lang w:val="en-US"/>
          </w:rPr>
          <w:delText>which is in line with the first reference date for the disclosure of the information</w:delText>
        </w:r>
      </w:del>
      <w:ins w:id="1113" w:author="Author">
        <w:r w:rsidRPr="00C64DF1">
          <w:rPr>
            <w:rFonts w:ascii="Times New Roman" w:hAnsi="Times New Roman"/>
            <w:sz w:val="24"/>
            <w:szCs w:val="24"/>
          </w:rPr>
          <w:t>template on a</w:t>
        </w:r>
        <w:r>
          <w:rPr>
            <w:rFonts w:ascii="Times New Roman" w:hAnsi="Times New Roman"/>
            <w:sz w:val="24"/>
            <w:szCs w:val="24"/>
          </w:rPr>
          <w:t xml:space="preserve">n </w:t>
        </w:r>
        <w:r w:rsidRPr="00C64DF1">
          <w:rPr>
            <w:rFonts w:ascii="Times New Roman" w:hAnsi="Times New Roman"/>
            <w:sz w:val="24"/>
            <w:szCs w:val="24"/>
          </w:rPr>
          <w:t>annual basis</w:t>
        </w:r>
        <w:r w:rsidR="001D5CD2">
          <w:rPr>
            <w:rFonts w:ascii="Times New Roman" w:hAnsi="Times New Roman"/>
            <w:sz w:val="24"/>
            <w:szCs w:val="24"/>
          </w:rPr>
          <w:t>, based</w:t>
        </w:r>
      </w:ins>
      <w:r w:rsidR="001D5CD2" w:rsidRPr="00E1637D">
        <w:rPr>
          <w:rFonts w:ascii="Times New Roman" w:hAnsi="Times New Roman"/>
          <w:sz w:val="24"/>
          <w:rPrChange w:id="1114" w:author="Author">
            <w:rPr>
              <w:rFonts w:ascii="Times New Roman" w:hAnsi="Times New Roman"/>
              <w:sz w:val="24"/>
              <w:lang w:val="en-US"/>
            </w:rPr>
          </w:rPrChange>
        </w:rPr>
        <w:t xml:space="preserve"> on </w:t>
      </w:r>
      <w:del w:id="1115" w:author="Author">
        <w:r w:rsidR="005B2289" w:rsidRPr="005B2289">
          <w:rPr>
            <w:rFonts w:ascii="Times New Roman" w:hAnsi="Times New Roman"/>
            <w:noProof/>
            <w:sz w:val="24"/>
            <w:lang w:val="en-US"/>
          </w:rPr>
          <w:delText>the GAR referred to in Delegated Regulation (EU) 2021/2178</w:delText>
        </w:r>
      </w:del>
      <w:ins w:id="1116" w:author="Author">
        <w:r w:rsidR="001D5CD2">
          <w:rPr>
            <w:rFonts w:ascii="Times New Roman" w:hAnsi="Times New Roman"/>
            <w:sz w:val="24"/>
            <w:szCs w:val="24"/>
          </w:rPr>
          <w:t>materiality assessment</w:t>
        </w:r>
      </w:ins>
      <w:r w:rsidRPr="00C64DF1">
        <w:rPr>
          <w:rFonts w:ascii="Times New Roman" w:hAnsi="Times New Roman"/>
          <w:sz w:val="24"/>
          <w:szCs w:val="24"/>
        </w:rPr>
        <w:t>.</w:t>
      </w:r>
    </w:p>
    <w:p w14:paraId="39305D6E" w14:textId="77777777" w:rsidR="00414E05" w:rsidRDefault="00414E05" w:rsidP="00D35812">
      <w:pPr>
        <w:spacing w:before="120" w:after="120"/>
        <w:jc w:val="both"/>
        <w:rPr>
          <w:rFonts w:ascii="Times New Roman" w:hAnsi="Times New Roman"/>
          <w:noProof/>
          <w:sz w:val="24"/>
          <w:lang w:val="en-GB"/>
        </w:rPr>
      </w:pPr>
    </w:p>
    <w:p w14:paraId="5BAE1059" w14:textId="7F1C20AF" w:rsidR="00917173" w:rsidRDefault="00917173" w:rsidP="00E1637D">
      <w:pPr>
        <w:spacing w:before="120" w:after="120"/>
        <w:jc w:val="both"/>
        <w:rPr>
          <w:rFonts w:ascii="Times New Roman" w:hAnsi="Times New Roman" w:cs="Times New Roman"/>
          <w:b/>
          <w:noProof/>
          <w:sz w:val="24"/>
          <w:lang w:val="en-GB"/>
        </w:rPr>
        <w:pPrChange w:id="1117" w:author="Author">
          <w:pPr>
            <w:jc w:val="both"/>
          </w:pPr>
        </w:pPrChange>
      </w:pPr>
      <w:r w:rsidRPr="008669E0">
        <w:rPr>
          <w:rFonts w:ascii="Times New Roman" w:hAnsi="Times New Roman" w:cs="Times New Roman"/>
          <w:b/>
          <w:noProof/>
          <w:sz w:val="24"/>
          <w:lang w:val="en-GB"/>
        </w:rPr>
        <w:t>Template 7</w:t>
      </w:r>
      <w:del w:id="1118" w:author="Author">
        <w:r w:rsidR="00B41D4D" w:rsidRPr="00E50FA4">
          <w:rPr>
            <w:rFonts w:ascii="Times New Roman" w:hAnsi="Times New Roman" w:cs="Times New Roman"/>
            <w:b/>
            <w:noProof/>
            <w:sz w:val="24"/>
            <w:lang w:val="en-GB"/>
          </w:rPr>
          <w:delText xml:space="preserve"> -</w:delText>
        </w:r>
        <w:r w:rsidR="00CB5006" w:rsidRPr="00E50FA4">
          <w:rPr>
            <w:rFonts w:ascii="Times New Roman" w:hAnsi="Times New Roman" w:cs="Times New Roman"/>
            <w:b/>
            <w:noProof/>
            <w:sz w:val="24"/>
            <w:lang w:val="en-GB"/>
          </w:rPr>
          <w:delText xml:space="preserve"> </w:delText>
        </w:r>
        <w:r w:rsidR="00B41D4D" w:rsidRPr="00E50FA4">
          <w:rPr>
            <w:rFonts w:ascii="Times New Roman" w:hAnsi="Times New Roman" w:cs="Times New Roman"/>
            <w:b/>
            <w:noProof/>
            <w:sz w:val="24"/>
            <w:lang w:val="en-GB"/>
          </w:rPr>
          <w:delText>Mitigating actions:</w:delText>
        </w:r>
      </w:del>
      <w:ins w:id="1119" w:author="Author">
        <w:r w:rsidR="00DD0714">
          <w:rPr>
            <w:rFonts w:ascii="Times New Roman" w:hAnsi="Times New Roman" w:cs="Times New Roman"/>
            <w:b/>
            <w:noProof/>
            <w:sz w:val="24"/>
            <w:lang w:val="en-GB"/>
          </w:rPr>
          <w:t>:</w:t>
        </w:r>
        <w:r w:rsidRPr="008669E0">
          <w:rPr>
            <w:rFonts w:ascii="Times New Roman" w:hAnsi="Times New Roman" w:cs="Times New Roman"/>
            <w:b/>
            <w:noProof/>
            <w:sz w:val="24"/>
            <w:lang w:val="en-GB"/>
          </w:rPr>
          <w:t xml:space="preserve"> </w:t>
        </w:r>
        <w:r w:rsidR="0059320B">
          <w:rPr>
            <w:rFonts w:ascii="Times New Roman" w:hAnsi="Times New Roman" w:cs="Times New Roman"/>
            <w:b/>
            <w:noProof/>
            <w:sz w:val="24"/>
            <w:lang w:val="en-GB"/>
          </w:rPr>
          <w:t>1.</w:t>
        </w:r>
      </w:ins>
      <w:r w:rsidR="0059320B">
        <w:rPr>
          <w:rFonts w:ascii="Times New Roman" w:hAnsi="Times New Roman" w:cs="Times New Roman"/>
          <w:b/>
          <w:noProof/>
          <w:sz w:val="24"/>
          <w:lang w:val="en-GB"/>
        </w:rPr>
        <w:t xml:space="preserve"> </w:t>
      </w:r>
      <w:r w:rsidR="00A97676" w:rsidRPr="00A97676">
        <w:rPr>
          <w:rFonts w:ascii="Times New Roman" w:hAnsi="Times New Roman" w:cs="Times New Roman"/>
          <w:b/>
          <w:noProof/>
          <w:sz w:val="24"/>
          <w:lang w:val="en-GB"/>
        </w:rPr>
        <w:t>Assets for the calculation of GAR</w:t>
      </w:r>
      <w:del w:id="1120" w:author="Author">
        <w:r w:rsidR="00B41D4D" w:rsidRPr="00E50FA4">
          <w:rPr>
            <w:rFonts w:ascii="Times New Roman" w:hAnsi="Times New Roman" w:cs="Times New Roman"/>
            <w:b/>
            <w:noProof/>
            <w:sz w:val="24"/>
            <w:lang w:val="en-GB"/>
          </w:rPr>
          <w:delText xml:space="preserve">. </w:delText>
        </w:r>
        <w:r w:rsidR="00B41D4D" w:rsidRPr="00E50FA4">
          <w:rPr>
            <w:rFonts w:ascii="Times New Roman" w:hAnsi="Times New Roman" w:cs="Times New Roman"/>
            <w:bCs/>
            <w:noProof/>
            <w:sz w:val="24"/>
            <w:lang w:val="en-GB"/>
          </w:rPr>
          <w:delText>Fixed format</w:delText>
        </w:r>
      </w:del>
    </w:p>
    <w:p w14:paraId="601F995C" w14:textId="77777777" w:rsidR="005A145F" w:rsidRDefault="005A145F" w:rsidP="00D35812">
      <w:pPr>
        <w:spacing w:before="120" w:after="120"/>
        <w:jc w:val="both"/>
        <w:rPr>
          <w:ins w:id="1121" w:author="Author"/>
          <w:rFonts w:ascii="Times New Roman" w:hAnsi="Times New Roman" w:cs="Times New Roman"/>
          <w:b/>
          <w:noProof/>
          <w:sz w:val="24"/>
          <w:lang w:val="en-GB"/>
        </w:rPr>
      </w:pPr>
    </w:p>
    <w:p w14:paraId="7A2871D0" w14:textId="77777777" w:rsidR="00C30D42" w:rsidRPr="00E50FA4" w:rsidRDefault="0021644B" w:rsidP="00B76863">
      <w:pPr>
        <w:pStyle w:val="ListParagraph"/>
        <w:numPr>
          <w:ilvl w:val="0"/>
          <w:numId w:val="92"/>
        </w:numPr>
        <w:tabs>
          <w:tab w:val="left" w:pos="567"/>
        </w:tabs>
        <w:spacing w:before="120" w:after="120"/>
        <w:ind w:left="0" w:firstLine="0"/>
        <w:jc w:val="both"/>
        <w:rPr>
          <w:del w:id="1122" w:author="Author"/>
          <w:rFonts w:ascii="Times New Roman" w:hAnsi="Times New Roman"/>
          <w:noProof/>
          <w:sz w:val="24"/>
        </w:rPr>
      </w:pPr>
      <w:r w:rsidRPr="00E50FA4">
        <w:rPr>
          <w:rFonts w:ascii="Times New Roman" w:hAnsi="Times New Roman"/>
          <w:noProof/>
          <w:sz w:val="24"/>
        </w:rPr>
        <w:t xml:space="preserve">Institutions shall </w:t>
      </w:r>
      <w:del w:id="1123" w:author="Author">
        <w:r w:rsidR="008F08CA" w:rsidRPr="00E50FA4">
          <w:rPr>
            <w:rFonts w:ascii="Times New Roman" w:hAnsi="Times New Roman"/>
            <w:noProof/>
            <w:sz w:val="24"/>
          </w:rPr>
          <w:delText xml:space="preserve">use </w:delText>
        </w:r>
        <w:r w:rsidR="00AE5EC1" w:rsidRPr="00E50FA4">
          <w:rPr>
            <w:rFonts w:ascii="Times New Roman" w:hAnsi="Times New Roman"/>
            <w:noProof/>
            <w:sz w:val="24"/>
          </w:rPr>
          <w:delText xml:space="preserve">the </w:delText>
        </w:r>
        <w:r w:rsidR="008F08CA" w:rsidRPr="00E50FA4">
          <w:rPr>
            <w:rFonts w:ascii="Times New Roman" w:hAnsi="Times New Roman"/>
            <w:noProof/>
            <w:sz w:val="24"/>
          </w:rPr>
          <w:delText xml:space="preserve">following </w:delText>
        </w:r>
        <w:r w:rsidR="00AE5EC1" w:rsidRPr="00E50FA4">
          <w:rPr>
            <w:rFonts w:ascii="Times New Roman" w:hAnsi="Times New Roman"/>
            <w:noProof/>
            <w:sz w:val="24"/>
          </w:rPr>
          <w:delText xml:space="preserve">instructions to </w:delText>
        </w:r>
      </w:del>
      <w:r w:rsidRPr="00E50FA4">
        <w:rPr>
          <w:rFonts w:ascii="Times New Roman" w:hAnsi="Times New Roman"/>
          <w:noProof/>
          <w:sz w:val="24"/>
        </w:rPr>
        <w:t xml:space="preserve">disclose the information required in </w:t>
      </w:r>
      <w:r w:rsidRPr="001F5181">
        <w:rPr>
          <w:rFonts w:ascii="Times New Roman" w:hAnsi="Times New Roman"/>
          <w:noProof/>
          <w:sz w:val="24"/>
        </w:rPr>
        <w:t>‘</w:t>
      </w:r>
      <w:del w:id="1124" w:author="Author">
        <w:r w:rsidR="00AE5EC1" w:rsidRPr="00E50FA4">
          <w:rPr>
            <w:rFonts w:ascii="Times New Roman" w:hAnsi="Times New Roman"/>
            <w:bCs/>
            <w:noProof/>
            <w:sz w:val="24"/>
          </w:rPr>
          <w:delText xml:space="preserve">Template 7 - </w:delText>
        </w:r>
        <w:r w:rsidR="00B41D4D" w:rsidRPr="00E50FA4">
          <w:rPr>
            <w:rFonts w:ascii="Times New Roman" w:hAnsi="Times New Roman"/>
            <w:bCs/>
            <w:noProof/>
            <w:sz w:val="24"/>
          </w:rPr>
          <w:delText>Mitigating actions:</w:delText>
        </w:r>
      </w:del>
      <w:ins w:id="1125" w:author="Author">
        <w:r w:rsidR="001F47C5" w:rsidRPr="00C64DF1">
          <w:rPr>
            <w:rFonts w:ascii="Times New Roman" w:hAnsi="Times New Roman"/>
            <w:noProof/>
            <w:sz w:val="24"/>
          </w:rPr>
          <w:t>1.</w:t>
        </w:r>
      </w:ins>
      <w:r w:rsidR="001F47C5" w:rsidRPr="00C64DF1">
        <w:rPr>
          <w:rFonts w:ascii="Times New Roman" w:hAnsi="Times New Roman"/>
          <w:noProof/>
          <w:sz w:val="24"/>
        </w:rPr>
        <w:t xml:space="preserve"> </w:t>
      </w:r>
      <w:r w:rsidR="00C059B7" w:rsidRPr="00C64DF1">
        <w:rPr>
          <w:rFonts w:ascii="Times New Roman" w:hAnsi="Times New Roman"/>
          <w:noProof/>
          <w:sz w:val="24"/>
        </w:rPr>
        <w:t>Assets for the calculation of GAR</w:t>
      </w:r>
      <w:r w:rsidRPr="00C64DF1">
        <w:rPr>
          <w:rFonts w:ascii="Times New Roman" w:hAnsi="Times New Roman"/>
          <w:noProof/>
          <w:sz w:val="24"/>
        </w:rPr>
        <w:t>’</w:t>
      </w:r>
      <w:r w:rsidRPr="00E50FA4">
        <w:rPr>
          <w:rFonts w:ascii="Times New Roman" w:hAnsi="Times New Roman"/>
          <w:noProof/>
          <w:sz w:val="24"/>
        </w:rPr>
        <w:t xml:space="preserve">, as set out in Annex </w:t>
      </w:r>
      <w:del w:id="1126" w:author="Author">
        <w:r w:rsidR="00AE5EC1" w:rsidRPr="00E50FA4">
          <w:rPr>
            <w:rFonts w:ascii="Times New Roman" w:hAnsi="Times New Roman"/>
            <w:noProof/>
            <w:sz w:val="24"/>
          </w:rPr>
          <w:delText>XXXIX to this</w:delText>
        </w:r>
      </w:del>
      <w:ins w:id="1127" w:author="Author">
        <w:r w:rsidR="0085653A">
          <w:rPr>
            <w:rFonts w:ascii="Times New Roman" w:hAnsi="Times New Roman"/>
            <w:noProof/>
            <w:sz w:val="24"/>
          </w:rPr>
          <w:t xml:space="preserve">VI of the </w:t>
        </w:r>
        <w:r w:rsidR="0085653A" w:rsidRPr="00E50FA4">
          <w:rPr>
            <w:rFonts w:ascii="Times New Roman" w:hAnsi="Times New Roman"/>
            <w:noProof/>
            <w:sz w:val="24"/>
          </w:rPr>
          <w:t>Commission Delegated</w:t>
        </w:r>
      </w:ins>
      <w:r w:rsidR="0085653A" w:rsidRPr="00E50FA4">
        <w:rPr>
          <w:rFonts w:ascii="Times New Roman" w:hAnsi="Times New Roman"/>
          <w:noProof/>
          <w:sz w:val="24"/>
        </w:rPr>
        <w:t xml:space="preserve"> Regulation</w:t>
      </w:r>
      <w:del w:id="1128" w:author="Author">
        <w:r w:rsidR="00AE5EC1" w:rsidRPr="00E50FA4">
          <w:rPr>
            <w:rFonts w:ascii="Times New Roman" w:hAnsi="Times New Roman"/>
            <w:noProof/>
            <w:sz w:val="24"/>
          </w:rPr>
          <w:delText>.</w:delText>
        </w:r>
        <w:r w:rsidR="00C30D42" w:rsidRPr="00E50FA4">
          <w:rPr>
            <w:rFonts w:ascii="Times New Roman" w:hAnsi="Times New Roman"/>
            <w:noProof/>
            <w:sz w:val="24"/>
          </w:rPr>
          <w:delText xml:space="preserve"> </w:delText>
        </w:r>
      </w:del>
    </w:p>
    <w:p w14:paraId="2890B8A1" w14:textId="78001318" w:rsidR="0021644B" w:rsidRDefault="00401B4F" w:rsidP="00E1637D">
      <w:pPr>
        <w:pStyle w:val="ListParagraph"/>
        <w:numPr>
          <w:ilvl w:val="0"/>
          <w:numId w:val="26"/>
        </w:numPr>
        <w:tabs>
          <w:tab w:val="left" w:pos="567"/>
        </w:tabs>
        <w:spacing w:before="120" w:after="120"/>
        <w:ind w:left="360" w:hanging="450"/>
        <w:jc w:val="both"/>
        <w:rPr>
          <w:rFonts w:ascii="Times New Roman" w:hAnsi="Times New Roman"/>
          <w:noProof/>
          <w:sz w:val="24"/>
        </w:rPr>
        <w:pPrChange w:id="1129" w:author="Author">
          <w:pPr>
            <w:pStyle w:val="ListParagraph"/>
            <w:numPr>
              <w:numId w:val="92"/>
            </w:numPr>
            <w:tabs>
              <w:tab w:val="left" w:pos="567"/>
            </w:tabs>
            <w:spacing w:before="120" w:after="120"/>
            <w:ind w:left="0" w:hanging="360"/>
            <w:jc w:val="both"/>
          </w:pPr>
        </w:pPrChange>
      </w:pPr>
      <w:del w:id="1130" w:author="Author">
        <w:r w:rsidRPr="00E50FA4">
          <w:rPr>
            <w:rFonts w:ascii="Times New Roman" w:hAnsi="Times New Roman"/>
            <w:noProof/>
            <w:sz w:val="24"/>
          </w:rPr>
          <w:lastRenderedPageBreak/>
          <w:delText>Institutions shall disclose in this t</w:delText>
        </w:r>
        <w:r w:rsidR="00E77292" w:rsidRPr="00E50FA4">
          <w:rPr>
            <w:rFonts w:ascii="Times New Roman" w:hAnsi="Times New Roman"/>
            <w:noProof/>
            <w:sz w:val="24"/>
          </w:rPr>
          <w:delText xml:space="preserve">emplate </w:delText>
        </w:r>
        <w:r w:rsidR="00F36193" w:rsidRPr="00E50FA4">
          <w:rPr>
            <w:rFonts w:ascii="Times New Roman" w:hAnsi="Times New Roman"/>
            <w:noProof/>
            <w:sz w:val="24"/>
          </w:rPr>
          <w:delText xml:space="preserve">information on </w:delText>
        </w:r>
        <w:r w:rsidR="00E77292" w:rsidRPr="00E50FA4">
          <w:rPr>
            <w:rFonts w:ascii="Times New Roman" w:hAnsi="Times New Roman"/>
            <w:noProof/>
            <w:sz w:val="24"/>
          </w:rPr>
          <w:delText xml:space="preserve">gross carrying amount of </w:delText>
        </w:r>
        <w:r w:rsidR="009D0F4E" w:rsidRPr="00E50FA4">
          <w:rPr>
            <w:rFonts w:ascii="Times New Roman" w:hAnsi="Times New Roman"/>
            <w:noProof/>
            <w:sz w:val="24"/>
          </w:rPr>
          <w:delText>institutions</w:delText>
        </w:r>
        <w:r w:rsidR="00E77292" w:rsidRPr="00E50FA4">
          <w:rPr>
            <w:rFonts w:ascii="Times New Roman" w:hAnsi="Times New Roman"/>
            <w:noProof/>
            <w:sz w:val="24"/>
          </w:rPr>
          <w:delText>’ loans</w:delText>
        </w:r>
      </w:del>
      <w:ins w:id="1131" w:author="Author">
        <w:r w:rsidR="0085653A" w:rsidRPr="00E50FA4">
          <w:rPr>
            <w:rFonts w:ascii="Times New Roman" w:hAnsi="Times New Roman"/>
            <w:noProof/>
            <w:sz w:val="24"/>
          </w:rPr>
          <w:t xml:space="preserve"> (EU) </w:t>
        </w:r>
        <w:r w:rsidR="0085653A" w:rsidRPr="008669E0">
          <w:rPr>
            <w:rFonts w:ascii="Times New Roman" w:hAnsi="Times New Roman"/>
            <w:noProof/>
            <w:sz w:val="24"/>
          </w:rPr>
          <w:t>2021/2178</w:t>
        </w:r>
      </w:ins>
      <w:r w:rsidR="002A2C7F" w:rsidRPr="008669E0">
        <w:rPr>
          <w:rFonts w:ascii="Times New Roman" w:hAnsi="Times New Roman"/>
          <w:noProof/>
          <w:sz w:val="24"/>
        </w:rPr>
        <w:t xml:space="preserve"> </w:t>
      </w:r>
      <w:r w:rsidR="003A7A1A" w:rsidRPr="008669E0">
        <w:rPr>
          <w:rFonts w:ascii="Times New Roman" w:hAnsi="Times New Roman"/>
          <w:noProof/>
          <w:sz w:val="24"/>
        </w:rPr>
        <w:t xml:space="preserve">and </w:t>
      </w:r>
      <w:del w:id="1132" w:author="Author">
        <w:r w:rsidR="00E77292" w:rsidRPr="00E50FA4">
          <w:rPr>
            <w:rFonts w:ascii="Times New Roman" w:hAnsi="Times New Roman"/>
            <w:noProof/>
            <w:sz w:val="24"/>
          </w:rPr>
          <w:delText>advances, debt securities and equity instruments on their banking book</w:delText>
        </w:r>
        <w:r w:rsidRPr="00E50FA4">
          <w:rPr>
            <w:rFonts w:ascii="Times New Roman" w:hAnsi="Times New Roman"/>
            <w:noProof/>
            <w:sz w:val="24"/>
          </w:rPr>
          <w:delText>,</w:delText>
        </w:r>
        <w:r w:rsidR="00E77292" w:rsidRPr="00E50FA4">
          <w:rPr>
            <w:rFonts w:ascii="Times New Roman" w:hAnsi="Times New Roman"/>
            <w:noProof/>
            <w:sz w:val="24"/>
          </w:rPr>
          <w:delText xml:space="preserve"> </w:delText>
        </w:r>
        <w:r w:rsidRPr="00E50FA4">
          <w:rPr>
            <w:rFonts w:ascii="Times New Roman" w:hAnsi="Times New Roman"/>
            <w:noProof/>
            <w:sz w:val="24"/>
          </w:rPr>
          <w:delText>with a</w:delText>
        </w:r>
        <w:r w:rsidRPr="00E50FA4" w:rsidDel="00401B4F">
          <w:rPr>
            <w:rFonts w:ascii="Times New Roman" w:hAnsi="Times New Roman"/>
            <w:noProof/>
            <w:sz w:val="24"/>
          </w:rPr>
          <w:delText xml:space="preserve"> </w:delText>
        </w:r>
        <w:r w:rsidR="00E77292" w:rsidRPr="00E50FA4">
          <w:rPr>
            <w:rFonts w:ascii="Times New Roman" w:hAnsi="Times New Roman"/>
            <w:noProof/>
            <w:sz w:val="24"/>
          </w:rPr>
          <w:delText>breakdown of the information by</w:delText>
        </w:r>
        <w:r w:rsidR="00C44D22" w:rsidRPr="00E50FA4">
          <w:rPr>
            <w:rFonts w:ascii="Times New Roman" w:hAnsi="Times New Roman"/>
            <w:noProof/>
            <w:sz w:val="24"/>
          </w:rPr>
          <w:delText xml:space="preserve"> type of</w:delText>
        </w:r>
        <w:r w:rsidR="00E77292" w:rsidRPr="00E50FA4">
          <w:rPr>
            <w:rFonts w:ascii="Times New Roman" w:hAnsi="Times New Roman"/>
            <w:noProof/>
            <w:sz w:val="24"/>
          </w:rPr>
          <w:delText xml:space="preserve"> counterparty</w:delText>
        </w:r>
        <w:r w:rsidR="00C44D22" w:rsidRPr="00E50FA4">
          <w:rPr>
            <w:rFonts w:ascii="Times New Roman" w:hAnsi="Times New Roman"/>
            <w:noProof/>
            <w:sz w:val="24"/>
          </w:rPr>
          <w:delText>,</w:delText>
        </w:r>
        <w:r w:rsidR="00E77292" w:rsidRPr="00E50FA4">
          <w:rPr>
            <w:rFonts w:ascii="Times New Roman" w:hAnsi="Times New Roman"/>
            <w:noProof/>
            <w:sz w:val="24"/>
          </w:rPr>
          <w:delText xml:space="preserve"> including financial corporations, non-financial corporations, households, local governments as well as </w:delText>
        </w:r>
        <w:r w:rsidR="00754F1F" w:rsidRPr="00E50FA4">
          <w:rPr>
            <w:rFonts w:ascii="Times New Roman" w:hAnsi="Times New Roman"/>
            <w:noProof/>
            <w:sz w:val="24"/>
          </w:rPr>
          <w:delText>r</w:delText>
        </w:r>
        <w:r w:rsidR="00C44D22" w:rsidRPr="00E50FA4">
          <w:rPr>
            <w:rFonts w:ascii="Times New Roman" w:hAnsi="Times New Roman"/>
            <w:noProof/>
            <w:sz w:val="24"/>
          </w:rPr>
          <w:delText>eal estate</w:delText>
        </w:r>
        <w:r w:rsidR="00E77292" w:rsidRPr="00E50FA4">
          <w:rPr>
            <w:rFonts w:ascii="Times New Roman" w:hAnsi="Times New Roman"/>
            <w:noProof/>
            <w:sz w:val="24"/>
          </w:rPr>
          <w:delText xml:space="preserve"> lending</w:delText>
        </w:r>
        <w:r w:rsidR="00C44D22" w:rsidRPr="00E50FA4">
          <w:rPr>
            <w:rFonts w:ascii="Times New Roman" w:hAnsi="Times New Roman"/>
            <w:noProof/>
            <w:sz w:val="24"/>
          </w:rPr>
          <w:delText xml:space="preserve"> towards households</w:delText>
        </w:r>
        <w:r w:rsidRPr="00E50FA4">
          <w:rPr>
            <w:rFonts w:ascii="Times New Roman" w:hAnsi="Times New Roman"/>
            <w:noProof/>
            <w:sz w:val="24"/>
          </w:rPr>
          <w:delText xml:space="preserve">, </w:delText>
        </w:r>
        <w:r w:rsidR="00C30D42" w:rsidRPr="00E50FA4">
          <w:rPr>
            <w:rFonts w:ascii="Times New Roman" w:hAnsi="Times New Roman"/>
            <w:noProof/>
            <w:sz w:val="24"/>
          </w:rPr>
          <w:delText>and</w:delText>
        </w:r>
      </w:del>
      <w:ins w:id="1133" w:author="Author">
        <w:r w:rsidR="002A2C7F" w:rsidRPr="008669E0">
          <w:rPr>
            <w:rFonts w:ascii="Times New Roman" w:hAnsi="Times New Roman"/>
            <w:noProof/>
            <w:sz w:val="24"/>
          </w:rPr>
          <w:t>following</w:t>
        </w:r>
      </w:ins>
      <w:r w:rsidR="002A2C7F" w:rsidRPr="008669E0">
        <w:rPr>
          <w:rFonts w:ascii="Times New Roman" w:hAnsi="Times New Roman"/>
          <w:noProof/>
          <w:sz w:val="24"/>
        </w:rPr>
        <w:t xml:space="preserve"> the </w:t>
      </w:r>
      <w:del w:id="1134" w:author="Author">
        <w:r w:rsidRPr="00E50FA4">
          <w:rPr>
            <w:rFonts w:ascii="Times New Roman" w:hAnsi="Times New Roman"/>
            <w:noProof/>
            <w:sz w:val="24"/>
          </w:rPr>
          <w:delText>taxonomy eligibility and taxonomy alignment</w:delText>
        </w:r>
      </w:del>
      <w:ins w:id="1135" w:author="Author">
        <w:r w:rsidR="002A2C7F" w:rsidRPr="008669E0">
          <w:rPr>
            <w:rFonts w:ascii="Times New Roman" w:hAnsi="Times New Roman"/>
            <w:noProof/>
            <w:sz w:val="24"/>
          </w:rPr>
          <w:t>instructions contained in Annex VI</w:t>
        </w:r>
      </w:ins>
      <w:r w:rsidR="002A2C7F" w:rsidRPr="008669E0">
        <w:rPr>
          <w:rFonts w:ascii="Times New Roman" w:hAnsi="Times New Roman"/>
          <w:noProof/>
          <w:sz w:val="24"/>
        </w:rPr>
        <w:t xml:space="preserve"> of </w:t>
      </w:r>
      <w:del w:id="1136" w:author="Author">
        <w:r w:rsidR="00C30D42" w:rsidRPr="00E50FA4">
          <w:rPr>
            <w:rFonts w:ascii="Times New Roman" w:hAnsi="Times New Roman"/>
            <w:noProof/>
            <w:sz w:val="24"/>
          </w:rPr>
          <w:delText xml:space="preserve">the exposures </w:delText>
        </w:r>
        <w:r w:rsidRPr="00E50FA4">
          <w:rPr>
            <w:rFonts w:ascii="Times New Roman" w:hAnsi="Times New Roman"/>
            <w:noProof/>
            <w:sz w:val="24"/>
          </w:rPr>
          <w:delText xml:space="preserve">with regard to the environmental objectives of climate change mitigation and climate change adaptation as </w:delText>
        </w:r>
        <w:r w:rsidR="004775AC" w:rsidRPr="00E50FA4">
          <w:rPr>
            <w:rFonts w:ascii="Times New Roman" w:hAnsi="Times New Roman"/>
            <w:noProof/>
            <w:sz w:val="24"/>
          </w:rPr>
          <w:delText>referred to</w:delText>
        </w:r>
        <w:r w:rsidRPr="00E50FA4">
          <w:rPr>
            <w:rFonts w:ascii="Times New Roman" w:hAnsi="Times New Roman"/>
            <w:noProof/>
            <w:sz w:val="24"/>
          </w:rPr>
          <w:delText xml:space="preserve"> in Article 9, points (a) and (b)</w:delText>
        </w:r>
        <w:r w:rsidR="004775AC" w:rsidRPr="00E50FA4">
          <w:rPr>
            <w:rFonts w:ascii="Times New Roman" w:hAnsi="Times New Roman"/>
            <w:noProof/>
            <w:sz w:val="24"/>
          </w:rPr>
          <w:delText>,</w:delText>
        </w:r>
        <w:r w:rsidRPr="00E50FA4">
          <w:rPr>
            <w:rFonts w:ascii="Times New Roman" w:hAnsi="Times New Roman"/>
            <w:noProof/>
            <w:sz w:val="24"/>
          </w:rPr>
          <w:delText xml:space="preserve"> of </w:delText>
        </w:r>
      </w:del>
      <w:ins w:id="1137" w:author="Author">
        <w:r w:rsidR="002A2C7F" w:rsidRPr="008669E0">
          <w:rPr>
            <w:rFonts w:ascii="Times New Roman" w:hAnsi="Times New Roman"/>
            <w:noProof/>
            <w:sz w:val="24"/>
          </w:rPr>
          <w:t xml:space="preserve">that </w:t>
        </w:r>
      </w:ins>
      <w:r w:rsidR="0021644B" w:rsidRPr="00E50FA4">
        <w:rPr>
          <w:rFonts w:ascii="Times New Roman" w:hAnsi="Times New Roman"/>
          <w:noProof/>
          <w:sz w:val="24"/>
        </w:rPr>
        <w:t>Regulation</w:t>
      </w:r>
      <w:del w:id="1138" w:author="Author">
        <w:r w:rsidRPr="00E50FA4">
          <w:rPr>
            <w:rFonts w:ascii="Times New Roman" w:hAnsi="Times New Roman"/>
            <w:noProof/>
            <w:sz w:val="24"/>
          </w:rPr>
          <w:delText xml:space="preserve"> (EU) 2020/852</w:delText>
        </w:r>
      </w:del>
      <w:r w:rsidR="0021644B" w:rsidRPr="00E50FA4">
        <w:rPr>
          <w:rFonts w:ascii="Times New Roman" w:hAnsi="Times New Roman"/>
          <w:noProof/>
          <w:sz w:val="24"/>
        </w:rPr>
        <w:t>.</w:t>
      </w:r>
    </w:p>
    <w:p w14:paraId="76C25F3D" w14:textId="04CD637D" w:rsidR="00D82728" w:rsidRDefault="00401B4F" w:rsidP="00E1637D">
      <w:pPr>
        <w:pStyle w:val="ListParagraph"/>
        <w:numPr>
          <w:ilvl w:val="0"/>
          <w:numId w:val="26"/>
        </w:numPr>
        <w:tabs>
          <w:tab w:val="left" w:pos="567"/>
        </w:tabs>
        <w:spacing w:before="120" w:after="120"/>
        <w:ind w:left="360" w:hanging="450"/>
        <w:jc w:val="both"/>
        <w:rPr>
          <w:rFonts w:ascii="Times New Roman" w:hAnsi="Times New Roman"/>
          <w:noProof/>
          <w:sz w:val="24"/>
        </w:rPr>
        <w:pPrChange w:id="1139" w:author="Author">
          <w:pPr>
            <w:pStyle w:val="ListParagraph"/>
            <w:numPr>
              <w:numId w:val="92"/>
            </w:numPr>
            <w:tabs>
              <w:tab w:val="left" w:pos="567"/>
            </w:tabs>
            <w:spacing w:before="120" w:after="120"/>
            <w:ind w:left="0" w:hanging="360"/>
            <w:jc w:val="both"/>
          </w:pPr>
        </w:pPrChange>
      </w:pPr>
      <w:del w:id="1140" w:author="Author">
        <w:r w:rsidRPr="00E50FA4">
          <w:rPr>
            <w:rFonts w:ascii="Times New Roman" w:hAnsi="Times New Roman"/>
            <w:noProof/>
            <w:sz w:val="24"/>
          </w:rPr>
          <w:delText>In particular,</w:delText>
        </w:r>
      </w:del>
      <w:ins w:id="1141" w:author="Author">
        <w:r w:rsidR="00867962" w:rsidRPr="000444CD">
          <w:rPr>
            <w:rFonts w:ascii="Times New Roman" w:hAnsi="Times New Roman"/>
            <w:noProof/>
            <w:sz w:val="24"/>
          </w:rPr>
          <w:t>When disclosing inf</w:t>
        </w:r>
        <w:r w:rsidR="006E3953" w:rsidRPr="000444CD">
          <w:rPr>
            <w:rFonts w:ascii="Times New Roman" w:hAnsi="Times New Roman"/>
            <w:noProof/>
            <w:sz w:val="24"/>
          </w:rPr>
          <w:t>or</w:t>
        </w:r>
        <w:r w:rsidR="00867962" w:rsidRPr="000444CD">
          <w:rPr>
            <w:rFonts w:ascii="Times New Roman" w:hAnsi="Times New Roman"/>
            <w:noProof/>
            <w:sz w:val="24"/>
          </w:rPr>
          <w:t>mation on GAR</w:t>
        </w:r>
        <w:r w:rsidR="006E3953" w:rsidRPr="000444CD">
          <w:rPr>
            <w:rFonts w:ascii="Times New Roman" w:hAnsi="Times New Roman"/>
            <w:noProof/>
            <w:sz w:val="24"/>
          </w:rPr>
          <w:t xml:space="preserve">, </w:t>
        </w:r>
      </w:ins>
      <w:r w:rsidR="006E3953" w:rsidRPr="000444CD">
        <w:rPr>
          <w:rFonts w:ascii="Times New Roman" w:hAnsi="Times New Roman"/>
          <w:noProof/>
          <w:sz w:val="24"/>
        </w:rPr>
        <w:t xml:space="preserve"> i</w:t>
      </w:r>
      <w:r w:rsidR="00867962" w:rsidRPr="000444CD">
        <w:rPr>
          <w:rFonts w:ascii="Times New Roman" w:hAnsi="Times New Roman"/>
          <w:noProof/>
          <w:sz w:val="24"/>
        </w:rPr>
        <w:t>nstitutions shall</w:t>
      </w:r>
      <w:r w:rsidR="006E3953" w:rsidRPr="000444CD">
        <w:rPr>
          <w:rFonts w:ascii="Times New Roman" w:hAnsi="Times New Roman"/>
          <w:noProof/>
          <w:sz w:val="24"/>
        </w:rPr>
        <w:t xml:space="preserve"> </w:t>
      </w:r>
      <w:del w:id="1142" w:author="Author">
        <w:r w:rsidRPr="00E50FA4">
          <w:rPr>
            <w:rFonts w:ascii="Times New Roman" w:hAnsi="Times New Roman"/>
            <w:noProof/>
            <w:sz w:val="24"/>
          </w:rPr>
          <w:delText xml:space="preserve">include in this template information necessary for the calculation of the GAR in accordance with Delegated Regulation (EU) </w:delText>
        </w:r>
        <w:r w:rsidR="004775AC" w:rsidRPr="00E50FA4">
          <w:rPr>
            <w:rFonts w:ascii="Times New Roman" w:hAnsi="Times New Roman"/>
            <w:noProof/>
            <w:sz w:val="24"/>
            <w:lang w:val="en-US"/>
          </w:rPr>
          <w:delText>2021/2178</w:delText>
        </w:r>
        <w:r w:rsidRPr="00E50FA4">
          <w:rPr>
            <w:rFonts w:ascii="Times New Roman" w:hAnsi="Times New Roman"/>
            <w:noProof/>
            <w:sz w:val="24"/>
          </w:rPr>
          <w:delText>.</w:delText>
        </w:r>
        <w:r w:rsidR="000A7F89" w:rsidRPr="00E50FA4">
          <w:rPr>
            <w:rFonts w:ascii="Times New Roman" w:hAnsi="Times New Roman"/>
            <w:noProof/>
            <w:sz w:val="24"/>
          </w:rPr>
          <w:delText xml:space="preserve"> While</w:delText>
        </w:r>
        <w:r w:rsidR="009620B8" w:rsidRPr="00E50FA4">
          <w:rPr>
            <w:rFonts w:ascii="Times New Roman" w:hAnsi="Times New Roman"/>
            <w:noProof/>
            <w:sz w:val="24"/>
          </w:rPr>
          <w:delText xml:space="preserve">  </w:delText>
        </w:r>
        <w:r w:rsidR="000A7F89" w:rsidRPr="00E50FA4">
          <w:rPr>
            <w:rFonts w:ascii="Times New Roman" w:hAnsi="Times New Roman"/>
            <w:noProof/>
            <w:sz w:val="24"/>
          </w:rPr>
          <w:delText xml:space="preserve">Delegated Regulation (EU) </w:delText>
        </w:r>
        <w:r w:rsidR="00425050" w:rsidRPr="00E50FA4">
          <w:rPr>
            <w:rFonts w:ascii="Times New Roman" w:hAnsi="Times New Roman"/>
            <w:noProof/>
            <w:sz w:val="24"/>
            <w:lang w:val="en-US"/>
          </w:rPr>
          <w:delText>2021/2178</w:delText>
        </w:r>
        <w:r w:rsidR="000A7F89" w:rsidRPr="00E50FA4">
          <w:rPr>
            <w:rFonts w:ascii="Times New Roman" w:hAnsi="Times New Roman"/>
            <w:noProof/>
            <w:sz w:val="24"/>
          </w:rPr>
          <w:delText xml:space="preserve"> requires institutions to estimate and disclose the GAR twice, once</w:delText>
        </w:r>
      </w:del>
      <w:ins w:id="1143" w:author="Author">
        <w:r w:rsidR="006E3953" w:rsidRPr="000444CD">
          <w:rPr>
            <w:rFonts w:ascii="Times New Roman" w:hAnsi="Times New Roman"/>
            <w:noProof/>
            <w:sz w:val="24"/>
          </w:rPr>
          <w:t xml:space="preserve">disclose </w:t>
        </w:r>
        <w:r w:rsidR="001F0378">
          <w:rPr>
            <w:rFonts w:ascii="Times New Roman" w:hAnsi="Times New Roman"/>
            <w:noProof/>
            <w:sz w:val="24"/>
          </w:rPr>
          <w:t>the figures</w:t>
        </w:r>
      </w:ins>
      <w:r w:rsidR="00D82728" w:rsidRPr="000444CD">
        <w:rPr>
          <w:rFonts w:ascii="Times New Roman" w:hAnsi="Times New Roman"/>
          <w:noProof/>
          <w:sz w:val="24"/>
        </w:rPr>
        <w:t xml:space="preserve"> based on the turnover taxonomy alignment of the counterparty (for non-financial corporates) for those exposures the purpose of which is not to finance specific identified activities (general purpose lending</w:t>
      </w:r>
      <w:del w:id="1144" w:author="Author">
        <w:r w:rsidR="000A7F89" w:rsidRPr="00E50FA4">
          <w:rPr>
            <w:rFonts w:ascii="Times New Roman" w:hAnsi="Times New Roman"/>
            <w:noProof/>
            <w:sz w:val="24"/>
          </w:rPr>
          <w:delText xml:space="preserve">), and again based on the </w:delText>
        </w:r>
        <w:r w:rsidR="00A419E8" w:rsidRPr="00E50FA4">
          <w:rPr>
            <w:rFonts w:ascii="Times New Roman" w:hAnsi="Times New Roman"/>
            <w:noProof/>
            <w:sz w:val="24"/>
          </w:rPr>
          <w:delText>C</w:delText>
        </w:r>
        <w:r w:rsidR="00425050" w:rsidRPr="00E50FA4">
          <w:rPr>
            <w:rFonts w:ascii="Times New Roman" w:hAnsi="Times New Roman"/>
            <w:noProof/>
            <w:sz w:val="24"/>
          </w:rPr>
          <w:delText>ap</w:delText>
        </w:r>
        <w:r w:rsidR="00A419E8" w:rsidRPr="00E50FA4">
          <w:rPr>
            <w:rFonts w:ascii="Times New Roman" w:hAnsi="Times New Roman"/>
            <w:noProof/>
            <w:sz w:val="24"/>
          </w:rPr>
          <w:delText>E</w:delText>
        </w:r>
        <w:r w:rsidR="00425050" w:rsidRPr="00E50FA4">
          <w:rPr>
            <w:rFonts w:ascii="Times New Roman" w:hAnsi="Times New Roman"/>
            <w:noProof/>
            <w:sz w:val="24"/>
          </w:rPr>
          <w:delText>x</w:delText>
        </w:r>
        <w:r w:rsidR="00A419E8" w:rsidRPr="00E50FA4">
          <w:rPr>
            <w:rFonts w:ascii="Times New Roman" w:hAnsi="Times New Roman"/>
            <w:noProof/>
            <w:sz w:val="24"/>
          </w:rPr>
          <w:delText xml:space="preserve"> taxonomy alignment of the counterparty for the same general purpose lending exposures, </w:delText>
        </w:r>
        <w:r w:rsidR="006657B1" w:rsidRPr="00E50FA4">
          <w:rPr>
            <w:rFonts w:ascii="Times New Roman" w:hAnsi="Times New Roman"/>
            <w:noProof/>
            <w:sz w:val="24"/>
          </w:rPr>
          <w:delText xml:space="preserve">in this template </w:delText>
        </w:r>
        <w:r w:rsidR="00A419E8" w:rsidRPr="00E50FA4">
          <w:rPr>
            <w:rFonts w:ascii="Times New Roman" w:hAnsi="Times New Roman"/>
            <w:noProof/>
            <w:sz w:val="24"/>
          </w:rPr>
          <w:delText>institutions shall only disclose the GAR once based only on the turnover alignment of the counterparty for the general purpose lending part.</w:delText>
        </w:r>
      </w:del>
      <w:ins w:id="1145" w:author="Author">
        <w:r w:rsidR="00D82728" w:rsidRPr="000444CD">
          <w:rPr>
            <w:rFonts w:ascii="Times New Roman" w:hAnsi="Times New Roman"/>
            <w:noProof/>
            <w:sz w:val="24"/>
          </w:rPr>
          <w:t>).</w:t>
        </w:r>
      </w:ins>
    </w:p>
    <w:p w14:paraId="566E5E3E" w14:textId="77777777" w:rsidR="00E77292" w:rsidRPr="00E50FA4" w:rsidRDefault="00401B4F" w:rsidP="00B76863">
      <w:pPr>
        <w:pStyle w:val="ListParagraph"/>
        <w:numPr>
          <w:ilvl w:val="0"/>
          <w:numId w:val="92"/>
        </w:numPr>
        <w:spacing w:before="120" w:after="120"/>
        <w:ind w:left="0" w:firstLine="0"/>
        <w:jc w:val="both"/>
        <w:rPr>
          <w:del w:id="1146" w:author="Author"/>
          <w:rFonts w:ascii="Times New Roman" w:hAnsi="Times New Roman"/>
          <w:noProof/>
          <w:sz w:val="24"/>
        </w:rPr>
      </w:pPr>
      <w:del w:id="1147" w:author="Author">
        <w:r w:rsidRPr="00E50FA4">
          <w:rPr>
            <w:rFonts w:ascii="Times New Roman" w:hAnsi="Times New Roman"/>
            <w:noProof/>
            <w:sz w:val="24"/>
          </w:rPr>
          <w:delText>Based on th</w:delText>
        </w:r>
        <w:r w:rsidR="005F2B0B" w:rsidRPr="00E50FA4">
          <w:rPr>
            <w:rFonts w:ascii="Times New Roman" w:hAnsi="Times New Roman"/>
            <w:noProof/>
            <w:sz w:val="24"/>
          </w:rPr>
          <w:delText>at</w:delText>
        </w:r>
        <w:r w:rsidRPr="00E50FA4">
          <w:rPr>
            <w:rFonts w:ascii="Times New Roman" w:hAnsi="Times New Roman"/>
            <w:noProof/>
            <w:sz w:val="24"/>
          </w:rPr>
          <w:delText xml:space="preserve"> information, institutions shall calculate and disclose their GAR as </w:delText>
        </w:r>
        <w:r w:rsidR="00425050" w:rsidRPr="00E50FA4">
          <w:rPr>
            <w:rFonts w:ascii="Times New Roman" w:hAnsi="Times New Roman"/>
            <w:noProof/>
            <w:sz w:val="24"/>
          </w:rPr>
          <w:delText>referred to in</w:delText>
        </w:r>
        <w:r w:rsidRPr="00E50FA4">
          <w:rPr>
            <w:rFonts w:ascii="Times New Roman" w:hAnsi="Times New Roman"/>
            <w:noProof/>
            <w:sz w:val="24"/>
          </w:rPr>
          <w:delText xml:space="preserve"> Delegated Regulation (EU) </w:delText>
        </w:r>
        <w:r w:rsidR="00425050" w:rsidRPr="00E50FA4">
          <w:rPr>
            <w:rFonts w:ascii="Times New Roman" w:hAnsi="Times New Roman"/>
            <w:noProof/>
            <w:sz w:val="24"/>
            <w:lang w:val="en-US"/>
          </w:rPr>
          <w:delText>2021/2178</w:delText>
        </w:r>
        <w:r w:rsidR="00425050" w:rsidRPr="00E50FA4">
          <w:rPr>
            <w:rFonts w:ascii="Times New Roman" w:hAnsi="Times New Roman"/>
            <w:noProof/>
            <w:sz w:val="24"/>
          </w:rPr>
          <w:delText>.</w:delText>
        </w:r>
        <w:r w:rsidR="00CB5006" w:rsidRPr="00E50FA4">
          <w:rPr>
            <w:rFonts w:ascii="Times New Roman" w:hAnsi="Times New Roman"/>
            <w:noProof/>
            <w:sz w:val="24"/>
          </w:rPr>
          <w:delText xml:space="preserve"> </w:delText>
        </w:r>
        <w:r w:rsidR="00C44D22" w:rsidRPr="00E50FA4">
          <w:rPr>
            <w:rFonts w:ascii="Times New Roman" w:hAnsi="Times New Roman"/>
            <w:noProof/>
            <w:sz w:val="24"/>
          </w:rPr>
          <w:delText>The i</w:delText>
        </w:r>
        <w:r w:rsidR="00E77292" w:rsidRPr="00E50FA4">
          <w:rPr>
            <w:rFonts w:ascii="Times New Roman" w:hAnsi="Times New Roman"/>
            <w:noProof/>
            <w:sz w:val="24"/>
          </w:rPr>
          <w:delText xml:space="preserve">nformation </w:delText>
        </w:r>
        <w:r w:rsidR="00C44D22" w:rsidRPr="00E50FA4">
          <w:rPr>
            <w:rFonts w:ascii="Times New Roman" w:hAnsi="Times New Roman"/>
            <w:noProof/>
            <w:sz w:val="24"/>
          </w:rPr>
          <w:delText>included</w:delText>
        </w:r>
        <w:r w:rsidR="005F2B0B" w:rsidRPr="00E50FA4">
          <w:rPr>
            <w:rFonts w:ascii="Times New Roman" w:hAnsi="Times New Roman"/>
            <w:noProof/>
            <w:sz w:val="24"/>
          </w:rPr>
          <w:delText xml:space="preserve"> shall</w:delText>
        </w:r>
        <w:r w:rsidR="00E77292" w:rsidRPr="00E50FA4">
          <w:rPr>
            <w:rFonts w:ascii="Times New Roman" w:hAnsi="Times New Roman"/>
            <w:noProof/>
            <w:sz w:val="24"/>
          </w:rPr>
          <w:delText xml:space="preserve"> relate to climate change mitigation and climate change adaptation as </w:delText>
        </w:r>
        <w:r w:rsidR="00425050" w:rsidRPr="00E50FA4">
          <w:rPr>
            <w:rFonts w:ascii="Times New Roman" w:hAnsi="Times New Roman"/>
            <w:noProof/>
            <w:sz w:val="24"/>
          </w:rPr>
          <w:delText>referred to</w:delText>
        </w:r>
        <w:r w:rsidR="009906F2" w:rsidRPr="00E50FA4">
          <w:rPr>
            <w:rFonts w:ascii="Times New Roman" w:hAnsi="Times New Roman"/>
            <w:noProof/>
            <w:sz w:val="24"/>
          </w:rPr>
          <w:delText xml:space="preserve"> in</w:delText>
        </w:r>
        <w:r w:rsidR="00E77292" w:rsidRPr="00E50FA4">
          <w:rPr>
            <w:rFonts w:ascii="Times New Roman" w:hAnsi="Times New Roman"/>
            <w:noProof/>
            <w:sz w:val="24"/>
          </w:rPr>
          <w:delText xml:space="preserve"> Article 9</w:delText>
        </w:r>
        <w:r w:rsidR="00880707" w:rsidRPr="00E50FA4">
          <w:rPr>
            <w:rFonts w:ascii="Times New Roman" w:hAnsi="Times New Roman"/>
            <w:noProof/>
            <w:sz w:val="24"/>
          </w:rPr>
          <w:delText>,</w:delText>
        </w:r>
        <w:r w:rsidR="00E77292" w:rsidRPr="00E50FA4">
          <w:rPr>
            <w:rFonts w:ascii="Times New Roman" w:hAnsi="Times New Roman"/>
            <w:noProof/>
            <w:sz w:val="24"/>
          </w:rPr>
          <w:delText xml:space="preserve"> </w:delText>
        </w:r>
        <w:r w:rsidR="00880707" w:rsidRPr="00E50FA4">
          <w:rPr>
            <w:rFonts w:ascii="Times New Roman" w:hAnsi="Times New Roman"/>
            <w:noProof/>
            <w:sz w:val="24"/>
          </w:rPr>
          <w:delText>points (a) and (b)</w:delText>
        </w:r>
        <w:r w:rsidR="00425050" w:rsidRPr="00E50FA4">
          <w:rPr>
            <w:rFonts w:ascii="Times New Roman" w:hAnsi="Times New Roman"/>
            <w:noProof/>
            <w:sz w:val="24"/>
          </w:rPr>
          <w:delText>,</w:delText>
        </w:r>
        <w:r w:rsidR="00880707" w:rsidRPr="00E50FA4">
          <w:rPr>
            <w:rFonts w:ascii="Times New Roman" w:hAnsi="Times New Roman"/>
            <w:noProof/>
            <w:sz w:val="24"/>
          </w:rPr>
          <w:delText xml:space="preserve"> </w:delText>
        </w:r>
        <w:r w:rsidR="00E77292" w:rsidRPr="00E50FA4">
          <w:rPr>
            <w:rFonts w:ascii="Times New Roman" w:hAnsi="Times New Roman"/>
            <w:noProof/>
            <w:sz w:val="24"/>
          </w:rPr>
          <w:delText>of Regulation (EU) 2020/852.</w:delText>
        </w:r>
      </w:del>
    </w:p>
    <w:p w14:paraId="54074665" w14:textId="77777777" w:rsidR="00166E5D" w:rsidRPr="007E6B2D" w:rsidRDefault="00C64DF1" w:rsidP="00E1637D">
      <w:pPr>
        <w:pStyle w:val="ListParagraph"/>
        <w:tabs>
          <w:tab w:val="left" w:pos="567"/>
        </w:tabs>
        <w:spacing w:before="120" w:after="120"/>
        <w:ind w:left="0"/>
        <w:jc w:val="both"/>
        <w:rPr>
          <w:moveFrom w:id="1148" w:author="Author" w16du:dateUtc="2025-04-29T14:23:00Z"/>
          <w:rFonts w:ascii="Times New Roman" w:hAnsi="Times New Roman"/>
          <w:sz w:val="24"/>
        </w:rPr>
        <w:pPrChange w:id="1149" w:author="Author">
          <w:pPr>
            <w:pStyle w:val="ListParagraph"/>
            <w:numPr>
              <w:numId w:val="92"/>
            </w:numPr>
            <w:spacing w:before="120" w:after="120"/>
            <w:ind w:left="0" w:hanging="360"/>
            <w:jc w:val="both"/>
          </w:pPr>
        </w:pPrChange>
      </w:pPr>
      <w:r w:rsidRPr="00C64DF1">
        <w:rPr>
          <w:rFonts w:ascii="Times New Roman" w:hAnsi="Times New Roman"/>
          <w:noProof/>
          <w:sz w:val="24"/>
        </w:rPr>
        <w:t xml:space="preserve">Institutions shall disclose this </w:t>
      </w:r>
      <w:del w:id="1150" w:author="Author">
        <w:r w:rsidR="00C14674" w:rsidRPr="00E50FA4">
          <w:rPr>
            <w:rFonts w:ascii="Times New Roman" w:hAnsi="Times New Roman"/>
            <w:noProof/>
            <w:sz w:val="24"/>
          </w:rPr>
          <w:delText xml:space="preserve">information with first reference date </w:delText>
        </w:r>
        <w:r w:rsidR="002A2C5B" w:rsidRPr="00E50FA4">
          <w:rPr>
            <w:rFonts w:ascii="Times New Roman" w:hAnsi="Times New Roman"/>
            <w:noProof/>
            <w:sz w:val="24"/>
          </w:rPr>
          <w:delText>as of</w:delText>
        </w:r>
        <w:r w:rsidR="00C14674" w:rsidRPr="00E50FA4">
          <w:rPr>
            <w:rFonts w:ascii="Times New Roman" w:hAnsi="Times New Roman"/>
            <w:noProof/>
            <w:sz w:val="24"/>
          </w:rPr>
          <w:delText xml:space="preserve"> 31 December 2023</w:delText>
        </w:r>
        <w:r w:rsidR="00D0430B">
          <w:rPr>
            <w:rFonts w:ascii="Times New Roman" w:hAnsi="Times New Roman"/>
            <w:noProof/>
            <w:sz w:val="24"/>
          </w:rPr>
          <w:delText xml:space="preserve"> </w:delText>
        </w:r>
        <w:r w:rsidR="001D258D" w:rsidRPr="00E50FA4">
          <w:rPr>
            <w:rFonts w:ascii="Times New Roman" w:hAnsi="Times New Roman"/>
            <w:noProof/>
            <w:sz w:val="24"/>
          </w:rPr>
          <w:delText>that is the</w:delText>
        </w:r>
        <w:r w:rsidR="00A419E8" w:rsidRPr="00E50FA4">
          <w:rPr>
            <w:rFonts w:ascii="Times New Roman" w:hAnsi="Times New Roman"/>
            <w:noProof/>
            <w:sz w:val="24"/>
          </w:rPr>
          <w:delText xml:space="preserve"> first disclosure reference date for the information</w:delText>
        </w:r>
      </w:del>
      <w:ins w:id="1151" w:author="Author">
        <w:r w:rsidRPr="00C64DF1">
          <w:rPr>
            <w:rFonts w:ascii="Times New Roman" w:hAnsi="Times New Roman"/>
            <w:noProof/>
            <w:sz w:val="24"/>
          </w:rPr>
          <w:t>template on an annual basis</w:t>
        </w:r>
        <w:r w:rsidR="001D5CD2">
          <w:rPr>
            <w:rFonts w:ascii="Times New Roman" w:hAnsi="Times New Roman"/>
            <w:noProof/>
            <w:sz w:val="24"/>
          </w:rPr>
          <w:t>, based</w:t>
        </w:r>
      </w:ins>
      <w:r w:rsidR="001D5CD2">
        <w:rPr>
          <w:rFonts w:ascii="Times New Roman" w:hAnsi="Times New Roman"/>
          <w:noProof/>
          <w:sz w:val="24"/>
        </w:rPr>
        <w:t xml:space="preserve"> on </w:t>
      </w:r>
      <w:del w:id="1152" w:author="Author">
        <w:r w:rsidR="00A419E8" w:rsidRPr="00E50FA4">
          <w:rPr>
            <w:rFonts w:ascii="Times New Roman" w:hAnsi="Times New Roman"/>
            <w:noProof/>
            <w:sz w:val="24"/>
          </w:rPr>
          <w:delText xml:space="preserve">the GAR </w:delText>
        </w:r>
        <w:r w:rsidR="00425050" w:rsidRPr="00E50FA4">
          <w:rPr>
            <w:rFonts w:ascii="Times New Roman" w:hAnsi="Times New Roman"/>
            <w:noProof/>
            <w:sz w:val="24"/>
          </w:rPr>
          <w:delText xml:space="preserve">as referred to in </w:delText>
        </w:r>
        <w:r w:rsidR="00A419E8" w:rsidRPr="00E50FA4">
          <w:rPr>
            <w:rFonts w:ascii="Times New Roman" w:hAnsi="Times New Roman"/>
            <w:noProof/>
            <w:sz w:val="24"/>
          </w:rPr>
          <w:delText xml:space="preserve">Delegated Regulation (EU) </w:delText>
        </w:r>
        <w:r w:rsidR="00425050" w:rsidRPr="00E50FA4">
          <w:rPr>
            <w:rFonts w:ascii="Times New Roman" w:hAnsi="Times New Roman"/>
            <w:noProof/>
            <w:sz w:val="24"/>
          </w:rPr>
          <w:delText>2021/2178</w:delText>
        </w:r>
        <w:r w:rsidR="00EF3EEA" w:rsidRPr="00E50FA4">
          <w:rPr>
            <w:rFonts w:ascii="Times New Roman" w:hAnsi="Times New Roman"/>
            <w:noProof/>
            <w:sz w:val="24"/>
          </w:rPr>
          <w:delText>.</w:delText>
        </w:r>
        <w:r w:rsidR="00A419E8" w:rsidRPr="00E50FA4">
          <w:rPr>
            <w:rFonts w:ascii="Times New Roman" w:hAnsi="Times New Roman"/>
            <w:noProof/>
            <w:sz w:val="24"/>
          </w:rPr>
          <w:delText xml:space="preserve"> </w:delText>
        </w:r>
      </w:del>
      <w:moveFromRangeStart w:id="1153" w:author="Author" w:name="move196836223"/>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3064C2" w:rsidRPr="00E50FA4" w14:paraId="50D974BE" w14:textId="77777777" w:rsidTr="57C6437E">
        <w:trPr>
          <w:trHeight w:val="238"/>
        </w:trPr>
        <w:tc>
          <w:tcPr>
            <w:tcW w:w="1129" w:type="dxa"/>
            <w:shd w:val="clear" w:color="auto" w:fill="D9D9D9" w:themeFill="background1" w:themeFillShade="D9"/>
          </w:tcPr>
          <w:p w14:paraId="36246224" w14:textId="77777777" w:rsidR="00E75E5D" w:rsidRPr="00E50FA4" w:rsidRDefault="00E75E5D" w:rsidP="00E1637D">
            <w:pPr>
              <w:autoSpaceDE w:val="0"/>
              <w:autoSpaceDN w:val="0"/>
              <w:adjustRightInd w:val="0"/>
              <w:jc w:val="both"/>
              <w:rPr>
                <w:moveFrom w:id="1154" w:author="Author" w16du:dateUtc="2025-04-29T14:23:00Z"/>
                <w:rFonts w:ascii="Times New Roman" w:hAnsi="Times New Roman" w:cs="Times New Roman"/>
                <w:noProof/>
                <w:sz w:val="24"/>
                <w:lang w:val="en-GB"/>
              </w:rPr>
              <w:pPrChange w:id="1155" w:author="Author">
                <w:pPr>
                  <w:spacing w:before="120" w:after="120"/>
                  <w:jc w:val="both"/>
                </w:pPr>
              </w:pPrChange>
            </w:pPr>
            <w:moveFrom w:id="1156" w:author="Author" w16du:dateUtc="2025-04-29T14:23:00Z">
              <w:r w:rsidRPr="00E50FA4">
                <w:rPr>
                  <w:rFonts w:ascii="Times New Roman" w:hAnsi="Times New Roman" w:cs="Times New Roman"/>
                  <w:noProof/>
                  <w:sz w:val="24"/>
                  <w:lang w:val="en-GB"/>
                </w:rPr>
                <w:t>Columns</w:t>
              </w:r>
            </w:moveFrom>
          </w:p>
        </w:tc>
        <w:tc>
          <w:tcPr>
            <w:tcW w:w="7655" w:type="dxa"/>
            <w:shd w:val="clear" w:color="auto" w:fill="D9D9D9" w:themeFill="background1" w:themeFillShade="D9"/>
          </w:tcPr>
          <w:p w14:paraId="2CD5C390" w14:textId="77777777" w:rsidR="00E75E5D" w:rsidRPr="00E1637D" w:rsidRDefault="00E75E5D" w:rsidP="00E1637D">
            <w:pPr>
              <w:autoSpaceDE w:val="0"/>
              <w:autoSpaceDN w:val="0"/>
              <w:adjustRightInd w:val="0"/>
              <w:jc w:val="both"/>
              <w:rPr>
                <w:moveFrom w:id="1157" w:author="Author" w16du:dateUtc="2025-04-29T14:23:00Z"/>
                <w:rFonts w:ascii="Times New Roman" w:hAnsi="Times New Roman"/>
                <w:color w:val="000000"/>
                <w:sz w:val="24"/>
                <w:lang w:val="en-GB"/>
                <w:rPrChange w:id="1158" w:author="Author">
                  <w:rPr>
                    <w:moveFrom w:id="1159" w:author="Author" w16du:dateUtc="2025-04-29T14:23:00Z"/>
                    <w:rFonts w:ascii="Times New Roman" w:hAnsi="Times New Roman"/>
                    <w:sz w:val="24"/>
                    <w:lang w:val="en-GB"/>
                  </w:rPr>
                </w:rPrChange>
              </w:rPr>
              <w:pPrChange w:id="1160" w:author="Author">
                <w:pPr>
                  <w:spacing w:before="120" w:after="120"/>
                  <w:jc w:val="both"/>
                </w:pPr>
              </w:pPrChange>
            </w:pPr>
            <w:moveFrom w:id="1161" w:author="Author" w16du:dateUtc="2025-04-29T14:23:00Z">
              <w:r w:rsidRPr="00E50FA4">
                <w:rPr>
                  <w:rFonts w:ascii="Times New Roman" w:hAnsi="Times New Roman" w:cs="Times New Roman"/>
                  <w:noProof/>
                  <w:sz w:val="24"/>
                  <w:lang w:val="en-GB"/>
                </w:rPr>
                <w:t>Instructions</w:t>
              </w:r>
            </w:moveFrom>
          </w:p>
        </w:tc>
      </w:tr>
    </w:tbl>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CF13B40" w14:textId="77777777" w:rsidTr="00BA313D">
        <w:trPr>
          <w:del w:id="1162" w:author="Author"/>
        </w:trPr>
        <w:tc>
          <w:tcPr>
            <w:tcW w:w="1188" w:type="dxa"/>
            <w:tcBorders>
              <w:top w:val="single" w:sz="4" w:space="0" w:color="auto"/>
              <w:left w:val="single" w:sz="4" w:space="0" w:color="auto"/>
              <w:bottom w:val="single" w:sz="4" w:space="0" w:color="auto"/>
              <w:right w:val="single" w:sz="4" w:space="0" w:color="auto"/>
            </w:tcBorders>
          </w:tcPr>
          <w:moveFromRangeEnd w:id="1153"/>
          <w:p w14:paraId="698DC666" w14:textId="77777777" w:rsidR="00E77292" w:rsidRPr="00E50FA4" w:rsidRDefault="00E77292" w:rsidP="00D35812">
            <w:pPr>
              <w:spacing w:before="120" w:after="120"/>
              <w:jc w:val="both"/>
              <w:rPr>
                <w:del w:id="1163" w:author="Author"/>
                <w:rFonts w:ascii="Times New Roman" w:eastAsia="Times New Roman" w:hAnsi="Times New Roman" w:cs="Times New Roman"/>
                <w:noProof/>
                <w:sz w:val="24"/>
                <w:lang w:val="en-GB"/>
              </w:rPr>
            </w:pPr>
            <w:del w:id="1164" w:author="Author">
              <w:r w:rsidRPr="00E50FA4">
                <w:rPr>
                  <w:rFonts w:ascii="Times New Roman" w:eastAsia="Times New Roman" w:hAnsi="Times New Roman" w:cs="Times New Roman"/>
                  <w:noProof/>
                  <w:sz w:val="24"/>
                  <w:lang w:val="en-GB"/>
                </w:rPr>
                <w:delText>a</w:delText>
              </w:r>
            </w:del>
          </w:p>
        </w:tc>
        <w:tc>
          <w:tcPr>
            <w:tcW w:w="7879" w:type="dxa"/>
            <w:tcBorders>
              <w:top w:val="single" w:sz="4" w:space="0" w:color="auto"/>
              <w:left w:val="single" w:sz="4" w:space="0" w:color="auto"/>
              <w:bottom w:val="single" w:sz="4" w:space="0" w:color="auto"/>
              <w:right w:val="single" w:sz="4" w:space="0" w:color="auto"/>
            </w:tcBorders>
          </w:tcPr>
          <w:p w14:paraId="7F012F63" w14:textId="77777777" w:rsidR="00E77292" w:rsidRPr="00E50FA4" w:rsidRDefault="00E77292" w:rsidP="00DA390D">
            <w:pPr>
              <w:spacing w:before="120" w:after="120"/>
              <w:jc w:val="both"/>
              <w:rPr>
                <w:del w:id="1165" w:author="Author"/>
                <w:rFonts w:ascii="Times New Roman" w:eastAsia="Times New Roman" w:hAnsi="Times New Roman" w:cs="Times New Roman"/>
                <w:b/>
                <w:noProof/>
                <w:sz w:val="24"/>
                <w:u w:val="single"/>
                <w:lang w:val="en-GB"/>
              </w:rPr>
            </w:pPr>
            <w:del w:id="1166" w:author="Author">
              <w:r w:rsidRPr="00E50FA4">
                <w:rPr>
                  <w:rFonts w:ascii="Times New Roman" w:eastAsia="Times New Roman" w:hAnsi="Times New Roman" w:cs="Times New Roman"/>
                  <w:b/>
                  <w:noProof/>
                  <w:sz w:val="24"/>
                  <w:u w:val="single"/>
                  <w:lang w:val="en-GB"/>
                </w:rPr>
                <w:delText>Gross carrying amount</w:delText>
              </w:r>
            </w:del>
          </w:p>
          <w:p w14:paraId="6B83DE3A" w14:textId="77777777" w:rsidR="00E77292" w:rsidRPr="00E50FA4" w:rsidRDefault="008F08CA" w:rsidP="009B6F06">
            <w:pPr>
              <w:spacing w:before="120" w:after="120"/>
              <w:jc w:val="both"/>
              <w:rPr>
                <w:del w:id="1167" w:author="Author"/>
                <w:rFonts w:ascii="Times New Roman" w:eastAsia="Times New Roman" w:hAnsi="Times New Roman" w:cs="Times New Roman"/>
                <w:noProof/>
                <w:sz w:val="24"/>
                <w:lang w:val="en-GB"/>
              </w:rPr>
            </w:pPr>
            <w:del w:id="1168" w:author="Author">
              <w:r w:rsidRPr="00E50FA4">
                <w:rPr>
                  <w:rFonts w:ascii="Times New Roman" w:eastAsia="Times New Roman" w:hAnsi="Times New Roman" w:cs="Times New Roman"/>
                  <w:noProof/>
                  <w:sz w:val="24"/>
                  <w:lang w:val="en-GB"/>
                </w:rPr>
                <w:delText xml:space="preserve">Institutions </w:delText>
              </w:r>
              <w:r w:rsidR="009B6F06"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C30D42" w:rsidRPr="00E50FA4">
                <w:rPr>
                  <w:rFonts w:ascii="Times New Roman" w:eastAsia="Times New Roman" w:hAnsi="Times New Roman" w:cs="Times New Roman"/>
                  <w:noProof/>
                  <w:sz w:val="24"/>
                  <w:lang w:val="en-GB"/>
                </w:rPr>
                <w:delText>carrying amount as defined in Part 1 of Annex V to Implementing Regulation (EU) 2021/451</w:delText>
              </w:r>
              <w:r w:rsidR="00FA43A9" w:rsidRPr="00E50FA4">
                <w:rPr>
                  <w:rFonts w:ascii="Times New Roman" w:eastAsia="Times New Roman" w:hAnsi="Times New Roman" w:cs="Times New Roman"/>
                  <w:noProof/>
                  <w:sz w:val="24"/>
                  <w:lang w:val="en-GB"/>
                </w:rPr>
                <w:delText>.</w:delText>
              </w:r>
            </w:del>
          </w:p>
        </w:tc>
      </w:tr>
      <w:tr w:rsidR="00E77292" w:rsidRPr="00E50FA4" w14:paraId="4DC0F74C" w14:textId="77777777" w:rsidTr="00BA313D">
        <w:trPr>
          <w:del w:id="1169" w:author="Author"/>
        </w:trPr>
        <w:tc>
          <w:tcPr>
            <w:tcW w:w="1188" w:type="dxa"/>
            <w:tcBorders>
              <w:top w:val="single" w:sz="4" w:space="0" w:color="auto"/>
              <w:left w:val="single" w:sz="4" w:space="0" w:color="auto"/>
              <w:bottom w:val="single" w:sz="4" w:space="0" w:color="auto"/>
              <w:right w:val="single" w:sz="4" w:space="0" w:color="auto"/>
            </w:tcBorders>
          </w:tcPr>
          <w:p w14:paraId="0D7ADA8C" w14:textId="77777777" w:rsidR="00E77292" w:rsidRPr="00E50FA4" w:rsidRDefault="00E77292" w:rsidP="00D35812">
            <w:pPr>
              <w:spacing w:before="120" w:after="120"/>
              <w:jc w:val="both"/>
              <w:rPr>
                <w:del w:id="1170" w:author="Author"/>
                <w:rFonts w:ascii="Times New Roman" w:eastAsia="Times New Roman" w:hAnsi="Times New Roman" w:cs="Times New Roman"/>
                <w:noProof/>
                <w:sz w:val="24"/>
                <w:lang w:val="en-GB"/>
              </w:rPr>
            </w:pPr>
            <w:del w:id="1171" w:author="Author">
              <w:r w:rsidRPr="00E50FA4">
                <w:rPr>
                  <w:rFonts w:ascii="Times New Roman" w:eastAsia="Times New Roman" w:hAnsi="Times New Roman" w:cs="Times New Roman"/>
                  <w:noProof/>
                  <w:sz w:val="24"/>
                  <w:lang w:val="en-GB"/>
                </w:rPr>
                <w:delText>b</w:delText>
              </w:r>
            </w:del>
          </w:p>
        </w:tc>
        <w:tc>
          <w:tcPr>
            <w:tcW w:w="7879" w:type="dxa"/>
            <w:tcBorders>
              <w:top w:val="single" w:sz="4" w:space="0" w:color="auto"/>
              <w:left w:val="single" w:sz="4" w:space="0" w:color="auto"/>
              <w:bottom w:val="single" w:sz="4" w:space="0" w:color="auto"/>
              <w:right w:val="single" w:sz="4" w:space="0" w:color="auto"/>
            </w:tcBorders>
          </w:tcPr>
          <w:p w14:paraId="3D1EED99" w14:textId="77777777" w:rsidR="00E77292" w:rsidRPr="00E50FA4" w:rsidRDefault="00E77292" w:rsidP="00DA390D">
            <w:pPr>
              <w:spacing w:before="120" w:after="120"/>
              <w:jc w:val="both"/>
              <w:rPr>
                <w:del w:id="1172" w:author="Author"/>
                <w:rFonts w:ascii="Times New Roman" w:eastAsia="Times New Roman" w:hAnsi="Times New Roman" w:cs="Times New Roman"/>
                <w:b/>
                <w:noProof/>
                <w:sz w:val="24"/>
                <w:u w:val="single"/>
                <w:lang w:val="en-GB"/>
              </w:rPr>
            </w:pPr>
            <w:del w:id="1173" w:author="Author">
              <w:r w:rsidRPr="00E50FA4">
                <w:rPr>
                  <w:rFonts w:ascii="Times New Roman" w:eastAsia="Times New Roman" w:hAnsi="Times New Roman" w:cs="Times New Roman"/>
                  <w:b/>
                  <w:noProof/>
                  <w:sz w:val="24"/>
                  <w:u w:val="single"/>
                  <w:lang w:val="en-GB"/>
                </w:rPr>
                <w:delText xml:space="preserve">Of which: towards taxonomy relevant sectors </w:delText>
              </w:r>
            </w:del>
          </w:p>
          <w:p w14:paraId="668DDE05" w14:textId="77777777" w:rsidR="00E77292" w:rsidRPr="00E50FA4" w:rsidRDefault="008F08CA" w:rsidP="00DA390D">
            <w:pPr>
              <w:spacing w:before="120" w:after="120"/>
              <w:jc w:val="both"/>
              <w:rPr>
                <w:del w:id="1174" w:author="Author"/>
                <w:rFonts w:ascii="Times New Roman" w:eastAsia="Times New Roman" w:hAnsi="Times New Roman" w:cs="Times New Roman"/>
                <w:noProof/>
                <w:sz w:val="24"/>
                <w:lang w:val="en-GB"/>
              </w:rPr>
            </w:pPr>
            <w:del w:id="1175" w:author="Author">
              <w:r w:rsidRPr="00E50FA4">
                <w:rPr>
                  <w:rFonts w:ascii="Times New Roman" w:eastAsia="Times New Roman" w:hAnsi="Times New Roman" w:cs="Times New Roman"/>
                  <w:noProof/>
                  <w:sz w:val="24"/>
                  <w:lang w:val="en-GB"/>
                </w:rPr>
                <w:delText xml:space="preserve">Institutions </w:delText>
              </w:r>
              <w:r w:rsidR="009B6F06"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C30D42" w:rsidRPr="00E50FA4">
                <w:rPr>
                  <w:rFonts w:ascii="Times New Roman" w:eastAsia="Times New Roman" w:hAnsi="Times New Roman" w:cs="Times New Roman"/>
                  <w:noProof/>
                  <w:sz w:val="24"/>
                  <w:lang w:val="en-GB"/>
                </w:rPr>
                <w:delText>carrying amount as defined in Part 1 of Annex V to Implementing Regulation (EU) 2021/451</w:delText>
              </w:r>
              <w:r w:rsidR="00E77292" w:rsidRPr="00E50FA4">
                <w:rPr>
                  <w:rFonts w:ascii="Times New Roman" w:eastAsia="Times New Roman" w:hAnsi="Times New Roman" w:cs="Times New Roman"/>
                  <w:noProof/>
                  <w:sz w:val="24"/>
                  <w:lang w:val="en-GB"/>
                </w:rPr>
                <w:delText>.</w:delText>
              </w:r>
            </w:del>
          </w:p>
          <w:p w14:paraId="6B8B650B" w14:textId="77777777" w:rsidR="00E77292" w:rsidRPr="00E50FA4" w:rsidRDefault="00E77292" w:rsidP="00DA390D">
            <w:pPr>
              <w:spacing w:before="120" w:after="120"/>
              <w:jc w:val="both"/>
              <w:rPr>
                <w:del w:id="1176" w:author="Author"/>
                <w:rFonts w:ascii="Times New Roman" w:eastAsia="Times New Roman" w:hAnsi="Times New Roman" w:cs="Times New Roman"/>
                <w:noProof/>
                <w:sz w:val="24"/>
                <w:lang w:val="en-GB"/>
              </w:rPr>
            </w:pPr>
            <w:del w:id="1177" w:author="Author">
              <w:r w:rsidRPr="00E50FA4">
                <w:rPr>
                  <w:rFonts w:ascii="Times New Roman" w:eastAsia="Times New Roman" w:hAnsi="Times New Roman" w:cs="Times New Roman"/>
                  <w:noProof/>
                  <w:sz w:val="24"/>
                  <w:lang w:val="en-GB"/>
                </w:rPr>
                <w:delText xml:space="preserve">Institutions </w:delText>
              </w:r>
              <w:r w:rsidR="009B6F06"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disclose the gross carrying amount of eligible exposures towards sectors (4 level NACE codes) relevant for the corresponding environmental objective according to the Taxonomy, as specified in </w:delText>
              </w:r>
              <w:r w:rsidR="00425050" w:rsidRPr="00E50FA4">
                <w:rPr>
                  <w:rFonts w:ascii="Times New Roman" w:eastAsia="Times New Roman" w:hAnsi="Times New Roman" w:cs="Times New Roman"/>
                  <w:noProof/>
                  <w:sz w:val="24"/>
                  <w:lang w:val="en-GB"/>
                </w:rPr>
                <w:delText>A</w:delText>
              </w:r>
              <w:r w:rsidRPr="00E50FA4">
                <w:rPr>
                  <w:rFonts w:ascii="Times New Roman" w:eastAsia="Times New Roman" w:hAnsi="Times New Roman" w:cs="Times New Roman"/>
                  <w:noProof/>
                  <w:sz w:val="24"/>
                  <w:lang w:val="en-GB"/>
                </w:rPr>
                <w:delText xml:space="preserve">nnex </w:delText>
              </w:r>
              <w:r w:rsidR="00D12513" w:rsidRPr="00E50FA4">
                <w:rPr>
                  <w:rFonts w:ascii="Times New Roman" w:eastAsia="Times New Roman" w:hAnsi="Times New Roman" w:cs="Times New Roman"/>
                  <w:noProof/>
                  <w:sz w:val="24"/>
                  <w:lang w:val="en-GB"/>
                </w:rPr>
                <w:delText>I</w:delText>
              </w:r>
              <w:r w:rsidR="00425050"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to the Commission Delegated </w:delText>
              </w:r>
              <w:r w:rsidR="00725A3A" w:rsidRPr="00E50FA4">
                <w:rPr>
                  <w:rFonts w:ascii="Times New Roman" w:eastAsia="Times New Roman" w:hAnsi="Times New Roman" w:cs="Times New Roman"/>
                  <w:noProof/>
                  <w:sz w:val="24"/>
                  <w:lang w:val="en-GB"/>
                </w:rPr>
                <w:delText>Regulation</w:delText>
              </w:r>
              <w:r w:rsidR="00425050" w:rsidRPr="00E50FA4">
                <w:rPr>
                  <w:rFonts w:ascii="Times New Roman" w:eastAsia="Times New Roman" w:hAnsi="Times New Roman" w:cs="Times New Roman"/>
                  <w:noProof/>
                  <w:sz w:val="24"/>
                  <w:lang w:val="en-GB"/>
                </w:rPr>
                <w:delText xml:space="preserve"> (EU) 2021/213</w:delText>
              </w:r>
              <w:r w:rsidR="003E3703" w:rsidRPr="00E50FA4">
                <w:rPr>
                  <w:rFonts w:ascii="Times New Roman" w:eastAsia="Times New Roman" w:hAnsi="Times New Roman" w:cs="Times New Roman"/>
                  <w:noProof/>
                  <w:sz w:val="24"/>
                  <w:lang w:val="en-GB"/>
                </w:rPr>
                <w:delText>9</w:delText>
              </w:r>
              <w:r w:rsidR="008676F3" w:rsidRPr="00E50FA4">
                <w:rPr>
                  <w:rFonts w:ascii="Times New Roman" w:eastAsia="Times New Roman" w:hAnsi="Times New Roman" w:cs="Times New Roman"/>
                  <w:noProof/>
                  <w:sz w:val="24"/>
                  <w:vertAlign w:val="superscript"/>
                  <w:lang w:val="en-GB"/>
                </w:rPr>
                <w:delText>*</w:delText>
              </w:r>
              <w:r w:rsidR="003E3703" w:rsidRPr="00E50FA4">
                <w:rPr>
                  <w:rFonts w:ascii="Times New Roman" w:eastAsia="Times New Roman" w:hAnsi="Times New Roman" w:cs="Times New Roman"/>
                  <w:noProof/>
                  <w:sz w:val="24"/>
                  <w:vertAlign w:val="superscript"/>
                  <w:lang w:val="en-GB"/>
                </w:rPr>
                <w:delText>22</w:delText>
              </w:r>
              <w:r w:rsidRPr="00E50FA4">
                <w:rPr>
                  <w:rFonts w:ascii="Times New Roman" w:eastAsia="Times New Roman" w:hAnsi="Times New Roman" w:cs="Times New Roman"/>
                  <w:noProof/>
                  <w:sz w:val="24"/>
                  <w:lang w:val="en-GB"/>
                </w:rPr>
                <w:delText>.</w:delText>
              </w:r>
              <w:r w:rsidR="009620B8" w:rsidRPr="00E50FA4">
                <w:rPr>
                  <w:rFonts w:ascii="Times New Roman" w:eastAsia="Times New Roman" w:hAnsi="Times New Roman" w:cs="Times New Roman"/>
                  <w:noProof/>
                  <w:sz w:val="24"/>
                  <w:lang w:val="en-GB"/>
                </w:rPr>
                <w:delText xml:space="preserve">  </w:delText>
              </w:r>
            </w:del>
          </w:p>
          <w:p w14:paraId="5DB0412B" w14:textId="77777777" w:rsidR="00E77292" w:rsidRPr="00E50FA4" w:rsidRDefault="00E77292" w:rsidP="009B6F06">
            <w:pPr>
              <w:spacing w:before="120" w:after="120"/>
              <w:jc w:val="both"/>
              <w:rPr>
                <w:del w:id="1178" w:author="Author"/>
                <w:rFonts w:ascii="Times New Roman" w:eastAsia="Times New Roman" w:hAnsi="Times New Roman" w:cs="Times New Roman"/>
                <w:noProof/>
                <w:sz w:val="24"/>
                <w:lang w:val="en-GB"/>
              </w:rPr>
            </w:pPr>
            <w:del w:id="1179" w:author="Author">
              <w:r w:rsidRPr="00E50FA4">
                <w:rPr>
                  <w:rFonts w:ascii="Times New Roman" w:eastAsia="Times New Roman" w:hAnsi="Times New Roman" w:cs="Times New Roman"/>
                  <w:noProof/>
                  <w:sz w:val="24"/>
                  <w:lang w:val="en-GB"/>
                </w:rPr>
                <w:delText xml:space="preserve">Institutions </w:delText>
              </w:r>
              <w:r w:rsidR="009B6F06"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disclose exposures towards relevant sectors under the objective of climate change mitigation in accordance with Article 9</w:delText>
              </w:r>
              <w:r w:rsidR="00880707"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w:delText>
              </w:r>
              <w:r w:rsidR="00880707" w:rsidRPr="00E50FA4">
                <w:rPr>
                  <w:rFonts w:ascii="Times New Roman" w:eastAsia="Times New Roman" w:hAnsi="Times New Roman" w:cs="Times New Roman"/>
                  <w:noProof/>
                  <w:sz w:val="24"/>
                  <w:lang w:val="en-GB"/>
                </w:rPr>
                <w:delText>point (a)</w:delText>
              </w:r>
              <w:r w:rsidR="00425050"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and Article 10 of </w:delText>
              </w:r>
              <w:r w:rsidRPr="00E50FA4">
                <w:rPr>
                  <w:rFonts w:ascii="Times New Roman" w:hAnsi="Times New Roman"/>
                  <w:noProof/>
                  <w:sz w:val="24"/>
                  <w:lang w:val="en-GB"/>
                </w:rPr>
                <w:delText>Regulation (EU) 2020/852.</w:delText>
              </w:r>
            </w:del>
          </w:p>
        </w:tc>
      </w:tr>
      <w:tr w:rsidR="00E77292" w:rsidRPr="00E50FA4" w14:paraId="53C68583" w14:textId="77777777" w:rsidTr="00BA313D">
        <w:trPr>
          <w:del w:id="1180" w:author="Author"/>
        </w:trPr>
        <w:tc>
          <w:tcPr>
            <w:tcW w:w="1188" w:type="dxa"/>
            <w:tcBorders>
              <w:top w:val="single" w:sz="4" w:space="0" w:color="auto"/>
              <w:left w:val="single" w:sz="4" w:space="0" w:color="auto"/>
              <w:bottom w:val="single" w:sz="4" w:space="0" w:color="auto"/>
              <w:right w:val="single" w:sz="4" w:space="0" w:color="auto"/>
            </w:tcBorders>
            <w:hideMark/>
          </w:tcPr>
          <w:p w14:paraId="7EDBEEEE" w14:textId="77777777" w:rsidR="00E77292" w:rsidRPr="00E50FA4" w:rsidRDefault="00E77292" w:rsidP="00D35812">
            <w:pPr>
              <w:spacing w:before="120" w:after="120"/>
              <w:jc w:val="both"/>
              <w:rPr>
                <w:del w:id="1181" w:author="Author"/>
                <w:rFonts w:ascii="Times New Roman" w:eastAsia="Times New Roman" w:hAnsi="Times New Roman" w:cs="Times New Roman"/>
                <w:noProof/>
                <w:sz w:val="24"/>
                <w:lang w:val="en-GB"/>
              </w:rPr>
            </w:pPr>
            <w:del w:id="1182" w:author="Author">
              <w:r w:rsidRPr="00E50FA4">
                <w:rPr>
                  <w:rFonts w:ascii="Times New Roman" w:eastAsia="Times New Roman" w:hAnsi="Times New Roman" w:cs="Times New Roman"/>
                  <w:noProof/>
                  <w:sz w:val="24"/>
                  <w:lang w:val="en-GB"/>
                </w:rPr>
                <w:delText>c</w:delText>
              </w:r>
            </w:del>
          </w:p>
        </w:tc>
        <w:tc>
          <w:tcPr>
            <w:tcW w:w="7879" w:type="dxa"/>
            <w:tcBorders>
              <w:top w:val="single" w:sz="4" w:space="0" w:color="auto"/>
              <w:left w:val="single" w:sz="4" w:space="0" w:color="auto"/>
              <w:bottom w:val="single" w:sz="4" w:space="0" w:color="auto"/>
              <w:right w:val="single" w:sz="4" w:space="0" w:color="auto"/>
            </w:tcBorders>
          </w:tcPr>
          <w:p w14:paraId="566A15DF" w14:textId="77777777" w:rsidR="00E77292" w:rsidRPr="00E50FA4" w:rsidRDefault="00E77292" w:rsidP="00DA390D">
            <w:pPr>
              <w:spacing w:before="120" w:after="120"/>
              <w:jc w:val="both"/>
              <w:rPr>
                <w:del w:id="1183" w:author="Author"/>
                <w:rFonts w:ascii="Times New Roman" w:eastAsia="Times New Roman" w:hAnsi="Times New Roman" w:cs="Times New Roman"/>
                <w:b/>
                <w:noProof/>
                <w:sz w:val="24"/>
                <w:u w:val="single"/>
                <w:lang w:val="en-GB"/>
              </w:rPr>
            </w:pPr>
            <w:del w:id="1184"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3ED5FE21" w14:textId="77777777" w:rsidR="00E77292" w:rsidRPr="00E50FA4" w:rsidRDefault="008F08CA" w:rsidP="00DA390D">
            <w:pPr>
              <w:spacing w:before="120" w:after="120"/>
              <w:jc w:val="both"/>
              <w:rPr>
                <w:del w:id="1185" w:author="Author"/>
                <w:rFonts w:ascii="Times New Roman" w:eastAsia="Times New Roman" w:hAnsi="Times New Roman" w:cs="Times New Roman"/>
                <w:noProof/>
                <w:sz w:val="24"/>
                <w:lang w:val="en-GB"/>
              </w:rPr>
            </w:pPr>
            <w:del w:id="1186" w:author="Author">
              <w:r w:rsidRPr="00E50FA4">
                <w:rPr>
                  <w:rFonts w:ascii="Times New Roman" w:eastAsia="Times New Roman" w:hAnsi="Times New Roman" w:cs="Times New Roman"/>
                  <w:noProof/>
                  <w:sz w:val="24"/>
                  <w:lang w:val="en-GB"/>
                </w:rPr>
                <w:delText xml:space="preserve">Institutions </w:delText>
              </w:r>
              <w:r w:rsidR="009B6F06"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C30D42" w:rsidRPr="00E50FA4">
                <w:rPr>
                  <w:rFonts w:ascii="Times New Roman" w:eastAsia="Times New Roman" w:hAnsi="Times New Roman" w:cs="Times New Roman"/>
                  <w:noProof/>
                  <w:sz w:val="24"/>
                  <w:lang w:val="en-GB"/>
                </w:rPr>
                <w:delText>carrying amount as defined in Part 1 of Annex V to Implementing Regulation (EU) 2021/451</w:delText>
              </w:r>
              <w:r w:rsidR="00E77292" w:rsidRPr="00E50FA4">
                <w:rPr>
                  <w:rFonts w:ascii="Times New Roman" w:eastAsia="Times New Roman" w:hAnsi="Times New Roman" w:cs="Times New Roman"/>
                  <w:noProof/>
                  <w:sz w:val="24"/>
                  <w:lang w:val="en-GB"/>
                </w:rPr>
                <w:delText xml:space="preserve">. </w:delText>
              </w:r>
            </w:del>
          </w:p>
          <w:p w14:paraId="328303F7" w14:textId="77777777" w:rsidR="00E77292" w:rsidRPr="00E50FA4" w:rsidRDefault="00E77292" w:rsidP="00DA390D">
            <w:pPr>
              <w:spacing w:before="120" w:after="120"/>
              <w:jc w:val="both"/>
              <w:rPr>
                <w:del w:id="1187" w:author="Author"/>
                <w:rFonts w:ascii="Times New Roman" w:eastAsia="Times New Roman" w:hAnsi="Times New Roman" w:cs="Times New Roman"/>
                <w:noProof/>
                <w:sz w:val="24"/>
                <w:lang w:val="en-GB"/>
              </w:rPr>
            </w:pPr>
            <w:del w:id="1188" w:author="Author">
              <w:r w:rsidRPr="00E50FA4">
                <w:rPr>
                  <w:rFonts w:ascii="Times New Roman" w:eastAsia="Times New Roman" w:hAnsi="Times New Roman" w:cs="Times New Roman"/>
                  <w:noProof/>
                  <w:sz w:val="24"/>
                  <w:lang w:val="en-GB"/>
                </w:rPr>
                <w:lastRenderedPageBreak/>
                <w:delText xml:space="preserve">Institutions </w:delText>
              </w:r>
              <w:r w:rsidR="009B6F06"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disclose the gross carrying amount of eligible exposures that are environmentally sustainable, as specified in </w:delText>
              </w:r>
              <w:r w:rsidR="003E3703" w:rsidRPr="00E50FA4">
                <w:rPr>
                  <w:rFonts w:ascii="Times New Roman" w:eastAsia="Times New Roman" w:hAnsi="Times New Roman" w:cs="Times New Roman"/>
                  <w:noProof/>
                  <w:sz w:val="24"/>
                  <w:lang w:val="en-GB"/>
                </w:rPr>
                <w:delText xml:space="preserve">the </w:delText>
              </w:r>
              <w:r w:rsidR="00425050" w:rsidRPr="00E50FA4">
                <w:rPr>
                  <w:rFonts w:ascii="Times New Roman" w:eastAsia="Times New Roman" w:hAnsi="Times New Roman" w:cs="Times New Roman"/>
                  <w:noProof/>
                  <w:sz w:val="24"/>
                  <w:lang w:val="en-GB"/>
                </w:rPr>
                <w:delText>A</w:delText>
              </w:r>
              <w:r w:rsidRPr="00E50FA4">
                <w:rPr>
                  <w:rFonts w:ascii="Times New Roman" w:eastAsia="Times New Roman" w:hAnsi="Times New Roman" w:cs="Times New Roman"/>
                  <w:noProof/>
                  <w:sz w:val="24"/>
                  <w:lang w:val="en-GB"/>
                </w:rPr>
                <w:delText xml:space="preserve">nnex </w:delText>
              </w:r>
              <w:r w:rsidR="00D12513" w:rsidRPr="00E50FA4">
                <w:rPr>
                  <w:rFonts w:ascii="Times New Roman" w:eastAsia="Times New Roman" w:hAnsi="Times New Roman" w:cs="Times New Roman"/>
                  <w:noProof/>
                  <w:sz w:val="24"/>
                  <w:lang w:val="en-GB"/>
                </w:rPr>
                <w:delText>I</w:delText>
              </w:r>
              <w:r w:rsidR="00425050"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to Delegated </w:delText>
              </w:r>
              <w:r w:rsidR="001A5405" w:rsidRPr="00E50FA4">
                <w:rPr>
                  <w:rFonts w:ascii="Times New Roman" w:eastAsia="Times New Roman" w:hAnsi="Times New Roman" w:cs="Times New Roman"/>
                  <w:noProof/>
                  <w:sz w:val="24"/>
                  <w:lang w:val="en-GB"/>
                </w:rPr>
                <w:delText>Regulation</w:delText>
              </w:r>
              <w:r w:rsidRPr="00E50FA4">
                <w:rPr>
                  <w:rFonts w:ascii="Times New Roman" w:eastAsia="Times New Roman" w:hAnsi="Times New Roman" w:cs="Times New Roman"/>
                  <w:noProof/>
                  <w:sz w:val="24"/>
                  <w:lang w:val="en-GB"/>
                </w:rPr>
                <w:delText xml:space="preserve"> </w:delText>
              </w:r>
              <w:r w:rsidR="00425050" w:rsidRPr="00E50FA4">
                <w:rPr>
                  <w:rFonts w:ascii="Times New Roman" w:eastAsia="Times New Roman" w:hAnsi="Times New Roman" w:cs="Times New Roman"/>
                  <w:noProof/>
                  <w:sz w:val="24"/>
                  <w:lang w:val="en-GB"/>
                </w:rPr>
                <w:delText>(EU) 2021/2139</w:delText>
              </w:r>
              <w:r w:rsidRPr="00E50FA4">
                <w:rPr>
                  <w:rFonts w:ascii="Times New Roman" w:eastAsia="Times New Roman" w:hAnsi="Times New Roman" w:cs="Times New Roman"/>
                  <w:noProof/>
                  <w:sz w:val="24"/>
                  <w:lang w:val="en-GB"/>
                </w:rPr>
                <w:delText>.</w:delText>
              </w:r>
            </w:del>
          </w:p>
          <w:p w14:paraId="673BFB9C" w14:textId="77777777" w:rsidR="00E77292" w:rsidRPr="00E50FA4" w:rsidRDefault="00E77292" w:rsidP="00DA390D">
            <w:pPr>
              <w:spacing w:before="120" w:after="120"/>
              <w:jc w:val="both"/>
              <w:rPr>
                <w:del w:id="1189" w:author="Author"/>
                <w:rFonts w:ascii="Times New Roman" w:hAnsi="Times New Roman"/>
                <w:noProof/>
                <w:sz w:val="24"/>
                <w:lang w:val="en-GB"/>
              </w:rPr>
            </w:pPr>
            <w:del w:id="1190" w:author="Author">
              <w:r w:rsidRPr="00E50FA4">
                <w:rPr>
                  <w:rFonts w:ascii="Times New Roman" w:eastAsia="Times New Roman" w:hAnsi="Times New Roman" w:cs="Times New Roman"/>
                  <w:noProof/>
                  <w:sz w:val="24"/>
                  <w:lang w:val="en-GB"/>
                </w:rPr>
                <w:delText xml:space="preserve">Institutions </w:delText>
              </w:r>
              <w:r w:rsidR="009B6F06"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disclose environmentally</w:delText>
              </w:r>
              <w:r w:rsidR="006657B1"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sustainable exposures under the objective of climate</w:delText>
              </w:r>
              <w:r w:rsidR="006657B1"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change mitigation in accordance with Article 9</w:delText>
              </w:r>
              <w:r w:rsidR="00880707"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w:delText>
              </w:r>
              <w:r w:rsidR="00880707" w:rsidRPr="00E50FA4">
                <w:rPr>
                  <w:rFonts w:ascii="Times New Roman" w:eastAsia="Times New Roman" w:hAnsi="Times New Roman" w:cs="Times New Roman"/>
                  <w:noProof/>
                  <w:sz w:val="24"/>
                  <w:lang w:val="en-GB"/>
                </w:rPr>
                <w:delText>point (a)</w:delText>
              </w:r>
              <w:r w:rsidR="003A31DE" w:rsidRPr="00E50FA4">
                <w:rPr>
                  <w:rFonts w:ascii="Times New Roman" w:eastAsia="Times New Roman" w:hAnsi="Times New Roman" w:cs="Times New Roman"/>
                  <w:noProof/>
                  <w:sz w:val="24"/>
                  <w:lang w:val="en-GB"/>
                </w:rPr>
                <w:delText>,</w:delText>
              </w:r>
              <w:r w:rsidR="00880707"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and Article 10 of </w:delText>
              </w:r>
              <w:r w:rsidRPr="00E50FA4">
                <w:rPr>
                  <w:rFonts w:ascii="Times New Roman" w:hAnsi="Times New Roman"/>
                  <w:noProof/>
                  <w:sz w:val="24"/>
                  <w:lang w:val="en-GB"/>
                </w:rPr>
                <w:delText>Regulation (EU) 2020/852.</w:delText>
              </w:r>
            </w:del>
          </w:p>
          <w:p w14:paraId="03308A8F" w14:textId="77777777" w:rsidR="00E77292" w:rsidRPr="00E50FA4" w:rsidRDefault="00E77292" w:rsidP="00DA390D">
            <w:pPr>
              <w:spacing w:before="120" w:after="120"/>
              <w:jc w:val="both"/>
              <w:rPr>
                <w:del w:id="1191" w:author="Author"/>
                <w:rFonts w:ascii="Times New Roman" w:hAnsi="Times New Roman"/>
                <w:noProof/>
                <w:sz w:val="24"/>
                <w:lang w:val="en-GB"/>
              </w:rPr>
            </w:pPr>
            <w:del w:id="1192" w:author="Author">
              <w:r w:rsidRPr="00E50FA4">
                <w:rPr>
                  <w:rFonts w:ascii="Times New Roman" w:hAnsi="Times New Roman"/>
                  <w:noProof/>
                  <w:sz w:val="24"/>
                  <w:lang w:val="en-GB"/>
                </w:rPr>
                <w:delText>When the</w:delText>
              </w:r>
              <w:r w:rsidR="00C44D22" w:rsidRPr="00E50FA4">
                <w:rPr>
                  <w:rFonts w:ascii="Times New Roman" w:hAnsi="Times New Roman"/>
                  <w:noProof/>
                  <w:sz w:val="24"/>
                  <w:lang w:val="en-GB"/>
                </w:rPr>
                <w:delText xml:space="preserve"> use of</w:delText>
              </w:r>
              <w:r w:rsidRPr="00E50FA4">
                <w:rPr>
                  <w:rFonts w:ascii="Times New Roman" w:hAnsi="Times New Roman"/>
                  <w:noProof/>
                  <w:sz w:val="24"/>
                  <w:lang w:val="en-GB"/>
                </w:rPr>
                <w:delText xml:space="preserve"> proceeds </w:delText>
              </w:r>
              <w:r w:rsidR="00C44D22" w:rsidRPr="00E50FA4">
                <w:rPr>
                  <w:rFonts w:ascii="Times New Roman" w:hAnsi="Times New Roman"/>
                  <w:noProof/>
                  <w:sz w:val="24"/>
                  <w:lang w:val="en-GB"/>
                </w:rPr>
                <w:delText xml:space="preserve">is </w:delText>
              </w:r>
              <w:r w:rsidRPr="00E50FA4">
                <w:rPr>
                  <w:rFonts w:ascii="Times New Roman" w:hAnsi="Times New Roman"/>
                  <w:noProof/>
                  <w:sz w:val="24"/>
                  <w:lang w:val="en-GB"/>
                </w:rPr>
                <w:delText>known</w:delText>
              </w:r>
              <w:r w:rsidR="00BA313D" w:rsidRPr="00E50FA4">
                <w:rPr>
                  <w:rFonts w:ascii="Times New Roman" w:hAnsi="Times New Roman"/>
                  <w:noProof/>
                  <w:sz w:val="24"/>
                  <w:lang w:val="en-GB"/>
                </w:rPr>
                <w:delText xml:space="preserve"> </w:delText>
              </w:r>
              <w:r w:rsidR="00F84A07" w:rsidRPr="00E50FA4">
                <w:rPr>
                  <w:rFonts w:ascii="Times New Roman" w:hAnsi="Times New Roman"/>
                  <w:noProof/>
                  <w:sz w:val="24"/>
                  <w:lang w:val="en-GB"/>
                </w:rPr>
                <w:delText>(</w:delText>
              </w:r>
              <w:r w:rsidR="00931BA6" w:rsidRPr="00E50FA4">
                <w:rPr>
                  <w:rFonts w:ascii="Times New Roman" w:hAnsi="Times New Roman"/>
                  <w:noProof/>
                  <w:sz w:val="24"/>
                  <w:lang w:val="en-GB"/>
                </w:rPr>
                <w:delText>specialised lending</w:delText>
              </w:r>
              <w:r w:rsidR="00F84A07" w:rsidRPr="00E50FA4">
                <w:rPr>
                  <w:rFonts w:ascii="Times New Roman" w:hAnsi="Times New Roman"/>
                  <w:noProof/>
                  <w:sz w:val="24"/>
                  <w:lang w:val="en-GB"/>
                </w:rPr>
                <w:delText xml:space="preserve">, </w:delText>
              </w:r>
              <w:r w:rsidR="0086592A" w:rsidRPr="00E50FA4">
                <w:rPr>
                  <w:rFonts w:ascii="Times New Roman" w:hAnsi="Times New Roman"/>
                  <w:noProof/>
                  <w:sz w:val="24"/>
                  <w:lang w:val="en-GB"/>
                </w:rPr>
                <w:delText>including</w:delText>
              </w:r>
              <w:r w:rsidR="00BA313D" w:rsidRPr="00E50FA4">
                <w:rPr>
                  <w:rFonts w:ascii="Times New Roman" w:hAnsi="Times New Roman"/>
                  <w:noProof/>
                  <w:sz w:val="24"/>
                  <w:lang w:val="en-GB"/>
                </w:rPr>
                <w:delText xml:space="preserve"> </w:delText>
              </w:r>
              <w:r w:rsidR="00931BA6" w:rsidRPr="00E50FA4">
                <w:rPr>
                  <w:rFonts w:ascii="Times New Roman" w:hAnsi="Times New Roman"/>
                  <w:noProof/>
                  <w:sz w:val="24"/>
                  <w:lang w:val="en-GB"/>
                </w:rPr>
                <w:delText>project finance loans</w:delText>
              </w:r>
              <w:r w:rsidR="00BA313D" w:rsidRPr="00E50FA4">
                <w:rPr>
                  <w:rFonts w:ascii="Times New Roman" w:hAnsi="Times New Roman"/>
                  <w:noProof/>
                  <w:sz w:val="24"/>
                  <w:lang w:val="en-GB"/>
                </w:rPr>
                <w:delText xml:space="preserve">, </w:delText>
              </w:r>
              <w:r w:rsidR="00931BA6" w:rsidRPr="00E50FA4">
                <w:rPr>
                  <w:rFonts w:ascii="Times New Roman" w:hAnsi="Times New Roman"/>
                  <w:noProof/>
                  <w:sz w:val="24"/>
                  <w:lang w:val="en-GB"/>
                </w:rPr>
                <w:delText xml:space="preserve">as </w:delText>
              </w:r>
              <w:r w:rsidR="009B6F06" w:rsidRPr="00E50FA4">
                <w:rPr>
                  <w:rFonts w:ascii="Times New Roman" w:hAnsi="Times New Roman"/>
                  <w:noProof/>
                  <w:sz w:val="24"/>
                  <w:lang w:val="en-GB"/>
                </w:rPr>
                <w:delText xml:space="preserve">referred to </w:delText>
              </w:r>
              <w:r w:rsidR="00B76863" w:rsidRPr="00E50FA4">
                <w:rPr>
                  <w:rFonts w:ascii="Times New Roman" w:hAnsi="Times New Roman"/>
                  <w:noProof/>
                  <w:sz w:val="24"/>
                  <w:lang w:val="en-GB"/>
                </w:rPr>
                <w:delText>in Annex</w:delText>
              </w:r>
              <w:r w:rsidR="00931BA6" w:rsidRPr="00E50FA4">
                <w:rPr>
                  <w:rFonts w:ascii="Times New Roman" w:hAnsi="Times New Roman"/>
                  <w:noProof/>
                  <w:sz w:val="24"/>
                  <w:lang w:val="en-GB"/>
                </w:rPr>
                <w:delText xml:space="preserve"> V</w:delText>
              </w:r>
              <w:r w:rsidR="00DA390D" w:rsidRPr="00E50FA4">
                <w:rPr>
                  <w:rFonts w:ascii="Times New Roman" w:hAnsi="Times New Roman"/>
                  <w:noProof/>
                  <w:sz w:val="24"/>
                  <w:lang w:val="en-GB"/>
                </w:rPr>
                <w:delText xml:space="preserve"> to </w:delText>
              </w:r>
              <w:r w:rsidR="00DA390D" w:rsidRPr="00E50FA4">
                <w:rPr>
                  <w:rFonts w:ascii="Times New Roman" w:eastAsia="Times New Roman" w:hAnsi="Times New Roman" w:cs="Times New Roman"/>
                  <w:noProof/>
                  <w:sz w:val="24"/>
                  <w:lang w:val="en-GB"/>
                </w:rPr>
                <w:delText xml:space="preserve">Implementing Regulation </w:delText>
              </w:r>
              <w:r w:rsidR="00C30D42" w:rsidRPr="00E50FA4">
                <w:rPr>
                  <w:rFonts w:ascii="Times New Roman" w:eastAsia="Times New Roman" w:hAnsi="Times New Roman" w:cs="Times New Roman"/>
                  <w:noProof/>
                  <w:sz w:val="24"/>
                  <w:lang w:val="en-GB"/>
                </w:rPr>
                <w:delText>(EU) 2021/451</w:delText>
              </w:r>
              <w:r w:rsidR="00931BA6" w:rsidRPr="00E50FA4">
                <w:rPr>
                  <w:rFonts w:ascii="Times New Roman" w:hAnsi="Times New Roman"/>
                  <w:noProof/>
                  <w:sz w:val="24"/>
                  <w:lang w:val="en-GB"/>
                </w:rPr>
                <w:delText xml:space="preserve">), </w:delText>
              </w:r>
              <w:r w:rsidRPr="00E50FA4">
                <w:rPr>
                  <w:rFonts w:ascii="Times New Roman" w:hAnsi="Times New Roman"/>
                  <w:noProof/>
                  <w:sz w:val="24"/>
                  <w:lang w:val="en-GB"/>
                </w:rPr>
                <w:delText xml:space="preserve">institutions </w:delText>
              </w:r>
              <w:r w:rsidR="009B6F06"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disclose the extent to which the exposure is environmentally</w:delText>
              </w:r>
              <w:r w:rsidR="008F08CA" w:rsidRPr="00E50FA4">
                <w:rPr>
                  <w:rFonts w:ascii="Times New Roman" w:hAnsi="Times New Roman"/>
                  <w:noProof/>
                  <w:sz w:val="24"/>
                  <w:lang w:val="en-GB"/>
                </w:rPr>
                <w:delText>-</w:delText>
              </w:r>
              <w:r w:rsidRPr="00E50FA4">
                <w:rPr>
                  <w:rFonts w:ascii="Times New Roman" w:hAnsi="Times New Roman"/>
                  <w:noProof/>
                  <w:sz w:val="24"/>
                  <w:lang w:val="en-GB"/>
                </w:rPr>
                <w:delText>sustainable</w:delText>
              </w:r>
              <w:r w:rsidR="006657B1" w:rsidRPr="00E50FA4">
                <w:rPr>
                  <w:rFonts w:ascii="Times New Roman" w:hAnsi="Times New Roman"/>
                  <w:noProof/>
                  <w:sz w:val="24"/>
                  <w:lang w:val="en-GB"/>
                </w:rPr>
                <w:delText>. Such disclosure is</w:delText>
              </w:r>
              <w:r w:rsidR="00931BA6" w:rsidRPr="00E50FA4">
                <w:rPr>
                  <w:rFonts w:ascii="Times New Roman" w:hAnsi="Times New Roman"/>
                  <w:noProof/>
                  <w:sz w:val="24"/>
                  <w:lang w:val="en-GB"/>
                </w:rPr>
                <w:delText xml:space="preserve"> based on the extent </w:delText>
              </w:r>
              <w:r w:rsidR="00BA313D" w:rsidRPr="00E50FA4">
                <w:rPr>
                  <w:rFonts w:ascii="Times New Roman" w:hAnsi="Times New Roman"/>
                  <w:noProof/>
                  <w:sz w:val="24"/>
                  <w:lang w:val="en-GB"/>
                </w:rPr>
                <w:delText>which</w:delText>
              </w:r>
              <w:r w:rsidR="00931BA6" w:rsidRPr="00E50FA4">
                <w:rPr>
                  <w:rFonts w:ascii="Times New Roman" w:hAnsi="Times New Roman"/>
                  <w:noProof/>
                  <w:sz w:val="24"/>
                  <w:lang w:val="en-GB"/>
                </w:rPr>
                <w:delText xml:space="preserve"> the </w:delText>
              </w:r>
              <w:r w:rsidR="008F08CA" w:rsidRPr="00E50FA4">
                <w:rPr>
                  <w:rFonts w:ascii="Times New Roman" w:hAnsi="Times New Roman"/>
                  <w:noProof/>
                  <w:sz w:val="24"/>
                  <w:lang w:val="en-GB"/>
                </w:rPr>
                <w:delText xml:space="preserve">funded </w:delText>
              </w:r>
              <w:r w:rsidR="00931BA6" w:rsidRPr="00E50FA4">
                <w:rPr>
                  <w:rFonts w:ascii="Times New Roman" w:hAnsi="Times New Roman"/>
                  <w:noProof/>
                  <w:sz w:val="24"/>
                  <w:lang w:val="en-GB"/>
                </w:rPr>
                <w:delText xml:space="preserve">project </w:delText>
              </w:r>
              <w:r w:rsidR="006657B1" w:rsidRPr="00E50FA4">
                <w:rPr>
                  <w:rFonts w:ascii="Times New Roman" w:hAnsi="Times New Roman"/>
                  <w:noProof/>
                  <w:sz w:val="24"/>
                  <w:lang w:val="en-GB"/>
                </w:rPr>
                <w:delText xml:space="preserve">substantially </w:delText>
              </w:r>
              <w:r w:rsidR="00F84A07" w:rsidRPr="00E50FA4">
                <w:rPr>
                  <w:rFonts w:ascii="Times New Roman" w:hAnsi="Times New Roman"/>
                  <w:noProof/>
                  <w:sz w:val="24"/>
                  <w:lang w:val="en-GB"/>
                </w:rPr>
                <w:delText>contributes</w:delText>
              </w:r>
              <w:r w:rsidR="00931BA6" w:rsidRPr="00E50FA4">
                <w:rPr>
                  <w:rFonts w:ascii="Times New Roman" w:hAnsi="Times New Roman"/>
                  <w:noProof/>
                  <w:sz w:val="24"/>
                  <w:lang w:val="en-GB"/>
                </w:rPr>
                <w:delText xml:space="preserve"> to climate change mitigation, in accordance with Article 10</w:delText>
              </w:r>
              <w:r w:rsidR="003A31DE" w:rsidRPr="00E50FA4">
                <w:rPr>
                  <w:rFonts w:ascii="Times New Roman" w:hAnsi="Times New Roman"/>
                  <w:noProof/>
                  <w:sz w:val="24"/>
                  <w:lang w:val="en-GB"/>
                </w:rPr>
                <w:delText xml:space="preserve"> of Regulation </w:delText>
              </w:r>
              <w:r w:rsidR="006657B1" w:rsidRPr="00E50FA4">
                <w:rPr>
                  <w:rFonts w:ascii="Times New Roman" w:hAnsi="Times New Roman"/>
                  <w:noProof/>
                  <w:sz w:val="24"/>
                  <w:lang w:val="en-GB"/>
                </w:rPr>
                <w:delText xml:space="preserve">(EU) </w:delText>
              </w:r>
              <w:r w:rsidR="003A31DE" w:rsidRPr="00E50FA4">
                <w:rPr>
                  <w:rFonts w:ascii="Times New Roman" w:hAnsi="Times New Roman"/>
                  <w:noProof/>
                  <w:sz w:val="24"/>
                  <w:lang w:val="en-GB"/>
                </w:rPr>
                <w:delText>2020/852</w:delText>
              </w:r>
              <w:r w:rsidR="00BA313D" w:rsidRPr="00E50FA4">
                <w:rPr>
                  <w:rFonts w:ascii="Times New Roman" w:hAnsi="Times New Roman"/>
                  <w:noProof/>
                  <w:sz w:val="24"/>
                  <w:lang w:val="en-GB"/>
                </w:rPr>
                <w:delText>,</w:delText>
              </w:r>
              <w:r w:rsidR="00931BA6" w:rsidRPr="00E50FA4">
                <w:rPr>
                  <w:rFonts w:ascii="Times New Roman" w:hAnsi="Times New Roman"/>
                  <w:noProof/>
                  <w:sz w:val="24"/>
                  <w:lang w:val="en-GB"/>
                </w:rPr>
                <w:delText xml:space="preserve"> or </w:delText>
              </w:r>
              <w:r w:rsidR="00F84A07" w:rsidRPr="00E50FA4">
                <w:rPr>
                  <w:rFonts w:ascii="Times New Roman" w:hAnsi="Times New Roman"/>
                  <w:noProof/>
                  <w:sz w:val="24"/>
                  <w:lang w:val="en-GB"/>
                </w:rPr>
                <w:delText>is an</w:delText>
              </w:r>
              <w:r w:rsidR="00931BA6" w:rsidRPr="00E50FA4">
                <w:rPr>
                  <w:rFonts w:ascii="Times New Roman" w:hAnsi="Times New Roman"/>
                  <w:noProof/>
                  <w:sz w:val="24"/>
                  <w:lang w:val="en-GB"/>
                </w:rPr>
                <w:delText xml:space="preserve"> enabling activity in accordance with Article 16</w:delText>
              </w:r>
              <w:r w:rsidR="003A31DE" w:rsidRPr="00E50FA4">
                <w:rPr>
                  <w:rFonts w:ascii="Times New Roman" w:hAnsi="Times New Roman"/>
                  <w:noProof/>
                  <w:sz w:val="24"/>
                  <w:lang w:val="en-GB"/>
                </w:rPr>
                <w:delText xml:space="preserve"> of that Regulation</w:delText>
              </w:r>
              <w:r w:rsidR="00931BA6" w:rsidRPr="00E50FA4">
                <w:rPr>
                  <w:rFonts w:ascii="Times New Roman" w:hAnsi="Times New Roman"/>
                  <w:noProof/>
                  <w:sz w:val="24"/>
                  <w:lang w:val="en-GB"/>
                </w:rPr>
                <w:delText>, and meet</w:delText>
              </w:r>
              <w:r w:rsidR="00FA43A9" w:rsidRPr="00E50FA4">
                <w:rPr>
                  <w:rFonts w:ascii="Times New Roman" w:hAnsi="Times New Roman"/>
                  <w:noProof/>
                  <w:sz w:val="24"/>
                  <w:lang w:val="en-GB"/>
                </w:rPr>
                <w:delText>s</w:delText>
              </w:r>
              <w:r w:rsidR="00931BA6" w:rsidRPr="00E50FA4">
                <w:rPr>
                  <w:rFonts w:ascii="Times New Roman" w:hAnsi="Times New Roman"/>
                  <w:noProof/>
                  <w:sz w:val="24"/>
                  <w:lang w:val="en-GB"/>
                </w:rPr>
                <w:delText xml:space="preserve"> the criteria specified in Article 3</w:delText>
              </w:r>
              <w:r w:rsidR="008F08CA" w:rsidRPr="00E50FA4">
                <w:rPr>
                  <w:rFonts w:ascii="Times New Roman" w:hAnsi="Times New Roman"/>
                  <w:noProof/>
                  <w:sz w:val="24"/>
                  <w:lang w:val="en-GB"/>
                </w:rPr>
                <w:delText xml:space="preserve"> of that Regulation</w:delText>
              </w:r>
              <w:r w:rsidR="00931BA6" w:rsidRPr="00E50FA4">
                <w:rPr>
                  <w:rFonts w:ascii="Times New Roman" w:hAnsi="Times New Roman"/>
                  <w:noProof/>
                  <w:sz w:val="24"/>
                  <w:lang w:val="en-GB"/>
                </w:rPr>
                <w:delText>.</w:delText>
              </w:r>
              <w:r w:rsidR="00CB5006" w:rsidRPr="00E50FA4">
                <w:rPr>
                  <w:rFonts w:ascii="Times New Roman" w:hAnsi="Times New Roman"/>
                  <w:noProof/>
                  <w:sz w:val="24"/>
                  <w:lang w:val="en-GB"/>
                </w:rPr>
                <w:delText xml:space="preserve"> </w:delText>
              </w:r>
              <w:r w:rsidRPr="00E50FA4">
                <w:rPr>
                  <w:rFonts w:ascii="Times New Roman" w:hAnsi="Times New Roman"/>
                  <w:noProof/>
                  <w:sz w:val="24"/>
                  <w:lang w:val="en-GB"/>
                </w:rPr>
                <w:delText xml:space="preserve">When the </w:delText>
              </w:r>
              <w:r w:rsidR="00BA313D" w:rsidRPr="00E50FA4">
                <w:rPr>
                  <w:rFonts w:ascii="Times New Roman" w:hAnsi="Times New Roman"/>
                  <w:noProof/>
                  <w:sz w:val="24"/>
                  <w:lang w:val="en-GB"/>
                </w:rPr>
                <w:delText xml:space="preserve">use of </w:delText>
              </w:r>
              <w:r w:rsidRPr="00E50FA4">
                <w:rPr>
                  <w:rFonts w:ascii="Times New Roman" w:hAnsi="Times New Roman"/>
                  <w:noProof/>
                  <w:sz w:val="24"/>
                  <w:lang w:val="en-GB"/>
                </w:rPr>
                <w:delText xml:space="preserve">proceeds </w:delText>
              </w:r>
              <w:r w:rsidR="00BA313D" w:rsidRPr="00E50FA4">
                <w:rPr>
                  <w:rFonts w:ascii="Times New Roman" w:hAnsi="Times New Roman"/>
                  <w:noProof/>
                  <w:sz w:val="24"/>
                  <w:lang w:val="en-GB"/>
                </w:rPr>
                <w:delText>is</w:delText>
              </w:r>
              <w:r w:rsidRPr="00E50FA4">
                <w:rPr>
                  <w:rFonts w:ascii="Times New Roman" w:hAnsi="Times New Roman"/>
                  <w:noProof/>
                  <w:sz w:val="24"/>
                  <w:lang w:val="en-GB"/>
                </w:rPr>
                <w:delText xml:space="preserve"> unknown</w:delText>
              </w:r>
              <w:r w:rsidR="00BA313D" w:rsidRPr="00E50FA4">
                <w:rPr>
                  <w:rFonts w:ascii="Times New Roman" w:hAnsi="Times New Roman"/>
                  <w:noProof/>
                  <w:sz w:val="24"/>
                  <w:lang w:val="en-GB"/>
                </w:rPr>
                <w:delText>,</w:delText>
              </w:r>
              <w:r w:rsidRPr="00E50FA4">
                <w:rPr>
                  <w:rFonts w:ascii="Times New Roman" w:hAnsi="Times New Roman"/>
                  <w:noProof/>
                  <w:sz w:val="24"/>
                  <w:lang w:val="en-GB"/>
                </w:rPr>
                <w:delText xml:space="preserve"> institutions </w:delText>
              </w:r>
              <w:r w:rsidR="009B6F06"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 xml:space="preserve">disclose the extent to which the exposure is environmentally sustainable by using the information </w:delText>
              </w:r>
              <w:r w:rsidR="006657B1" w:rsidRPr="00E50FA4">
                <w:rPr>
                  <w:rFonts w:ascii="Times New Roman" w:hAnsi="Times New Roman"/>
                  <w:noProof/>
                  <w:sz w:val="24"/>
                  <w:lang w:val="en-GB"/>
                </w:rPr>
                <w:delText xml:space="preserve">received </w:delText>
              </w:r>
              <w:r w:rsidRPr="00E50FA4">
                <w:rPr>
                  <w:rFonts w:ascii="Times New Roman" w:hAnsi="Times New Roman"/>
                  <w:noProof/>
                  <w:sz w:val="24"/>
                  <w:lang w:val="en-GB"/>
                </w:rPr>
                <w:delText xml:space="preserve">from the counterparty, in accordance with Article 8 of Regulation (EU) 2020/852, on the proportion of the turnover derived from products or services associated with economic activities that qualify as environmentally sustainable under Article 3 of </w:delText>
              </w:r>
              <w:r w:rsidR="003A31DE" w:rsidRPr="00E50FA4">
                <w:rPr>
                  <w:rFonts w:ascii="Times New Roman" w:hAnsi="Times New Roman"/>
                  <w:noProof/>
                  <w:sz w:val="24"/>
                  <w:lang w:val="en-GB"/>
                </w:rPr>
                <w:delText xml:space="preserve">that </w:delText>
              </w:r>
              <w:r w:rsidRPr="00E50FA4">
                <w:rPr>
                  <w:rFonts w:ascii="Times New Roman" w:hAnsi="Times New Roman"/>
                  <w:noProof/>
                  <w:sz w:val="24"/>
                  <w:lang w:val="en-GB"/>
                </w:rPr>
                <w:delText>Regulation.</w:delText>
              </w:r>
            </w:del>
          </w:p>
          <w:p w14:paraId="78403F3A" w14:textId="77777777" w:rsidR="00E77292" w:rsidRPr="00E50FA4" w:rsidRDefault="00E77292" w:rsidP="003D5084">
            <w:pPr>
              <w:spacing w:before="120" w:after="120"/>
              <w:jc w:val="both"/>
              <w:rPr>
                <w:del w:id="1193" w:author="Author"/>
                <w:rFonts w:ascii="Times New Roman" w:hAnsi="Times New Roman"/>
                <w:noProof/>
                <w:sz w:val="24"/>
                <w:lang w:val="en-GB"/>
              </w:rPr>
            </w:pPr>
            <w:del w:id="1194" w:author="Author">
              <w:r w:rsidRPr="00E50FA4">
                <w:rPr>
                  <w:rFonts w:ascii="Times New Roman" w:hAnsi="Times New Roman"/>
                  <w:noProof/>
                  <w:sz w:val="24"/>
                  <w:lang w:val="en-GB"/>
                </w:rPr>
                <w:delText xml:space="preserve">Each exposure </w:delText>
              </w:r>
              <w:r w:rsidR="00B76863" w:rsidRPr="00E50FA4">
                <w:rPr>
                  <w:rFonts w:ascii="Times New Roman" w:hAnsi="Times New Roman"/>
                  <w:noProof/>
                  <w:sz w:val="24"/>
                  <w:lang w:val="en-GB"/>
                </w:rPr>
                <w:delText>shall be</w:delText>
              </w:r>
              <w:r w:rsidRPr="00E50FA4">
                <w:rPr>
                  <w:rFonts w:ascii="Times New Roman" w:hAnsi="Times New Roman"/>
                  <w:noProof/>
                  <w:sz w:val="24"/>
                  <w:lang w:val="en-GB"/>
                </w:rPr>
                <w:delText xml:space="preserve"> considered </w:delText>
              </w:r>
              <w:r w:rsidR="00080540" w:rsidRPr="00E50FA4">
                <w:rPr>
                  <w:rFonts w:ascii="Times New Roman" w:hAnsi="Times New Roman"/>
                  <w:noProof/>
                  <w:sz w:val="24"/>
                  <w:lang w:val="en-GB"/>
                </w:rPr>
                <w:delText xml:space="preserve">only </w:delText>
              </w:r>
              <w:r w:rsidRPr="00E50FA4">
                <w:rPr>
                  <w:rFonts w:ascii="Times New Roman" w:hAnsi="Times New Roman"/>
                  <w:noProof/>
                  <w:sz w:val="24"/>
                  <w:lang w:val="en-GB"/>
                </w:rPr>
                <w:delText>once and shall be allocated to only one environmental objective.</w:delText>
              </w:r>
              <w:r w:rsidR="0017393D" w:rsidRPr="00E50FA4">
                <w:rPr>
                  <w:rFonts w:ascii="Times New Roman" w:hAnsi="Times New Roman"/>
                  <w:noProof/>
                  <w:sz w:val="24"/>
                  <w:lang w:val="en-GB"/>
                </w:rPr>
                <w:delText xml:space="preserve"> Where</w:delText>
              </w:r>
              <w:r w:rsidR="00DD5274" w:rsidRPr="00E50FA4">
                <w:rPr>
                  <w:rFonts w:ascii="Times New Roman" w:hAnsi="Times New Roman"/>
                  <w:noProof/>
                  <w:sz w:val="24"/>
                  <w:lang w:val="en-GB"/>
                </w:rPr>
                <w:delText xml:space="preserve"> the </w:delText>
              </w:r>
              <w:r w:rsidRPr="00E50FA4">
                <w:rPr>
                  <w:rFonts w:ascii="Times New Roman" w:hAnsi="Times New Roman"/>
                  <w:noProof/>
                  <w:sz w:val="24"/>
                  <w:lang w:val="en-GB"/>
                </w:rPr>
                <w:delText>exposures are relevant for more than one environmental objective</w:delText>
              </w:r>
              <w:r w:rsidR="00DD5274" w:rsidRPr="00E50FA4">
                <w:rPr>
                  <w:rFonts w:ascii="Times New Roman" w:hAnsi="Times New Roman"/>
                  <w:noProof/>
                  <w:sz w:val="24"/>
                  <w:lang w:val="en-GB"/>
                </w:rPr>
                <w:delText xml:space="preserve">, the allocation </w:delText>
              </w:r>
              <w:r w:rsidR="003D5084"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be</w:delText>
              </w:r>
              <w:r w:rsidR="003D5084" w:rsidRPr="00E50FA4">
                <w:rPr>
                  <w:rFonts w:ascii="Times New Roman" w:hAnsi="Times New Roman"/>
                  <w:noProof/>
                  <w:sz w:val="24"/>
                  <w:lang w:val="en-GB"/>
                </w:rPr>
                <w:delText xml:space="preserve"> </w:delText>
              </w:r>
              <w:r w:rsidR="00DD5274" w:rsidRPr="00E50FA4">
                <w:rPr>
                  <w:rFonts w:ascii="Times New Roman" w:hAnsi="Times New Roman"/>
                  <w:noProof/>
                  <w:sz w:val="24"/>
                  <w:lang w:val="en-GB"/>
                </w:rPr>
                <w:delText>made to the most relevant objective.</w:delText>
              </w:r>
            </w:del>
          </w:p>
        </w:tc>
      </w:tr>
      <w:tr w:rsidR="00E77292" w:rsidRPr="00E50FA4" w14:paraId="25900046" w14:textId="77777777" w:rsidTr="00BA313D">
        <w:trPr>
          <w:del w:id="1195" w:author="Author"/>
        </w:trPr>
        <w:tc>
          <w:tcPr>
            <w:tcW w:w="1188" w:type="dxa"/>
            <w:tcBorders>
              <w:top w:val="single" w:sz="4" w:space="0" w:color="auto"/>
              <w:left w:val="single" w:sz="4" w:space="0" w:color="auto"/>
              <w:bottom w:val="single" w:sz="4" w:space="0" w:color="auto"/>
              <w:right w:val="single" w:sz="4" w:space="0" w:color="auto"/>
            </w:tcBorders>
          </w:tcPr>
          <w:p w14:paraId="01FCE3A9" w14:textId="77777777" w:rsidR="00E77292" w:rsidRPr="00E50FA4" w:rsidRDefault="00E77292" w:rsidP="00D35812">
            <w:pPr>
              <w:spacing w:before="120" w:after="120"/>
              <w:jc w:val="both"/>
              <w:rPr>
                <w:del w:id="1196" w:author="Author"/>
                <w:rFonts w:ascii="Times New Roman" w:eastAsia="Times New Roman" w:hAnsi="Times New Roman" w:cs="Times New Roman"/>
                <w:noProof/>
                <w:sz w:val="24"/>
                <w:lang w:val="en-GB"/>
              </w:rPr>
            </w:pPr>
            <w:del w:id="1197" w:author="Author">
              <w:r w:rsidRPr="00E50FA4">
                <w:rPr>
                  <w:rFonts w:ascii="Times New Roman" w:eastAsia="Times New Roman" w:hAnsi="Times New Roman" w:cs="Times New Roman"/>
                  <w:noProof/>
                  <w:sz w:val="24"/>
                  <w:lang w:val="en-GB"/>
                </w:rPr>
                <w:lastRenderedPageBreak/>
                <w:delText>d</w:delText>
              </w:r>
            </w:del>
          </w:p>
        </w:tc>
        <w:tc>
          <w:tcPr>
            <w:tcW w:w="7879" w:type="dxa"/>
            <w:tcBorders>
              <w:top w:val="single" w:sz="4" w:space="0" w:color="auto"/>
              <w:left w:val="single" w:sz="4" w:space="0" w:color="auto"/>
              <w:bottom w:val="single" w:sz="4" w:space="0" w:color="auto"/>
              <w:right w:val="single" w:sz="4" w:space="0" w:color="auto"/>
            </w:tcBorders>
          </w:tcPr>
          <w:p w14:paraId="5DB6818A" w14:textId="77777777" w:rsidR="00E77292" w:rsidRPr="00E50FA4" w:rsidRDefault="00E77292" w:rsidP="00DA390D">
            <w:pPr>
              <w:spacing w:before="120" w:after="120"/>
              <w:jc w:val="both"/>
              <w:rPr>
                <w:del w:id="1198" w:author="Author"/>
                <w:rFonts w:ascii="Times New Roman" w:eastAsia="Times New Roman" w:hAnsi="Times New Roman" w:cs="Times New Roman"/>
                <w:b/>
                <w:noProof/>
                <w:sz w:val="24"/>
                <w:u w:val="single"/>
                <w:lang w:val="en-GB"/>
              </w:rPr>
            </w:pPr>
            <w:del w:id="1199" w:author="Author">
              <w:r w:rsidRPr="00E50FA4">
                <w:rPr>
                  <w:rFonts w:ascii="Times New Roman" w:eastAsia="Times New Roman" w:hAnsi="Times New Roman" w:cs="Times New Roman"/>
                  <w:b/>
                  <w:noProof/>
                  <w:sz w:val="24"/>
                  <w:u w:val="single"/>
                  <w:lang w:val="en-GB"/>
                </w:rPr>
                <w:delText>Of which: specialised lending</w:delText>
              </w:r>
            </w:del>
          </w:p>
          <w:p w14:paraId="3D947F59" w14:textId="77777777" w:rsidR="005B5055" w:rsidRPr="00E50FA4" w:rsidRDefault="008F08CA" w:rsidP="005B5055">
            <w:pPr>
              <w:spacing w:before="120" w:after="120"/>
              <w:jc w:val="both"/>
              <w:rPr>
                <w:del w:id="1200" w:author="Author"/>
                <w:rFonts w:ascii="Times New Roman" w:eastAsia="Times New Roman" w:hAnsi="Times New Roman" w:cs="Times New Roman"/>
                <w:noProof/>
                <w:sz w:val="24"/>
                <w:lang w:val="en-GB"/>
              </w:rPr>
            </w:pPr>
            <w:del w:id="1201" w:author="Author">
              <w:r w:rsidRPr="00E50FA4">
                <w:rPr>
                  <w:rFonts w:ascii="Times New Roman" w:eastAsia="Times New Roman" w:hAnsi="Times New Roman" w:cs="Times New Roman"/>
                  <w:noProof/>
                  <w:sz w:val="24"/>
                  <w:lang w:val="en-GB"/>
                </w:rPr>
                <w:delText xml:space="preserve">Institutions </w:delText>
              </w:r>
              <w:r w:rsidR="003D5084"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5B5055" w:rsidRPr="00E50FA4">
                <w:rPr>
                  <w:rFonts w:ascii="Times New Roman" w:eastAsia="Times New Roman" w:hAnsi="Times New Roman" w:cs="Times New Roman"/>
                  <w:noProof/>
                  <w:sz w:val="24"/>
                  <w:lang w:val="en-GB"/>
                </w:rPr>
                <w:delText>carrying amount as defined in Part 1 of Annex V to Implementing Regulation (EU) 2021/451.</w:delText>
              </w:r>
            </w:del>
          </w:p>
          <w:p w14:paraId="04E65F9D" w14:textId="77777777" w:rsidR="00E77292" w:rsidRPr="00E50FA4" w:rsidRDefault="00184269" w:rsidP="008F08CA">
            <w:pPr>
              <w:spacing w:before="120" w:after="120"/>
              <w:jc w:val="both"/>
              <w:rPr>
                <w:del w:id="1202" w:author="Author"/>
                <w:rFonts w:ascii="Times New Roman" w:hAnsi="Times New Roman"/>
                <w:noProof/>
                <w:sz w:val="24"/>
                <w:lang w:val="en-GB"/>
              </w:rPr>
            </w:pPr>
            <w:del w:id="1203" w:author="Author">
              <w:r w:rsidRPr="00E50FA4">
                <w:rPr>
                  <w:rFonts w:ascii="Times New Roman" w:eastAsia="Times New Roman" w:hAnsi="Times New Roman" w:cs="Times New Roman"/>
                  <w:noProof/>
                  <w:sz w:val="24"/>
                  <w:lang w:val="en-GB"/>
                </w:rPr>
                <w:delText xml:space="preserve">Specialised lending </w:delText>
              </w:r>
              <w:r w:rsidR="00107E03" w:rsidRPr="00E50FA4">
                <w:rPr>
                  <w:rFonts w:ascii="Times New Roman" w:eastAsia="Times New Roman" w:hAnsi="Times New Roman" w:cs="Times New Roman"/>
                  <w:noProof/>
                  <w:sz w:val="24"/>
                  <w:lang w:val="en-GB"/>
                </w:rPr>
                <w:delText xml:space="preserve">exposures shall be understood as referred to in Article 147(8) </w:delText>
              </w:r>
              <w:r w:rsidR="00107E03">
                <w:rPr>
                  <w:rFonts w:ascii="Times New Roman" w:eastAsia="Times New Roman" w:hAnsi="Times New Roman" w:cs="Times New Roman"/>
                  <w:noProof/>
                  <w:sz w:val="24"/>
                  <w:lang w:val="en-GB"/>
                </w:rPr>
                <w:delText>of</w:delText>
              </w:r>
              <w:r w:rsidR="00E77292" w:rsidRPr="00E50FA4">
                <w:rPr>
                  <w:rFonts w:ascii="Times New Roman" w:eastAsia="Times New Roman" w:hAnsi="Times New Roman" w:cs="Times New Roman"/>
                  <w:noProof/>
                  <w:sz w:val="24"/>
                  <w:lang w:val="en-GB"/>
                </w:rPr>
                <w:delText xml:space="preserve"> Regulation </w:delText>
              </w:r>
              <w:r w:rsidR="00AC69F0">
                <w:rPr>
                  <w:rFonts w:ascii="Times New Roman" w:eastAsia="Times New Roman" w:hAnsi="Times New Roman" w:cs="Times New Roman"/>
                  <w:noProof/>
                  <w:sz w:val="24"/>
                  <w:lang w:val="en-GB"/>
                </w:rPr>
                <w:delText xml:space="preserve">(EU) </w:delText>
              </w:r>
              <w:r w:rsidR="00107E03" w:rsidRPr="00E50FA4">
                <w:rPr>
                  <w:rFonts w:ascii="Times New Roman" w:eastAsia="Times New Roman" w:hAnsi="Times New Roman" w:cs="Times New Roman"/>
                  <w:noProof/>
                  <w:sz w:val="24"/>
                  <w:lang w:val="en-GB"/>
                </w:rPr>
                <w:delText>No 575/2013</w:delText>
              </w:r>
              <w:r w:rsidR="00E77292" w:rsidRPr="00E50FA4">
                <w:rPr>
                  <w:rFonts w:ascii="Times New Roman" w:eastAsia="Times New Roman" w:hAnsi="Times New Roman" w:cs="Times New Roman"/>
                  <w:noProof/>
                  <w:sz w:val="24"/>
                  <w:lang w:val="en-GB"/>
                </w:rPr>
                <w:delText>.</w:delText>
              </w:r>
              <w:r w:rsidR="003F2674" w:rsidRPr="00E50FA4">
                <w:rPr>
                  <w:rFonts w:ascii="Times New Roman" w:eastAsia="Times New Roman" w:hAnsi="Times New Roman" w:cs="Times New Roman"/>
                  <w:noProof/>
                  <w:sz w:val="24"/>
                  <w:lang w:val="en-GB"/>
                </w:rPr>
                <w:delText xml:space="preserve"> </w:delText>
              </w:r>
              <w:r w:rsidR="008F08CA" w:rsidRPr="00E50FA4">
                <w:rPr>
                  <w:rFonts w:ascii="Times New Roman" w:eastAsia="Times New Roman" w:hAnsi="Times New Roman" w:cs="Times New Roman"/>
                  <w:noProof/>
                  <w:sz w:val="24"/>
                  <w:lang w:val="en-GB"/>
                </w:rPr>
                <w:delText xml:space="preserve">It </w:delText>
              </w:r>
              <w:r w:rsidR="00BA313D" w:rsidRPr="00E50FA4">
                <w:rPr>
                  <w:rFonts w:ascii="Times New Roman" w:eastAsia="Times New Roman" w:hAnsi="Times New Roman" w:cs="Times New Roman"/>
                  <w:noProof/>
                  <w:sz w:val="24"/>
                  <w:lang w:val="en-GB"/>
                </w:rPr>
                <w:delText>include</w:delText>
              </w:r>
              <w:r w:rsidR="008F08CA" w:rsidRPr="00E50FA4">
                <w:rPr>
                  <w:rFonts w:ascii="Times New Roman" w:eastAsia="Times New Roman" w:hAnsi="Times New Roman" w:cs="Times New Roman"/>
                  <w:noProof/>
                  <w:sz w:val="24"/>
                  <w:lang w:val="en-GB"/>
                </w:rPr>
                <w:delText>s</w:delText>
              </w:r>
              <w:r w:rsidR="00BA313D" w:rsidRPr="00E50FA4">
                <w:rPr>
                  <w:rFonts w:ascii="Times New Roman" w:eastAsia="Times New Roman" w:hAnsi="Times New Roman" w:cs="Times New Roman"/>
                  <w:noProof/>
                  <w:sz w:val="24"/>
                  <w:lang w:val="en-GB"/>
                </w:rPr>
                <w:delText xml:space="preserve"> </w:delText>
              </w:r>
              <w:r w:rsidR="00E77292" w:rsidRPr="00E50FA4">
                <w:rPr>
                  <w:rFonts w:ascii="Times New Roman" w:eastAsia="Times New Roman" w:hAnsi="Times New Roman" w:cs="Times New Roman"/>
                  <w:noProof/>
                  <w:sz w:val="24"/>
                  <w:lang w:val="en-GB"/>
                </w:rPr>
                <w:delText>exposures which are environmentally sustainable under the objective of climate</w:delText>
              </w:r>
              <w:r w:rsidR="003F2674"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change mitigation in accordance with Article 9</w:delText>
              </w:r>
              <w:r w:rsidR="00E95979"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w:delText>
              </w:r>
              <w:r w:rsidR="00E95979" w:rsidRPr="00E50FA4">
                <w:rPr>
                  <w:rFonts w:ascii="Times New Roman" w:eastAsia="Times New Roman" w:hAnsi="Times New Roman" w:cs="Times New Roman"/>
                  <w:noProof/>
                  <w:sz w:val="24"/>
                  <w:lang w:val="en-GB"/>
                </w:rPr>
                <w:delText>point (a)</w:delText>
              </w:r>
              <w:r w:rsidR="003A31DE" w:rsidRPr="00E50FA4">
                <w:rPr>
                  <w:rFonts w:ascii="Times New Roman" w:eastAsia="Times New Roman" w:hAnsi="Times New Roman" w:cs="Times New Roman"/>
                  <w:noProof/>
                  <w:sz w:val="24"/>
                  <w:lang w:val="en-GB"/>
                </w:rPr>
                <w:delText>,</w:delText>
              </w:r>
              <w:r w:rsidR="00E95979" w:rsidRPr="00E50FA4">
                <w:rPr>
                  <w:rFonts w:ascii="Times New Roman" w:eastAsia="Times New Roman" w:hAnsi="Times New Roman" w:cs="Times New Roman"/>
                  <w:noProof/>
                  <w:sz w:val="24"/>
                  <w:lang w:val="en-GB"/>
                </w:rPr>
                <w:delText xml:space="preserve"> </w:delText>
              </w:r>
              <w:r w:rsidR="00E77292" w:rsidRPr="00E50FA4">
                <w:rPr>
                  <w:rFonts w:ascii="Times New Roman" w:eastAsia="Times New Roman" w:hAnsi="Times New Roman" w:cs="Times New Roman"/>
                  <w:noProof/>
                  <w:sz w:val="24"/>
                  <w:lang w:val="en-GB"/>
                </w:rPr>
                <w:delText xml:space="preserve">and Article 10 of </w:delText>
              </w:r>
              <w:r w:rsidR="00E77292" w:rsidRPr="00E50FA4">
                <w:rPr>
                  <w:rFonts w:ascii="Times New Roman" w:hAnsi="Times New Roman"/>
                  <w:noProof/>
                  <w:sz w:val="24"/>
                  <w:lang w:val="en-GB"/>
                </w:rPr>
                <w:delText>Regulation (EU) 2020/852</w:delText>
              </w:r>
              <w:r w:rsidR="00540776" w:rsidRPr="00E50FA4">
                <w:rPr>
                  <w:rFonts w:ascii="Times New Roman" w:hAnsi="Times New Roman"/>
                  <w:noProof/>
                  <w:sz w:val="24"/>
                  <w:lang w:val="en-GB"/>
                </w:rPr>
                <w:delText>.</w:delText>
              </w:r>
            </w:del>
          </w:p>
          <w:p w14:paraId="14EEBB31" w14:textId="77777777" w:rsidR="00E77292" w:rsidRPr="00E50FA4" w:rsidRDefault="00034BAB" w:rsidP="00293C40">
            <w:pPr>
              <w:spacing w:before="120" w:after="120"/>
              <w:jc w:val="both"/>
              <w:rPr>
                <w:del w:id="1204" w:author="Author"/>
                <w:rFonts w:ascii="Times New Roman" w:hAnsi="Times New Roman"/>
                <w:noProof/>
                <w:sz w:val="24"/>
                <w:lang w:val="en-GB"/>
              </w:rPr>
            </w:pPr>
            <w:del w:id="1205" w:author="Author">
              <w:r w:rsidRPr="00E50FA4">
                <w:rPr>
                  <w:rFonts w:ascii="Times New Roman" w:hAnsi="Times New Roman"/>
                  <w:noProof/>
                  <w:sz w:val="24"/>
                  <w:lang w:val="en-GB"/>
                </w:rPr>
                <w:delText xml:space="preserve">When the use of proceeds is known, in the case of specialised lending institutions </w:delText>
              </w:r>
              <w:r w:rsidR="000C40AF"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disclose the extent to which the exposure is environmentally sustainable based on the extent and proportion to which the specific project funded qualify as contributing substantially to climate change mitigation (project specific information), in accordance with Article 10</w:delText>
              </w:r>
              <w:r w:rsidR="00D25680" w:rsidRPr="00E50FA4">
                <w:rPr>
                  <w:rFonts w:ascii="Times New Roman" w:hAnsi="Times New Roman"/>
                  <w:noProof/>
                  <w:sz w:val="24"/>
                  <w:lang w:val="en-GB"/>
                </w:rPr>
                <w:delText xml:space="preserve"> of </w:delText>
              </w:r>
              <w:r w:rsidR="00903F9E" w:rsidRPr="00E50FA4">
                <w:rPr>
                  <w:rFonts w:ascii="Times New Roman" w:hAnsi="Times New Roman"/>
                  <w:noProof/>
                  <w:sz w:val="24"/>
                  <w:lang w:val="en-GB"/>
                </w:rPr>
                <w:delText>Regulation (EU) 2020/852</w:delText>
              </w:r>
              <w:r w:rsidRPr="00E50FA4">
                <w:rPr>
                  <w:rFonts w:ascii="Times New Roman" w:hAnsi="Times New Roman"/>
                  <w:noProof/>
                  <w:sz w:val="24"/>
                  <w:lang w:val="en-GB"/>
                </w:rPr>
                <w:delText>, or as enabling activity in accordance with Article 16, and meet</w:delText>
              </w:r>
              <w:r w:rsidR="00FA43A9" w:rsidRPr="00E50FA4">
                <w:rPr>
                  <w:rFonts w:ascii="Times New Roman" w:hAnsi="Times New Roman"/>
                  <w:noProof/>
                  <w:sz w:val="24"/>
                  <w:lang w:val="en-GB"/>
                </w:rPr>
                <w:delText>s</w:delText>
              </w:r>
              <w:r w:rsidRPr="00E50FA4">
                <w:rPr>
                  <w:rFonts w:ascii="Times New Roman" w:hAnsi="Times New Roman"/>
                  <w:noProof/>
                  <w:sz w:val="24"/>
                  <w:lang w:val="en-GB"/>
                </w:rPr>
                <w:delText xml:space="preserve"> the criteria specified in Article 3 of th</w:delText>
              </w:r>
              <w:r w:rsidR="003A31DE" w:rsidRPr="00E50FA4">
                <w:rPr>
                  <w:rFonts w:ascii="Times New Roman" w:hAnsi="Times New Roman"/>
                  <w:noProof/>
                  <w:sz w:val="24"/>
                  <w:lang w:val="en-GB"/>
                </w:rPr>
                <w:delText>at</w:delText>
              </w:r>
              <w:r w:rsidRPr="00E50FA4">
                <w:rPr>
                  <w:rFonts w:ascii="Times New Roman" w:hAnsi="Times New Roman"/>
                  <w:noProof/>
                  <w:sz w:val="24"/>
                  <w:lang w:val="en-GB"/>
                </w:rPr>
                <w:delText xml:space="preserve"> </w:delText>
              </w:r>
              <w:r w:rsidR="003A31DE" w:rsidRPr="00E50FA4">
                <w:rPr>
                  <w:rFonts w:ascii="Times New Roman" w:hAnsi="Times New Roman"/>
                  <w:noProof/>
                  <w:sz w:val="24"/>
                  <w:lang w:val="en-GB"/>
                </w:rPr>
                <w:delText>R</w:delText>
              </w:r>
              <w:r w:rsidRPr="00E50FA4">
                <w:rPr>
                  <w:rFonts w:ascii="Times New Roman" w:hAnsi="Times New Roman"/>
                  <w:noProof/>
                  <w:sz w:val="24"/>
                  <w:lang w:val="en-GB"/>
                </w:rPr>
                <w:delText xml:space="preserve">egulation. Institutions </w:delText>
              </w:r>
              <w:r w:rsidR="00293C40"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provide transpare</w:delText>
              </w:r>
              <w:r w:rsidR="008F08CA" w:rsidRPr="00E50FA4">
                <w:rPr>
                  <w:rFonts w:ascii="Times New Roman" w:hAnsi="Times New Roman"/>
                  <w:noProof/>
                  <w:sz w:val="24"/>
                  <w:lang w:val="en-GB"/>
                </w:rPr>
                <w:delText>nt information</w:delText>
              </w:r>
              <w:r w:rsidRPr="00E50FA4">
                <w:rPr>
                  <w:rFonts w:ascii="Times New Roman" w:hAnsi="Times New Roman"/>
                  <w:noProof/>
                  <w:sz w:val="24"/>
                  <w:lang w:val="en-GB"/>
                </w:rPr>
                <w:delText xml:space="preserve"> on the kind of economic activities that are being funded through specialised lending. </w:delText>
              </w:r>
              <w:r w:rsidR="00693BD2" w:rsidRPr="00E50FA4">
                <w:rPr>
                  <w:rFonts w:ascii="Times New Roman" w:hAnsi="Times New Roman"/>
                  <w:noProof/>
                  <w:sz w:val="24"/>
                  <w:lang w:val="en-GB"/>
                </w:rPr>
                <w:delText xml:space="preserve">Where </w:delText>
              </w:r>
              <w:r w:rsidRPr="00E50FA4">
                <w:rPr>
                  <w:rFonts w:ascii="Times New Roman" w:hAnsi="Times New Roman"/>
                  <w:noProof/>
                  <w:sz w:val="24"/>
                  <w:lang w:val="en-GB"/>
                </w:rPr>
                <w:delText xml:space="preserve">the same specialised lending exposure </w:delText>
              </w:r>
              <w:r w:rsidR="00693BD2" w:rsidRPr="00E50FA4">
                <w:rPr>
                  <w:rFonts w:ascii="Times New Roman" w:hAnsi="Times New Roman"/>
                  <w:noProof/>
                  <w:sz w:val="24"/>
                  <w:lang w:val="en-GB"/>
                </w:rPr>
                <w:delText xml:space="preserve">is </w:delText>
              </w:r>
              <w:r w:rsidRPr="00E50FA4">
                <w:rPr>
                  <w:rFonts w:ascii="Times New Roman" w:hAnsi="Times New Roman"/>
                  <w:noProof/>
                  <w:sz w:val="24"/>
                  <w:lang w:val="en-GB"/>
                </w:rPr>
                <w:delText xml:space="preserve">relevant </w:delText>
              </w:r>
              <w:r w:rsidR="00693BD2" w:rsidRPr="00E50FA4">
                <w:rPr>
                  <w:rFonts w:ascii="Times New Roman" w:hAnsi="Times New Roman"/>
                  <w:noProof/>
                  <w:sz w:val="24"/>
                  <w:lang w:val="en-GB"/>
                </w:rPr>
                <w:delText xml:space="preserve">to </w:delText>
              </w:r>
              <w:r w:rsidRPr="00E50FA4">
                <w:rPr>
                  <w:rFonts w:ascii="Times New Roman" w:hAnsi="Times New Roman"/>
                  <w:noProof/>
                  <w:sz w:val="24"/>
                  <w:lang w:val="en-GB"/>
                </w:rPr>
                <w:delText>two environmental objective</w:delText>
              </w:r>
              <w:r w:rsidR="00693BD2" w:rsidRPr="00E50FA4">
                <w:rPr>
                  <w:rFonts w:ascii="Times New Roman" w:hAnsi="Times New Roman"/>
                  <w:noProof/>
                  <w:sz w:val="24"/>
                  <w:lang w:val="en-GB"/>
                </w:rPr>
                <w:delText>s</w:delText>
              </w:r>
              <w:r w:rsidRPr="00E50FA4">
                <w:rPr>
                  <w:rFonts w:ascii="Times New Roman" w:hAnsi="Times New Roman"/>
                  <w:noProof/>
                  <w:sz w:val="24"/>
                  <w:lang w:val="en-GB"/>
                </w:rPr>
                <w:delText>, institutions shall allocate it to the most relevant</w:delText>
              </w:r>
              <w:r w:rsidR="00693BD2" w:rsidRPr="00E50FA4">
                <w:rPr>
                  <w:rFonts w:ascii="Times New Roman" w:hAnsi="Times New Roman"/>
                  <w:noProof/>
                  <w:sz w:val="24"/>
                  <w:lang w:val="en-GB"/>
                </w:rPr>
                <w:delText xml:space="preserve"> one</w:delText>
              </w:r>
              <w:r w:rsidRPr="00E50FA4">
                <w:rPr>
                  <w:rFonts w:ascii="Times New Roman" w:hAnsi="Times New Roman"/>
                  <w:noProof/>
                  <w:sz w:val="24"/>
                  <w:lang w:val="en-GB"/>
                </w:rPr>
                <w:delText>.</w:delText>
              </w:r>
            </w:del>
          </w:p>
        </w:tc>
      </w:tr>
      <w:tr w:rsidR="00C80D87" w:rsidRPr="00E50FA4" w14:paraId="5F35812E" w14:textId="77777777" w:rsidTr="00BA313D">
        <w:trPr>
          <w:del w:id="1206" w:author="Author"/>
        </w:trPr>
        <w:tc>
          <w:tcPr>
            <w:tcW w:w="1188" w:type="dxa"/>
            <w:tcBorders>
              <w:top w:val="single" w:sz="4" w:space="0" w:color="auto"/>
              <w:left w:val="single" w:sz="4" w:space="0" w:color="auto"/>
              <w:bottom w:val="single" w:sz="4" w:space="0" w:color="auto"/>
              <w:right w:val="single" w:sz="4" w:space="0" w:color="auto"/>
            </w:tcBorders>
          </w:tcPr>
          <w:p w14:paraId="20673D1F" w14:textId="77777777" w:rsidR="00C80D87" w:rsidRPr="00E50FA4" w:rsidRDefault="00392D8A" w:rsidP="00D35812">
            <w:pPr>
              <w:spacing w:before="120" w:after="120"/>
              <w:jc w:val="both"/>
              <w:rPr>
                <w:del w:id="1207" w:author="Author"/>
                <w:rFonts w:ascii="Times New Roman" w:eastAsia="Times New Roman" w:hAnsi="Times New Roman" w:cs="Times New Roman"/>
                <w:noProof/>
                <w:sz w:val="24"/>
                <w:lang w:val="en-GB"/>
              </w:rPr>
            </w:pPr>
            <w:del w:id="1208" w:author="Author">
              <w:r w:rsidRPr="00E50FA4">
                <w:rPr>
                  <w:rFonts w:ascii="Times New Roman" w:eastAsia="Times New Roman" w:hAnsi="Times New Roman" w:cs="Times New Roman"/>
                  <w:noProof/>
                  <w:sz w:val="24"/>
                  <w:lang w:val="en-GB"/>
                </w:rPr>
                <w:delText>e</w:delText>
              </w:r>
            </w:del>
          </w:p>
        </w:tc>
        <w:tc>
          <w:tcPr>
            <w:tcW w:w="7879" w:type="dxa"/>
            <w:tcBorders>
              <w:top w:val="single" w:sz="4" w:space="0" w:color="auto"/>
              <w:left w:val="single" w:sz="4" w:space="0" w:color="auto"/>
              <w:bottom w:val="single" w:sz="4" w:space="0" w:color="auto"/>
              <w:right w:val="single" w:sz="4" w:space="0" w:color="auto"/>
            </w:tcBorders>
          </w:tcPr>
          <w:p w14:paraId="33A090E0" w14:textId="77777777" w:rsidR="00C80D87" w:rsidRPr="00E50FA4" w:rsidRDefault="00C80D87" w:rsidP="00DA390D">
            <w:pPr>
              <w:spacing w:before="120" w:after="120"/>
              <w:jc w:val="both"/>
              <w:rPr>
                <w:del w:id="1209" w:author="Author"/>
                <w:rFonts w:ascii="Times New Roman" w:eastAsia="Times New Roman" w:hAnsi="Times New Roman" w:cs="Times New Roman"/>
                <w:b/>
                <w:noProof/>
                <w:sz w:val="24"/>
                <w:u w:val="single"/>
                <w:lang w:val="en-GB"/>
              </w:rPr>
            </w:pPr>
            <w:del w:id="1210" w:author="Author">
              <w:r w:rsidRPr="00E50FA4">
                <w:rPr>
                  <w:rFonts w:ascii="Times New Roman" w:eastAsia="Times New Roman" w:hAnsi="Times New Roman" w:cs="Times New Roman"/>
                  <w:b/>
                  <w:noProof/>
                  <w:sz w:val="24"/>
                  <w:u w:val="single"/>
                  <w:lang w:val="en-GB"/>
                </w:rPr>
                <w:delText>Of which: transitional</w:delText>
              </w:r>
            </w:del>
          </w:p>
          <w:p w14:paraId="31E2A736" w14:textId="77777777" w:rsidR="00C80D87" w:rsidRPr="00E50FA4" w:rsidRDefault="00C23C8F" w:rsidP="00DA390D">
            <w:pPr>
              <w:spacing w:before="120" w:after="120"/>
              <w:jc w:val="both"/>
              <w:rPr>
                <w:del w:id="1211" w:author="Author"/>
                <w:rFonts w:ascii="Times New Roman" w:eastAsia="Times New Roman" w:hAnsi="Times New Roman" w:cs="Times New Roman"/>
                <w:noProof/>
                <w:sz w:val="24"/>
                <w:lang w:val="en-GB"/>
              </w:rPr>
            </w:pPr>
            <w:del w:id="1212" w:author="Author">
              <w:r w:rsidRPr="00E50FA4">
                <w:rPr>
                  <w:rFonts w:ascii="Times New Roman" w:eastAsia="Times New Roman" w:hAnsi="Times New Roman" w:cs="Times New Roman"/>
                  <w:noProof/>
                  <w:sz w:val="24"/>
                  <w:lang w:val="en-GB"/>
                </w:rPr>
                <w:delText>Article 10</w:delText>
              </w:r>
              <w:r w:rsidR="00540776" w:rsidRPr="00E50FA4">
                <w:rPr>
                  <w:rFonts w:ascii="Times New Roman" w:eastAsia="Times New Roman" w:hAnsi="Times New Roman" w:cs="Times New Roman"/>
                  <w:noProof/>
                  <w:sz w:val="24"/>
                  <w:lang w:val="en-GB"/>
                </w:rPr>
                <w:delText xml:space="preserve"> of </w:delText>
              </w:r>
              <w:r w:rsidR="00540776" w:rsidRPr="00E50FA4">
                <w:rPr>
                  <w:rFonts w:ascii="Times New Roman" w:hAnsi="Times New Roman"/>
                  <w:noProof/>
                  <w:sz w:val="24"/>
                  <w:lang w:val="en-GB"/>
                </w:rPr>
                <w:delText>Regulation (EU) 2020/852.</w:delText>
              </w:r>
            </w:del>
          </w:p>
        </w:tc>
      </w:tr>
      <w:tr w:rsidR="00C80D87" w:rsidRPr="00E50FA4" w14:paraId="4179E2E7" w14:textId="77777777" w:rsidTr="00BA313D">
        <w:trPr>
          <w:del w:id="1213" w:author="Author"/>
        </w:trPr>
        <w:tc>
          <w:tcPr>
            <w:tcW w:w="1188" w:type="dxa"/>
            <w:tcBorders>
              <w:top w:val="single" w:sz="4" w:space="0" w:color="auto"/>
              <w:left w:val="single" w:sz="4" w:space="0" w:color="auto"/>
              <w:bottom w:val="single" w:sz="4" w:space="0" w:color="auto"/>
              <w:right w:val="single" w:sz="4" w:space="0" w:color="auto"/>
            </w:tcBorders>
          </w:tcPr>
          <w:p w14:paraId="22A9B541" w14:textId="77777777" w:rsidR="00C80D87" w:rsidRPr="00E50FA4" w:rsidRDefault="00392D8A" w:rsidP="00D35812">
            <w:pPr>
              <w:spacing w:before="120" w:after="120"/>
              <w:jc w:val="both"/>
              <w:rPr>
                <w:del w:id="1214" w:author="Author"/>
                <w:rFonts w:ascii="Times New Roman" w:eastAsia="Times New Roman" w:hAnsi="Times New Roman" w:cs="Times New Roman"/>
                <w:noProof/>
                <w:sz w:val="24"/>
                <w:lang w:val="en-GB"/>
              </w:rPr>
            </w:pPr>
            <w:del w:id="1215" w:author="Author">
              <w:r w:rsidRPr="00E50FA4">
                <w:rPr>
                  <w:rFonts w:ascii="Times New Roman" w:eastAsia="Times New Roman" w:hAnsi="Times New Roman" w:cs="Times New Roman"/>
                  <w:noProof/>
                  <w:sz w:val="24"/>
                  <w:lang w:val="en-GB"/>
                </w:rPr>
                <w:delText>f</w:delText>
              </w:r>
            </w:del>
          </w:p>
        </w:tc>
        <w:tc>
          <w:tcPr>
            <w:tcW w:w="7879" w:type="dxa"/>
            <w:tcBorders>
              <w:top w:val="single" w:sz="4" w:space="0" w:color="auto"/>
              <w:left w:val="single" w:sz="4" w:space="0" w:color="auto"/>
              <w:bottom w:val="single" w:sz="4" w:space="0" w:color="auto"/>
              <w:right w:val="single" w:sz="4" w:space="0" w:color="auto"/>
            </w:tcBorders>
          </w:tcPr>
          <w:p w14:paraId="639B3589" w14:textId="77777777" w:rsidR="00C80D87" w:rsidRPr="00E50FA4" w:rsidRDefault="00C80D87" w:rsidP="00DA390D">
            <w:pPr>
              <w:spacing w:before="120" w:after="120"/>
              <w:jc w:val="both"/>
              <w:rPr>
                <w:del w:id="1216" w:author="Author"/>
                <w:rFonts w:ascii="Times New Roman" w:eastAsia="Times New Roman" w:hAnsi="Times New Roman" w:cs="Times New Roman"/>
                <w:b/>
                <w:noProof/>
                <w:sz w:val="24"/>
                <w:u w:val="single"/>
                <w:lang w:val="en-GB"/>
              </w:rPr>
            </w:pPr>
            <w:del w:id="1217" w:author="Author">
              <w:r w:rsidRPr="00E50FA4">
                <w:rPr>
                  <w:rFonts w:ascii="Times New Roman" w:eastAsia="Times New Roman" w:hAnsi="Times New Roman" w:cs="Times New Roman"/>
                  <w:b/>
                  <w:noProof/>
                  <w:sz w:val="24"/>
                  <w:u w:val="single"/>
                  <w:lang w:val="en-GB"/>
                </w:rPr>
                <w:delText>Of which: enabling</w:delText>
              </w:r>
            </w:del>
          </w:p>
          <w:p w14:paraId="5461A814" w14:textId="77777777" w:rsidR="00C80D87" w:rsidRPr="00E50FA4" w:rsidRDefault="00540776" w:rsidP="00DA390D">
            <w:pPr>
              <w:spacing w:before="120" w:after="120"/>
              <w:jc w:val="both"/>
              <w:rPr>
                <w:del w:id="1218" w:author="Author"/>
                <w:rFonts w:ascii="Times New Roman" w:eastAsia="Times New Roman" w:hAnsi="Times New Roman" w:cs="Times New Roman"/>
                <w:noProof/>
                <w:sz w:val="24"/>
                <w:lang w:val="en-GB"/>
              </w:rPr>
            </w:pPr>
            <w:del w:id="1219" w:author="Author">
              <w:r w:rsidRPr="00E50FA4">
                <w:rPr>
                  <w:rFonts w:ascii="Times New Roman" w:eastAsia="Times New Roman" w:hAnsi="Times New Roman" w:cs="Times New Roman"/>
                  <w:noProof/>
                  <w:sz w:val="24"/>
                  <w:lang w:val="en-GB"/>
                </w:rPr>
                <w:lastRenderedPageBreak/>
                <w:delText xml:space="preserve">Article 16 of </w:delText>
              </w:r>
              <w:r w:rsidRPr="00E50FA4">
                <w:rPr>
                  <w:rFonts w:ascii="Times New Roman" w:hAnsi="Times New Roman"/>
                  <w:noProof/>
                  <w:sz w:val="24"/>
                  <w:lang w:val="en-GB"/>
                </w:rPr>
                <w:delText>Regulation (EU) 2020/852.</w:delText>
              </w:r>
            </w:del>
          </w:p>
        </w:tc>
      </w:tr>
      <w:tr w:rsidR="00E77292" w:rsidRPr="00E50FA4" w14:paraId="1BE547DF" w14:textId="77777777" w:rsidTr="00BA313D">
        <w:trPr>
          <w:del w:id="1220" w:author="Author"/>
        </w:trPr>
        <w:tc>
          <w:tcPr>
            <w:tcW w:w="1188" w:type="dxa"/>
            <w:tcBorders>
              <w:top w:val="single" w:sz="4" w:space="0" w:color="auto"/>
              <w:left w:val="single" w:sz="4" w:space="0" w:color="auto"/>
              <w:bottom w:val="single" w:sz="4" w:space="0" w:color="auto"/>
              <w:right w:val="single" w:sz="4" w:space="0" w:color="auto"/>
            </w:tcBorders>
          </w:tcPr>
          <w:p w14:paraId="7C029760" w14:textId="77777777" w:rsidR="00E77292" w:rsidRPr="00E50FA4" w:rsidRDefault="00392D8A" w:rsidP="00D35812">
            <w:pPr>
              <w:spacing w:before="120" w:after="120"/>
              <w:jc w:val="both"/>
              <w:rPr>
                <w:del w:id="1221" w:author="Author"/>
                <w:rFonts w:ascii="Times New Roman" w:eastAsia="Times New Roman" w:hAnsi="Times New Roman" w:cs="Times New Roman"/>
                <w:noProof/>
                <w:sz w:val="24"/>
                <w:lang w:val="en-GB"/>
              </w:rPr>
            </w:pPr>
            <w:del w:id="1222" w:author="Author">
              <w:r w:rsidRPr="00E50FA4">
                <w:rPr>
                  <w:rFonts w:ascii="Times New Roman" w:eastAsia="Times New Roman" w:hAnsi="Times New Roman" w:cs="Times New Roman"/>
                  <w:noProof/>
                  <w:sz w:val="24"/>
                  <w:lang w:val="en-GB"/>
                </w:rPr>
                <w:lastRenderedPageBreak/>
                <w:delText>g</w:delText>
              </w:r>
            </w:del>
          </w:p>
        </w:tc>
        <w:tc>
          <w:tcPr>
            <w:tcW w:w="7879" w:type="dxa"/>
            <w:tcBorders>
              <w:top w:val="single" w:sz="4" w:space="0" w:color="auto"/>
              <w:left w:val="single" w:sz="4" w:space="0" w:color="auto"/>
              <w:bottom w:val="single" w:sz="4" w:space="0" w:color="auto"/>
              <w:right w:val="single" w:sz="4" w:space="0" w:color="auto"/>
            </w:tcBorders>
          </w:tcPr>
          <w:p w14:paraId="0A762774" w14:textId="77777777" w:rsidR="00E77292" w:rsidRPr="00E50FA4" w:rsidRDefault="00E77292" w:rsidP="00DA390D">
            <w:pPr>
              <w:spacing w:before="120" w:after="120"/>
              <w:jc w:val="both"/>
              <w:rPr>
                <w:del w:id="1223" w:author="Author"/>
                <w:rFonts w:ascii="Times New Roman" w:eastAsia="Times New Roman" w:hAnsi="Times New Roman" w:cs="Times New Roman"/>
                <w:b/>
                <w:noProof/>
                <w:sz w:val="24"/>
                <w:u w:val="single"/>
                <w:lang w:val="en-GB"/>
              </w:rPr>
            </w:pPr>
            <w:del w:id="1224" w:author="Author">
              <w:r w:rsidRPr="00E50FA4">
                <w:rPr>
                  <w:rFonts w:ascii="Times New Roman" w:eastAsia="Times New Roman" w:hAnsi="Times New Roman" w:cs="Times New Roman"/>
                  <w:b/>
                  <w:noProof/>
                  <w:sz w:val="24"/>
                  <w:u w:val="single"/>
                  <w:lang w:val="en-GB"/>
                </w:rPr>
                <w:delText>Of which: towards taxonomy relevant sectors</w:delText>
              </w:r>
            </w:del>
          </w:p>
          <w:p w14:paraId="71D43E11" w14:textId="77777777" w:rsidR="005B5055" w:rsidRPr="00E50FA4" w:rsidRDefault="008F08CA" w:rsidP="005B5055">
            <w:pPr>
              <w:spacing w:before="120" w:after="120"/>
              <w:jc w:val="both"/>
              <w:rPr>
                <w:del w:id="1225" w:author="Author"/>
                <w:rFonts w:ascii="Times New Roman" w:eastAsia="Times New Roman" w:hAnsi="Times New Roman" w:cs="Times New Roman"/>
                <w:noProof/>
                <w:sz w:val="24"/>
                <w:lang w:val="en-GB"/>
              </w:rPr>
            </w:pPr>
            <w:del w:id="1226" w:author="Author">
              <w:r w:rsidRPr="00E50FA4">
                <w:rPr>
                  <w:rFonts w:ascii="Times New Roman" w:eastAsia="Times New Roman" w:hAnsi="Times New Roman" w:cs="Times New Roman"/>
                  <w:noProof/>
                  <w:sz w:val="24"/>
                  <w:lang w:val="en-GB"/>
                </w:rPr>
                <w:delText xml:space="preserve">Institutions </w:delText>
              </w:r>
              <w:r w:rsidR="00293C40"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5B5055" w:rsidRPr="00E50FA4">
                <w:rPr>
                  <w:rFonts w:ascii="Times New Roman" w:eastAsia="Times New Roman" w:hAnsi="Times New Roman" w:cs="Times New Roman"/>
                  <w:noProof/>
                  <w:sz w:val="24"/>
                  <w:lang w:val="en-GB"/>
                </w:rPr>
                <w:delText xml:space="preserve">carrying amount as defined in Part 1 of Annex V to Implementing Regulation (EU) 2021/451. </w:delText>
              </w:r>
            </w:del>
          </w:p>
          <w:p w14:paraId="765E0377" w14:textId="77777777" w:rsidR="00E77292" w:rsidRPr="00E50FA4" w:rsidRDefault="00E77292" w:rsidP="008D522D">
            <w:pPr>
              <w:spacing w:before="120" w:after="120"/>
              <w:jc w:val="both"/>
              <w:rPr>
                <w:del w:id="1227" w:author="Author"/>
                <w:rFonts w:ascii="Times New Roman" w:eastAsia="Times New Roman" w:hAnsi="Times New Roman" w:cs="Times New Roman"/>
                <w:noProof/>
                <w:sz w:val="24"/>
                <w:lang w:val="en-GB"/>
              </w:rPr>
            </w:pPr>
            <w:del w:id="1228" w:author="Author">
              <w:r w:rsidRPr="00E50FA4">
                <w:rPr>
                  <w:rFonts w:ascii="Times New Roman" w:eastAsia="Times New Roman" w:hAnsi="Times New Roman" w:cs="Times New Roman"/>
                  <w:noProof/>
                  <w:sz w:val="24"/>
                  <w:lang w:val="en-GB"/>
                </w:rPr>
                <w:delText xml:space="preserve">Institutions </w:delText>
              </w:r>
              <w:r w:rsidR="00293C40"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disclose the gross carrying amount of eligible exposures towards sectors (4 level NACE codes) relevant for the corresponding environmental objective according to the Taxonomy, as specified </w:delText>
              </w:r>
              <w:r w:rsidR="00B76863" w:rsidRPr="00E50FA4">
                <w:rPr>
                  <w:rFonts w:ascii="Times New Roman" w:eastAsia="Times New Roman" w:hAnsi="Times New Roman" w:cs="Times New Roman"/>
                  <w:noProof/>
                  <w:sz w:val="24"/>
                  <w:lang w:val="en-GB"/>
                </w:rPr>
                <w:delText>in Annex</w:delText>
              </w:r>
              <w:r w:rsidRPr="00E50FA4">
                <w:rPr>
                  <w:rFonts w:ascii="Times New Roman" w:eastAsia="Times New Roman" w:hAnsi="Times New Roman" w:cs="Times New Roman"/>
                  <w:noProof/>
                  <w:sz w:val="24"/>
                  <w:lang w:val="en-GB"/>
                </w:rPr>
                <w:delText xml:space="preserve"> </w:delText>
              </w:r>
              <w:r w:rsidR="00E82934" w:rsidRPr="00E50FA4">
                <w:rPr>
                  <w:rFonts w:ascii="Times New Roman" w:eastAsia="Times New Roman" w:hAnsi="Times New Roman" w:cs="Times New Roman"/>
                  <w:noProof/>
                  <w:sz w:val="24"/>
                  <w:lang w:val="en-GB"/>
                </w:rPr>
                <w:delText>I</w:delText>
              </w:r>
              <w:r w:rsidR="002B3CD1" w:rsidRPr="00E50FA4">
                <w:rPr>
                  <w:rFonts w:ascii="Times New Roman" w:eastAsia="Times New Roman" w:hAnsi="Times New Roman" w:cs="Times New Roman"/>
                  <w:noProof/>
                  <w:sz w:val="24"/>
                  <w:lang w:val="en-GB"/>
                </w:rPr>
                <w:delText>I</w:delText>
              </w:r>
              <w:r w:rsidR="00CC141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to Delegated </w:delText>
              </w:r>
              <w:r w:rsidR="00D974ED" w:rsidRPr="00E50FA4">
                <w:rPr>
                  <w:rFonts w:ascii="Times New Roman" w:eastAsia="Times New Roman" w:hAnsi="Times New Roman" w:cs="Times New Roman"/>
                  <w:noProof/>
                  <w:sz w:val="24"/>
                  <w:lang w:val="en-GB"/>
                </w:rPr>
                <w:delText>Regulation</w:delText>
              </w:r>
              <w:r w:rsidRPr="00E50FA4">
                <w:rPr>
                  <w:rFonts w:ascii="Times New Roman" w:eastAsia="Times New Roman" w:hAnsi="Times New Roman" w:cs="Times New Roman"/>
                  <w:noProof/>
                  <w:sz w:val="24"/>
                  <w:lang w:val="en-GB"/>
                </w:rPr>
                <w:delText xml:space="preserve"> </w:delText>
              </w:r>
              <w:r w:rsidR="003A31DE" w:rsidRPr="00E50FA4">
                <w:rPr>
                  <w:rFonts w:ascii="Times New Roman" w:eastAsia="Times New Roman" w:hAnsi="Times New Roman" w:cs="Times New Roman"/>
                  <w:noProof/>
                  <w:sz w:val="24"/>
                  <w:lang w:val="en-GB"/>
                </w:rPr>
                <w:delText>(EU) 2021/2139</w:delText>
              </w:r>
              <w:r w:rsidRPr="00E50FA4">
                <w:rPr>
                  <w:rFonts w:ascii="Times New Roman" w:eastAsia="Times New Roman" w:hAnsi="Times New Roman" w:cs="Times New Roman"/>
                  <w:noProof/>
                  <w:sz w:val="24"/>
                  <w:lang w:val="en-GB"/>
                </w:rPr>
                <w:delText>.</w:delText>
              </w:r>
              <w:r w:rsidR="009620B8" w:rsidRPr="00E50FA4">
                <w:rPr>
                  <w:rFonts w:ascii="Times New Roman" w:eastAsia="Times New Roman" w:hAnsi="Times New Roman" w:cs="Times New Roman"/>
                  <w:noProof/>
                  <w:sz w:val="24"/>
                  <w:lang w:val="en-GB"/>
                </w:rPr>
                <w:delText xml:space="preserve">  </w:delText>
              </w:r>
            </w:del>
          </w:p>
          <w:p w14:paraId="0FB7DEA6" w14:textId="77777777" w:rsidR="00E77292" w:rsidRPr="00E50FA4" w:rsidRDefault="00E77292" w:rsidP="00293C40">
            <w:pPr>
              <w:spacing w:before="120" w:after="120"/>
              <w:jc w:val="both"/>
              <w:rPr>
                <w:del w:id="1229" w:author="Author"/>
                <w:rFonts w:ascii="Times New Roman" w:eastAsia="Times New Roman" w:hAnsi="Times New Roman" w:cs="Times New Roman"/>
                <w:noProof/>
                <w:sz w:val="24"/>
                <w:lang w:val="en-GB"/>
              </w:rPr>
            </w:pPr>
            <w:del w:id="1230" w:author="Author">
              <w:r w:rsidRPr="00E50FA4">
                <w:rPr>
                  <w:rFonts w:ascii="Times New Roman" w:eastAsia="Times New Roman" w:hAnsi="Times New Roman" w:cs="Times New Roman"/>
                  <w:noProof/>
                  <w:sz w:val="24"/>
                  <w:lang w:val="en-GB"/>
                </w:rPr>
                <w:delText xml:space="preserve">Institutions </w:delText>
              </w:r>
              <w:r w:rsidR="00293C40"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disclose exposures towards relevant sectors under the objective of climate change adaptation in accordance with Article 9</w:delText>
              </w:r>
              <w:r w:rsidR="00E9597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w:delText>
              </w:r>
              <w:r w:rsidR="00E95979" w:rsidRPr="00E50FA4">
                <w:rPr>
                  <w:rFonts w:ascii="Times New Roman" w:eastAsia="Times New Roman" w:hAnsi="Times New Roman" w:cs="Times New Roman"/>
                  <w:noProof/>
                  <w:sz w:val="24"/>
                  <w:lang w:val="en-GB"/>
                </w:rPr>
                <w:delText>point (b)</w:delText>
              </w:r>
              <w:r w:rsidR="003A31DE" w:rsidRPr="00E50FA4">
                <w:rPr>
                  <w:rFonts w:ascii="Times New Roman" w:eastAsia="Times New Roman" w:hAnsi="Times New Roman" w:cs="Times New Roman"/>
                  <w:noProof/>
                  <w:sz w:val="24"/>
                  <w:lang w:val="en-GB"/>
                </w:rPr>
                <w:delText>,</w:delText>
              </w:r>
              <w:r w:rsidR="00E95979"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and Article 11 of </w:delText>
              </w:r>
              <w:r w:rsidRPr="00E50FA4">
                <w:rPr>
                  <w:rFonts w:ascii="Times New Roman" w:hAnsi="Times New Roman"/>
                  <w:noProof/>
                  <w:sz w:val="24"/>
                  <w:lang w:val="en-GB"/>
                </w:rPr>
                <w:delText>Regulation (EU) 2020/852.</w:delText>
              </w:r>
            </w:del>
          </w:p>
        </w:tc>
      </w:tr>
      <w:tr w:rsidR="00E77292" w:rsidRPr="00E50FA4" w14:paraId="165C74C9" w14:textId="77777777" w:rsidTr="00BA313D">
        <w:trPr>
          <w:del w:id="1231" w:author="Author"/>
        </w:trPr>
        <w:tc>
          <w:tcPr>
            <w:tcW w:w="1188" w:type="dxa"/>
            <w:tcBorders>
              <w:top w:val="single" w:sz="4" w:space="0" w:color="auto"/>
              <w:left w:val="single" w:sz="4" w:space="0" w:color="auto"/>
              <w:bottom w:val="single" w:sz="4" w:space="0" w:color="auto"/>
              <w:right w:val="single" w:sz="4" w:space="0" w:color="auto"/>
            </w:tcBorders>
          </w:tcPr>
          <w:p w14:paraId="4602E704" w14:textId="77777777" w:rsidR="00E77292" w:rsidRPr="00E50FA4" w:rsidRDefault="00392D8A" w:rsidP="00D35812">
            <w:pPr>
              <w:spacing w:before="120" w:after="120"/>
              <w:jc w:val="both"/>
              <w:rPr>
                <w:del w:id="1232" w:author="Author"/>
                <w:rFonts w:ascii="Times New Roman" w:eastAsia="Times New Roman" w:hAnsi="Times New Roman" w:cs="Times New Roman"/>
                <w:noProof/>
                <w:sz w:val="24"/>
                <w:lang w:val="en-GB"/>
              </w:rPr>
            </w:pPr>
            <w:del w:id="1233" w:author="Author">
              <w:r w:rsidRPr="00E50FA4">
                <w:rPr>
                  <w:rFonts w:ascii="Times New Roman" w:eastAsia="Times New Roman" w:hAnsi="Times New Roman" w:cs="Times New Roman"/>
                  <w:noProof/>
                  <w:sz w:val="24"/>
                  <w:lang w:val="en-GB"/>
                </w:rPr>
                <w:delText>h</w:delText>
              </w:r>
            </w:del>
          </w:p>
        </w:tc>
        <w:tc>
          <w:tcPr>
            <w:tcW w:w="7879" w:type="dxa"/>
            <w:tcBorders>
              <w:top w:val="single" w:sz="4" w:space="0" w:color="auto"/>
              <w:left w:val="single" w:sz="4" w:space="0" w:color="auto"/>
              <w:bottom w:val="single" w:sz="4" w:space="0" w:color="auto"/>
              <w:right w:val="single" w:sz="4" w:space="0" w:color="auto"/>
            </w:tcBorders>
          </w:tcPr>
          <w:p w14:paraId="78655659" w14:textId="77777777" w:rsidR="00E77292" w:rsidRPr="00E50FA4" w:rsidRDefault="00E77292" w:rsidP="00DA390D">
            <w:pPr>
              <w:spacing w:before="120" w:after="120"/>
              <w:jc w:val="both"/>
              <w:rPr>
                <w:del w:id="1234" w:author="Author"/>
                <w:rFonts w:ascii="Times New Roman" w:eastAsia="Times New Roman" w:hAnsi="Times New Roman" w:cs="Times New Roman"/>
                <w:b/>
                <w:noProof/>
                <w:sz w:val="24"/>
                <w:u w:val="single"/>
                <w:lang w:val="en-GB"/>
              </w:rPr>
            </w:pPr>
            <w:del w:id="1235"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62AE82A0" w14:textId="77777777" w:rsidR="005B5055" w:rsidRPr="00E50FA4" w:rsidRDefault="008F08CA" w:rsidP="005B5055">
            <w:pPr>
              <w:spacing w:before="120" w:after="120"/>
              <w:jc w:val="both"/>
              <w:rPr>
                <w:del w:id="1236" w:author="Author"/>
                <w:rFonts w:ascii="Times New Roman" w:eastAsia="Times New Roman" w:hAnsi="Times New Roman" w:cs="Times New Roman"/>
                <w:noProof/>
                <w:sz w:val="24"/>
                <w:lang w:val="en-GB"/>
              </w:rPr>
            </w:pPr>
            <w:del w:id="1237" w:author="Author">
              <w:r w:rsidRPr="00E50FA4">
                <w:rPr>
                  <w:rFonts w:ascii="Times New Roman" w:eastAsia="Times New Roman" w:hAnsi="Times New Roman" w:cs="Times New Roman"/>
                  <w:noProof/>
                  <w:sz w:val="24"/>
                  <w:lang w:val="en-GB"/>
                </w:rPr>
                <w:delText xml:space="preserve">Institutions </w:delText>
              </w:r>
              <w:r w:rsidR="00293C40"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5B5055" w:rsidRPr="00E50FA4">
                <w:rPr>
                  <w:rFonts w:ascii="Times New Roman" w:eastAsia="Times New Roman" w:hAnsi="Times New Roman" w:cs="Times New Roman"/>
                  <w:noProof/>
                  <w:sz w:val="24"/>
                  <w:lang w:val="en-GB"/>
                </w:rPr>
                <w:delText xml:space="preserve">carrying amount as defined in Part 1 of Annex V to Implementing Regulation (EU) 2021/451. </w:delText>
              </w:r>
            </w:del>
          </w:p>
          <w:p w14:paraId="5BD61C59" w14:textId="77777777" w:rsidR="00E77292" w:rsidRPr="00E50FA4" w:rsidRDefault="00E77292" w:rsidP="008D522D">
            <w:pPr>
              <w:spacing w:before="120" w:after="120"/>
              <w:jc w:val="both"/>
              <w:rPr>
                <w:del w:id="1238" w:author="Author"/>
                <w:rFonts w:ascii="Times New Roman" w:eastAsia="Times New Roman" w:hAnsi="Times New Roman" w:cs="Times New Roman"/>
                <w:noProof/>
                <w:sz w:val="24"/>
                <w:lang w:val="en-GB"/>
              </w:rPr>
            </w:pPr>
            <w:del w:id="1239" w:author="Author">
              <w:r w:rsidRPr="00E50FA4">
                <w:rPr>
                  <w:rFonts w:ascii="Times New Roman" w:eastAsia="Times New Roman" w:hAnsi="Times New Roman" w:cs="Times New Roman"/>
                  <w:noProof/>
                  <w:sz w:val="24"/>
                  <w:lang w:val="en-GB"/>
                </w:rPr>
                <w:delText xml:space="preserve">Institutions </w:delText>
              </w:r>
              <w:r w:rsidR="00293C40"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disclose the gross carrying amount of eligible exposures that are environmentally sustainable, as specified in </w:delText>
              </w:r>
              <w:r w:rsidR="00CC1411" w:rsidRPr="00E50FA4">
                <w:rPr>
                  <w:rFonts w:ascii="Times New Roman" w:eastAsia="Times New Roman" w:hAnsi="Times New Roman" w:cs="Times New Roman"/>
                  <w:noProof/>
                  <w:sz w:val="24"/>
                  <w:lang w:val="en-GB"/>
                </w:rPr>
                <w:delText>A</w:delText>
              </w:r>
              <w:r w:rsidRPr="00E50FA4">
                <w:rPr>
                  <w:rFonts w:ascii="Times New Roman" w:eastAsia="Times New Roman" w:hAnsi="Times New Roman" w:cs="Times New Roman"/>
                  <w:noProof/>
                  <w:sz w:val="24"/>
                  <w:lang w:val="en-GB"/>
                </w:rPr>
                <w:delText>nnex</w:delText>
              </w:r>
              <w:r w:rsidR="00CC1411" w:rsidRPr="00E50FA4">
                <w:rPr>
                  <w:rFonts w:ascii="Times New Roman" w:eastAsia="Times New Roman" w:hAnsi="Times New Roman" w:cs="Times New Roman"/>
                  <w:noProof/>
                  <w:sz w:val="24"/>
                  <w:lang w:val="en-GB"/>
                </w:rPr>
                <w:delText xml:space="preserve"> </w:delText>
              </w:r>
              <w:r w:rsidR="00E82934" w:rsidRPr="00E50FA4">
                <w:rPr>
                  <w:rFonts w:ascii="Times New Roman" w:eastAsia="Times New Roman" w:hAnsi="Times New Roman" w:cs="Times New Roman"/>
                  <w:noProof/>
                  <w:sz w:val="24"/>
                  <w:lang w:val="en-GB"/>
                </w:rPr>
                <w:delText>I</w:delText>
              </w:r>
              <w:r w:rsidR="002B3CD1" w:rsidRPr="00E50FA4">
                <w:rPr>
                  <w:rFonts w:ascii="Times New Roman" w:eastAsia="Times New Roman" w:hAnsi="Times New Roman" w:cs="Times New Roman"/>
                  <w:noProof/>
                  <w:sz w:val="24"/>
                  <w:lang w:val="en-GB"/>
                </w:rPr>
                <w:delText>I</w:delText>
              </w:r>
              <w:r w:rsidRPr="00E50FA4">
                <w:rPr>
                  <w:rFonts w:ascii="Times New Roman" w:eastAsia="Times New Roman" w:hAnsi="Times New Roman" w:cs="Times New Roman"/>
                  <w:noProof/>
                  <w:sz w:val="24"/>
                  <w:lang w:val="en-GB"/>
                </w:rPr>
                <w:delText xml:space="preserve"> </w:delText>
              </w:r>
              <w:r w:rsidR="00B76863" w:rsidRPr="00E50FA4">
                <w:rPr>
                  <w:rFonts w:ascii="Times New Roman" w:eastAsia="Times New Roman" w:hAnsi="Times New Roman" w:cs="Times New Roman"/>
                  <w:noProof/>
                  <w:sz w:val="24"/>
                  <w:lang w:val="en-GB"/>
                </w:rPr>
                <w:delText>to Delegated</w:delText>
              </w:r>
              <w:r w:rsidRPr="00E50FA4">
                <w:rPr>
                  <w:rFonts w:ascii="Times New Roman" w:eastAsia="Times New Roman" w:hAnsi="Times New Roman" w:cs="Times New Roman"/>
                  <w:noProof/>
                  <w:sz w:val="24"/>
                  <w:lang w:val="en-GB"/>
                </w:rPr>
                <w:delText xml:space="preserve"> </w:delText>
              </w:r>
              <w:r w:rsidR="00D41E35" w:rsidRPr="00E50FA4">
                <w:rPr>
                  <w:rFonts w:ascii="Times New Roman" w:eastAsia="Times New Roman" w:hAnsi="Times New Roman" w:cs="Times New Roman"/>
                  <w:noProof/>
                  <w:sz w:val="24"/>
                  <w:lang w:val="en-GB"/>
                </w:rPr>
                <w:delText>Regulation</w:delText>
              </w:r>
              <w:r w:rsidRPr="00E50FA4">
                <w:rPr>
                  <w:rFonts w:ascii="Times New Roman" w:eastAsia="Times New Roman" w:hAnsi="Times New Roman" w:cs="Times New Roman"/>
                  <w:noProof/>
                  <w:sz w:val="24"/>
                  <w:lang w:val="en-GB"/>
                </w:rPr>
                <w:delText xml:space="preserve"> </w:delText>
              </w:r>
              <w:r w:rsidR="00CC1411" w:rsidRPr="00E50FA4">
                <w:rPr>
                  <w:rFonts w:ascii="Times New Roman" w:eastAsia="Times New Roman" w:hAnsi="Times New Roman" w:cs="Times New Roman"/>
                  <w:noProof/>
                  <w:sz w:val="24"/>
                  <w:lang w:val="en-GB"/>
                </w:rPr>
                <w:delText>(EU) 2021/2139</w:delText>
              </w:r>
              <w:r w:rsidRPr="00E50FA4">
                <w:rPr>
                  <w:rFonts w:ascii="Times New Roman" w:eastAsia="Times New Roman" w:hAnsi="Times New Roman" w:cs="Times New Roman"/>
                  <w:noProof/>
                  <w:sz w:val="24"/>
                  <w:lang w:val="en-GB"/>
                </w:rPr>
                <w:delText>.</w:delText>
              </w:r>
            </w:del>
          </w:p>
          <w:p w14:paraId="400A7592" w14:textId="77777777" w:rsidR="00E77292" w:rsidRPr="00E50FA4" w:rsidRDefault="00E77292" w:rsidP="008D522D">
            <w:pPr>
              <w:spacing w:before="120" w:after="120"/>
              <w:jc w:val="both"/>
              <w:rPr>
                <w:del w:id="1240" w:author="Author"/>
                <w:rFonts w:ascii="Times New Roman" w:hAnsi="Times New Roman"/>
                <w:noProof/>
                <w:sz w:val="24"/>
                <w:lang w:val="en-GB"/>
              </w:rPr>
            </w:pPr>
            <w:del w:id="1241" w:author="Author">
              <w:r w:rsidRPr="00E50FA4">
                <w:rPr>
                  <w:rFonts w:ascii="Times New Roman" w:eastAsia="Times New Roman" w:hAnsi="Times New Roman" w:cs="Times New Roman"/>
                  <w:noProof/>
                  <w:sz w:val="24"/>
                  <w:lang w:val="en-GB"/>
                </w:rPr>
                <w:delText xml:space="preserve">Institutions </w:delText>
              </w:r>
              <w:r w:rsidR="00293C40"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disclose environmentally</w:delText>
              </w:r>
              <w:r w:rsidR="003F2674"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sustainable exposures under the objective of climate change adaptation in accordance with Article 9</w:delText>
              </w:r>
              <w:r w:rsidR="00E9597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w:delText>
              </w:r>
              <w:r w:rsidR="00E95979" w:rsidRPr="00E50FA4">
                <w:rPr>
                  <w:rFonts w:ascii="Times New Roman" w:eastAsia="Times New Roman" w:hAnsi="Times New Roman" w:cs="Times New Roman"/>
                  <w:noProof/>
                  <w:sz w:val="24"/>
                  <w:lang w:val="en-GB"/>
                </w:rPr>
                <w:delText>point (b)</w:delText>
              </w:r>
              <w:r w:rsidR="00CC1411" w:rsidRPr="00E50FA4">
                <w:rPr>
                  <w:rFonts w:ascii="Times New Roman" w:eastAsia="Times New Roman" w:hAnsi="Times New Roman" w:cs="Times New Roman"/>
                  <w:noProof/>
                  <w:sz w:val="24"/>
                  <w:lang w:val="en-GB"/>
                </w:rPr>
                <w:delText>,</w:delText>
              </w:r>
              <w:r w:rsidR="00E95979"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and Article 11 of </w:delText>
              </w:r>
              <w:r w:rsidRPr="00E50FA4">
                <w:rPr>
                  <w:rFonts w:ascii="Times New Roman" w:hAnsi="Times New Roman"/>
                  <w:noProof/>
                  <w:sz w:val="24"/>
                  <w:lang w:val="en-GB"/>
                </w:rPr>
                <w:delText>Regulation (EU) 2020/852.</w:delText>
              </w:r>
            </w:del>
          </w:p>
          <w:p w14:paraId="6C4D49D0" w14:textId="77777777" w:rsidR="00034BAB" w:rsidRPr="00E50FA4" w:rsidRDefault="00034BAB" w:rsidP="001B102C">
            <w:pPr>
              <w:spacing w:before="120" w:after="120"/>
              <w:jc w:val="both"/>
              <w:rPr>
                <w:del w:id="1242" w:author="Author"/>
                <w:rFonts w:ascii="Times New Roman" w:hAnsi="Times New Roman"/>
                <w:noProof/>
                <w:sz w:val="24"/>
                <w:lang w:val="en-GB"/>
              </w:rPr>
            </w:pPr>
            <w:del w:id="1243" w:author="Author">
              <w:r w:rsidRPr="00E50FA4">
                <w:rPr>
                  <w:rFonts w:ascii="Times New Roman" w:hAnsi="Times New Roman"/>
                  <w:noProof/>
                  <w:sz w:val="24"/>
                  <w:lang w:val="en-GB"/>
                </w:rPr>
                <w:delText xml:space="preserve">When the use of proceeds is known, in the case of specialised lending institutions </w:delText>
              </w:r>
              <w:r w:rsidR="00293C40"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 xml:space="preserve">disclose the extent to which the exposure is environmentally sustainable based on the extent and proportion to which the </w:delText>
              </w:r>
              <w:r w:rsidR="008F08CA" w:rsidRPr="00E50FA4">
                <w:rPr>
                  <w:rFonts w:ascii="Times New Roman" w:hAnsi="Times New Roman"/>
                  <w:noProof/>
                  <w:sz w:val="24"/>
                  <w:lang w:val="en-GB"/>
                </w:rPr>
                <w:delText xml:space="preserve">funded </w:delText>
              </w:r>
              <w:r w:rsidRPr="00E50FA4">
                <w:rPr>
                  <w:rFonts w:ascii="Times New Roman" w:hAnsi="Times New Roman"/>
                  <w:noProof/>
                  <w:sz w:val="24"/>
                  <w:lang w:val="en-GB"/>
                </w:rPr>
                <w:delText xml:space="preserve">project </w:delText>
              </w:r>
              <w:r w:rsidR="008F08CA" w:rsidRPr="00E50FA4">
                <w:rPr>
                  <w:rFonts w:ascii="Times New Roman" w:hAnsi="Times New Roman"/>
                  <w:noProof/>
                  <w:sz w:val="24"/>
                  <w:lang w:val="en-GB"/>
                </w:rPr>
                <w:delText xml:space="preserve">qualifies </w:delText>
              </w:r>
              <w:r w:rsidRPr="00E50FA4">
                <w:rPr>
                  <w:rFonts w:ascii="Times New Roman" w:hAnsi="Times New Roman"/>
                  <w:noProof/>
                  <w:sz w:val="24"/>
                  <w:lang w:val="en-GB"/>
                </w:rPr>
                <w:delText xml:space="preserve">as contributing substantially to climate change </w:delText>
              </w:r>
              <w:r w:rsidR="002048EA" w:rsidRPr="00E50FA4">
                <w:rPr>
                  <w:rFonts w:ascii="Times New Roman" w:hAnsi="Times New Roman"/>
                  <w:noProof/>
                  <w:sz w:val="24"/>
                  <w:lang w:val="en-GB"/>
                </w:rPr>
                <w:delText>adaptation</w:delText>
              </w:r>
              <w:r w:rsidRPr="00E50FA4">
                <w:rPr>
                  <w:rFonts w:ascii="Times New Roman" w:hAnsi="Times New Roman"/>
                  <w:noProof/>
                  <w:sz w:val="24"/>
                  <w:lang w:val="en-GB"/>
                </w:rPr>
                <w:delText>, in accordance with Article 1</w:delText>
              </w:r>
              <w:r w:rsidR="00DC50BB" w:rsidRPr="00E50FA4">
                <w:rPr>
                  <w:rFonts w:ascii="Times New Roman" w:hAnsi="Times New Roman"/>
                  <w:noProof/>
                  <w:sz w:val="24"/>
                  <w:lang w:val="en-GB"/>
                </w:rPr>
                <w:delText>1</w:delText>
              </w:r>
              <w:r w:rsidR="00CC1411" w:rsidRPr="00E50FA4">
                <w:rPr>
                  <w:rFonts w:ascii="Times New Roman" w:hAnsi="Times New Roman"/>
                  <w:noProof/>
                  <w:sz w:val="24"/>
                  <w:lang w:val="en-GB"/>
                </w:rPr>
                <w:delText xml:space="preserve"> </w:delText>
              </w:r>
              <w:r w:rsidR="00CC1411" w:rsidRPr="00E50FA4">
                <w:rPr>
                  <w:rFonts w:ascii="Times New Roman" w:eastAsia="Times New Roman" w:hAnsi="Times New Roman" w:cs="Times New Roman"/>
                  <w:noProof/>
                  <w:sz w:val="24"/>
                  <w:lang w:val="en-GB"/>
                </w:rPr>
                <w:delText xml:space="preserve">of </w:delText>
              </w:r>
              <w:r w:rsidR="00CC1411" w:rsidRPr="00E50FA4">
                <w:rPr>
                  <w:rFonts w:ascii="Times New Roman" w:hAnsi="Times New Roman"/>
                  <w:noProof/>
                  <w:sz w:val="24"/>
                  <w:lang w:val="en-GB"/>
                </w:rPr>
                <w:delText>Regulation (EU) 2020/852</w:delText>
              </w:r>
              <w:r w:rsidRPr="00E50FA4">
                <w:rPr>
                  <w:rFonts w:ascii="Times New Roman" w:hAnsi="Times New Roman"/>
                  <w:noProof/>
                  <w:sz w:val="24"/>
                  <w:lang w:val="en-GB"/>
                </w:rPr>
                <w:delText>, or as enabling activity in accordance with Article 16</w:delText>
              </w:r>
              <w:r w:rsidR="00CC1411" w:rsidRPr="00E50FA4">
                <w:rPr>
                  <w:rFonts w:ascii="Times New Roman" w:hAnsi="Times New Roman"/>
                  <w:noProof/>
                  <w:sz w:val="24"/>
                  <w:lang w:val="en-GB"/>
                </w:rPr>
                <w:delText xml:space="preserve"> of that Regulation</w:delText>
              </w:r>
              <w:r w:rsidRPr="00E50FA4">
                <w:rPr>
                  <w:rFonts w:ascii="Times New Roman" w:hAnsi="Times New Roman"/>
                  <w:noProof/>
                  <w:sz w:val="24"/>
                  <w:lang w:val="en-GB"/>
                </w:rPr>
                <w:delText>, and meet</w:delText>
              </w:r>
              <w:r w:rsidR="00FA43A9" w:rsidRPr="00E50FA4">
                <w:rPr>
                  <w:rFonts w:ascii="Times New Roman" w:hAnsi="Times New Roman"/>
                  <w:noProof/>
                  <w:sz w:val="24"/>
                  <w:lang w:val="en-GB"/>
                </w:rPr>
                <w:delText>s</w:delText>
              </w:r>
              <w:r w:rsidRPr="00E50FA4">
                <w:rPr>
                  <w:rFonts w:ascii="Times New Roman" w:hAnsi="Times New Roman"/>
                  <w:noProof/>
                  <w:sz w:val="24"/>
                  <w:lang w:val="en-GB"/>
                </w:rPr>
                <w:delText xml:space="preserve"> the criteria specified in </w:delText>
              </w:r>
              <w:r w:rsidR="00CC1411" w:rsidRPr="00E50FA4">
                <w:rPr>
                  <w:rFonts w:ascii="Times New Roman" w:hAnsi="Times New Roman"/>
                  <w:noProof/>
                  <w:sz w:val="24"/>
                  <w:lang w:val="en-GB"/>
                </w:rPr>
                <w:delText xml:space="preserve">its </w:delText>
              </w:r>
              <w:r w:rsidRPr="00E50FA4">
                <w:rPr>
                  <w:rFonts w:ascii="Times New Roman" w:hAnsi="Times New Roman"/>
                  <w:noProof/>
                  <w:sz w:val="24"/>
                  <w:lang w:val="en-GB"/>
                </w:rPr>
                <w:delText>Article 3</w:delText>
              </w:r>
              <w:r w:rsidR="008F08CA" w:rsidRPr="00E50FA4">
                <w:rPr>
                  <w:rFonts w:ascii="Times New Roman" w:hAnsi="Times New Roman"/>
                  <w:noProof/>
                  <w:sz w:val="24"/>
                  <w:lang w:val="en-GB"/>
                </w:rPr>
                <w:delText xml:space="preserve"> of that Regulation</w:delText>
              </w:r>
              <w:r w:rsidRPr="00E50FA4">
                <w:rPr>
                  <w:rFonts w:ascii="Times New Roman" w:hAnsi="Times New Roman"/>
                  <w:noProof/>
                  <w:sz w:val="24"/>
                  <w:lang w:val="en-GB"/>
                </w:rPr>
                <w:delText>.</w:delText>
              </w:r>
            </w:del>
          </w:p>
          <w:p w14:paraId="6C15A05A" w14:textId="77777777" w:rsidR="00E77292" w:rsidRPr="00E50FA4" w:rsidRDefault="00E77292" w:rsidP="001B102C">
            <w:pPr>
              <w:spacing w:before="120" w:after="120"/>
              <w:jc w:val="both"/>
              <w:rPr>
                <w:del w:id="1244" w:author="Author"/>
                <w:rFonts w:ascii="Times New Roman" w:hAnsi="Times New Roman"/>
                <w:noProof/>
                <w:sz w:val="24"/>
                <w:lang w:val="en-GB"/>
              </w:rPr>
            </w:pPr>
            <w:del w:id="1245" w:author="Author">
              <w:r w:rsidRPr="00E50FA4">
                <w:rPr>
                  <w:rFonts w:ascii="Times New Roman" w:hAnsi="Times New Roman"/>
                  <w:noProof/>
                  <w:sz w:val="24"/>
                  <w:lang w:val="en-GB"/>
                </w:rPr>
                <w:delText>Whe</w:delText>
              </w:r>
              <w:r w:rsidR="000E0A05" w:rsidRPr="00E50FA4">
                <w:rPr>
                  <w:rFonts w:ascii="Times New Roman" w:hAnsi="Times New Roman"/>
                  <w:noProof/>
                  <w:sz w:val="24"/>
                  <w:lang w:val="en-GB"/>
                </w:rPr>
                <w:delText>re</w:delText>
              </w:r>
              <w:r w:rsidRPr="00E50FA4">
                <w:rPr>
                  <w:rFonts w:ascii="Times New Roman" w:hAnsi="Times New Roman"/>
                  <w:noProof/>
                  <w:sz w:val="24"/>
                  <w:lang w:val="en-GB"/>
                </w:rPr>
                <w:delText xml:space="preserve"> the </w:delText>
              </w:r>
              <w:r w:rsidR="00034BAB" w:rsidRPr="00E50FA4">
                <w:rPr>
                  <w:rFonts w:ascii="Times New Roman" w:hAnsi="Times New Roman"/>
                  <w:noProof/>
                  <w:sz w:val="24"/>
                  <w:lang w:val="en-GB"/>
                </w:rPr>
                <w:delText xml:space="preserve">use of </w:delText>
              </w:r>
              <w:r w:rsidRPr="00E50FA4">
                <w:rPr>
                  <w:rFonts w:ascii="Times New Roman" w:hAnsi="Times New Roman"/>
                  <w:noProof/>
                  <w:sz w:val="24"/>
                  <w:lang w:val="en-GB"/>
                </w:rPr>
                <w:delText xml:space="preserve">proceeds </w:delText>
              </w:r>
              <w:r w:rsidR="00034BAB" w:rsidRPr="00E50FA4">
                <w:rPr>
                  <w:rFonts w:ascii="Times New Roman" w:hAnsi="Times New Roman"/>
                  <w:noProof/>
                  <w:sz w:val="24"/>
                  <w:lang w:val="en-GB"/>
                </w:rPr>
                <w:delText>is</w:delText>
              </w:r>
              <w:r w:rsidRPr="00E50FA4">
                <w:rPr>
                  <w:rFonts w:ascii="Times New Roman" w:hAnsi="Times New Roman"/>
                  <w:noProof/>
                  <w:sz w:val="24"/>
                  <w:lang w:val="en-GB"/>
                </w:rPr>
                <w:delText xml:space="preserve"> unknown</w:delText>
              </w:r>
              <w:r w:rsidR="00080540" w:rsidRPr="00E50FA4">
                <w:rPr>
                  <w:rFonts w:ascii="Times New Roman" w:hAnsi="Times New Roman"/>
                  <w:noProof/>
                  <w:sz w:val="24"/>
                  <w:lang w:val="en-GB"/>
                </w:rPr>
                <w:delText>,</w:delText>
              </w:r>
              <w:r w:rsidRPr="00E50FA4">
                <w:rPr>
                  <w:rFonts w:ascii="Times New Roman" w:hAnsi="Times New Roman"/>
                  <w:noProof/>
                  <w:sz w:val="24"/>
                  <w:lang w:val="en-GB"/>
                </w:rPr>
                <w:delText xml:space="preserve"> institutions </w:delText>
              </w:r>
              <w:r w:rsidR="00E07AA9"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 xml:space="preserve">disclose the extent to which the exposure is environmentally sustainable by using the information from the counterparty, in accordance with Article 8 of Regulation (EU) 2020/852, on the proportion of the turnover derived from products or services associated with economic activities that qualify as environmentally sustainable under Article 3 of </w:delText>
              </w:r>
              <w:r w:rsidR="000E0A05" w:rsidRPr="00E50FA4">
                <w:rPr>
                  <w:rFonts w:ascii="Times New Roman" w:hAnsi="Times New Roman"/>
                  <w:noProof/>
                  <w:sz w:val="24"/>
                  <w:lang w:val="en-GB"/>
                </w:rPr>
                <w:delText xml:space="preserve">that </w:delText>
              </w:r>
              <w:r w:rsidRPr="00E50FA4">
                <w:rPr>
                  <w:rFonts w:ascii="Times New Roman" w:hAnsi="Times New Roman"/>
                  <w:noProof/>
                  <w:sz w:val="24"/>
                  <w:lang w:val="en-GB"/>
                </w:rPr>
                <w:delText>Regulation.</w:delText>
              </w:r>
            </w:del>
          </w:p>
          <w:p w14:paraId="14B59D33" w14:textId="77777777" w:rsidR="00E77292" w:rsidRPr="00E50FA4" w:rsidRDefault="00E77292" w:rsidP="00080540">
            <w:pPr>
              <w:spacing w:before="120" w:after="120"/>
              <w:jc w:val="both"/>
              <w:rPr>
                <w:del w:id="1246" w:author="Author"/>
                <w:rFonts w:ascii="Times New Roman" w:hAnsi="Times New Roman"/>
                <w:noProof/>
                <w:sz w:val="24"/>
                <w:lang w:val="en-GB"/>
              </w:rPr>
            </w:pPr>
            <w:del w:id="1247" w:author="Author">
              <w:r w:rsidRPr="00E50FA4">
                <w:rPr>
                  <w:rFonts w:ascii="Times New Roman" w:hAnsi="Times New Roman"/>
                  <w:noProof/>
                  <w:sz w:val="24"/>
                  <w:lang w:val="en-GB"/>
                </w:rPr>
                <w:delText xml:space="preserve">Each exposure shall be considered </w:delText>
              </w:r>
              <w:r w:rsidR="00080540" w:rsidRPr="00E50FA4">
                <w:rPr>
                  <w:rFonts w:ascii="Times New Roman" w:hAnsi="Times New Roman"/>
                  <w:noProof/>
                  <w:sz w:val="24"/>
                  <w:lang w:val="en-GB"/>
                </w:rPr>
                <w:delText xml:space="preserve">only </w:delText>
              </w:r>
              <w:r w:rsidRPr="00E50FA4">
                <w:rPr>
                  <w:rFonts w:ascii="Times New Roman" w:hAnsi="Times New Roman"/>
                  <w:noProof/>
                  <w:sz w:val="24"/>
                  <w:lang w:val="en-GB"/>
                </w:rPr>
                <w:delText>once and shall be allocated to only one environmental objective.</w:delText>
              </w:r>
              <w:r w:rsidR="000E0A05" w:rsidRPr="00E50FA4">
                <w:rPr>
                  <w:rFonts w:ascii="Times New Roman" w:hAnsi="Times New Roman"/>
                  <w:noProof/>
                  <w:sz w:val="24"/>
                  <w:lang w:val="en-GB"/>
                </w:rPr>
                <w:delText xml:space="preserve"> Where </w:delText>
              </w:r>
              <w:r w:rsidRPr="00E50FA4">
                <w:rPr>
                  <w:rFonts w:ascii="Times New Roman" w:hAnsi="Times New Roman"/>
                  <w:noProof/>
                  <w:sz w:val="24"/>
                  <w:lang w:val="en-GB"/>
                </w:rPr>
                <w:delText>the exposures are relevant for more than one environmental objective</w:delText>
              </w:r>
              <w:r w:rsidR="000E0A05" w:rsidRPr="00E50FA4">
                <w:rPr>
                  <w:rFonts w:ascii="Times New Roman" w:hAnsi="Times New Roman"/>
                  <w:noProof/>
                  <w:sz w:val="24"/>
                  <w:lang w:val="en-GB"/>
                </w:rPr>
                <w:delText>, exposures shall be allocated to the most relevant objective.</w:delText>
              </w:r>
            </w:del>
          </w:p>
        </w:tc>
      </w:tr>
      <w:tr w:rsidR="00E77292" w:rsidRPr="00E50FA4" w14:paraId="3088DB96" w14:textId="77777777" w:rsidTr="00BA313D">
        <w:trPr>
          <w:del w:id="1248" w:author="Author"/>
        </w:trPr>
        <w:tc>
          <w:tcPr>
            <w:tcW w:w="1188" w:type="dxa"/>
            <w:tcBorders>
              <w:top w:val="single" w:sz="4" w:space="0" w:color="auto"/>
              <w:left w:val="single" w:sz="4" w:space="0" w:color="auto"/>
              <w:bottom w:val="single" w:sz="4" w:space="0" w:color="auto"/>
              <w:right w:val="single" w:sz="4" w:space="0" w:color="auto"/>
            </w:tcBorders>
          </w:tcPr>
          <w:p w14:paraId="73F912E4" w14:textId="77777777" w:rsidR="00E77292" w:rsidRPr="00E50FA4" w:rsidRDefault="00392D8A" w:rsidP="00D35812">
            <w:pPr>
              <w:spacing w:before="120" w:after="120"/>
              <w:jc w:val="both"/>
              <w:rPr>
                <w:del w:id="1249" w:author="Author"/>
                <w:rFonts w:ascii="Times New Roman" w:eastAsia="Times New Roman" w:hAnsi="Times New Roman" w:cs="Times New Roman"/>
                <w:noProof/>
                <w:sz w:val="24"/>
                <w:lang w:val="en-GB"/>
              </w:rPr>
            </w:pPr>
            <w:del w:id="1250" w:author="Author">
              <w:r w:rsidRPr="00E50FA4">
                <w:rPr>
                  <w:rFonts w:ascii="Times New Roman" w:eastAsia="Times New Roman" w:hAnsi="Times New Roman" w:cs="Times New Roman"/>
                  <w:noProof/>
                  <w:sz w:val="24"/>
                  <w:lang w:val="en-GB"/>
                </w:rPr>
                <w:delText>i</w:delText>
              </w:r>
            </w:del>
          </w:p>
        </w:tc>
        <w:tc>
          <w:tcPr>
            <w:tcW w:w="7879" w:type="dxa"/>
            <w:tcBorders>
              <w:top w:val="single" w:sz="4" w:space="0" w:color="auto"/>
              <w:left w:val="single" w:sz="4" w:space="0" w:color="auto"/>
              <w:bottom w:val="single" w:sz="4" w:space="0" w:color="auto"/>
              <w:right w:val="single" w:sz="4" w:space="0" w:color="auto"/>
            </w:tcBorders>
          </w:tcPr>
          <w:p w14:paraId="3556A6CC" w14:textId="77777777" w:rsidR="00E77292" w:rsidRPr="00E50FA4" w:rsidRDefault="00E77292" w:rsidP="00DA390D">
            <w:pPr>
              <w:spacing w:before="120" w:after="120"/>
              <w:jc w:val="both"/>
              <w:rPr>
                <w:del w:id="1251" w:author="Author"/>
                <w:rFonts w:ascii="Times New Roman" w:eastAsia="Times New Roman" w:hAnsi="Times New Roman" w:cs="Times New Roman"/>
                <w:b/>
                <w:noProof/>
                <w:sz w:val="24"/>
                <w:u w:val="single"/>
                <w:lang w:val="en-GB"/>
              </w:rPr>
            </w:pPr>
            <w:del w:id="1252" w:author="Author">
              <w:r w:rsidRPr="00E50FA4">
                <w:rPr>
                  <w:rFonts w:ascii="Times New Roman" w:eastAsia="Times New Roman" w:hAnsi="Times New Roman" w:cs="Times New Roman"/>
                  <w:b/>
                  <w:noProof/>
                  <w:sz w:val="24"/>
                  <w:u w:val="single"/>
                  <w:lang w:val="en-GB"/>
                </w:rPr>
                <w:delText>Of which: specialised lending</w:delText>
              </w:r>
            </w:del>
          </w:p>
          <w:p w14:paraId="58499E39" w14:textId="77777777" w:rsidR="00D66824" w:rsidRPr="00E50FA4" w:rsidRDefault="00D66824" w:rsidP="00D66824">
            <w:pPr>
              <w:spacing w:before="120" w:after="120"/>
              <w:jc w:val="both"/>
              <w:rPr>
                <w:del w:id="1253" w:author="Author"/>
                <w:rFonts w:ascii="Times New Roman" w:eastAsia="Times New Roman" w:hAnsi="Times New Roman" w:cs="Times New Roman"/>
                <w:noProof/>
                <w:sz w:val="24"/>
                <w:lang w:val="en-GB"/>
              </w:rPr>
            </w:pPr>
            <w:del w:id="1254" w:author="Author">
              <w:r w:rsidRPr="00E50FA4">
                <w:rPr>
                  <w:rFonts w:ascii="Times New Roman" w:eastAsia="Times New Roman" w:hAnsi="Times New Roman" w:cs="Times New Roman"/>
                  <w:noProof/>
                  <w:sz w:val="24"/>
                  <w:lang w:val="en-GB"/>
                </w:rPr>
                <w:delText xml:space="preserve">Institutions are to disclose the gross carrying amount as defined in Part 1 of Annex V to Implementing Regulation (EU) 2021/451. </w:delText>
              </w:r>
            </w:del>
          </w:p>
          <w:p w14:paraId="1B47E0CD" w14:textId="77777777" w:rsidR="00D66824" w:rsidRPr="00E50FA4" w:rsidRDefault="00230676" w:rsidP="00D66824">
            <w:pPr>
              <w:spacing w:before="120" w:after="120"/>
              <w:jc w:val="both"/>
              <w:rPr>
                <w:del w:id="1255" w:author="Author"/>
                <w:rFonts w:ascii="Times New Roman" w:eastAsia="Times New Roman" w:hAnsi="Times New Roman" w:cs="Times New Roman"/>
                <w:noProof/>
                <w:sz w:val="24"/>
                <w:lang w:val="en-GB"/>
              </w:rPr>
            </w:pPr>
            <w:del w:id="1256" w:author="Author">
              <w:r w:rsidRPr="00E50FA4">
                <w:rPr>
                  <w:rFonts w:ascii="Times New Roman" w:eastAsia="Times New Roman" w:hAnsi="Times New Roman" w:cs="Times New Roman"/>
                  <w:noProof/>
                  <w:sz w:val="24"/>
                  <w:lang w:val="en-GB"/>
                </w:rPr>
                <w:delText>S</w:delText>
              </w:r>
              <w:r w:rsidR="00D66824" w:rsidRPr="00E50FA4">
                <w:rPr>
                  <w:rFonts w:ascii="Times New Roman" w:eastAsia="Times New Roman" w:hAnsi="Times New Roman" w:cs="Times New Roman"/>
                  <w:noProof/>
                  <w:sz w:val="24"/>
                  <w:lang w:val="en-GB"/>
                </w:rPr>
                <w:delText xml:space="preserve">pecialised lending </w:delText>
              </w:r>
              <w:r w:rsidRPr="00E50FA4">
                <w:rPr>
                  <w:rFonts w:ascii="Times New Roman" w:eastAsia="Times New Roman" w:hAnsi="Times New Roman" w:cs="Times New Roman"/>
                  <w:noProof/>
                  <w:sz w:val="24"/>
                  <w:lang w:val="en-GB"/>
                </w:rPr>
                <w:delText xml:space="preserve">exposures shall be understood </w:delText>
              </w:r>
              <w:r w:rsidR="00D66824" w:rsidRPr="00E50FA4">
                <w:rPr>
                  <w:rFonts w:ascii="Times New Roman" w:eastAsia="Times New Roman" w:hAnsi="Times New Roman" w:cs="Times New Roman"/>
                  <w:noProof/>
                  <w:sz w:val="24"/>
                  <w:lang w:val="en-GB"/>
                </w:rPr>
                <w:delText>as referred to in Article 147(8) of Regulation (EU) No 575/2013.</w:delText>
              </w:r>
            </w:del>
          </w:p>
          <w:p w14:paraId="2F87E81F" w14:textId="77777777" w:rsidR="00E77292" w:rsidRPr="00E50FA4" w:rsidRDefault="00E77292" w:rsidP="008D522D">
            <w:pPr>
              <w:spacing w:before="120" w:after="120"/>
              <w:jc w:val="both"/>
              <w:rPr>
                <w:del w:id="1257" w:author="Author"/>
                <w:rFonts w:ascii="Times New Roman" w:hAnsi="Times New Roman"/>
                <w:noProof/>
                <w:sz w:val="24"/>
                <w:lang w:val="en-GB"/>
              </w:rPr>
            </w:pPr>
            <w:del w:id="1258" w:author="Author">
              <w:r w:rsidRPr="00E50FA4">
                <w:rPr>
                  <w:rFonts w:ascii="Times New Roman" w:eastAsia="Times New Roman" w:hAnsi="Times New Roman" w:cs="Times New Roman"/>
                  <w:noProof/>
                  <w:sz w:val="24"/>
                  <w:lang w:val="en-GB"/>
                </w:rPr>
                <w:lastRenderedPageBreak/>
                <w:delText xml:space="preserve">Institutions </w:delText>
              </w:r>
              <w:r w:rsidR="00AA68AB" w:rsidRPr="00E50FA4">
                <w:rPr>
                  <w:rFonts w:ascii="Times New Roman" w:eastAsia="Times New Roman" w:hAnsi="Times New Roman" w:cs="Times New Roman"/>
                  <w:noProof/>
                  <w:sz w:val="24"/>
                  <w:lang w:val="en-GB"/>
                </w:rPr>
                <w:delText>shall</w:delText>
              </w:r>
              <w:r w:rsidR="008F08CA"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disclose special lending exposures which are environmentally sustainable under the objective of climate change adaptation in accordance with Article 9</w:delText>
              </w:r>
              <w:r w:rsidR="00E9597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w:delText>
              </w:r>
              <w:r w:rsidR="00E95979" w:rsidRPr="00E50FA4">
                <w:rPr>
                  <w:rFonts w:ascii="Times New Roman" w:eastAsia="Times New Roman" w:hAnsi="Times New Roman" w:cs="Times New Roman"/>
                  <w:noProof/>
                  <w:sz w:val="24"/>
                  <w:lang w:val="en-GB"/>
                </w:rPr>
                <w:delText>point (b)</w:delText>
              </w:r>
              <w:r w:rsidR="00CC1411" w:rsidRPr="00E50FA4">
                <w:rPr>
                  <w:rFonts w:ascii="Times New Roman" w:eastAsia="Times New Roman" w:hAnsi="Times New Roman" w:cs="Times New Roman"/>
                  <w:noProof/>
                  <w:sz w:val="24"/>
                  <w:lang w:val="en-GB"/>
                </w:rPr>
                <w:delText>,</w:delText>
              </w:r>
              <w:r w:rsidR="00E95979"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and Article 11 of </w:delText>
              </w:r>
              <w:r w:rsidRPr="00E50FA4">
                <w:rPr>
                  <w:rFonts w:ascii="Times New Roman" w:hAnsi="Times New Roman"/>
                  <w:noProof/>
                  <w:sz w:val="24"/>
                  <w:lang w:val="en-GB"/>
                </w:rPr>
                <w:delText>Regulation (EU) 2020/852.</w:delText>
              </w:r>
            </w:del>
          </w:p>
          <w:p w14:paraId="0BE0CA53" w14:textId="77777777" w:rsidR="00E77292" w:rsidRPr="00E50FA4" w:rsidRDefault="005E5062" w:rsidP="001B102C">
            <w:pPr>
              <w:spacing w:before="120" w:after="120"/>
              <w:jc w:val="both"/>
              <w:rPr>
                <w:del w:id="1259" w:author="Author"/>
                <w:rFonts w:ascii="Times New Roman" w:hAnsi="Times New Roman"/>
                <w:noProof/>
                <w:sz w:val="24"/>
                <w:lang w:val="en-GB"/>
              </w:rPr>
            </w:pPr>
            <w:del w:id="1260" w:author="Author">
              <w:r w:rsidRPr="00E50FA4">
                <w:rPr>
                  <w:rFonts w:ascii="Times New Roman" w:hAnsi="Times New Roman"/>
                  <w:noProof/>
                  <w:sz w:val="24"/>
                  <w:lang w:val="en-GB"/>
                </w:rPr>
                <w:delText>I</w:delText>
              </w:r>
              <w:r w:rsidR="00E77292" w:rsidRPr="00E50FA4">
                <w:rPr>
                  <w:rFonts w:ascii="Times New Roman" w:hAnsi="Times New Roman"/>
                  <w:noProof/>
                  <w:sz w:val="24"/>
                  <w:lang w:val="en-GB"/>
                </w:rPr>
                <w:delText xml:space="preserve">nstitutions </w:delText>
              </w:r>
              <w:r w:rsidR="00AA68AB"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00E77292" w:rsidRPr="00E50FA4">
                <w:rPr>
                  <w:rFonts w:ascii="Times New Roman" w:hAnsi="Times New Roman"/>
                  <w:noProof/>
                  <w:sz w:val="24"/>
                  <w:lang w:val="en-GB"/>
                </w:rPr>
                <w:delText>disclose the extent to which the exposure is environmentally sustainable by using the information from the counterparty.</w:delText>
              </w:r>
            </w:del>
          </w:p>
          <w:p w14:paraId="49BE9C8E" w14:textId="77777777" w:rsidR="00E77292" w:rsidRPr="00E50FA4" w:rsidRDefault="00034BAB" w:rsidP="00AA68AB">
            <w:pPr>
              <w:spacing w:before="120" w:after="120"/>
              <w:jc w:val="both"/>
              <w:rPr>
                <w:del w:id="1261" w:author="Author"/>
                <w:rFonts w:ascii="Times New Roman" w:eastAsia="Times New Roman" w:hAnsi="Times New Roman" w:cs="Times New Roman"/>
                <w:noProof/>
                <w:sz w:val="24"/>
                <w:lang w:val="en-GB"/>
              </w:rPr>
            </w:pPr>
            <w:del w:id="1262" w:author="Author">
              <w:r w:rsidRPr="00E50FA4">
                <w:rPr>
                  <w:rFonts w:ascii="Times New Roman" w:hAnsi="Times New Roman"/>
                  <w:noProof/>
                  <w:sz w:val="24"/>
                  <w:lang w:val="en-GB"/>
                </w:rPr>
                <w:delText xml:space="preserve">When the use of proceeds is known, in the case of specialised lending institutions </w:delText>
              </w:r>
              <w:r w:rsidR="00AA68AB"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disclose the extent to which the exposure is environmentally sustainable</w:delText>
              </w:r>
              <w:r w:rsidRPr="00E50FA4">
                <w:rPr>
                  <w:noProof/>
                  <w:lang w:val="en-GB"/>
                </w:rPr>
                <w:delText xml:space="preserve"> </w:delText>
              </w:r>
              <w:r w:rsidRPr="00E50FA4">
                <w:rPr>
                  <w:rFonts w:ascii="Times New Roman" w:hAnsi="Times New Roman"/>
                  <w:noProof/>
                  <w:sz w:val="24"/>
                  <w:lang w:val="en-GB"/>
                </w:rPr>
                <w:delText xml:space="preserve">based on the extent and proportion to which the specific </w:delText>
              </w:r>
              <w:r w:rsidR="008F08CA" w:rsidRPr="00E50FA4">
                <w:rPr>
                  <w:rFonts w:ascii="Times New Roman" w:hAnsi="Times New Roman"/>
                  <w:noProof/>
                  <w:sz w:val="24"/>
                  <w:lang w:val="en-GB"/>
                </w:rPr>
                <w:delText xml:space="preserve">funded </w:delText>
              </w:r>
              <w:r w:rsidRPr="00E50FA4">
                <w:rPr>
                  <w:rFonts w:ascii="Times New Roman" w:hAnsi="Times New Roman"/>
                  <w:noProof/>
                  <w:sz w:val="24"/>
                  <w:lang w:val="en-GB"/>
                </w:rPr>
                <w:delText xml:space="preserve">project </w:delText>
              </w:r>
              <w:r w:rsidR="008F08CA" w:rsidRPr="00E50FA4">
                <w:rPr>
                  <w:rFonts w:ascii="Times New Roman" w:hAnsi="Times New Roman"/>
                  <w:noProof/>
                  <w:sz w:val="24"/>
                  <w:lang w:val="en-GB"/>
                </w:rPr>
                <w:delText xml:space="preserve">qualifies </w:delText>
              </w:r>
              <w:r w:rsidRPr="00E50FA4">
                <w:rPr>
                  <w:rFonts w:ascii="Times New Roman" w:hAnsi="Times New Roman"/>
                  <w:noProof/>
                  <w:sz w:val="24"/>
                  <w:lang w:val="en-GB"/>
                </w:rPr>
                <w:delText>as contributing substantially to climate change adaptation (project specific information), in accordance with Article 11</w:delText>
              </w:r>
              <w:r w:rsidR="00CC1411" w:rsidRPr="00E50FA4">
                <w:rPr>
                  <w:rFonts w:ascii="Times New Roman" w:hAnsi="Times New Roman"/>
                  <w:noProof/>
                  <w:sz w:val="24"/>
                  <w:lang w:val="en-GB"/>
                </w:rPr>
                <w:delText xml:space="preserve"> </w:delText>
              </w:r>
              <w:r w:rsidR="00CC1411" w:rsidRPr="00E50FA4">
                <w:rPr>
                  <w:rFonts w:ascii="Times New Roman" w:eastAsia="Times New Roman" w:hAnsi="Times New Roman" w:cs="Times New Roman"/>
                  <w:noProof/>
                  <w:sz w:val="24"/>
                  <w:lang w:val="en-GB"/>
                </w:rPr>
                <w:delText xml:space="preserve">of </w:delText>
              </w:r>
              <w:r w:rsidR="00CC1411" w:rsidRPr="00E50FA4">
                <w:rPr>
                  <w:rFonts w:ascii="Times New Roman" w:hAnsi="Times New Roman"/>
                  <w:noProof/>
                  <w:sz w:val="24"/>
                  <w:lang w:val="en-GB"/>
                </w:rPr>
                <w:delText>Regulation (EU) 2020/852</w:delText>
              </w:r>
              <w:r w:rsidRPr="00E50FA4">
                <w:rPr>
                  <w:rFonts w:ascii="Times New Roman" w:hAnsi="Times New Roman"/>
                  <w:noProof/>
                  <w:sz w:val="24"/>
                  <w:lang w:val="en-GB"/>
                </w:rPr>
                <w:delText>, or as enabling activity in accordance with Article 16</w:delText>
              </w:r>
              <w:r w:rsidR="00CC1411" w:rsidRPr="00E50FA4">
                <w:rPr>
                  <w:rFonts w:ascii="Times New Roman" w:hAnsi="Times New Roman"/>
                  <w:noProof/>
                  <w:sz w:val="24"/>
                  <w:lang w:val="en-GB"/>
                </w:rPr>
                <w:delText xml:space="preserve"> of that Regulation</w:delText>
              </w:r>
              <w:r w:rsidRPr="00E50FA4">
                <w:rPr>
                  <w:rFonts w:ascii="Times New Roman" w:hAnsi="Times New Roman"/>
                  <w:noProof/>
                  <w:sz w:val="24"/>
                  <w:lang w:val="en-GB"/>
                </w:rPr>
                <w:delText>, and meet</w:delText>
              </w:r>
              <w:r w:rsidR="008F08CA" w:rsidRPr="00E50FA4">
                <w:rPr>
                  <w:rFonts w:ascii="Times New Roman" w:hAnsi="Times New Roman"/>
                  <w:noProof/>
                  <w:sz w:val="24"/>
                  <w:lang w:val="en-GB"/>
                </w:rPr>
                <w:delText>s</w:delText>
              </w:r>
              <w:r w:rsidRPr="00E50FA4">
                <w:rPr>
                  <w:rFonts w:ascii="Times New Roman" w:hAnsi="Times New Roman"/>
                  <w:noProof/>
                  <w:sz w:val="24"/>
                  <w:lang w:val="en-GB"/>
                </w:rPr>
                <w:delText xml:space="preserve"> the criteria specified in </w:delText>
              </w:r>
              <w:r w:rsidR="00CC1411" w:rsidRPr="00E50FA4">
                <w:rPr>
                  <w:rFonts w:ascii="Times New Roman" w:hAnsi="Times New Roman"/>
                  <w:noProof/>
                  <w:sz w:val="24"/>
                  <w:lang w:val="en-GB"/>
                </w:rPr>
                <w:delText xml:space="preserve">its </w:delText>
              </w:r>
              <w:r w:rsidRPr="00E50FA4">
                <w:rPr>
                  <w:rFonts w:ascii="Times New Roman" w:hAnsi="Times New Roman"/>
                  <w:noProof/>
                  <w:sz w:val="24"/>
                  <w:lang w:val="en-GB"/>
                </w:rPr>
                <w:delText>Article 3</w:delText>
              </w:r>
              <w:r w:rsidR="008F08CA" w:rsidRPr="00E50FA4">
                <w:rPr>
                  <w:rFonts w:ascii="Times New Roman" w:hAnsi="Times New Roman"/>
                  <w:noProof/>
                  <w:sz w:val="24"/>
                  <w:lang w:val="en-GB"/>
                </w:rPr>
                <w:delText xml:space="preserve"> of that Regulation</w:delText>
              </w:r>
              <w:r w:rsidRPr="00E50FA4">
                <w:rPr>
                  <w:rFonts w:ascii="Times New Roman" w:hAnsi="Times New Roman"/>
                  <w:noProof/>
                  <w:sz w:val="24"/>
                  <w:lang w:val="en-GB"/>
                </w:rPr>
                <w:delText xml:space="preserve">. Institutions </w:delText>
              </w:r>
              <w:r w:rsidR="00AA68AB" w:rsidRPr="00E50FA4">
                <w:rPr>
                  <w:rFonts w:ascii="Times New Roman" w:hAnsi="Times New Roman"/>
                  <w:noProof/>
                  <w:sz w:val="24"/>
                  <w:lang w:val="en-GB"/>
                </w:rPr>
                <w:delText>shall</w:delText>
              </w:r>
              <w:r w:rsidR="008F08CA" w:rsidRPr="00E50FA4">
                <w:rPr>
                  <w:rFonts w:ascii="Times New Roman" w:hAnsi="Times New Roman"/>
                  <w:noProof/>
                  <w:sz w:val="24"/>
                  <w:lang w:val="en-GB"/>
                </w:rPr>
                <w:delText xml:space="preserve"> </w:delText>
              </w:r>
              <w:r w:rsidRPr="00E50FA4">
                <w:rPr>
                  <w:rFonts w:ascii="Times New Roman" w:hAnsi="Times New Roman"/>
                  <w:noProof/>
                  <w:sz w:val="24"/>
                  <w:lang w:val="en-GB"/>
                </w:rPr>
                <w:delText xml:space="preserve">provide </w:delText>
              </w:r>
              <w:r w:rsidR="008F08CA" w:rsidRPr="00E50FA4">
                <w:rPr>
                  <w:rFonts w:ascii="Times New Roman" w:hAnsi="Times New Roman"/>
                  <w:noProof/>
                  <w:sz w:val="24"/>
                  <w:lang w:val="en-GB"/>
                </w:rPr>
                <w:delText xml:space="preserve">transparent information </w:delText>
              </w:r>
              <w:r w:rsidRPr="00E50FA4">
                <w:rPr>
                  <w:rFonts w:ascii="Times New Roman" w:hAnsi="Times New Roman"/>
                  <w:noProof/>
                  <w:sz w:val="24"/>
                  <w:lang w:val="en-GB"/>
                </w:rPr>
                <w:delText xml:space="preserve">on the kind of economic activities that are being funded through specialised lending. </w:delText>
              </w:r>
              <w:r w:rsidR="005E5062" w:rsidRPr="00E50FA4">
                <w:rPr>
                  <w:rFonts w:ascii="Times New Roman" w:hAnsi="Times New Roman"/>
                  <w:noProof/>
                  <w:sz w:val="24"/>
                  <w:lang w:val="en-GB"/>
                </w:rPr>
                <w:delText xml:space="preserve">Where </w:delText>
              </w:r>
              <w:r w:rsidRPr="00E50FA4">
                <w:rPr>
                  <w:rFonts w:ascii="Times New Roman" w:hAnsi="Times New Roman"/>
                  <w:noProof/>
                  <w:sz w:val="24"/>
                  <w:lang w:val="en-GB"/>
                </w:rPr>
                <w:delText>the same specialised lending exposure can be relevant for two environmental objective</w:delText>
              </w:r>
              <w:r w:rsidR="00CB5006" w:rsidRPr="00E50FA4">
                <w:rPr>
                  <w:rFonts w:ascii="Times New Roman" w:hAnsi="Times New Roman"/>
                  <w:noProof/>
                  <w:sz w:val="24"/>
                  <w:lang w:val="en-GB"/>
                </w:rPr>
                <w:delText>s</w:delText>
              </w:r>
              <w:r w:rsidRPr="00E50FA4">
                <w:rPr>
                  <w:rFonts w:ascii="Times New Roman" w:hAnsi="Times New Roman"/>
                  <w:noProof/>
                  <w:sz w:val="24"/>
                  <w:lang w:val="en-GB"/>
                </w:rPr>
                <w:delText xml:space="preserve">, </w:delText>
              </w:r>
              <w:r w:rsidR="005E5062" w:rsidRPr="00E50FA4">
                <w:rPr>
                  <w:rFonts w:ascii="Times New Roman" w:hAnsi="Times New Roman"/>
                  <w:noProof/>
                  <w:sz w:val="24"/>
                  <w:lang w:val="en-GB"/>
                </w:rPr>
                <w:delText xml:space="preserve">the exposure </w:delText>
              </w:r>
              <w:r w:rsidRPr="00E50FA4">
                <w:rPr>
                  <w:rFonts w:ascii="Times New Roman" w:hAnsi="Times New Roman"/>
                  <w:noProof/>
                  <w:sz w:val="24"/>
                  <w:lang w:val="en-GB"/>
                </w:rPr>
                <w:delText xml:space="preserve">shall </w:delText>
              </w:r>
              <w:r w:rsidR="005E5062" w:rsidRPr="00E50FA4">
                <w:rPr>
                  <w:rFonts w:ascii="Times New Roman" w:hAnsi="Times New Roman"/>
                  <w:noProof/>
                  <w:sz w:val="24"/>
                  <w:lang w:val="en-GB"/>
                </w:rPr>
                <w:delText xml:space="preserve">be </w:delText>
              </w:r>
              <w:r w:rsidRPr="00E50FA4">
                <w:rPr>
                  <w:rFonts w:ascii="Times New Roman" w:hAnsi="Times New Roman"/>
                  <w:noProof/>
                  <w:sz w:val="24"/>
                  <w:lang w:val="en-GB"/>
                </w:rPr>
                <w:delText>allocate</w:delText>
              </w:r>
              <w:r w:rsidR="005E5062" w:rsidRPr="00E50FA4">
                <w:rPr>
                  <w:rFonts w:ascii="Times New Roman" w:hAnsi="Times New Roman"/>
                  <w:noProof/>
                  <w:sz w:val="24"/>
                  <w:lang w:val="en-GB"/>
                </w:rPr>
                <w:delText>d</w:delText>
              </w:r>
              <w:r w:rsidRPr="00E50FA4">
                <w:rPr>
                  <w:rFonts w:ascii="Times New Roman" w:hAnsi="Times New Roman"/>
                  <w:noProof/>
                  <w:sz w:val="24"/>
                  <w:lang w:val="en-GB"/>
                </w:rPr>
                <w:delText xml:space="preserve"> to the most relevant</w:delText>
              </w:r>
              <w:r w:rsidR="005E5062" w:rsidRPr="00E50FA4">
                <w:rPr>
                  <w:rFonts w:ascii="Times New Roman" w:hAnsi="Times New Roman"/>
                  <w:noProof/>
                  <w:sz w:val="24"/>
                  <w:lang w:val="en-GB"/>
                </w:rPr>
                <w:delText xml:space="preserve"> one</w:delText>
              </w:r>
              <w:r w:rsidRPr="00E50FA4">
                <w:rPr>
                  <w:rFonts w:ascii="Times New Roman" w:hAnsi="Times New Roman"/>
                  <w:noProof/>
                  <w:sz w:val="24"/>
                  <w:lang w:val="en-GB"/>
                </w:rPr>
                <w:delText>.</w:delText>
              </w:r>
            </w:del>
          </w:p>
        </w:tc>
      </w:tr>
      <w:tr w:rsidR="007829F5" w:rsidRPr="00E50FA4" w14:paraId="4B89E06D" w14:textId="77777777" w:rsidTr="00BA313D">
        <w:trPr>
          <w:del w:id="1263" w:author="Author"/>
        </w:trPr>
        <w:tc>
          <w:tcPr>
            <w:tcW w:w="1188" w:type="dxa"/>
            <w:tcBorders>
              <w:top w:val="single" w:sz="4" w:space="0" w:color="auto"/>
              <w:left w:val="single" w:sz="4" w:space="0" w:color="auto"/>
              <w:bottom w:val="single" w:sz="4" w:space="0" w:color="auto"/>
              <w:right w:val="single" w:sz="4" w:space="0" w:color="auto"/>
            </w:tcBorders>
          </w:tcPr>
          <w:p w14:paraId="0D5CE7D5" w14:textId="77777777" w:rsidR="007829F5" w:rsidRPr="00E50FA4" w:rsidRDefault="00392D8A" w:rsidP="00D35812">
            <w:pPr>
              <w:spacing w:before="120" w:after="120"/>
              <w:jc w:val="both"/>
              <w:rPr>
                <w:del w:id="1264" w:author="Author"/>
                <w:rFonts w:ascii="Times New Roman" w:eastAsia="Times New Roman" w:hAnsi="Times New Roman" w:cs="Times New Roman"/>
                <w:noProof/>
                <w:sz w:val="24"/>
                <w:lang w:val="en-GB"/>
              </w:rPr>
            </w:pPr>
            <w:del w:id="1265" w:author="Author">
              <w:r w:rsidRPr="00E50FA4">
                <w:rPr>
                  <w:rFonts w:ascii="Times New Roman" w:eastAsia="Times New Roman" w:hAnsi="Times New Roman" w:cs="Times New Roman"/>
                  <w:noProof/>
                  <w:sz w:val="24"/>
                  <w:lang w:val="en-GB"/>
                </w:rPr>
                <w:lastRenderedPageBreak/>
                <w:delText>j</w:delText>
              </w:r>
            </w:del>
          </w:p>
        </w:tc>
        <w:tc>
          <w:tcPr>
            <w:tcW w:w="7879" w:type="dxa"/>
            <w:tcBorders>
              <w:top w:val="single" w:sz="4" w:space="0" w:color="auto"/>
              <w:left w:val="single" w:sz="4" w:space="0" w:color="auto"/>
              <w:bottom w:val="single" w:sz="4" w:space="0" w:color="auto"/>
              <w:right w:val="single" w:sz="4" w:space="0" w:color="auto"/>
            </w:tcBorders>
          </w:tcPr>
          <w:p w14:paraId="40367DCB" w14:textId="77777777" w:rsidR="007829F5" w:rsidRPr="00E50FA4" w:rsidRDefault="007829F5" w:rsidP="00DA390D">
            <w:pPr>
              <w:spacing w:before="120" w:after="120"/>
              <w:jc w:val="both"/>
              <w:rPr>
                <w:del w:id="1266" w:author="Author"/>
                <w:rFonts w:ascii="Times New Roman" w:eastAsia="Times New Roman" w:hAnsi="Times New Roman" w:cs="Times New Roman"/>
                <w:b/>
                <w:noProof/>
                <w:sz w:val="24"/>
                <w:u w:val="single"/>
                <w:lang w:val="en-GB"/>
              </w:rPr>
            </w:pPr>
            <w:del w:id="1267" w:author="Author">
              <w:r w:rsidRPr="00E50FA4">
                <w:rPr>
                  <w:rFonts w:ascii="Times New Roman" w:eastAsia="Times New Roman" w:hAnsi="Times New Roman" w:cs="Times New Roman"/>
                  <w:b/>
                  <w:noProof/>
                  <w:sz w:val="24"/>
                  <w:u w:val="single"/>
                  <w:lang w:val="en-GB"/>
                </w:rPr>
                <w:delText xml:space="preserve">Of which: </w:delText>
              </w:r>
              <w:r w:rsidR="00BA002B" w:rsidRPr="00E50FA4">
                <w:rPr>
                  <w:rFonts w:ascii="Times New Roman" w:eastAsia="Times New Roman" w:hAnsi="Times New Roman" w:cs="Times New Roman"/>
                  <w:b/>
                  <w:noProof/>
                  <w:sz w:val="24"/>
                  <w:u w:val="single"/>
                  <w:lang w:val="en-GB"/>
                </w:rPr>
                <w:delText>adaptation</w:delText>
              </w:r>
            </w:del>
          </w:p>
          <w:p w14:paraId="05849D0E" w14:textId="77777777" w:rsidR="007829F5" w:rsidRPr="00E50FA4" w:rsidRDefault="007829F5" w:rsidP="00DA390D">
            <w:pPr>
              <w:spacing w:before="120" w:after="120"/>
              <w:jc w:val="both"/>
              <w:rPr>
                <w:del w:id="1268" w:author="Author"/>
                <w:rFonts w:ascii="Times New Roman" w:eastAsia="Times New Roman" w:hAnsi="Times New Roman" w:cs="Times New Roman"/>
                <w:b/>
                <w:noProof/>
                <w:sz w:val="24"/>
                <w:u w:val="single"/>
                <w:lang w:val="en-GB"/>
              </w:rPr>
            </w:pPr>
            <w:del w:id="1269" w:author="Author">
              <w:r w:rsidRPr="00E50FA4">
                <w:rPr>
                  <w:rFonts w:ascii="Times New Roman" w:eastAsia="Times New Roman" w:hAnsi="Times New Roman" w:cs="Times New Roman"/>
                  <w:noProof/>
                  <w:sz w:val="24"/>
                  <w:lang w:val="en-GB"/>
                </w:rPr>
                <w:delText xml:space="preserve">Article 11 of </w:delText>
              </w:r>
              <w:r w:rsidRPr="00E50FA4">
                <w:rPr>
                  <w:rFonts w:ascii="Times New Roman" w:hAnsi="Times New Roman"/>
                  <w:noProof/>
                  <w:sz w:val="24"/>
                  <w:lang w:val="en-GB"/>
                </w:rPr>
                <w:delText>Regulation (EU) 2020/852.</w:delText>
              </w:r>
              <w:r w:rsidR="006913E5" w:rsidRPr="00E50FA4">
                <w:rPr>
                  <w:rFonts w:ascii="Times New Roman" w:hAnsi="Times New Roman"/>
                  <w:noProof/>
                  <w:sz w:val="24"/>
                  <w:lang w:val="en-GB"/>
                </w:rPr>
                <w:delText xml:space="preserve"> </w:delText>
              </w:r>
              <w:r w:rsidR="00C00CD7" w:rsidRPr="00E50FA4">
                <w:rPr>
                  <w:rFonts w:ascii="Times New Roman" w:hAnsi="Times New Roman"/>
                  <w:noProof/>
                  <w:sz w:val="24"/>
                  <w:lang w:val="en-GB"/>
                </w:rPr>
                <w:delText>These</w:delText>
              </w:r>
              <w:r w:rsidR="006913E5" w:rsidRPr="00E50FA4">
                <w:rPr>
                  <w:rFonts w:ascii="Times New Roman" w:hAnsi="Times New Roman"/>
                  <w:noProof/>
                  <w:sz w:val="24"/>
                  <w:lang w:val="en-GB"/>
                </w:rPr>
                <w:delText xml:space="preserve"> activities shall cover those that are</w:delText>
              </w:r>
              <w:r w:rsidR="00B32E7E" w:rsidRPr="00E50FA4">
                <w:rPr>
                  <w:rFonts w:ascii="Times New Roman" w:hAnsi="Times New Roman"/>
                  <w:noProof/>
                  <w:sz w:val="24"/>
                  <w:lang w:val="en-GB"/>
                </w:rPr>
                <w:delText xml:space="preserve"> not</w:delText>
              </w:r>
              <w:r w:rsidR="00C00CD7" w:rsidRPr="00E50FA4">
                <w:rPr>
                  <w:rFonts w:ascii="Times New Roman" w:hAnsi="Times New Roman"/>
                  <w:noProof/>
                  <w:sz w:val="24"/>
                  <w:lang w:val="en-GB"/>
                </w:rPr>
                <w:delText xml:space="preserve"> enabling activities.</w:delText>
              </w:r>
            </w:del>
          </w:p>
        </w:tc>
      </w:tr>
      <w:tr w:rsidR="007829F5" w:rsidRPr="00E50FA4" w14:paraId="7BE295C3" w14:textId="77777777" w:rsidTr="00BA313D">
        <w:trPr>
          <w:del w:id="1270" w:author="Author"/>
        </w:trPr>
        <w:tc>
          <w:tcPr>
            <w:tcW w:w="1188" w:type="dxa"/>
            <w:tcBorders>
              <w:top w:val="single" w:sz="4" w:space="0" w:color="auto"/>
              <w:left w:val="single" w:sz="4" w:space="0" w:color="auto"/>
              <w:bottom w:val="single" w:sz="4" w:space="0" w:color="auto"/>
              <w:right w:val="single" w:sz="4" w:space="0" w:color="auto"/>
            </w:tcBorders>
          </w:tcPr>
          <w:p w14:paraId="0373943C" w14:textId="77777777" w:rsidR="007829F5" w:rsidRPr="00E50FA4" w:rsidRDefault="00392D8A" w:rsidP="00D35812">
            <w:pPr>
              <w:spacing w:before="120" w:after="120"/>
              <w:jc w:val="both"/>
              <w:rPr>
                <w:del w:id="1271" w:author="Author"/>
                <w:rFonts w:ascii="Times New Roman" w:eastAsia="Times New Roman" w:hAnsi="Times New Roman" w:cs="Times New Roman"/>
                <w:noProof/>
                <w:sz w:val="24"/>
                <w:lang w:val="en-GB"/>
              </w:rPr>
            </w:pPr>
            <w:del w:id="1272" w:author="Author">
              <w:r w:rsidRPr="00E50FA4">
                <w:rPr>
                  <w:rFonts w:ascii="Times New Roman" w:eastAsia="Times New Roman" w:hAnsi="Times New Roman" w:cs="Times New Roman"/>
                  <w:noProof/>
                  <w:sz w:val="24"/>
                  <w:lang w:val="en-GB"/>
                </w:rPr>
                <w:delText>k</w:delText>
              </w:r>
            </w:del>
          </w:p>
        </w:tc>
        <w:tc>
          <w:tcPr>
            <w:tcW w:w="7879" w:type="dxa"/>
            <w:tcBorders>
              <w:top w:val="single" w:sz="4" w:space="0" w:color="auto"/>
              <w:left w:val="single" w:sz="4" w:space="0" w:color="auto"/>
              <w:bottom w:val="single" w:sz="4" w:space="0" w:color="auto"/>
              <w:right w:val="single" w:sz="4" w:space="0" w:color="auto"/>
            </w:tcBorders>
          </w:tcPr>
          <w:p w14:paraId="040A8516" w14:textId="77777777" w:rsidR="007829F5" w:rsidRPr="00E50FA4" w:rsidRDefault="007829F5" w:rsidP="00DA390D">
            <w:pPr>
              <w:spacing w:before="120" w:after="120"/>
              <w:jc w:val="both"/>
              <w:rPr>
                <w:del w:id="1273" w:author="Author"/>
                <w:rFonts w:ascii="Times New Roman" w:eastAsia="Times New Roman" w:hAnsi="Times New Roman" w:cs="Times New Roman"/>
                <w:b/>
                <w:noProof/>
                <w:sz w:val="24"/>
                <w:u w:val="single"/>
                <w:lang w:val="en-GB"/>
              </w:rPr>
            </w:pPr>
            <w:del w:id="1274" w:author="Author">
              <w:r w:rsidRPr="00E50FA4">
                <w:rPr>
                  <w:rFonts w:ascii="Times New Roman" w:eastAsia="Times New Roman" w:hAnsi="Times New Roman" w:cs="Times New Roman"/>
                  <w:b/>
                  <w:noProof/>
                  <w:sz w:val="24"/>
                  <w:u w:val="single"/>
                  <w:lang w:val="en-GB"/>
                </w:rPr>
                <w:delText>Of which: enabling</w:delText>
              </w:r>
            </w:del>
          </w:p>
          <w:p w14:paraId="22A054D1" w14:textId="77777777" w:rsidR="007829F5" w:rsidRPr="00E50FA4" w:rsidRDefault="007829F5" w:rsidP="00DA390D">
            <w:pPr>
              <w:spacing w:before="120" w:after="120"/>
              <w:jc w:val="both"/>
              <w:rPr>
                <w:del w:id="1275" w:author="Author"/>
                <w:rFonts w:ascii="Times New Roman" w:eastAsia="Times New Roman" w:hAnsi="Times New Roman" w:cs="Times New Roman"/>
                <w:b/>
                <w:noProof/>
                <w:sz w:val="24"/>
                <w:u w:val="single"/>
                <w:lang w:val="en-GB"/>
              </w:rPr>
            </w:pPr>
            <w:del w:id="1276"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tc>
      </w:tr>
      <w:tr w:rsidR="00E77292" w:rsidRPr="00E50FA4" w14:paraId="2339FCF2" w14:textId="77777777" w:rsidTr="00BA313D">
        <w:trPr>
          <w:del w:id="1277" w:author="Author"/>
        </w:trPr>
        <w:tc>
          <w:tcPr>
            <w:tcW w:w="1188" w:type="dxa"/>
            <w:tcBorders>
              <w:top w:val="single" w:sz="4" w:space="0" w:color="auto"/>
              <w:left w:val="single" w:sz="4" w:space="0" w:color="auto"/>
              <w:bottom w:val="single" w:sz="4" w:space="0" w:color="auto"/>
              <w:right w:val="single" w:sz="4" w:space="0" w:color="auto"/>
            </w:tcBorders>
          </w:tcPr>
          <w:p w14:paraId="3E9850C0" w14:textId="77777777" w:rsidR="00E77292" w:rsidRPr="00E50FA4" w:rsidRDefault="00392D8A" w:rsidP="00D35812">
            <w:pPr>
              <w:spacing w:before="120" w:after="120"/>
              <w:jc w:val="both"/>
              <w:rPr>
                <w:del w:id="1278" w:author="Author"/>
                <w:rFonts w:ascii="Times New Roman" w:eastAsia="Times New Roman" w:hAnsi="Times New Roman" w:cs="Times New Roman"/>
                <w:noProof/>
                <w:sz w:val="24"/>
                <w:lang w:val="en-GB"/>
              </w:rPr>
            </w:pPr>
            <w:del w:id="1279" w:author="Author">
              <w:r w:rsidRPr="00E50FA4">
                <w:rPr>
                  <w:rFonts w:ascii="Times New Roman" w:eastAsia="Times New Roman" w:hAnsi="Times New Roman" w:cs="Times New Roman"/>
                  <w:noProof/>
                  <w:sz w:val="24"/>
                  <w:lang w:val="en-GB"/>
                </w:rPr>
                <w:delText>l</w:delText>
              </w:r>
            </w:del>
          </w:p>
        </w:tc>
        <w:tc>
          <w:tcPr>
            <w:tcW w:w="7879" w:type="dxa"/>
            <w:tcBorders>
              <w:top w:val="single" w:sz="4" w:space="0" w:color="auto"/>
              <w:left w:val="single" w:sz="4" w:space="0" w:color="auto"/>
              <w:bottom w:val="single" w:sz="4" w:space="0" w:color="auto"/>
              <w:right w:val="single" w:sz="4" w:space="0" w:color="auto"/>
            </w:tcBorders>
          </w:tcPr>
          <w:p w14:paraId="745EB9C7" w14:textId="77777777" w:rsidR="00E77292" w:rsidRPr="00E50FA4" w:rsidRDefault="00E77292" w:rsidP="00DA390D">
            <w:pPr>
              <w:spacing w:before="120" w:after="120"/>
              <w:jc w:val="both"/>
              <w:rPr>
                <w:del w:id="1280" w:author="Author"/>
                <w:rFonts w:ascii="Times New Roman" w:eastAsia="Times New Roman" w:hAnsi="Times New Roman" w:cs="Times New Roman"/>
                <w:b/>
                <w:noProof/>
                <w:sz w:val="24"/>
                <w:u w:val="single"/>
                <w:lang w:val="en-GB"/>
              </w:rPr>
            </w:pPr>
            <w:del w:id="1281" w:author="Author">
              <w:r w:rsidRPr="00E50FA4">
                <w:rPr>
                  <w:rFonts w:ascii="Times New Roman" w:eastAsia="Times New Roman" w:hAnsi="Times New Roman" w:cs="Times New Roman"/>
                  <w:b/>
                  <w:noProof/>
                  <w:sz w:val="24"/>
                  <w:u w:val="single"/>
                  <w:lang w:val="en-GB"/>
                </w:rPr>
                <w:delText xml:space="preserve">Of which: towards taxonomy relevant sectors </w:delText>
              </w:r>
            </w:del>
          </w:p>
          <w:p w14:paraId="7109F3F0" w14:textId="77777777" w:rsidR="00C6176D" w:rsidRPr="00E50FA4" w:rsidRDefault="00000C40" w:rsidP="00C6176D">
            <w:pPr>
              <w:spacing w:before="120" w:after="120"/>
              <w:jc w:val="both"/>
              <w:rPr>
                <w:del w:id="1282" w:author="Author"/>
                <w:rFonts w:ascii="Times New Roman" w:eastAsia="Times New Roman" w:hAnsi="Times New Roman" w:cs="Times New Roman"/>
                <w:noProof/>
                <w:sz w:val="24"/>
                <w:lang w:val="en-GB"/>
              </w:rPr>
            </w:pPr>
            <w:del w:id="1283"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C6176D" w:rsidRPr="00E50FA4">
                <w:rPr>
                  <w:rFonts w:ascii="Times New Roman" w:eastAsia="Times New Roman" w:hAnsi="Times New Roman" w:cs="Times New Roman"/>
                  <w:noProof/>
                  <w:sz w:val="24"/>
                  <w:lang w:val="en-GB"/>
                </w:rPr>
                <w:delText xml:space="preserve">carrying amount as defined in Part 1 of Annex V to Implementing Regulation (EU) 2021/451. </w:delText>
              </w:r>
            </w:del>
          </w:p>
          <w:p w14:paraId="25E026B7" w14:textId="77777777" w:rsidR="00E77292" w:rsidRPr="00E50FA4" w:rsidRDefault="00000C40" w:rsidP="00AA68AB">
            <w:pPr>
              <w:spacing w:before="120" w:after="120"/>
              <w:jc w:val="both"/>
              <w:rPr>
                <w:del w:id="1284" w:author="Author"/>
                <w:rFonts w:ascii="Times New Roman" w:eastAsia="Times New Roman" w:hAnsi="Times New Roman" w:cs="Times New Roman"/>
                <w:noProof/>
                <w:sz w:val="24"/>
                <w:lang w:val="en-GB"/>
              </w:rPr>
            </w:pPr>
            <w:del w:id="1285"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include </w:delText>
              </w:r>
              <w:r w:rsidR="00CA045D" w:rsidRPr="00E50FA4">
                <w:rPr>
                  <w:rFonts w:ascii="Times New Roman" w:eastAsia="Times New Roman" w:hAnsi="Times New Roman" w:cs="Times New Roman"/>
                  <w:noProof/>
                  <w:sz w:val="24"/>
                  <w:lang w:val="en-GB"/>
                </w:rPr>
                <w:delText>the s</w:delText>
              </w:r>
              <w:r w:rsidR="00E77292" w:rsidRPr="00E50FA4">
                <w:rPr>
                  <w:rFonts w:ascii="Times New Roman" w:eastAsia="Times New Roman" w:hAnsi="Times New Roman" w:cs="Times New Roman"/>
                  <w:noProof/>
                  <w:sz w:val="24"/>
                  <w:lang w:val="en-GB"/>
                </w:rPr>
                <w:delText>um of column (b) and column (</w:delText>
              </w:r>
              <w:r w:rsidR="008A197E" w:rsidRPr="00E50FA4">
                <w:rPr>
                  <w:rFonts w:ascii="Times New Roman" w:eastAsia="Times New Roman" w:hAnsi="Times New Roman" w:cs="Times New Roman"/>
                  <w:noProof/>
                  <w:sz w:val="24"/>
                  <w:lang w:val="en-GB"/>
                </w:rPr>
                <w:delText>g</w:delText>
              </w:r>
              <w:r w:rsidR="00E77292" w:rsidRPr="00E50FA4">
                <w:rPr>
                  <w:rFonts w:ascii="Times New Roman" w:eastAsia="Times New Roman" w:hAnsi="Times New Roman" w:cs="Times New Roman"/>
                  <w:noProof/>
                  <w:sz w:val="24"/>
                  <w:lang w:val="en-GB"/>
                </w:rPr>
                <w:delText>)</w:delText>
              </w:r>
              <w:r w:rsidR="00CA045D" w:rsidRPr="00E50FA4">
                <w:rPr>
                  <w:rFonts w:ascii="Times New Roman" w:eastAsia="Times New Roman" w:hAnsi="Times New Roman" w:cs="Times New Roman"/>
                  <w:noProof/>
                  <w:sz w:val="24"/>
                  <w:lang w:val="en-GB"/>
                </w:rPr>
                <w:delText xml:space="preserve"> of </w:delText>
              </w:r>
              <w:r w:rsidR="00D2126D" w:rsidRPr="00E50FA4">
                <w:rPr>
                  <w:rFonts w:ascii="Times New Roman" w:eastAsia="Times New Roman" w:hAnsi="Times New Roman" w:cs="Times New Roman"/>
                  <w:noProof/>
                  <w:sz w:val="24"/>
                  <w:lang w:val="en-GB"/>
                </w:rPr>
                <w:delText>this template</w:delText>
              </w:r>
              <w:r w:rsidR="00CA045D" w:rsidRPr="00E50FA4">
                <w:rPr>
                  <w:rFonts w:ascii="Times New Roman" w:eastAsia="Times New Roman" w:hAnsi="Times New Roman" w:cs="Times New Roman"/>
                  <w:noProof/>
                  <w:sz w:val="24"/>
                  <w:lang w:val="en-GB"/>
                </w:rPr>
                <w:delText>.</w:delText>
              </w:r>
            </w:del>
          </w:p>
        </w:tc>
      </w:tr>
      <w:tr w:rsidR="00E77292" w:rsidRPr="00E50FA4" w14:paraId="0999EA8F" w14:textId="77777777" w:rsidTr="00BA313D">
        <w:trPr>
          <w:del w:id="1286" w:author="Author"/>
        </w:trPr>
        <w:tc>
          <w:tcPr>
            <w:tcW w:w="1188" w:type="dxa"/>
            <w:tcBorders>
              <w:top w:val="single" w:sz="4" w:space="0" w:color="auto"/>
              <w:left w:val="single" w:sz="4" w:space="0" w:color="auto"/>
              <w:bottom w:val="single" w:sz="4" w:space="0" w:color="auto"/>
              <w:right w:val="single" w:sz="4" w:space="0" w:color="auto"/>
            </w:tcBorders>
          </w:tcPr>
          <w:p w14:paraId="02A987D1" w14:textId="77777777" w:rsidR="00E77292" w:rsidRPr="00E50FA4" w:rsidRDefault="00392D8A" w:rsidP="00D35812">
            <w:pPr>
              <w:spacing w:before="120" w:after="120"/>
              <w:jc w:val="both"/>
              <w:rPr>
                <w:del w:id="1287" w:author="Author"/>
                <w:rFonts w:ascii="Times New Roman" w:eastAsia="Times New Roman" w:hAnsi="Times New Roman" w:cs="Times New Roman"/>
                <w:noProof/>
                <w:sz w:val="24"/>
                <w:lang w:val="en-GB"/>
              </w:rPr>
            </w:pPr>
            <w:del w:id="1288" w:author="Author">
              <w:r w:rsidRPr="00E50FA4">
                <w:rPr>
                  <w:rFonts w:ascii="Times New Roman" w:eastAsia="Times New Roman" w:hAnsi="Times New Roman" w:cs="Times New Roman"/>
                  <w:noProof/>
                  <w:sz w:val="24"/>
                  <w:lang w:val="en-GB"/>
                </w:rPr>
                <w:delText>m</w:delText>
              </w:r>
            </w:del>
          </w:p>
        </w:tc>
        <w:tc>
          <w:tcPr>
            <w:tcW w:w="7879" w:type="dxa"/>
            <w:tcBorders>
              <w:top w:val="single" w:sz="4" w:space="0" w:color="auto"/>
              <w:left w:val="single" w:sz="4" w:space="0" w:color="auto"/>
              <w:bottom w:val="single" w:sz="4" w:space="0" w:color="auto"/>
              <w:right w:val="single" w:sz="4" w:space="0" w:color="auto"/>
            </w:tcBorders>
          </w:tcPr>
          <w:p w14:paraId="3CCBFD5F" w14:textId="77777777" w:rsidR="00E77292" w:rsidRPr="00E50FA4" w:rsidRDefault="00E77292" w:rsidP="00DA390D">
            <w:pPr>
              <w:spacing w:before="120" w:after="120"/>
              <w:jc w:val="both"/>
              <w:rPr>
                <w:del w:id="1289" w:author="Author"/>
                <w:rFonts w:ascii="Times New Roman" w:eastAsia="Times New Roman" w:hAnsi="Times New Roman" w:cs="Times New Roman"/>
                <w:b/>
                <w:noProof/>
                <w:sz w:val="24"/>
                <w:u w:val="single"/>
                <w:lang w:val="en-GB"/>
              </w:rPr>
            </w:pPr>
            <w:del w:id="1290"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78C3F1F0" w14:textId="77777777" w:rsidR="00C6176D" w:rsidRPr="00E50FA4" w:rsidRDefault="00000C40" w:rsidP="00C6176D">
            <w:pPr>
              <w:spacing w:before="120" w:after="120"/>
              <w:jc w:val="both"/>
              <w:rPr>
                <w:del w:id="1291" w:author="Author"/>
                <w:rFonts w:ascii="Times New Roman" w:eastAsia="Times New Roman" w:hAnsi="Times New Roman" w:cs="Times New Roman"/>
                <w:noProof/>
                <w:sz w:val="24"/>
                <w:lang w:val="en-GB"/>
              </w:rPr>
            </w:pPr>
            <w:del w:id="1292"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C6176D" w:rsidRPr="00E50FA4">
                <w:rPr>
                  <w:rFonts w:ascii="Times New Roman" w:eastAsia="Times New Roman" w:hAnsi="Times New Roman" w:cs="Times New Roman"/>
                  <w:noProof/>
                  <w:sz w:val="24"/>
                  <w:lang w:val="en-GB"/>
                </w:rPr>
                <w:delText xml:space="preserve">carrying amount as defined in Part 1 of Annex V </w:delText>
              </w:r>
              <w:r w:rsidR="00B76863" w:rsidRPr="00E50FA4">
                <w:rPr>
                  <w:rFonts w:ascii="Times New Roman" w:eastAsia="Times New Roman" w:hAnsi="Times New Roman" w:cs="Times New Roman"/>
                  <w:noProof/>
                  <w:sz w:val="24"/>
                  <w:lang w:val="en-GB"/>
                </w:rPr>
                <w:delText>to Implementing</w:delText>
              </w:r>
              <w:r w:rsidR="00C6176D" w:rsidRPr="00E50FA4">
                <w:rPr>
                  <w:rFonts w:ascii="Times New Roman" w:eastAsia="Times New Roman" w:hAnsi="Times New Roman" w:cs="Times New Roman"/>
                  <w:noProof/>
                  <w:sz w:val="24"/>
                  <w:lang w:val="en-GB"/>
                </w:rPr>
                <w:delText xml:space="preserve"> Regulation (EU) 2021/451. </w:delText>
              </w:r>
            </w:del>
          </w:p>
          <w:p w14:paraId="10257F86" w14:textId="77777777" w:rsidR="00E77292" w:rsidRPr="00E50FA4" w:rsidRDefault="00000C40" w:rsidP="00AA68AB">
            <w:pPr>
              <w:spacing w:before="120" w:after="120"/>
              <w:jc w:val="both"/>
              <w:rPr>
                <w:del w:id="1293" w:author="Author"/>
                <w:rFonts w:ascii="Times New Roman" w:eastAsia="Times New Roman" w:hAnsi="Times New Roman" w:cs="Times New Roman"/>
                <w:noProof/>
                <w:sz w:val="24"/>
                <w:lang w:val="en-GB"/>
              </w:rPr>
            </w:pPr>
            <w:del w:id="1294"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include </w:delText>
              </w:r>
              <w:r w:rsidR="00CA045D" w:rsidRPr="00E50FA4">
                <w:rPr>
                  <w:rFonts w:ascii="Times New Roman" w:eastAsia="Times New Roman" w:hAnsi="Times New Roman" w:cs="Times New Roman"/>
                  <w:noProof/>
                  <w:sz w:val="24"/>
                  <w:lang w:val="en-GB"/>
                </w:rPr>
                <w:delText>the s</w:delText>
              </w:r>
              <w:r w:rsidR="00E77292" w:rsidRPr="00E50FA4">
                <w:rPr>
                  <w:rFonts w:ascii="Times New Roman" w:eastAsia="Times New Roman" w:hAnsi="Times New Roman" w:cs="Times New Roman"/>
                  <w:noProof/>
                  <w:sz w:val="24"/>
                  <w:lang w:val="en-GB"/>
                </w:rPr>
                <w:delText>um of column (c) and column (</w:delText>
              </w:r>
              <w:r w:rsidR="008A197E" w:rsidRPr="00E50FA4">
                <w:rPr>
                  <w:rFonts w:ascii="Times New Roman" w:eastAsia="Times New Roman" w:hAnsi="Times New Roman" w:cs="Times New Roman"/>
                  <w:noProof/>
                  <w:sz w:val="24"/>
                  <w:lang w:val="en-GB"/>
                </w:rPr>
                <w:delText>h</w:delText>
              </w:r>
              <w:r w:rsidR="00E77292" w:rsidRPr="00E50FA4">
                <w:rPr>
                  <w:rFonts w:ascii="Times New Roman" w:eastAsia="Times New Roman" w:hAnsi="Times New Roman" w:cs="Times New Roman"/>
                  <w:noProof/>
                  <w:sz w:val="24"/>
                  <w:lang w:val="en-GB"/>
                </w:rPr>
                <w:delText>)</w:delText>
              </w:r>
              <w:r w:rsidR="00CA045D" w:rsidRPr="00E50FA4">
                <w:rPr>
                  <w:rFonts w:ascii="Times New Roman" w:eastAsia="Times New Roman" w:hAnsi="Times New Roman" w:cs="Times New Roman"/>
                  <w:noProof/>
                  <w:sz w:val="24"/>
                  <w:lang w:val="en-GB"/>
                </w:rPr>
                <w:delText xml:space="preserve"> of </w:delText>
              </w:r>
              <w:r w:rsidR="00D2126D" w:rsidRPr="00E50FA4">
                <w:rPr>
                  <w:rFonts w:ascii="Times New Roman" w:eastAsia="Times New Roman" w:hAnsi="Times New Roman" w:cs="Times New Roman"/>
                  <w:noProof/>
                  <w:sz w:val="24"/>
                  <w:lang w:val="en-GB"/>
                </w:rPr>
                <w:delText>this template.</w:delText>
              </w:r>
            </w:del>
          </w:p>
        </w:tc>
      </w:tr>
      <w:tr w:rsidR="00E77292" w:rsidRPr="00E50FA4" w14:paraId="6159CE1E" w14:textId="77777777" w:rsidTr="00BA313D">
        <w:trPr>
          <w:del w:id="1295" w:author="Author"/>
        </w:trPr>
        <w:tc>
          <w:tcPr>
            <w:tcW w:w="1188" w:type="dxa"/>
            <w:tcBorders>
              <w:top w:val="single" w:sz="4" w:space="0" w:color="auto"/>
              <w:left w:val="single" w:sz="4" w:space="0" w:color="auto"/>
              <w:bottom w:val="single" w:sz="4" w:space="0" w:color="auto"/>
              <w:right w:val="single" w:sz="4" w:space="0" w:color="auto"/>
            </w:tcBorders>
          </w:tcPr>
          <w:p w14:paraId="70C8303C" w14:textId="77777777" w:rsidR="00E77292" w:rsidRPr="00E50FA4" w:rsidRDefault="00392D8A" w:rsidP="00D35812">
            <w:pPr>
              <w:spacing w:before="120" w:after="120"/>
              <w:jc w:val="both"/>
              <w:rPr>
                <w:del w:id="1296" w:author="Author"/>
                <w:rFonts w:ascii="Times New Roman" w:eastAsia="Times New Roman" w:hAnsi="Times New Roman" w:cs="Times New Roman"/>
                <w:noProof/>
                <w:sz w:val="24"/>
                <w:lang w:val="en-GB"/>
              </w:rPr>
            </w:pPr>
            <w:del w:id="1297" w:author="Author">
              <w:r w:rsidRPr="00E50FA4">
                <w:rPr>
                  <w:rFonts w:ascii="Times New Roman" w:eastAsia="Times New Roman" w:hAnsi="Times New Roman" w:cs="Times New Roman"/>
                  <w:noProof/>
                  <w:sz w:val="24"/>
                  <w:lang w:val="en-GB"/>
                </w:rPr>
                <w:delText>n</w:delText>
              </w:r>
            </w:del>
          </w:p>
        </w:tc>
        <w:tc>
          <w:tcPr>
            <w:tcW w:w="7879" w:type="dxa"/>
            <w:tcBorders>
              <w:top w:val="single" w:sz="4" w:space="0" w:color="auto"/>
              <w:left w:val="single" w:sz="4" w:space="0" w:color="auto"/>
              <w:bottom w:val="single" w:sz="4" w:space="0" w:color="auto"/>
              <w:right w:val="single" w:sz="4" w:space="0" w:color="auto"/>
            </w:tcBorders>
          </w:tcPr>
          <w:p w14:paraId="4AEF6828" w14:textId="77777777" w:rsidR="00E77292" w:rsidRPr="00E50FA4" w:rsidRDefault="00E77292" w:rsidP="00DA390D">
            <w:pPr>
              <w:spacing w:before="120" w:after="120"/>
              <w:jc w:val="both"/>
              <w:rPr>
                <w:del w:id="1298" w:author="Author"/>
                <w:rFonts w:ascii="Times New Roman" w:eastAsia="Times New Roman" w:hAnsi="Times New Roman" w:cs="Times New Roman"/>
                <w:b/>
                <w:noProof/>
                <w:sz w:val="24"/>
                <w:u w:val="single"/>
                <w:lang w:val="en-GB"/>
              </w:rPr>
            </w:pPr>
            <w:del w:id="1299" w:author="Author">
              <w:r w:rsidRPr="00E50FA4">
                <w:rPr>
                  <w:rFonts w:ascii="Times New Roman" w:eastAsia="Times New Roman" w:hAnsi="Times New Roman" w:cs="Times New Roman"/>
                  <w:b/>
                  <w:noProof/>
                  <w:sz w:val="24"/>
                  <w:u w:val="single"/>
                  <w:lang w:val="en-GB"/>
                </w:rPr>
                <w:delText>Of which: specialised lending</w:delText>
              </w:r>
            </w:del>
          </w:p>
          <w:p w14:paraId="5D7B91D5" w14:textId="77777777" w:rsidR="00C6176D" w:rsidRPr="00E50FA4" w:rsidRDefault="00000C40" w:rsidP="00C6176D">
            <w:pPr>
              <w:spacing w:before="120" w:after="120"/>
              <w:jc w:val="both"/>
              <w:rPr>
                <w:del w:id="1300" w:author="Author"/>
                <w:rFonts w:ascii="Times New Roman" w:eastAsia="Times New Roman" w:hAnsi="Times New Roman" w:cs="Times New Roman"/>
                <w:noProof/>
                <w:sz w:val="24"/>
                <w:lang w:val="en-GB"/>
              </w:rPr>
            </w:pPr>
            <w:del w:id="1301"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the gross </w:delText>
              </w:r>
              <w:r w:rsidR="00C6176D" w:rsidRPr="00E50FA4">
                <w:rPr>
                  <w:rFonts w:ascii="Times New Roman" w:eastAsia="Times New Roman" w:hAnsi="Times New Roman" w:cs="Times New Roman"/>
                  <w:noProof/>
                  <w:sz w:val="24"/>
                  <w:lang w:val="en-GB"/>
                </w:rPr>
                <w:delText xml:space="preserve">carrying amount as defined in Part 1 of Annex V to Implementing Regulation (EU) 2021/451. </w:delText>
              </w:r>
            </w:del>
          </w:p>
          <w:p w14:paraId="68968745" w14:textId="77777777" w:rsidR="00AD24BC" w:rsidRPr="00E50FA4" w:rsidRDefault="00AD24BC" w:rsidP="00AD24BC">
            <w:pPr>
              <w:spacing w:before="120" w:after="120"/>
              <w:jc w:val="both"/>
              <w:rPr>
                <w:del w:id="1302" w:author="Author"/>
                <w:rFonts w:ascii="Times New Roman" w:eastAsia="Times New Roman" w:hAnsi="Times New Roman" w:cs="Times New Roman"/>
                <w:noProof/>
                <w:sz w:val="24"/>
                <w:lang w:val="en-GB"/>
              </w:rPr>
            </w:pPr>
            <w:del w:id="1303" w:author="Author">
              <w:r w:rsidRPr="00E50FA4">
                <w:rPr>
                  <w:rFonts w:ascii="Times New Roman" w:eastAsia="Times New Roman" w:hAnsi="Times New Roman" w:cs="Times New Roman"/>
                  <w:noProof/>
                  <w:sz w:val="24"/>
                  <w:lang w:val="en-GB"/>
                </w:rPr>
                <w:delText>Specialised lending exposures shall be understood as referred to in Article 147(8) of Regulation (EU) No 575/2013.</w:delText>
              </w:r>
            </w:del>
          </w:p>
          <w:p w14:paraId="71D05BAC" w14:textId="77777777" w:rsidR="00E77292" w:rsidRPr="00E50FA4" w:rsidRDefault="00000C40" w:rsidP="00AA68AB">
            <w:pPr>
              <w:spacing w:before="120" w:after="120"/>
              <w:jc w:val="both"/>
              <w:rPr>
                <w:del w:id="1304" w:author="Author"/>
                <w:rFonts w:ascii="Times New Roman" w:eastAsia="Times New Roman" w:hAnsi="Times New Roman" w:cs="Times New Roman"/>
                <w:noProof/>
                <w:sz w:val="24"/>
                <w:lang w:val="en-GB"/>
              </w:rPr>
            </w:pPr>
            <w:del w:id="1305"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include </w:delText>
              </w:r>
              <w:r w:rsidR="0060023C" w:rsidRPr="00E50FA4">
                <w:rPr>
                  <w:rFonts w:ascii="Times New Roman" w:eastAsia="Times New Roman" w:hAnsi="Times New Roman" w:cs="Times New Roman"/>
                  <w:noProof/>
                  <w:sz w:val="24"/>
                  <w:lang w:val="en-GB"/>
                </w:rPr>
                <w:delText>the s</w:delText>
              </w:r>
              <w:r w:rsidR="00E77292" w:rsidRPr="00E50FA4">
                <w:rPr>
                  <w:rFonts w:ascii="Times New Roman" w:eastAsia="Times New Roman" w:hAnsi="Times New Roman" w:cs="Times New Roman"/>
                  <w:noProof/>
                  <w:sz w:val="24"/>
                  <w:lang w:val="en-GB"/>
                </w:rPr>
                <w:delText>um of column (d) and column (</w:delText>
              </w:r>
              <w:r w:rsidR="008A197E" w:rsidRPr="00E50FA4">
                <w:rPr>
                  <w:rFonts w:ascii="Times New Roman" w:eastAsia="Times New Roman" w:hAnsi="Times New Roman" w:cs="Times New Roman"/>
                  <w:noProof/>
                  <w:sz w:val="24"/>
                  <w:lang w:val="en-GB"/>
                </w:rPr>
                <w:delText>i</w:delText>
              </w:r>
              <w:r w:rsidR="00E77292" w:rsidRPr="00E50FA4">
                <w:rPr>
                  <w:rFonts w:ascii="Times New Roman" w:eastAsia="Times New Roman" w:hAnsi="Times New Roman" w:cs="Times New Roman"/>
                  <w:noProof/>
                  <w:sz w:val="24"/>
                  <w:lang w:val="en-GB"/>
                </w:rPr>
                <w:delText>)</w:delText>
              </w:r>
              <w:r w:rsidR="0060023C" w:rsidRPr="00E50FA4">
                <w:rPr>
                  <w:rFonts w:ascii="Times New Roman" w:eastAsia="Times New Roman" w:hAnsi="Times New Roman" w:cs="Times New Roman"/>
                  <w:noProof/>
                  <w:sz w:val="24"/>
                  <w:lang w:val="en-GB"/>
                </w:rPr>
                <w:delText xml:space="preserve"> of </w:delText>
              </w:r>
              <w:r w:rsidR="00D2126D" w:rsidRPr="00E50FA4">
                <w:rPr>
                  <w:rFonts w:ascii="Times New Roman" w:eastAsia="Times New Roman" w:hAnsi="Times New Roman" w:cs="Times New Roman"/>
                  <w:noProof/>
                  <w:sz w:val="24"/>
                  <w:lang w:val="en-GB"/>
                </w:rPr>
                <w:delText>this template.</w:delText>
              </w:r>
            </w:del>
          </w:p>
        </w:tc>
      </w:tr>
      <w:tr w:rsidR="007829F5" w:rsidRPr="00E50FA4" w14:paraId="61003200" w14:textId="77777777" w:rsidTr="00BA313D">
        <w:trPr>
          <w:del w:id="1306" w:author="Author"/>
        </w:trPr>
        <w:tc>
          <w:tcPr>
            <w:tcW w:w="1188" w:type="dxa"/>
            <w:tcBorders>
              <w:top w:val="single" w:sz="4" w:space="0" w:color="auto"/>
              <w:left w:val="single" w:sz="4" w:space="0" w:color="auto"/>
              <w:bottom w:val="single" w:sz="4" w:space="0" w:color="auto"/>
              <w:right w:val="single" w:sz="4" w:space="0" w:color="auto"/>
            </w:tcBorders>
          </w:tcPr>
          <w:p w14:paraId="4D453FD2" w14:textId="77777777" w:rsidR="007829F5" w:rsidRPr="00E50FA4" w:rsidRDefault="00392D8A" w:rsidP="00D35812">
            <w:pPr>
              <w:spacing w:before="120" w:after="120"/>
              <w:jc w:val="both"/>
              <w:rPr>
                <w:del w:id="1307" w:author="Author"/>
                <w:rFonts w:ascii="Times New Roman" w:eastAsia="Times New Roman" w:hAnsi="Times New Roman" w:cs="Times New Roman"/>
                <w:noProof/>
                <w:sz w:val="24"/>
                <w:lang w:val="en-GB"/>
              </w:rPr>
            </w:pPr>
            <w:del w:id="1308" w:author="Author">
              <w:r w:rsidRPr="00E50FA4">
                <w:rPr>
                  <w:rFonts w:ascii="Times New Roman" w:eastAsia="Times New Roman" w:hAnsi="Times New Roman" w:cs="Times New Roman"/>
                  <w:noProof/>
                  <w:sz w:val="24"/>
                  <w:lang w:val="en-GB"/>
                </w:rPr>
                <w:delText>o</w:delText>
              </w:r>
            </w:del>
          </w:p>
        </w:tc>
        <w:tc>
          <w:tcPr>
            <w:tcW w:w="7879" w:type="dxa"/>
            <w:tcBorders>
              <w:top w:val="single" w:sz="4" w:space="0" w:color="auto"/>
              <w:left w:val="single" w:sz="4" w:space="0" w:color="auto"/>
              <w:bottom w:val="single" w:sz="4" w:space="0" w:color="auto"/>
              <w:right w:val="single" w:sz="4" w:space="0" w:color="auto"/>
            </w:tcBorders>
          </w:tcPr>
          <w:p w14:paraId="74AE3CD8" w14:textId="77777777" w:rsidR="007829F5" w:rsidRPr="00E50FA4" w:rsidRDefault="007829F5" w:rsidP="00DA390D">
            <w:pPr>
              <w:spacing w:before="120" w:after="120"/>
              <w:jc w:val="both"/>
              <w:rPr>
                <w:del w:id="1309" w:author="Author"/>
                <w:rFonts w:ascii="Times New Roman" w:eastAsia="Times New Roman" w:hAnsi="Times New Roman" w:cs="Times New Roman"/>
                <w:b/>
                <w:noProof/>
                <w:sz w:val="24"/>
                <w:u w:val="single"/>
                <w:lang w:val="en-GB"/>
              </w:rPr>
            </w:pPr>
            <w:del w:id="1310" w:author="Author">
              <w:r w:rsidRPr="00E50FA4">
                <w:rPr>
                  <w:rFonts w:ascii="Times New Roman" w:eastAsia="Times New Roman" w:hAnsi="Times New Roman" w:cs="Times New Roman"/>
                  <w:b/>
                  <w:noProof/>
                  <w:sz w:val="24"/>
                  <w:u w:val="single"/>
                  <w:lang w:val="en-GB"/>
                </w:rPr>
                <w:delText>Of which: transitional</w:delText>
              </w:r>
              <w:r w:rsidR="00BA002B" w:rsidRPr="00E50FA4">
                <w:rPr>
                  <w:rFonts w:ascii="Times New Roman" w:eastAsia="Times New Roman" w:hAnsi="Times New Roman" w:cs="Times New Roman"/>
                  <w:b/>
                  <w:noProof/>
                  <w:sz w:val="24"/>
                  <w:u w:val="single"/>
                  <w:lang w:val="en-GB"/>
                </w:rPr>
                <w:delText>/adaptation</w:delText>
              </w:r>
            </w:del>
          </w:p>
          <w:p w14:paraId="5B611757" w14:textId="77777777" w:rsidR="007829F5" w:rsidRPr="00E50FA4" w:rsidRDefault="0077330E" w:rsidP="00DA390D">
            <w:pPr>
              <w:spacing w:before="120" w:after="120"/>
              <w:jc w:val="both"/>
              <w:rPr>
                <w:del w:id="1311" w:author="Author"/>
                <w:rFonts w:ascii="Times New Roman" w:hAnsi="Times New Roman"/>
                <w:noProof/>
                <w:sz w:val="24"/>
                <w:lang w:val="en-GB"/>
              </w:rPr>
            </w:pPr>
            <w:del w:id="1312" w:author="Author">
              <w:r w:rsidRPr="00E50FA4">
                <w:rPr>
                  <w:rFonts w:ascii="Times New Roman" w:eastAsia="Times New Roman" w:hAnsi="Times New Roman" w:cs="Times New Roman"/>
                  <w:noProof/>
                  <w:sz w:val="24"/>
                  <w:lang w:val="en-GB"/>
                </w:rPr>
                <w:delText>Article 10 and Article 11</w:delText>
              </w:r>
              <w:r w:rsidR="007829F5" w:rsidRPr="00E50FA4">
                <w:rPr>
                  <w:rFonts w:ascii="Times New Roman" w:eastAsia="Times New Roman" w:hAnsi="Times New Roman" w:cs="Times New Roman"/>
                  <w:noProof/>
                  <w:sz w:val="24"/>
                  <w:lang w:val="en-GB"/>
                </w:rPr>
                <w:delText xml:space="preserve"> of </w:delText>
              </w:r>
              <w:r w:rsidR="007829F5" w:rsidRPr="00E50FA4">
                <w:rPr>
                  <w:rFonts w:ascii="Times New Roman" w:hAnsi="Times New Roman"/>
                  <w:noProof/>
                  <w:sz w:val="24"/>
                  <w:lang w:val="en-GB"/>
                </w:rPr>
                <w:delText>Regulation (EU) 2020/852.</w:delText>
              </w:r>
            </w:del>
          </w:p>
          <w:p w14:paraId="36C93B99" w14:textId="77777777" w:rsidR="008A197E" w:rsidRPr="00E50FA4" w:rsidRDefault="00000C40" w:rsidP="00AA68AB">
            <w:pPr>
              <w:spacing w:before="120" w:after="120"/>
              <w:jc w:val="both"/>
              <w:rPr>
                <w:del w:id="1313" w:author="Author"/>
                <w:rFonts w:ascii="Times New Roman" w:eastAsia="Times New Roman" w:hAnsi="Times New Roman" w:cs="Times New Roman"/>
                <w:b/>
                <w:noProof/>
                <w:sz w:val="24"/>
                <w:u w:val="single"/>
                <w:lang w:val="en-GB"/>
              </w:rPr>
            </w:pPr>
            <w:del w:id="1314"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include </w:delText>
              </w:r>
              <w:r w:rsidR="0060023C" w:rsidRPr="00E50FA4">
                <w:rPr>
                  <w:rFonts w:ascii="Times New Roman" w:eastAsia="Times New Roman" w:hAnsi="Times New Roman" w:cs="Times New Roman"/>
                  <w:noProof/>
                  <w:sz w:val="24"/>
                  <w:lang w:val="en-GB"/>
                </w:rPr>
                <w:delText>the s</w:delText>
              </w:r>
              <w:r w:rsidR="008A197E" w:rsidRPr="00E50FA4">
                <w:rPr>
                  <w:rFonts w:ascii="Times New Roman" w:eastAsia="Times New Roman" w:hAnsi="Times New Roman" w:cs="Times New Roman"/>
                  <w:noProof/>
                  <w:sz w:val="24"/>
                  <w:lang w:val="en-GB"/>
                </w:rPr>
                <w:delText>um of column (e) and column (j)</w:delText>
              </w:r>
              <w:r w:rsidR="0060023C" w:rsidRPr="00E50FA4">
                <w:rPr>
                  <w:rFonts w:ascii="Times New Roman" w:eastAsia="Times New Roman" w:hAnsi="Times New Roman" w:cs="Times New Roman"/>
                  <w:noProof/>
                  <w:sz w:val="24"/>
                  <w:lang w:val="en-GB"/>
                </w:rPr>
                <w:delText xml:space="preserve"> of </w:delText>
              </w:r>
              <w:r w:rsidR="00D2126D" w:rsidRPr="00E50FA4">
                <w:rPr>
                  <w:rFonts w:ascii="Times New Roman" w:eastAsia="Times New Roman" w:hAnsi="Times New Roman" w:cs="Times New Roman"/>
                  <w:noProof/>
                  <w:sz w:val="24"/>
                  <w:lang w:val="en-GB"/>
                </w:rPr>
                <w:delText>this template.</w:delText>
              </w:r>
            </w:del>
          </w:p>
        </w:tc>
      </w:tr>
      <w:tr w:rsidR="007829F5" w:rsidRPr="00E50FA4" w14:paraId="0C5F1B62" w14:textId="77777777" w:rsidTr="00BA313D">
        <w:trPr>
          <w:del w:id="1315" w:author="Author"/>
        </w:trPr>
        <w:tc>
          <w:tcPr>
            <w:tcW w:w="1188" w:type="dxa"/>
            <w:tcBorders>
              <w:top w:val="single" w:sz="4" w:space="0" w:color="auto"/>
              <w:left w:val="single" w:sz="4" w:space="0" w:color="auto"/>
              <w:bottom w:val="single" w:sz="4" w:space="0" w:color="auto"/>
              <w:right w:val="single" w:sz="4" w:space="0" w:color="auto"/>
            </w:tcBorders>
          </w:tcPr>
          <w:p w14:paraId="5F8B0689" w14:textId="77777777" w:rsidR="007829F5" w:rsidRPr="00E50FA4" w:rsidRDefault="00392D8A" w:rsidP="00D35812">
            <w:pPr>
              <w:spacing w:before="120" w:after="120"/>
              <w:jc w:val="both"/>
              <w:rPr>
                <w:del w:id="1316" w:author="Author"/>
                <w:rFonts w:ascii="Times New Roman" w:eastAsia="Times New Roman" w:hAnsi="Times New Roman" w:cs="Times New Roman"/>
                <w:noProof/>
                <w:sz w:val="24"/>
                <w:lang w:val="en-GB"/>
              </w:rPr>
            </w:pPr>
            <w:del w:id="1317" w:author="Author">
              <w:r w:rsidRPr="00E50FA4">
                <w:rPr>
                  <w:rFonts w:ascii="Times New Roman" w:eastAsia="Times New Roman" w:hAnsi="Times New Roman" w:cs="Times New Roman"/>
                  <w:noProof/>
                  <w:sz w:val="24"/>
                  <w:lang w:val="en-GB"/>
                </w:rPr>
                <w:lastRenderedPageBreak/>
                <w:delText>p</w:delText>
              </w:r>
            </w:del>
          </w:p>
        </w:tc>
        <w:tc>
          <w:tcPr>
            <w:tcW w:w="7879" w:type="dxa"/>
            <w:tcBorders>
              <w:top w:val="single" w:sz="4" w:space="0" w:color="auto"/>
              <w:left w:val="single" w:sz="4" w:space="0" w:color="auto"/>
              <w:bottom w:val="single" w:sz="4" w:space="0" w:color="auto"/>
              <w:right w:val="single" w:sz="4" w:space="0" w:color="auto"/>
            </w:tcBorders>
          </w:tcPr>
          <w:p w14:paraId="73869C1E" w14:textId="77777777" w:rsidR="007829F5" w:rsidRPr="00E50FA4" w:rsidRDefault="007829F5" w:rsidP="00DA390D">
            <w:pPr>
              <w:spacing w:before="120" w:after="120"/>
              <w:jc w:val="both"/>
              <w:rPr>
                <w:del w:id="1318" w:author="Author"/>
                <w:rFonts w:ascii="Times New Roman" w:eastAsia="Times New Roman" w:hAnsi="Times New Roman" w:cs="Times New Roman"/>
                <w:b/>
                <w:noProof/>
                <w:sz w:val="24"/>
                <w:u w:val="single"/>
                <w:lang w:val="en-GB"/>
              </w:rPr>
            </w:pPr>
            <w:del w:id="1319" w:author="Author">
              <w:r w:rsidRPr="00E50FA4">
                <w:rPr>
                  <w:rFonts w:ascii="Times New Roman" w:eastAsia="Times New Roman" w:hAnsi="Times New Roman" w:cs="Times New Roman"/>
                  <w:b/>
                  <w:noProof/>
                  <w:sz w:val="24"/>
                  <w:u w:val="single"/>
                  <w:lang w:val="en-GB"/>
                </w:rPr>
                <w:delText>Of which: enabling</w:delText>
              </w:r>
            </w:del>
          </w:p>
          <w:p w14:paraId="0E202FC0" w14:textId="77777777" w:rsidR="007829F5" w:rsidRPr="00E50FA4" w:rsidRDefault="007829F5" w:rsidP="00DA390D">
            <w:pPr>
              <w:spacing w:before="120" w:after="120"/>
              <w:jc w:val="both"/>
              <w:rPr>
                <w:del w:id="1320" w:author="Author"/>
                <w:rFonts w:ascii="Times New Roman" w:hAnsi="Times New Roman"/>
                <w:noProof/>
                <w:sz w:val="24"/>
                <w:lang w:val="en-GB"/>
              </w:rPr>
            </w:pPr>
            <w:del w:id="1321"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p w14:paraId="03D48E2E" w14:textId="77777777" w:rsidR="008A197E" w:rsidRPr="00E50FA4" w:rsidRDefault="00000C40" w:rsidP="00AA68AB">
            <w:pPr>
              <w:spacing w:before="120" w:after="120"/>
              <w:jc w:val="both"/>
              <w:rPr>
                <w:del w:id="1322" w:author="Author"/>
                <w:rFonts w:ascii="Times New Roman" w:eastAsia="Times New Roman" w:hAnsi="Times New Roman" w:cs="Times New Roman"/>
                <w:b/>
                <w:noProof/>
                <w:sz w:val="24"/>
                <w:u w:val="single"/>
                <w:lang w:val="en-GB"/>
              </w:rPr>
            </w:pPr>
            <w:del w:id="1323"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 xml:space="preserve">shall </w:delText>
              </w:r>
              <w:r w:rsidRPr="00E50FA4">
                <w:rPr>
                  <w:rFonts w:ascii="Times New Roman" w:eastAsia="Times New Roman" w:hAnsi="Times New Roman" w:cs="Times New Roman"/>
                  <w:noProof/>
                  <w:sz w:val="24"/>
                  <w:lang w:val="en-GB"/>
                </w:rPr>
                <w:delText xml:space="preserve">include </w:delText>
              </w:r>
              <w:r w:rsidR="0051326C" w:rsidRPr="00E50FA4">
                <w:rPr>
                  <w:rFonts w:ascii="Times New Roman" w:eastAsia="Times New Roman" w:hAnsi="Times New Roman" w:cs="Times New Roman"/>
                  <w:noProof/>
                  <w:sz w:val="24"/>
                  <w:lang w:val="en-GB"/>
                </w:rPr>
                <w:delText>the s</w:delText>
              </w:r>
              <w:r w:rsidR="008A197E" w:rsidRPr="00E50FA4">
                <w:rPr>
                  <w:rFonts w:ascii="Times New Roman" w:eastAsia="Times New Roman" w:hAnsi="Times New Roman" w:cs="Times New Roman"/>
                  <w:noProof/>
                  <w:sz w:val="24"/>
                  <w:lang w:val="en-GB"/>
                </w:rPr>
                <w:delText>um of column (f) and column (k)</w:delText>
              </w:r>
              <w:r w:rsidR="0051326C" w:rsidRPr="00E50FA4">
                <w:rPr>
                  <w:rFonts w:ascii="Times New Roman" w:eastAsia="Times New Roman" w:hAnsi="Times New Roman" w:cs="Times New Roman"/>
                  <w:noProof/>
                  <w:sz w:val="24"/>
                  <w:lang w:val="en-GB"/>
                </w:rPr>
                <w:delText xml:space="preserve"> of </w:delText>
              </w:r>
              <w:r w:rsidR="00D2126D" w:rsidRPr="00E50FA4">
                <w:rPr>
                  <w:rFonts w:ascii="Times New Roman" w:eastAsia="Times New Roman" w:hAnsi="Times New Roman" w:cs="Times New Roman"/>
                  <w:noProof/>
                  <w:sz w:val="24"/>
                  <w:lang w:val="en-GB"/>
                </w:rPr>
                <w:delText>this template.</w:delText>
              </w:r>
            </w:del>
          </w:p>
        </w:tc>
      </w:tr>
    </w:tbl>
    <w:p w14:paraId="37AA3992" w14:textId="77777777" w:rsidR="00EF63C8" w:rsidRPr="00E1637D" w:rsidRDefault="00EF63C8" w:rsidP="00E1637D">
      <w:pPr>
        <w:jc w:val="both"/>
        <w:rPr>
          <w:moveFrom w:id="1324" w:author="Author" w16du:dateUtc="2025-04-29T14:23:00Z"/>
          <w:rFonts w:ascii="Times New Roman" w:hAnsi="Times New Roman"/>
          <w:b/>
          <w:sz w:val="24"/>
          <w:lang w:val="en-GB"/>
          <w:rPrChange w:id="1325" w:author="Author">
            <w:rPr>
              <w:moveFrom w:id="1326" w:author="Author" w16du:dateUtc="2025-04-29T14:23:00Z"/>
              <w:rFonts w:ascii="Times New Roman" w:hAnsi="Times New Roman"/>
              <w:sz w:val="24"/>
              <w:lang w:val="en-GB"/>
            </w:rPr>
          </w:rPrChange>
        </w:rPr>
        <w:pPrChange w:id="1327" w:author="Author">
          <w:pPr>
            <w:spacing w:before="120" w:after="120"/>
            <w:jc w:val="both"/>
          </w:pPr>
        </w:pPrChange>
      </w:pPr>
      <w:moveFromRangeStart w:id="1328" w:author="Author" w:name="move19683622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3064C2" w:rsidRPr="00E50FA4" w14:paraId="13FE7773" w14:textId="77777777" w:rsidTr="00423CD0">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6F6E02" w14:textId="77777777" w:rsidR="000C0FED" w:rsidRPr="00E1637D" w:rsidRDefault="000C0FED" w:rsidP="000C0FED">
            <w:pPr>
              <w:spacing w:before="120" w:after="120"/>
              <w:jc w:val="both"/>
              <w:rPr>
                <w:moveFrom w:id="1329" w:author="Author" w16du:dateUtc="2025-04-29T14:23:00Z"/>
                <w:rFonts w:ascii="Calibri" w:hAnsi="Calibri"/>
                <w:color w:val="000000"/>
                <w:rPrChange w:id="1330" w:author="Author">
                  <w:rPr>
                    <w:moveFrom w:id="1331" w:author="Author" w16du:dateUtc="2025-04-29T14:23:00Z"/>
                    <w:rFonts w:ascii="Times New Roman" w:hAnsi="Times New Roman"/>
                    <w:sz w:val="24"/>
                    <w:lang w:val="en-GB"/>
                  </w:rPr>
                </w:rPrChange>
              </w:rPr>
            </w:pPr>
            <w:moveFrom w:id="1332" w:author="Author" w16du:dateUtc="2025-04-29T14:23:00Z">
              <w:r w:rsidRPr="00E50FA4">
                <w:rPr>
                  <w:rFonts w:ascii="Times New Roman" w:eastAsia="Times New Roman" w:hAnsi="Times New Roman" w:cs="Times New Roman"/>
                  <w:noProof/>
                  <w:sz w:val="24"/>
                  <w:lang w:val="en-GB" w:bidi="ne-NP"/>
                </w:rPr>
                <w:t>Rows</w:t>
              </w:r>
            </w:moveFrom>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BFFA6" w14:textId="77777777" w:rsidR="000C0FED" w:rsidRPr="00E1637D" w:rsidRDefault="000C0FED" w:rsidP="000C0FED">
            <w:pPr>
              <w:spacing w:before="120" w:after="120"/>
              <w:jc w:val="both"/>
              <w:rPr>
                <w:moveFrom w:id="1333" w:author="Author" w16du:dateUtc="2025-04-29T14:23:00Z"/>
                <w:rFonts w:ascii="Times New Roman" w:hAnsi="Times New Roman"/>
                <w:b/>
                <w:color w:val="000000"/>
                <w:sz w:val="24"/>
                <w:rPrChange w:id="1334" w:author="Author">
                  <w:rPr>
                    <w:moveFrom w:id="1335" w:author="Author" w16du:dateUtc="2025-04-29T14:23:00Z"/>
                    <w:rFonts w:ascii="Times New Roman" w:hAnsi="Times New Roman"/>
                    <w:sz w:val="24"/>
                    <w:lang w:val="en-GB"/>
                  </w:rPr>
                </w:rPrChange>
              </w:rPr>
            </w:pPr>
            <w:moveFrom w:id="1336" w:author="Author" w16du:dateUtc="2025-04-29T14:23:00Z">
              <w:r w:rsidRPr="00E50FA4">
                <w:rPr>
                  <w:rFonts w:ascii="Times New Roman" w:eastAsia="Times New Roman" w:hAnsi="Times New Roman" w:cs="Times New Roman"/>
                  <w:noProof/>
                  <w:sz w:val="24"/>
                  <w:lang w:val="en-GB" w:bidi="ne-NP"/>
                </w:rPr>
                <w:t xml:space="preserve"> Instructions</w:t>
              </w:r>
            </w:moveFrom>
          </w:p>
        </w:tc>
      </w:tr>
      <w:moveFromRangeEnd w:id="1328"/>
      <w:tr w:rsidR="00E77292" w:rsidRPr="00E50FA4" w14:paraId="007A015C" w14:textId="77777777" w:rsidTr="00BA313D">
        <w:trPr>
          <w:del w:id="1337" w:author="Author"/>
        </w:trPr>
        <w:tc>
          <w:tcPr>
            <w:tcW w:w="1188" w:type="dxa"/>
            <w:tcBorders>
              <w:top w:val="single" w:sz="4" w:space="0" w:color="auto"/>
              <w:left w:val="single" w:sz="4" w:space="0" w:color="auto"/>
              <w:bottom w:val="single" w:sz="4" w:space="0" w:color="auto"/>
              <w:right w:val="single" w:sz="4" w:space="0" w:color="auto"/>
            </w:tcBorders>
          </w:tcPr>
          <w:p w14:paraId="4FC15DED" w14:textId="77777777" w:rsidR="00E77292" w:rsidRPr="00E50FA4" w:rsidRDefault="00E77292" w:rsidP="00D35812">
            <w:pPr>
              <w:spacing w:before="120" w:after="120"/>
              <w:jc w:val="both"/>
              <w:rPr>
                <w:del w:id="1338"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83D242A" w14:textId="77777777" w:rsidR="00006CBB" w:rsidRPr="00E50FA4" w:rsidRDefault="00006CBB" w:rsidP="00DA390D">
            <w:pPr>
              <w:spacing w:before="120" w:after="120"/>
              <w:jc w:val="both"/>
              <w:rPr>
                <w:del w:id="1339" w:author="Author"/>
                <w:rFonts w:ascii="Times New Roman" w:eastAsia="Times New Roman" w:hAnsi="Times New Roman" w:cs="Times New Roman"/>
                <w:noProof/>
                <w:sz w:val="24"/>
                <w:lang w:val="en-GB"/>
              </w:rPr>
            </w:pPr>
            <w:del w:id="1340" w:author="Author">
              <w:r w:rsidRPr="00E50FA4">
                <w:rPr>
                  <w:rFonts w:ascii="Times New Roman" w:eastAsia="Times New Roman" w:hAnsi="Times New Roman" w:cs="Times New Roman"/>
                  <w:b/>
                  <w:noProof/>
                  <w:sz w:val="24"/>
                  <w:u w:val="single"/>
                  <w:lang w:val="en-GB"/>
                </w:rPr>
                <w:delText>GAR - Covered assets in both numerator and denominator</w:delText>
              </w:r>
            </w:del>
          </w:p>
          <w:p w14:paraId="6CA13BA4" w14:textId="77777777" w:rsidR="00E77292" w:rsidRPr="00E50FA4" w:rsidRDefault="00E77292" w:rsidP="001B102C">
            <w:pPr>
              <w:spacing w:before="120" w:after="120"/>
              <w:jc w:val="both"/>
              <w:rPr>
                <w:del w:id="1341" w:author="Author"/>
                <w:rFonts w:ascii="Times New Roman" w:eastAsia="Times New Roman" w:hAnsi="Times New Roman" w:cs="Times New Roman"/>
                <w:noProof/>
                <w:sz w:val="24"/>
                <w:lang w:val="en-GB"/>
              </w:rPr>
            </w:pPr>
            <w:del w:id="1342" w:author="Author">
              <w:r w:rsidRPr="00E50FA4">
                <w:rPr>
                  <w:rFonts w:ascii="Times New Roman" w:hAnsi="Times New Roman"/>
                  <w:noProof/>
                  <w:sz w:val="24"/>
                  <w:lang w:val="en-GB"/>
                </w:rPr>
                <w:delText xml:space="preserve">Eligible exposures </w:delText>
              </w:r>
              <w:r w:rsidR="00092A28" w:rsidRPr="00E50FA4">
                <w:rPr>
                  <w:rFonts w:ascii="Times New Roman" w:hAnsi="Times New Roman"/>
                  <w:noProof/>
                  <w:sz w:val="24"/>
                  <w:lang w:val="en-GB"/>
                </w:rPr>
                <w:delText xml:space="preserve">shall be </w:delText>
              </w:r>
              <w:r w:rsidRPr="00E50FA4">
                <w:rPr>
                  <w:rFonts w:ascii="Times New Roman" w:eastAsia="Times New Roman" w:hAnsi="Times New Roman" w:cs="Times New Roman"/>
                  <w:noProof/>
                  <w:sz w:val="24"/>
                  <w:lang w:val="en-GB"/>
                </w:rPr>
                <w:delText xml:space="preserve">those that are related to the counterparties and asset classes covered in the scope of the disclosure requirements in accordance with Article 8 of </w:delText>
              </w:r>
              <w:r w:rsidRPr="00E50FA4">
                <w:rPr>
                  <w:rFonts w:ascii="Times New Roman" w:hAnsi="Times New Roman"/>
                  <w:noProof/>
                  <w:sz w:val="24"/>
                  <w:lang w:val="en-GB"/>
                </w:rPr>
                <w:delText>Regulation (EU) 2020/852.</w:delText>
              </w:r>
            </w:del>
          </w:p>
        </w:tc>
      </w:tr>
      <w:tr w:rsidR="00E77292" w:rsidRPr="00E50FA4" w14:paraId="1BD6DC2F" w14:textId="77777777" w:rsidTr="00BA313D">
        <w:trPr>
          <w:del w:id="1343" w:author="Author"/>
        </w:trPr>
        <w:tc>
          <w:tcPr>
            <w:tcW w:w="1188" w:type="dxa"/>
            <w:tcBorders>
              <w:top w:val="single" w:sz="4" w:space="0" w:color="auto"/>
              <w:left w:val="single" w:sz="4" w:space="0" w:color="auto"/>
              <w:bottom w:val="single" w:sz="4" w:space="0" w:color="auto"/>
              <w:right w:val="single" w:sz="4" w:space="0" w:color="auto"/>
            </w:tcBorders>
          </w:tcPr>
          <w:p w14:paraId="6392E6C9" w14:textId="77777777" w:rsidR="00E77292" w:rsidRPr="00E50FA4" w:rsidRDefault="00006CBB" w:rsidP="00D35812">
            <w:pPr>
              <w:spacing w:before="120" w:after="120"/>
              <w:jc w:val="both"/>
              <w:rPr>
                <w:del w:id="1344" w:author="Author"/>
                <w:rFonts w:ascii="Times New Roman" w:eastAsia="Times New Roman" w:hAnsi="Times New Roman" w:cs="Times New Roman"/>
                <w:noProof/>
                <w:sz w:val="24"/>
                <w:lang w:val="en-GB"/>
              </w:rPr>
            </w:pPr>
            <w:del w:id="1345" w:author="Author">
              <w:r w:rsidRPr="00E50FA4">
                <w:rPr>
                  <w:rFonts w:ascii="Times New Roman" w:eastAsia="Times New Roman" w:hAnsi="Times New Roman" w:cs="Times New Roman"/>
                  <w:noProof/>
                  <w:sz w:val="24"/>
                  <w:lang w:val="en-GB"/>
                </w:rPr>
                <w:delText>1</w:delText>
              </w:r>
            </w:del>
          </w:p>
        </w:tc>
        <w:tc>
          <w:tcPr>
            <w:tcW w:w="7879" w:type="dxa"/>
            <w:tcBorders>
              <w:top w:val="single" w:sz="4" w:space="0" w:color="auto"/>
              <w:left w:val="single" w:sz="4" w:space="0" w:color="auto"/>
              <w:bottom w:val="single" w:sz="4" w:space="0" w:color="auto"/>
              <w:right w:val="single" w:sz="4" w:space="0" w:color="auto"/>
            </w:tcBorders>
          </w:tcPr>
          <w:p w14:paraId="15AC87FD" w14:textId="77777777" w:rsidR="00E77292" w:rsidRPr="00E50FA4" w:rsidRDefault="00E77292" w:rsidP="00DA390D">
            <w:pPr>
              <w:spacing w:before="120" w:after="120"/>
              <w:jc w:val="both"/>
              <w:rPr>
                <w:del w:id="1346" w:author="Author"/>
                <w:rFonts w:ascii="Times New Roman" w:eastAsia="Times New Roman" w:hAnsi="Times New Roman" w:cs="Times New Roman"/>
                <w:b/>
                <w:noProof/>
                <w:sz w:val="24"/>
                <w:u w:val="single"/>
                <w:lang w:val="en-GB"/>
              </w:rPr>
            </w:pPr>
            <w:del w:id="1347" w:author="Author">
              <w:r w:rsidRPr="00E50FA4">
                <w:rPr>
                  <w:rFonts w:ascii="Times New Roman" w:eastAsia="Times New Roman" w:hAnsi="Times New Roman" w:cs="Times New Roman"/>
                  <w:b/>
                  <w:noProof/>
                  <w:sz w:val="24"/>
                  <w:u w:val="single"/>
                  <w:lang w:val="en-GB"/>
                </w:rPr>
                <w:delText>Loans and advances, debt securities and equity instruments not HfT eligible for GAR</w:delText>
              </w:r>
            </w:del>
          </w:p>
          <w:p w14:paraId="16E9A11F" w14:textId="77777777" w:rsidR="00E77292" w:rsidRPr="00E50FA4" w:rsidRDefault="00BA4944" w:rsidP="00E03C13">
            <w:pPr>
              <w:spacing w:before="120" w:after="120"/>
              <w:jc w:val="both"/>
              <w:rPr>
                <w:del w:id="1348" w:author="Author"/>
                <w:rFonts w:ascii="Times New Roman" w:eastAsia="Times New Roman" w:hAnsi="Times New Roman" w:cs="Times New Roman"/>
                <w:noProof/>
                <w:sz w:val="24"/>
                <w:lang w:val="en-GB"/>
              </w:rPr>
            </w:pPr>
            <w:del w:id="1349" w:author="Author">
              <w:r w:rsidRPr="00E50FA4">
                <w:rPr>
                  <w:rFonts w:ascii="Times New Roman" w:eastAsia="Times New Roman" w:hAnsi="Times New Roman" w:cs="Times New Roman"/>
                  <w:noProof/>
                  <w:sz w:val="24"/>
                  <w:lang w:val="en-GB"/>
                </w:rPr>
                <w:delText xml:space="preserve">Institutions </w:delText>
              </w:r>
              <w:r w:rsidR="00AA68AB" w:rsidRPr="00E50FA4">
                <w:rPr>
                  <w:rFonts w:ascii="Times New Roman" w:eastAsia="Times New Roman" w:hAnsi="Times New Roman" w:cs="Times New Roman"/>
                  <w:noProof/>
                  <w:sz w:val="24"/>
                  <w:lang w:val="en-GB"/>
                </w:rPr>
                <w:delText>shall</w:delText>
              </w:r>
              <w:r w:rsidRPr="00E50FA4">
                <w:rPr>
                  <w:rFonts w:ascii="Times New Roman" w:eastAsia="Times New Roman" w:hAnsi="Times New Roman" w:cs="Times New Roman"/>
                  <w:noProof/>
                  <w:sz w:val="24"/>
                  <w:lang w:val="en-GB"/>
                </w:rPr>
                <w:delText xml:space="preserve"> disclose loans </w:delText>
              </w:r>
              <w:r w:rsidR="00E77292" w:rsidRPr="00E50FA4">
                <w:rPr>
                  <w:rFonts w:ascii="Times New Roman" w:eastAsia="Times New Roman" w:hAnsi="Times New Roman" w:cs="Times New Roman"/>
                  <w:noProof/>
                  <w:sz w:val="24"/>
                  <w:lang w:val="en-GB"/>
                </w:rPr>
                <w:delText xml:space="preserve">and advances, debt securities and equity instruments </w:delText>
              </w:r>
              <w:r w:rsidR="004C2F9A" w:rsidRPr="00E50FA4">
                <w:rPr>
                  <w:rFonts w:ascii="Times New Roman" w:eastAsia="Times New Roman" w:hAnsi="Times New Roman" w:cs="Times New Roman"/>
                  <w:noProof/>
                  <w:sz w:val="24"/>
                  <w:lang w:val="en-GB"/>
                </w:rPr>
                <w:delText xml:space="preserve">classified </w:delText>
              </w:r>
              <w:r w:rsidR="00034BAB" w:rsidRPr="00E50FA4">
                <w:rPr>
                  <w:rFonts w:ascii="Times New Roman" w:eastAsia="Times New Roman" w:hAnsi="Times New Roman" w:cs="Times New Roman"/>
                  <w:noProof/>
                  <w:sz w:val="24"/>
                  <w:lang w:val="en-GB"/>
                </w:rPr>
                <w:delText xml:space="preserve">in the banking book, </w:delText>
              </w:r>
              <w:r w:rsidR="00E77292" w:rsidRPr="00E50FA4">
                <w:rPr>
                  <w:rFonts w:ascii="Times New Roman" w:eastAsia="Times New Roman" w:hAnsi="Times New Roman" w:cs="Times New Roman"/>
                  <w:noProof/>
                  <w:sz w:val="24"/>
                  <w:lang w:val="en-GB"/>
                </w:rPr>
                <w:delText>not held for trading</w:delText>
              </w:r>
              <w:r w:rsidR="004C2F9A" w:rsidRPr="00E50FA4">
                <w:rPr>
                  <w:rFonts w:ascii="Times New Roman" w:eastAsia="Times New Roman" w:hAnsi="Times New Roman" w:cs="Times New Roman"/>
                  <w:noProof/>
                  <w:sz w:val="24"/>
                  <w:lang w:val="en-GB"/>
                </w:rPr>
                <w:delText xml:space="preserve"> and not held for sale</w:delText>
              </w:r>
              <w:r w:rsidR="00E77292" w:rsidRPr="00E50FA4">
                <w:rPr>
                  <w:rFonts w:ascii="Times New Roman" w:eastAsia="Times New Roman" w:hAnsi="Times New Roman" w:cs="Times New Roman"/>
                  <w:noProof/>
                  <w:sz w:val="24"/>
                  <w:lang w:val="en-GB"/>
                </w:rPr>
                <w:delText xml:space="preserve"> as defined in </w:delText>
              </w:r>
              <w:r w:rsidR="00E77292" w:rsidRPr="00E50FA4">
                <w:rPr>
                  <w:rFonts w:ascii="Times New Roman" w:eastAsia="Times New Roman" w:hAnsi="Times New Roman" w:cs="Times New Roman"/>
                  <w:noProof/>
                  <w:sz w:val="24"/>
                  <w:lang w:val="en-GB" w:bidi="ne-NP"/>
                </w:rPr>
                <w:delText xml:space="preserve">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52E032BC" w14:textId="77777777" w:rsidTr="00BA313D">
        <w:trPr>
          <w:del w:id="1350" w:author="Author"/>
        </w:trPr>
        <w:tc>
          <w:tcPr>
            <w:tcW w:w="1188" w:type="dxa"/>
            <w:tcBorders>
              <w:top w:val="single" w:sz="4" w:space="0" w:color="auto"/>
              <w:left w:val="single" w:sz="4" w:space="0" w:color="auto"/>
              <w:bottom w:val="single" w:sz="4" w:space="0" w:color="auto"/>
              <w:right w:val="single" w:sz="4" w:space="0" w:color="auto"/>
            </w:tcBorders>
          </w:tcPr>
          <w:p w14:paraId="1CC9BA36" w14:textId="77777777" w:rsidR="00E77292" w:rsidRPr="00E50FA4" w:rsidRDefault="00006CBB" w:rsidP="00D35812">
            <w:pPr>
              <w:spacing w:before="120" w:after="120"/>
              <w:jc w:val="both"/>
              <w:rPr>
                <w:del w:id="1351" w:author="Author"/>
                <w:rFonts w:ascii="Times New Roman" w:eastAsia="Times New Roman" w:hAnsi="Times New Roman" w:cs="Times New Roman"/>
                <w:noProof/>
                <w:sz w:val="24"/>
                <w:lang w:val="en-GB"/>
              </w:rPr>
            </w:pPr>
            <w:del w:id="1352" w:author="Author">
              <w:r w:rsidRPr="00E50FA4">
                <w:rPr>
                  <w:rFonts w:ascii="Times New Roman" w:eastAsia="Times New Roman" w:hAnsi="Times New Roman" w:cs="Times New Roman"/>
                  <w:noProof/>
                  <w:sz w:val="24"/>
                  <w:lang w:val="en-GB"/>
                </w:rPr>
                <w:delText>2</w:delText>
              </w:r>
            </w:del>
          </w:p>
        </w:tc>
        <w:tc>
          <w:tcPr>
            <w:tcW w:w="7879" w:type="dxa"/>
            <w:tcBorders>
              <w:top w:val="single" w:sz="4" w:space="0" w:color="auto"/>
              <w:left w:val="single" w:sz="4" w:space="0" w:color="auto"/>
              <w:bottom w:val="single" w:sz="4" w:space="0" w:color="auto"/>
              <w:right w:val="single" w:sz="4" w:space="0" w:color="auto"/>
            </w:tcBorders>
          </w:tcPr>
          <w:p w14:paraId="01F979DF" w14:textId="77777777" w:rsidR="00E77292" w:rsidRPr="00E50FA4" w:rsidRDefault="00E77292" w:rsidP="001A08A2">
            <w:pPr>
              <w:spacing w:before="120" w:after="120"/>
              <w:jc w:val="both"/>
              <w:rPr>
                <w:del w:id="1353" w:author="Author"/>
                <w:rFonts w:ascii="Times New Roman" w:eastAsia="Times New Roman" w:hAnsi="Times New Roman" w:cs="Times New Roman"/>
                <w:b/>
                <w:noProof/>
                <w:sz w:val="24"/>
                <w:u w:val="single"/>
                <w:lang w:val="en-GB" w:bidi="ne-NP"/>
              </w:rPr>
            </w:pPr>
            <w:del w:id="1354" w:author="Author">
              <w:r w:rsidRPr="00E50FA4">
                <w:rPr>
                  <w:rFonts w:ascii="Times New Roman" w:eastAsia="Times New Roman" w:hAnsi="Times New Roman" w:cs="Times New Roman"/>
                  <w:b/>
                  <w:noProof/>
                  <w:sz w:val="24"/>
                  <w:u w:val="single"/>
                  <w:lang w:val="en-GB" w:bidi="ne-NP"/>
                </w:rPr>
                <w:delText>Financial corporations</w:delText>
              </w:r>
            </w:del>
          </w:p>
          <w:p w14:paraId="5AC501BA" w14:textId="77777777" w:rsidR="00E77292" w:rsidRPr="00E50FA4" w:rsidRDefault="00BA4944" w:rsidP="0025458E">
            <w:pPr>
              <w:spacing w:before="120" w:after="120"/>
              <w:jc w:val="both"/>
              <w:rPr>
                <w:del w:id="1355" w:author="Author"/>
                <w:rFonts w:ascii="Times New Roman" w:eastAsia="Times New Roman" w:hAnsi="Times New Roman" w:cs="Times New Roman"/>
                <w:noProof/>
                <w:sz w:val="24"/>
                <w:lang w:val="en-GB" w:bidi="ne-NP"/>
              </w:rPr>
            </w:pPr>
            <w:del w:id="1356"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exposures </w:delText>
              </w:r>
              <w:r w:rsidR="00DD5EA1" w:rsidRPr="00E50FA4">
                <w:rPr>
                  <w:rFonts w:ascii="Times New Roman" w:eastAsia="Times New Roman" w:hAnsi="Times New Roman" w:cs="Times New Roman"/>
                  <w:noProof/>
                  <w:sz w:val="24"/>
                  <w:lang w:val="en-GB" w:bidi="ne-NP"/>
                </w:rPr>
                <w:delText xml:space="preserve">referred </w:delText>
              </w:r>
              <w:r w:rsidR="00E82934" w:rsidRPr="00E50FA4">
                <w:rPr>
                  <w:rFonts w:ascii="Times New Roman" w:eastAsia="Times New Roman" w:hAnsi="Times New Roman" w:cs="Times New Roman"/>
                  <w:noProof/>
                  <w:sz w:val="24"/>
                  <w:lang w:val="en-GB" w:bidi="ne-NP"/>
                </w:rPr>
                <w:delText xml:space="preserve">to </w:delText>
              </w:r>
              <w:r w:rsidR="00560AE5" w:rsidRPr="00E50FA4">
                <w:rPr>
                  <w:rFonts w:ascii="Times New Roman" w:eastAsia="Times New Roman" w:hAnsi="Times New Roman" w:cs="Times New Roman"/>
                  <w:noProof/>
                  <w:sz w:val="24"/>
                  <w:lang w:val="en-GB" w:bidi="ne-NP"/>
                </w:rPr>
                <w:delText xml:space="preserve">in </w:delText>
              </w:r>
              <w:r w:rsidR="00946A88"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946A88" w:rsidRPr="00E50FA4">
                <w:rPr>
                  <w:rFonts w:ascii="Times New Roman" w:eastAsia="Times New Roman" w:hAnsi="Times New Roman" w:cs="Times New Roman"/>
                  <w:noProof/>
                  <w:sz w:val="24"/>
                  <w:lang w:val="en-GB" w:bidi="ne-NP"/>
                </w:rPr>
                <w:delText xml:space="preserve">42, </w:delText>
              </w:r>
              <w:r w:rsidR="00560AE5" w:rsidRPr="00E50FA4">
                <w:rPr>
                  <w:rFonts w:ascii="Times New Roman" w:eastAsia="Times New Roman" w:hAnsi="Times New Roman" w:cs="Times New Roman"/>
                  <w:noProof/>
                  <w:sz w:val="24"/>
                  <w:lang w:val="en-GB" w:bidi="ne-NP"/>
                </w:rPr>
                <w:delText>p</w:delText>
              </w:r>
              <w:r w:rsidR="00E77292" w:rsidRPr="00E50FA4">
                <w:rPr>
                  <w:rFonts w:ascii="Times New Roman" w:eastAsia="Times New Roman" w:hAnsi="Times New Roman" w:cs="Times New Roman"/>
                  <w:noProof/>
                  <w:sz w:val="24"/>
                  <w:lang w:val="en-GB" w:bidi="ne-NP"/>
                </w:rPr>
                <w:delText>oint (c) and point (d)</w:delText>
              </w:r>
              <w:r w:rsidR="00946A88" w:rsidRPr="00E50FA4">
                <w:rPr>
                  <w:rFonts w:ascii="Times New Roman" w:eastAsia="Times New Roman" w:hAnsi="Times New Roman" w:cs="Times New Roman"/>
                  <w:noProof/>
                  <w:sz w:val="24"/>
                  <w:lang w:val="en-GB" w:bidi="ne-NP"/>
                </w:rPr>
                <w:delText>,</w:delText>
              </w:r>
              <w:r w:rsidR="009620B8" w:rsidRPr="00E50FA4">
                <w:rPr>
                  <w:rFonts w:ascii="Times New Roman" w:eastAsia="Times New Roman" w:hAnsi="Times New Roman" w:cs="Times New Roman"/>
                  <w:noProof/>
                  <w:sz w:val="24"/>
                  <w:lang w:val="en-GB" w:bidi="ne-NP"/>
                </w:rPr>
                <w:delText xml:space="preserve">  </w:delText>
              </w:r>
              <w:r w:rsidR="00E77292" w:rsidRPr="00E50FA4">
                <w:rPr>
                  <w:rFonts w:ascii="Times New Roman" w:eastAsia="Times New Roman" w:hAnsi="Times New Roman" w:cs="Times New Roman"/>
                  <w:noProof/>
                  <w:sz w:val="24"/>
                  <w:lang w:val="en-GB" w:bidi="ne-NP"/>
                </w:rPr>
                <w:delText>of Annex V to Implementing Regulation (EU)</w:delText>
              </w:r>
              <w:r w:rsidR="009620B8" w:rsidRPr="00E50FA4">
                <w:rPr>
                  <w:rFonts w:ascii="Times New Roman" w:eastAsia="Times New Roman" w:hAnsi="Times New Roman" w:cs="Times New Roman"/>
                  <w:noProof/>
                  <w:sz w:val="24"/>
                  <w:lang w:val="en-GB" w:bidi="ne-NP"/>
                </w:rPr>
                <w:delText xml:space="preserve">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09F2C8F8" w14:textId="77777777" w:rsidTr="00BA313D">
        <w:trPr>
          <w:del w:id="1357" w:author="Author"/>
        </w:trPr>
        <w:tc>
          <w:tcPr>
            <w:tcW w:w="1188" w:type="dxa"/>
            <w:tcBorders>
              <w:top w:val="single" w:sz="4" w:space="0" w:color="auto"/>
              <w:left w:val="single" w:sz="4" w:space="0" w:color="auto"/>
              <w:bottom w:val="single" w:sz="4" w:space="0" w:color="auto"/>
              <w:right w:val="single" w:sz="4" w:space="0" w:color="auto"/>
            </w:tcBorders>
          </w:tcPr>
          <w:p w14:paraId="7E0731EE" w14:textId="77777777" w:rsidR="00E77292" w:rsidRPr="00E50FA4" w:rsidRDefault="00006CBB" w:rsidP="00D35812">
            <w:pPr>
              <w:spacing w:before="120" w:after="120"/>
              <w:jc w:val="both"/>
              <w:rPr>
                <w:del w:id="1358" w:author="Author"/>
                <w:rFonts w:ascii="Times New Roman" w:eastAsia="Times New Roman" w:hAnsi="Times New Roman" w:cs="Times New Roman"/>
                <w:noProof/>
                <w:sz w:val="24"/>
                <w:lang w:val="en-GB"/>
              </w:rPr>
            </w:pPr>
            <w:del w:id="1359" w:author="Author">
              <w:r w:rsidRPr="00E50FA4">
                <w:rPr>
                  <w:rFonts w:ascii="Times New Roman" w:eastAsia="Times New Roman" w:hAnsi="Times New Roman" w:cs="Times New Roman"/>
                  <w:noProof/>
                  <w:sz w:val="24"/>
                  <w:lang w:val="en-GB"/>
                </w:rPr>
                <w:delText>3</w:delText>
              </w:r>
            </w:del>
          </w:p>
        </w:tc>
        <w:tc>
          <w:tcPr>
            <w:tcW w:w="7879" w:type="dxa"/>
            <w:tcBorders>
              <w:top w:val="single" w:sz="4" w:space="0" w:color="auto"/>
              <w:left w:val="single" w:sz="4" w:space="0" w:color="auto"/>
              <w:bottom w:val="single" w:sz="4" w:space="0" w:color="auto"/>
              <w:right w:val="single" w:sz="4" w:space="0" w:color="auto"/>
            </w:tcBorders>
          </w:tcPr>
          <w:p w14:paraId="75137D48" w14:textId="77777777" w:rsidR="00E77292" w:rsidRPr="00E50FA4" w:rsidRDefault="00E77292" w:rsidP="00DA390D">
            <w:pPr>
              <w:spacing w:before="120" w:after="120"/>
              <w:jc w:val="both"/>
              <w:rPr>
                <w:del w:id="1360" w:author="Author"/>
                <w:rFonts w:ascii="Times New Roman" w:eastAsia="Times New Roman" w:hAnsi="Times New Roman" w:cs="Times New Roman"/>
                <w:b/>
                <w:noProof/>
                <w:sz w:val="24"/>
                <w:u w:val="single"/>
                <w:lang w:val="en-GB"/>
              </w:rPr>
            </w:pPr>
            <w:del w:id="1361" w:author="Author">
              <w:r w:rsidRPr="00E50FA4">
                <w:rPr>
                  <w:rFonts w:ascii="Times New Roman" w:eastAsia="Times New Roman" w:hAnsi="Times New Roman" w:cs="Times New Roman"/>
                  <w:b/>
                  <w:noProof/>
                  <w:sz w:val="24"/>
                  <w:u w:val="single"/>
                  <w:lang w:val="en-GB"/>
                </w:rPr>
                <w:delText>Credit institutions</w:delText>
              </w:r>
            </w:del>
          </w:p>
          <w:p w14:paraId="07BA1CE2" w14:textId="77777777" w:rsidR="00E77292" w:rsidRPr="00E50FA4" w:rsidRDefault="00BA4944" w:rsidP="0025458E">
            <w:pPr>
              <w:spacing w:before="120" w:after="120"/>
              <w:jc w:val="both"/>
              <w:rPr>
                <w:del w:id="1362" w:author="Author"/>
                <w:rFonts w:ascii="Times New Roman" w:eastAsia="Times New Roman" w:hAnsi="Times New Roman" w:cs="Times New Roman"/>
                <w:noProof/>
                <w:sz w:val="24"/>
                <w:lang w:val="en-GB" w:bidi="ne-NP"/>
              </w:rPr>
            </w:pPr>
            <w:del w:id="1363"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exposures </w:delText>
              </w:r>
              <w:r w:rsidR="00DD5EA1" w:rsidRPr="00E50FA4">
                <w:rPr>
                  <w:rFonts w:ascii="Times New Roman" w:eastAsia="Times New Roman" w:hAnsi="Times New Roman" w:cs="Times New Roman"/>
                  <w:noProof/>
                  <w:sz w:val="24"/>
                  <w:lang w:val="en-GB" w:bidi="ne-NP"/>
                </w:rPr>
                <w:delText xml:space="preserve">referred </w:delText>
              </w:r>
              <w:r w:rsidR="00E82934" w:rsidRPr="00E50FA4">
                <w:rPr>
                  <w:rFonts w:ascii="Times New Roman" w:eastAsia="Times New Roman" w:hAnsi="Times New Roman" w:cs="Times New Roman"/>
                  <w:noProof/>
                  <w:sz w:val="24"/>
                  <w:lang w:val="en-GB" w:bidi="ne-NP"/>
                </w:rPr>
                <w:delText xml:space="preserve">to </w:delText>
              </w:r>
              <w:r w:rsidR="00560AE5" w:rsidRPr="00E50FA4">
                <w:rPr>
                  <w:rFonts w:ascii="Times New Roman" w:eastAsia="Times New Roman" w:hAnsi="Times New Roman" w:cs="Times New Roman"/>
                  <w:noProof/>
                  <w:sz w:val="24"/>
                  <w:lang w:val="en-GB" w:bidi="ne-NP"/>
                </w:rPr>
                <w:delText>in</w:delText>
              </w:r>
              <w:r w:rsidR="00E82934" w:rsidRPr="00E50FA4">
                <w:rPr>
                  <w:rFonts w:ascii="Times New Roman" w:eastAsia="Times New Roman" w:hAnsi="Times New Roman" w:cs="Times New Roman"/>
                  <w:noProof/>
                  <w:sz w:val="24"/>
                  <w:lang w:val="en-GB" w:bidi="ne-NP"/>
                </w:rPr>
                <w:delText xml:space="preserve"> </w:delText>
              </w:r>
              <w:r w:rsidR="00946A88"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946A88" w:rsidRPr="00E50FA4">
                <w:rPr>
                  <w:rFonts w:ascii="Times New Roman" w:eastAsia="Times New Roman" w:hAnsi="Times New Roman" w:cs="Times New Roman"/>
                  <w:noProof/>
                  <w:sz w:val="24"/>
                  <w:lang w:val="en-GB" w:bidi="ne-NP"/>
                </w:rPr>
                <w:delText xml:space="preserve">42, </w:delText>
              </w:r>
              <w:r w:rsidR="0025458E" w:rsidRPr="00E50FA4">
                <w:rPr>
                  <w:rFonts w:ascii="Times New Roman" w:eastAsia="Times New Roman" w:hAnsi="Times New Roman" w:cs="Times New Roman"/>
                  <w:noProof/>
                  <w:sz w:val="24"/>
                  <w:lang w:val="en-GB" w:bidi="ne-NP"/>
                </w:rPr>
                <w:delText>letter</w:delText>
              </w:r>
              <w:r w:rsidR="00E77292" w:rsidRPr="00E50FA4">
                <w:rPr>
                  <w:rFonts w:ascii="Times New Roman" w:eastAsia="Times New Roman" w:hAnsi="Times New Roman" w:cs="Times New Roman"/>
                  <w:noProof/>
                  <w:sz w:val="24"/>
                  <w:lang w:val="en-GB" w:bidi="ne-NP"/>
                </w:rPr>
                <w:delText xml:space="preserve"> (c)</w:delText>
              </w:r>
              <w:r w:rsidR="00B76863" w:rsidRPr="00E50FA4">
                <w:rPr>
                  <w:rFonts w:ascii="Times New Roman" w:eastAsia="Times New Roman" w:hAnsi="Times New Roman" w:cs="Times New Roman"/>
                  <w:noProof/>
                  <w:sz w:val="24"/>
                  <w:lang w:val="en-GB" w:bidi="ne-NP"/>
                </w:rPr>
                <w:delText>, of</w:delText>
              </w:r>
              <w:r w:rsidR="00E77292" w:rsidRPr="00E50FA4">
                <w:rPr>
                  <w:rFonts w:ascii="Times New Roman" w:eastAsia="Times New Roman" w:hAnsi="Times New Roman" w:cs="Times New Roman"/>
                  <w:noProof/>
                  <w:sz w:val="24"/>
                  <w:lang w:val="en-GB" w:bidi="ne-NP"/>
                </w:rPr>
                <w:delText xml:space="preserve"> 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bidi="ne-NP"/>
                </w:rPr>
                <w:delText xml:space="preserve"> </w:delText>
              </w:r>
            </w:del>
          </w:p>
        </w:tc>
      </w:tr>
      <w:tr w:rsidR="00E77292" w:rsidRPr="00E50FA4" w14:paraId="35C7809D" w14:textId="77777777" w:rsidTr="00BA313D">
        <w:trPr>
          <w:trHeight w:val="800"/>
          <w:del w:id="1364" w:author="Author"/>
        </w:trPr>
        <w:tc>
          <w:tcPr>
            <w:tcW w:w="1188" w:type="dxa"/>
            <w:tcBorders>
              <w:top w:val="single" w:sz="4" w:space="0" w:color="auto"/>
              <w:left w:val="single" w:sz="4" w:space="0" w:color="auto"/>
              <w:bottom w:val="single" w:sz="4" w:space="0" w:color="auto"/>
              <w:right w:val="single" w:sz="4" w:space="0" w:color="auto"/>
            </w:tcBorders>
          </w:tcPr>
          <w:p w14:paraId="421494C8" w14:textId="77777777" w:rsidR="00E77292" w:rsidRPr="00E50FA4" w:rsidRDefault="00006CBB" w:rsidP="00D35812">
            <w:pPr>
              <w:spacing w:before="120" w:after="120"/>
              <w:jc w:val="both"/>
              <w:rPr>
                <w:del w:id="1365" w:author="Author"/>
                <w:rFonts w:ascii="Times New Roman" w:eastAsia="Times New Roman" w:hAnsi="Times New Roman" w:cs="Times New Roman"/>
                <w:noProof/>
                <w:sz w:val="24"/>
                <w:lang w:val="en-GB"/>
              </w:rPr>
            </w:pPr>
            <w:del w:id="1366" w:author="Author">
              <w:r w:rsidRPr="00E50FA4">
                <w:rPr>
                  <w:rFonts w:ascii="Times New Roman" w:eastAsia="Times New Roman" w:hAnsi="Times New Roman" w:cs="Times New Roman"/>
                  <w:noProof/>
                  <w:sz w:val="24"/>
                  <w:lang w:val="en-GB"/>
                </w:rPr>
                <w:delText>4</w:delText>
              </w:r>
              <w:r w:rsidR="00E77292"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9</w:delText>
              </w:r>
              <w:r w:rsidR="00E77292" w:rsidRPr="00E50FA4">
                <w:rPr>
                  <w:rFonts w:ascii="Times New Roman" w:eastAsia="Times New Roman" w:hAnsi="Times New Roman" w:cs="Times New Roman"/>
                  <w:noProof/>
                  <w:sz w:val="24"/>
                  <w:lang w:val="en-GB"/>
                </w:rPr>
                <w:delText>, 1</w:delText>
              </w:r>
              <w:r w:rsidRPr="00E50FA4">
                <w:rPr>
                  <w:rFonts w:ascii="Times New Roman" w:eastAsia="Times New Roman" w:hAnsi="Times New Roman" w:cs="Times New Roman"/>
                  <w:noProof/>
                  <w:sz w:val="24"/>
                  <w:lang w:val="en-GB"/>
                </w:rPr>
                <w:delText>3</w:delText>
              </w:r>
              <w:r w:rsidR="00E77292" w:rsidRPr="00E50FA4">
                <w:rPr>
                  <w:rFonts w:ascii="Times New Roman" w:eastAsia="Times New Roman" w:hAnsi="Times New Roman" w:cs="Times New Roman"/>
                  <w:noProof/>
                  <w:sz w:val="24"/>
                  <w:lang w:val="en-GB"/>
                </w:rPr>
                <w:delText>, 1</w:delText>
              </w:r>
              <w:r w:rsidRPr="00E50FA4">
                <w:rPr>
                  <w:rFonts w:ascii="Times New Roman" w:eastAsia="Times New Roman" w:hAnsi="Times New Roman" w:cs="Times New Roman"/>
                  <w:noProof/>
                  <w:sz w:val="24"/>
                  <w:lang w:val="en-GB"/>
                </w:rPr>
                <w:delText>7</w:delText>
              </w:r>
              <w:r w:rsidR="00E77292" w:rsidRPr="00E50FA4">
                <w:rPr>
                  <w:rFonts w:ascii="Times New Roman" w:eastAsia="Times New Roman" w:hAnsi="Times New Roman" w:cs="Times New Roman"/>
                  <w:noProof/>
                  <w:sz w:val="24"/>
                  <w:lang w:val="en-GB"/>
                </w:rPr>
                <w:delText>, 2</w:delText>
              </w:r>
              <w:r w:rsidRPr="00E50FA4">
                <w:rPr>
                  <w:rFonts w:ascii="Times New Roman" w:eastAsia="Times New Roman" w:hAnsi="Times New Roman" w:cs="Times New Roman"/>
                  <w:noProof/>
                  <w:sz w:val="24"/>
                  <w:lang w:val="en-GB"/>
                </w:rPr>
                <w:delText>1</w:delText>
              </w:r>
              <w:r w:rsidR="00E77292"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3</w:delText>
              </w:r>
              <w:r w:rsidR="002A5633" w:rsidRPr="00E50FA4">
                <w:rPr>
                  <w:rFonts w:ascii="Times New Roman" w:eastAsia="Times New Roman" w:hAnsi="Times New Roman" w:cs="Times New Roman"/>
                  <w:noProof/>
                  <w:sz w:val="24"/>
                  <w:lang w:val="en-GB"/>
                </w:rPr>
                <w:delText>4</w:delText>
              </w:r>
              <w:r w:rsidRPr="00E50FA4">
                <w:rPr>
                  <w:rFonts w:ascii="Times New Roman" w:eastAsia="Times New Roman" w:hAnsi="Times New Roman" w:cs="Times New Roman"/>
                  <w:noProof/>
                  <w:sz w:val="24"/>
                  <w:lang w:val="en-GB"/>
                </w:rPr>
                <w:delText>, 4</w:delText>
              </w:r>
              <w:r w:rsidR="002A5633" w:rsidRPr="00E50FA4">
                <w:rPr>
                  <w:rFonts w:ascii="Times New Roman" w:eastAsia="Times New Roman" w:hAnsi="Times New Roman" w:cs="Times New Roman"/>
                  <w:noProof/>
                  <w:sz w:val="24"/>
                  <w:lang w:val="en-GB"/>
                </w:rPr>
                <w:delText>0</w:delText>
              </w:r>
            </w:del>
          </w:p>
        </w:tc>
        <w:tc>
          <w:tcPr>
            <w:tcW w:w="7879" w:type="dxa"/>
            <w:tcBorders>
              <w:top w:val="single" w:sz="4" w:space="0" w:color="auto"/>
              <w:left w:val="single" w:sz="4" w:space="0" w:color="auto"/>
              <w:bottom w:val="single" w:sz="4" w:space="0" w:color="auto"/>
              <w:right w:val="single" w:sz="4" w:space="0" w:color="auto"/>
            </w:tcBorders>
          </w:tcPr>
          <w:p w14:paraId="2A9C8976" w14:textId="77777777" w:rsidR="00E77292" w:rsidRPr="00E50FA4" w:rsidRDefault="00E77292" w:rsidP="00DA390D">
            <w:pPr>
              <w:spacing w:before="120" w:after="120"/>
              <w:jc w:val="both"/>
              <w:rPr>
                <w:del w:id="1367" w:author="Author"/>
                <w:rFonts w:ascii="Times New Roman" w:eastAsia="Times New Roman" w:hAnsi="Times New Roman" w:cs="Times New Roman"/>
                <w:b/>
                <w:noProof/>
                <w:sz w:val="24"/>
                <w:u w:val="single"/>
                <w:lang w:val="en-GB"/>
              </w:rPr>
            </w:pPr>
            <w:del w:id="1368" w:author="Author">
              <w:r w:rsidRPr="00E50FA4">
                <w:rPr>
                  <w:rFonts w:ascii="Times New Roman" w:eastAsia="Times New Roman" w:hAnsi="Times New Roman" w:cs="Times New Roman"/>
                  <w:b/>
                  <w:noProof/>
                  <w:sz w:val="24"/>
                  <w:u w:val="single"/>
                  <w:lang w:val="en-GB"/>
                </w:rPr>
                <w:delText>Loans and advances</w:delText>
              </w:r>
            </w:del>
          </w:p>
          <w:p w14:paraId="52522E4F" w14:textId="77777777" w:rsidR="00E77292" w:rsidRPr="00E50FA4" w:rsidRDefault="00BA4944" w:rsidP="0025458E">
            <w:pPr>
              <w:spacing w:before="120" w:after="120"/>
              <w:jc w:val="both"/>
              <w:rPr>
                <w:del w:id="1369" w:author="Author"/>
                <w:rFonts w:ascii="Times New Roman" w:eastAsia="Times New Roman" w:hAnsi="Times New Roman" w:cs="Times New Roman"/>
                <w:noProof/>
                <w:sz w:val="24"/>
                <w:lang w:val="en-GB"/>
              </w:rPr>
            </w:pPr>
            <w:del w:id="1370"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loans </w:delText>
              </w:r>
              <w:r w:rsidR="00560AE5" w:rsidRPr="00E50FA4">
                <w:rPr>
                  <w:rFonts w:ascii="Times New Roman" w:eastAsia="Times New Roman" w:hAnsi="Times New Roman" w:cs="Times New Roman"/>
                  <w:noProof/>
                  <w:sz w:val="24"/>
                  <w:lang w:val="en-GB" w:bidi="ne-NP"/>
                </w:rPr>
                <w:delText xml:space="preserve">and advances </w:delText>
              </w:r>
              <w:r w:rsidR="00DD5EA1" w:rsidRPr="00E50FA4">
                <w:rPr>
                  <w:rFonts w:ascii="Times New Roman" w:eastAsia="Times New Roman" w:hAnsi="Times New Roman" w:cs="Times New Roman"/>
                  <w:noProof/>
                  <w:sz w:val="24"/>
                  <w:lang w:val="en-GB" w:bidi="ne-NP"/>
                </w:rPr>
                <w:delText xml:space="preserve">referred </w:delText>
              </w:r>
              <w:r w:rsidR="00E82934" w:rsidRPr="00E50FA4">
                <w:rPr>
                  <w:rFonts w:ascii="Times New Roman" w:eastAsia="Times New Roman" w:hAnsi="Times New Roman" w:cs="Times New Roman"/>
                  <w:noProof/>
                  <w:sz w:val="24"/>
                  <w:lang w:val="en-GB" w:bidi="ne-NP"/>
                </w:rPr>
                <w:delText xml:space="preserve">to </w:delText>
              </w:r>
              <w:r w:rsidR="00560AE5" w:rsidRPr="00E50FA4">
                <w:rPr>
                  <w:rFonts w:ascii="Times New Roman" w:eastAsia="Times New Roman" w:hAnsi="Times New Roman" w:cs="Times New Roman"/>
                  <w:noProof/>
                  <w:sz w:val="24"/>
                  <w:lang w:val="en-GB" w:bidi="ne-NP"/>
                </w:rPr>
                <w:delText xml:space="preserve">in </w:delText>
              </w:r>
              <w:r w:rsidR="00946A88"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E77292" w:rsidRPr="00E50FA4">
                <w:rPr>
                  <w:rFonts w:ascii="Times New Roman" w:eastAsia="Times New Roman" w:hAnsi="Times New Roman" w:cs="Times New Roman"/>
                  <w:noProof/>
                  <w:sz w:val="24"/>
                  <w:lang w:val="en-GB" w:bidi="ne-NP"/>
                </w:rPr>
                <w:delText>32</w:delText>
              </w:r>
              <w:r w:rsidR="00946A88" w:rsidRPr="00E50FA4">
                <w:rPr>
                  <w:rFonts w:ascii="Times New Roman" w:eastAsia="Times New Roman" w:hAnsi="Times New Roman" w:cs="Times New Roman"/>
                  <w:noProof/>
                  <w:sz w:val="24"/>
                  <w:lang w:val="en-GB" w:bidi="ne-NP"/>
                </w:rPr>
                <w:delText>,</w:delText>
              </w:r>
              <w:r w:rsidR="00E77292" w:rsidRPr="00E50FA4">
                <w:rPr>
                  <w:rFonts w:ascii="Times New Roman" w:eastAsia="Times New Roman" w:hAnsi="Times New Roman" w:cs="Times New Roman"/>
                  <w:noProof/>
                  <w:sz w:val="24"/>
                  <w:lang w:val="en-GB" w:bidi="ne-NP"/>
                </w:rPr>
                <w:delText xml:space="preserve"> of 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4B454FC6" w14:textId="77777777" w:rsidTr="00BA313D">
        <w:trPr>
          <w:del w:id="1371" w:author="Author"/>
        </w:trPr>
        <w:tc>
          <w:tcPr>
            <w:tcW w:w="1188" w:type="dxa"/>
            <w:tcBorders>
              <w:top w:val="single" w:sz="4" w:space="0" w:color="auto"/>
              <w:left w:val="single" w:sz="4" w:space="0" w:color="auto"/>
              <w:bottom w:val="single" w:sz="4" w:space="0" w:color="auto"/>
              <w:right w:val="single" w:sz="4" w:space="0" w:color="auto"/>
            </w:tcBorders>
          </w:tcPr>
          <w:p w14:paraId="419DE0CD" w14:textId="77777777" w:rsidR="00E77292" w:rsidRPr="00E50FA4" w:rsidRDefault="00006CBB" w:rsidP="00D35812">
            <w:pPr>
              <w:spacing w:before="120" w:after="120"/>
              <w:jc w:val="both"/>
              <w:rPr>
                <w:del w:id="1372" w:author="Author"/>
                <w:rFonts w:ascii="Times New Roman" w:eastAsia="Times New Roman" w:hAnsi="Times New Roman" w:cs="Times New Roman"/>
                <w:noProof/>
                <w:sz w:val="24"/>
                <w:lang w:val="en-GB"/>
              </w:rPr>
            </w:pPr>
            <w:del w:id="1373" w:author="Author">
              <w:r w:rsidRPr="00E50FA4">
                <w:rPr>
                  <w:rFonts w:ascii="Times New Roman" w:eastAsia="Times New Roman" w:hAnsi="Times New Roman" w:cs="Times New Roman"/>
                  <w:noProof/>
                  <w:sz w:val="24"/>
                  <w:lang w:val="en-GB"/>
                </w:rPr>
                <w:delText>5</w:delText>
              </w:r>
              <w:r w:rsidR="00E77292" w:rsidRPr="00E50FA4">
                <w:rPr>
                  <w:rFonts w:ascii="Times New Roman" w:eastAsia="Times New Roman" w:hAnsi="Times New Roman" w:cs="Times New Roman"/>
                  <w:noProof/>
                  <w:sz w:val="24"/>
                  <w:lang w:val="en-GB"/>
                </w:rPr>
                <w:delText>, 1</w:delText>
              </w:r>
              <w:r w:rsidRPr="00E50FA4">
                <w:rPr>
                  <w:rFonts w:ascii="Times New Roman" w:eastAsia="Times New Roman" w:hAnsi="Times New Roman" w:cs="Times New Roman"/>
                  <w:noProof/>
                  <w:sz w:val="24"/>
                  <w:lang w:val="en-GB"/>
                </w:rPr>
                <w:delText>0</w:delText>
              </w:r>
              <w:r w:rsidR="00E77292" w:rsidRPr="00E50FA4">
                <w:rPr>
                  <w:rFonts w:ascii="Times New Roman" w:eastAsia="Times New Roman" w:hAnsi="Times New Roman" w:cs="Times New Roman"/>
                  <w:noProof/>
                  <w:sz w:val="24"/>
                  <w:lang w:val="en-GB"/>
                </w:rPr>
                <w:delText>, 1</w:delText>
              </w:r>
              <w:r w:rsidRPr="00E50FA4">
                <w:rPr>
                  <w:rFonts w:ascii="Times New Roman" w:eastAsia="Times New Roman" w:hAnsi="Times New Roman" w:cs="Times New Roman"/>
                  <w:noProof/>
                  <w:sz w:val="24"/>
                  <w:lang w:val="en-GB"/>
                </w:rPr>
                <w:delText>4</w:delText>
              </w:r>
              <w:r w:rsidR="00E77292" w:rsidRPr="00E50FA4">
                <w:rPr>
                  <w:rFonts w:ascii="Times New Roman" w:eastAsia="Times New Roman" w:hAnsi="Times New Roman" w:cs="Times New Roman"/>
                  <w:noProof/>
                  <w:sz w:val="24"/>
                  <w:lang w:val="en-GB"/>
                </w:rPr>
                <w:delText>,</w:delText>
              </w:r>
              <w:r w:rsidR="00E72225" w:rsidRPr="00E50FA4">
                <w:rPr>
                  <w:rFonts w:ascii="Times New Roman" w:eastAsia="Times New Roman" w:hAnsi="Times New Roman" w:cs="Times New Roman"/>
                  <w:noProof/>
                  <w:sz w:val="24"/>
                  <w:lang w:val="en-GB"/>
                </w:rPr>
                <w:delText xml:space="preserve"> 18, </w:delText>
              </w:r>
              <w:r w:rsidRPr="00E50FA4">
                <w:rPr>
                  <w:rFonts w:ascii="Times New Roman" w:eastAsia="Times New Roman" w:hAnsi="Times New Roman" w:cs="Times New Roman"/>
                  <w:noProof/>
                  <w:sz w:val="24"/>
                  <w:lang w:val="en-GB"/>
                </w:rPr>
                <w:delText>22</w:delText>
              </w:r>
              <w:r w:rsidR="00E77292"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3</w:delText>
              </w:r>
              <w:r w:rsidR="002A5633" w:rsidRPr="00E50FA4">
                <w:rPr>
                  <w:rFonts w:ascii="Times New Roman" w:eastAsia="Times New Roman" w:hAnsi="Times New Roman" w:cs="Times New Roman"/>
                  <w:noProof/>
                  <w:sz w:val="24"/>
                  <w:lang w:val="en-GB"/>
                </w:rPr>
                <w:delText>7</w:delText>
              </w:r>
              <w:r w:rsidR="00E77292"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4</w:delText>
              </w:r>
              <w:r w:rsidR="002A5633" w:rsidRPr="00E50FA4">
                <w:rPr>
                  <w:rFonts w:ascii="Times New Roman" w:eastAsia="Times New Roman" w:hAnsi="Times New Roman" w:cs="Times New Roman"/>
                  <w:noProof/>
                  <w:sz w:val="24"/>
                  <w:lang w:val="en-GB"/>
                </w:rPr>
                <w:delText>1</w:delText>
              </w:r>
            </w:del>
          </w:p>
        </w:tc>
        <w:tc>
          <w:tcPr>
            <w:tcW w:w="7879" w:type="dxa"/>
            <w:tcBorders>
              <w:top w:val="single" w:sz="4" w:space="0" w:color="auto"/>
              <w:left w:val="single" w:sz="4" w:space="0" w:color="auto"/>
              <w:bottom w:val="single" w:sz="4" w:space="0" w:color="auto"/>
              <w:right w:val="single" w:sz="4" w:space="0" w:color="auto"/>
            </w:tcBorders>
          </w:tcPr>
          <w:p w14:paraId="60C5E32D" w14:textId="77777777" w:rsidR="00E77292" w:rsidRPr="00E50FA4" w:rsidRDefault="00E77292" w:rsidP="00DA390D">
            <w:pPr>
              <w:spacing w:before="120" w:after="120"/>
              <w:jc w:val="both"/>
              <w:rPr>
                <w:del w:id="1374" w:author="Author"/>
                <w:rFonts w:ascii="Times New Roman" w:eastAsia="Times New Roman" w:hAnsi="Times New Roman" w:cs="Times New Roman"/>
                <w:b/>
                <w:noProof/>
                <w:sz w:val="24"/>
                <w:u w:val="single"/>
                <w:lang w:val="en-GB"/>
              </w:rPr>
            </w:pPr>
            <w:del w:id="1375" w:author="Author">
              <w:r w:rsidRPr="00E50FA4">
                <w:rPr>
                  <w:rFonts w:ascii="Times New Roman" w:eastAsia="Times New Roman" w:hAnsi="Times New Roman" w:cs="Times New Roman"/>
                  <w:b/>
                  <w:noProof/>
                  <w:sz w:val="24"/>
                  <w:u w:val="single"/>
                  <w:lang w:val="en-GB"/>
                </w:rPr>
                <w:delText>Debt securities</w:delText>
              </w:r>
            </w:del>
          </w:p>
          <w:p w14:paraId="22A912DC" w14:textId="77777777" w:rsidR="00E77292" w:rsidRPr="00E50FA4" w:rsidRDefault="00BA4944" w:rsidP="0025458E">
            <w:pPr>
              <w:spacing w:before="120" w:after="120"/>
              <w:jc w:val="both"/>
              <w:rPr>
                <w:del w:id="1376" w:author="Author"/>
                <w:rFonts w:ascii="Times New Roman" w:eastAsia="Times New Roman" w:hAnsi="Times New Roman" w:cs="Times New Roman"/>
                <w:b/>
                <w:noProof/>
                <w:sz w:val="24"/>
                <w:u w:val="single"/>
                <w:lang w:val="en-GB"/>
              </w:rPr>
            </w:pPr>
            <w:del w:id="1377"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debt </w:delText>
              </w:r>
              <w:r w:rsidR="00560AE5" w:rsidRPr="00E50FA4">
                <w:rPr>
                  <w:rFonts w:ascii="Times New Roman" w:eastAsia="Times New Roman" w:hAnsi="Times New Roman" w:cs="Times New Roman"/>
                  <w:noProof/>
                  <w:sz w:val="24"/>
                  <w:lang w:val="en-GB" w:bidi="ne-NP"/>
                </w:rPr>
                <w:delText xml:space="preserve">securities as </w:delText>
              </w:r>
              <w:r w:rsidR="00DD5EA1" w:rsidRPr="00E50FA4">
                <w:rPr>
                  <w:rFonts w:ascii="Times New Roman" w:eastAsia="Times New Roman" w:hAnsi="Times New Roman" w:cs="Times New Roman"/>
                  <w:noProof/>
                  <w:sz w:val="24"/>
                  <w:lang w:val="en-GB" w:bidi="ne-NP"/>
                </w:rPr>
                <w:delText xml:space="preserve">referred </w:delText>
              </w:r>
              <w:r w:rsidR="00E82934" w:rsidRPr="00E50FA4">
                <w:rPr>
                  <w:rFonts w:ascii="Times New Roman" w:eastAsia="Times New Roman" w:hAnsi="Times New Roman" w:cs="Times New Roman"/>
                  <w:noProof/>
                  <w:sz w:val="24"/>
                  <w:lang w:val="en-GB" w:bidi="ne-NP"/>
                </w:rPr>
                <w:delText xml:space="preserve">to </w:delText>
              </w:r>
              <w:r w:rsidR="00560AE5" w:rsidRPr="00E50FA4">
                <w:rPr>
                  <w:rFonts w:ascii="Times New Roman" w:eastAsia="Times New Roman" w:hAnsi="Times New Roman" w:cs="Times New Roman"/>
                  <w:noProof/>
                  <w:sz w:val="24"/>
                  <w:lang w:val="en-GB" w:bidi="ne-NP"/>
                </w:rPr>
                <w:delText xml:space="preserve">in </w:delText>
              </w:r>
              <w:r w:rsidR="00946A88"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E77292" w:rsidRPr="00E50FA4">
                <w:rPr>
                  <w:rFonts w:ascii="Times New Roman" w:eastAsia="Times New Roman" w:hAnsi="Times New Roman" w:cs="Times New Roman"/>
                  <w:noProof/>
                  <w:sz w:val="24"/>
                  <w:lang w:val="en-GB" w:bidi="ne-NP"/>
                </w:rPr>
                <w:delText>31</w:delText>
              </w:r>
              <w:r w:rsidR="00946A88" w:rsidRPr="00E50FA4">
                <w:rPr>
                  <w:rFonts w:ascii="Times New Roman" w:eastAsia="Times New Roman" w:hAnsi="Times New Roman" w:cs="Times New Roman"/>
                  <w:noProof/>
                  <w:sz w:val="24"/>
                  <w:lang w:val="en-GB" w:bidi="ne-NP"/>
                </w:rPr>
                <w:delText>,</w:delText>
              </w:r>
              <w:r w:rsidR="00E77292" w:rsidRPr="00E50FA4">
                <w:rPr>
                  <w:rFonts w:ascii="Times New Roman" w:eastAsia="Times New Roman" w:hAnsi="Times New Roman" w:cs="Times New Roman"/>
                  <w:noProof/>
                  <w:sz w:val="24"/>
                  <w:lang w:val="en-GB" w:bidi="ne-NP"/>
                </w:rPr>
                <w:delText xml:space="preserve"> of Annex V to</w:delText>
              </w:r>
              <w:r w:rsidR="00560AE5" w:rsidRPr="00E50FA4">
                <w:rPr>
                  <w:rFonts w:ascii="Times New Roman" w:eastAsia="Times New Roman" w:hAnsi="Times New Roman" w:cs="Times New Roman"/>
                  <w:noProof/>
                  <w:sz w:val="24"/>
                  <w:lang w:val="en-GB" w:bidi="ne-NP"/>
                </w:rPr>
                <w:delText xml:space="preserve"> </w:delText>
              </w:r>
              <w:r w:rsidR="00E77292" w:rsidRPr="00E50FA4">
                <w:rPr>
                  <w:rFonts w:ascii="Times New Roman" w:eastAsia="Times New Roman" w:hAnsi="Times New Roman" w:cs="Times New Roman"/>
                  <w:noProof/>
                  <w:sz w:val="24"/>
                  <w:lang w:val="en-GB" w:bidi="ne-NP"/>
                </w:rPr>
                <w:delText xml:space="preserve">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793912DB" w14:textId="77777777" w:rsidTr="00BA313D">
        <w:trPr>
          <w:del w:id="1378" w:author="Author"/>
        </w:trPr>
        <w:tc>
          <w:tcPr>
            <w:tcW w:w="1188" w:type="dxa"/>
            <w:tcBorders>
              <w:top w:val="single" w:sz="4" w:space="0" w:color="auto"/>
              <w:left w:val="single" w:sz="4" w:space="0" w:color="auto"/>
              <w:bottom w:val="single" w:sz="4" w:space="0" w:color="auto"/>
              <w:right w:val="single" w:sz="4" w:space="0" w:color="auto"/>
            </w:tcBorders>
          </w:tcPr>
          <w:p w14:paraId="3D122E34" w14:textId="77777777" w:rsidR="00E77292" w:rsidRPr="00E50FA4" w:rsidRDefault="00006CBB" w:rsidP="00D35812">
            <w:pPr>
              <w:spacing w:before="120" w:after="120"/>
              <w:jc w:val="both"/>
              <w:rPr>
                <w:del w:id="1379" w:author="Author"/>
                <w:rFonts w:ascii="Times New Roman" w:eastAsia="Times New Roman" w:hAnsi="Times New Roman" w:cs="Times New Roman"/>
                <w:noProof/>
                <w:sz w:val="24"/>
                <w:lang w:val="en-GB"/>
              </w:rPr>
            </w:pPr>
            <w:del w:id="1380" w:author="Author">
              <w:r w:rsidRPr="00E50FA4">
                <w:rPr>
                  <w:rFonts w:ascii="Times New Roman" w:eastAsia="Times New Roman" w:hAnsi="Times New Roman" w:cs="Times New Roman"/>
                  <w:noProof/>
                  <w:sz w:val="24"/>
                  <w:lang w:val="en-GB"/>
                </w:rPr>
                <w:delText>6</w:delText>
              </w:r>
              <w:r w:rsidR="00E77292" w:rsidRPr="00E50FA4">
                <w:rPr>
                  <w:rFonts w:ascii="Times New Roman" w:eastAsia="Times New Roman" w:hAnsi="Times New Roman" w:cs="Times New Roman"/>
                  <w:noProof/>
                  <w:sz w:val="24"/>
                  <w:lang w:val="en-GB"/>
                </w:rPr>
                <w:delText>, 1</w:delText>
              </w:r>
              <w:r w:rsidRPr="00E50FA4">
                <w:rPr>
                  <w:rFonts w:ascii="Times New Roman" w:eastAsia="Times New Roman" w:hAnsi="Times New Roman" w:cs="Times New Roman"/>
                  <w:noProof/>
                  <w:sz w:val="24"/>
                  <w:lang w:val="en-GB"/>
                </w:rPr>
                <w:delText>1</w:delText>
              </w:r>
              <w:r w:rsidR="00E77292" w:rsidRPr="00E50FA4">
                <w:rPr>
                  <w:rFonts w:ascii="Times New Roman" w:eastAsia="Times New Roman" w:hAnsi="Times New Roman" w:cs="Times New Roman"/>
                  <w:noProof/>
                  <w:sz w:val="24"/>
                  <w:lang w:val="en-GB"/>
                </w:rPr>
                <w:delText>, 1</w:delText>
              </w:r>
              <w:r w:rsidRPr="00E50FA4">
                <w:rPr>
                  <w:rFonts w:ascii="Times New Roman" w:eastAsia="Times New Roman" w:hAnsi="Times New Roman" w:cs="Times New Roman"/>
                  <w:noProof/>
                  <w:sz w:val="24"/>
                  <w:lang w:val="en-GB"/>
                </w:rPr>
                <w:delText>5</w:delText>
              </w:r>
              <w:r w:rsidR="00E77292" w:rsidRPr="00E50FA4">
                <w:rPr>
                  <w:rFonts w:ascii="Times New Roman" w:eastAsia="Times New Roman" w:hAnsi="Times New Roman" w:cs="Times New Roman"/>
                  <w:noProof/>
                  <w:sz w:val="24"/>
                  <w:lang w:val="en-GB"/>
                </w:rPr>
                <w:delText>,</w:delText>
              </w:r>
              <w:r w:rsidR="00E72225" w:rsidRPr="00E50FA4">
                <w:rPr>
                  <w:rFonts w:ascii="Times New Roman" w:eastAsia="Times New Roman" w:hAnsi="Times New Roman" w:cs="Times New Roman"/>
                  <w:noProof/>
                  <w:sz w:val="24"/>
                  <w:lang w:val="en-GB"/>
                </w:rPr>
                <w:delText xml:space="preserve"> 19, </w:delText>
              </w:r>
              <w:r w:rsidR="00E77292" w:rsidRPr="00E50FA4">
                <w:rPr>
                  <w:rFonts w:ascii="Times New Roman" w:eastAsia="Times New Roman" w:hAnsi="Times New Roman" w:cs="Times New Roman"/>
                  <w:noProof/>
                  <w:sz w:val="24"/>
                  <w:lang w:val="en-GB"/>
                </w:rPr>
                <w:delText>2</w:delText>
              </w:r>
              <w:r w:rsidRPr="00E50FA4">
                <w:rPr>
                  <w:rFonts w:ascii="Times New Roman" w:eastAsia="Times New Roman" w:hAnsi="Times New Roman" w:cs="Times New Roman"/>
                  <w:noProof/>
                  <w:sz w:val="24"/>
                  <w:lang w:val="en-GB"/>
                </w:rPr>
                <w:delText>3</w:delText>
              </w:r>
              <w:r w:rsidR="00E77292"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3</w:delText>
              </w:r>
              <w:r w:rsidR="002A5633" w:rsidRPr="00E50FA4">
                <w:rPr>
                  <w:rFonts w:ascii="Times New Roman" w:eastAsia="Times New Roman" w:hAnsi="Times New Roman" w:cs="Times New Roman"/>
                  <w:noProof/>
                  <w:sz w:val="24"/>
                  <w:lang w:val="en-GB"/>
                </w:rPr>
                <w:delText>8</w:delText>
              </w:r>
              <w:r w:rsidR="00E77292"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4</w:delText>
              </w:r>
              <w:r w:rsidR="002A5633" w:rsidRPr="00E50FA4">
                <w:rPr>
                  <w:rFonts w:ascii="Times New Roman" w:eastAsia="Times New Roman" w:hAnsi="Times New Roman" w:cs="Times New Roman"/>
                  <w:noProof/>
                  <w:sz w:val="24"/>
                  <w:lang w:val="en-GB"/>
                </w:rPr>
                <w:delText>2</w:delText>
              </w:r>
            </w:del>
          </w:p>
        </w:tc>
        <w:tc>
          <w:tcPr>
            <w:tcW w:w="7879" w:type="dxa"/>
            <w:tcBorders>
              <w:top w:val="single" w:sz="4" w:space="0" w:color="auto"/>
              <w:left w:val="single" w:sz="4" w:space="0" w:color="auto"/>
              <w:bottom w:val="single" w:sz="4" w:space="0" w:color="auto"/>
              <w:right w:val="single" w:sz="4" w:space="0" w:color="auto"/>
            </w:tcBorders>
          </w:tcPr>
          <w:p w14:paraId="7D836178" w14:textId="77777777" w:rsidR="00E77292" w:rsidRPr="00E50FA4" w:rsidRDefault="00E77292" w:rsidP="00DA390D">
            <w:pPr>
              <w:spacing w:before="120" w:after="120"/>
              <w:jc w:val="both"/>
              <w:rPr>
                <w:del w:id="1381" w:author="Author"/>
                <w:rFonts w:ascii="Times New Roman" w:eastAsia="Times New Roman" w:hAnsi="Times New Roman" w:cs="Times New Roman"/>
                <w:b/>
                <w:noProof/>
                <w:sz w:val="24"/>
                <w:u w:val="single"/>
                <w:lang w:val="en-GB"/>
              </w:rPr>
            </w:pPr>
            <w:del w:id="1382" w:author="Author">
              <w:r w:rsidRPr="00E50FA4">
                <w:rPr>
                  <w:rFonts w:ascii="Times New Roman" w:eastAsia="Times New Roman" w:hAnsi="Times New Roman" w:cs="Times New Roman"/>
                  <w:b/>
                  <w:noProof/>
                  <w:sz w:val="24"/>
                  <w:u w:val="single"/>
                  <w:lang w:val="en-GB"/>
                </w:rPr>
                <w:delText>Equity instruments</w:delText>
              </w:r>
            </w:del>
          </w:p>
          <w:p w14:paraId="343F3DF8" w14:textId="77777777" w:rsidR="00E77292" w:rsidRPr="00E50FA4" w:rsidRDefault="00BA4944" w:rsidP="006632B5">
            <w:pPr>
              <w:spacing w:before="120" w:after="120"/>
              <w:jc w:val="both"/>
              <w:rPr>
                <w:del w:id="1383" w:author="Author"/>
                <w:rFonts w:ascii="Times New Roman" w:eastAsia="Times New Roman" w:hAnsi="Times New Roman" w:cs="Times New Roman"/>
                <w:b/>
                <w:noProof/>
                <w:sz w:val="24"/>
                <w:u w:val="single"/>
                <w:lang w:val="en-GB"/>
              </w:rPr>
            </w:pPr>
            <w:del w:id="1384"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equity </w:delText>
              </w:r>
              <w:r w:rsidR="0004113D" w:rsidRPr="00E50FA4">
                <w:rPr>
                  <w:rFonts w:ascii="Times New Roman" w:eastAsia="Times New Roman" w:hAnsi="Times New Roman" w:cs="Times New Roman"/>
                  <w:noProof/>
                  <w:sz w:val="24"/>
                  <w:lang w:val="en-GB" w:bidi="ne-NP"/>
                </w:rPr>
                <w:delText xml:space="preserve">instruments as </w:delText>
              </w:r>
              <w:r w:rsidR="00DD5EA1" w:rsidRPr="00E50FA4">
                <w:rPr>
                  <w:rFonts w:ascii="Times New Roman" w:eastAsia="Times New Roman" w:hAnsi="Times New Roman" w:cs="Times New Roman"/>
                  <w:noProof/>
                  <w:sz w:val="24"/>
                  <w:lang w:val="en-GB" w:bidi="ne-NP"/>
                </w:rPr>
                <w:delText>referred</w:delText>
              </w:r>
              <w:r w:rsidR="00E82934" w:rsidRPr="00E50FA4">
                <w:rPr>
                  <w:rFonts w:ascii="Times New Roman" w:eastAsia="Times New Roman" w:hAnsi="Times New Roman" w:cs="Times New Roman"/>
                  <w:noProof/>
                  <w:sz w:val="24"/>
                  <w:lang w:val="en-GB" w:bidi="ne-NP"/>
                </w:rPr>
                <w:delText xml:space="preserve"> to</w:delText>
              </w:r>
              <w:r w:rsidR="00DD5EA1" w:rsidRPr="00E50FA4">
                <w:rPr>
                  <w:rFonts w:ascii="Times New Roman" w:eastAsia="Times New Roman" w:hAnsi="Times New Roman" w:cs="Times New Roman"/>
                  <w:noProof/>
                  <w:sz w:val="24"/>
                  <w:lang w:val="en-GB" w:bidi="ne-NP"/>
                </w:rPr>
                <w:delText xml:space="preserve"> </w:delText>
              </w:r>
              <w:r w:rsidR="0004113D" w:rsidRPr="00E50FA4">
                <w:rPr>
                  <w:rFonts w:ascii="Times New Roman" w:eastAsia="Times New Roman" w:hAnsi="Times New Roman" w:cs="Times New Roman"/>
                  <w:noProof/>
                  <w:sz w:val="24"/>
                  <w:lang w:val="en-GB" w:bidi="ne-NP"/>
                </w:rPr>
                <w:delText xml:space="preserve">in </w:delText>
              </w:r>
              <w:r w:rsidR="00E77292" w:rsidRPr="00E50FA4">
                <w:rPr>
                  <w:rFonts w:ascii="Times New Roman" w:eastAsia="Times New Roman" w:hAnsi="Times New Roman" w:cs="Times New Roman"/>
                  <w:noProof/>
                  <w:sz w:val="24"/>
                  <w:lang w:val="en-GB" w:bidi="ne-NP"/>
                </w:rPr>
                <w:delText xml:space="preserve">Annex V to Implementing Regulation (EU) </w:delText>
              </w:r>
              <w:r w:rsidR="00C6176D" w:rsidRPr="00E50FA4">
                <w:rPr>
                  <w:rFonts w:ascii="Times New Roman" w:eastAsia="Times New Roman" w:hAnsi="Times New Roman" w:cs="Times New Roman"/>
                  <w:noProof/>
                  <w:sz w:val="24"/>
                  <w:lang w:val="en-GB"/>
                </w:rPr>
                <w:delText>2021/451</w:delText>
              </w:r>
              <w:r w:rsidR="00E03C13" w:rsidRPr="00E50FA4">
                <w:rPr>
                  <w:rFonts w:ascii="Times New Roman" w:eastAsia="Times New Roman" w:hAnsi="Times New Roman" w:cs="Times New Roman"/>
                  <w:noProof/>
                  <w:sz w:val="24"/>
                  <w:lang w:val="en-GB"/>
                </w:rPr>
                <w:delText>. Equity instruments</w:delText>
              </w:r>
              <w:r w:rsidR="006632B5" w:rsidRPr="00E50FA4">
                <w:rPr>
                  <w:rFonts w:ascii="Times New Roman" w:eastAsia="Times New Roman" w:hAnsi="Times New Roman" w:cs="Times New Roman"/>
                  <w:noProof/>
                  <w:sz w:val="24"/>
                  <w:lang w:val="en-GB"/>
                </w:rPr>
                <w:delText xml:space="preserve"> in the banking book include</w:delText>
              </w:r>
              <w:r w:rsidR="00E03C13" w:rsidRPr="00E50FA4">
                <w:rPr>
                  <w:rFonts w:ascii="Times New Roman" w:eastAsia="Times New Roman" w:hAnsi="Times New Roman" w:cs="Times New Roman"/>
                  <w:noProof/>
                  <w:sz w:val="24"/>
                  <w:lang w:val="en-GB"/>
                </w:rPr>
                <w:delText xml:space="preserve"> investments in associates, joint ventures and subsidiaries which are not fully or proportionally consolidated.</w:delText>
              </w:r>
            </w:del>
          </w:p>
        </w:tc>
      </w:tr>
      <w:tr w:rsidR="00E77292" w:rsidRPr="00E50FA4" w14:paraId="705E3630" w14:textId="77777777" w:rsidTr="00BA313D">
        <w:trPr>
          <w:del w:id="1385" w:author="Author"/>
        </w:trPr>
        <w:tc>
          <w:tcPr>
            <w:tcW w:w="1188" w:type="dxa"/>
            <w:tcBorders>
              <w:top w:val="single" w:sz="4" w:space="0" w:color="auto"/>
              <w:left w:val="single" w:sz="4" w:space="0" w:color="auto"/>
              <w:bottom w:val="single" w:sz="4" w:space="0" w:color="auto"/>
              <w:right w:val="single" w:sz="4" w:space="0" w:color="auto"/>
            </w:tcBorders>
          </w:tcPr>
          <w:p w14:paraId="1D954B81" w14:textId="77777777" w:rsidR="00E77292" w:rsidRPr="00E50FA4" w:rsidRDefault="00006CBB" w:rsidP="00D35812">
            <w:pPr>
              <w:spacing w:before="120" w:after="120"/>
              <w:jc w:val="both"/>
              <w:rPr>
                <w:del w:id="1386" w:author="Author"/>
                <w:rFonts w:ascii="Times New Roman" w:eastAsia="Times New Roman" w:hAnsi="Times New Roman" w:cs="Times New Roman"/>
                <w:noProof/>
                <w:sz w:val="24"/>
                <w:lang w:val="en-GB"/>
              </w:rPr>
            </w:pPr>
            <w:del w:id="1387" w:author="Author">
              <w:r w:rsidRPr="00E50FA4">
                <w:rPr>
                  <w:rFonts w:ascii="Times New Roman" w:eastAsia="Times New Roman" w:hAnsi="Times New Roman" w:cs="Times New Roman"/>
                  <w:noProof/>
                  <w:sz w:val="24"/>
                  <w:lang w:val="en-GB"/>
                </w:rPr>
                <w:delText>7</w:delText>
              </w:r>
            </w:del>
          </w:p>
        </w:tc>
        <w:tc>
          <w:tcPr>
            <w:tcW w:w="7879" w:type="dxa"/>
            <w:tcBorders>
              <w:top w:val="single" w:sz="4" w:space="0" w:color="auto"/>
              <w:left w:val="single" w:sz="4" w:space="0" w:color="auto"/>
              <w:bottom w:val="single" w:sz="4" w:space="0" w:color="auto"/>
              <w:right w:val="single" w:sz="4" w:space="0" w:color="auto"/>
            </w:tcBorders>
          </w:tcPr>
          <w:p w14:paraId="037E55BB" w14:textId="77777777" w:rsidR="00E77292" w:rsidRPr="00E50FA4" w:rsidRDefault="00E77292" w:rsidP="00DA390D">
            <w:pPr>
              <w:spacing w:before="120" w:after="120"/>
              <w:jc w:val="both"/>
              <w:rPr>
                <w:del w:id="1388" w:author="Author"/>
                <w:rFonts w:ascii="Times New Roman" w:eastAsia="Times New Roman" w:hAnsi="Times New Roman" w:cs="Times New Roman"/>
                <w:b/>
                <w:noProof/>
                <w:sz w:val="24"/>
                <w:u w:val="single"/>
                <w:lang w:val="en-GB"/>
              </w:rPr>
            </w:pPr>
            <w:del w:id="1389" w:author="Author">
              <w:r w:rsidRPr="00E50FA4">
                <w:rPr>
                  <w:rFonts w:ascii="Times New Roman" w:eastAsia="Times New Roman" w:hAnsi="Times New Roman" w:cs="Times New Roman"/>
                  <w:b/>
                  <w:noProof/>
                  <w:sz w:val="24"/>
                  <w:u w:val="single"/>
                  <w:lang w:val="en-GB"/>
                </w:rPr>
                <w:delText>Other financial corporations</w:delText>
              </w:r>
            </w:del>
          </w:p>
          <w:p w14:paraId="20AB8D73" w14:textId="77777777" w:rsidR="00E77292" w:rsidRPr="00E50FA4" w:rsidRDefault="00BA4944" w:rsidP="0025458E">
            <w:pPr>
              <w:spacing w:before="120" w:after="120"/>
              <w:jc w:val="both"/>
              <w:rPr>
                <w:del w:id="1390" w:author="Author"/>
                <w:rFonts w:ascii="Times New Roman" w:eastAsia="Times New Roman" w:hAnsi="Times New Roman" w:cs="Times New Roman"/>
                <w:b/>
                <w:noProof/>
                <w:sz w:val="24"/>
                <w:u w:val="single"/>
                <w:lang w:val="en-GB"/>
              </w:rPr>
            </w:pPr>
            <w:del w:id="1391"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exposures </w:delText>
              </w:r>
              <w:r w:rsidR="008C364B" w:rsidRPr="00E50FA4">
                <w:rPr>
                  <w:rFonts w:ascii="Times New Roman" w:eastAsia="Times New Roman" w:hAnsi="Times New Roman" w:cs="Times New Roman"/>
                  <w:noProof/>
                  <w:sz w:val="24"/>
                  <w:lang w:val="en-GB" w:bidi="ne-NP"/>
                </w:rPr>
                <w:delText xml:space="preserve">to other financial corporations as </w:delText>
              </w:r>
              <w:r w:rsidR="00E82934" w:rsidRPr="00E50FA4">
                <w:rPr>
                  <w:rFonts w:ascii="Times New Roman" w:eastAsia="Times New Roman" w:hAnsi="Times New Roman" w:cs="Times New Roman"/>
                  <w:noProof/>
                  <w:sz w:val="24"/>
                  <w:lang w:val="en-GB" w:bidi="ne-NP"/>
                </w:rPr>
                <w:delText xml:space="preserve">referred to </w:delText>
              </w:r>
              <w:r w:rsidR="008C364B" w:rsidRPr="00E50FA4">
                <w:rPr>
                  <w:rFonts w:ascii="Times New Roman" w:eastAsia="Times New Roman" w:hAnsi="Times New Roman" w:cs="Times New Roman"/>
                  <w:noProof/>
                  <w:sz w:val="24"/>
                  <w:lang w:val="en-GB" w:bidi="ne-NP"/>
                </w:rPr>
                <w:delText xml:space="preserve">in </w:delText>
              </w:r>
              <w:r w:rsidR="00946A88"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946A88" w:rsidRPr="00E50FA4">
                <w:rPr>
                  <w:rFonts w:ascii="Times New Roman" w:eastAsia="Times New Roman" w:hAnsi="Times New Roman" w:cs="Times New Roman"/>
                  <w:noProof/>
                  <w:sz w:val="24"/>
                  <w:lang w:val="en-GB" w:bidi="ne-NP"/>
                </w:rPr>
                <w:delText xml:space="preserve">42, </w:delText>
              </w:r>
              <w:r w:rsidR="0025458E" w:rsidRPr="00E50FA4">
                <w:rPr>
                  <w:rFonts w:ascii="Times New Roman" w:eastAsia="Times New Roman" w:hAnsi="Times New Roman" w:cs="Times New Roman"/>
                  <w:noProof/>
                  <w:sz w:val="24"/>
                  <w:lang w:val="en-GB" w:bidi="ne-NP"/>
                </w:rPr>
                <w:delText>letter</w:delText>
              </w:r>
              <w:r w:rsidR="00E77292" w:rsidRPr="00E50FA4">
                <w:rPr>
                  <w:rFonts w:ascii="Times New Roman" w:eastAsia="Times New Roman" w:hAnsi="Times New Roman" w:cs="Times New Roman"/>
                  <w:noProof/>
                  <w:sz w:val="24"/>
                  <w:lang w:val="en-GB" w:bidi="ne-NP"/>
                </w:rPr>
                <w:delText xml:space="preserve"> (d)</w:delText>
              </w:r>
              <w:r w:rsidR="00946A88" w:rsidRPr="00E50FA4">
                <w:rPr>
                  <w:rFonts w:ascii="Times New Roman" w:eastAsia="Times New Roman" w:hAnsi="Times New Roman" w:cs="Times New Roman"/>
                  <w:noProof/>
                  <w:sz w:val="24"/>
                  <w:lang w:val="en-GB" w:bidi="ne-NP"/>
                </w:rPr>
                <w:delText>,</w:delText>
              </w:r>
              <w:r w:rsidR="00E77292" w:rsidRPr="00E50FA4">
                <w:rPr>
                  <w:rFonts w:ascii="Times New Roman" w:eastAsia="Times New Roman" w:hAnsi="Times New Roman" w:cs="Times New Roman"/>
                  <w:noProof/>
                  <w:sz w:val="24"/>
                  <w:lang w:val="en-GB" w:bidi="ne-NP"/>
                </w:rPr>
                <w:delText xml:space="preserve"> of 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50E1CD66" w14:textId="77777777" w:rsidTr="00BA313D">
        <w:trPr>
          <w:del w:id="1392" w:author="Author"/>
        </w:trPr>
        <w:tc>
          <w:tcPr>
            <w:tcW w:w="1188" w:type="dxa"/>
            <w:tcBorders>
              <w:top w:val="single" w:sz="4" w:space="0" w:color="auto"/>
              <w:left w:val="single" w:sz="4" w:space="0" w:color="auto"/>
              <w:bottom w:val="single" w:sz="4" w:space="0" w:color="auto"/>
              <w:right w:val="single" w:sz="4" w:space="0" w:color="auto"/>
            </w:tcBorders>
          </w:tcPr>
          <w:p w14:paraId="6951BF3A" w14:textId="77777777" w:rsidR="00E77292" w:rsidRPr="00E50FA4" w:rsidRDefault="00006CBB" w:rsidP="00D35812">
            <w:pPr>
              <w:spacing w:before="120" w:after="120"/>
              <w:jc w:val="both"/>
              <w:rPr>
                <w:del w:id="1393" w:author="Author"/>
                <w:rFonts w:ascii="Times New Roman" w:eastAsia="Times New Roman" w:hAnsi="Times New Roman" w:cs="Times New Roman"/>
                <w:noProof/>
                <w:sz w:val="24"/>
                <w:lang w:val="en-GB"/>
              </w:rPr>
            </w:pPr>
            <w:del w:id="1394" w:author="Author">
              <w:r w:rsidRPr="00E50FA4">
                <w:rPr>
                  <w:rFonts w:ascii="Times New Roman" w:eastAsia="Times New Roman" w:hAnsi="Times New Roman" w:cs="Times New Roman"/>
                  <w:noProof/>
                  <w:sz w:val="24"/>
                  <w:lang w:val="en-GB"/>
                </w:rPr>
                <w:delText>8</w:delText>
              </w:r>
            </w:del>
          </w:p>
        </w:tc>
        <w:tc>
          <w:tcPr>
            <w:tcW w:w="7879" w:type="dxa"/>
            <w:tcBorders>
              <w:top w:val="single" w:sz="4" w:space="0" w:color="auto"/>
              <w:left w:val="single" w:sz="4" w:space="0" w:color="auto"/>
              <w:bottom w:val="single" w:sz="4" w:space="0" w:color="auto"/>
              <w:right w:val="single" w:sz="4" w:space="0" w:color="auto"/>
            </w:tcBorders>
          </w:tcPr>
          <w:p w14:paraId="00221494" w14:textId="77777777" w:rsidR="00E77292" w:rsidRPr="00E50FA4" w:rsidRDefault="00E77292" w:rsidP="00DA390D">
            <w:pPr>
              <w:spacing w:before="120" w:after="120"/>
              <w:jc w:val="both"/>
              <w:rPr>
                <w:del w:id="1395" w:author="Author"/>
                <w:rFonts w:ascii="Times New Roman" w:eastAsia="Times New Roman" w:hAnsi="Times New Roman" w:cs="Times New Roman"/>
                <w:b/>
                <w:noProof/>
                <w:sz w:val="24"/>
                <w:u w:val="single"/>
                <w:lang w:val="en-GB"/>
              </w:rPr>
            </w:pPr>
            <w:del w:id="1396" w:author="Author">
              <w:r w:rsidRPr="00E50FA4">
                <w:rPr>
                  <w:rFonts w:ascii="Times New Roman" w:eastAsia="Times New Roman" w:hAnsi="Times New Roman" w:cs="Times New Roman"/>
                  <w:b/>
                  <w:noProof/>
                  <w:sz w:val="24"/>
                  <w:u w:val="single"/>
                  <w:lang w:val="en-GB"/>
                </w:rPr>
                <w:delText>Of which: investment firms</w:delText>
              </w:r>
            </w:del>
          </w:p>
          <w:p w14:paraId="367C1296" w14:textId="77777777" w:rsidR="00E77292" w:rsidRPr="00E50FA4" w:rsidRDefault="00BA4944" w:rsidP="00AA68AB">
            <w:pPr>
              <w:spacing w:before="120" w:after="120"/>
              <w:jc w:val="both"/>
              <w:rPr>
                <w:del w:id="1397" w:author="Author"/>
                <w:rFonts w:ascii="Times New Roman" w:eastAsia="Times New Roman" w:hAnsi="Times New Roman" w:cs="Times New Roman"/>
                <w:noProof/>
                <w:sz w:val="24"/>
                <w:lang w:val="en-GB"/>
              </w:rPr>
            </w:pPr>
            <w:del w:id="1398" w:author="Author">
              <w:r w:rsidRPr="00E50FA4">
                <w:rPr>
                  <w:rFonts w:ascii="Times New Roman" w:eastAsia="Times New Roman" w:hAnsi="Times New Roman" w:cs="Times New Roman"/>
                  <w:noProof/>
                  <w:sz w:val="24"/>
                  <w:lang w:val="en-GB" w:bidi="ne-NP"/>
                </w:rPr>
                <w:lastRenderedPageBreak/>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exposures </w:delText>
              </w:r>
              <w:r w:rsidR="008C364B" w:rsidRPr="00E50FA4">
                <w:rPr>
                  <w:rFonts w:ascii="Times New Roman" w:eastAsia="Times New Roman" w:hAnsi="Times New Roman" w:cs="Times New Roman"/>
                  <w:noProof/>
                  <w:sz w:val="24"/>
                  <w:lang w:val="en-GB" w:bidi="ne-NP"/>
                </w:rPr>
                <w:delText xml:space="preserve">to investment firms as defined in </w:delText>
              </w:r>
              <w:r w:rsidR="00E77292" w:rsidRPr="00E50FA4">
                <w:rPr>
                  <w:rFonts w:ascii="Times New Roman" w:eastAsia="Times New Roman" w:hAnsi="Times New Roman" w:cs="Times New Roman"/>
                  <w:noProof/>
                  <w:sz w:val="24"/>
                  <w:lang w:val="en-GB" w:bidi="ne-NP"/>
                </w:rPr>
                <w:delText>Article 4</w:delText>
              </w:r>
              <w:r w:rsidR="002E0121" w:rsidRPr="00E50FA4">
                <w:rPr>
                  <w:rFonts w:ascii="Times New Roman" w:eastAsia="Times New Roman" w:hAnsi="Times New Roman" w:cs="Times New Roman"/>
                  <w:noProof/>
                  <w:sz w:val="24"/>
                  <w:lang w:val="en-GB" w:bidi="ne-NP"/>
                </w:rPr>
                <w:delText xml:space="preserve">, </w:delText>
              </w:r>
              <w:r w:rsidR="0025458E" w:rsidRPr="00E50FA4">
                <w:rPr>
                  <w:rFonts w:ascii="Times New Roman" w:eastAsia="Times New Roman" w:hAnsi="Times New Roman" w:cs="Times New Roman"/>
                  <w:noProof/>
                  <w:sz w:val="24"/>
                  <w:lang w:val="en-GB" w:bidi="ne-NP"/>
                </w:rPr>
                <w:delText xml:space="preserve">paragraph (1), </w:delText>
              </w:r>
              <w:r w:rsidR="002E0121" w:rsidRPr="00E50FA4">
                <w:rPr>
                  <w:rFonts w:ascii="Times New Roman" w:eastAsia="Times New Roman" w:hAnsi="Times New Roman" w:cs="Times New Roman"/>
                  <w:noProof/>
                  <w:sz w:val="24"/>
                  <w:lang w:val="en-GB" w:bidi="ne-NP"/>
                </w:rPr>
                <w:delText xml:space="preserve">point </w:delText>
              </w:r>
              <w:r w:rsidR="00E77292" w:rsidRPr="00E50FA4">
                <w:rPr>
                  <w:rFonts w:ascii="Times New Roman" w:eastAsia="Times New Roman" w:hAnsi="Times New Roman" w:cs="Times New Roman"/>
                  <w:noProof/>
                  <w:sz w:val="24"/>
                  <w:lang w:val="en-GB" w:bidi="ne-NP"/>
                </w:rPr>
                <w:delText>(2)</w:delText>
              </w:r>
              <w:r w:rsidR="002E0121" w:rsidRPr="00E50FA4">
                <w:rPr>
                  <w:rFonts w:ascii="Times New Roman" w:eastAsia="Times New Roman" w:hAnsi="Times New Roman" w:cs="Times New Roman"/>
                  <w:noProof/>
                  <w:sz w:val="24"/>
                  <w:lang w:val="en-GB" w:bidi="ne-NP"/>
                </w:rPr>
                <w:delText>,</w:delText>
              </w:r>
              <w:r w:rsidR="00E77292" w:rsidRPr="00E50FA4">
                <w:rPr>
                  <w:rFonts w:ascii="Times New Roman" w:eastAsia="Times New Roman" w:hAnsi="Times New Roman" w:cs="Times New Roman"/>
                  <w:noProof/>
                  <w:sz w:val="24"/>
                  <w:lang w:val="en-GB" w:bidi="ne-NP"/>
                </w:rPr>
                <w:delText xml:space="preserve"> of </w:delText>
              </w:r>
              <w:r w:rsidR="007F40F6" w:rsidRPr="00E50FA4">
                <w:rPr>
                  <w:rFonts w:ascii="Times New Roman" w:eastAsia="Times New Roman" w:hAnsi="Times New Roman" w:cs="Times New Roman"/>
                  <w:noProof/>
                  <w:sz w:val="24"/>
                  <w:lang w:val="en-GB" w:bidi="ne-NP"/>
                </w:rPr>
                <w:delText>Regulation (EU) No 575/2013</w:delText>
              </w:r>
              <w:r w:rsidR="00E77292" w:rsidRPr="00E50FA4">
                <w:rPr>
                  <w:rFonts w:ascii="Times New Roman" w:eastAsia="Times New Roman" w:hAnsi="Times New Roman" w:cs="Times New Roman"/>
                  <w:noProof/>
                  <w:sz w:val="24"/>
                  <w:lang w:val="en-GB" w:bidi="ne-NP"/>
                </w:rPr>
                <w:delText>.</w:delText>
              </w:r>
            </w:del>
          </w:p>
        </w:tc>
      </w:tr>
      <w:tr w:rsidR="00E77292" w:rsidRPr="00E50FA4" w14:paraId="158D1619" w14:textId="77777777" w:rsidTr="00BA313D">
        <w:trPr>
          <w:del w:id="1399" w:author="Author"/>
        </w:trPr>
        <w:tc>
          <w:tcPr>
            <w:tcW w:w="1188" w:type="dxa"/>
            <w:tcBorders>
              <w:top w:val="single" w:sz="4" w:space="0" w:color="auto"/>
              <w:left w:val="single" w:sz="4" w:space="0" w:color="auto"/>
              <w:bottom w:val="single" w:sz="4" w:space="0" w:color="auto"/>
              <w:right w:val="single" w:sz="4" w:space="0" w:color="auto"/>
            </w:tcBorders>
          </w:tcPr>
          <w:p w14:paraId="0191A02B" w14:textId="77777777" w:rsidR="00E77292" w:rsidRPr="00E50FA4" w:rsidRDefault="00E77292" w:rsidP="00D35812">
            <w:pPr>
              <w:spacing w:before="120" w:after="120"/>
              <w:jc w:val="both"/>
              <w:rPr>
                <w:del w:id="1400" w:author="Author"/>
                <w:rFonts w:ascii="Times New Roman" w:eastAsia="Times New Roman" w:hAnsi="Times New Roman" w:cs="Times New Roman"/>
                <w:noProof/>
                <w:sz w:val="24"/>
                <w:lang w:val="en-GB"/>
              </w:rPr>
            </w:pPr>
            <w:del w:id="1401" w:author="Author">
              <w:r w:rsidRPr="00E50FA4">
                <w:rPr>
                  <w:rFonts w:ascii="Times New Roman" w:eastAsia="Times New Roman" w:hAnsi="Times New Roman" w:cs="Times New Roman"/>
                  <w:noProof/>
                  <w:sz w:val="24"/>
                  <w:lang w:val="en-GB"/>
                </w:rPr>
                <w:lastRenderedPageBreak/>
                <w:delText>1</w:delText>
              </w:r>
              <w:r w:rsidR="00006CBB" w:rsidRPr="00E50FA4">
                <w:rPr>
                  <w:rFonts w:ascii="Times New Roman" w:eastAsia="Times New Roman" w:hAnsi="Times New Roman" w:cs="Times New Roman"/>
                  <w:noProof/>
                  <w:sz w:val="24"/>
                  <w:lang w:val="en-GB"/>
                </w:rPr>
                <w:delText>2</w:delText>
              </w:r>
            </w:del>
          </w:p>
        </w:tc>
        <w:tc>
          <w:tcPr>
            <w:tcW w:w="7879" w:type="dxa"/>
            <w:tcBorders>
              <w:top w:val="single" w:sz="4" w:space="0" w:color="auto"/>
              <w:left w:val="single" w:sz="4" w:space="0" w:color="auto"/>
              <w:bottom w:val="single" w:sz="4" w:space="0" w:color="auto"/>
              <w:right w:val="single" w:sz="4" w:space="0" w:color="auto"/>
            </w:tcBorders>
          </w:tcPr>
          <w:p w14:paraId="4ABA4A7E" w14:textId="77777777" w:rsidR="00E77292" w:rsidRPr="00E50FA4" w:rsidRDefault="00E77292" w:rsidP="00DA390D">
            <w:pPr>
              <w:spacing w:before="120" w:after="120"/>
              <w:jc w:val="both"/>
              <w:rPr>
                <w:del w:id="1402" w:author="Author"/>
                <w:rFonts w:ascii="Times New Roman" w:eastAsia="Times New Roman" w:hAnsi="Times New Roman" w:cs="Times New Roman"/>
                <w:b/>
                <w:noProof/>
                <w:sz w:val="24"/>
                <w:u w:val="single"/>
                <w:lang w:val="en-GB"/>
              </w:rPr>
            </w:pPr>
            <w:del w:id="1403" w:author="Author">
              <w:r w:rsidRPr="00E50FA4">
                <w:rPr>
                  <w:rFonts w:ascii="Times New Roman" w:eastAsia="Times New Roman" w:hAnsi="Times New Roman" w:cs="Times New Roman"/>
                  <w:b/>
                  <w:noProof/>
                  <w:sz w:val="24"/>
                  <w:u w:val="single"/>
                  <w:lang w:val="en-GB"/>
                </w:rPr>
                <w:delText>Of which: manage</w:delText>
              </w:r>
              <w:r w:rsidR="001B102C" w:rsidRPr="00E50FA4">
                <w:rPr>
                  <w:rFonts w:ascii="Times New Roman" w:eastAsia="Times New Roman" w:hAnsi="Times New Roman" w:cs="Times New Roman"/>
                  <w:b/>
                  <w:noProof/>
                  <w:sz w:val="24"/>
                  <w:u w:val="single"/>
                  <w:lang w:val="en-GB"/>
                </w:rPr>
                <w:delText>ment companies</w:delText>
              </w:r>
            </w:del>
          </w:p>
          <w:p w14:paraId="67C89871" w14:textId="77777777" w:rsidR="00E77292" w:rsidRPr="00B76863" w:rsidRDefault="00BA4944" w:rsidP="00E03C13">
            <w:pPr>
              <w:spacing w:before="120" w:after="120"/>
              <w:jc w:val="both"/>
              <w:rPr>
                <w:del w:id="1404" w:author="Author"/>
                <w:rFonts w:ascii="Times New Roman" w:hAnsi="Times New Roman"/>
                <w:noProof/>
                <w:sz w:val="24"/>
              </w:rPr>
            </w:pPr>
            <w:del w:id="1405"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exposures </w:delText>
              </w:r>
              <w:r w:rsidR="001B102C" w:rsidRPr="00E50FA4">
                <w:rPr>
                  <w:rFonts w:ascii="Times New Roman" w:eastAsia="Times New Roman" w:hAnsi="Times New Roman" w:cs="Times New Roman"/>
                  <w:noProof/>
                  <w:sz w:val="24"/>
                  <w:lang w:val="en-GB"/>
                </w:rPr>
                <w:delText xml:space="preserve">to management companies as defined in </w:delText>
              </w:r>
              <w:r w:rsidR="00E03C13" w:rsidRPr="00E50FA4">
                <w:rPr>
                  <w:rFonts w:ascii="Times New Roman" w:eastAsia="Times New Roman" w:hAnsi="Times New Roman" w:cs="Times New Roman"/>
                  <w:noProof/>
                  <w:sz w:val="24"/>
                  <w:lang w:val="en-GB"/>
                </w:rPr>
                <w:delText>Article 4</w:delText>
              </w:r>
              <w:r w:rsidR="00ED04E7">
                <w:rPr>
                  <w:rFonts w:ascii="Times New Roman" w:eastAsia="Times New Roman" w:hAnsi="Times New Roman" w:cs="Times New Roman"/>
                  <w:noProof/>
                  <w:sz w:val="24"/>
                  <w:lang w:val="en-GB"/>
                </w:rPr>
                <w:delText>(1)</w:delText>
              </w:r>
              <w:r w:rsidR="00E03C13" w:rsidRPr="00E50FA4">
                <w:rPr>
                  <w:rFonts w:ascii="Times New Roman" w:eastAsia="Times New Roman" w:hAnsi="Times New Roman" w:cs="Times New Roman"/>
                  <w:noProof/>
                  <w:sz w:val="24"/>
                  <w:lang w:val="en-GB"/>
                </w:rPr>
                <w:delText xml:space="preserve">, point (19), </w:delText>
              </w:r>
              <w:r w:rsidR="00E03C13" w:rsidRPr="00E50FA4">
                <w:rPr>
                  <w:rFonts w:ascii="Times New Roman" w:eastAsia="Times New Roman" w:hAnsi="Times New Roman" w:cs="Times New Roman"/>
                  <w:noProof/>
                  <w:sz w:val="24"/>
                  <w:lang w:val="en-GB" w:bidi="ne-NP"/>
                </w:rPr>
                <w:delText>of Regulation (EU) No 575/2013.</w:delText>
              </w:r>
            </w:del>
          </w:p>
        </w:tc>
      </w:tr>
      <w:tr w:rsidR="00E77292" w:rsidRPr="00E50FA4" w14:paraId="361BDA44" w14:textId="77777777" w:rsidTr="00BA313D">
        <w:trPr>
          <w:del w:id="1406" w:author="Author"/>
        </w:trPr>
        <w:tc>
          <w:tcPr>
            <w:tcW w:w="1188" w:type="dxa"/>
            <w:tcBorders>
              <w:top w:val="single" w:sz="4" w:space="0" w:color="auto"/>
              <w:left w:val="single" w:sz="4" w:space="0" w:color="auto"/>
              <w:bottom w:val="single" w:sz="4" w:space="0" w:color="auto"/>
              <w:right w:val="single" w:sz="4" w:space="0" w:color="auto"/>
            </w:tcBorders>
          </w:tcPr>
          <w:p w14:paraId="609577E6" w14:textId="77777777" w:rsidR="00E77292" w:rsidRPr="00E50FA4" w:rsidRDefault="00E77292" w:rsidP="00D35812">
            <w:pPr>
              <w:spacing w:before="120" w:after="120"/>
              <w:jc w:val="both"/>
              <w:rPr>
                <w:del w:id="1407" w:author="Author"/>
                <w:rFonts w:ascii="Times New Roman" w:eastAsia="Times New Roman" w:hAnsi="Times New Roman" w:cs="Times New Roman"/>
                <w:noProof/>
                <w:sz w:val="24"/>
                <w:lang w:val="en-GB"/>
              </w:rPr>
            </w:pPr>
            <w:del w:id="1408" w:author="Author">
              <w:r w:rsidRPr="00E50FA4">
                <w:rPr>
                  <w:rFonts w:ascii="Times New Roman" w:eastAsia="Times New Roman" w:hAnsi="Times New Roman" w:cs="Times New Roman"/>
                  <w:noProof/>
                  <w:sz w:val="24"/>
                  <w:lang w:val="en-GB"/>
                </w:rPr>
                <w:delText>1</w:delText>
              </w:r>
              <w:r w:rsidR="00006CBB" w:rsidRPr="00E50FA4">
                <w:rPr>
                  <w:rFonts w:ascii="Times New Roman" w:eastAsia="Times New Roman" w:hAnsi="Times New Roman" w:cs="Times New Roman"/>
                  <w:noProof/>
                  <w:sz w:val="24"/>
                  <w:lang w:val="en-GB"/>
                </w:rPr>
                <w:delText>6</w:delText>
              </w:r>
            </w:del>
          </w:p>
        </w:tc>
        <w:tc>
          <w:tcPr>
            <w:tcW w:w="7879" w:type="dxa"/>
            <w:tcBorders>
              <w:top w:val="single" w:sz="4" w:space="0" w:color="auto"/>
              <w:left w:val="single" w:sz="4" w:space="0" w:color="auto"/>
              <w:bottom w:val="single" w:sz="4" w:space="0" w:color="auto"/>
              <w:right w:val="single" w:sz="4" w:space="0" w:color="auto"/>
            </w:tcBorders>
          </w:tcPr>
          <w:p w14:paraId="6125A2F2" w14:textId="77777777" w:rsidR="00E77292" w:rsidRPr="00E50FA4" w:rsidRDefault="00E77292" w:rsidP="00DA390D">
            <w:pPr>
              <w:spacing w:before="120" w:after="120"/>
              <w:jc w:val="both"/>
              <w:rPr>
                <w:del w:id="1409" w:author="Author"/>
                <w:rFonts w:ascii="Times New Roman" w:eastAsia="Times New Roman" w:hAnsi="Times New Roman" w:cs="Times New Roman"/>
                <w:b/>
                <w:noProof/>
                <w:sz w:val="24"/>
                <w:u w:val="single"/>
                <w:lang w:val="en-GB"/>
              </w:rPr>
            </w:pPr>
            <w:del w:id="1410" w:author="Author">
              <w:r w:rsidRPr="00E50FA4">
                <w:rPr>
                  <w:rFonts w:ascii="Times New Roman" w:eastAsia="Times New Roman" w:hAnsi="Times New Roman" w:cs="Times New Roman"/>
                  <w:b/>
                  <w:noProof/>
                  <w:sz w:val="24"/>
                  <w:u w:val="single"/>
                  <w:lang w:val="en-GB"/>
                </w:rPr>
                <w:delText xml:space="preserve">Of which: insurance </w:delText>
              </w:r>
              <w:r w:rsidR="008F0332" w:rsidRPr="00E50FA4">
                <w:rPr>
                  <w:rFonts w:ascii="Times New Roman" w:eastAsia="Times New Roman" w:hAnsi="Times New Roman" w:cs="Times New Roman"/>
                  <w:b/>
                  <w:noProof/>
                  <w:sz w:val="24"/>
                  <w:u w:val="single"/>
                  <w:lang w:val="en-GB"/>
                </w:rPr>
                <w:delText>undertakings</w:delText>
              </w:r>
            </w:del>
          </w:p>
          <w:p w14:paraId="7BE9096F" w14:textId="77777777" w:rsidR="00E77292" w:rsidRPr="00E50FA4" w:rsidRDefault="00BA4944" w:rsidP="00AA68AB">
            <w:pPr>
              <w:spacing w:before="120" w:after="120"/>
              <w:jc w:val="both"/>
              <w:rPr>
                <w:del w:id="1411" w:author="Author"/>
                <w:rFonts w:ascii="Times New Roman" w:eastAsia="Times New Roman" w:hAnsi="Times New Roman" w:cs="Times New Roman"/>
                <w:noProof/>
                <w:sz w:val="24"/>
                <w:lang w:val="en-GB"/>
              </w:rPr>
            </w:pPr>
            <w:del w:id="1412"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 xml:space="preserve">shall </w:delText>
              </w:r>
              <w:r w:rsidRPr="00E50FA4">
                <w:rPr>
                  <w:rFonts w:ascii="Times New Roman" w:eastAsia="Times New Roman" w:hAnsi="Times New Roman" w:cs="Times New Roman"/>
                  <w:noProof/>
                  <w:sz w:val="24"/>
                  <w:lang w:val="en-GB" w:bidi="ne-NP"/>
                </w:rPr>
                <w:delText xml:space="preserve">disclose the </w:delText>
              </w:r>
              <w:r w:rsidRPr="00E50FA4">
                <w:rPr>
                  <w:rFonts w:ascii="Times New Roman" w:eastAsia="Times New Roman" w:hAnsi="Times New Roman" w:cs="Times New Roman"/>
                  <w:noProof/>
                  <w:sz w:val="24"/>
                  <w:lang w:val="en-GB"/>
                </w:rPr>
                <w:delText xml:space="preserve">exposures </w:delText>
              </w:r>
              <w:r w:rsidR="008F0332" w:rsidRPr="00E50FA4">
                <w:rPr>
                  <w:rFonts w:ascii="Times New Roman" w:eastAsia="Times New Roman" w:hAnsi="Times New Roman" w:cs="Times New Roman"/>
                  <w:noProof/>
                  <w:sz w:val="24"/>
                  <w:lang w:val="en-GB"/>
                </w:rPr>
                <w:delText>to insurance undertakings as defined in Article 4</w:delText>
              </w:r>
              <w:r w:rsidR="002E0121" w:rsidRPr="00E50FA4">
                <w:rPr>
                  <w:rFonts w:ascii="Times New Roman" w:eastAsia="Times New Roman" w:hAnsi="Times New Roman" w:cs="Times New Roman"/>
                  <w:noProof/>
                  <w:sz w:val="24"/>
                  <w:lang w:val="en-GB"/>
                </w:rPr>
                <w:delText xml:space="preserve">, </w:delText>
              </w:r>
              <w:r w:rsidR="0025458E" w:rsidRPr="00E50FA4">
                <w:rPr>
                  <w:rFonts w:ascii="Times New Roman" w:eastAsia="Times New Roman" w:hAnsi="Times New Roman" w:cs="Times New Roman"/>
                  <w:noProof/>
                  <w:sz w:val="24"/>
                  <w:lang w:val="en-GB"/>
                </w:rPr>
                <w:delText xml:space="preserve">paragraph (1), </w:delText>
              </w:r>
              <w:r w:rsidR="002E0121" w:rsidRPr="00E50FA4">
                <w:rPr>
                  <w:rFonts w:ascii="Times New Roman" w:eastAsia="Times New Roman" w:hAnsi="Times New Roman" w:cs="Times New Roman"/>
                  <w:noProof/>
                  <w:sz w:val="24"/>
                  <w:lang w:val="en-GB"/>
                </w:rPr>
                <w:delText xml:space="preserve">point </w:delText>
              </w:r>
              <w:r w:rsidR="008F0332" w:rsidRPr="00E50FA4">
                <w:rPr>
                  <w:rFonts w:ascii="Times New Roman" w:eastAsia="Times New Roman" w:hAnsi="Times New Roman" w:cs="Times New Roman"/>
                  <w:noProof/>
                  <w:sz w:val="24"/>
                  <w:lang w:val="en-GB"/>
                </w:rPr>
                <w:delText>(5)</w:delText>
              </w:r>
              <w:r w:rsidR="002E0121" w:rsidRPr="00E50FA4">
                <w:rPr>
                  <w:rFonts w:ascii="Times New Roman" w:eastAsia="Times New Roman" w:hAnsi="Times New Roman" w:cs="Times New Roman"/>
                  <w:noProof/>
                  <w:sz w:val="24"/>
                  <w:lang w:val="en-GB"/>
                </w:rPr>
                <w:delText>,</w:delText>
              </w:r>
              <w:r w:rsidR="008F0332" w:rsidRPr="00E50FA4">
                <w:rPr>
                  <w:rFonts w:ascii="Times New Roman" w:eastAsia="Times New Roman" w:hAnsi="Times New Roman" w:cs="Times New Roman"/>
                  <w:noProof/>
                  <w:sz w:val="24"/>
                  <w:lang w:val="en-GB"/>
                </w:rPr>
                <w:delText xml:space="preserve"> of </w:delText>
              </w:r>
              <w:r w:rsidR="007F40F6" w:rsidRPr="00E50FA4">
                <w:rPr>
                  <w:rFonts w:ascii="Times New Roman" w:eastAsia="Times New Roman" w:hAnsi="Times New Roman" w:cs="Times New Roman"/>
                  <w:noProof/>
                  <w:sz w:val="24"/>
                  <w:lang w:val="en-GB"/>
                </w:rPr>
                <w:delText>Regulation (EU) No 575/2013</w:delText>
              </w:r>
            </w:del>
          </w:p>
        </w:tc>
      </w:tr>
      <w:tr w:rsidR="00E77292" w:rsidRPr="00E50FA4" w14:paraId="55075D01" w14:textId="77777777" w:rsidTr="00BA313D">
        <w:trPr>
          <w:trHeight w:val="1060"/>
          <w:del w:id="1413" w:author="Author"/>
        </w:trPr>
        <w:tc>
          <w:tcPr>
            <w:tcW w:w="1188" w:type="dxa"/>
            <w:tcBorders>
              <w:top w:val="single" w:sz="4" w:space="0" w:color="auto"/>
              <w:left w:val="single" w:sz="4" w:space="0" w:color="auto"/>
              <w:bottom w:val="single" w:sz="4" w:space="0" w:color="auto"/>
              <w:right w:val="single" w:sz="4" w:space="0" w:color="auto"/>
            </w:tcBorders>
          </w:tcPr>
          <w:p w14:paraId="65912EC1" w14:textId="77777777" w:rsidR="00E77292" w:rsidRPr="00E50FA4" w:rsidRDefault="00E77292" w:rsidP="00D35812">
            <w:pPr>
              <w:spacing w:before="120" w:after="120"/>
              <w:jc w:val="both"/>
              <w:rPr>
                <w:del w:id="1414" w:author="Author"/>
                <w:rFonts w:ascii="Times New Roman" w:eastAsia="Times New Roman" w:hAnsi="Times New Roman" w:cs="Times New Roman"/>
                <w:noProof/>
                <w:sz w:val="24"/>
                <w:lang w:val="en-GB"/>
              </w:rPr>
            </w:pPr>
            <w:del w:id="1415" w:author="Author">
              <w:r w:rsidRPr="00E50FA4">
                <w:rPr>
                  <w:rFonts w:ascii="Times New Roman" w:eastAsia="Times New Roman" w:hAnsi="Times New Roman" w:cs="Times New Roman"/>
                  <w:noProof/>
                  <w:sz w:val="24"/>
                  <w:lang w:val="en-GB"/>
                </w:rPr>
                <w:delText>2</w:delText>
              </w:r>
              <w:r w:rsidR="00006CBB" w:rsidRPr="00E50FA4">
                <w:rPr>
                  <w:rFonts w:ascii="Times New Roman" w:eastAsia="Times New Roman" w:hAnsi="Times New Roman" w:cs="Times New Roman"/>
                  <w:noProof/>
                  <w:sz w:val="24"/>
                  <w:lang w:val="en-GB"/>
                </w:rPr>
                <w:delText>0</w:delText>
              </w:r>
            </w:del>
          </w:p>
        </w:tc>
        <w:tc>
          <w:tcPr>
            <w:tcW w:w="7879" w:type="dxa"/>
            <w:tcBorders>
              <w:top w:val="single" w:sz="4" w:space="0" w:color="auto"/>
              <w:left w:val="single" w:sz="4" w:space="0" w:color="auto"/>
              <w:bottom w:val="single" w:sz="4" w:space="0" w:color="auto"/>
              <w:right w:val="single" w:sz="4" w:space="0" w:color="auto"/>
            </w:tcBorders>
          </w:tcPr>
          <w:p w14:paraId="0DBB89F8" w14:textId="77777777" w:rsidR="00E77292" w:rsidRPr="00E50FA4" w:rsidRDefault="00E77292" w:rsidP="00DA390D">
            <w:pPr>
              <w:spacing w:before="120" w:after="120"/>
              <w:jc w:val="both"/>
              <w:rPr>
                <w:del w:id="1416" w:author="Author"/>
                <w:rFonts w:ascii="Times New Roman" w:eastAsia="Times New Roman" w:hAnsi="Times New Roman" w:cs="Times New Roman"/>
                <w:b/>
                <w:noProof/>
                <w:sz w:val="24"/>
                <w:u w:val="single"/>
                <w:lang w:val="en-GB"/>
              </w:rPr>
            </w:pPr>
            <w:del w:id="1417" w:author="Author">
              <w:r w:rsidRPr="00E50FA4">
                <w:rPr>
                  <w:rFonts w:ascii="Times New Roman" w:eastAsia="Times New Roman" w:hAnsi="Times New Roman" w:cs="Times New Roman"/>
                  <w:b/>
                  <w:noProof/>
                  <w:sz w:val="24"/>
                  <w:u w:val="single"/>
                  <w:lang w:val="en-GB"/>
                </w:rPr>
                <w:delText xml:space="preserve">Non-financial corporations subject to NFRD disclosure obligations </w:delText>
              </w:r>
            </w:del>
          </w:p>
          <w:p w14:paraId="6EA89920" w14:textId="77777777" w:rsidR="00E77292" w:rsidRPr="00E50FA4" w:rsidRDefault="00BA4944" w:rsidP="0025458E">
            <w:pPr>
              <w:spacing w:before="120" w:after="120"/>
              <w:jc w:val="both"/>
              <w:rPr>
                <w:del w:id="1418" w:author="Author"/>
                <w:rFonts w:ascii="Times New Roman" w:eastAsia="Times New Roman" w:hAnsi="Times New Roman" w:cs="Times New Roman"/>
                <w:b/>
                <w:noProof/>
                <w:sz w:val="24"/>
                <w:u w:val="single"/>
                <w:lang w:val="en-GB"/>
              </w:rPr>
            </w:pPr>
            <w:del w:id="1419"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exposures </w:delText>
              </w:r>
              <w:r w:rsidR="00DF634E" w:rsidRPr="00E50FA4">
                <w:rPr>
                  <w:rFonts w:ascii="Times New Roman" w:eastAsia="Times New Roman" w:hAnsi="Times New Roman" w:cs="Times New Roman"/>
                  <w:noProof/>
                  <w:sz w:val="24"/>
                  <w:lang w:val="en-GB" w:bidi="ne-NP"/>
                </w:rPr>
                <w:delText xml:space="preserve">to non-financial corporation as </w:delText>
              </w:r>
              <w:r w:rsidR="001D4928" w:rsidRPr="00E50FA4">
                <w:rPr>
                  <w:rFonts w:ascii="Times New Roman" w:eastAsia="Times New Roman" w:hAnsi="Times New Roman" w:cs="Times New Roman"/>
                  <w:noProof/>
                  <w:sz w:val="24"/>
                  <w:lang w:val="en-GB" w:bidi="ne-NP"/>
                </w:rPr>
                <w:delText>referred to in</w:delText>
              </w:r>
              <w:r w:rsidR="00DD5EA1" w:rsidRPr="00E50FA4">
                <w:rPr>
                  <w:rFonts w:ascii="Times New Roman" w:eastAsia="Times New Roman" w:hAnsi="Times New Roman" w:cs="Times New Roman"/>
                  <w:noProof/>
                  <w:sz w:val="24"/>
                  <w:lang w:val="en-GB" w:bidi="ne-NP"/>
                </w:rPr>
                <w:delText xml:space="preserve"> </w:delText>
              </w:r>
              <w:r w:rsidR="002E0121"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2E0121" w:rsidRPr="00E50FA4">
                <w:rPr>
                  <w:rFonts w:ascii="Times New Roman" w:eastAsia="Times New Roman" w:hAnsi="Times New Roman" w:cs="Times New Roman"/>
                  <w:noProof/>
                  <w:sz w:val="24"/>
                  <w:lang w:val="en-GB" w:bidi="ne-NP"/>
                </w:rPr>
                <w:delText xml:space="preserve">42, </w:delText>
              </w:r>
              <w:r w:rsidR="0025458E" w:rsidRPr="00E50FA4">
                <w:rPr>
                  <w:rFonts w:ascii="Times New Roman" w:eastAsia="Times New Roman" w:hAnsi="Times New Roman" w:cs="Times New Roman"/>
                  <w:noProof/>
                  <w:sz w:val="24"/>
                  <w:lang w:val="en-GB" w:bidi="ne-NP"/>
                </w:rPr>
                <w:delText>letter</w:delText>
              </w:r>
              <w:r w:rsidR="00E77292" w:rsidRPr="00E50FA4">
                <w:rPr>
                  <w:rFonts w:ascii="Times New Roman" w:eastAsia="Times New Roman" w:hAnsi="Times New Roman" w:cs="Times New Roman"/>
                  <w:noProof/>
                  <w:sz w:val="24"/>
                  <w:lang w:val="en-GB" w:bidi="ne-NP"/>
                </w:rPr>
                <w:delText xml:space="preserve"> (e)</w:delText>
              </w:r>
              <w:r w:rsidR="002E0121" w:rsidRPr="00E50FA4">
                <w:rPr>
                  <w:rFonts w:ascii="Times New Roman" w:eastAsia="Times New Roman" w:hAnsi="Times New Roman" w:cs="Times New Roman"/>
                  <w:noProof/>
                  <w:sz w:val="24"/>
                  <w:lang w:val="en-GB" w:bidi="ne-NP"/>
                </w:rPr>
                <w:delText>,</w:delText>
              </w:r>
              <w:r w:rsidR="00E77292" w:rsidRPr="00E50FA4">
                <w:rPr>
                  <w:rFonts w:ascii="Times New Roman" w:eastAsia="Times New Roman" w:hAnsi="Times New Roman" w:cs="Times New Roman"/>
                  <w:noProof/>
                  <w:sz w:val="24"/>
                  <w:lang w:val="en-GB" w:bidi="ne-NP"/>
                </w:rPr>
                <w:delText xml:space="preserve"> of Annex V to Implementing Regulation (EU) </w:delText>
              </w:r>
              <w:r w:rsidR="00C6176D" w:rsidRPr="00E50FA4">
                <w:rPr>
                  <w:rFonts w:ascii="Times New Roman" w:eastAsia="Times New Roman" w:hAnsi="Times New Roman" w:cs="Times New Roman"/>
                  <w:noProof/>
                  <w:sz w:val="24"/>
                  <w:lang w:val="en-GB"/>
                </w:rPr>
                <w:delText>2021/451</w:delText>
              </w:r>
              <w:r w:rsidR="00DF634E" w:rsidRPr="00E50FA4">
                <w:rPr>
                  <w:rFonts w:ascii="Times New Roman" w:eastAsia="Times New Roman" w:hAnsi="Times New Roman" w:cs="Times New Roman"/>
                  <w:noProof/>
                  <w:sz w:val="24"/>
                  <w:lang w:val="en-GB"/>
                </w:rPr>
                <w:delText>, which are subject to disclosure obligations under Directive 2014/95/EU</w:delText>
              </w:r>
              <w:r w:rsidR="00E77292" w:rsidRPr="00E50FA4">
                <w:rPr>
                  <w:rFonts w:ascii="Times New Roman" w:eastAsia="Times New Roman" w:hAnsi="Times New Roman" w:cs="Times New Roman"/>
                  <w:noProof/>
                  <w:sz w:val="24"/>
                  <w:lang w:val="en-GB"/>
                </w:rPr>
                <w:delText>.</w:delText>
              </w:r>
            </w:del>
          </w:p>
        </w:tc>
      </w:tr>
      <w:tr w:rsidR="00E77292" w:rsidRPr="00E50FA4" w14:paraId="15C4C009" w14:textId="77777777" w:rsidTr="00BA313D">
        <w:trPr>
          <w:del w:id="1420" w:author="Author"/>
        </w:trPr>
        <w:tc>
          <w:tcPr>
            <w:tcW w:w="1188" w:type="dxa"/>
            <w:tcBorders>
              <w:top w:val="single" w:sz="4" w:space="0" w:color="auto"/>
              <w:left w:val="single" w:sz="4" w:space="0" w:color="auto"/>
              <w:bottom w:val="single" w:sz="4" w:space="0" w:color="auto"/>
              <w:right w:val="single" w:sz="4" w:space="0" w:color="auto"/>
            </w:tcBorders>
          </w:tcPr>
          <w:p w14:paraId="1687DD49" w14:textId="77777777" w:rsidR="00E77292" w:rsidRPr="00E50FA4" w:rsidRDefault="00E77292" w:rsidP="00D35812">
            <w:pPr>
              <w:spacing w:before="120" w:after="120"/>
              <w:jc w:val="both"/>
              <w:rPr>
                <w:del w:id="1421" w:author="Author"/>
                <w:rFonts w:ascii="Times New Roman" w:eastAsia="Times New Roman" w:hAnsi="Times New Roman" w:cs="Times New Roman"/>
                <w:noProof/>
                <w:sz w:val="24"/>
                <w:lang w:val="en-GB"/>
              </w:rPr>
            </w:pPr>
            <w:del w:id="1422" w:author="Author">
              <w:r w:rsidRPr="00E50FA4">
                <w:rPr>
                  <w:rFonts w:ascii="Times New Roman" w:eastAsia="Times New Roman" w:hAnsi="Times New Roman" w:cs="Times New Roman"/>
                  <w:noProof/>
                  <w:sz w:val="24"/>
                  <w:lang w:val="en-GB"/>
                </w:rPr>
                <w:delText>28</w:delText>
              </w:r>
            </w:del>
          </w:p>
        </w:tc>
        <w:tc>
          <w:tcPr>
            <w:tcW w:w="7879" w:type="dxa"/>
            <w:tcBorders>
              <w:top w:val="single" w:sz="4" w:space="0" w:color="auto"/>
              <w:left w:val="single" w:sz="4" w:space="0" w:color="auto"/>
              <w:bottom w:val="single" w:sz="4" w:space="0" w:color="auto"/>
              <w:right w:val="single" w:sz="4" w:space="0" w:color="auto"/>
            </w:tcBorders>
          </w:tcPr>
          <w:p w14:paraId="7540FEE6" w14:textId="77777777" w:rsidR="00E77292" w:rsidRPr="00E50FA4" w:rsidRDefault="00E77292" w:rsidP="00DA390D">
            <w:pPr>
              <w:spacing w:before="120" w:after="120"/>
              <w:jc w:val="both"/>
              <w:rPr>
                <w:del w:id="1423" w:author="Author"/>
                <w:rFonts w:ascii="Times New Roman" w:eastAsia="Times New Roman" w:hAnsi="Times New Roman" w:cs="Times New Roman"/>
                <w:b/>
                <w:noProof/>
                <w:sz w:val="24"/>
                <w:u w:val="single"/>
                <w:lang w:val="en-GB"/>
              </w:rPr>
            </w:pPr>
            <w:del w:id="1424" w:author="Author">
              <w:r w:rsidRPr="00E50FA4">
                <w:rPr>
                  <w:rFonts w:ascii="Times New Roman" w:eastAsia="Times New Roman" w:hAnsi="Times New Roman" w:cs="Times New Roman"/>
                  <w:b/>
                  <w:noProof/>
                  <w:sz w:val="24"/>
                  <w:u w:val="single"/>
                  <w:lang w:val="en-GB"/>
                </w:rPr>
                <w:delText>Of which: commercial real estate loans</w:delText>
              </w:r>
            </w:del>
          </w:p>
          <w:p w14:paraId="597FC566" w14:textId="77777777" w:rsidR="00E77292" w:rsidRPr="00E50FA4" w:rsidRDefault="00BA4944" w:rsidP="0025458E">
            <w:pPr>
              <w:spacing w:before="120" w:after="120"/>
              <w:jc w:val="both"/>
              <w:rPr>
                <w:del w:id="1425" w:author="Author"/>
                <w:rFonts w:ascii="Times New Roman" w:eastAsia="Times New Roman" w:hAnsi="Times New Roman" w:cs="Times New Roman"/>
                <w:noProof/>
                <w:sz w:val="24"/>
                <w:lang w:val="en-GB"/>
              </w:rPr>
            </w:pPr>
            <w:del w:id="1426"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exposures </w:delText>
              </w:r>
              <w:r w:rsidR="006F45C0" w:rsidRPr="00E50FA4">
                <w:rPr>
                  <w:rFonts w:ascii="Times New Roman" w:eastAsia="Times New Roman" w:hAnsi="Times New Roman" w:cs="Times New Roman"/>
                  <w:noProof/>
                  <w:sz w:val="24"/>
                  <w:lang w:val="en-GB"/>
                </w:rPr>
                <w:delText xml:space="preserve">referred to in </w:delText>
              </w:r>
              <w:r w:rsidR="002E0121" w:rsidRPr="00E50FA4">
                <w:rPr>
                  <w:rFonts w:ascii="Times New Roman" w:eastAsia="Times New Roman" w:hAnsi="Times New Roman" w:cs="Times New Roman"/>
                  <w:noProof/>
                  <w:sz w:val="24"/>
                  <w:lang w:val="en-GB"/>
                </w:rPr>
                <w:delText xml:space="preserve">Part 2, </w:delText>
              </w:r>
              <w:r w:rsidR="0025458E" w:rsidRPr="00E50FA4">
                <w:rPr>
                  <w:rFonts w:ascii="Times New Roman" w:eastAsia="Times New Roman" w:hAnsi="Times New Roman" w:cs="Times New Roman"/>
                  <w:noProof/>
                  <w:sz w:val="24"/>
                  <w:lang w:val="en-GB"/>
                </w:rPr>
                <w:delText xml:space="preserve">point </w:delText>
              </w:r>
              <w:r w:rsidR="002E0121" w:rsidRPr="00E50FA4">
                <w:rPr>
                  <w:rFonts w:ascii="Times New Roman" w:eastAsia="Times New Roman" w:hAnsi="Times New Roman" w:cs="Times New Roman"/>
                  <w:noProof/>
                  <w:sz w:val="24"/>
                  <w:lang w:val="en-GB"/>
                </w:rPr>
                <w:delText xml:space="preserve">173, </w:delText>
              </w:r>
              <w:r w:rsidR="0025458E" w:rsidRPr="00E50FA4">
                <w:rPr>
                  <w:rFonts w:ascii="Times New Roman" w:eastAsia="Times New Roman" w:hAnsi="Times New Roman" w:cs="Times New Roman"/>
                  <w:noProof/>
                  <w:sz w:val="24"/>
                  <w:lang w:val="en-GB"/>
                </w:rPr>
                <w:delText>letter</w:delText>
              </w:r>
              <w:r w:rsidR="00E77292" w:rsidRPr="00E50FA4">
                <w:rPr>
                  <w:rFonts w:ascii="Times New Roman" w:eastAsia="Times New Roman" w:hAnsi="Times New Roman" w:cs="Times New Roman"/>
                  <w:noProof/>
                  <w:sz w:val="24"/>
                  <w:lang w:val="en-GB"/>
                </w:rPr>
                <w:delText xml:space="preserve"> (a)</w:delText>
              </w:r>
              <w:r w:rsidR="002E0121"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and </w:delText>
              </w:r>
              <w:r w:rsidR="0025458E" w:rsidRPr="00E50FA4">
                <w:rPr>
                  <w:rFonts w:ascii="Times New Roman" w:eastAsia="Times New Roman" w:hAnsi="Times New Roman" w:cs="Times New Roman"/>
                  <w:noProof/>
                  <w:sz w:val="24"/>
                  <w:lang w:val="en-GB"/>
                </w:rPr>
                <w:delText xml:space="preserve">point </w:delText>
              </w:r>
              <w:r w:rsidR="00E77292" w:rsidRPr="00E50FA4">
                <w:rPr>
                  <w:rFonts w:ascii="Times New Roman" w:eastAsia="Times New Roman" w:hAnsi="Times New Roman" w:cs="Times New Roman"/>
                  <w:noProof/>
                  <w:sz w:val="24"/>
                  <w:lang w:val="en-GB"/>
                </w:rPr>
                <w:delText xml:space="preserve">239ix of 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33EF02DA" w14:textId="77777777" w:rsidTr="00BA313D">
        <w:trPr>
          <w:del w:id="1427" w:author="Author"/>
        </w:trPr>
        <w:tc>
          <w:tcPr>
            <w:tcW w:w="1188" w:type="dxa"/>
            <w:tcBorders>
              <w:top w:val="single" w:sz="4" w:space="0" w:color="auto"/>
              <w:left w:val="single" w:sz="4" w:space="0" w:color="auto"/>
              <w:bottom w:val="single" w:sz="4" w:space="0" w:color="auto"/>
              <w:right w:val="single" w:sz="4" w:space="0" w:color="auto"/>
            </w:tcBorders>
          </w:tcPr>
          <w:p w14:paraId="3807D4EA" w14:textId="77777777" w:rsidR="00E77292" w:rsidRPr="00E50FA4" w:rsidRDefault="008A7C0A" w:rsidP="00D35812">
            <w:pPr>
              <w:spacing w:before="120" w:after="120"/>
              <w:jc w:val="both"/>
              <w:rPr>
                <w:del w:id="1428" w:author="Author"/>
                <w:rFonts w:ascii="Times New Roman" w:eastAsia="Times New Roman" w:hAnsi="Times New Roman" w:cs="Times New Roman"/>
                <w:noProof/>
                <w:sz w:val="24"/>
                <w:lang w:val="en-GB"/>
              </w:rPr>
            </w:pPr>
            <w:del w:id="1429" w:author="Author">
              <w:r w:rsidRPr="00E50FA4">
                <w:rPr>
                  <w:rFonts w:ascii="Times New Roman" w:eastAsia="Times New Roman" w:hAnsi="Times New Roman" w:cs="Times New Roman"/>
                  <w:noProof/>
                  <w:sz w:val="24"/>
                  <w:lang w:val="en-GB"/>
                </w:rPr>
                <w:delText>24</w:delText>
              </w:r>
            </w:del>
          </w:p>
        </w:tc>
        <w:tc>
          <w:tcPr>
            <w:tcW w:w="7879" w:type="dxa"/>
            <w:tcBorders>
              <w:top w:val="single" w:sz="4" w:space="0" w:color="auto"/>
              <w:left w:val="single" w:sz="4" w:space="0" w:color="auto"/>
              <w:bottom w:val="single" w:sz="4" w:space="0" w:color="auto"/>
              <w:right w:val="single" w:sz="4" w:space="0" w:color="auto"/>
            </w:tcBorders>
          </w:tcPr>
          <w:p w14:paraId="1F7FDEF7" w14:textId="77777777" w:rsidR="00E77292" w:rsidRPr="00E50FA4" w:rsidRDefault="00E77292" w:rsidP="00DA390D">
            <w:pPr>
              <w:spacing w:before="120" w:after="120"/>
              <w:jc w:val="both"/>
              <w:rPr>
                <w:del w:id="1430" w:author="Author"/>
                <w:rFonts w:ascii="Times New Roman" w:eastAsia="Times New Roman" w:hAnsi="Times New Roman" w:cs="Times New Roman"/>
                <w:b/>
                <w:noProof/>
                <w:sz w:val="24"/>
                <w:u w:val="single"/>
                <w:lang w:val="en-GB"/>
              </w:rPr>
            </w:pPr>
            <w:del w:id="1431" w:author="Author">
              <w:r w:rsidRPr="00E50FA4">
                <w:rPr>
                  <w:rFonts w:ascii="Times New Roman" w:eastAsia="Times New Roman" w:hAnsi="Times New Roman" w:cs="Times New Roman"/>
                  <w:b/>
                  <w:noProof/>
                  <w:sz w:val="24"/>
                  <w:u w:val="single"/>
                  <w:lang w:val="en-GB"/>
                </w:rPr>
                <w:delText>Households</w:delText>
              </w:r>
            </w:del>
          </w:p>
          <w:p w14:paraId="079967ED" w14:textId="77777777" w:rsidR="00E77292" w:rsidRPr="00E50FA4" w:rsidRDefault="00BA4944" w:rsidP="00DA390D">
            <w:pPr>
              <w:spacing w:before="120" w:after="120"/>
              <w:jc w:val="both"/>
              <w:rPr>
                <w:del w:id="1432" w:author="Author"/>
                <w:rFonts w:ascii="Times New Roman" w:eastAsia="Times New Roman" w:hAnsi="Times New Roman" w:cs="Times New Roman"/>
                <w:noProof/>
                <w:sz w:val="24"/>
                <w:lang w:val="en-GB"/>
              </w:rPr>
            </w:pPr>
            <w:del w:id="1433"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loans </w:delText>
              </w:r>
              <w:r w:rsidR="006F45C0" w:rsidRPr="00E50FA4">
                <w:rPr>
                  <w:rFonts w:ascii="Times New Roman" w:eastAsia="Times New Roman" w:hAnsi="Times New Roman" w:cs="Times New Roman"/>
                  <w:noProof/>
                  <w:sz w:val="24"/>
                  <w:lang w:val="en-GB"/>
                </w:rPr>
                <w:delText xml:space="preserve">and advances as </w:delText>
              </w:r>
              <w:r w:rsidR="001D4928" w:rsidRPr="00E50FA4">
                <w:rPr>
                  <w:rFonts w:ascii="Times New Roman" w:eastAsia="Times New Roman" w:hAnsi="Times New Roman" w:cs="Times New Roman"/>
                  <w:noProof/>
                  <w:sz w:val="24"/>
                  <w:lang w:val="en-GB"/>
                </w:rPr>
                <w:delText>referred to in</w:delText>
              </w:r>
              <w:r w:rsidR="00DD5EA1" w:rsidRPr="00E50FA4">
                <w:rPr>
                  <w:rFonts w:ascii="Times New Roman" w:eastAsia="Times New Roman" w:hAnsi="Times New Roman" w:cs="Times New Roman"/>
                  <w:noProof/>
                  <w:sz w:val="24"/>
                  <w:lang w:val="en-GB"/>
                </w:rPr>
                <w:delText xml:space="preserve"> </w:delText>
              </w:r>
              <w:r w:rsidR="00721891" w:rsidRPr="00E50FA4">
                <w:rPr>
                  <w:rFonts w:ascii="Times New Roman" w:eastAsia="Times New Roman" w:hAnsi="Times New Roman" w:cs="Times New Roman"/>
                  <w:noProof/>
                  <w:sz w:val="24"/>
                  <w:lang w:val="en-GB" w:bidi="ne-NP"/>
                </w:rPr>
                <w:delText xml:space="preserve">Part 1, </w:delText>
              </w:r>
              <w:r w:rsidR="0025458E" w:rsidRPr="00E50FA4">
                <w:rPr>
                  <w:rFonts w:ascii="Times New Roman" w:eastAsia="Times New Roman" w:hAnsi="Times New Roman" w:cs="Times New Roman"/>
                  <w:noProof/>
                  <w:sz w:val="24"/>
                  <w:lang w:val="en-GB" w:bidi="ne-NP"/>
                </w:rPr>
                <w:delText xml:space="preserve">point </w:delText>
              </w:r>
              <w:r w:rsidR="00721891" w:rsidRPr="00E50FA4">
                <w:rPr>
                  <w:rFonts w:ascii="Times New Roman" w:eastAsia="Times New Roman" w:hAnsi="Times New Roman" w:cs="Times New Roman"/>
                  <w:noProof/>
                  <w:sz w:val="24"/>
                  <w:lang w:val="en-GB" w:bidi="ne-NP"/>
                </w:rPr>
                <w:delText xml:space="preserve">42, </w:delText>
              </w:r>
              <w:r w:rsidR="0025458E" w:rsidRPr="00E50FA4">
                <w:rPr>
                  <w:rFonts w:ascii="Times New Roman" w:eastAsia="Times New Roman" w:hAnsi="Times New Roman" w:cs="Times New Roman"/>
                  <w:noProof/>
                  <w:sz w:val="24"/>
                  <w:lang w:val="en-GB" w:bidi="ne-NP"/>
                </w:rPr>
                <w:delText>letter</w:delText>
              </w:r>
              <w:r w:rsidR="00E77292" w:rsidRPr="00E50FA4">
                <w:rPr>
                  <w:rFonts w:ascii="Times New Roman" w:eastAsia="Times New Roman" w:hAnsi="Times New Roman" w:cs="Times New Roman"/>
                  <w:noProof/>
                  <w:sz w:val="24"/>
                  <w:lang w:val="en-GB"/>
                </w:rPr>
                <w:delText xml:space="preserve"> (f)</w:delText>
              </w:r>
              <w:r w:rsidR="00721891"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w:delText>
              </w:r>
              <w:r w:rsidR="00E77292" w:rsidRPr="00E50FA4">
                <w:rPr>
                  <w:rFonts w:ascii="Times New Roman" w:eastAsia="Times New Roman" w:hAnsi="Times New Roman" w:cs="Times New Roman"/>
                  <w:noProof/>
                  <w:sz w:val="24"/>
                  <w:lang w:val="en-GB" w:bidi="ne-NP"/>
                </w:rPr>
                <w:delText xml:space="preserve">of 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p w14:paraId="2334996F" w14:textId="77777777" w:rsidR="00A13CAF" w:rsidRPr="00E50FA4" w:rsidRDefault="00BA4944" w:rsidP="00BA4944">
            <w:pPr>
              <w:spacing w:before="120" w:after="120"/>
              <w:jc w:val="both"/>
              <w:rPr>
                <w:del w:id="1434" w:author="Author"/>
                <w:rFonts w:ascii="Times New Roman" w:eastAsia="Times New Roman" w:hAnsi="Times New Roman" w:cs="Times New Roman"/>
                <w:noProof/>
                <w:sz w:val="24"/>
                <w:lang w:val="en-GB"/>
              </w:rPr>
            </w:pPr>
            <w:del w:id="1435" w:author="Author">
              <w:r w:rsidRPr="00E50FA4">
                <w:rPr>
                  <w:rFonts w:ascii="Times New Roman" w:hAnsi="Times New Roman"/>
                  <w:noProof/>
                  <w:sz w:val="24"/>
                  <w:lang w:val="en-GB"/>
                </w:rPr>
                <w:delText>I</w:delText>
              </w:r>
              <w:r w:rsidR="00A13CAF" w:rsidRPr="00E50FA4">
                <w:rPr>
                  <w:rFonts w:ascii="Times New Roman" w:hAnsi="Times New Roman"/>
                  <w:noProof/>
                  <w:sz w:val="24"/>
                  <w:lang w:val="en-GB"/>
                </w:rPr>
                <w:delText xml:space="preserve">nstitutions </w:delText>
              </w:r>
              <w:r w:rsidRPr="00E50FA4">
                <w:rPr>
                  <w:rFonts w:ascii="Times New Roman" w:hAnsi="Times New Roman"/>
                  <w:noProof/>
                  <w:sz w:val="24"/>
                  <w:lang w:val="en-GB"/>
                </w:rPr>
                <w:delText xml:space="preserve">are to </w:delText>
              </w:r>
              <w:r w:rsidR="00A13CAF" w:rsidRPr="00E50FA4">
                <w:rPr>
                  <w:rFonts w:ascii="Times New Roman" w:hAnsi="Times New Roman"/>
                  <w:noProof/>
                  <w:sz w:val="24"/>
                  <w:lang w:val="en-GB"/>
                </w:rPr>
                <w:delText xml:space="preserve">collect information from their counterparties bilaterally through the </w:delText>
              </w:r>
              <w:r w:rsidR="00C6176D" w:rsidRPr="00E50FA4">
                <w:rPr>
                  <w:rFonts w:ascii="Times New Roman" w:hAnsi="Times New Roman"/>
                  <w:noProof/>
                  <w:sz w:val="24"/>
                  <w:lang w:val="en-GB"/>
                </w:rPr>
                <w:delText xml:space="preserve">loan </w:delText>
              </w:r>
              <w:r w:rsidR="00A13CAF" w:rsidRPr="00E50FA4">
                <w:rPr>
                  <w:rFonts w:ascii="Times New Roman" w:hAnsi="Times New Roman"/>
                  <w:noProof/>
                  <w:sz w:val="24"/>
                  <w:lang w:val="en-GB"/>
                </w:rPr>
                <w:delText>origination</w:delText>
              </w:r>
              <w:r w:rsidR="00C6176D" w:rsidRPr="00E50FA4">
                <w:rPr>
                  <w:rFonts w:ascii="Times New Roman" w:hAnsi="Times New Roman"/>
                  <w:noProof/>
                  <w:sz w:val="24"/>
                  <w:lang w:val="en-GB"/>
                </w:rPr>
                <w:delText xml:space="preserve"> process</w:delText>
              </w:r>
              <w:r w:rsidR="00A13CAF" w:rsidRPr="00E50FA4">
                <w:rPr>
                  <w:rFonts w:ascii="Times New Roman" w:hAnsi="Times New Roman"/>
                  <w:noProof/>
                  <w:sz w:val="24"/>
                  <w:lang w:val="en-GB"/>
                </w:rPr>
                <w:delText xml:space="preserve">, and </w:delText>
              </w:r>
              <w:r w:rsidR="00C6176D" w:rsidRPr="00E50FA4">
                <w:rPr>
                  <w:rFonts w:ascii="Times New Roman" w:hAnsi="Times New Roman"/>
                  <w:noProof/>
                  <w:sz w:val="24"/>
                  <w:lang w:val="en-GB"/>
                </w:rPr>
                <w:delText xml:space="preserve">the </w:delText>
              </w:r>
              <w:r w:rsidR="00A13CAF" w:rsidRPr="00E50FA4">
                <w:rPr>
                  <w:rFonts w:ascii="Times New Roman" w:hAnsi="Times New Roman"/>
                  <w:noProof/>
                  <w:sz w:val="24"/>
                  <w:lang w:val="en-GB"/>
                </w:rPr>
                <w:delText xml:space="preserve">regular credit review and monitoring process. </w:delText>
              </w:r>
            </w:del>
          </w:p>
        </w:tc>
      </w:tr>
      <w:tr w:rsidR="00E77292" w:rsidRPr="00E50FA4" w14:paraId="2F197969" w14:textId="77777777" w:rsidTr="00BA313D">
        <w:trPr>
          <w:del w:id="1436" w:author="Author"/>
        </w:trPr>
        <w:tc>
          <w:tcPr>
            <w:tcW w:w="1188" w:type="dxa"/>
            <w:tcBorders>
              <w:top w:val="single" w:sz="4" w:space="0" w:color="auto"/>
              <w:left w:val="single" w:sz="4" w:space="0" w:color="auto"/>
              <w:bottom w:val="single" w:sz="4" w:space="0" w:color="auto"/>
              <w:right w:val="single" w:sz="4" w:space="0" w:color="auto"/>
            </w:tcBorders>
          </w:tcPr>
          <w:p w14:paraId="734D42A1" w14:textId="77777777" w:rsidR="00E77292" w:rsidRPr="00E50FA4" w:rsidRDefault="008A7C0A" w:rsidP="00D35812">
            <w:pPr>
              <w:spacing w:before="120" w:after="120"/>
              <w:jc w:val="both"/>
              <w:rPr>
                <w:del w:id="1437" w:author="Author"/>
                <w:rFonts w:ascii="Times New Roman" w:eastAsia="Times New Roman" w:hAnsi="Times New Roman" w:cs="Times New Roman"/>
                <w:noProof/>
                <w:sz w:val="24"/>
                <w:lang w:val="en-GB"/>
              </w:rPr>
            </w:pPr>
            <w:del w:id="1438" w:author="Author">
              <w:r w:rsidRPr="00E50FA4">
                <w:rPr>
                  <w:rFonts w:ascii="Times New Roman" w:eastAsia="Times New Roman" w:hAnsi="Times New Roman" w:cs="Times New Roman"/>
                  <w:noProof/>
                  <w:sz w:val="24"/>
                  <w:lang w:val="en-GB"/>
                </w:rPr>
                <w:delText>25</w:delText>
              </w:r>
            </w:del>
          </w:p>
        </w:tc>
        <w:tc>
          <w:tcPr>
            <w:tcW w:w="7879" w:type="dxa"/>
            <w:tcBorders>
              <w:top w:val="single" w:sz="4" w:space="0" w:color="auto"/>
              <w:left w:val="single" w:sz="4" w:space="0" w:color="auto"/>
              <w:bottom w:val="single" w:sz="4" w:space="0" w:color="auto"/>
              <w:right w:val="single" w:sz="4" w:space="0" w:color="auto"/>
            </w:tcBorders>
          </w:tcPr>
          <w:p w14:paraId="760207BB" w14:textId="77777777" w:rsidR="00E77292" w:rsidRPr="00E50FA4" w:rsidRDefault="00E77292" w:rsidP="00DA390D">
            <w:pPr>
              <w:spacing w:before="120" w:after="120"/>
              <w:jc w:val="both"/>
              <w:rPr>
                <w:del w:id="1439" w:author="Author"/>
                <w:rFonts w:ascii="Times New Roman" w:eastAsia="Times New Roman" w:hAnsi="Times New Roman" w:cs="Times New Roman"/>
                <w:b/>
                <w:noProof/>
                <w:sz w:val="24"/>
                <w:u w:val="single"/>
                <w:lang w:val="en-GB"/>
              </w:rPr>
            </w:pPr>
            <w:del w:id="1440" w:author="Author">
              <w:r w:rsidRPr="00E50FA4">
                <w:rPr>
                  <w:rFonts w:ascii="Times New Roman" w:eastAsia="Times New Roman" w:hAnsi="Times New Roman" w:cs="Times New Roman"/>
                  <w:b/>
                  <w:noProof/>
                  <w:sz w:val="24"/>
                  <w:u w:val="single"/>
                  <w:lang w:val="en-GB"/>
                </w:rPr>
                <w:delText>Of which: loans collateralised by residential immovable property</w:delText>
              </w:r>
            </w:del>
          </w:p>
          <w:p w14:paraId="46EF8AD8" w14:textId="77777777" w:rsidR="00E77292" w:rsidRPr="00E50FA4" w:rsidRDefault="00BA4944" w:rsidP="00DA390D">
            <w:pPr>
              <w:spacing w:before="120" w:after="120"/>
              <w:jc w:val="both"/>
              <w:rPr>
                <w:del w:id="1441" w:author="Author"/>
                <w:rFonts w:ascii="Times New Roman" w:eastAsia="Times New Roman" w:hAnsi="Times New Roman" w:cs="Times New Roman"/>
                <w:noProof/>
                <w:sz w:val="24"/>
                <w:lang w:val="en-GB"/>
              </w:rPr>
            </w:pPr>
            <w:del w:id="1442" w:author="Author">
              <w:r w:rsidRPr="00E50FA4">
                <w:rPr>
                  <w:rFonts w:ascii="Times New Roman" w:eastAsia="Times New Roman" w:hAnsi="Times New Roman" w:cs="Times New Roman"/>
                  <w:noProof/>
                  <w:sz w:val="24"/>
                  <w:lang w:val="en-GB" w:bidi="ne-NP"/>
                </w:rPr>
                <w:delText xml:space="preserve">Institutions </w:delText>
              </w:r>
              <w:r w:rsidR="00AA68A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loans</w:delText>
              </w:r>
              <w:r w:rsidR="00E03C13" w:rsidRPr="00E50FA4">
                <w:rPr>
                  <w:rFonts w:ascii="Times New Roman" w:eastAsia="Times New Roman" w:hAnsi="Times New Roman" w:cs="Times New Roman"/>
                  <w:noProof/>
                  <w:sz w:val="24"/>
                  <w:lang w:val="en-GB"/>
                </w:rPr>
                <w:delText xml:space="preserve"> and advances</w:delText>
              </w:r>
              <w:r w:rsidRPr="00E50FA4">
                <w:rPr>
                  <w:rFonts w:ascii="Times New Roman" w:eastAsia="Times New Roman" w:hAnsi="Times New Roman" w:cs="Times New Roman"/>
                  <w:noProof/>
                  <w:sz w:val="24"/>
                  <w:lang w:val="en-GB"/>
                </w:rPr>
                <w:delText xml:space="preserve"> </w:delText>
              </w:r>
              <w:r w:rsidR="006F45C0" w:rsidRPr="00E50FA4">
                <w:rPr>
                  <w:rFonts w:ascii="Times New Roman" w:eastAsia="Times New Roman" w:hAnsi="Times New Roman" w:cs="Times New Roman"/>
                  <w:noProof/>
                  <w:sz w:val="24"/>
                  <w:lang w:val="en-GB"/>
                </w:rPr>
                <w:delText xml:space="preserve">collateralised by residential immovable property as </w:delText>
              </w:r>
              <w:r w:rsidR="001D4928" w:rsidRPr="00E50FA4">
                <w:rPr>
                  <w:rFonts w:ascii="Times New Roman" w:eastAsia="Times New Roman" w:hAnsi="Times New Roman" w:cs="Times New Roman"/>
                  <w:noProof/>
                  <w:sz w:val="24"/>
                  <w:lang w:val="en-GB"/>
                </w:rPr>
                <w:delText>referred to in</w:delText>
              </w:r>
              <w:r w:rsidR="006F45C0" w:rsidRPr="00E50FA4">
                <w:rPr>
                  <w:rFonts w:ascii="Times New Roman" w:eastAsia="Times New Roman" w:hAnsi="Times New Roman" w:cs="Times New Roman"/>
                  <w:noProof/>
                  <w:sz w:val="24"/>
                  <w:lang w:val="en-GB"/>
                </w:rPr>
                <w:delText xml:space="preserve"> </w:delText>
              </w:r>
              <w:r w:rsidR="00721891" w:rsidRPr="00E50FA4">
                <w:rPr>
                  <w:rFonts w:ascii="Times New Roman" w:eastAsia="Times New Roman" w:hAnsi="Times New Roman" w:cs="Times New Roman"/>
                  <w:noProof/>
                  <w:sz w:val="24"/>
                  <w:lang w:val="en-GB"/>
                </w:rPr>
                <w:delText xml:space="preserve">Part 2, </w:delText>
              </w:r>
              <w:r w:rsidR="0025458E" w:rsidRPr="00E50FA4">
                <w:rPr>
                  <w:rFonts w:ascii="Times New Roman" w:eastAsia="Times New Roman" w:hAnsi="Times New Roman" w:cs="Times New Roman"/>
                  <w:noProof/>
                  <w:sz w:val="24"/>
                  <w:lang w:val="en-GB"/>
                </w:rPr>
                <w:delText xml:space="preserve">point </w:delText>
              </w:r>
              <w:r w:rsidR="00721891" w:rsidRPr="00E50FA4">
                <w:rPr>
                  <w:rFonts w:ascii="Times New Roman" w:eastAsia="Times New Roman" w:hAnsi="Times New Roman" w:cs="Times New Roman"/>
                  <w:noProof/>
                  <w:sz w:val="24"/>
                  <w:lang w:val="en-GB"/>
                </w:rPr>
                <w:delText xml:space="preserve">173, </w:delText>
              </w:r>
              <w:r w:rsidR="0025458E" w:rsidRPr="00E50FA4">
                <w:rPr>
                  <w:rFonts w:ascii="Times New Roman" w:eastAsia="Times New Roman" w:hAnsi="Times New Roman" w:cs="Times New Roman"/>
                  <w:noProof/>
                  <w:sz w:val="24"/>
                  <w:lang w:val="en-GB"/>
                </w:rPr>
                <w:delText>letter</w:delText>
              </w:r>
              <w:r w:rsidR="00E77292" w:rsidRPr="00E50FA4">
                <w:rPr>
                  <w:rFonts w:ascii="Times New Roman" w:eastAsia="Times New Roman" w:hAnsi="Times New Roman" w:cs="Times New Roman"/>
                  <w:noProof/>
                  <w:sz w:val="24"/>
                  <w:lang w:val="en-GB"/>
                </w:rPr>
                <w:delText xml:space="preserve"> (a)</w:delText>
              </w:r>
              <w:r w:rsidR="00721891"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of Annex V to Implementing Regulation (EU) </w:delText>
              </w:r>
              <w:r w:rsidR="00C6176D"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p w14:paraId="6EAE4853" w14:textId="77777777" w:rsidR="004C2F9A" w:rsidRPr="00E50FA4" w:rsidRDefault="004C2F9A" w:rsidP="00DD5EA1">
            <w:pPr>
              <w:spacing w:before="120" w:after="120"/>
              <w:jc w:val="both"/>
              <w:rPr>
                <w:del w:id="1443" w:author="Author"/>
                <w:rFonts w:ascii="Times New Roman" w:eastAsia="Times New Roman" w:hAnsi="Times New Roman" w:cs="Times New Roman"/>
                <w:bCs/>
                <w:noProof/>
                <w:sz w:val="24"/>
                <w:lang w:val="en-GB"/>
              </w:rPr>
            </w:pPr>
            <w:del w:id="1444" w:author="Author">
              <w:r w:rsidRPr="00E50FA4">
                <w:rPr>
                  <w:rFonts w:ascii="Times New Roman" w:eastAsia="Times New Roman" w:hAnsi="Times New Roman" w:cs="Times New Roman"/>
                  <w:bCs/>
                  <w:noProof/>
                  <w:sz w:val="24"/>
                  <w:lang w:val="en-GB"/>
                </w:rPr>
                <w:delText>The alignment of th</w:delText>
              </w:r>
              <w:r w:rsidR="00721891" w:rsidRPr="00E50FA4">
                <w:rPr>
                  <w:rFonts w:ascii="Times New Roman" w:eastAsia="Times New Roman" w:hAnsi="Times New Roman" w:cs="Times New Roman"/>
                  <w:bCs/>
                  <w:noProof/>
                  <w:sz w:val="24"/>
                  <w:lang w:val="en-GB"/>
                </w:rPr>
                <w:delText>o</w:delText>
              </w:r>
              <w:r w:rsidRPr="00E50FA4">
                <w:rPr>
                  <w:rFonts w:ascii="Times New Roman" w:eastAsia="Times New Roman" w:hAnsi="Times New Roman" w:cs="Times New Roman"/>
                  <w:bCs/>
                  <w:noProof/>
                  <w:sz w:val="24"/>
                  <w:lang w:val="en-GB"/>
                </w:rPr>
                <w:delText xml:space="preserve">se exposures </w:delText>
              </w:r>
              <w:r w:rsidR="00DD5EA1" w:rsidRPr="00E50FA4">
                <w:rPr>
                  <w:rFonts w:ascii="Times New Roman" w:eastAsia="Times New Roman" w:hAnsi="Times New Roman" w:cs="Times New Roman"/>
                  <w:bCs/>
                  <w:noProof/>
                  <w:sz w:val="24"/>
                  <w:lang w:val="en-GB"/>
                </w:rPr>
                <w:delText xml:space="preserve">to Regulation (EU) 2020/852 </w:delText>
              </w:r>
              <w:r w:rsidRPr="00E50FA4">
                <w:rPr>
                  <w:rFonts w:ascii="Times New Roman" w:eastAsia="Times New Roman" w:hAnsi="Times New Roman" w:cs="Times New Roman"/>
                  <w:bCs/>
                  <w:noProof/>
                  <w:sz w:val="24"/>
                  <w:lang w:val="en-GB"/>
                </w:rPr>
                <w:delText>shall only be assessed</w:delText>
              </w:r>
              <w:r w:rsidR="003A0211" w:rsidRPr="00E50FA4">
                <w:rPr>
                  <w:rFonts w:ascii="Times New Roman" w:eastAsia="Times New Roman" w:hAnsi="Times New Roman" w:cs="Times New Roman"/>
                  <w:bCs/>
                  <w:noProof/>
                  <w:sz w:val="24"/>
                  <w:lang w:val="en-GB"/>
                </w:rPr>
                <w:delText xml:space="preserve"> following a simplified approach</w:delText>
              </w:r>
              <w:r w:rsidRPr="00E50FA4">
                <w:rPr>
                  <w:rFonts w:ascii="Times New Roman" w:eastAsia="Times New Roman" w:hAnsi="Times New Roman" w:cs="Times New Roman"/>
                  <w:bCs/>
                  <w:noProof/>
                  <w:sz w:val="24"/>
                  <w:lang w:val="en-GB"/>
                </w:rPr>
                <w:delText xml:space="preserve"> for the objective of climate change mitigation in accordance with the technical screening criteria for buildings, namely renovation and acquisition and ownership in accordance with points 7.2., 7.3., 7.4., 7.5, 7.6., and 7.7. respectively, of Annex I to </w:delText>
              </w:r>
              <w:r w:rsidR="00721891" w:rsidRPr="00E50FA4">
                <w:rPr>
                  <w:rFonts w:ascii="Times New Roman" w:eastAsia="Times New Roman" w:hAnsi="Times New Roman" w:cs="Times New Roman"/>
                  <w:bCs/>
                  <w:noProof/>
                  <w:sz w:val="24"/>
                  <w:lang w:val="en-GB"/>
                </w:rPr>
                <w:delText>Delegated Regulation (EU) 2021/2139</w:delText>
              </w:r>
              <w:r w:rsidR="003A0211" w:rsidRPr="00E50FA4">
                <w:rPr>
                  <w:rFonts w:ascii="Times New Roman" w:eastAsia="Times New Roman" w:hAnsi="Times New Roman" w:cs="Times New Roman"/>
                  <w:bCs/>
                  <w:noProof/>
                  <w:sz w:val="24"/>
                  <w:lang w:val="en-GB"/>
                </w:rPr>
                <w:delText>, based on the energy efficiency of the underlying collateral</w:delText>
              </w:r>
              <w:r w:rsidRPr="00E50FA4">
                <w:rPr>
                  <w:rFonts w:ascii="Times New Roman" w:eastAsia="Times New Roman" w:hAnsi="Times New Roman" w:cs="Times New Roman"/>
                  <w:bCs/>
                  <w:noProof/>
                  <w:sz w:val="24"/>
                  <w:lang w:val="en-GB"/>
                </w:rPr>
                <w:delText>.</w:delText>
              </w:r>
            </w:del>
          </w:p>
        </w:tc>
      </w:tr>
      <w:tr w:rsidR="008A7C0A" w:rsidRPr="00E50FA4" w14:paraId="099F676A" w14:textId="77777777" w:rsidTr="00BA313D">
        <w:trPr>
          <w:del w:id="1445" w:author="Author"/>
        </w:trPr>
        <w:tc>
          <w:tcPr>
            <w:tcW w:w="1188" w:type="dxa"/>
            <w:tcBorders>
              <w:top w:val="single" w:sz="4" w:space="0" w:color="auto"/>
              <w:left w:val="single" w:sz="4" w:space="0" w:color="auto"/>
              <w:bottom w:val="single" w:sz="4" w:space="0" w:color="auto"/>
              <w:right w:val="single" w:sz="4" w:space="0" w:color="auto"/>
            </w:tcBorders>
          </w:tcPr>
          <w:p w14:paraId="7F53824A" w14:textId="77777777" w:rsidR="008A7C0A" w:rsidRPr="00E50FA4" w:rsidRDefault="008A7C0A" w:rsidP="008A7C0A">
            <w:pPr>
              <w:spacing w:before="120" w:after="120"/>
              <w:jc w:val="both"/>
              <w:rPr>
                <w:del w:id="1446" w:author="Author"/>
                <w:rFonts w:ascii="Times New Roman" w:eastAsia="Times New Roman" w:hAnsi="Times New Roman" w:cs="Times New Roman"/>
                <w:noProof/>
                <w:sz w:val="24"/>
                <w:lang w:val="en-GB"/>
              </w:rPr>
            </w:pPr>
            <w:del w:id="1447" w:author="Author">
              <w:r w:rsidRPr="00E50FA4">
                <w:rPr>
                  <w:rFonts w:ascii="Times New Roman" w:eastAsia="Times New Roman" w:hAnsi="Times New Roman" w:cs="Times New Roman"/>
                  <w:noProof/>
                  <w:sz w:val="24"/>
                  <w:lang w:val="en-GB"/>
                </w:rPr>
                <w:delText>26</w:delText>
              </w:r>
            </w:del>
          </w:p>
        </w:tc>
        <w:tc>
          <w:tcPr>
            <w:tcW w:w="7879" w:type="dxa"/>
            <w:tcBorders>
              <w:top w:val="single" w:sz="4" w:space="0" w:color="auto"/>
              <w:left w:val="single" w:sz="4" w:space="0" w:color="auto"/>
              <w:bottom w:val="single" w:sz="4" w:space="0" w:color="auto"/>
              <w:right w:val="single" w:sz="4" w:space="0" w:color="auto"/>
            </w:tcBorders>
          </w:tcPr>
          <w:p w14:paraId="41BA4639" w14:textId="77777777" w:rsidR="008A7C0A" w:rsidRPr="00E50FA4" w:rsidRDefault="008A7C0A" w:rsidP="008A7C0A">
            <w:pPr>
              <w:spacing w:before="120" w:after="120"/>
              <w:jc w:val="both"/>
              <w:rPr>
                <w:del w:id="1448" w:author="Author"/>
                <w:rFonts w:ascii="Times New Roman" w:eastAsia="Times New Roman" w:hAnsi="Times New Roman" w:cs="Times New Roman"/>
                <w:b/>
                <w:noProof/>
                <w:sz w:val="24"/>
                <w:u w:val="single"/>
                <w:lang w:val="en-GB"/>
              </w:rPr>
            </w:pPr>
            <w:del w:id="1449" w:author="Author">
              <w:r w:rsidRPr="00E50FA4">
                <w:rPr>
                  <w:rFonts w:ascii="Times New Roman" w:eastAsia="Times New Roman" w:hAnsi="Times New Roman" w:cs="Times New Roman"/>
                  <w:b/>
                  <w:noProof/>
                  <w:sz w:val="24"/>
                  <w:u w:val="single"/>
                  <w:lang w:val="en-GB"/>
                </w:rPr>
                <w:delText>Of which: building renovation loans</w:delText>
              </w:r>
            </w:del>
          </w:p>
          <w:p w14:paraId="2224BD91" w14:textId="77777777" w:rsidR="004C2F9A" w:rsidRPr="00E50FA4" w:rsidRDefault="00BA4944" w:rsidP="008A7C0A">
            <w:pPr>
              <w:spacing w:before="120" w:after="120"/>
              <w:jc w:val="both"/>
              <w:rPr>
                <w:del w:id="1450" w:author="Author"/>
                <w:rFonts w:ascii="Times New Roman" w:eastAsia="Times New Roman" w:hAnsi="Times New Roman" w:cs="Times New Roman"/>
                <w:noProof/>
                <w:sz w:val="24"/>
                <w:lang w:val="en-GB"/>
              </w:rPr>
            </w:pPr>
            <w:del w:id="1451" w:author="Author">
              <w:r w:rsidRPr="00E50FA4">
                <w:rPr>
                  <w:rFonts w:ascii="Times New Roman" w:eastAsia="Times New Roman" w:hAnsi="Times New Roman" w:cs="Times New Roman"/>
                  <w:noProof/>
                  <w:sz w:val="24"/>
                  <w:lang w:val="en-GB" w:bidi="ne-NP"/>
                </w:rPr>
                <w:delText xml:space="preserve">Institutions </w:delText>
              </w:r>
              <w:r w:rsidR="00DF1EF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loans </w:delText>
              </w:r>
              <w:r w:rsidR="008A7C0A" w:rsidRPr="00E50FA4">
                <w:rPr>
                  <w:rFonts w:ascii="Times New Roman" w:eastAsia="Times New Roman" w:hAnsi="Times New Roman" w:cs="Times New Roman"/>
                  <w:noProof/>
                  <w:sz w:val="24"/>
                  <w:lang w:val="en-GB"/>
                </w:rPr>
                <w:delText xml:space="preserve">that are granted to </w:delText>
              </w:r>
              <w:r w:rsidR="00007009" w:rsidRPr="00E50FA4">
                <w:rPr>
                  <w:rFonts w:ascii="Times New Roman" w:eastAsia="Times New Roman" w:hAnsi="Times New Roman" w:cs="Times New Roman"/>
                  <w:noProof/>
                  <w:sz w:val="24"/>
                  <w:lang w:val="en-GB"/>
                </w:rPr>
                <w:delText>households</w:delText>
              </w:r>
              <w:r w:rsidR="008A7C0A" w:rsidRPr="00E50FA4">
                <w:rPr>
                  <w:rFonts w:ascii="Times New Roman" w:eastAsia="Times New Roman" w:hAnsi="Times New Roman" w:cs="Times New Roman"/>
                  <w:noProof/>
                  <w:sz w:val="24"/>
                  <w:lang w:val="en-GB"/>
                </w:rPr>
                <w:delText xml:space="preserve"> with the purpose of renovating their house.</w:delText>
              </w:r>
            </w:del>
          </w:p>
          <w:p w14:paraId="76893ABD" w14:textId="77777777" w:rsidR="008A7C0A" w:rsidRPr="00E50FA4" w:rsidRDefault="004C2F9A" w:rsidP="00DF1EFB">
            <w:pPr>
              <w:spacing w:before="120" w:after="120"/>
              <w:jc w:val="both"/>
              <w:rPr>
                <w:del w:id="1452" w:author="Author"/>
                <w:rFonts w:ascii="Times New Roman" w:eastAsia="Times New Roman" w:hAnsi="Times New Roman" w:cs="Times New Roman"/>
                <w:b/>
                <w:noProof/>
                <w:sz w:val="24"/>
                <w:u w:val="single"/>
                <w:lang w:val="en-GB"/>
              </w:rPr>
            </w:pPr>
            <w:del w:id="1453" w:author="Author">
              <w:r w:rsidRPr="00E50FA4">
                <w:rPr>
                  <w:rFonts w:ascii="Times New Roman" w:eastAsia="Times New Roman" w:hAnsi="Times New Roman" w:cs="Times New Roman"/>
                  <w:bCs/>
                  <w:noProof/>
                  <w:sz w:val="24"/>
                  <w:lang w:val="en-GB"/>
                </w:rPr>
                <w:delText xml:space="preserve">The alignment of these exposures </w:delText>
              </w:r>
              <w:r w:rsidR="00DD5EA1" w:rsidRPr="00E50FA4">
                <w:rPr>
                  <w:rFonts w:ascii="Times New Roman" w:eastAsia="Times New Roman" w:hAnsi="Times New Roman" w:cs="Times New Roman"/>
                  <w:bCs/>
                  <w:noProof/>
                  <w:sz w:val="24"/>
                  <w:lang w:val="en-GB"/>
                </w:rPr>
                <w:delText xml:space="preserve">to Regulation (EU) 2020/852 </w:delText>
              </w:r>
              <w:r w:rsidRPr="00E50FA4">
                <w:rPr>
                  <w:rFonts w:ascii="Times New Roman" w:eastAsia="Times New Roman" w:hAnsi="Times New Roman" w:cs="Times New Roman"/>
                  <w:bCs/>
                  <w:noProof/>
                  <w:sz w:val="24"/>
                  <w:lang w:val="en-GB"/>
                </w:rPr>
                <w:delText xml:space="preserve">shall only be assessed </w:delText>
              </w:r>
              <w:r w:rsidR="003A0211" w:rsidRPr="00E50FA4">
                <w:rPr>
                  <w:rFonts w:ascii="Times New Roman" w:eastAsia="Times New Roman" w:hAnsi="Times New Roman" w:cs="Times New Roman"/>
                  <w:bCs/>
                  <w:noProof/>
                  <w:sz w:val="24"/>
                  <w:lang w:val="en-GB"/>
                </w:rPr>
                <w:delText xml:space="preserve">following a simplified approach </w:delText>
              </w:r>
              <w:r w:rsidRPr="00E50FA4">
                <w:rPr>
                  <w:rFonts w:ascii="Times New Roman" w:eastAsia="Times New Roman" w:hAnsi="Times New Roman" w:cs="Times New Roman"/>
                  <w:bCs/>
                  <w:noProof/>
                  <w:sz w:val="24"/>
                  <w:lang w:val="en-GB"/>
                </w:rPr>
                <w:delText xml:space="preserve">for the objective of climate change mitigation in accordance with the technical screening criteria for buildings, namely renovation and acquisition and ownership in accordance with points 7.2., </w:delText>
              </w:r>
              <w:r w:rsidRPr="00E50FA4">
                <w:rPr>
                  <w:rFonts w:ascii="Times New Roman" w:eastAsia="Times New Roman" w:hAnsi="Times New Roman" w:cs="Times New Roman"/>
                  <w:bCs/>
                  <w:noProof/>
                  <w:sz w:val="24"/>
                  <w:lang w:val="en-GB"/>
                </w:rPr>
                <w:lastRenderedPageBreak/>
                <w:delText>7.3., 7.4., 7.5, 7.6., and 7.7.</w:delText>
              </w:r>
              <w:r w:rsidR="00292EF5" w:rsidRPr="00E50FA4">
                <w:rPr>
                  <w:rFonts w:ascii="Times New Roman" w:eastAsia="Times New Roman" w:hAnsi="Times New Roman" w:cs="Times New Roman"/>
                  <w:bCs/>
                  <w:noProof/>
                  <w:sz w:val="24"/>
                  <w:lang w:val="en-GB"/>
                </w:rPr>
                <w:delText>,</w:delText>
              </w:r>
              <w:r w:rsidRPr="00E50FA4">
                <w:rPr>
                  <w:rFonts w:ascii="Times New Roman" w:eastAsia="Times New Roman" w:hAnsi="Times New Roman" w:cs="Times New Roman"/>
                  <w:bCs/>
                  <w:noProof/>
                  <w:sz w:val="24"/>
                  <w:lang w:val="en-GB"/>
                </w:rPr>
                <w:delText xml:space="preserve"> respectively, of Annex I to </w:delText>
              </w:r>
              <w:r w:rsidR="00DE3F3D" w:rsidRPr="00E50FA4">
                <w:rPr>
                  <w:rFonts w:ascii="Times New Roman" w:eastAsia="Times New Roman" w:hAnsi="Times New Roman" w:cs="Times New Roman"/>
                  <w:bCs/>
                  <w:noProof/>
                  <w:sz w:val="24"/>
                  <w:lang w:val="en-GB"/>
                </w:rPr>
                <w:delText>Delegated Regulation (EU) 2021/2139</w:delText>
              </w:r>
              <w:r w:rsidR="003A0211" w:rsidRPr="00E50FA4">
                <w:rPr>
                  <w:rFonts w:ascii="Times New Roman" w:eastAsia="Times New Roman" w:hAnsi="Times New Roman" w:cs="Times New Roman"/>
                  <w:bCs/>
                  <w:noProof/>
                  <w:sz w:val="24"/>
                  <w:lang w:val="en-GB"/>
                </w:rPr>
                <w:delText>, based on the energy efficiency of the underlying collateral</w:delText>
              </w:r>
              <w:r w:rsidRPr="00E50FA4">
                <w:rPr>
                  <w:rFonts w:ascii="Times New Roman" w:eastAsia="Times New Roman" w:hAnsi="Times New Roman" w:cs="Times New Roman"/>
                  <w:bCs/>
                  <w:noProof/>
                  <w:sz w:val="24"/>
                  <w:lang w:val="en-GB"/>
                </w:rPr>
                <w:delText>.</w:delText>
              </w:r>
              <w:r w:rsidR="008A7C0A" w:rsidRPr="00E50FA4">
                <w:rPr>
                  <w:rFonts w:ascii="Times New Roman" w:eastAsia="Times New Roman" w:hAnsi="Times New Roman" w:cs="Times New Roman"/>
                  <w:noProof/>
                  <w:sz w:val="24"/>
                  <w:lang w:val="en-GB" w:bidi="ne-NP"/>
                </w:rPr>
                <w:delText xml:space="preserve"> </w:delText>
              </w:r>
            </w:del>
          </w:p>
        </w:tc>
      </w:tr>
      <w:tr w:rsidR="00E77292" w:rsidRPr="00E50FA4" w14:paraId="43D37CDF" w14:textId="77777777" w:rsidTr="00BA313D">
        <w:trPr>
          <w:del w:id="1454" w:author="Author"/>
        </w:trPr>
        <w:tc>
          <w:tcPr>
            <w:tcW w:w="1188" w:type="dxa"/>
            <w:tcBorders>
              <w:top w:val="single" w:sz="4" w:space="0" w:color="auto"/>
              <w:left w:val="single" w:sz="4" w:space="0" w:color="auto"/>
              <w:bottom w:val="single" w:sz="4" w:space="0" w:color="auto"/>
              <w:right w:val="single" w:sz="4" w:space="0" w:color="auto"/>
            </w:tcBorders>
          </w:tcPr>
          <w:p w14:paraId="434EFFA3" w14:textId="77777777" w:rsidR="00E77292" w:rsidRPr="00E50FA4" w:rsidRDefault="00A23F56" w:rsidP="00D35812">
            <w:pPr>
              <w:spacing w:before="120" w:after="120"/>
              <w:jc w:val="both"/>
              <w:rPr>
                <w:del w:id="1455" w:author="Author"/>
                <w:rFonts w:ascii="Times New Roman" w:eastAsia="Times New Roman" w:hAnsi="Times New Roman" w:cs="Times New Roman"/>
                <w:noProof/>
                <w:sz w:val="24"/>
                <w:lang w:val="en-GB"/>
              </w:rPr>
            </w:pPr>
            <w:del w:id="1456" w:author="Author">
              <w:r w:rsidRPr="00E50FA4">
                <w:rPr>
                  <w:rFonts w:ascii="Times New Roman" w:eastAsia="Times New Roman" w:hAnsi="Times New Roman" w:cs="Times New Roman"/>
                  <w:noProof/>
                  <w:sz w:val="24"/>
                  <w:lang w:val="en-GB"/>
                </w:rPr>
                <w:lastRenderedPageBreak/>
                <w:delText>27</w:delText>
              </w:r>
            </w:del>
          </w:p>
        </w:tc>
        <w:tc>
          <w:tcPr>
            <w:tcW w:w="7879" w:type="dxa"/>
            <w:tcBorders>
              <w:top w:val="single" w:sz="4" w:space="0" w:color="auto"/>
              <w:left w:val="single" w:sz="4" w:space="0" w:color="auto"/>
              <w:bottom w:val="single" w:sz="4" w:space="0" w:color="auto"/>
              <w:right w:val="single" w:sz="4" w:space="0" w:color="auto"/>
            </w:tcBorders>
          </w:tcPr>
          <w:p w14:paraId="48B1D78C" w14:textId="77777777" w:rsidR="00E77292" w:rsidRPr="00E50FA4" w:rsidRDefault="00FA43A9" w:rsidP="00DA390D">
            <w:pPr>
              <w:spacing w:before="120" w:after="120"/>
              <w:jc w:val="both"/>
              <w:rPr>
                <w:del w:id="1457" w:author="Author"/>
                <w:rFonts w:ascii="Times New Roman" w:eastAsia="Times New Roman" w:hAnsi="Times New Roman" w:cs="Times New Roman"/>
                <w:b/>
                <w:noProof/>
                <w:sz w:val="24"/>
                <w:u w:val="single"/>
                <w:lang w:val="en-GB"/>
              </w:rPr>
            </w:pPr>
            <w:del w:id="1458" w:author="Author">
              <w:r w:rsidRPr="00E50FA4">
                <w:rPr>
                  <w:rFonts w:ascii="Times New Roman" w:eastAsia="Times New Roman" w:hAnsi="Times New Roman" w:cs="Times New Roman"/>
                  <w:b/>
                  <w:noProof/>
                  <w:sz w:val="24"/>
                  <w:u w:val="single"/>
                  <w:lang w:val="en-GB"/>
                </w:rPr>
                <w:delText>O</w:delText>
              </w:r>
              <w:r w:rsidR="00E77292" w:rsidRPr="00E50FA4">
                <w:rPr>
                  <w:rFonts w:ascii="Times New Roman" w:eastAsia="Times New Roman" w:hAnsi="Times New Roman" w:cs="Times New Roman"/>
                  <w:b/>
                  <w:noProof/>
                  <w:sz w:val="24"/>
                  <w:u w:val="single"/>
                  <w:lang w:val="en-GB"/>
                </w:rPr>
                <w:delText>f which motor vehicle loans</w:delText>
              </w:r>
            </w:del>
          </w:p>
          <w:p w14:paraId="69A6ECB3" w14:textId="77777777" w:rsidR="004C2F9A" w:rsidRPr="00E50FA4" w:rsidRDefault="00BA4944" w:rsidP="0025458E">
            <w:pPr>
              <w:spacing w:before="120" w:after="120"/>
              <w:jc w:val="both"/>
              <w:rPr>
                <w:del w:id="1459" w:author="Author"/>
                <w:rFonts w:ascii="Times New Roman" w:eastAsia="Times New Roman" w:hAnsi="Times New Roman" w:cs="Times New Roman"/>
                <w:noProof/>
                <w:sz w:val="24"/>
                <w:lang w:val="en-GB"/>
              </w:rPr>
            </w:pPr>
            <w:del w:id="1460" w:author="Author">
              <w:r w:rsidRPr="00E50FA4">
                <w:rPr>
                  <w:rFonts w:ascii="Times New Roman" w:eastAsia="Times New Roman" w:hAnsi="Times New Roman" w:cs="Times New Roman"/>
                  <w:noProof/>
                  <w:sz w:val="24"/>
                  <w:lang w:val="en-GB" w:bidi="ne-NP"/>
                </w:rPr>
                <w:delText xml:space="preserve">Institutions </w:delText>
              </w:r>
              <w:r w:rsidR="00DF1EF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motor </w:delText>
              </w:r>
              <w:r w:rsidR="006F45C0" w:rsidRPr="00E50FA4">
                <w:rPr>
                  <w:rFonts w:ascii="Times New Roman" w:eastAsia="Times New Roman" w:hAnsi="Times New Roman" w:cs="Times New Roman"/>
                  <w:noProof/>
                  <w:sz w:val="24"/>
                  <w:lang w:val="en-GB"/>
                </w:rPr>
                <w:delText xml:space="preserve">vehicle loans as </w:delText>
              </w:r>
              <w:r w:rsidR="001D4928" w:rsidRPr="00E50FA4">
                <w:rPr>
                  <w:rFonts w:ascii="Times New Roman" w:eastAsia="Times New Roman" w:hAnsi="Times New Roman" w:cs="Times New Roman"/>
                  <w:noProof/>
                  <w:sz w:val="24"/>
                  <w:lang w:val="en-GB"/>
                </w:rPr>
                <w:delText>referred to in</w:delText>
              </w:r>
              <w:r w:rsidR="00DD5EA1" w:rsidRPr="00E50FA4">
                <w:rPr>
                  <w:rFonts w:ascii="Times New Roman" w:eastAsia="Times New Roman" w:hAnsi="Times New Roman" w:cs="Times New Roman"/>
                  <w:noProof/>
                  <w:sz w:val="24"/>
                  <w:lang w:val="en-GB"/>
                </w:rPr>
                <w:delText xml:space="preserve"> </w:delText>
              </w:r>
              <w:r w:rsidR="00DE3F3D" w:rsidRPr="00E50FA4">
                <w:rPr>
                  <w:rFonts w:ascii="Times New Roman" w:eastAsia="Times New Roman" w:hAnsi="Times New Roman" w:cs="Times New Roman"/>
                  <w:noProof/>
                  <w:sz w:val="24"/>
                  <w:lang w:val="en-GB"/>
                </w:rPr>
                <w:delText xml:space="preserve">Part 2, </w:delText>
              </w:r>
              <w:r w:rsidR="0025458E" w:rsidRPr="00E50FA4">
                <w:rPr>
                  <w:rFonts w:ascii="Times New Roman" w:eastAsia="Times New Roman" w:hAnsi="Times New Roman" w:cs="Times New Roman"/>
                  <w:noProof/>
                  <w:sz w:val="24"/>
                  <w:lang w:val="en-GB"/>
                </w:rPr>
                <w:delText xml:space="preserve">point </w:delText>
              </w:r>
              <w:r w:rsidR="00DE3F3D" w:rsidRPr="00E50FA4">
                <w:rPr>
                  <w:rFonts w:ascii="Times New Roman" w:eastAsia="Times New Roman" w:hAnsi="Times New Roman" w:cs="Times New Roman"/>
                  <w:noProof/>
                  <w:sz w:val="24"/>
                  <w:lang w:val="en-GB"/>
                </w:rPr>
                <w:delText xml:space="preserve">173, </w:delText>
              </w:r>
              <w:r w:rsidR="0025458E" w:rsidRPr="00E50FA4">
                <w:rPr>
                  <w:rFonts w:ascii="Times New Roman" w:eastAsia="Times New Roman" w:hAnsi="Times New Roman" w:cs="Times New Roman"/>
                  <w:noProof/>
                  <w:sz w:val="24"/>
                  <w:lang w:val="en-GB"/>
                </w:rPr>
                <w:delText xml:space="preserve">letter </w:delText>
              </w:r>
              <w:r w:rsidR="00E77292" w:rsidRPr="00E50FA4">
                <w:rPr>
                  <w:rFonts w:ascii="Times New Roman" w:eastAsia="Times New Roman" w:hAnsi="Times New Roman" w:cs="Times New Roman"/>
                  <w:noProof/>
                  <w:sz w:val="24"/>
                  <w:lang w:val="en-GB"/>
                </w:rPr>
                <w:delText>(b)(ii)</w:delText>
              </w:r>
              <w:r w:rsidR="00DE3F3D"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of Annex V to Implementing Regulation (EU) </w:delText>
              </w:r>
              <w:r w:rsidR="004C2F9A" w:rsidRPr="00E50FA4">
                <w:rPr>
                  <w:rFonts w:ascii="Times New Roman" w:eastAsia="Times New Roman" w:hAnsi="Times New Roman" w:cs="Times New Roman"/>
                  <w:noProof/>
                  <w:sz w:val="24"/>
                  <w:lang w:val="en-GB"/>
                </w:rPr>
                <w:delText xml:space="preserve">2021/451 </w:delText>
              </w:r>
              <w:r w:rsidR="00303A1A" w:rsidRPr="00E50FA4">
                <w:rPr>
                  <w:rFonts w:ascii="Times New Roman" w:eastAsia="Times New Roman" w:hAnsi="Times New Roman" w:cs="Times New Roman"/>
                  <w:noProof/>
                  <w:sz w:val="24"/>
                  <w:lang w:val="en-GB"/>
                </w:rPr>
                <w:delText>and other loans granted for the acquisition of a motor vehicle</w:delText>
              </w:r>
              <w:r w:rsidR="003A0211" w:rsidRPr="00E50FA4">
                <w:rPr>
                  <w:rFonts w:ascii="Times New Roman" w:eastAsia="Times New Roman" w:hAnsi="Times New Roman" w:cs="Times New Roman"/>
                  <w:noProof/>
                  <w:sz w:val="24"/>
                  <w:lang w:val="en-GB"/>
                </w:rPr>
                <w:delText xml:space="preserve"> </w:delText>
              </w:r>
              <w:r w:rsidR="003A0211" w:rsidRPr="00E50FA4">
                <w:rPr>
                  <w:rFonts w:ascii="Times New Roman" w:eastAsia="Times New Roman" w:hAnsi="Times New Roman" w:cs="Times New Roman"/>
                  <w:bCs/>
                  <w:noProof/>
                  <w:sz w:val="24"/>
                  <w:lang w:val="en-GB"/>
                </w:rPr>
                <w:delText>assessed following a simplified approach for the objective of climate change mitigation</w:delText>
              </w:r>
              <w:r w:rsidR="00FA43A9" w:rsidRPr="00E50FA4">
                <w:rPr>
                  <w:rFonts w:ascii="Times New Roman" w:eastAsia="Times New Roman" w:hAnsi="Times New Roman" w:cs="Times New Roman"/>
                  <w:noProof/>
                  <w:sz w:val="24"/>
                  <w:lang w:val="en-GB"/>
                </w:rPr>
                <w:delText xml:space="preserve"> </w:delText>
              </w:r>
              <w:r w:rsidR="004C2F9A" w:rsidRPr="00E50FA4">
                <w:rPr>
                  <w:rFonts w:ascii="Times New Roman" w:eastAsia="Times New Roman" w:hAnsi="Times New Roman" w:cs="Times New Roman"/>
                  <w:noProof/>
                  <w:sz w:val="24"/>
                  <w:lang w:val="en-GB"/>
                </w:rPr>
                <w:delText xml:space="preserve">in accordance with the technical screening criteria for </w:delText>
              </w:r>
              <w:r w:rsidR="006968DE" w:rsidRPr="00E50FA4">
                <w:rPr>
                  <w:rFonts w:ascii="Times New Roman" w:eastAsia="Times New Roman" w:hAnsi="Times New Roman" w:cs="Times New Roman"/>
                  <w:noProof/>
                  <w:sz w:val="24"/>
                  <w:lang w:val="en-GB"/>
                </w:rPr>
                <w:delText>financing</w:delText>
              </w:r>
              <w:r w:rsidR="008F00BC" w:rsidRPr="00E50FA4">
                <w:rPr>
                  <w:rFonts w:ascii="Times New Roman" w:eastAsia="Times New Roman" w:hAnsi="Times New Roman" w:cs="Times New Roman"/>
                  <w:noProof/>
                  <w:sz w:val="24"/>
                  <w:lang w:val="en-GB"/>
                </w:rPr>
                <w:delText xml:space="preserve">, renting, leasing of vehicles </w:delText>
              </w:r>
              <w:r w:rsidR="004C2F9A" w:rsidRPr="00E50FA4">
                <w:rPr>
                  <w:rFonts w:ascii="Times New Roman" w:eastAsia="Times New Roman" w:hAnsi="Times New Roman" w:cs="Times New Roman"/>
                  <w:noProof/>
                  <w:sz w:val="24"/>
                  <w:lang w:val="en-GB"/>
                </w:rPr>
                <w:delText xml:space="preserve">in accordance with Section 6.5 of Annex I to </w:delText>
              </w:r>
              <w:r w:rsidR="00987FAE" w:rsidRPr="00E50FA4">
                <w:rPr>
                  <w:rFonts w:ascii="Times New Roman" w:eastAsia="Times New Roman" w:hAnsi="Times New Roman" w:cs="Times New Roman"/>
                  <w:bCs/>
                  <w:noProof/>
                  <w:sz w:val="24"/>
                  <w:lang w:val="en-GB"/>
                </w:rPr>
                <w:delText>Delegated Regulation (EU) 2021/2139</w:delText>
              </w:r>
              <w:r w:rsidR="003A0211" w:rsidRPr="00E50FA4">
                <w:rPr>
                  <w:rFonts w:ascii="Times New Roman" w:eastAsia="Times New Roman" w:hAnsi="Times New Roman" w:cs="Times New Roman"/>
                  <w:noProof/>
                  <w:sz w:val="24"/>
                  <w:lang w:val="en-GB"/>
                </w:rPr>
                <w:delText>,</w:delText>
              </w:r>
              <w:r w:rsidR="003A0211" w:rsidRPr="00E50FA4">
                <w:rPr>
                  <w:rFonts w:ascii="Times New Roman" w:eastAsia="Times New Roman" w:hAnsi="Times New Roman" w:cs="Times New Roman"/>
                  <w:bCs/>
                  <w:noProof/>
                  <w:sz w:val="24"/>
                  <w:lang w:val="en-GB"/>
                </w:rPr>
                <w:delText xml:space="preserve"> based on the energy efficiency of the underlying vehicle</w:delText>
              </w:r>
              <w:r w:rsidR="004C2F9A" w:rsidRPr="00E50FA4">
                <w:rPr>
                  <w:rFonts w:ascii="Times New Roman" w:eastAsia="Times New Roman" w:hAnsi="Times New Roman" w:cs="Times New Roman"/>
                  <w:noProof/>
                  <w:sz w:val="24"/>
                  <w:lang w:val="en-GB"/>
                </w:rPr>
                <w:delText>.</w:delText>
              </w:r>
            </w:del>
          </w:p>
        </w:tc>
      </w:tr>
      <w:tr w:rsidR="00A23F56" w:rsidRPr="00E50FA4" w14:paraId="10A2DA8D" w14:textId="77777777" w:rsidTr="00BA313D">
        <w:trPr>
          <w:del w:id="1461" w:author="Author"/>
        </w:trPr>
        <w:tc>
          <w:tcPr>
            <w:tcW w:w="1188" w:type="dxa"/>
            <w:tcBorders>
              <w:top w:val="single" w:sz="4" w:space="0" w:color="auto"/>
              <w:left w:val="single" w:sz="4" w:space="0" w:color="auto"/>
              <w:bottom w:val="single" w:sz="4" w:space="0" w:color="auto"/>
              <w:right w:val="single" w:sz="4" w:space="0" w:color="auto"/>
            </w:tcBorders>
          </w:tcPr>
          <w:p w14:paraId="236A5BCB" w14:textId="77777777" w:rsidR="00A23F56" w:rsidRPr="00E50FA4" w:rsidRDefault="00A23F56" w:rsidP="00D35812">
            <w:pPr>
              <w:spacing w:before="120" w:after="120"/>
              <w:jc w:val="both"/>
              <w:rPr>
                <w:del w:id="1462" w:author="Author"/>
                <w:rFonts w:ascii="Times New Roman" w:eastAsia="Times New Roman" w:hAnsi="Times New Roman" w:cs="Times New Roman"/>
                <w:noProof/>
                <w:sz w:val="24"/>
                <w:lang w:val="en-GB"/>
              </w:rPr>
            </w:pPr>
            <w:del w:id="1463" w:author="Author">
              <w:r w:rsidRPr="00E50FA4">
                <w:rPr>
                  <w:rFonts w:ascii="Times New Roman" w:eastAsia="Times New Roman" w:hAnsi="Times New Roman" w:cs="Times New Roman"/>
                  <w:noProof/>
                  <w:sz w:val="24"/>
                  <w:lang w:val="en-GB"/>
                </w:rPr>
                <w:delText>28</w:delText>
              </w:r>
            </w:del>
          </w:p>
        </w:tc>
        <w:tc>
          <w:tcPr>
            <w:tcW w:w="7879" w:type="dxa"/>
            <w:tcBorders>
              <w:top w:val="single" w:sz="4" w:space="0" w:color="auto"/>
              <w:left w:val="single" w:sz="4" w:space="0" w:color="auto"/>
              <w:bottom w:val="single" w:sz="4" w:space="0" w:color="auto"/>
              <w:right w:val="single" w:sz="4" w:space="0" w:color="auto"/>
            </w:tcBorders>
          </w:tcPr>
          <w:p w14:paraId="425039FC" w14:textId="77777777" w:rsidR="00A23F56" w:rsidRPr="00E50FA4" w:rsidRDefault="00A23F56" w:rsidP="00DA390D">
            <w:pPr>
              <w:spacing w:before="120" w:after="120"/>
              <w:jc w:val="both"/>
              <w:rPr>
                <w:del w:id="1464" w:author="Author"/>
                <w:rFonts w:ascii="Times New Roman" w:eastAsia="Times New Roman" w:hAnsi="Times New Roman" w:cs="Times New Roman"/>
                <w:b/>
                <w:noProof/>
                <w:sz w:val="24"/>
                <w:u w:val="single"/>
                <w:lang w:val="en-GB"/>
              </w:rPr>
            </w:pPr>
            <w:del w:id="1465" w:author="Author">
              <w:r w:rsidRPr="00E50FA4">
                <w:rPr>
                  <w:rFonts w:ascii="Times New Roman" w:eastAsia="Times New Roman" w:hAnsi="Times New Roman" w:cs="Times New Roman"/>
                  <w:b/>
                  <w:noProof/>
                  <w:sz w:val="24"/>
                  <w:u w:val="single"/>
                  <w:lang w:val="en-GB"/>
                </w:rPr>
                <w:delText>Local governments financing</w:delText>
              </w:r>
            </w:del>
          </w:p>
          <w:p w14:paraId="1ACD5E14" w14:textId="77777777" w:rsidR="00303A1A" w:rsidRPr="00E50FA4" w:rsidRDefault="00303A1A" w:rsidP="00DA390D">
            <w:pPr>
              <w:spacing w:before="120" w:after="120"/>
              <w:jc w:val="both"/>
              <w:rPr>
                <w:del w:id="1466" w:author="Author"/>
                <w:rFonts w:ascii="Times New Roman" w:eastAsia="Times New Roman" w:hAnsi="Times New Roman" w:cs="Times New Roman"/>
                <w:noProof/>
                <w:sz w:val="24"/>
                <w:lang w:val="en-GB"/>
              </w:rPr>
            </w:pPr>
            <w:del w:id="1467" w:author="Author">
              <w:r w:rsidRPr="00E50FA4">
                <w:rPr>
                  <w:rFonts w:ascii="Times New Roman" w:eastAsia="Times New Roman" w:hAnsi="Times New Roman" w:cs="Times New Roman"/>
                  <w:noProof/>
                  <w:sz w:val="24"/>
                  <w:lang w:val="en-GB"/>
                </w:rPr>
                <w:delText>The addition of rows 29 and 30</w:delText>
              </w:r>
              <w:r w:rsidR="00075EC1" w:rsidRPr="00E50FA4">
                <w:rPr>
                  <w:rFonts w:ascii="Times New Roman" w:eastAsia="Times New Roman" w:hAnsi="Times New Roman" w:cs="Times New Roman"/>
                  <w:noProof/>
                  <w:sz w:val="24"/>
                  <w:lang w:val="en-GB"/>
                </w:rPr>
                <w:delText>.</w:delText>
              </w:r>
            </w:del>
          </w:p>
          <w:p w14:paraId="539EDD76" w14:textId="77777777" w:rsidR="00A23F56" w:rsidRPr="00E50FA4" w:rsidRDefault="00A23F56" w:rsidP="00DA390D">
            <w:pPr>
              <w:spacing w:before="120" w:after="120"/>
              <w:jc w:val="both"/>
              <w:rPr>
                <w:del w:id="1468" w:author="Author"/>
                <w:rFonts w:ascii="Times New Roman" w:eastAsia="Times New Roman" w:hAnsi="Times New Roman" w:cs="Times New Roman"/>
                <w:b/>
                <w:noProof/>
                <w:sz w:val="24"/>
                <w:u w:val="single"/>
                <w:lang w:val="en-GB"/>
              </w:rPr>
            </w:pPr>
          </w:p>
        </w:tc>
      </w:tr>
      <w:tr w:rsidR="00E77292" w:rsidRPr="00E50FA4" w14:paraId="4EE49C28" w14:textId="77777777" w:rsidTr="00BA313D">
        <w:trPr>
          <w:del w:id="1469" w:author="Author"/>
        </w:trPr>
        <w:tc>
          <w:tcPr>
            <w:tcW w:w="1188" w:type="dxa"/>
            <w:tcBorders>
              <w:top w:val="single" w:sz="4" w:space="0" w:color="auto"/>
              <w:left w:val="single" w:sz="4" w:space="0" w:color="auto"/>
              <w:bottom w:val="single" w:sz="4" w:space="0" w:color="auto"/>
              <w:right w:val="single" w:sz="4" w:space="0" w:color="auto"/>
            </w:tcBorders>
          </w:tcPr>
          <w:p w14:paraId="52A70F2A" w14:textId="77777777" w:rsidR="00E77292" w:rsidRPr="00E50FA4" w:rsidRDefault="009148AF" w:rsidP="00D35812">
            <w:pPr>
              <w:spacing w:before="120" w:after="120"/>
              <w:jc w:val="both"/>
              <w:rPr>
                <w:del w:id="1470" w:author="Author"/>
                <w:rFonts w:ascii="Times New Roman" w:eastAsia="Times New Roman" w:hAnsi="Times New Roman" w:cs="Times New Roman"/>
                <w:noProof/>
                <w:sz w:val="24"/>
                <w:lang w:val="en-GB"/>
              </w:rPr>
            </w:pPr>
            <w:del w:id="1471" w:author="Author">
              <w:r w:rsidRPr="00E50FA4">
                <w:rPr>
                  <w:rFonts w:ascii="Times New Roman" w:eastAsia="Times New Roman" w:hAnsi="Times New Roman" w:cs="Times New Roman"/>
                  <w:noProof/>
                  <w:sz w:val="24"/>
                  <w:lang w:val="en-GB"/>
                </w:rPr>
                <w:delText>29</w:delText>
              </w:r>
            </w:del>
          </w:p>
        </w:tc>
        <w:tc>
          <w:tcPr>
            <w:tcW w:w="7879" w:type="dxa"/>
            <w:tcBorders>
              <w:top w:val="single" w:sz="4" w:space="0" w:color="auto"/>
              <w:left w:val="single" w:sz="4" w:space="0" w:color="auto"/>
              <w:bottom w:val="single" w:sz="4" w:space="0" w:color="auto"/>
              <w:right w:val="single" w:sz="4" w:space="0" w:color="auto"/>
            </w:tcBorders>
          </w:tcPr>
          <w:p w14:paraId="6DFDA415" w14:textId="77777777" w:rsidR="00E77292" w:rsidRPr="00E50FA4" w:rsidRDefault="00E77292" w:rsidP="00DA390D">
            <w:pPr>
              <w:spacing w:before="120" w:after="120"/>
              <w:jc w:val="both"/>
              <w:rPr>
                <w:del w:id="1472" w:author="Author"/>
                <w:rFonts w:ascii="Times New Roman" w:eastAsia="Times New Roman" w:hAnsi="Times New Roman" w:cs="Times New Roman"/>
                <w:b/>
                <w:noProof/>
                <w:sz w:val="24"/>
                <w:u w:val="single"/>
                <w:lang w:val="en-GB"/>
              </w:rPr>
            </w:pPr>
            <w:del w:id="1473" w:author="Author">
              <w:r w:rsidRPr="00E50FA4">
                <w:rPr>
                  <w:rFonts w:ascii="Times New Roman" w:eastAsia="Times New Roman" w:hAnsi="Times New Roman" w:cs="Times New Roman"/>
                  <w:b/>
                  <w:noProof/>
                  <w:sz w:val="24"/>
                  <w:u w:val="single"/>
                  <w:lang w:val="en-GB"/>
                </w:rPr>
                <w:delText xml:space="preserve">Housing </w:delText>
              </w:r>
              <w:r w:rsidR="009148AF" w:rsidRPr="00E50FA4">
                <w:rPr>
                  <w:rFonts w:ascii="Times New Roman" w:eastAsia="Times New Roman" w:hAnsi="Times New Roman" w:cs="Times New Roman"/>
                  <w:b/>
                  <w:noProof/>
                  <w:sz w:val="24"/>
                  <w:u w:val="single"/>
                  <w:lang w:val="en-GB"/>
                </w:rPr>
                <w:delText>financing</w:delText>
              </w:r>
            </w:del>
          </w:p>
          <w:p w14:paraId="368CB410" w14:textId="77777777" w:rsidR="00E77292" w:rsidRPr="00E50FA4" w:rsidRDefault="00BA4944">
            <w:pPr>
              <w:spacing w:before="120" w:after="120"/>
              <w:jc w:val="both"/>
              <w:rPr>
                <w:del w:id="1474" w:author="Author"/>
                <w:rFonts w:ascii="Times New Roman" w:eastAsia="Times New Roman" w:hAnsi="Times New Roman" w:cs="Times New Roman"/>
                <w:noProof/>
                <w:sz w:val="24"/>
                <w:lang w:val="en-GB"/>
              </w:rPr>
            </w:pPr>
            <w:del w:id="1475" w:author="Author">
              <w:r w:rsidRPr="00E50FA4">
                <w:rPr>
                  <w:rFonts w:ascii="Times New Roman" w:eastAsia="Times New Roman" w:hAnsi="Times New Roman" w:cs="Times New Roman"/>
                  <w:noProof/>
                  <w:sz w:val="24"/>
                  <w:lang w:val="en-GB" w:bidi="ne-NP"/>
                </w:rPr>
                <w:delText xml:space="preserve">Institutions </w:delText>
              </w:r>
              <w:r w:rsidR="00DF1EF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loans </w:delText>
              </w:r>
              <w:r w:rsidR="00034BAB" w:rsidRPr="00E50FA4">
                <w:rPr>
                  <w:rFonts w:ascii="Times New Roman" w:eastAsia="Times New Roman" w:hAnsi="Times New Roman" w:cs="Times New Roman"/>
                  <w:noProof/>
                  <w:sz w:val="24"/>
                  <w:lang w:val="en-GB"/>
                </w:rPr>
                <w:delText>granted by institutions to loc</w:delText>
              </w:r>
              <w:r w:rsidR="0087068A" w:rsidRPr="00E50FA4">
                <w:rPr>
                  <w:rFonts w:ascii="Times New Roman" w:eastAsia="Times New Roman" w:hAnsi="Times New Roman" w:cs="Times New Roman"/>
                  <w:noProof/>
                  <w:sz w:val="24"/>
                  <w:lang w:val="en-GB"/>
                </w:rPr>
                <w:delText>al government with the aim of fu</w:delText>
              </w:r>
              <w:r w:rsidR="00034BAB" w:rsidRPr="00E50FA4">
                <w:rPr>
                  <w:rFonts w:ascii="Times New Roman" w:eastAsia="Times New Roman" w:hAnsi="Times New Roman" w:cs="Times New Roman"/>
                  <w:noProof/>
                  <w:sz w:val="24"/>
                  <w:lang w:val="en-GB"/>
                </w:rPr>
                <w:delText xml:space="preserve">nding </w:delText>
              </w:r>
              <w:r w:rsidR="00CD661F" w:rsidRPr="00E50FA4">
                <w:rPr>
                  <w:rFonts w:ascii="Times New Roman" w:eastAsia="Times New Roman" w:hAnsi="Times New Roman" w:cs="Times New Roman"/>
                  <w:noProof/>
                  <w:sz w:val="24"/>
                  <w:lang w:val="en-GB"/>
                </w:rPr>
                <w:delText xml:space="preserve">the acquisition of </w:delText>
              </w:r>
              <w:r w:rsidR="00266831" w:rsidRPr="00E50FA4">
                <w:rPr>
                  <w:rFonts w:ascii="Times New Roman" w:eastAsia="Times New Roman" w:hAnsi="Times New Roman" w:cs="Times New Roman"/>
                  <w:noProof/>
                  <w:sz w:val="24"/>
                  <w:lang w:val="en-GB"/>
                </w:rPr>
                <w:delText>public housing</w:delText>
              </w:r>
              <w:r w:rsidR="00034BAB" w:rsidRPr="00E50FA4">
                <w:rPr>
                  <w:rFonts w:ascii="Times New Roman" w:eastAsia="Times New Roman" w:hAnsi="Times New Roman" w:cs="Times New Roman"/>
                  <w:noProof/>
                  <w:sz w:val="24"/>
                  <w:lang w:val="en-GB"/>
                </w:rPr>
                <w:delText>.</w:delText>
              </w:r>
            </w:del>
          </w:p>
        </w:tc>
      </w:tr>
      <w:tr w:rsidR="009148AF" w:rsidRPr="00E50FA4" w14:paraId="6061FA23" w14:textId="77777777" w:rsidTr="00BA313D">
        <w:trPr>
          <w:del w:id="1476" w:author="Author"/>
        </w:trPr>
        <w:tc>
          <w:tcPr>
            <w:tcW w:w="1188" w:type="dxa"/>
            <w:tcBorders>
              <w:top w:val="single" w:sz="4" w:space="0" w:color="auto"/>
              <w:left w:val="single" w:sz="4" w:space="0" w:color="auto"/>
              <w:bottom w:val="single" w:sz="4" w:space="0" w:color="auto"/>
              <w:right w:val="single" w:sz="4" w:space="0" w:color="auto"/>
            </w:tcBorders>
          </w:tcPr>
          <w:p w14:paraId="33479C46" w14:textId="77777777" w:rsidR="009148AF" w:rsidRPr="00E50FA4" w:rsidRDefault="009148AF" w:rsidP="00D35812">
            <w:pPr>
              <w:spacing w:before="120" w:after="120"/>
              <w:jc w:val="both"/>
              <w:rPr>
                <w:del w:id="1477" w:author="Author"/>
                <w:rFonts w:ascii="Times New Roman" w:eastAsia="Times New Roman" w:hAnsi="Times New Roman" w:cs="Times New Roman"/>
                <w:noProof/>
                <w:sz w:val="24"/>
                <w:lang w:val="en-GB"/>
              </w:rPr>
            </w:pPr>
            <w:del w:id="1478" w:author="Author">
              <w:r w:rsidRPr="00E50FA4">
                <w:rPr>
                  <w:rFonts w:ascii="Times New Roman" w:eastAsia="Times New Roman" w:hAnsi="Times New Roman" w:cs="Times New Roman"/>
                  <w:noProof/>
                  <w:sz w:val="24"/>
                  <w:lang w:val="en-GB"/>
                </w:rPr>
                <w:delText>30</w:delText>
              </w:r>
            </w:del>
          </w:p>
        </w:tc>
        <w:tc>
          <w:tcPr>
            <w:tcW w:w="7879" w:type="dxa"/>
            <w:tcBorders>
              <w:top w:val="single" w:sz="4" w:space="0" w:color="auto"/>
              <w:left w:val="single" w:sz="4" w:space="0" w:color="auto"/>
              <w:bottom w:val="single" w:sz="4" w:space="0" w:color="auto"/>
              <w:right w:val="single" w:sz="4" w:space="0" w:color="auto"/>
            </w:tcBorders>
          </w:tcPr>
          <w:p w14:paraId="5D42F8ED" w14:textId="77777777" w:rsidR="009148AF" w:rsidRPr="00E50FA4" w:rsidRDefault="009148AF" w:rsidP="00DA390D">
            <w:pPr>
              <w:spacing w:before="120" w:after="120"/>
              <w:jc w:val="both"/>
              <w:rPr>
                <w:del w:id="1479" w:author="Author"/>
                <w:rFonts w:ascii="Times New Roman" w:eastAsia="Times New Roman" w:hAnsi="Times New Roman" w:cs="Times New Roman"/>
                <w:b/>
                <w:noProof/>
                <w:sz w:val="24"/>
                <w:u w:val="single"/>
                <w:lang w:val="en-GB"/>
              </w:rPr>
            </w:pPr>
            <w:del w:id="1480" w:author="Author">
              <w:r w:rsidRPr="00E50FA4">
                <w:rPr>
                  <w:rFonts w:ascii="Times New Roman" w:eastAsia="Times New Roman" w:hAnsi="Times New Roman" w:cs="Times New Roman"/>
                  <w:b/>
                  <w:noProof/>
                  <w:sz w:val="24"/>
                  <w:u w:val="single"/>
                  <w:lang w:val="en-GB"/>
                </w:rPr>
                <w:delText>Other local government financing</w:delText>
              </w:r>
            </w:del>
          </w:p>
          <w:p w14:paraId="6D549195" w14:textId="77777777" w:rsidR="009148AF" w:rsidRPr="00E50FA4" w:rsidDel="009148AF" w:rsidRDefault="00BA4944" w:rsidP="00AC69F0">
            <w:pPr>
              <w:spacing w:before="120" w:after="120"/>
              <w:jc w:val="both"/>
              <w:rPr>
                <w:del w:id="1481" w:author="Author"/>
                <w:rFonts w:ascii="Times New Roman" w:eastAsia="Times New Roman" w:hAnsi="Times New Roman" w:cs="Times New Roman"/>
                <w:b/>
                <w:noProof/>
                <w:sz w:val="24"/>
                <w:u w:val="single"/>
                <w:lang w:val="en-GB"/>
              </w:rPr>
            </w:pPr>
            <w:del w:id="1482" w:author="Author">
              <w:r w:rsidRPr="00E50FA4">
                <w:rPr>
                  <w:rFonts w:ascii="Times New Roman" w:eastAsia="Times New Roman" w:hAnsi="Times New Roman" w:cs="Times New Roman"/>
                  <w:noProof/>
                  <w:sz w:val="24"/>
                  <w:lang w:val="en-GB" w:bidi="ne-NP"/>
                </w:rPr>
                <w:delText xml:space="preserve">Institutions </w:delText>
              </w:r>
              <w:r w:rsidR="00DF1EF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loans </w:delText>
              </w:r>
              <w:r w:rsidR="009148AF" w:rsidRPr="00E50FA4">
                <w:rPr>
                  <w:rFonts w:ascii="Times New Roman" w:eastAsia="Times New Roman" w:hAnsi="Times New Roman" w:cs="Times New Roman"/>
                  <w:noProof/>
                  <w:sz w:val="24"/>
                  <w:lang w:val="en-GB"/>
                </w:rPr>
                <w:delText>granted by institutions to local government with the aim of funding</w:delText>
              </w:r>
              <w:r w:rsidR="00CD661F" w:rsidRPr="00E50FA4">
                <w:rPr>
                  <w:rFonts w:ascii="Times New Roman" w:eastAsia="Times New Roman" w:hAnsi="Times New Roman" w:cs="Times New Roman"/>
                  <w:noProof/>
                  <w:sz w:val="24"/>
                  <w:lang w:val="en-GB"/>
                </w:rPr>
                <w:delText xml:space="preserve"> specialised lending</w:delText>
              </w:r>
              <w:r w:rsidR="009148AF" w:rsidRPr="00E50FA4">
                <w:rPr>
                  <w:rFonts w:ascii="Times New Roman" w:eastAsia="Times New Roman" w:hAnsi="Times New Roman" w:cs="Times New Roman"/>
                  <w:noProof/>
                  <w:sz w:val="24"/>
                  <w:lang w:val="en-GB"/>
                </w:rPr>
                <w:delText xml:space="preserve"> </w:delText>
              </w:r>
              <w:r w:rsidR="00E03C13" w:rsidRPr="00E50FA4">
                <w:rPr>
                  <w:rFonts w:ascii="Times New Roman" w:eastAsia="Times New Roman" w:hAnsi="Times New Roman" w:cs="Times New Roman"/>
                  <w:noProof/>
                  <w:sz w:val="24"/>
                  <w:lang w:val="en-GB"/>
                </w:rPr>
                <w:delText xml:space="preserve">exposures </w:delText>
              </w:r>
              <w:r w:rsidR="001530A1" w:rsidRPr="00E50FA4">
                <w:rPr>
                  <w:rFonts w:ascii="Times New Roman" w:eastAsia="Times New Roman" w:hAnsi="Times New Roman" w:cs="Times New Roman"/>
                  <w:noProof/>
                  <w:sz w:val="24"/>
                  <w:lang w:val="en-GB"/>
                </w:rPr>
                <w:delText xml:space="preserve">other than </w:delText>
              </w:r>
              <w:r w:rsidR="009148AF" w:rsidRPr="00E50FA4">
                <w:rPr>
                  <w:rFonts w:ascii="Times New Roman" w:eastAsia="Times New Roman" w:hAnsi="Times New Roman" w:cs="Times New Roman"/>
                  <w:noProof/>
                  <w:sz w:val="24"/>
                  <w:lang w:val="en-GB"/>
                </w:rPr>
                <w:delText>th</w:delText>
              </w:r>
              <w:r w:rsidR="0035622A" w:rsidRPr="00E50FA4">
                <w:rPr>
                  <w:rFonts w:ascii="Times New Roman" w:eastAsia="Times New Roman" w:hAnsi="Times New Roman" w:cs="Times New Roman"/>
                  <w:noProof/>
                  <w:sz w:val="24"/>
                  <w:lang w:val="en-GB"/>
                </w:rPr>
                <w:delText>ose</w:delText>
              </w:r>
              <w:r w:rsidR="009148AF" w:rsidRPr="00E50FA4">
                <w:rPr>
                  <w:rFonts w:ascii="Times New Roman" w:eastAsia="Times New Roman" w:hAnsi="Times New Roman" w:cs="Times New Roman"/>
                  <w:noProof/>
                  <w:sz w:val="24"/>
                  <w:lang w:val="en-GB"/>
                </w:rPr>
                <w:delText xml:space="preserve"> </w:delText>
              </w:r>
              <w:r w:rsidR="0035622A" w:rsidRPr="00E50FA4">
                <w:rPr>
                  <w:rFonts w:ascii="Times New Roman" w:eastAsia="Times New Roman" w:hAnsi="Times New Roman" w:cs="Times New Roman"/>
                  <w:noProof/>
                  <w:sz w:val="24"/>
                  <w:lang w:val="en-GB"/>
                </w:rPr>
                <w:delText xml:space="preserve">resulting from </w:delText>
              </w:r>
              <w:r w:rsidR="00CD661F" w:rsidRPr="00E50FA4">
                <w:rPr>
                  <w:rFonts w:ascii="Times New Roman" w:eastAsia="Times New Roman" w:hAnsi="Times New Roman" w:cs="Times New Roman"/>
                  <w:noProof/>
                  <w:sz w:val="24"/>
                  <w:lang w:val="en-GB"/>
                </w:rPr>
                <w:delText>the acquisition</w:delText>
              </w:r>
              <w:r w:rsidR="00266831" w:rsidRPr="00E50FA4">
                <w:rPr>
                  <w:rFonts w:ascii="Times New Roman" w:eastAsia="Times New Roman" w:hAnsi="Times New Roman" w:cs="Times New Roman"/>
                  <w:noProof/>
                  <w:sz w:val="24"/>
                  <w:lang w:val="en-GB"/>
                </w:rPr>
                <w:delText xml:space="preserve"> </w:delText>
              </w:r>
              <w:r w:rsidR="009148AF" w:rsidRPr="00D241F7">
                <w:rPr>
                  <w:rFonts w:ascii="Times New Roman" w:eastAsia="Times New Roman" w:hAnsi="Times New Roman" w:cs="Times New Roman"/>
                  <w:noProof/>
                  <w:sz w:val="24"/>
                  <w:lang w:val="en-GB"/>
                </w:rPr>
                <w:delText xml:space="preserve">of </w:delText>
              </w:r>
              <w:r w:rsidR="00266831" w:rsidRPr="00E50FA4">
                <w:rPr>
                  <w:rFonts w:ascii="Times New Roman" w:eastAsia="Times New Roman" w:hAnsi="Times New Roman" w:cs="Times New Roman"/>
                  <w:noProof/>
                  <w:sz w:val="24"/>
                  <w:lang w:val="en-GB"/>
                </w:rPr>
                <w:delText>public housing</w:delText>
              </w:r>
              <w:r w:rsidR="009148AF" w:rsidRPr="00E50FA4">
                <w:rPr>
                  <w:rFonts w:ascii="Times New Roman" w:eastAsia="Times New Roman" w:hAnsi="Times New Roman" w:cs="Times New Roman"/>
                  <w:noProof/>
                  <w:sz w:val="24"/>
                  <w:lang w:val="en-GB"/>
                </w:rPr>
                <w:delText>.</w:delText>
              </w:r>
            </w:del>
          </w:p>
        </w:tc>
      </w:tr>
      <w:tr w:rsidR="00E77292" w:rsidRPr="00E50FA4" w14:paraId="12FC24E0" w14:textId="77777777" w:rsidTr="00BA313D">
        <w:trPr>
          <w:del w:id="1483" w:author="Author"/>
        </w:trPr>
        <w:tc>
          <w:tcPr>
            <w:tcW w:w="1188" w:type="dxa"/>
            <w:tcBorders>
              <w:top w:val="single" w:sz="4" w:space="0" w:color="auto"/>
              <w:left w:val="single" w:sz="4" w:space="0" w:color="auto"/>
              <w:bottom w:val="single" w:sz="4" w:space="0" w:color="auto"/>
              <w:right w:val="single" w:sz="4" w:space="0" w:color="auto"/>
            </w:tcBorders>
          </w:tcPr>
          <w:p w14:paraId="29C5F80B" w14:textId="77777777" w:rsidR="00E77292" w:rsidRPr="00E50FA4" w:rsidRDefault="00E77292" w:rsidP="00D35812">
            <w:pPr>
              <w:spacing w:before="120" w:after="120"/>
              <w:jc w:val="both"/>
              <w:rPr>
                <w:del w:id="1484" w:author="Author"/>
                <w:rFonts w:ascii="Times New Roman" w:eastAsia="Times New Roman" w:hAnsi="Times New Roman" w:cs="Times New Roman"/>
                <w:noProof/>
                <w:sz w:val="24"/>
                <w:lang w:val="en-GB"/>
              </w:rPr>
            </w:pPr>
            <w:del w:id="1485" w:author="Author">
              <w:r w:rsidRPr="00E50FA4">
                <w:rPr>
                  <w:rFonts w:ascii="Times New Roman" w:eastAsia="Times New Roman" w:hAnsi="Times New Roman" w:cs="Times New Roman"/>
                  <w:noProof/>
                  <w:sz w:val="24"/>
                  <w:lang w:val="en-GB"/>
                </w:rPr>
                <w:delText>3</w:delText>
              </w:r>
              <w:r w:rsidR="00F175F5" w:rsidRPr="00E50FA4">
                <w:rPr>
                  <w:rFonts w:ascii="Times New Roman" w:eastAsia="Times New Roman" w:hAnsi="Times New Roman" w:cs="Times New Roman"/>
                  <w:noProof/>
                  <w:sz w:val="24"/>
                  <w:lang w:val="en-GB"/>
                </w:rPr>
                <w:delText>1</w:delText>
              </w:r>
            </w:del>
          </w:p>
        </w:tc>
        <w:tc>
          <w:tcPr>
            <w:tcW w:w="7879" w:type="dxa"/>
            <w:tcBorders>
              <w:top w:val="single" w:sz="4" w:space="0" w:color="auto"/>
              <w:left w:val="single" w:sz="4" w:space="0" w:color="auto"/>
              <w:bottom w:val="single" w:sz="4" w:space="0" w:color="auto"/>
              <w:right w:val="single" w:sz="4" w:space="0" w:color="auto"/>
            </w:tcBorders>
          </w:tcPr>
          <w:p w14:paraId="2AC983FB" w14:textId="77777777" w:rsidR="00E77292" w:rsidRPr="00E50FA4" w:rsidRDefault="00E77292" w:rsidP="00DA390D">
            <w:pPr>
              <w:spacing w:before="120" w:after="120"/>
              <w:jc w:val="both"/>
              <w:rPr>
                <w:del w:id="1486" w:author="Author"/>
                <w:rFonts w:ascii="Times New Roman" w:eastAsia="Times New Roman" w:hAnsi="Times New Roman" w:cs="Times New Roman"/>
                <w:b/>
                <w:noProof/>
                <w:sz w:val="24"/>
                <w:u w:val="single"/>
                <w:lang w:val="en-GB"/>
              </w:rPr>
            </w:pPr>
            <w:del w:id="1487" w:author="Author">
              <w:r w:rsidRPr="00E50FA4">
                <w:rPr>
                  <w:rFonts w:ascii="Times New Roman" w:eastAsia="Times New Roman" w:hAnsi="Times New Roman" w:cs="Times New Roman"/>
                  <w:b/>
                  <w:noProof/>
                  <w:sz w:val="24"/>
                  <w:u w:val="single"/>
                  <w:lang w:val="en-GB"/>
                </w:rPr>
                <w:delText>Collateral obtained by taking possession: residential and commercial immovable properties</w:delText>
              </w:r>
            </w:del>
          </w:p>
          <w:p w14:paraId="0FD900B0" w14:textId="77777777" w:rsidR="00E77292" w:rsidRPr="00E50FA4" w:rsidRDefault="00BA4944" w:rsidP="0025458E">
            <w:pPr>
              <w:spacing w:before="120" w:after="120"/>
              <w:jc w:val="both"/>
              <w:rPr>
                <w:del w:id="1488" w:author="Author"/>
                <w:rFonts w:ascii="Times New Roman" w:eastAsia="Times New Roman" w:hAnsi="Times New Roman" w:cs="Times New Roman"/>
                <w:noProof/>
                <w:sz w:val="24"/>
                <w:lang w:val="en-GB"/>
              </w:rPr>
            </w:pPr>
            <w:del w:id="1489" w:author="Author">
              <w:r w:rsidRPr="00E50FA4">
                <w:rPr>
                  <w:rFonts w:ascii="Times New Roman" w:eastAsia="Times New Roman" w:hAnsi="Times New Roman" w:cs="Times New Roman"/>
                  <w:noProof/>
                  <w:sz w:val="24"/>
                  <w:lang w:val="en-GB" w:bidi="ne-NP"/>
                </w:rPr>
                <w:delText xml:space="preserve">Institutions </w:delText>
              </w:r>
              <w:r w:rsidR="00DF1EFB" w:rsidRPr="00E50FA4">
                <w:rPr>
                  <w:rFonts w:ascii="Times New Roman" w:eastAsia="Times New Roman" w:hAnsi="Times New Roman" w:cs="Times New Roman"/>
                  <w:noProof/>
                  <w:sz w:val="24"/>
                  <w:lang w:val="en-GB" w:bidi="ne-NP"/>
                </w:rPr>
                <w:delText>shall</w:delText>
              </w:r>
              <w:r w:rsidRPr="00E50FA4">
                <w:rPr>
                  <w:rFonts w:ascii="Times New Roman" w:eastAsia="Times New Roman" w:hAnsi="Times New Roman" w:cs="Times New Roman"/>
                  <w:noProof/>
                  <w:sz w:val="24"/>
                  <w:lang w:val="en-GB" w:bidi="ne-NP"/>
                </w:rPr>
                <w:delText xml:space="preserve"> disclose the </w:delText>
              </w:r>
              <w:r w:rsidRPr="00E50FA4">
                <w:rPr>
                  <w:rFonts w:ascii="Times New Roman" w:eastAsia="Times New Roman" w:hAnsi="Times New Roman" w:cs="Times New Roman"/>
                  <w:noProof/>
                  <w:sz w:val="24"/>
                  <w:lang w:val="en-GB"/>
                </w:rPr>
                <w:delText xml:space="preserve">collateral </w:delText>
              </w:r>
              <w:r w:rsidR="000F4C0C" w:rsidRPr="00E50FA4">
                <w:rPr>
                  <w:rFonts w:ascii="Times New Roman" w:eastAsia="Times New Roman" w:hAnsi="Times New Roman" w:cs="Times New Roman"/>
                  <w:noProof/>
                  <w:sz w:val="24"/>
                  <w:lang w:val="en-GB"/>
                </w:rPr>
                <w:delText xml:space="preserve">obtained by taking possession as </w:delText>
              </w:r>
              <w:r w:rsidR="00A947C1" w:rsidRPr="00E50FA4">
                <w:rPr>
                  <w:rFonts w:ascii="Times New Roman" w:eastAsia="Times New Roman" w:hAnsi="Times New Roman" w:cs="Times New Roman"/>
                  <w:noProof/>
                  <w:sz w:val="24"/>
                  <w:lang w:val="en-GB"/>
                </w:rPr>
                <w:delText xml:space="preserve">referred to </w:delText>
              </w:r>
              <w:r w:rsidR="000F4C0C" w:rsidRPr="00E50FA4">
                <w:rPr>
                  <w:rFonts w:ascii="Times New Roman" w:eastAsia="Times New Roman" w:hAnsi="Times New Roman" w:cs="Times New Roman"/>
                  <w:noProof/>
                  <w:sz w:val="24"/>
                  <w:lang w:val="en-GB"/>
                </w:rPr>
                <w:delText xml:space="preserve">in </w:delText>
              </w:r>
              <w:r w:rsidR="00987FAE" w:rsidRPr="00E50FA4">
                <w:rPr>
                  <w:rFonts w:ascii="Times New Roman" w:eastAsia="Times New Roman" w:hAnsi="Times New Roman" w:cs="Times New Roman"/>
                  <w:noProof/>
                  <w:sz w:val="24"/>
                  <w:lang w:val="en-GB"/>
                </w:rPr>
                <w:delText xml:space="preserve">Part 2, </w:delText>
              </w:r>
              <w:r w:rsidR="0025458E" w:rsidRPr="00E50FA4">
                <w:rPr>
                  <w:rFonts w:ascii="Times New Roman" w:eastAsia="Times New Roman" w:hAnsi="Times New Roman" w:cs="Times New Roman"/>
                  <w:noProof/>
                  <w:sz w:val="24"/>
                  <w:lang w:val="en-GB"/>
                </w:rPr>
                <w:delText xml:space="preserve">point </w:delText>
              </w:r>
              <w:r w:rsidR="00E77292" w:rsidRPr="00E50FA4">
                <w:rPr>
                  <w:rFonts w:ascii="Times New Roman" w:eastAsia="Times New Roman" w:hAnsi="Times New Roman" w:cs="Times New Roman"/>
                  <w:noProof/>
                  <w:sz w:val="24"/>
                  <w:lang w:val="en-GB"/>
                </w:rPr>
                <w:delText>341</w:delText>
              </w:r>
              <w:r w:rsidR="00987FAE"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of Annex V to Implementing Regulation (EU) </w:delText>
              </w:r>
              <w:r w:rsidR="00303A1A" w:rsidRPr="00E50FA4">
                <w:rPr>
                  <w:rFonts w:ascii="Times New Roman" w:eastAsia="Times New Roman" w:hAnsi="Times New Roman" w:cs="Times New Roman"/>
                  <w:noProof/>
                  <w:sz w:val="24"/>
                  <w:lang w:val="en-GB"/>
                </w:rPr>
                <w:delText>2021/451</w:delText>
              </w:r>
              <w:r w:rsidR="00E77292" w:rsidRPr="00E50FA4">
                <w:rPr>
                  <w:rFonts w:ascii="Times New Roman" w:eastAsia="Times New Roman" w:hAnsi="Times New Roman" w:cs="Times New Roman"/>
                  <w:noProof/>
                  <w:sz w:val="24"/>
                  <w:lang w:val="en-GB"/>
                </w:rPr>
                <w:delText>.</w:delText>
              </w:r>
            </w:del>
          </w:p>
        </w:tc>
      </w:tr>
      <w:tr w:rsidR="00E77292" w:rsidRPr="00E50FA4" w14:paraId="269992F5" w14:textId="77777777" w:rsidTr="00BA313D">
        <w:trPr>
          <w:del w:id="1490" w:author="Author"/>
        </w:trPr>
        <w:tc>
          <w:tcPr>
            <w:tcW w:w="1188" w:type="dxa"/>
            <w:tcBorders>
              <w:top w:val="single" w:sz="4" w:space="0" w:color="auto"/>
              <w:left w:val="single" w:sz="4" w:space="0" w:color="auto"/>
              <w:bottom w:val="single" w:sz="4" w:space="0" w:color="auto"/>
              <w:right w:val="single" w:sz="4" w:space="0" w:color="auto"/>
            </w:tcBorders>
          </w:tcPr>
          <w:p w14:paraId="6E1F5D0B" w14:textId="77777777" w:rsidR="00E77292" w:rsidRPr="00E50FA4" w:rsidRDefault="00E77292" w:rsidP="00D35812">
            <w:pPr>
              <w:spacing w:before="120" w:after="120"/>
              <w:jc w:val="both"/>
              <w:rPr>
                <w:del w:id="1491" w:author="Author"/>
                <w:rFonts w:ascii="Times New Roman" w:eastAsia="Times New Roman" w:hAnsi="Times New Roman" w:cs="Times New Roman"/>
                <w:noProof/>
                <w:sz w:val="24"/>
                <w:lang w:val="en-GB"/>
              </w:rPr>
            </w:pPr>
            <w:del w:id="1492" w:author="Author">
              <w:r w:rsidRPr="00E50FA4">
                <w:rPr>
                  <w:rFonts w:ascii="Times New Roman" w:eastAsia="Times New Roman" w:hAnsi="Times New Roman" w:cs="Times New Roman"/>
                  <w:noProof/>
                  <w:sz w:val="24"/>
                  <w:lang w:val="en-GB"/>
                </w:rPr>
                <w:delText>3</w:delText>
              </w:r>
              <w:r w:rsidR="00F7497F" w:rsidRPr="00E50FA4">
                <w:rPr>
                  <w:rFonts w:ascii="Times New Roman" w:eastAsia="Times New Roman" w:hAnsi="Times New Roman" w:cs="Times New Roman"/>
                  <w:noProof/>
                  <w:sz w:val="24"/>
                  <w:lang w:val="en-GB"/>
                </w:rPr>
                <w:delText>2</w:delText>
              </w:r>
            </w:del>
          </w:p>
        </w:tc>
        <w:tc>
          <w:tcPr>
            <w:tcW w:w="7879" w:type="dxa"/>
            <w:tcBorders>
              <w:top w:val="single" w:sz="4" w:space="0" w:color="auto"/>
              <w:left w:val="single" w:sz="4" w:space="0" w:color="auto"/>
              <w:bottom w:val="single" w:sz="4" w:space="0" w:color="auto"/>
              <w:right w:val="single" w:sz="4" w:space="0" w:color="auto"/>
            </w:tcBorders>
          </w:tcPr>
          <w:p w14:paraId="44416DA0" w14:textId="77777777" w:rsidR="00E77292" w:rsidRPr="00E50FA4" w:rsidRDefault="00E77292" w:rsidP="00DA390D">
            <w:pPr>
              <w:spacing w:before="120" w:after="120"/>
              <w:jc w:val="both"/>
              <w:rPr>
                <w:del w:id="1493" w:author="Author"/>
                <w:rFonts w:ascii="Times New Roman" w:eastAsia="Times New Roman" w:hAnsi="Times New Roman" w:cs="Times New Roman"/>
                <w:b/>
                <w:noProof/>
                <w:sz w:val="24"/>
                <w:u w:val="single"/>
                <w:lang w:val="en-GB"/>
              </w:rPr>
            </w:pPr>
            <w:del w:id="1494" w:author="Author">
              <w:r w:rsidRPr="00E50FA4">
                <w:rPr>
                  <w:rFonts w:ascii="Times New Roman" w:eastAsia="Times New Roman" w:hAnsi="Times New Roman" w:cs="Times New Roman"/>
                  <w:b/>
                  <w:noProof/>
                  <w:sz w:val="24"/>
                  <w:u w:val="single"/>
                  <w:lang w:val="en-GB"/>
                </w:rPr>
                <w:delText xml:space="preserve">Total </w:delText>
              </w:r>
              <w:r w:rsidR="00DE49EB" w:rsidRPr="00E50FA4">
                <w:rPr>
                  <w:rFonts w:ascii="Times New Roman" w:eastAsia="Times New Roman" w:hAnsi="Times New Roman" w:cs="Times New Roman"/>
                  <w:b/>
                  <w:noProof/>
                  <w:sz w:val="24"/>
                  <w:u w:val="single"/>
                  <w:lang w:val="en-GB"/>
                </w:rPr>
                <w:delText xml:space="preserve">GAR </w:delText>
              </w:r>
              <w:r w:rsidRPr="00E50FA4">
                <w:rPr>
                  <w:rFonts w:ascii="Times New Roman" w:eastAsia="Times New Roman" w:hAnsi="Times New Roman" w:cs="Times New Roman"/>
                  <w:b/>
                  <w:noProof/>
                  <w:sz w:val="24"/>
                  <w:u w:val="single"/>
                  <w:lang w:val="en-GB"/>
                </w:rPr>
                <w:delText>assets</w:delText>
              </w:r>
            </w:del>
          </w:p>
          <w:p w14:paraId="1D176C11" w14:textId="77777777" w:rsidR="00E77292" w:rsidRPr="00E50FA4" w:rsidRDefault="00E77292" w:rsidP="00DA390D">
            <w:pPr>
              <w:spacing w:before="120" w:after="120"/>
              <w:jc w:val="both"/>
              <w:rPr>
                <w:del w:id="1495" w:author="Author"/>
                <w:rFonts w:ascii="Times New Roman" w:eastAsia="Times New Roman" w:hAnsi="Times New Roman" w:cs="Times New Roman"/>
                <w:noProof/>
                <w:sz w:val="24"/>
                <w:lang w:val="en-GB"/>
              </w:rPr>
            </w:pPr>
            <w:del w:id="1496" w:author="Author">
              <w:r w:rsidRPr="00E50FA4">
                <w:rPr>
                  <w:rFonts w:ascii="Times New Roman" w:eastAsia="Times New Roman" w:hAnsi="Times New Roman" w:cs="Times New Roman"/>
                  <w:noProof/>
                  <w:sz w:val="24"/>
                  <w:lang w:val="en-GB"/>
                </w:rPr>
                <w:delText xml:space="preserve">This row shall be </w:delText>
              </w:r>
              <w:r w:rsidR="00DE49EB" w:rsidRPr="00E50FA4">
                <w:rPr>
                  <w:rFonts w:ascii="Times New Roman" w:eastAsia="Times New Roman" w:hAnsi="Times New Roman" w:cs="Times New Roman"/>
                  <w:noProof/>
                  <w:sz w:val="24"/>
                  <w:lang w:val="en-GB"/>
                </w:rPr>
                <w:delText xml:space="preserve">equal to </w:delText>
              </w:r>
              <w:r w:rsidRPr="00E50FA4">
                <w:rPr>
                  <w:rFonts w:ascii="Times New Roman" w:eastAsia="Times New Roman" w:hAnsi="Times New Roman" w:cs="Times New Roman"/>
                  <w:noProof/>
                  <w:sz w:val="24"/>
                  <w:lang w:val="en-GB"/>
                </w:rPr>
                <w:delText>row</w:delText>
              </w:r>
              <w:r w:rsidR="00DE49EB" w:rsidRPr="00E50FA4">
                <w:rPr>
                  <w:rFonts w:ascii="Times New Roman" w:eastAsia="Times New Roman" w:hAnsi="Times New Roman" w:cs="Times New Roman"/>
                  <w:noProof/>
                  <w:sz w:val="24"/>
                  <w:lang w:val="en-GB"/>
                </w:rPr>
                <w:delText xml:space="preserve"> 1</w:delText>
              </w:r>
              <w:r w:rsidR="00B267D3" w:rsidRPr="00E50FA4">
                <w:rPr>
                  <w:rFonts w:ascii="Times New Roman" w:eastAsia="Times New Roman" w:hAnsi="Times New Roman" w:cs="Times New Roman"/>
                  <w:noProof/>
                  <w:sz w:val="24"/>
                  <w:lang w:val="en-GB"/>
                </w:rPr>
                <w:delText xml:space="preserve"> of this template.</w:delText>
              </w:r>
            </w:del>
          </w:p>
        </w:tc>
      </w:tr>
      <w:tr w:rsidR="00CD133B" w:rsidRPr="00E50FA4" w14:paraId="40218CEC" w14:textId="77777777" w:rsidTr="00BA313D">
        <w:trPr>
          <w:del w:id="1497" w:author="Author"/>
        </w:trPr>
        <w:tc>
          <w:tcPr>
            <w:tcW w:w="1188" w:type="dxa"/>
            <w:tcBorders>
              <w:top w:val="single" w:sz="4" w:space="0" w:color="auto"/>
              <w:left w:val="single" w:sz="4" w:space="0" w:color="auto"/>
              <w:bottom w:val="single" w:sz="4" w:space="0" w:color="auto"/>
              <w:right w:val="single" w:sz="4" w:space="0" w:color="auto"/>
            </w:tcBorders>
          </w:tcPr>
          <w:p w14:paraId="6CA77F1E" w14:textId="77777777" w:rsidR="00CD133B" w:rsidRPr="00E50FA4" w:rsidRDefault="00CD133B" w:rsidP="00D35812">
            <w:pPr>
              <w:spacing w:before="120" w:after="120"/>
              <w:jc w:val="both"/>
              <w:rPr>
                <w:del w:id="1498"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0C491FD" w14:textId="77777777" w:rsidR="001B151C" w:rsidRPr="00E50FA4" w:rsidRDefault="00CD133B" w:rsidP="00DA390D">
            <w:pPr>
              <w:spacing w:before="120" w:after="120"/>
              <w:jc w:val="both"/>
              <w:rPr>
                <w:del w:id="1499" w:author="Author"/>
                <w:rFonts w:ascii="Times New Roman" w:eastAsia="Times New Roman" w:hAnsi="Times New Roman" w:cs="Times New Roman"/>
                <w:b/>
                <w:noProof/>
                <w:sz w:val="24"/>
                <w:u w:val="single"/>
                <w:lang w:val="en-GB"/>
              </w:rPr>
            </w:pPr>
            <w:del w:id="1500" w:author="Author">
              <w:r w:rsidRPr="00E50FA4">
                <w:rPr>
                  <w:rFonts w:ascii="Times New Roman" w:eastAsia="Times New Roman" w:hAnsi="Times New Roman" w:cs="Times New Roman"/>
                  <w:b/>
                  <w:noProof/>
                  <w:sz w:val="24"/>
                  <w:u w:val="single"/>
                  <w:lang w:val="en-GB"/>
                </w:rPr>
                <w:delText xml:space="preserve">Assets excluded from the numerator for GAR calculation (covered in the denominator) </w:delText>
              </w:r>
            </w:del>
          </w:p>
        </w:tc>
      </w:tr>
      <w:tr w:rsidR="00CD133B" w:rsidRPr="00E50FA4" w14:paraId="0A7172F3" w14:textId="77777777" w:rsidTr="00BA313D">
        <w:trPr>
          <w:del w:id="1501" w:author="Author"/>
        </w:trPr>
        <w:tc>
          <w:tcPr>
            <w:tcW w:w="1188" w:type="dxa"/>
            <w:tcBorders>
              <w:top w:val="single" w:sz="4" w:space="0" w:color="auto"/>
              <w:left w:val="single" w:sz="4" w:space="0" w:color="auto"/>
              <w:bottom w:val="single" w:sz="4" w:space="0" w:color="auto"/>
              <w:right w:val="single" w:sz="4" w:space="0" w:color="auto"/>
            </w:tcBorders>
          </w:tcPr>
          <w:p w14:paraId="622816DE" w14:textId="77777777" w:rsidR="00CD133B" w:rsidRPr="00E50FA4" w:rsidRDefault="00CD133B" w:rsidP="00D35812">
            <w:pPr>
              <w:spacing w:before="120" w:after="120"/>
              <w:jc w:val="both"/>
              <w:rPr>
                <w:del w:id="1502" w:author="Author"/>
                <w:rFonts w:ascii="Times New Roman" w:eastAsia="Times New Roman" w:hAnsi="Times New Roman" w:cs="Times New Roman"/>
                <w:noProof/>
                <w:sz w:val="24"/>
                <w:lang w:val="en-GB"/>
              </w:rPr>
            </w:pPr>
            <w:del w:id="1503" w:author="Author">
              <w:r w:rsidRPr="00E50FA4">
                <w:rPr>
                  <w:rFonts w:ascii="Times New Roman" w:eastAsia="Times New Roman" w:hAnsi="Times New Roman" w:cs="Times New Roman"/>
                  <w:noProof/>
                  <w:sz w:val="24"/>
                  <w:lang w:val="en-GB"/>
                </w:rPr>
                <w:delText>33</w:delText>
              </w:r>
            </w:del>
          </w:p>
        </w:tc>
        <w:tc>
          <w:tcPr>
            <w:tcW w:w="7879" w:type="dxa"/>
            <w:tcBorders>
              <w:top w:val="single" w:sz="4" w:space="0" w:color="auto"/>
              <w:left w:val="single" w:sz="4" w:space="0" w:color="auto"/>
              <w:bottom w:val="single" w:sz="4" w:space="0" w:color="auto"/>
              <w:right w:val="single" w:sz="4" w:space="0" w:color="auto"/>
            </w:tcBorders>
          </w:tcPr>
          <w:p w14:paraId="37023A62" w14:textId="77777777" w:rsidR="00CD133B" w:rsidRPr="00E50FA4" w:rsidRDefault="00CD133B" w:rsidP="00DA390D">
            <w:pPr>
              <w:spacing w:before="120" w:after="120"/>
              <w:jc w:val="both"/>
              <w:rPr>
                <w:del w:id="1504" w:author="Author"/>
                <w:rFonts w:ascii="Times New Roman" w:eastAsia="Times New Roman" w:hAnsi="Times New Roman" w:cs="Times New Roman"/>
                <w:b/>
                <w:noProof/>
                <w:sz w:val="24"/>
                <w:u w:val="single"/>
                <w:lang w:val="en-GB"/>
              </w:rPr>
            </w:pPr>
            <w:del w:id="1505" w:author="Author">
              <w:r w:rsidRPr="00E50FA4">
                <w:rPr>
                  <w:rFonts w:ascii="Times New Roman" w:eastAsia="Times New Roman" w:hAnsi="Times New Roman" w:cs="Times New Roman"/>
                  <w:b/>
                  <w:noProof/>
                  <w:sz w:val="24"/>
                  <w:u w:val="single"/>
                  <w:lang w:val="en-GB"/>
                </w:rPr>
                <w:delText>EU Non-financial corporations (not subject to NFRD disclosure obligations)</w:delText>
              </w:r>
            </w:del>
          </w:p>
          <w:p w14:paraId="6B86A57B" w14:textId="77777777" w:rsidR="00CD133B" w:rsidRPr="00E50FA4" w:rsidRDefault="00A947C1" w:rsidP="00DA390D">
            <w:pPr>
              <w:spacing w:before="120" w:after="120"/>
              <w:jc w:val="both"/>
              <w:rPr>
                <w:del w:id="1506" w:author="Author"/>
                <w:rFonts w:ascii="Times New Roman" w:eastAsia="Times New Roman" w:hAnsi="Times New Roman" w:cs="Times New Roman"/>
                <w:noProof/>
                <w:sz w:val="24"/>
                <w:lang w:val="en-GB"/>
              </w:rPr>
            </w:pPr>
            <w:del w:id="1507" w:author="Author">
              <w:r w:rsidRPr="00E50FA4">
                <w:rPr>
                  <w:rFonts w:ascii="Times New Roman" w:eastAsia="Times New Roman" w:hAnsi="Times New Roman" w:cs="Times New Roman"/>
                  <w:noProof/>
                  <w:sz w:val="24"/>
                  <w:lang w:val="en-GB" w:bidi="ne-NP"/>
                </w:rPr>
                <w:delText xml:space="preserve">Institutions </w:delText>
              </w:r>
              <w:r w:rsidR="00DF1EFB"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disclose e</w:delText>
              </w:r>
              <w:r w:rsidR="00CD133B" w:rsidRPr="00E50FA4">
                <w:rPr>
                  <w:rFonts w:ascii="Times New Roman" w:eastAsia="Times New Roman" w:hAnsi="Times New Roman" w:cs="Times New Roman"/>
                  <w:noProof/>
                  <w:sz w:val="24"/>
                  <w:lang w:val="en-GB" w:bidi="ne-NP"/>
                </w:rPr>
                <w:delText xml:space="preserve">xposures to non-financial corporation as defined in </w:delText>
              </w:r>
              <w:r w:rsidR="00987FAE" w:rsidRPr="00E50FA4">
                <w:rPr>
                  <w:rFonts w:ascii="Times New Roman" w:eastAsia="Times New Roman" w:hAnsi="Times New Roman" w:cs="Times New Roman"/>
                  <w:noProof/>
                  <w:sz w:val="24"/>
                  <w:lang w:val="en-GB" w:bidi="ne-NP"/>
                </w:rPr>
                <w:delText xml:space="preserve">Part 1, </w:delText>
              </w:r>
              <w:r w:rsidR="005D65F6" w:rsidRPr="00E50FA4">
                <w:rPr>
                  <w:rFonts w:ascii="Times New Roman" w:eastAsia="Times New Roman" w:hAnsi="Times New Roman" w:cs="Times New Roman"/>
                  <w:noProof/>
                  <w:sz w:val="24"/>
                  <w:lang w:val="en-GB" w:bidi="ne-NP"/>
                </w:rPr>
                <w:delText>point </w:delText>
              </w:r>
              <w:r w:rsidR="00987FAE" w:rsidRPr="00E50FA4">
                <w:rPr>
                  <w:rFonts w:ascii="Times New Roman" w:eastAsia="Times New Roman" w:hAnsi="Times New Roman" w:cs="Times New Roman"/>
                  <w:noProof/>
                  <w:sz w:val="24"/>
                  <w:lang w:val="en-GB" w:bidi="ne-NP"/>
                </w:rPr>
                <w:delText>42</w:delText>
              </w:r>
              <w:r w:rsidR="005D65F6" w:rsidRPr="00E50FA4">
                <w:rPr>
                  <w:rFonts w:ascii="Times New Roman" w:eastAsia="Times New Roman" w:hAnsi="Times New Roman" w:cs="Times New Roman"/>
                  <w:noProof/>
                  <w:sz w:val="24"/>
                  <w:lang w:val="en-GB" w:bidi="ne-NP"/>
                </w:rPr>
                <w:delText>(e)</w:delText>
              </w:r>
              <w:r w:rsidR="00B76863" w:rsidRPr="00E50FA4">
                <w:rPr>
                  <w:rFonts w:ascii="Times New Roman" w:eastAsia="Times New Roman" w:hAnsi="Times New Roman" w:cs="Times New Roman"/>
                  <w:noProof/>
                  <w:sz w:val="24"/>
                  <w:lang w:val="en-GB" w:bidi="ne-NP"/>
                </w:rPr>
                <w:delText>, of</w:delText>
              </w:r>
              <w:r w:rsidR="00CD133B" w:rsidRPr="00E50FA4">
                <w:rPr>
                  <w:rFonts w:ascii="Times New Roman" w:eastAsia="Times New Roman" w:hAnsi="Times New Roman" w:cs="Times New Roman"/>
                  <w:noProof/>
                  <w:sz w:val="24"/>
                  <w:lang w:val="en-GB" w:bidi="ne-NP"/>
                </w:rPr>
                <w:delText xml:space="preserve"> Annex V to Implementing Regulation (EU) </w:delText>
              </w:r>
              <w:r w:rsidR="00303A1A" w:rsidRPr="00E50FA4">
                <w:rPr>
                  <w:rFonts w:ascii="Times New Roman" w:eastAsia="Times New Roman" w:hAnsi="Times New Roman" w:cs="Times New Roman"/>
                  <w:noProof/>
                  <w:sz w:val="24"/>
                  <w:lang w:val="en-GB"/>
                </w:rPr>
                <w:delText>2021/451</w:delText>
              </w:r>
              <w:r w:rsidR="00CD133B" w:rsidRPr="00E50FA4">
                <w:rPr>
                  <w:rFonts w:ascii="Times New Roman" w:eastAsia="Times New Roman" w:hAnsi="Times New Roman" w:cs="Times New Roman"/>
                  <w:noProof/>
                  <w:sz w:val="24"/>
                  <w:lang w:val="en-GB"/>
                </w:rPr>
                <w:delText>, which are located in the U</w:delText>
              </w:r>
              <w:r w:rsidR="00987FAE" w:rsidRPr="00E50FA4">
                <w:rPr>
                  <w:rFonts w:ascii="Times New Roman" w:eastAsia="Times New Roman" w:hAnsi="Times New Roman" w:cs="Times New Roman"/>
                  <w:noProof/>
                  <w:sz w:val="24"/>
                  <w:lang w:val="en-GB"/>
                </w:rPr>
                <w:delText>nion</w:delText>
              </w:r>
              <w:r w:rsidR="00CD133B" w:rsidRPr="00E50FA4">
                <w:rPr>
                  <w:rFonts w:ascii="Times New Roman" w:eastAsia="Times New Roman" w:hAnsi="Times New Roman" w:cs="Times New Roman"/>
                  <w:noProof/>
                  <w:sz w:val="24"/>
                  <w:lang w:val="en-GB"/>
                </w:rPr>
                <w:delText xml:space="preserve"> and not subject to disclosure obligations under Directive 2014/95/EU.</w:delText>
              </w:r>
            </w:del>
          </w:p>
          <w:p w14:paraId="27873E65" w14:textId="77777777" w:rsidR="001B151C" w:rsidRPr="00E50FA4" w:rsidRDefault="001B151C" w:rsidP="002812BA">
            <w:pPr>
              <w:spacing w:before="120" w:after="120"/>
              <w:jc w:val="both"/>
              <w:rPr>
                <w:del w:id="1508" w:author="Author"/>
                <w:rFonts w:ascii="Times New Roman" w:eastAsia="Times New Roman" w:hAnsi="Times New Roman" w:cs="Times New Roman"/>
                <w:b/>
                <w:noProof/>
                <w:sz w:val="24"/>
                <w:lang w:val="en-GB"/>
              </w:rPr>
            </w:pPr>
          </w:p>
        </w:tc>
      </w:tr>
      <w:tr w:rsidR="00E132E7" w:rsidRPr="00E50FA4" w14:paraId="51A7505F" w14:textId="77777777" w:rsidTr="00BA313D">
        <w:trPr>
          <w:del w:id="1509" w:author="Author"/>
        </w:trPr>
        <w:tc>
          <w:tcPr>
            <w:tcW w:w="1188" w:type="dxa"/>
            <w:tcBorders>
              <w:top w:val="single" w:sz="4" w:space="0" w:color="auto"/>
              <w:left w:val="single" w:sz="4" w:space="0" w:color="auto"/>
              <w:bottom w:val="single" w:sz="4" w:space="0" w:color="auto"/>
              <w:right w:val="single" w:sz="4" w:space="0" w:color="auto"/>
            </w:tcBorders>
          </w:tcPr>
          <w:p w14:paraId="3D5387FA" w14:textId="77777777" w:rsidR="00E132E7" w:rsidRPr="00E50FA4" w:rsidRDefault="00E132E7" w:rsidP="00D35812">
            <w:pPr>
              <w:spacing w:before="120" w:after="120"/>
              <w:jc w:val="both"/>
              <w:rPr>
                <w:del w:id="1510" w:author="Author"/>
                <w:rFonts w:ascii="Times New Roman" w:eastAsia="Times New Roman" w:hAnsi="Times New Roman" w:cs="Times New Roman"/>
                <w:noProof/>
                <w:sz w:val="24"/>
                <w:lang w:val="en-GB"/>
              </w:rPr>
            </w:pPr>
            <w:del w:id="1511" w:author="Author">
              <w:r w:rsidRPr="00E50FA4">
                <w:rPr>
                  <w:rFonts w:ascii="Times New Roman" w:eastAsia="Times New Roman" w:hAnsi="Times New Roman" w:cs="Times New Roman"/>
                  <w:noProof/>
                  <w:sz w:val="24"/>
                  <w:lang w:val="en-GB"/>
                </w:rPr>
                <w:delText>3</w:delText>
              </w:r>
              <w:r w:rsidR="003F07A6" w:rsidRPr="00E50FA4">
                <w:rPr>
                  <w:rFonts w:ascii="Times New Roman" w:eastAsia="Times New Roman" w:hAnsi="Times New Roman" w:cs="Times New Roman"/>
                  <w:noProof/>
                  <w:sz w:val="24"/>
                  <w:lang w:val="en-GB"/>
                </w:rPr>
                <w:delText>7</w:delText>
              </w:r>
            </w:del>
          </w:p>
        </w:tc>
        <w:tc>
          <w:tcPr>
            <w:tcW w:w="7879" w:type="dxa"/>
            <w:tcBorders>
              <w:top w:val="single" w:sz="4" w:space="0" w:color="auto"/>
              <w:left w:val="single" w:sz="4" w:space="0" w:color="auto"/>
              <w:bottom w:val="single" w:sz="4" w:space="0" w:color="auto"/>
              <w:right w:val="single" w:sz="4" w:space="0" w:color="auto"/>
            </w:tcBorders>
          </w:tcPr>
          <w:p w14:paraId="48946866" w14:textId="77777777" w:rsidR="00E132E7" w:rsidRPr="00E50FA4" w:rsidRDefault="00E132E7" w:rsidP="00E132E7">
            <w:pPr>
              <w:spacing w:before="120" w:after="120"/>
              <w:jc w:val="both"/>
              <w:rPr>
                <w:del w:id="1512" w:author="Author"/>
                <w:rFonts w:ascii="Times New Roman" w:eastAsia="Times New Roman" w:hAnsi="Times New Roman" w:cs="Times New Roman"/>
                <w:b/>
                <w:noProof/>
                <w:sz w:val="24"/>
                <w:u w:val="single"/>
                <w:lang w:val="en-GB"/>
              </w:rPr>
            </w:pPr>
            <w:del w:id="1513" w:author="Author">
              <w:r w:rsidRPr="00E50FA4">
                <w:rPr>
                  <w:rFonts w:ascii="Times New Roman" w:eastAsia="Times New Roman" w:hAnsi="Times New Roman" w:cs="Times New Roman"/>
                  <w:b/>
                  <w:noProof/>
                  <w:sz w:val="24"/>
                  <w:u w:val="single"/>
                  <w:lang w:val="en-GB"/>
                </w:rPr>
                <w:delText>Non-EU Non-financial corporations (not subject to NFRD disclosure obligations)</w:delText>
              </w:r>
            </w:del>
          </w:p>
          <w:p w14:paraId="0075DE16" w14:textId="77777777" w:rsidR="00E132E7" w:rsidRPr="00E50FA4" w:rsidRDefault="00A947C1" w:rsidP="00E132E7">
            <w:pPr>
              <w:spacing w:before="120" w:after="120"/>
              <w:jc w:val="both"/>
              <w:rPr>
                <w:del w:id="1514" w:author="Author"/>
                <w:rFonts w:ascii="Times New Roman" w:eastAsia="Times New Roman" w:hAnsi="Times New Roman" w:cs="Times New Roman"/>
                <w:noProof/>
                <w:sz w:val="24"/>
                <w:lang w:val="en-GB"/>
              </w:rPr>
            </w:pPr>
            <w:del w:id="1515"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disclose e</w:delText>
              </w:r>
              <w:r w:rsidR="00E132E7" w:rsidRPr="00E50FA4">
                <w:rPr>
                  <w:rFonts w:ascii="Times New Roman" w:eastAsia="Times New Roman" w:hAnsi="Times New Roman" w:cs="Times New Roman"/>
                  <w:noProof/>
                  <w:sz w:val="24"/>
                  <w:lang w:val="en-GB" w:bidi="ne-NP"/>
                </w:rPr>
                <w:delText xml:space="preserve">xposures to non-financial corporation as defined in </w:delText>
              </w:r>
              <w:r w:rsidR="005D65F6" w:rsidRPr="00E50FA4">
                <w:rPr>
                  <w:rFonts w:ascii="Times New Roman" w:eastAsia="Times New Roman" w:hAnsi="Times New Roman" w:cs="Times New Roman"/>
                  <w:noProof/>
                  <w:sz w:val="24"/>
                  <w:lang w:val="en-GB" w:bidi="ne-NP"/>
                </w:rPr>
                <w:delText xml:space="preserve">Part 1, </w:delText>
              </w:r>
              <w:r w:rsidR="00E132E7" w:rsidRPr="00E50FA4">
                <w:rPr>
                  <w:rFonts w:ascii="Times New Roman" w:eastAsia="Times New Roman" w:hAnsi="Times New Roman" w:cs="Times New Roman"/>
                  <w:noProof/>
                  <w:sz w:val="24"/>
                  <w:lang w:val="en-GB" w:bidi="ne-NP"/>
                </w:rPr>
                <w:delText xml:space="preserve">point </w:delText>
              </w:r>
              <w:r w:rsidR="005D65F6" w:rsidRPr="00E50FA4">
                <w:rPr>
                  <w:rFonts w:ascii="Times New Roman" w:eastAsia="Times New Roman" w:hAnsi="Times New Roman" w:cs="Times New Roman"/>
                  <w:noProof/>
                  <w:sz w:val="24"/>
                  <w:lang w:val="en-GB" w:bidi="ne-NP"/>
                </w:rPr>
                <w:delText>42</w:delText>
              </w:r>
              <w:r w:rsidR="00E132E7" w:rsidRPr="00E50FA4">
                <w:rPr>
                  <w:rFonts w:ascii="Times New Roman" w:eastAsia="Times New Roman" w:hAnsi="Times New Roman" w:cs="Times New Roman"/>
                  <w:noProof/>
                  <w:sz w:val="24"/>
                  <w:lang w:val="en-GB" w:bidi="ne-NP"/>
                </w:rPr>
                <w:delText>(e</w:delText>
              </w:r>
              <w:r w:rsidR="00B76863" w:rsidRPr="00E50FA4">
                <w:rPr>
                  <w:rFonts w:ascii="Times New Roman" w:eastAsia="Times New Roman" w:hAnsi="Times New Roman" w:cs="Times New Roman"/>
                  <w:noProof/>
                  <w:sz w:val="24"/>
                  <w:lang w:val="en-GB" w:bidi="ne-NP"/>
                </w:rPr>
                <w:delText>) of</w:delText>
              </w:r>
              <w:r w:rsidR="00E132E7" w:rsidRPr="00E50FA4">
                <w:rPr>
                  <w:rFonts w:ascii="Times New Roman" w:eastAsia="Times New Roman" w:hAnsi="Times New Roman" w:cs="Times New Roman"/>
                  <w:noProof/>
                  <w:sz w:val="24"/>
                  <w:lang w:val="en-GB" w:bidi="ne-NP"/>
                </w:rPr>
                <w:delText xml:space="preserve"> Annex V to Implementing Regulation (EU) </w:delText>
              </w:r>
              <w:r w:rsidR="00303A1A" w:rsidRPr="00E50FA4">
                <w:rPr>
                  <w:rFonts w:ascii="Times New Roman" w:eastAsia="Times New Roman" w:hAnsi="Times New Roman" w:cs="Times New Roman"/>
                  <w:noProof/>
                  <w:sz w:val="24"/>
                  <w:lang w:val="en-GB"/>
                </w:rPr>
                <w:delText>2021/451</w:delText>
              </w:r>
              <w:r w:rsidR="00E132E7" w:rsidRPr="00E50FA4">
                <w:rPr>
                  <w:rFonts w:ascii="Times New Roman" w:eastAsia="Times New Roman" w:hAnsi="Times New Roman" w:cs="Times New Roman"/>
                  <w:noProof/>
                  <w:sz w:val="24"/>
                  <w:lang w:val="en-GB"/>
                </w:rPr>
                <w:delText xml:space="preserve">, </w:delText>
              </w:r>
              <w:r w:rsidR="00E132E7" w:rsidRPr="00E50FA4">
                <w:rPr>
                  <w:rFonts w:ascii="Times New Roman" w:eastAsia="Times New Roman" w:hAnsi="Times New Roman" w:cs="Times New Roman"/>
                  <w:noProof/>
                  <w:sz w:val="24"/>
                  <w:lang w:val="en-GB"/>
                </w:rPr>
                <w:lastRenderedPageBreak/>
                <w:delText>which are located outside the U</w:delText>
              </w:r>
              <w:r w:rsidR="00F6495D" w:rsidRPr="00E50FA4">
                <w:rPr>
                  <w:rFonts w:ascii="Times New Roman" w:eastAsia="Times New Roman" w:hAnsi="Times New Roman" w:cs="Times New Roman"/>
                  <w:noProof/>
                  <w:sz w:val="24"/>
                  <w:lang w:val="en-GB"/>
                </w:rPr>
                <w:delText>nion</w:delText>
              </w:r>
              <w:r w:rsidR="00E132E7" w:rsidRPr="00E50FA4">
                <w:rPr>
                  <w:rFonts w:ascii="Times New Roman" w:eastAsia="Times New Roman" w:hAnsi="Times New Roman" w:cs="Times New Roman"/>
                  <w:noProof/>
                  <w:sz w:val="24"/>
                  <w:lang w:val="en-GB"/>
                </w:rPr>
                <w:delText xml:space="preserve"> and not subject to disclosure obligations under Directive 2014/95/EU.</w:delText>
              </w:r>
            </w:del>
          </w:p>
          <w:p w14:paraId="44D59AFA" w14:textId="77777777" w:rsidR="001B151C" w:rsidRPr="00E50FA4" w:rsidRDefault="001B151C" w:rsidP="003F07A6">
            <w:pPr>
              <w:spacing w:before="120" w:after="120"/>
              <w:jc w:val="both"/>
              <w:rPr>
                <w:del w:id="1516" w:author="Author"/>
                <w:rFonts w:ascii="Times New Roman" w:eastAsia="Times New Roman" w:hAnsi="Times New Roman" w:cs="Times New Roman"/>
                <w:b/>
                <w:noProof/>
                <w:sz w:val="24"/>
                <w:u w:val="single"/>
                <w:lang w:val="en-GB"/>
              </w:rPr>
            </w:pPr>
          </w:p>
        </w:tc>
      </w:tr>
      <w:tr w:rsidR="00E132E7" w:rsidRPr="00E50FA4" w14:paraId="3B732F47" w14:textId="77777777" w:rsidTr="00BA313D">
        <w:trPr>
          <w:del w:id="1517" w:author="Author"/>
        </w:trPr>
        <w:tc>
          <w:tcPr>
            <w:tcW w:w="1188" w:type="dxa"/>
            <w:tcBorders>
              <w:top w:val="single" w:sz="4" w:space="0" w:color="auto"/>
              <w:left w:val="single" w:sz="4" w:space="0" w:color="auto"/>
              <w:bottom w:val="single" w:sz="4" w:space="0" w:color="auto"/>
              <w:right w:val="single" w:sz="4" w:space="0" w:color="auto"/>
            </w:tcBorders>
          </w:tcPr>
          <w:p w14:paraId="1AC332DE" w14:textId="77777777" w:rsidR="00E132E7" w:rsidRPr="00E50FA4" w:rsidRDefault="00E132E7" w:rsidP="00D35812">
            <w:pPr>
              <w:spacing w:before="120" w:after="120"/>
              <w:jc w:val="both"/>
              <w:rPr>
                <w:del w:id="1518"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D8326C5" w14:textId="77777777" w:rsidR="00E132E7" w:rsidRPr="00E50FA4" w:rsidRDefault="00E132E7" w:rsidP="00007009">
            <w:pPr>
              <w:spacing w:before="120" w:after="120"/>
              <w:jc w:val="both"/>
              <w:rPr>
                <w:del w:id="1519" w:author="Author"/>
                <w:rFonts w:ascii="Times New Roman" w:eastAsia="Times New Roman" w:hAnsi="Times New Roman" w:cs="Times New Roman"/>
                <w:b/>
                <w:noProof/>
                <w:sz w:val="24"/>
                <w:u w:val="single"/>
                <w:lang w:val="en-GB"/>
              </w:rPr>
            </w:pPr>
            <w:del w:id="1520" w:author="Author">
              <w:r w:rsidRPr="00E50FA4">
                <w:rPr>
                  <w:rFonts w:ascii="Times New Roman" w:eastAsia="Times New Roman" w:hAnsi="Times New Roman" w:cs="Times New Roman"/>
                  <w:b/>
                  <w:noProof/>
                  <w:sz w:val="24"/>
                  <w:u w:val="single"/>
                  <w:lang w:val="en-GB"/>
                </w:rPr>
                <w:delText>Assets excluded from the numerator for GAR (covered in the denominator)</w:delText>
              </w:r>
            </w:del>
          </w:p>
        </w:tc>
      </w:tr>
      <w:tr w:rsidR="003F07A6" w:rsidRPr="00E50FA4" w14:paraId="475640D4" w14:textId="77777777" w:rsidTr="0051392F">
        <w:trPr>
          <w:del w:id="1521" w:author="Author"/>
        </w:trPr>
        <w:tc>
          <w:tcPr>
            <w:tcW w:w="1188" w:type="dxa"/>
            <w:tcBorders>
              <w:top w:val="single" w:sz="4" w:space="0" w:color="auto"/>
              <w:left w:val="single" w:sz="4" w:space="0" w:color="auto"/>
              <w:bottom w:val="single" w:sz="4" w:space="0" w:color="auto"/>
              <w:right w:val="single" w:sz="4" w:space="0" w:color="auto"/>
            </w:tcBorders>
            <w:vAlign w:val="center"/>
          </w:tcPr>
          <w:p w14:paraId="4CE99D38" w14:textId="77777777" w:rsidR="003F07A6" w:rsidRPr="00E50FA4" w:rsidRDefault="003F07A6" w:rsidP="003F07A6">
            <w:pPr>
              <w:spacing w:before="120" w:after="120"/>
              <w:jc w:val="both"/>
              <w:rPr>
                <w:del w:id="1522" w:author="Author"/>
                <w:rFonts w:ascii="Times New Roman" w:eastAsia="Times New Roman" w:hAnsi="Times New Roman" w:cs="Times New Roman"/>
                <w:noProof/>
                <w:sz w:val="24"/>
                <w:lang w:val="en-GB"/>
              </w:rPr>
            </w:pPr>
            <w:del w:id="1523" w:author="Author">
              <w:r w:rsidRPr="00E50FA4">
                <w:rPr>
                  <w:rFonts w:ascii="Calibri" w:hAnsi="Calibri" w:cs="Calibri"/>
                  <w:noProof/>
                  <w:szCs w:val="22"/>
                </w:rPr>
                <w:delText>41</w:delText>
              </w:r>
            </w:del>
          </w:p>
        </w:tc>
        <w:tc>
          <w:tcPr>
            <w:tcW w:w="7879" w:type="dxa"/>
            <w:tcBorders>
              <w:top w:val="single" w:sz="4" w:space="0" w:color="auto"/>
              <w:left w:val="single" w:sz="4" w:space="0" w:color="auto"/>
              <w:bottom w:val="single" w:sz="4" w:space="0" w:color="auto"/>
              <w:right w:val="single" w:sz="4" w:space="0" w:color="auto"/>
            </w:tcBorders>
          </w:tcPr>
          <w:p w14:paraId="394152CC" w14:textId="77777777" w:rsidR="003F07A6" w:rsidRPr="00E50FA4" w:rsidRDefault="003F07A6" w:rsidP="003F07A6">
            <w:pPr>
              <w:spacing w:before="120" w:after="120"/>
              <w:jc w:val="both"/>
              <w:rPr>
                <w:del w:id="1524" w:author="Author"/>
                <w:rFonts w:ascii="Times New Roman" w:eastAsia="Times New Roman" w:hAnsi="Times New Roman" w:cs="Times New Roman"/>
                <w:b/>
                <w:noProof/>
                <w:sz w:val="24"/>
                <w:u w:val="single"/>
                <w:lang w:val="en-GB"/>
              </w:rPr>
            </w:pPr>
            <w:del w:id="1525" w:author="Author">
              <w:r w:rsidRPr="00E50FA4">
                <w:rPr>
                  <w:rFonts w:ascii="Times New Roman" w:eastAsia="Times New Roman" w:hAnsi="Times New Roman" w:cs="Times New Roman"/>
                  <w:b/>
                  <w:noProof/>
                  <w:sz w:val="24"/>
                  <w:u w:val="single"/>
                  <w:lang w:val="en-GB"/>
                </w:rPr>
                <w:delText>Derivatives</w:delText>
              </w:r>
            </w:del>
          </w:p>
          <w:p w14:paraId="1A1233B4" w14:textId="77777777" w:rsidR="003F07A6" w:rsidRPr="00E50FA4" w:rsidRDefault="00A947C1" w:rsidP="00BF0EC4">
            <w:pPr>
              <w:spacing w:before="120" w:after="120"/>
              <w:jc w:val="both"/>
              <w:rPr>
                <w:del w:id="1526" w:author="Author"/>
                <w:rFonts w:ascii="Times New Roman" w:eastAsia="Times New Roman" w:hAnsi="Times New Roman" w:cs="Times New Roman"/>
                <w:bCs/>
                <w:noProof/>
                <w:sz w:val="24"/>
                <w:lang w:val="en-GB"/>
              </w:rPr>
            </w:pPr>
            <w:del w:id="1527"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Pr="00E50FA4">
                <w:rPr>
                  <w:rFonts w:ascii="Times New Roman" w:eastAsia="Times New Roman" w:hAnsi="Times New Roman" w:cs="Times New Roman"/>
                  <w:bCs/>
                  <w:noProof/>
                  <w:sz w:val="24"/>
                  <w:lang w:val="en-GB"/>
                </w:rPr>
                <w:delText>d</w:delText>
              </w:r>
              <w:r w:rsidR="003F07A6" w:rsidRPr="00E50FA4">
                <w:rPr>
                  <w:rFonts w:ascii="Times New Roman" w:eastAsia="Times New Roman" w:hAnsi="Times New Roman" w:cs="Times New Roman"/>
                  <w:bCs/>
                  <w:noProof/>
                  <w:sz w:val="24"/>
                  <w:lang w:val="en-GB"/>
                </w:rPr>
                <w:delText xml:space="preserve">erivatives not held for trading as </w:delText>
              </w:r>
              <w:r w:rsidR="001D4928" w:rsidRPr="00E50FA4">
                <w:rPr>
                  <w:rFonts w:ascii="Times New Roman" w:eastAsia="Times New Roman" w:hAnsi="Times New Roman" w:cs="Times New Roman"/>
                  <w:bCs/>
                  <w:noProof/>
                  <w:sz w:val="24"/>
                  <w:lang w:val="en-GB"/>
                </w:rPr>
                <w:delText>referred to in</w:delText>
              </w:r>
              <w:r w:rsidR="00BB3021" w:rsidRPr="00E50FA4">
                <w:rPr>
                  <w:rFonts w:ascii="Times New Roman" w:eastAsia="Times New Roman" w:hAnsi="Times New Roman" w:cs="Times New Roman"/>
                  <w:bCs/>
                  <w:noProof/>
                  <w:sz w:val="24"/>
                  <w:lang w:val="en-GB"/>
                </w:rPr>
                <w:delText xml:space="preserve"> </w:delText>
              </w:r>
              <w:r w:rsidR="003E4DB5" w:rsidRPr="00E50FA4">
                <w:rPr>
                  <w:rFonts w:ascii="Times New Roman" w:eastAsia="Times New Roman" w:hAnsi="Times New Roman" w:cs="Times New Roman"/>
                  <w:bCs/>
                  <w:noProof/>
                  <w:sz w:val="24"/>
                  <w:lang w:val="en-GB"/>
                </w:rPr>
                <w:delText>Part 1, S</w:delText>
              </w:r>
              <w:r w:rsidR="003F07A6" w:rsidRPr="00E50FA4">
                <w:rPr>
                  <w:rFonts w:ascii="Times New Roman" w:eastAsia="Times New Roman" w:hAnsi="Times New Roman" w:cs="Times New Roman"/>
                  <w:bCs/>
                  <w:noProof/>
                  <w:sz w:val="24"/>
                  <w:lang w:val="en-GB"/>
                </w:rPr>
                <w:delText xml:space="preserve">ection </w:delText>
              </w:r>
              <w:r w:rsidR="003E4DB5" w:rsidRPr="00E50FA4">
                <w:rPr>
                  <w:rFonts w:ascii="Times New Roman" w:eastAsia="Times New Roman" w:hAnsi="Times New Roman" w:cs="Times New Roman"/>
                  <w:bCs/>
                  <w:noProof/>
                  <w:sz w:val="24"/>
                  <w:lang w:val="en-GB"/>
                </w:rPr>
                <w:delText xml:space="preserve">10, </w:delText>
              </w:r>
              <w:r w:rsidR="003F07A6" w:rsidRPr="00E50FA4">
                <w:rPr>
                  <w:rFonts w:ascii="Times New Roman" w:eastAsia="Times New Roman" w:hAnsi="Times New Roman" w:cs="Times New Roman"/>
                  <w:bCs/>
                  <w:noProof/>
                  <w:sz w:val="24"/>
                  <w:lang w:val="en-GB"/>
                </w:rPr>
                <w:delText xml:space="preserve">of Annex V </w:delText>
              </w:r>
              <w:r w:rsidR="003F07A6" w:rsidRPr="00E50FA4">
                <w:rPr>
                  <w:rFonts w:ascii="Times New Roman" w:eastAsia="Times New Roman" w:hAnsi="Times New Roman" w:cs="Times New Roman"/>
                  <w:noProof/>
                  <w:sz w:val="24"/>
                  <w:lang w:val="en-GB" w:bidi="ne-NP"/>
                </w:rPr>
                <w:delText xml:space="preserve">to Implementing Regulation (EU) </w:delText>
              </w:r>
              <w:r w:rsidR="003F07A6" w:rsidRPr="00E50FA4">
                <w:rPr>
                  <w:rFonts w:ascii="Times New Roman" w:eastAsia="Times New Roman" w:hAnsi="Times New Roman" w:cs="Times New Roman"/>
                  <w:noProof/>
                  <w:sz w:val="24"/>
                  <w:lang w:val="en-GB"/>
                </w:rPr>
                <w:delText>2021/451.</w:delText>
              </w:r>
            </w:del>
          </w:p>
        </w:tc>
      </w:tr>
      <w:tr w:rsidR="003F07A6" w:rsidRPr="00E50FA4" w14:paraId="420483C7" w14:textId="77777777" w:rsidTr="0051392F">
        <w:trPr>
          <w:del w:id="1528" w:author="Author"/>
        </w:trPr>
        <w:tc>
          <w:tcPr>
            <w:tcW w:w="1188" w:type="dxa"/>
            <w:tcBorders>
              <w:top w:val="single" w:sz="4" w:space="0" w:color="auto"/>
              <w:left w:val="single" w:sz="4" w:space="0" w:color="auto"/>
              <w:bottom w:val="single" w:sz="4" w:space="0" w:color="auto"/>
              <w:right w:val="single" w:sz="4" w:space="0" w:color="auto"/>
            </w:tcBorders>
            <w:vAlign w:val="center"/>
          </w:tcPr>
          <w:p w14:paraId="5301E6F2" w14:textId="77777777" w:rsidR="003F07A6" w:rsidRPr="00E50FA4" w:rsidRDefault="003F07A6" w:rsidP="003F07A6">
            <w:pPr>
              <w:spacing w:before="120" w:after="120"/>
              <w:jc w:val="both"/>
              <w:rPr>
                <w:del w:id="1529" w:author="Author"/>
                <w:rFonts w:ascii="Times New Roman" w:eastAsia="Times New Roman" w:hAnsi="Times New Roman" w:cs="Times New Roman"/>
                <w:noProof/>
                <w:sz w:val="24"/>
                <w:lang w:val="en-GB"/>
              </w:rPr>
            </w:pPr>
            <w:del w:id="1530" w:author="Author">
              <w:r w:rsidRPr="00E50FA4">
                <w:rPr>
                  <w:rFonts w:ascii="Calibri" w:hAnsi="Calibri" w:cs="Calibri"/>
                  <w:noProof/>
                  <w:szCs w:val="22"/>
                </w:rPr>
                <w:delText>42</w:delText>
              </w:r>
            </w:del>
          </w:p>
        </w:tc>
        <w:tc>
          <w:tcPr>
            <w:tcW w:w="7879" w:type="dxa"/>
            <w:tcBorders>
              <w:top w:val="single" w:sz="4" w:space="0" w:color="auto"/>
              <w:left w:val="single" w:sz="4" w:space="0" w:color="auto"/>
              <w:bottom w:val="single" w:sz="4" w:space="0" w:color="auto"/>
              <w:right w:val="single" w:sz="4" w:space="0" w:color="auto"/>
            </w:tcBorders>
          </w:tcPr>
          <w:p w14:paraId="0B05BB44" w14:textId="77777777" w:rsidR="003F07A6" w:rsidRPr="00E50FA4" w:rsidRDefault="003F07A6" w:rsidP="003F07A6">
            <w:pPr>
              <w:spacing w:before="120" w:after="120"/>
              <w:jc w:val="both"/>
              <w:rPr>
                <w:del w:id="1531" w:author="Author"/>
                <w:rFonts w:ascii="Times New Roman" w:eastAsia="Times New Roman" w:hAnsi="Times New Roman" w:cs="Times New Roman"/>
                <w:b/>
                <w:noProof/>
                <w:sz w:val="24"/>
                <w:u w:val="single"/>
                <w:lang w:val="en-GB"/>
              </w:rPr>
            </w:pPr>
            <w:del w:id="1532" w:author="Author">
              <w:r w:rsidRPr="00E50FA4">
                <w:rPr>
                  <w:rFonts w:ascii="Times New Roman" w:eastAsia="Times New Roman" w:hAnsi="Times New Roman" w:cs="Times New Roman"/>
                  <w:b/>
                  <w:noProof/>
                  <w:sz w:val="24"/>
                  <w:u w:val="single"/>
                  <w:lang w:val="en-GB"/>
                </w:rPr>
                <w:delText>On demand interbank loans</w:delText>
              </w:r>
            </w:del>
          </w:p>
          <w:p w14:paraId="75EDE203" w14:textId="77777777" w:rsidR="003F07A6" w:rsidRPr="00E50FA4" w:rsidRDefault="00A947C1" w:rsidP="00BF0EC4">
            <w:pPr>
              <w:spacing w:before="120" w:after="120"/>
              <w:jc w:val="both"/>
              <w:rPr>
                <w:del w:id="1533" w:author="Author"/>
                <w:rFonts w:ascii="Times New Roman" w:eastAsia="Times New Roman" w:hAnsi="Times New Roman" w:cs="Times New Roman"/>
                <w:bCs/>
                <w:noProof/>
                <w:sz w:val="24"/>
                <w:lang w:val="en-GB"/>
              </w:rPr>
            </w:pPr>
            <w:del w:id="1534"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003F07A6" w:rsidRPr="00E50FA4">
                <w:rPr>
                  <w:rFonts w:ascii="Times New Roman" w:eastAsia="Times New Roman" w:hAnsi="Times New Roman" w:cs="Times New Roman"/>
                  <w:bCs/>
                  <w:noProof/>
                  <w:sz w:val="24"/>
                  <w:lang w:val="en-GB"/>
                </w:rPr>
                <w:delText>‘</w:delText>
              </w:r>
              <w:r w:rsidR="003F07A6" w:rsidRPr="00E50FA4">
                <w:rPr>
                  <w:rFonts w:ascii="Times New Roman" w:eastAsia="Times New Roman" w:hAnsi="Times New Roman" w:cs="Times New Roman"/>
                  <w:noProof/>
                  <w:sz w:val="24"/>
                  <w:lang w:val="en-GB"/>
                </w:rPr>
                <w:delText xml:space="preserve">Other demand deposits’ as </w:delText>
              </w:r>
              <w:r w:rsidR="00BB3021" w:rsidRPr="00E50FA4">
                <w:rPr>
                  <w:rFonts w:ascii="Times New Roman" w:eastAsia="Times New Roman" w:hAnsi="Times New Roman" w:cs="Times New Roman"/>
                  <w:noProof/>
                  <w:sz w:val="24"/>
                  <w:lang w:val="en-GB"/>
                </w:rPr>
                <w:delText xml:space="preserve">referred </w:delText>
              </w:r>
              <w:r w:rsidR="003F07A6" w:rsidRPr="00E50FA4">
                <w:rPr>
                  <w:rFonts w:ascii="Times New Roman" w:eastAsia="Times New Roman" w:hAnsi="Times New Roman" w:cs="Times New Roman"/>
                  <w:noProof/>
                  <w:sz w:val="24"/>
                  <w:lang w:val="en-GB"/>
                </w:rPr>
                <w:delText xml:space="preserve">in </w:delText>
              </w:r>
              <w:r w:rsidR="00BB3021" w:rsidRPr="00E50FA4">
                <w:rPr>
                  <w:rFonts w:ascii="Times New Roman" w:eastAsia="Times New Roman" w:hAnsi="Times New Roman" w:cs="Times New Roman"/>
                  <w:noProof/>
                  <w:sz w:val="24"/>
                  <w:lang w:val="en-GB"/>
                </w:rPr>
                <w:delText xml:space="preserve">to </w:delText>
              </w:r>
              <w:r w:rsidR="003E4DB5" w:rsidRPr="00E50FA4">
                <w:rPr>
                  <w:rFonts w:ascii="Times New Roman" w:eastAsia="Times New Roman" w:hAnsi="Times New Roman" w:cs="Times New Roman"/>
                  <w:noProof/>
                  <w:sz w:val="24"/>
                  <w:lang w:val="en-GB"/>
                </w:rPr>
                <w:delText xml:space="preserve">Part 2, </w:delText>
              </w:r>
              <w:r w:rsidR="005D65F6" w:rsidRPr="00E50FA4">
                <w:rPr>
                  <w:rFonts w:ascii="Times New Roman" w:eastAsia="Times New Roman" w:hAnsi="Times New Roman" w:cs="Times New Roman"/>
                  <w:noProof/>
                  <w:sz w:val="24"/>
                  <w:lang w:val="en-GB"/>
                </w:rPr>
                <w:delText xml:space="preserve">point </w:delText>
              </w:r>
              <w:r w:rsidR="003F07A6" w:rsidRPr="00E50FA4">
                <w:rPr>
                  <w:rFonts w:ascii="Times New Roman" w:eastAsia="Times New Roman" w:hAnsi="Times New Roman" w:cs="Times New Roman"/>
                  <w:noProof/>
                  <w:sz w:val="24"/>
                  <w:lang w:val="en-GB"/>
                </w:rPr>
                <w:delText>3</w:delText>
              </w:r>
              <w:r w:rsidR="003E4DB5" w:rsidRPr="00E50FA4">
                <w:rPr>
                  <w:rFonts w:ascii="Times New Roman" w:eastAsia="Times New Roman" w:hAnsi="Times New Roman" w:cs="Times New Roman"/>
                  <w:noProof/>
                  <w:sz w:val="24"/>
                  <w:lang w:val="en-GB"/>
                </w:rPr>
                <w:delText>,</w:delText>
              </w:r>
              <w:r w:rsidR="003F07A6" w:rsidRPr="00E50FA4">
                <w:rPr>
                  <w:rFonts w:ascii="Times New Roman" w:eastAsia="Times New Roman" w:hAnsi="Times New Roman" w:cs="Times New Roman"/>
                  <w:noProof/>
                  <w:sz w:val="24"/>
                  <w:lang w:val="en-GB"/>
                </w:rPr>
                <w:delText xml:space="preserve"> of Annex V to Implementing Regulation (EU) 2021/451.</w:delText>
              </w:r>
            </w:del>
          </w:p>
        </w:tc>
      </w:tr>
      <w:tr w:rsidR="003F07A6" w:rsidRPr="00E50FA4" w14:paraId="67F9FE10" w14:textId="77777777" w:rsidTr="0051392F">
        <w:trPr>
          <w:del w:id="1535" w:author="Author"/>
        </w:trPr>
        <w:tc>
          <w:tcPr>
            <w:tcW w:w="1188" w:type="dxa"/>
            <w:tcBorders>
              <w:top w:val="single" w:sz="4" w:space="0" w:color="auto"/>
              <w:left w:val="single" w:sz="4" w:space="0" w:color="auto"/>
              <w:bottom w:val="single" w:sz="4" w:space="0" w:color="auto"/>
              <w:right w:val="single" w:sz="4" w:space="0" w:color="auto"/>
            </w:tcBorders>
            <w:vAlign w:val="center"/>
          </w:tcPr>
          <w:p w14:paraId="42403858" w14:textId="77777777" w:rsidR="003F07A6" w:rsidRPr="00E50FA4" w:rsidRDefault="003F07A6" w:rsidP="003F07A6">
            <w:pPr>
              <w:spacing w:before="120" w:after="120"/>
              <w:jc w:val="both"/>
              <w:rPr>
                <w:del w:id="1536" w:author="Author"/>
                <w:rFonts w:ascii="Times New Roman" w:eastAsia="Times New Roman" w:hAnsi="Times New Roman" w:cs="Times New Roman"/>
                <w:noProof/>
                <w:sz w:val="24"/>
                <w:lang w:val="en-GB"/>
              </w:rPr>
            </w:pPr>
            <w:del w:id="1537" w:author="Author">
              <w:r w:rsidRPr="00E50FA4">
                <w:rPr>
                  <w:rFonts w:ascii="Calibri" w:hAnsi="Calibri" w:cs="Calibri"/>
                  <w:noProof/>
                  <w:szCs w:val="22"/>
                </w:rPr>
                <w:delText>43</w:delText>
              </w:r>
            </w:del>
          </w:p>
        </w:tc>
        <w:tc>
          <w:tcPr>
            <w:tcW w:w="7879" w:type="dxa"/>
            <w:tcBorders>
              <w:top w:val="single" w:sz="4" w:space="0" w:color="auto"/>
              <w:left w:val="single" w:sz="4" w:space="0" w:color="auto"/>
              <w:bottom w:val="single" w:sz="4" w:space="0" w:color="auto"/>
              <w:right w:val="single" w:sz="4" w:space="0" w:color="auto"/>
            </w:tcBorders>
          </w:tcPr>
          <w:p w14:paraId="34BE53A6" w14:textId="77777777" w:rsidR="003F07A6" w:rsidRPr="00E50FA4" w:rsidRDefault="003F07A6" w:rsidP="003F07A6">
            <w:pPr>
              <w:spacing w:before="120" w:after="120"/>
              <w:jc w:val="both"/>
              <w:rPr>
                <w:del w:id="1538" w:author="Author"/>
                <w:rFonts w:ascii="Times New Roman" w:eastAsia="Times New Roman" w:hAnsi="Times New Roman" w:cs="Times New Roman"/>
                <w:b/>
                <w:noProof/>
                <w:sz w:val="24"/>
                <w:u w:val="single"/>
                <w:lang w:val="en-GB"/>
              </w:rPr>
            </w:pPr>
            <w:del w:id="1539" w:author="Author">
              <w:r w:rsidRPr="00E50FA4">
                <w:rPr>
                  <w:rFonts w:ascii="Times New Roman" w:eastAsia="Times New Roman" w:hAnsi="Times New Roman" w:cs="Times New Roman"/>
                  <w:b/>
                  <w:noProof/>
                  <w:sz w:val="24"/>
                  <w:u w:val="single"/>
                  <w:lang w:val="en-GB"/>
                </w:rPr>
                <w:delText>Cash and cash-related assets</w:delText>
              </w:r>
            </w:del>
          </w:p>
          <w:p w14:paraId="049BCC51" w14:textId="77777777" w:rsidR="003F07A6" w:rsidRPr="00E50FA4" w:rsidRDefault="00A947C1" w:rsidP="00BF0EC4">
            <w:pPr>
              <w:spacing w:before="120" w:after="120"/>
              <w:jc w:val="both"/>
              <w:rPr>
                <w:del w:id="1540" w:author="Author"/>
                <w:rFonts w:ascii="Times New Roman" w:eastAsia="Times New Roman" w:hAnsi="Times New Roman" w:cs="Times New Roman"/>
                <w:b/>
                <w:noProof/>
                <w:sz w:val="24"/>
                <w:u w:val="single"/>
                <w:lang w:val="en-GB"/>
              </w:rPr>
            </w:pPr>
            <w:del w:id="1541"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003F07A6" w:rsidRPr="00E50FA4">
                <w:rPr>
                  <w:rFonts w:ascii="Times New Roman" w:eastAsia="Times New Roman" w:hAnsi="Times New Roman" w:cs="Times New Roman"/>
                  <w:bCs/>
                  <w:noProof/>
                  <w:sz w:val="24"/>
                  <w:u w:val="single"/>
                  <w:lang w:val="en-GB"/>
                </w:rPr>
                <w:delText>‘</w:delText>
              </w:r>
              <w:r w:rsidR="003F07A6" w:rsidRPr="00E50FA4">
                <w:rPr>
                  <w:rFonts w:ascii="Times New Roman" w:eastAsia="Times New Roman" w:hAnsi="Times New Roman" w:cs="Times New Roman"/>
                  <w:noProof/>
                  <w:sz w:val="24"/>
                  <w:lang w:val="en-GB"/>
                </w:rPr>
                <w:delText xml:space="preserve">Cash on hand’ as </w:delText>
              </w:r>
              <w:r w:rsidR="001D4928" w:rsidRPr="00E50FA4">
                <w:rPr>
                  <w:rFonts w:ascii="Times New Roman" w:eastAsia="Times New Roman" w:hAnsi="Times New Roman" w:cs="Times New Roman"/>
                  <w:noProof/>
                  <w:sz w:val="24"/>
                  <w:lang w:val="en-GB"/>
                </w:rPr>
                <w:delText>referred to in</w:delText>
              </w:r>
              <w:r w:rsidR="00BB3021" w:rsidRPr="00E50FA4">
                <w:rPr>
                  <w:rFonts w:ascii="Times New Roman" w:eastAsia="Times New Roman" w:hAnsi="Times New Roman" w:cs="Times New Roman"/>
                  <w:noProof/>
                  <w:sz w:val="24"/>
                  <w:lang w:val="en-GB"/>
                </w:rPr>
                <w:delText xml:space="preserve"> </w:delText>
              </w:r>
              <w:r w:rsidR="003E4DB5" w:rsidRPr="00E50FA4">
                <w:rPr>
                  <w:rFonts w:ascii="Times New Roman" w:eastAsia="Times New Roman" w:hAnsi="Times New Roman" w:cs="Times New Roman"/>
                  <w:noProof/>
                  <w:sz w:val="24"/>
                  <w:lang w:val="en-GB"/>
                </w:rPr>
                <w:delText xml:space="preserve">Part 2, </w:delText>
              </w:r>
              <w:r w:rsidR="005D65F6" w:rsidRPr="00E50FA4">
                <w:rPr>
                  <w:rFonts w:ascii="Times New Roman" w:eastAsia="Times New Roman" w:hAnsi="Times New Roman" w:cs="Times New Roman"/>
                  <w:noProof/>
                  <w:sz w:val="24"/>
                  <w:lang w:val="en-GB"/>
                </w:rPr>
                <w:delText xml:space="preserve">point </w:delText>
              </w:r>
              <w:r w:rsidR="003F07A6" w:rsidRPr="00E50FA4">
                <w:rPr>
                  <w:rFonts w:ascii="Times New Roman" w:eastAsia="Times New Roman" w:hAnsi="Times New Roman" w:cs="Times New Roman"/>
                  <w:noProof/>
                  <w:sz w:val="24"/>
                  <w:lang w:val="en-GB"/>
                </w:rPr>
                <w:delText>1</w:delText>
              </w:r>
              <w:r w:rsidR="003E4DB5" w:rsidRPr="00E50FA4">
                <w:rPr>
                  <w:rFonts w:ascii="Times New Roman" w:eastAsia="Times New Roman" w:hAnsi="Times New Roman" w:cs="Times New Roman"/>
                  <w:noProof/>
                  <w:sz w:val="24"/>
                  <w:lang w:val="en-GB"/>
                </w:rPr>
                <w:delText>,</w:delText>
              </w:r>
              <w:r w:rsidR="003F07A6" w:rsidRPr="00E50FA4">
                <w:rPr>
                  <w:rFonts w:ascii="Times New Roman" w:eastAsia="Times New Roman" w:hAnsi="Times New Roman" w:cs="Times New Roman"/>
                  <w:noProof/>
                  <w:sz w:val="24"/>
                  <w:lang w:val="en-GB"/>
                </w:rPr>
                <w:delText xml:space="preserve"> of Annex V to Implementing Regulation (EU) 2021/451.</w:delText>
              </w:r>
            </w:del>
          </w:p>
        </w:tc>
      </w:tr>
      <w:tr w:rsidR="003F07A6" w:rsidRPr="00E50FA4" w14:paraId="6821A815" w14:textId="77777777" w:rsidTr="0051392F">
        <w:trPr>
          <w:del w:id="1542" w:author="Author"/>
        </w:trPr>
        <w:tc>
          <w:tcPr>
            <w:tcW w:w="1188" w:type="dxa"/>
            <w:tcBorders>
              <w:top w:val="single" w:sz="4" w:space="0" w:color="auto"/>
              <w:left w:val="single" w:sz="4" w:space="0" w:color="auto"/>
              <w:bottom w:val="single" w:sz="4" w:space="0" w:color="auto"/>
              <w:right w:val="single" w:sz="4" w:space="0" w:color="auto"/>
            </w:tcBorders>
            <w:vAlign w:val="center"/>
          </w:tcPr>
          <w:p w14:paraId="7C94A651" w14:textId="77777777" w:rsidR="003F07A6" w:rsidRPr="00E50FA4" w:rsidRDefault="003F07A6" w:rsidP="003F07A6">
            <w:pPr>
              <w:spacing w:before="120" w:after="120"/>
              <w:jc w:val="both"/>
              <w:rPr>
                <w:del w:id="1543" w:author="Author"/>
                <w:rFonts w:ascii="Times New Roman" w:eastAsia="Times New Roman" w:hAnsi="Times New Roman" w:cs="Times New Roman"/>
                <w:noProof/>
                <w:sz w:val="24"/>
                <w:lang w:val="en-GB"/>
              </w:rPr>
            </w:pPr>
            <w:del w:id="1544" w:author="Author">
              <w:r w:rsidRPr="00E50FA4">
                <w:rPr>
                  <w:rFonts w:ascii="Calibri" w:hAnsi="Calibri" w:cs="Calibri"/>
                  <w:noProof/>
                  <w:szCs w:val="22"/>
                </w:rPr>
                <w:delText>44</w:delText>
              </w:r>
            </w:del>
          </w:p>
        </w:tc>
        <w:tc>
          <w:tcPr>
            <w:tcW w:w="7879" w:type="dxa"/>
            <w:tcBorders>
              <w:top w:val="single" w:sz="4" w:space="0" w:color="auto"/>
              <w:left w:val="single" w:sz="4" w:space="0" w:color="auto"/>
              <w:bottom w:val="single" w:sz="4" w:space="0" w:color="auto"/>
              <w:right w:val="single" w:sz="4" w:space="0" w:color="auto"/>
            </w:tcBorders>
          </w:tcPr>
          <w:p w14:paraId="6DBD70F4" w14:textId="77777777" w:rsidR="003F07A6" w:rsidRPr="00E50FA4" w:rsidRDefault="003F07A6" w:rsidP="003F07A6">
            <w:pPr>
              <w:spacing w:before="120" w:after="120"/>
              <w:jc w:val="both"/>
              <w:rPr>
                <w:del w:id="1545" w:author="Author"/>
                <w:rFonts w:ascii="Times New Roman" w:eastAsia="Times New Roman" w:hAnsi="Times New Roman" w:cs="Times New Roman"/>
                <w:b/>
                <w:noProof/>
                <w:sz w:val="24"/>
                <w:u w:val="single"/>
                <w:lang w:val="en-GB"/>
              </w:rPr>
            </w:pPr>
            <w:del w:id="1546" w:author="Author">
              <w:r w:rsidRPr="00E50FA4">
                <w:rPr>
                  <w:rFonts w:ascii="Times New Roman" w:eastAsia="Times New Roman" w:hAnsi="Times New Roman" w:cs="Times New Roman"/>
                  <w:b/>
                  <w:noProof/>
                  <w:sz w:val="24"/>
                  <w:u w:val="single"/>
                  <w:lang w:val="en-GB"/>
                </w:rPr>
                <w:delText>Other assets (</w:delText>
              </w:r>
              <w:r w:rsidR="00596E1A" w:rsidRPr="00E50FA4">
                <w:rPr>
                  <w:rFonts w:ascii="Times New Roman" w:eastAsia="Times New Roman" w:hAnsi="Times New Roman" w:cs="Times New Roman"/>
                  <w:b/>
                  <w:noProof/>
                  <w:sz w:val="24"/>
                  <w:u w:val="single"/>
                  <w:lang w:val="en-GB"/>
                </w:rPr>
                <w:delText>including</w:delText>
              </w:r>
              <w:r w:rsidRPr="00E50FA4">
                <w:rPr>
                  <w:rFonts w:ascii="Times New Roman" w:eastAsia="Times New Roman" w:hAnsi="Times New Roman" w:cs="Times New Roman"/>
                  <w:b/>
                  <w:noProof/>
                  <w:sz w:val="24"/>
                  <w:u w:val="single"/>
                  <w:lang w:val="en-GB"/>
                </w:rPr>
                <w:delText xml:space="preserve"> </w:delText>
              </w:r>
              <w:r w:rsidR="00596E1A" w:rsidRPr="00E50FA4">
                <w:rPr>
                  <w:rFonts w:ascii="Times New Roman" w:eastAsia="Times New Roman" w:hAnsi="Times New Roman" w:cs="Times New Roman"/>
                  <w:b/>
                  <w:noProof/>
                  <w:sz w:val="24"/>
                  <w:u w:val="single"/>
                  <w:lang w:val="en-GB"/>
                </w:rPr>
                <w:delText>g</w:delText>
              </w:r>
              <w:r w:rsidRPr="00E50FA4">
                <w:rPr>
                  <w:rFonts w:ascii="Times New Roman" w:eastAsia="Times New Roman" w:hAnsi="Times New Roman" w:cs="Times New Roman"/>
                  <w:b/>
                  <w:noProof/>
                  <w:sz w:val="24"/>
                  <w:u w:val="single"/>
                  <w:lang w:val="en-GB"/>
                </w:rPr>
                <w:delText>oodwill, commodities etc.)</w:delText>
              </w:r>
            </w:del>
          </w:p>
          <w:p w14:paraId="17A3207A" w14:textId="77777777" w:rsidR="003F07A6" w:rsidRPr="00E50FA4" w:rsidRDefault="00A947C1" w:rsidP="00E03C13">
            <w:pPr>
              <w:spacing w:before="120" w:after="120"/>
              <w:jc w:val="both"/>
              <w:rPr>
                <w:del w:id="1547" w:author="Author"/>
                <w:rFonts w:ascii="Times New Roman" w:eastAsia="Times New Roman" w:hAnsi="Times New Roman" w:cs="Times New Roman"/>
                <w:bCs/>
                <w:noProof/>
                <w:sz w:val="24"/>
                <w:lang w:val="en-GB"/>
              </w:rPr>
            </w:pPr>
            <w:del w:id="1548"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Pr="00E50FA4">
                <w:rPr>
                  <w:rFonts w:ascii="Times New Roman" w:eastAsia="Times New Roman" w:hAnsi="Times New Roman" w:cs="Times New Roman"/>
                  <w:bCs/>
                  <w:noProof/>
                  <w:sz w:val="24"/>
                  <w:lang w:val="en-GB"/>
                </w:rPr>
                <w:delText>o</w:delText>
              </w:r>
              <w:r w:rsidR="003F07A6" w:rsidRPr="00E50FA4">
                <w:rPr>
                  <w:rFonts w:ascii="Times New Roman" w:eastAsia="Times New Roman" w:hAnsi="Times New Roman" w:cs="Times New Roman"/>
                  <w:bCs/>
                  <w:noProof/>
                  <w:sz w:val="24"/>
                  <w:lang w:val="en-GB"/>
                </w:rPr>
                <w:delText xml:space="preserve">ther assets in the balance-sheet of the institution not included in rows </w:delText>
              </w:r>
              <w:r w:rsidR="00E03C13" w:rsidRPr="00E50FA4">
                <w:rPr>
                  <w:rFonts w:ascii="Times New Roman" w:eastAsia="Times New Roman" w:hAnsi="Times New Roman" w:cs="Times New Roman"/>
                  <w:bCs/>
                  <w:noProof/>
                  <w:sz w:val="24"/>
                  <w:lang w:val="en-GB"/>
                </w:rPr>
                <w:delText xml:space="preserve">41, 42 and 43 </w:delText>
              </w:r>
              <w:r w:rsidR="003F07A6" w:rsidRPr="00E50FA4">
                <w:rPr>
                  <w:rFonts w:ascii="Times New Roman" w:eastAsia="Times New Roman" w:hAnsi="Times New Roman" w:cs="Times New Roman"/>
                  <w:bCs/>
                  <w:noProof/>
                  <w:sz w:val="24"/>
                  <w:lang w:val="en-GB"/>
                </w:rPr>
                <w:delText>of this template.</w:delText>
              </w:r>
            </w:del>
          </w:p>
        </w:tc>
      </w:tr>
      <w:tr w:rsidR="003F07A6" w:rsidRPr="00E50FA4" w14:paraId="68006CA1" w14:textId="77777777" w:rsidTr="0051392F">
        <w:trPr>
          <w:del w:id="1549" w:author="Author"/>
        </w:trPr>
        <w:tc>
          <w:tcPr>
            <w:tcW w:w="1188" w:type="dxa"/>
            <w:tcBorders>
              <w:top w:val="single" w:sz="4" w:space="0" w:color="auto"/>
              <w:left w:val="single" w:sz="4" w:space="0" w:color="auto"/>
              <w:bottom w:val="single" w:sz="4" w:space="0" w:color="auto"/>
              <w:right w:val="single" w:sz="4" w:space="0" w:color="auto"/>
            </w:tcBorders>
            <w:vAlign w:val="center"/>
          </w:tcPr>
          <w:p w14:paraId="6E3A1D92" w14:textId="77777777" w:rsidR="003F07A6" w:rsidRPr="00E50FA4" w:rsidRDefault="003F07A6" w:rsidP="003F07A6">
            <w:pPr>
              <w:spacing w:before="120" w:after="120"/>
              <w:jc w:val="both"/>
              <w:rPr>
                <w:del w:id="1550" w:author="Author"/>
                <w:rFonts w:ascii="Times New Roman" w:eastAsia="Times New Roman" w:hAnsi="Times New Roman" w:cs="Times New Roman"/>
                <w:noProof/>
                <w:sz w:val="24"/>
                <w:lang w:val="en-GB"/>
              </w:rPr>
            </w:pPr>
            <w:del w:id="1551" w:author="Author">
              <w:r w:rsidRPr="00E50FA4">
                <w:rPr>
                  <w:rFonts w:ascii="Calibri" w:hAnsi="Calibri" w:cs="Calibri"/>
                  <w:noProof/>
                  <w:szCs w:val="22"/>
                </w:rPr>
                <w:delText>45</w:delText>
              </w:r>
            </w:del>
          </w:p>
        </w:tc>
        <w:tc>
          <w:tcPr>
            <w:tcW w:w="7879" w:type="dxa"/>
            <w:tcBorders>
              <w:top w:val="single" w:sz="4" w:space="0" w:color="auto"/>
              <w:left w:val="single" w:sz="4" w:space="0" w:color="auto"/>
              <w:bottom w:val="single" w:sz="4" w:space="0" w:color="auto"/>
              <w:right w:val="single" w:sz="4" w:space="0" w:color="auto"/>
            </w:tcBorders>
          </w:tcPr>
          <w:p w14:paraId="468D521D" w14:textId="77777777" w:rsidR="003F07A6" w:rsidRPr="00E50FA4" w:rsidRDefault="003F07A6" w:rsidP="003F07A6">
            <w:pPr>
              <w:spacing w:before="120" w:after="120"/>
              <w:jc w:val="both"/>
              <w:rPr>
                <w:del w:id="1552" w:author="Author"/>
                <w:rFonts w:ascii="Times New Roman" w:eastAsia="Times New Roman" w:hAnsi="Times New Roman" w:cs="Times New Roman"/>
                <w:b/>
                <w:noProof/>
                <w:sz w:val="24"/>
                <w:u w:val="single"/>
                <w:lang w:val="en-GB"/>
              </w:rPr>
            </w:pPr>
            <w:del w:id="1553" w:author="Author">
              <w:r w:rsidRPr="00E50FA4">
                <w:rPr>
                  <w:rFonts w:ascii="Times New Roman" w:eastAsia="Times New Roman" w:hAnsi="Times New Roman" w:cs="Times New Roman"/>
                  <w:b/>
                  <w:noProof/>
                  <w:sz w:val="24"/>
                  <w:u w:val="single"/>
                  <w:lang w:val="en-GB"/>
                </w:rPr>
                <w:delText>Total assets in the denominator (GAR)</w:delText>
              </w:r>
            </w:del>
          </w:p>
          <w:p w14:paraId="369407EA" w14:textId="77777777" w:rsidR="003F07A6" w:rsidRPr="00E50FA4" w:rsidRDefault="00E03C13" w:rsidP="003F07A6">
            <w:pPr>
              <w:spacing w:before="120" w:after="120"/>
              <w:jc w:val="both"/>
              <w:rPr>
                <w:del w:id="1554" w:author="Author"/>
                <w:rFonts w:ascii="Times New Roman" w:eastAsia="Times New Roman" w:hAnsi="Times New Roman" w:cs="Times New Roman"/>
                <w:b/>
                <w:noProof/>
                <w:sz w:val="24"/>
                <w:u w:val="single"/>
                <w:lang w:val="en-GB"/>
              </w:rPr>
            </w:pPr>
            <w:del w:id="1555" w:author="Author">
              <w:r w:rsidRPr="00E50FA4">
                <w:rPr>
                  <w:rFonts w:ascii="Times New Roman" w:eastAsia="Times New Roman" w:hAnsi="Times New Roman" w:cs="Times New Roman"/>
                  <w:noProof/>
                  <w:sz w:val="24"/>
                  <w:lang w:val="en-GB"/>
                </w:rPr>
                <w:delText>This row shall be the sum of rows 32, 33, 37 and 41 to 44 of this template.</w:delText>
              </w:r>
            </w:del>
          </w:p>
        </w:tc>
      </w:tr>
      <w:tr w:rsidR="003F07A6" w:rsidRPr="00E50FA4" w14:paraId="7271880C" w14:textId="77777777" w:rsidTr="00BA313D">
        <w:trPr>
          <w:del w:id="1556" w:author="Author"/>
        </w:trPr>
        <w:tc>
          <w:tcPr>
            <w:tcW w:w="1188" w:type="dxa"/>
            <w:tcBorders>
              <w:top w:val="single" w:sz="4" w:space="0" w:color="auto"/>
              <w:left w:val="single" w:sz="4" w:space="0" w:color="auto"/>
              <w:bottom w:val="single" w:sz="4" w:space="0" w:color="auto"/>
              <w:right w:val="single" w:sz="4" w:space="0" w:color="auto"/>
            </w:tcBorders>
          </w:tcPr>
          <w:p w14:paraId="73544768" w14:textId="77777777" w:rsidR="003F07A6" w:rsidRPr="00E50FA4" w:rsidRDefault="003F07A6" w:rsidP="003F07A6">
            <w:pPr>
              <w:spacing w:before="120" w:after="120"/>
              <w:jc w:val="both"/>
              <w:rPr>
                <w:del w:id="1557"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034468B5" w14:textId="77777777" w:rsidR="003F07A6" w:rsidRPr="00E50FA4" w:rsidRDefault="003F07A6" w:rsidP="003F07A6">
            <w:pPr>
              <w:spacing w:before="120" w:after="120"/>
              <w:jc w:val="both"/>
              <w:rPr>
                <w:del w:id="1558" w:author="Author"/>
                <w:rFonts w:ascii="Times New Roman" w:eastAsia="Times New Roman" w:hAnsi="Times New Roman" w:cs="Times New Roman"/>
                <w:b/>
                <w:noProof/>
                <w:sz w:val="24"/>
                <w:u w:val="single"/>
                <w:lang w:val="en-GB"/>
              </w:rPr>
            </w:pPr>
            <w:del w:id="1559" w:author="Author">
              <w:r w:rsidRPr="00E50FA4">
                <w:rPr>
                  <w:rFonts w:ascii="Times New Roman" w:eastAsia="Times New Roman" w:hAnsi="Times New Roman" w:cs="Times New Roman"/>
                  <w:b/>
                  <w:noProof/>
                  <w:sz w:val="24"/>
                  <w:u w:val="single"/>
                  <w:lang w:val="en-GB"/>
                </w:rPr>
                <w:delText>Other assets excluded from both the numerator and denominator for GAR calculation</w:delText>
              </w:r>
            </w:del>
          </w:p>
        </w:tc>
      </w:tr>
      <w:tr w:rsidR="003F07A6" w:rsidRPr="00E50FA4" w14:paraId="5D48CEBA" w14:textId="77777777" w:rsidTr="0051392F">
        <w:trPr>
          <w:del w:id="1560" w:author="Author"/>
        </w:trPr>
        <w:tc>
          <w:tcPr>
            <w:tcW w:w="1188" w:type="dxa"/>
            <w:tcBorders>
              <w:top w:val="single" w:sz="4" w:space="0" w:color="auto"/>
              <w:left w:val="single" w:sz="4" w:space="0" w:color="auto"/>
              <w:bottom w:val="single" w:sz="4" w:space="0" w:color="auto"/>
              <w:right w:val="single" w:sz="4" w:space="0" w:color="auto"/>
            </w:tcBorders>
            <w:vAlign w:val="center"/>
          </w:tcPr>
          <w:p w14:paraId="087D1938" w14:textId="77777777" w:rsidR="003F07A6" w:rsidRPr="00E50FA4" w:rsidRDefault="003F07A6" w:rsidP="003F07A6">
            <w:pPr>
              <w:spacing w:before="120" w:after="120"/>
              <w:jc w:val="both"/>
              <w:rPr>
                <w:del w:id="1561" w:author="Author"/>
                <w:rFonts w:ascii="Times New Roman" w:eastAsia="Times New Roman" w:hAnsi="Times New Roman" w:cs="Times New Roman"/>
                <w:noProof/>
                <w:sz w:val="24"/>
                <w:lang w:val="en-GB"/>
              </w:rPr>
            </w:pPr>
            <w:del w:id="1562" w:author="Author">
              <w:r w:rsidRPr="00E50FA4">
                <w:rPr>
                  <w:rFonts w:ascii="Calibri" w:hAnsi="Calibri" w:cs="Calibri"/>
                  <w:noProof/>
                  <w:szCs w:val="22"/>
                </w:rPr>
                <w:delText>46</w:delText>
              </w:r>
            </w:del>
          </w:p>
        </w:tc>
        <w:tc>
          <w:tcPr>
            <w:tcW w:w="7879" w:type="dxa"/>
            <w:tcBorders>
              <w:top w:val="single" w:sz="4" w:space="0" w:color="auto"/>
              <w:left w:val="single" w:sz="4" w:space="0" w:color="auto"/>
              <w:bottom w:val="single" w:sz="4" w:space="0" w:color="auto"/>
              <w:right w:val="single" w:sz="4" w:space="0" w:color="auto"/>
            </w:tcBorders>
          </w:tcPr>
          <w:p w14:paraId="423D3044" w14:textId="77777777" w:rsidR="003F07A6" w:rsidRPr="00E50FA4" w:rsidRDefault="003F07A6" w:rsidP="003F07A6">
            <w:pPr>
              <w:spacing w:before="120" w:after="120"/>
              <w:jc w:val="both"/>
              <w:rPr>
                <w:del w:id="1563" w:author="Author"/>
                <w:rFonts w:ascii="Times New Roman" w:eastAsia="Times New Roman" w:hAnsi="Times New Roman" w:cs="Times New Roman"/>
                <w:b/>
                <w:noProof/>
                <w:sz w:val="24"/>
                <w:u w:val="single"/>
                <w:lang w:val="en-GB"/>
              </w:rPr>
            </w:pPr>
            <w:del w:id="1564" w:author="Author">
              <w:r w:rsidRPr="00E50FA4">
                <w:rPr>
                  <w:rFonts w:ascii="Times New Roman" w:eastAsia="Times New Roman" w:hAnsi="Times New Roman" w:cs="Times New Roman"/>
                  <w:b/>
                  <w:noProof/>
                  <w:sz w:val="24"/>
                  <w:u w:val="single"/>
                  <w:lang w:val="en-GB"/>
                </w:rPr>
                <w:delText>Sovereigns</w:delText>
              </w:r>
            </w:del>
          </w:p>
          <w:p w14:paraId="40718003" w14:textId="77777777" w:rsidR="003F07A6" w:rsidRPr="00E50FA4" w:rsidRDefault="00A947C1" w:rsidP="00BF0EC4">
            <w:pPr>
              <w:spacing w:before="120" w:after="120"/>
              <w:jc w:val="both"/>
              <w:rPr>
                <w:del w:id="1565" w:author="Author"/>
                <w:rFonts w:ascii="Times New Roman" w:eastAsia="Times New Roman" w:hAnsi="Times New Roman" w:cs="Times New Roman"/>
                <w:bCs/>
                <w:noProof/>
                <w:sz w:val="24"/>
                <w:lang w:val="en-GB"/>
              </w:rPr>
            </w:pPr>
            <w:del w:id="1566"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Pr="00E50FA4">
                <w:rPr>
                  <w:rFonts w:ascii="Times New Roman" w:eastAsia="Times New Roman" w:hAnsi="Times New Roman" w:cs="Times New Roman"/>
                  <w:bCs/>
                  <w:noProof/>
                  <w:sz w:val="24"/>
                  <w:lang w:val="en-GB"/>
                </w:rPr>
                <w:delText>g</w:delText>
              </w:r>
              <w:r w:rsidR="003F07A6" w:rsidRPr="00E50FA4">
                <w:rPr>
                  <w:rFonts w:ascii="Times New Roman" w:eastAsia="Times New Roman" w:hAnsi="Times New Roman" w:cs="Times New Roman"/>
                  <w:bCs/>
                  <w:noProof/>
                  <w:sz w:val="24"/>
                  <w:lang w:val="en-GB"/>
                </w:rPr>
                <w:delText xml:space="preserve">eneral governments as </w:delText>
              </w:r>
              <w:r w:rsidR="001D4928" w:rsidRPr="00E50FA4">
                <w:rPr>
                  <w:rFonts w:ascii="Times New Roman" w:eastAsia="Times New Roman" w:hAnsi="Times New Roman" w:cs="Times New Roman"/>
                  <w:bCs/>
                  <w:noProof/>
                  <w:sz w:val="24"/>
                  <w:lang w:val="en-GB"/>
                </w:rPr>
                <w:delText>referred to in</w:delText>
              </w:r>
              <w:r w:rsidR="00BB3021" w:rsidRPr="00E50FA4">
                <w:rPr>
                  <w:rFonts w:ascii="Times New Roman" w:eastAsia="Times New Roman" w:hAnsi="Times New Roman" w:cs="Times New Roman"/>
                  <w:bCs/>
                  <w:noProof/>
                  <w:sz w:val="24"/>
                  <w:lang w:val="en-GB"/>
                </w:rPr>
                <w:delText xml:space="preserve"> </w:delText>
              </w:r>
              <w:r w:rsidR="003E4DB5" w:rsidRPr="00E50FA4">
                <w:rPr>
                  <w:rFonts w:ascii="Times New Roman" w:eastAsia="Times New Roman" w:hAnsi="Times New Roman" w:cs="Times New Roman"/>
                  <w:bCs/>
                  <w:noProof/>
                  <w:sz w:val="24"/>
                  <w:lang w:val="en-GB"/>
                </w:rPr>
                <w:delText xml:space="preserve">Part 1, </w:delText>
              </w:r>
              <w:r w:rsidR="005D65F6" w:rsidRPr="00E50FA4">
                <w:rPr>
                  <w:rFonts w:ascii="Times New Roman" w:eastAsia="Times New Roman" w:hAnsi="Times New Roman" w:cs="Times New Roman"/>
                  <w:bCs/>
                  <w:noProof/>
                  <w:sz w:val="24"/>
                  <w:lang w:val="en-GB"/>
                </w:rPr>
                <w:delText xml:space="preserve">point </w:delText>
              </w:r>
              <w:r w:rsidR="003F07A6" w:rsidRPr="00E50FA4">
                <w:rPr>
                  <w:rFonts w:ascii="Times New Roman" w:eastAsia="Times New Roman" w:hAnsi="Times New Roman" w:cs="Times New Roman"/>
                  <w:bCs/>
                  <w:noProof/>
                  <w:sz w:val="24"/>
                  <w:lang w:val="en-GB"/>
                </w:rPr>
                <w:delText>42</w:delText>
              </w:r>
              <w:r w:rsidR="003E4DB5" w:rsidRPr="00E50FA4">
                <w:rPr>
                  <w:rFonts w:ascii="Times New Roman" w:eastAsia="Times New Roman" w:hAnsi="Times New Roman" w:cs="Times New Roman"/>
                  <w:bCs/>
                  <w:noProof/>
                  <w:sz w:val="24"/>
                  <w:lang w:val="en-GB"/>
                </w:rPr>
                <w:delText>,</w:delText>
              </w:r>
              <w:r w:rsidR="003F07A6" w:rsidRPr="00E50FA4">
                <w:rPr>
                  <w:rFonts w:ascii="Times New Roman" w:eastAsia="Times New Roman" w:hAnsi="Times New Roman" w:cs="Times New Roman"/>
                  <w:bCs/>
                  <w:noProof/>
                  <w:sz w:val="24"/>
                  <w:lang w:val="en-GB"/>
                </w:rPr>
                <w:delText xml:space="preserve"> of Annex V </w:delText>
              </w:r>
              <w:r w:rsidR="003F07A6" w:rsidRPr="00E50FA4">
                <w:rPr>
                  <w:rFonts w:ascii="Times New Roman" w:eastAsia="Times New Roman" w:hAnsi="Times New Roman" w:cs="Times New Roman"/>
                  <w:noProof/>
                  <w:sz w:val="24"/>
                  <w:lang w:val="en-GB"/>
                </w:rPr>
                <w:delText xml:space="preserve">to Implementing Regulation (EU) 2021/451, excluding exposures included in rows 29 and 30 of this template. </w:delText>
              </w:r>
            </w:del>
          </w:p>
        </w:tc>
      </w:tr>
      <w:tr w:rsidR="003F07A6" w:rsidRPr="00E50FA4" w14:paraId="170B8FDC" w14:textId="77777777" w:rsidTr="0051392F">
        <w:trPr>
          <w:del w:id="1567" w:author="Author"/>
        </w:trPr>
        <w:tc>
          <w:tcPr>
            <w:tcW w:w="1188" w:type="dxa"/>
            <w:tcBorders>
              <w:top w:val="single" w:sz="4" w:space="0" w:color="auto"/>
              <w:left w:val="single" w:sz="4" w:space="0" w:color="auto"/>
              <w:bottom w:val="single" w:sz="4" w:space="0" w:color="auto"/>
              <w:right w:val="single" w:sz="4" w:space="0" w:color="auto"/>
            </w:tcBorders>
            <w:vAlign w:val="center"/>
          </w:tcPr>
          <w:p w14:paraId="4D2F9507" w14:textId="77777777" w:rsidR="003F07A6" w:rsidRPr="00E50FA4" w:rsidRDefault="003F07A6" w:rsidP="003F07A6">
            <w:pPr>
              <w:spacing w:before="120" w:after="120"/>
              <w:jc w:val="both"/>
              <w:rPr>
                <w:del w:id="1568" w:author="Author"/>
                <w:rFonts w:ascii="Times New Roman" w:eastAsia="Times New Roman" w:hAnsi="Times New Roman" w:cs="Times New Roman"/>
                <w:noProof/>
                <w:sz w:val="24"/>
                <w:lang w:val="en-GB"/>
              </w:rPr>
            </w:pPr>
            <w:del w:id="1569" w:author="Author">
              <w:r w:rsidRPr="00E50FA4">
                <w:rPr>
                  <w:rFonts w:ascii="Calibri" w:hAnsi="Calibri" w:cs="Calibri"/>
                  <w:noProof/>
                  <w:szCs w:val="22"/>
                </w:rPr>
                <w:delText>47</w:delText>
              </w:r>
            </w:del>
          </w:p>
        </w:tc>
        <w:tc>
          <w:tcPr>
            <w:tcW w:w="7879" w:type="dxa"/>
            <w:tcBorders>
              <w:top w:val="single" w:sz="4" w:space="0" w:color="auto"/>
              <w:left w:val="single" w:sz="4" w:space="0" w:color="auto"/>
              <w:bottom w:val="single" w:sz="4" w:space="0" w:color="auto"/>
              <w:right w:val="single" w:sz="4" w:space="0" w:color="auto"/>
            </w:tcBorders>
          </w:tcPr>
          <w:p w14:paraId="3575171E" w14:textId="77777777" w:rsidR="003F07A6" w:rsidRPr="00E50FA4" w:rsidRDefault="003F07A6" w:rsidP="003F07A6">
            <w:pPr>
              <w:spacing w:before="120" w:after="120"/>
              <w:jc w:val="both"/>
              <w:rPr>
                <w:del w:id="1570" w:author="Author"/>
                <w:rFonts w:ascii="Times New Roman" w:eastAsia="Times New Roman" w:hAnsi="Times New Roman" w:cs="Times New Roman"/>
                <w:b/>
                <w:noProof/>
                <w:sz w:val="24"/>
                <w:u w:val="single"/>
                <w:lang w:val="en-GB"/>
              </w:rPr>
            </w:pPr>
            <w:del w:id="1571" w:author="Author">
              <w:r w:rsidRPr="00E50FA4">
                <w:rPr>
                  <w:rFonts w:ascii="Times New Roman" w:eastAsia="Times New Roman" w:hAnsi="Times New Roman" w:cs="Times New Roman"/>
                  <w:b/>
                  <w:noProof/>
                  <w:sz w:val="24"/>
                  <w:u w:val="single"/>
                  <w:lang w:val="en-GB"/>
                </w:rPr>
                <w:delText>Central bank exposures</w:delText>
              </w:r>
            </w:del>
          </w:p>
          <w:p w14:paraId="6804B11D" w14:textId="77777777" w:rsidR="003F07A6" w:rsidRPr="00E50FA4" w:rsidRDefault="00260C35" w:rsidP="00BF0EC4">
            <w:pPr>
              <w:spacing w:before="120" w:after="120"/>
              <w:jc w:val="both"/>
              <w:rPr>
                <w:del w:id="1572" w:author="Author"/>
                <w:rFonts w:ascii="Times New Roman" w:eastAsia="Times New Roman" w:hAnsi="Times New Roman" w:cs="Times New Roman"/>
                <w:bCs/>
                <w:noProof/>
                <w:sz w:val="24"/>
                <w:lang w:val="en-GB"/>
              </w:rPr>
            </w:pPr>
            <w:del w:id="1573"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Pr="00E50FA4">
                <w:rPr>
                  <w:rFonts w:ascii="Times New Roman" w:eastAsia="Times New Roman" w:hAnsi="Times New Roman" w:cs="Times New Roman"/>
                  <w:bCs/>
                  <w:noProof/>
                  <w:sz w:val="24"/>
                  <w:lang w:val="en-GB"/>
                </w:rPr>
                <w:delText xml:space="preserve">exposures </w:delText>
              </w:r>
              <w:r w:rsidR="003F07A6" w:rsidRPr="00E50FA4">
                <w:rPr>
                  <w:rFonts w:ascii="Times New Roman" w:eastAsia="Times New Roman" w:hAnsi="Times New Roman" w:cs="Times New Roman"/>
                  <w:bCs/>
                  <w:noProof/>
                  <w:sz w:val="24"/>
                  <w:lang w:val="en-GB"/>
                </w:rPr>
                <w:delText>towards central banks.</w:delText>
              </w:r>
            </w:del>
          </w:p>
        </w:tc>
      </w:tr>
      <w:tr w:rsidR="003F07A6" w:rsidRPr="00E50FA4" w14:paraId="5F300140" w14:textId="77777777" w:rsidTr="0051392F">
        <w:trPr>
          <w:del w:id="1574" w:author="Author"/>
        </w:trPr>
        <w:tc>
          <w:tcPr>
            <w:tcW w:w="1188" w:type="dxa"/>
            <w:tcBorders>
              <w:top w:val="single" w:sz="4" w:space="0" w:color="auto"/>
              <w:left w:val="single" w:sz="4" w:space="0" w:color="auto"/>
              <w:bottom w:val="single" w:sz="4" w:space="0" w:color="auto"/>
              <w:right w:val="single" w:sz="4" w:space="0" w:color="auto"/>
            </w:tcBorders>
            <w:vAlign w:val="center"/>
          </w:tcPr>
          <w:p w14:paraId="319ABB19" w14:textId="77777777" w:rsidR="003F07A6" w:rsidRPr="00E50FA4" w:rsidRDefault="003F07A6" w:rsidP="003F07A6">
            <w:pPr>
              <w:spacing w:before="120" w:after="120"/>
              <w:jc w:val="both"/>
              <w:rPr>
                <w:del w:id="1575" w:author="Author"/>
                <w:rFonts w:ascii="Times New Roman" w:eastAsia="Times New Roman" w:hAnsi="Times New Roman" w:cs="Times New Roman"/>
                <w:noProof/>
                <w:sz w:val="24"/>
                <w:lang w:val="en-GB"/>
              </w:rPr>
            </w:pPr>
            <w:del w:id="1576" w:author="Author">
              <w:r w:rsidRPr="00E50FA4">
                <w:rPr>
                  <w:rFonts w:ascii="Calibri" w:hAnsi="Calibri" w:cs="Calibri"/>
                  <w:noProof/>
                  <w:szCs w:val="22"/>
                </w:rPr>
                <w:delText>48</w:delText>
              </w:r>
            </w:del>
          </w:p>
        </w:tc>
        <w:tc>
          <w:tcPr>
            <w:tcW w:w="7879" w:type="dxa"/>
            <w:tcBorders>
              <w:top w:val="single" w:sz="4" w:space="0" w:color="auto"/>
              <w:left w:val="single" w:sz="4" w:space="0" w:color="auto"/>
              <w:bottom w:val="single" w:sz="4" w:space="0" w:color="auto"/>
              <w:right w:val="single" w:sz="4" w:space="0" w:color="auto"/>
            </w:tcBorders>
          </w:tcPr>
          <w:p w14:paraId="18086F33" w14:textId="77777777" w:rsidR="003F07A6" w:rsidRPr="00E50FA4" w:rsidRDefault="003F07A6" w:rsidP="003F07A6">
            <w:pPr>
              <w:spacing w:before="120" w:after="120"/>
              <w:jc w:val="both"/>
              <w:rPr>
                <w:del w:id="1577" w:author="Author"/>
                <w:rFonts w:ascii="Times New Roman" w:eastAsia="Times New Roman" w:hAnsi="Times New Roman" w:cs="Times New Roman"/>
                <w:b/>
                <w:noProof/>
                <w:sz w:val="24"/>
                <w:u w:val="single"/>
                <w:lang w:val="en-GB"/>
              </w:rPr>
            </w:pPr>
            <w:del w:id="1578" w:author="Author">
              <w:r w:rsidRPr="00E50FA4">
                <w:rPr>
                  <w:rFonts w:ascii="Times New Roman" w:eastAsia="Times New Roman" w:hAnsi="Times New Roman" w:cs="Times New Roman"/>
                  <w:b/>
                  <w:noProof/>
                  <w:sz w:val="24"/>
                  <w:u w:val="single"/>
                  <w:lang w:val="en-GB"/>
                </w:rPr>
                <w:delText>Trading book</w:delText>
              </w:r>
            </w:del>
          </w:p>
          <w:p w14:paraId="169EA516" w14:textId="77777777" w:rsidR="003F07A6" w:rsidRPr="00E50FA4" w:rsidRDefault="00260C35" w:rsidP="00BF0EC4">
            <w:pPr>
              <w:spacing w:before="120" w:after="120"/>
              <w:jc w:val="both"/>
              <w:rPr>
                <w:del w:id="1579" w:author="Author"/>
                <w:rFonts w:ascii="Times New Roman" w:eastAsia="Times New Roman" w:hAnsi="Times New Roman" w:cs="Times New Roman"/>
                <w:bCs/>
                <w:noProof/>
                <w:sz w:val="24"/>
                <w:lang w:val="en-GB"/>
              </w:rPr>
            </w:pPr>
            <w:del w:id="1580" w:author="Author">
              <w:r w:rsidRPr="00E50FA4">
                <w:rPr>
                  <w:rFonts w:ascii="Times New Roman" w:eastAsia="Times New Roman" w:hAnsi="Times New Roman" w:cs="Times New Roman"/>
                  <w:noProof/>
                  <w:sz w:val="24"/>
                  <w:lang w:val="en-GB" w:bidi="ne-NP"/>
                </w:rPr>
                <w:delText xml:space="preserve">Institutions </w:delText>
              </w:r>
              <w:r w:rsidR="00BF0EC4" w:rsidRPr="00E50FA4">
                <w:rPr>
                  <w:rFonts w:ascii="Times New Roman" w:eastAsia="Times New Roman" w:hAnsi="Times New Roman" w:cs="Times New Roman"/>
                  <w:noProof/>
                  <w:sz w:val="24"/>
                  <w:lang w:val="en-GB" w:bidi="ne-NP"/>
                </w:rPr>
                <w:delText>shall</w:delText>
              </w:r>
              <w:r w:rsidR="00BA4944" w:rsidRPr="00E50FA4">
                <w:rPr>
                  <w:rFonts w:ascii="Times New Roman" w:eastAsia="Times New Roman" w:hAnsi="Times New Roman" w:cs="Times New Roman"/>
                  <w:noProof/>
                  <w:sz w:val="24"/>
                  <w:lang w:val="en-GB" w:bidi="ne-NP"/>
                </w:rPr>
                <w:delText xml:space="preserve"> </w:delText>
              </w:r>
              <w:r w:rsidRPr="00E50FA4">
                <w:rPr>
                  <w:rFonts w:ascii="Times New Roman" w:eastAsia="Times New Roman" w:hAnsi="Times New Roman" w:cs="Times New Roman"/>
                  <w:noProof/>
                  <w:sz w:val="24"/>
                  <w:lang w:val="en-GB" w:bidi="ne-NP"/>
                </w:rPr>
                <w:delText xml:space="preserve">disclose </w:delText>
              </w:r>
              <w:r w:rsidRPr="00E50FA4">
                <w:rPr>
                  <w:rFonts w:ascii="Times New Roman" w:eastAsia="Times New Roman" w:hAnsi="Times New Roman" w:cs="Times New Roman"/>
                  <w:bCs/>
                  <w:noProof/>
                  <w:sz w:val="24"/>
                  <w:lang w:val="en-GB"/>
                </w:rPr>
                <w:delText>f</w:delText>
              </w:r>
              <w:r w:rsidR="003F07A6" w:rsidRPr="00E50FA4">
                <w:rPr>
                  <w:rFonts w:ascii="Times New Roman" w:eastAsia="Times New Roman" w:hAnsi="Times New Roman" w:cs="Times New Roman"/>
                  <w:bCs/>
                  <w:noProof/>
                  <w:sz w:val="24"/>
                  <w:lang w:val="en-GB"/>
                </w:rPr>
                <w:delText>inancial assets held for trading or trading financial assets as defined in the applicable accounting principles.</w:delText>
              </w:r>
            </w:del>
          </w:p>
        </w:tc>
      </w:tr>
      <w:tr w:rsidR="003F07A6" w:rsidRPr="00E50FA4" w14:paraId="77F45B52" w14:textId="77777777" w:rsidTr="0051392F">
        <w:trPr>
          <w:del w:id="1581" w:author="Author"/>
        </w:trPr>
        <w:tc>
          <w:tcPr>
            <w:tcW w:w="1188" w:type="dxa"/>
            <w:tcBorders>
              <w:top w:val="single" w:sz="4" w:space="0" w:color="auto"/>
              <w:left w:val="single" w:sz="4" w:space="0" w:color="auto"/>
              <w:bottom w:val="single" w:sz="4" w:space="0" w:color="auto"/>
              <w:right w:val="single" w:sz="4" w:space="0" w:color="auto"/>
            </w:tcBorders>
            <w:vAlign w:val="center"/>
          </w:tcPr>
          <w:p w14:paraId="4FACE04C" w14:textId="77777777" w:rsidR="003F07A6" w:rsidRPr="00E50FA4" w:rsidRDefault="003F07A6" w:rsidP="003F07A6">
            <w:pPr>
              <w:spacing w:before="120" w:after="120"/>
              <w:jc w:val="both"/>
              <w:rPr>
                <w:del w:id="1582" w:author="Author"/>
                <w:rFonts w:ascii="Times New Roman" w:eastAsia="Times New Roman" w:hAnsi="Times New Roman" w:cs="Times New Roman"/>
                <w:noProof/>
                <w:sz w:val="24"/>
                <w:lang w:val="en-GB"/>
              </w:rPr>
            </w:pPr>
            <w:del w:id="1583" w:author="Author">
              <w:r w:rsidRPr="00E50FA4">
                <w:rPr>
                  <w:rFonts w:ascii="Calibri" w:hAnsi="Calibri" w:cs="Calibri"/>
                  <w:noProof/>
                  <w:szCs w:val="22"/>
                </w:rPr>
                <w:delText>49</w:delText>
              </w:r>
            </w:del>
          </w:p>
        </w:tc>
        <w:tc>
          <w:tcPr>
            <w:tcW w:w="7879" w:type="dxa"/>
            <w:tcBorders>
              <w:top w:val="single" w:sz="4" w:space="0" w:color="auto"/>
              <w:left w:val="single" w:sz="4" w:space="0" w:color="auto"/>
              <w:bottom w:val="single" w:sz="4" w:space="0" w:color="auto"/>
              <w:right w:val="single" w:sz="4" w:space="0" w:color="auto"/>
            </w:tcBorders>
          </w:tcPr>
          <w:p w14:paraId="36259A9A" w14:textId="77777777" w:rsidR="003F07A6" w:rsidRPr="00E50FA4" w:rsidRDefault="003F07A6" w:rsidP="003F07A6">
            <w:pPr>
              <w:spacing w:before="120" w:after="120"/>
              <w:jc w:val="both"/>
              <w:rPr>
                <w:del w:id="1584" w:author="Author"/>
                <w:rFonts w:ascii="Times New Roman" w:eastAsia="Times New Roman" w:hAnsi="Times New Roman" w:cs="Times New Roman"/>
                <w:b/>
                <w:noProof/>
                <w:sz w:val="24"/>
                <w:u w:val="single"/>
                <w:lang w:val="en-GB"/>
              </w:rPr>
            </w:pPr>
            <w:del w:id="1585" w:author="Author">
              <w:r w:rsidRPr="00E50FA4">
                <w:rPr>
                  <w:rFonts w:ascii="Times New Roman" w:eastAsia="Times New Roman" w:hAnsi="Times New Roman" w:cs="Times New Roman"/>
                  <w:b/>
                  <w:noProof/>
                  <w:sz w:val="24"/>
                  <w:u w:val="single"/>
                  <w:lang w:val="en-GB"/>
                </w:rPr>
                <w:delText>Total assets excluded from numerator and denominator</w:delText>
              </w:r>
            </w:del>
          </w:p>
          <w:p w14:paraId="5BA8DB5D" w14:textId="77777777" w:rsidR="003F07A6" w:rsidRPr="00E50FA4" w:rsidRDefault="003F07A6" w:rsidP="001B0E70">
            <w:pPr>
              <w:spacing w:before="120" w:after="120"/>
              <w:jc w:val="both"/>
              <w:rPr>
                <w:del w:id="1586" w:author="Author"/>
                <w:rFonts w:ascii="Times New Roman" w:eastAsia="Times New Roman" w:hAnsi="Times New Roman" w:cs="Times New Roman"/>
                <w:b/>
                <w:noProof/>
                <w:sz w:val="24"/>
                <w:u w:val="single"/>
                <w:lang w:val="en-GB"/>
              </w:rPr>
            </w:pPr>
            <w:del w:id="1587" w:author="Author">
              <w:r w:rsidRPr="00E50FA4">
                <w:rPr>
                  <w:rFonts w:ascii="Times New Roman" w:eastAsia="Times New Roman" w:hAnsi="Times New Roman" w:cs="Times New Roman"/>
                  <w:noProof/>
                  <w:sz w:val="24"/>
                  <w:lang w:val="en-GB"/>
                </w:rPr>
                <w:delText>This row shall be the sum of rows</w:delText>
              </w:r>
              <w:r w:rsidR="001B0E70" w:rsidRPr="00E50FA4">
                <w:rPr>
                  <w:rFonts w:ascii="Times New Roman" w:eastAsia="Times New Roman" w:hAnsi="Times New Roman" w:cs="Times New Roman"/>
                  <w:noProof/>
                  <w:sz w:val="24"/>
                  <w:lang w:val="en-GB"/>
                </w:rPr>
                <w:delText xml:space="preserve"> 46, 47 and 48</w:delText>
              </w:r>
              <w:r w:rsidRPr="00E50FA4">
                <w:rPr>
                  <w:rFonts w:ascii="Times New Roman" w:eastAsia="Times New Roman" w:hAnsi="Times New Roman" w:cs="Times New Roman"/>
                  <w:noProof/>
                  <w:sz w:val="24"/>
                  <w:lang w:val="en-GB"/>
                </w:rPr>
                <w:delText xml:space="preserve"> of this template.</w:delText>
              </w:r>
            </w:del>
          </w:p>
        </w:tc>
      </w:tr>
      <w:tr w:rsidR="003F07A6" w:rsidRPr="00E50FA4" w14:paraId="0DA70643" w14:textId="77777777" w:rsidTr="0051392F">
        <w:trPr>
          <w:del w:id="1588" w:author="Author"/>
        </w:trPr>
        <w:tc>
          <w:tcPr>
            <w:tcW w:w="1188" w:type="dxa"/>
            <w:tcBorders>
              <w:top w:val="single" w:sz="4" w:space="0" w:color="auto"/>
              <w:left w:val="single" w:sz="4" w:space="0" w:color="auto"/>
              <w:bottom w:val="single" w:sz="4" w:space="0" w:color="auto"/>
              <w:right w:val="single" w:sz="4" w:space="0" w:color="auto"/>
            </w:tcBorders>
            <w:vAlign w:val="center"/>
          </w:tcPr>
          <w:p w14:paraId="74603F23" w14:textId="77777777" w:rsidR="003F07A6" w:rsidRPr="00E50FA4" w:rsidRDefault="003F07A6" w:rsidP="003F07A6">
            <w:pPr>
              <w:spacing w:before="120" w:after="120"/>
              <w:jc w:val="both"/>
              <w:rPr>
                <w:del w:id="1589" w:author="Author"/>
                <w:rFonts w:ascii="Times New Roman" w:eastAsia="Times New Roman" w:hAnsi="Times New Roman" w:cs="Times New Roman"/>
                <w:noProof/>
                <w:sz w:val="24"/>
                <w:lang w:val="en-GB"/>
              </w:rPr>
            </w:pPr>
            <w:del w:id="1590" w:author="Author">
              <w:r w:rsidRPr="00E50FA4">
                <w:rPr>
                  <w:rFonts w:ascii="Calibri" w:hAnsi="Calibri" w:cs="Calibri"/>
                  <w:noProof/>
                  <w:szCs w:val="22"/>
                </w:rPr>
                <w:delText>50</w:delText>
              </w:r>
            </w:del>
          </w:p>
        </w:tc>
        <w:tc>
          <w:tcPr>
            <w:tcW w:w="7879" w:type="dxa"/>
            <w:tcBorders>
              <w:top w:val="single" w:sz="4" w:space="0" w:color="auto"/>
              <w:left w:val="single" w:sz="4" w:space="0" w:color="auto"/>
              <w:bottom w:val="single" w:sz="4" w:space="0" w:color="auto"/>
              <w:right w:val="single" w:sz="4" w:space="0" w:color="auto"/>
            </w:tcBorders>
          </w:tcPr>
          <w:p w14:paraId="2B6326B7" w14:textId="77777777" w:rsidR="003F07A6" w:rsidRPr="00E50FA4" w:rsidRDefault="003F07A6" w:rsidP="003F07A6">
            <w:pPr>
              <w:spacing w:before="120" w:after="120"/>
              <w:jc w:val="both"/>
              <w:rPr>
                <w:del w:id="1591" w:author="Author"/>
                <w:rFonts w:ascii="Times New Roman" w:eastAsia="Times New Roman" w:hAnsi="Times New Roman" w:cs="Times New Roman"/>
                <w:b/>
                <w:noProof/>
                <w:sz w:val="24"/>
                <w:u w:val="single"/>
                <w:lang w:val="en-GB"/>
              </w:rPr>
            </w:pPr>
            <w:del w:id="1592" w:author="Author">
              <w:r w:rsidRPr="00E50FA4">
                <w:rPr>
                  <w:rFonts w:ascii="Times New Roman" w:eastAsia="Times New Roman" w:hAnsi="Times New Roman" w:cs="Times New Roman"/>
                  <w:b/>
                  <w:noProof/>
                  <w:sz w:val="24"/>
                  <w:u w:val="single"/>
                  <w:lang w:val="en-GB"/>
                </w:rPr>
                <w:delText>Total assets</w:delText>
              </w:r>
            </w:del>
          </w:p>
          <w:p w14:paraId="15D0FDD8" w14:textId="77777777" w:rsidR="003F07A6" w:rsidRPr="00E50FA4" w:rsidRDefault="003F07A6" w:rsidP="001B0E70">
            <w:pPr>
              <w:spacing w:before="120" w:after="120"/>
              <w:jc w:val="both"/>
              <w:rPr>
                <w:del w:id="1593" w:author="Author"/>
                <w:rFonts w:ascii="Times New Roman" w:eastAsia="Times New Roman" w:hAnsi="Times New Roman" w:cs="Times New Roman"/>
                <w:b/>
                <w:noProof/>
                <w:sz w:val="24"/>
                <w:u w:val="single"/>
                <w:lang w:val="en-GB"/>
              </w:rPr>
            </w:pPr>
            <w:del w:id="1594" w:author="Author">
              <w:r w:rsidRPr="00E50FA4">
                <w:rPr>
                  <w:rFonts w:ascii="Times New Roman" w:eastAsia="Times New Roman" w:hAnsi="Times New Roman" w:cs="Times New Roman"/>
                  <w:noProof/>
                  <w:sz w:val="24"/>
                  <w:lang w:val="en-GB"/>
                </w:rPr>
                <w:delText>This row shall be the sum of rows 4</w:delText>
              </w:r>
              <w:r w:rsidR="001B0E70" w:rsidRPr="00E50FA4">
                <w:rPr>
                  <w:rFonts w:ascii="Times New Roman" w:eastAsia="Times New Roman" w:hAnsi="Times New Roman" w:cs="Times New Roman"/>
                  <w:noProof/>
                  <w:sz w:val="24"/>
                  <w:lang w:val="en-GB"/>
                </w:rPr>
                <w:delText>5</w:delText>
              </w:r>
              <w:r w:rsidRPr="00E50FA4">
                <w:rPr>
                  <w:rFonts w:ascii="Times New Roman" w:eastAsia="Times New Roman" w:hAnsi="Times New Roman" w:cs="Times New Roman"/>
                  <w:noProof/>
                  <w:sz w:val="24"/>
                  <w:lang w:val="en-GB"/>
                </w:rPr>
                <w:delText xml:space="preserve"> and </w:delText>
              </w:r>
              <w:r w:rsidR="001B0E70" w:rsidRPr="00E50FA4">
                <w:rPr>
                  <w:rFonts w:ascii="Times New Roman" w:eastAsia="Times New Roman" w:hAnsi="Times New Roman" w:cs="Times New Roman"/>
                  <w:noProof/>
                  <w:sz w:val="24"/>
                  <w:lang w:val="en-GB"/>
                </w:rPr>
                <w:delText xml:space="preserve">49 </w:delText>
              </w:r>
              <w:r w:rsidRPr="00E50FA4">
                <w:rPr>
                  <w:rFonts w:ascii="Times New Roman" w:eastAsia="Times New Roman" w:hAnsi="Times New Roman" w:cs="Times New Roman"/>
                  <w:noProof/>
                  <w:sz w:val="24"/>
                  <w:lang w:val="en-GB"/>
                </w:rPr>
                <w:delText>of this template.</w:delText>
              </w:r>
            </w:del>
          </w:p>
        </w:tc>
      </w:tr>
    </w:tbl>
    <w:p w14:paraId="5BA7F40E" w14:textId="77777777" w:rsidR="00C404E2" w:rsidRPr="00E50FA4" w:rsidRDefault="00C404E2" w:rsidP="00D35812">
      <w:pPr>
        <w:jc w:val="both"/>
        <w:rPr>
          <w:del w:id="1595" w:author="Author"/>
          <w:rFonts w:ascii="Times New Roman" w:hAnsi="Times New Roman" w:cs="Times New Roman"/>
          <w:b/>
          <w:noProof/>
          <w:sz w:val="24"/>
          <w:lang w:val="en-GB"/>
        </w:rPr>
      </w:pPr>
    </w:p>
    <w:p w14:paraId="554AB45F" w14:textId="77777777" w:rsidR="00E77292" w:rsidRPr="00E50FA4" w:rsidRDefault="00E77292" w:rsidP="001A08A2">
      <w:pPr>
        <w:jc w:val="both"/>
        <w:rPr>
          <w:del w:id="1596" w:author="Author"/>
          <w:rFonts w:ascii="Times New Roman" w:hAnsi="Times New Roman"/>
          <w:noProof/>
          <w:sz w:val="24"/>
          <w:lang w:val="en-GB"/>
        </w:rPr>
      </w:pPr>
    </w:p>
    <w:p w14:paraId="0B50C379" w14:textId="14D2798D" w:rsidR="00C64DF1" w:rsidRPr="00C64DF1" w:rsidRDefault="001D5CD2" w:rsidP="00C64DF1">
      <w:pPr>
        <w:pStyle w:val="ListParagraph"/>
        <w:numPr>
          <w:ilvl w:val="0"/>
          <w:numId w:val="26"/>
        </w:numPr>
        <w:tabs>
          <w:tab w:val="left" w:pos="567"/>
        </w:tabs>
        <w:spacing w:before="120" w:after="120"/>
        <w:ind w:left="360" w:hanging="450"/>
        <w:jc w:val="both"/>
        <w:rPr>
          <w:ins w:id="1597" w:author="Author"/>
          <w:rFonts w:ascii="Times New Roman" w:hAnsi="Times New Roman"/>
          <w:noProof/>
          <w:sz w:val="24"/>
        </w:rPr>
      </w:pPr>
      <w:ins w:id="1598" w:author="Author">
        <w:r>
          <w:rPr>
            <w:rFonts w:ascii="Times New Roman" w:hAnsi="Times New Roman"/>
            <w:noProof/>
            <w:sz w:val="24"/>
          </w:rPr>
          <w:lastRenderedPageBreak/>
          <w:t>materiality assessment</w:t>
        </w:r>
        <w:r w:rsidR="00C64DF1" w:rsidRPr="00C64DF1">
          <w:rPr>
            <w:rFonts w:ascii="Times New Roman" w:hAnsi="Times New Roman"/>
            <w:noProof/>
            <w:sz w:val="24"/>
          </w:rPr>
          <w:t>.</w:t>
        </w:r>
      </w:ins>
    </w:p>
    <w:p w14:paraId="39A23B22" w14:textId="77777777" w:rsidR="00B206B8" w:rsidRPr="00542CB0" w:rsidRDefault="00B206B8" w:rsidP="00B206B8">
      <w:pPr>
        <w:pStyle w:val="ListParagraph"/>
        <w:tabs>
          <w:tab w:val="left" w:pos="567"/>
        </w:tabs>
        <w:spacing w:before="120" w:after="120"/>
        <w:ind w:left="360"/>
        <w:jc w:val="both"/>
        <w:rPr>
          <w:ins w:id="1599" w:author="Author"/>
          <w:rFonts w:ascii="Times New Roman" w:hAnsi="Times New Roman"/>
          <w:noProof/>
          <w:sz w:val="24"/>
        </w:rPr>
      </w:pPr>
    </w:p>
    <w:p w14:paraId="3F4B68A1" w14:textId="64BD94FC" w:rsidR="00E77292" w:rsidRDefault="00C46DEA" w:rsidP="00E1637D">
      <w:pPr>
        <w:spacing w:before="120" w:after="120"/>
        <w:jc w:val="both"/>
        <w:rPr>
          <w:rFonts w:ascii="Times New Roman" w:hAnsi="Times New Roman" w:cs="Times New Roman"/>
          <w:b/>
          <w:noProof/>
          <w:sz w:val="24"/>
          <w:lang w:val="en-GB"/>
        </w:rPr>
        <w:pPrChange w:id="1600" w:author="Author">
          <w:pPr>
            <w:jc w:val="both"/>
          </w:pPr>
        </w:pPrChange>
      </w:pPr>
      <w:r w:rsidRPr="008669E0">
        <w:rPr>
          <w:rFonts w:ascii="Times New Roman" w:hAnsi="Times New Roman" w:cs="Times New Roman"/>
          <w:b/>
          <w:noProof/>
          <w:sz w:val="24"/>
          <w:lang w:val="en-GB"/>
        </w:rPr>
        <w:t>Template 8</w:t>
      </w:r>
      <w:del w:id="1601" w:author="Author">
        <w:r w:rsidR="00E77292" w:rsidRPr="00E50FA4">
          <w:rPr>
            <w:rFonts w:ascii="Times New Roman" w:hAnsi="Times New Roman" w:cs="Times New Roman"/>
            <w:b/>
            <w:noProof/>
            <w:sz w:val="24"/>
            <w:lang w:val="en-GB"/>
          </w:rPr>
          <w:delText xml:space="preserve"> –</w:delText>
        </w:r>
      </w:del>
      <w:ins w:id="1602" w:author="Author">
        <w:r w:rsidR="00DD0714">
          <w:rPr>
            <w:rFonts w:ascii="Times New Roman" w:hAnsi="Times New Roman" w:cs="Times New Roman"/>
            <w:b/>
            <w:noProof/>
            <w:sz w:val="24"/>
            <w:lang w:val="en-GB"/>
          </w:rPr>
          <w:t>:</w:t>
        </w:r>
        <w:r w:rsidRPr="008669E0">
          <w:rPr>
            <w:rFonts w:ascii="Times New Roman" w:hAnsi="Times New Roman" w:cs="Times New Roman"/>
            <w:b/>
            <w:noProof/>
            <w:sz w:val="24"/>
            <w:lang w:val="en-GB"/>
          </w:rPr>
          <w:t xml:space="preserve"> </w:t>
        </w:r>
        <w:r w:rsidR="0059320B" w:rsidRPr="0059320B">
          <w:rPr>
            <w:rFonts w:ascii="Times New Roman" w:hAnsi="Times New Roman" w:cs="Times New Roman"/>
            <w:b/>
            <w:noProof/>
            <w:sz w:val="24"/>
            <w:lang w:val="en-GB"/>
          </w:rPr>
          <w:t>4.</w:t>
        </w:r>
      </w:ins>
      <w:r w:rsidR="0059320B" w:rsidRPr="0059320B">
        <w:rPr>
          <w:rFonts w:ascii="Times New Roman" w:hAnsi="Times New Roman" w:cs="Times New Roman"/>
          <w:b/>
          <w:noProof/>
          <w:sz w:val="24"/>
          <w:lang w:val="en-GB"/>
        </w:rPr>
        <w:t xml:space="preserve"> </w:t>
      </w:r>
      <w:bookmarkStart w:id="1603" w:name="_Hlk86261561"/>
      <w:r w:rsidR="0059320B" w:rsidRPr="0059320B">
        <w:rPr>
          <w:rFonts w:ascii="Times New Roman" w:hAnsi="Times New Roman" w:cs="Times New Roman"/>
          <w:b/>
          <w:noProof/>
          <w:sz w:val="24"/>
          <w:lang w:val="en-GB"/>
        </w:rPr>
        <w:t xml:space="preserve">GAR </w:t>
      </w:r>
      <w:del w:id="1604" w:author="Author">
        <w:r w:rsidR="005A0FF8" w:rsidRPr="00E50FA4">
          <w:rPr>
            <w:rFonts w:ascii="Times New Roman" w:hAnsi="Times New Roman" w:cs="Times New Roman"/>
            <w:b/>
            <w:noProof/>
            <w:sz w:val="24"/>
            <w:lang w:val="en-GB"/>
          </w:rPr>
          <w:delText>(%)</w:delText>
        </w:r>
      </w:del>
      <w:bookmarkEnd w:id="1603"/>
      <w:ins w:id="1605" w:author="Author">
        <w:r w:rsidR="0059320B" w:rsidRPr="0059320B">
          <w:rPr>
            <w:rFonts w:ascii="Times New Roman" w:hAnsi="Times New Roman" w:cs="Times New Roman"/>
            <w:b/>
            <w:noProof/>
            <w:sz w:val="24"/>
            <w:lang w:val="en-GB"/>
          </w:rPr>
          <w:t>KPI flow</w:t>
        </w:r>
      </w:ins>
    </w:p>
    <w:p w14:paraId="33C21CCC" w14:textId="77777777" w:rsidR="005A145F" w:rsidRDefault="005A145F" w:rsidP="00E1637D">
      <w:pPr>
        <w:spacing w:before="120" w:after="120"/>
        <w:jc w:val="both"/>
        <w:rPr>
          <w:rFonts w:ascii="Times New Roman" w:hAnsi="Times New Roman" w:cs="Times New Roman"/>
          <w:b/>
          <w:noProof/>
          <w:sz w:val="24"/>
          <w:lang w:val="en-GB"/>
        </w:rPr>
        <w:pPrChange w:id="1606" w:author="Author">
          <w:pPr>
            <w:jc w:val="both"/>
          </w:pPr>
        </w:pPrChange>
      </w:pPr>
    </w:p>
    <w:p w14:paraId="34FF9F42" w14:textId="52B8522A" w:rsidR="0059320B" w:rsidRPr="00BC6B70" w:rsidRDefault="00B157F8" w:rsidP="00E1637D">
      <w:pPr>
        <w:pStyle w:val="ListParagraph"/>
        <w:numPr>
          <w:ilvl w:val="0"/>
          <w:numId w:val="27"/>
        </w:numPr>
        <w:tabs>
          <w:tab w:val="left" w:pos="567"/>
        </w:tabs>
        <w:spacing w:before="120" w:after="120"/>
        <w:ind w:left="0" w:firstLine="0"/>
        <w:jc w:val="both"/>
        <w:rPr>
          <w:rFonts w:ascii="Times New Roman" w:hAnsi="Times New Roman"/>
          <w:bCs/>
          <w:noProof/>
          <w:sz w:val="24"/>
        </w:rPr>
        <w:pPrChange w:id="1607" w:author="Author">
          <w:pPr>
            <w:pStyle w:val="ListParagraph"/>
            <w:numPr>
              <w:numId w:val="93"/>
            </w:numPr>
            <w:tabs>
              <w:tab w:val="left" w:pos="567"/>
            </w:tabs>
            <w:spacing w:before="120" w:after="120"/>
            <w:ind w:left="0" w:hanging="360"/>
            <w:jc w:val="both"/>
          </w:pPr>
        </w:pPrChange>
      </w:pPr>
      <w:r w:rsidRPr="00BC6B70">
        <w:rPr>
          <w:rFonts w:ascii="Times New Roman" w:hAnsi="Times New Roman"/>
          <w:bCs/>
          <w:sz w:val="24"/>
        </w:rPr>
        <w:t xml:space="preserve">Institutions shall </w:t>
      </w:r>
      <w:del w:id="1608" w:author="Author">
        <w:r w:rsidR="00BA4944" w:rsidRPr="00E50FA4">
          <w:rPr>
            <w:rFonts w:ascii="Times New Roman" w:hAnsi="Times New Roman"/>
            <w:noProof/>
            <w:sz w:val="24"/>
          </w:rPr>
          <w:delText xml:space="preserve">use </w:delText>
        </w:r>
        <w:r w:rsidR="001040D3" w:rsidRPr="00E50FA4">
          <w:rPr>
            <w:rFonts w:ascii="Times New Roman" w:hAnsi="Times New Roman"/>
            <w:noProof/>
            <w:sz w:val="24"/>
          </w:rPr>
          <w:delText xml:space="preserve">the </w:delText>
        </w:r>
        <w:r w:rsidR="00BA4944" w:rsidRPr="00E50FA4">
          <w:rPr>
            <w:rFonts w:ascii="Times New Roman" w:hAnsi="Times New Roman"/>
            <w:noProof/>
            <w:sz w:val="24"/>
          </w:rPr>
          <w:delText xml:space="preserve">following </w:delText>
        </w:r>
        <w:r w:rsidR="001040D3" w:rsidRPr="00E50FA4">
          <w:rPr>
            <w:rFonts w:ascii="Times New Roman" w:hAnsi="Times New Roman"/>
            <w:noProof/>
            <w:sz w:val="24"/>
          </w:rPr>
          <w:delText xml:space="preserve">instructions to </w:delText>
        </w:r>
      </w:del>
      <w:r w:rsidRPr="00BC6B70">
        <w:rPr>
          <w:rFonts w:ascii="Times New Roman" w:hAnsi="Times New Roman"/>
          <w:bCs/>
          <w:sz w:val="24"/>
        </w:rPr>
        <w:t xml:space="preserve">disclose </w:t>
      </w:r>
      <w:r w:rsidR="0059320B" w:rsidRPr="00BC6B70">
        <w:rPr>
          <w:rFonts w:ascii="Times New Roman" w:hAnsi="Times New Roman"/>
          <w:bCs/>
          <w:noProof/>
          <w:sz w:val="24"/>
        </w:rPr>
        <w:t xml:space="preserve">the information required in </w:t>
      </w:r>
      <w:r w:rsidR="0059320B" w:rsidRPr="00E1637D">
        <w:rPr>
          <w:rFonts w:ascii="Times New Roman" w:hAnsi="Times New Roman"/>
          <w:i/>
          <w:sz w:val="24"/>
          <w:rPrChange w:id="1609" w:author="Author">
            <w:rPr>
              <w:rFonts w:ascii="Times New Roman" w:hAnsi="Times New Roman"/>
              <w:sz w:val="24"/>
            </w:rPr>
          </w:rPrChange>
        </w:rPr>
        <w:t>‘</w:t>
      </w:r>
      <w:del w:id="1610" w:author="Author">
        <w:r w:rsidR="001040D3" w:rsidRPr="00E50FA4">
          <w:rPr>
            <w:rFonts w:ascii="Times New Roman" w:hAnsi="Times New Roman"/>
            <w:noProof/>
            <w:sz w:val="24"/>
          </w:rPr>
          <w:delText>Template 8 -</w:delText>
        </w:r>
      </w:del>
      <w:ins w:id="1611" w:author="Author">
        <w:r w:rsidR="0059320B" w:rsidRPr="00BC6B70">
          <w:rPr>
            <w:rFonts w:ascii="Times New Roman" w:hAnsi="Times New Roman"/>
            <w:bCs/>
            <w:i/>
            <w:iCs/>
            <w:noProof/>
            <w:sz w:val="24"/>
          </w:rPr>
          <w:t>4.</w:t>
        </w:r>
      </w:ins>
      <w:r w:rsidR="0059320B" w:rsidRPr="00E1637D">
        <w:rPr>
          <w:rFonts w:ascii="Times New Roman" w:hAnsi="Times New Roman"/>
          <w:i/>
          <w:sz w:val="24"/>
          <w:rPrChange w:id="1612" w:author="Author">
            <w:rPr>
              <w:rFonts w:ascii="Times New Roman" w:hAnsi="Times New Roman"/>
              <w:sz w:val="24"/>
            </w:rPr>
          </w:rPrChange>
        </w:rPr>
        <w:t xml:space="preserve"> GAR </w:t>
      </w:r>
      <w:del w:id="1613" w:author="Author">
        <w:r w:rsidR="001040D3" w:rsidRPr="00E50FA4">
          <w:rPr>
            <w:rFonts w:ascii="Times New Roman" w:hAnsi="Times New Roman"/>
            <w:noProof/>
            <w:sz w:val="24"/>
          </w:rPr>
          <w:delText>(%)’</w:delText>
        </w:r>
      </w:del>
      <w:ins w:id="1614" w:author="Author">
        <w:r w:rsidR="0059320B" w:rsidRPr="00BC6B70">
          <w:rPr>
            <w:rFonts w:ascii="Times New Roman" w:hAnsi="Times New Roman"/>
            <w:bCs/>
            <w:i/>
            <w:iCs/>
            <w:noProof/>
            <w:sz w:val="24"/>
          </w:rPr>
          <w:t>KPI flow’</w:t>
        </w:r>
      </w:ins>
      <w:r w:rsidR="0059320B" w:rsidRPr="00BC6B70">
        <w:rPr>
          <w:rFonts w:ascii="Times New Roman" w:hAnsi="Times New Roman"/>
          <w:bCs/>
          <w:noProof/>
          <w:sz w:val="24"/>
        </w:rPr>
        <w:t xml:space="preserve">, as set out in Annex </w:t>
      </w:r>
      <w:del w:id="1615" w:author="Author">
        <w:r w:rsidR="001040D3" w:rsidRPr="00E50FA4">
          <w:rPr>
            <w:rFonts w:ascii="Times New Roman" w:hAnsi="Times New Roman"/>
            <w:noProof/>
            <w:sz w:val="24"/>
          </w:rPr>
          <w:delText xml:space="preserve">XXXIX to </w:delText>
        </w:r>
        <w:r w:rsidR="00B76863" w:rsidRPr="00E50FA4">
          <w:rPr>
            <w:rFonts w:ascii="Times New Roman" w:hAnsi="Times New Roman"/>
            <w:noProof/>
            <w:sz w:val="24"/>
          </w:rPr>
          <w:delText>this Regulation</w:delText>
        </w:r>
        <w:r w:rsidR="001040D3" w:rsidRPr="00E50FA4">
          <w:rPr>
            <w:rFonts w:ascii="Times New Roman" w:hAnsi="Times New Roman"/>
            <w:noProof/>
            <w:sz w:val="24"/>
          </w:rPr>
          <w:delText xml:space="preserve">. </w:delText>
        </w:r>
      </w:del>
      <w:ins w:id="1616" w:author="Author">
        <w:r w:rsidR="0059320B" w:rsidRPr="00BC6B70">
          <w:rPr>
            <w:rFonts w:ascii="Times New Roman" w:hAnsi="Times New Roman"/>
            <w:bCs/>
            <w:noProof/>
            <w:sz w:val="24"/>
          </w:rPr>
          <w:t>VI of the Commission Delegated Regulation (EU) 2021/2178 and following the instructions contained in Annex VI of that Regulation.</w:t>
        </w:r>
      </w:ins>
    </w:p>
    <w:p w14:paraId="2186C1A7" w14:textId="77777777" w:rsidR="00FA7820" w:rsidRPr="00E50FA4" w:rsidRDefault="00E37C15" w:rsidP="00B76863">
      <w:pPr>
        <w:pStyle w:val="ListParagraph"/>
        <w:numPr>
          <w:ilvl w:val="0"/>
          <w:numId w:val="93"/>
        </w:numPr>
        <w:tabs>
          <w:tab w:val="left" w:pos="567"/>
        </w:tabs>
        <w:spacing w:before="120" w:after="120"/>
        <w:ind w:left="0" w:firstLine="0"/>
        <w:jc w:val="both"/>
        <w:rPr>
          <w:del w:id="1617" w:author="Author"/>
          <w:rFonts w:ascii="Times New Roman" w:hAnsi="Times New Roman"/>
          <w:noProof/>
          <w:sz w:val="24"/>
        </w:rPr>
      </w:pPr>
      <w:del w:id="1618" w:author="Author">
        <w:r w:rsidRPr="00E50FA4">
          <w:rPr>
            <w:rFonts w:ascii="Times New Roman" w:hAnsi="Times New Roman"/>
            <w:noProof/>
            <w:sz w:val="24"/>
          </w:rPr>
          <w:delText xml:space="preserve">Based on the </w:delText>
        </w:r>
      </w:del>
      <w:ins w:id="1619" w:author="Author">
        <w:r w:rsidR="004913ED" w:rsidRPr="000444CD">
          <w:rPr>
            <w:rFonts w:ascii="Times New Roman" w:hAnsi="Times New Roman"/>
            <w:noProof/>
            <w:sz w:val="24"/>
          </w:rPr>
          <w:t xml:space="preserve">When disclosing </w:t>
        </w:r>
      </w:ins>
      <w:r w:rsidR="004913ED" w:rsidRPr="000444CD">
        <w:rPr>
          <w:rFonts w:ascii="Times New Roman" w:hAnsi="Times New Roman"/>
          <w:noProof/>
          <w:sz w:val="24"/>
        </w:rPr>
        <w:t xml:space="preserve">information </w:t>
      </w:r>
      <w:del w:id="1620" w:author="Author">
        <w:r w:rsidRPr="00E50FA4">
          <w:rPr>
            <w:rFonts w:ascii="Times New Roman" w:hAnsi="Times New Roman"/>
            <w:noProof/>
            <w:sz w:val="24"/>
          </w:rPr>
          <w:delText>included in template 7,</w:delText>
        </w:r>
      </w:del>
      <w:ins w:id="1621" w:author="Author">
        <w:r w:rsidR="004913ED" w:rsidRPr="000444CD">
          <w:rPr>
            <w:rFonts w:ascii="Times New Roman" w:hAnsi="Times New Roman"/>
            <w:noProof/>
            <w:sz w:val="24"/>
          </w:rPr>
          <w:t xml:space="preserve">on GAR, </w:t>
        </w:r>
      </w:ins>
      <w:r w:rsidR="004913ED" w:rsidRPr="000444CD">
        <w:rPr>
          <w:rFonts w:ascii="Times New Roman" w:hAnsi="Times New Roman"/>
          <w:noProof/>
          <w:sz w:val="24"/>
        </w:rPr>
        <w:t xml:space="preserve"> institutions shall disclose </w:t>
      </w:r>
      <w:del w:id="1622" w:author="Author">
        <w:r w:rsidR="00303A1A" w:rsidRPr="00E50FA4">
          <w:rPr>
            <w:rFonts w:ascii="Times New Roman" w:hAnsi="Times New Roman"/>
            <w:noProof/>
            <w:sz w:val="24"/>
          </w:rPr>
          <w:delText>in t</w:delText>
        </w:r>
        <w:r w:rsidR="00E77292" w:rsidRPr="00E50FA4">
          <w:rPr>
            <w:rFonts w:ascii="Times New Roman" w:hAnsi="Times New Roman"/>
            <w:noProof/>
            <w:sz w:val="24"/>
          </w:rPr>
          <w:delText>his template the GAR</w:delText>
        </w:r>
        <w:r w:rsidR="00303A1A" w:rsidRPr="00E50FA4">
          <w:rPr>
            <w:rFonts w:ascii="Times New Roman" w:hAnsi="Times New Roman"/>
            <w:noProof/>
            <w:sz w:val="24"/>
          </w:rPr>
          <w:delText xml:space="preserve"> as </w:delText>
        </w:r>
        <w:r w:rsidR="00BA4944" w:rsidRPr="00E50FA4">
          <w:rPr>
            <w:rFonts w:ascii="Times New Roman" w:hAnsi="Times New Roman"/>
            <w:noProof/>
            <w:sz w:val="24"/>
          </w:rPr>
          <w:delText xml:space="preserve">referred to </w:delText>
        </w:r>
        <w:r w:rsidR="00303A1A" w:rsidRPr="00E50FA4">
          <w:rPr>
            <w:rFonts w:ascii="Times New Roman" w:hAnsi="Times New Roman"/>
            <w:noProof/>
            <w:sz w:val="24"/>
          </w:rPr>
          <w:delText xml:space="preserve">in Delegated Regulation (EU) </w:delText>
        </w:r>
        <w:r w:rsidR="003E4DB5" w:rsidRPr="00E50FA4">
          <w:rPr>
            <w:rFonts w:ascii="Times New Roman" w:hAnsi="Times New Roman"/>
            <w:noProof/>
            <w:sz w:val="24"/>
            <w:lang w:val="en-US"/>
          </w:rPr>
          <w:delText>2021/2178</w:delText>
        </w:r>
        <w:r w:rsidR="003C4AB2" w:rsidRPr="00E50FA4">
          <w:rPr>
            <w:rFonts w:ascii="Times New Roman" w:hAnsi="Times New Roman"/>
            <w:noProof/>
            <w:sz w:val="24"/>
          </w:rPr>
          <w:delText xml:space="preserve">. </w:delText>
        </w:r>
      </w:del>
    </w:p>
    <w:p w14:paraId="49BFED19" w14:textId="77777777" w:rsidR="00D4595F" w:rsidRPr="00E50FA4" w:rsidRDefault="003C4AB2" w:rsidP="00B76863">
      <w:pPr>
        <w:pStyle w:val="ListParagraph"/>
        <w:numPr>
          <w:ilvl w:val="0"/>
          <w:numId w:val="93"/>
        </w:numPr>
        <w:tabs>
          <w:tab w:val="left" w:pos="567"/>
        </w:tabs>
        <w:spacing w:before="120" w:after="120"/>
        <w:ind w:left="0" w:firstLine="0"/>
        <w:jc w:val="both"/>
        <w:rPr>
          <w:del w:id="1623" w:author="Author"/>
          <w:rFonts w:ascii="Times New Roman" w:hAnsi="Times New Roman"/>
          <w:noProof/>
          <w:sz w:val="24"/>
        </w:rPr>
      </w:pPr>
      <w:del w:id="1624" w:author="Author">
        <w:r w:rsidRPr="00E50FA4">
          <w:rPr>
            <w:rFonts w:ascii="Times New Roman" w:hAnsi="Times New Roman"/>
            <w:noProof/>
            <w:sz w:val="24"/>
          </w:rPr>
          <w:delText>The purpose of this template is</w:delText>
        </w:r>
        <w:r w:rsidR="00303A1A" w:rsidRPr="00E50FA4">
          <w:rPr>
            <w:rFonts w:ascii="Times New Roman" w:hAnsi="Times New Roman"/>
            <w:noProof/>
            <w:sz w:val="24"/>
          </w:rPr>
          <w:delText xml:space="preserve"> to show to what exten</w:delText>
        </w:r>
        <w:r w:rsidR="00260C35" w:rsidRPr="00E50FA4">
          <w:rPr>
            <w:rFonts w:ascii="Times New Roman" w:hAnsi="Times New Roman"/>
            <w:noProof/>
            <w:sz w:val="24"/>
          </w:rPr>
          <w:delText>t</w:delText>
        </w:r>
        <w:r w:rsidR="00303A1A" w:rsidRPr="00E50FA4">
          <w:rPr>
            <w:rFonts w:ascii="Times New Roman" w:hAnsi="Times New Roman"/>
            <w:noProof/>
            <w:sz w:val="24"/>
          </w:rPr>
          <w:delText xml:space="preserve"> </w:delText>
        </w:r>
        <w:r w:rsidR="007D441E" w:rsidRPr="00E50FA4">
          <w:rPr>
            <w:rFonts w:ascii="Times New Roman" w:hAnsi="Times New Roman"/>
            <w:noProof/>
            <w:sz w:val="24"/>
          </w:rPr>
          <w:delText>institutions</w:delText>
        </w:r>
        <w:r w:rsidR="00E77292" w:rsidRPr="00E50FA4">
          <w:rPr>
            <w:rFonts w:ascii="Times New Roman" w:hAnsi="Times New Roman"/>
            <w:noProof/>
            <w:sz w:val="24"/>
          </w:rPr>
          <w:delText xml:space="preserve">’ </w:delText>
        </w:r>
        <w:r w:rsidR="007D441E" w:rsidRPr="00E50FA4">
          <w:rPr>
            <w:rFonts w:ascii="Times New Roman" w:hAnsi="Times New Roman"/>
            <w:noProof/>
            <w:sz w:val="24"/>
          </w:rPr>
          <w:delText>activities</w:delText>
        </w:r>
        <w:r w:rsidR="00E77292" w:rsidRPr="00E50FA4">
          <w:rPr>
            <w:rFonts w:ascii="Times New Roman" w:hAnsi="Times New Roman"/>
            <w:noProof/>
            <w:sz w:val="24"/>
          </w:rPr>
          <w:delText xml:space="preserve"> qualify as environmentally sustainable in accordance with Articles 3 and 9 of Regulation (EU) 2020/852</w:delText>
        </w:r>
        <w:r w:rsidR="00D25680" w:rsidRPr="00E50FA4">
          <w:rPr>
            <w:rFonts w:ascii="Times New Roman" w:hAnsi="Times New Roman"/>
            <w:noProof/>
            <w:sz w:val="24"/>
          </w:rPr>
          <w:delText xml:space="preserve"> </w:delText>
        </w:r>
        <w:r w:rsidR="00303A1A" w:rsidRPr="00E50FA4">
          <w:rPr>
            <w:rFonts w:ascii="Times New Roman" w:hAnsi="Times New Roman"/>
            <w:noProof/>
            <w:sz w:val="24"/>
          </w:rPr>
          <w:delText>so that stakeholders can</w:delText>
        </w:r>
        <w:r w:rsidR="00D25680" w:rsidRPr="00E50FA4">
          <w:rPr>
            <w:rFonts w:ascii="Times New Roman" w:hAnsi="Times New Roman"/>
            <w:noProof/>
            <w:sz w:val="24"/>
          </w:rPr>
          <w:delText xml:space="preserve"> understand the actions put in place by the institutions to mitigate climate change transition and physical risks</w:delText>
        </w:r>
        <w:r w:rsidR="00E77292" w:rsidRPr="00E50FA4">
          <w:rPr>
            <w:rFonts w:ascii="Times New Roman" w:hAnsi="Times New Roman"/>
            <w:noProof/>
            <w:sz w:val="24"/>
          </w:rPr>
          <w:delText>.</w:delText>
        </w:r>
        <w:r w:rsidR="00125C05" w:rsidRPr="00E50FA4">
          <w:rPr>
            <w:rFonts w:ascii="Times New Roman" w:hAnsi="Times New Roman"/>
            <w:noProof/>
            <w:sz w:val="24"/>
          </w:rPr>
          <w:delText xml:space="preserve"> </w:delText>
        </w:r>
      </w:del>
    </w:p>
    <w:p w14:paraId="073BDEAF" w14:textId="3DECC2ED" w:rsidR="00821DF0" w:rsidRDefault="00E37C15" w:rsidP="00E1637D">
      <w:pPr>
        <w:pStyle w:val="ListParagraph"/>
        <w:numPr>
          <w:ilvl w:val="0"/>
          <w:numId w:val="27"/>
        </w:numPr>
        <w:tabs>
          <w:tab w:val="left" w:pos="567"/>
        </w:tabs>
        <w:spacing w:before="120" w:after="120"/>
        <w:ind w:left="0" w:firstLine="0"/>
        <w:jc w:val="both"/>
        <w:rPr>
          <w:rFonts w:ascii="Times New Roman" w:hAnsi="Times New Roman"/>
          <w:noProof/>
          <w:sz w:val="24"/>
        </w:rPr>
        <w:pPrChange w:id="1625" w:author="Author">
          <w:pPr>
            <w:pStyle w:val="ListParagraph"/>
            <w:numPr>
              <w:numId w:val="93"/>
            </w:numPr>
            <w:tabs>
              <w:tab w:val="left" w:pos="567"/>
            </w:tabs>
            <w:spacing w:before="120" w:after="120"/>
            <w:ind w:left="0" w:hanging="360"/>
            <w:jc w:val="both"/>
          </w:pPr>
        </w:pPrChange>
      </w:pPr>
      <w:del w:id="1626" w:author="Author">
        <w:r w:rsidRPr="00E50FA4">
          <w:rPr>
            <w:rFonts w:ascii="Times New Roman" w:hAnsi="Times New Roman"/>
            <w:noProof/>
            <w:sz w:val="24"/>
          </w:rPr>
          <w:delText xml:space="preserve">Delegated Regulation (EU) </w:delText>
        </w:r>
        <w:r w:rsidR="003E4DB5" w:rsidRPr="00E50FA4">
          <w:rPr>
            <w:rFonts w:ascii="Times New Roman" w:hAnsi="Times New Roman"/>
            <w:noProof/>
            <w:sz w:val="24"/>
            <w:lang w:val="en-US"/>
          </w:rPr>
          <w:delText>2021/2178</w:delText>
        </w:r>
        <w:r w:rsidR="009620B8" w:rsidRPr="00E50FA4">
          <w:rPr>
            <w:rFonts w:ascii="Times New Roman" w:hAnsi="Times New Roman"/>
            <w:noProof/>
            <w:sz w:val="24"/>
            <w:lang w:val="en-US"/>
          </w:rPr>
          <w:delText xml:space="preserve"> </w:delText>
        </w:r>
        <w:r w:rsidRPr="00E50FA4">
          <w:rPr>
            <w:rFonts w:ascii="Times New Roman" w:hAnsi="Times New Roman"/>
            <w:noProof/>
            <w:sz w:val="24"/>
          </w:rPr>
          <w:delText>requires institutions to estimate and disclose the GAR twice</w:delText>
        </w:r>
        <w:r w:rsidR="00292EF5" w:rsidRPr="00E50FA4">
          <w:rPr>
            <w:rFonts w:ascii="Times New Roman" w:hAnsi="Times New Roman"/>
            <w:noProof/>
            <w:sz w:val="24"/>
          </w:rPr>
          <w:delText>. O</w:delText>
        </w:r>
        <w:r w:rsidRPr="00E50FA4">
          <w:rPr>
            <w:rFonts w:ascii="Times New Roman" w:hAnsi="Times New Roman"/>
            <w:noProof/>
            <w:sz w:val="24"/>
          </w:rPr>
          <w:delText>nce</w:delText>
        </w:r>
        <w:r w:rsidR="00292EF5" w:rsidRPr="00E50FA4">
          <w:rPr>
            <w:rFonts w:ascii="Times New Roman" w:hAnsi="Times New Roman"/>
            <w:noProof/>
            <w:sz w:val="24"/>
          </w:rPr>
          <w:delText>, the disclosure is</w:delText>
        </w:r>
      </w:del>
      <w:ins w:id="1627" w:author="Author">
        <w:r w:rsidR="004913ED">
          <w:rPr>
            <w:rFonts w:ascii="Times New Roman" w:hAnsi="Times New Roman"/>
            <w:noProof/>
            <w:sz w:val="24"/>
          </w:rPr>
          <w:t>the figures</w:t>
        </w:r>
      </w:ins>
      <w:r w:rsidR="004913ED" w:rsidRPr="000444CD">
        <w:rPr>
          <w:rFonts w:ascii="Times New Roman" w:hAnsi="Times New Roman"/>
          <w:noProof/>
          <w:sz w:val="24"/>
        </w:rPr>
        <w:t xml:space="preserve"> based on the turnover taxonomy alignment of the counterparty (for non-financial corporates) for those exposures the purpose of which is not to finance specific identified activities (general purpose lending). </w:t>
      </w:r>
      <w:del w:id="1628" w:author="Author">
        <w:r w:rsidR="00292EF5" w:rsidRPr="00E50FA4">
          <w:rPr>
            <w:rFonts w:ascii="Times New Roman" w:hAnsi="Times New Roman"/>
            <w:noProof/>
            <w:sz w:val="24"/>
          </w:rPr>
          <w:delText>A second disclosure is</w:delText>
        </w:r>
        <w:r w:rsidR="00BA4944" w:rsidRPr="00E50FA4">
          <w:rPr>
            <w:rFonts w:ascii="Times New Roman" w:hAnsi="Times New Roman"/>
            <w:noProof/>
            <w:sz w:val="24"/>
          </w:rPr>
          <w:delText xml:space="preserve"> </w:delText>
        </w:r>
        <w:r w:rsidRPr="00E50FA4">
          <w:rPr>
            <w:rFonts w:ascii="Times New Roman" w:hAnsi="Times New Roman"/>
            <w:noProof/>
            <w:sz w:val="24"/>
          </w:rPr>
          <w:delText>based on the C</w:delText>
        </w:r>
        <w:r w:rsidR="003E4DB5" w:rsidRPr="00E50FA4">
          <w:rPr>
            <w:rFonts w:ascii="Times New Roman" w:hAnsi="Times New Roman"/>
            <w:noProof/>
            <w:sz w:val="24"/>
          </w:rPr>
          <w:delText>ap</w:delText>
        </w:r>
        <w:r w:rsidRPr="00E50FA4">
          <w:rPr>
            <w:rFonts w:ascii="Times New Roman" w:hAnsi="Times New Roman"/>
            <w:noProof/>
            <w:sz w:val="24"/>
          </w:rPr>
          <w:delText>E</w:delText>
        </w:r>
        <w:r w:rsidR="003E4DB5" w:rsidRPr="00E50FA4">
          <w:rPr>
            <w:rFonts w:ascii="Times New Roman" w:hAnsi="Times New Roman"/>
            <w:noProof/>
            <w:sz w:val="24"/>
          </w:rPr>
          <w:delText>x</w:delText>
        </w:r>
        <w:r w:rsidRPr="00E50FA4">
          <w:rPr>
            <w:rFonts w:ascii="Times New Roman" w:hAnsi="Times New Roman"/>
            <w:noProof/>
            <w:sz w:val="24"/>
          </w:rPr>
          <w:delText xml:space="preserve"> alignment </w:delText>
        </w:r>
        <w:r w:rsidR="00BB3021" w:rsidRPr="00E50FA4">
          <w:rPr>
            <w:rFonts w:ascii="Times New Roman" w:hAnsi="Times New Roman"/>
            <w:noProof/>
            <w:sz w:val="24"/>
          </w:rPr>
          <w:delText xml:space="preserve">to Regulation (EU) 2020/852 </w:delText>
        </w:r>
        <w:r w:rsidRPr="00E50FA4">
          <w:rPr>
            <w:rFonts w:ascii="Times New Roman" w:hAnsi="Times New Roman"/>
            <w:noProof/>
            <w:sz w:val="24"/>
          </w:rPr>
          <w:delText>of the counterparty for the same general purpose lending exposures</w:delText>
        </w:r>
        <w:r w:rsidR="00292EF5" w:rsidRPr="00E50FA4">
          <w:rPr>
            <w:rFonts w:ascii="Times New Roman" w:hAnsi="Times New Roman"/>
            <w:noProof/>
            <w:sz w:val="24"/>
          </w:rPr>
          <w:delText>. In this template</w:delText>
        </w:r>
        <w:r w:rsidR="00B76863" w:rsidRPr="00E50FA4">
          <w:rPr>
            <w:rFonts w:ascii="Times New Roman" w:hAnsi="Times New Roman"/>
            <w:noProof/>
            <w:sz w:val="24"/>
          </w:rPr>
          <w:delText>, institutions</w:delText>
        </w:r>
        <w:r w:rsidRPr="00E50FA4">
          <w:rPr>
            <w:rFonts w:ascii="Times New Roman" w:hAnsi="Times New Roman"/>
            <w:noProof/>
            <w:sz w:val="24"/>
          </w:rPr>
          <w:delText xml:space="preserve"> shall only disclose the GAR once, based on the turnover alignment of the counterparty for the general purpose lending part</w:delText>
        </w:r>
        <w:r w:rsidR="00014788" w:rsidRPr="00E50FA4">
          <w:rPr>
            <w:rFonts w:ascii="Times New Roman" w:hAnsi="Times New Roman"/>
            <w:noProof/>
            <w:sz w:val="24"/>
          </w:rPr>
          <w:delText xml:space="preserve"> only.</w:delText>
        </w:r>
      </w:del>
    </w:p>
    <w:p w14:paraId="3EFECF05" w14:textId="77777777" w:rsidR="00E37C15" w:rsidRPr="00E50FA4" w:rsidRDefault="002A2C5B" w:rsidP="00B76863">
      <w:pPr>
        <w:pStyle w:val="ListParagraph"/>
        <w:numPr>
          <w:ilvl w:val="0"/>
          <w:numId w:val="93"/>
        </w:numPr>
        <w:tabs>
          <w:tab w:val="left" w:pos="567"/>
        </w:tabs>
        <w:spacing w:before="120" w:after="120"/>
        <w:ind w:left="0" w:firstLine="0"/>
        <w:jc w:val="both"/>
        <w:rPr>
          <w:del w:id="1629" w:author="Author"/>
          <w:rFonts w:ascii="Times New Roman" w:hAnsi="Times New Roman"/>
          <w:noProof/>
          <w:sz w:val="24"/>
        </w:rPr>
      </w:pPr>
      <w:del w:id="1630" w:author="Author">
        <w:r w:rsidRPr="00E50FA4">
          <w:rPr>
            <w:rFonts w:ascii="Times New Roman" w:hAnsi="Times New Roman"/>
            <w:noProof/>
            <w:sz w:val="24"/>
          </w:rPr>
          <w:delText xml:space="preserve">Institutions shall start disclosing this information with first reference date </w:delText>
        </w:r>
        <w:r w:rsidR="001B0E70" w:rsidRPr="00E50FA4">
          <w:rPr>
            <w:rFonts w:ascii="Times New Roman" w:hAnsi="Times New Roman"/>
            <w:noProof/>
            <w:sz w:val="24"/>
          </w:rPr>
          <w:delText xml:space="preserve">as of 31 December 2023, </w:delText>
        </w:r>
        <w:r w:rsidRPr="00E50FA4">
          <w:rPr>
            <w:rFonts w:ascii="Times New Roman" w:hAnsi="Times New Roman"/>
            <w:noProof/>
            <w:sz w:val="24"/>
          </w:rPr>
          <w:delText>which</w:delText>
        </w:r>
        <w:r w:rsidR="000827DE">
          <w:rPr>
            <w:rFonts w:ascii="Times New Roman" w:hAnsi="Times New Roman"/>
            <w:noProof/>
            <w:sz w:val="24"/>
          </w:rPr>
          <w:delText xml:space="preserve"> is</w:delText>
        </w:r>
        <w:r w:rsidRPr="00E50FA4">
          <w:rPr>
            <w:rFonts w:ascii="Times New Roman" w:hAnsi="Times New Roman"/>
            <w:noProof/>
            <w:sz w:val="24"/>
          </w:rPr>
          <w:delText xml:space="preserve"> </w:delText>
        </w:r>
        <w:r w:rsidR="001B0E70" w:rsidRPr="00E50FA4">
          <w:rPr>
            <w:rFonts w:ascii="Times New Roman" w:hAnsi="Times New Roman"/>
            <w:noProof/>
            <w:sz w:val="24"/>
          </w:rPr>
          <w:delText xml:space="preserve">in line with the first reference date for the disclosure of the information on the GAR referred to in Delegated Regulation (EU) </w:delText>
        </w:r>
        <w:r w:rsidR="001B0E70" w:rsidRPr="00E50FA4">
          <w:rPr>
            <w:rFonts w:ascii="Times New Roman" w:hAnsi="Times New Roman"/>
            <w:noProof/>
            <w:sz w:val="24"/>
            <w:lang w:val="en-US"/>
          </w:rPr>
          <w:delText>2021/2178.</w:delText>
        </w:r>
      </w:del>
    </w:p>
    <w:p w14:paraId="5058D340" w14:textId="77777777" w:rsidR="00E37C15" w:rsidRPr="00E50FA4" w:rsidRDefault="00E37C15" w:rsidP="004A75EF">
      <w:pPr>
        <w:spacing w:before="120" w:after="120"/>
        <w:jc w:val="both"/>
        <w:rPr>
          <w:del w:id="1631" w:author="Author"/>
          <w:rFonts w:ascii="Times New Roman" w:hAnsi="Times New Roman"/>
          <w:noProof/>
          <w:sz w:val="24"/>
        </w:rPr>
      </w:pPr>
    </w:p>
    <w:p w14:paraId="7AAD0F52" w14:textId="77777777" w:rsidR="00E77292" w:rsidRPr="00E50FA4" w:rsidRDefault="00E77292" w:rsidP="00720CB4">
      <w:pPr>
        <w:pStyle w:val="ListParagraph"/>
        <w:spacing w:before="120" w:after="120"/>
        <w:jc w:val="both"/>
        <w:rPr>
          <w:del w:id="1632" w:author="Autho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6377E432" w14:textId="77777777" w:rsidTr="00BA313D">
        <w:trPr>
          <w:del w:id="1633"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C31AB28" w14:textId="77777777" w:rsidR="00E77292" w:rsidRPr="00E50FA4" w:rsidRDefault="00E77292" w:rsidP="001B102C">
            <w:pPr>
              <w:spacing w:before="120" w:after="120"/>
              <w:jc w:val="both"/>
              <w:rPr>
                <w:del w:id="1634" w:author="Author"/>
                <w:rFonts w:ascii="Times New Roman" w:eastAsia="Times New Roman" w:hAnsi="Times New Roman" w:cs="Times New Roman"/>
                <w:noProof/>
                <w:sz w:val="24"/>
                <w:lang w:val="en-GB" w:bidi="ne-NP"/>
              </w:rPr>
            </w:pPr>
            <w:del w:id="1635" w:author="Author">
              <w:r w:rsidRPr="00E50FA4">
                <w:rPr>
                  <w:rFonts w:ascii="Times New Roman" w:eastAsia="Times New Roman" w:hAnsi="Times New Roman" w:cs="Times New Roman"/>
                  <w:noProof/>
                  <w:sz w:val="24"/>
                  <w:lang w:val="en-GB" w:bidi="ne-NP"/>
                </w:rPr>
                <w:delText>Columns</w:delText>
              </w:r>
            </w:del>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800CCC" w14:textId="77777777" w:rsidR="00E77292" w:rsidRPr="00E50FA4" w:rsidRDefault="00E77292" w:rsidP="001B102C">
            <w:pPr>
              <w:spacing w:before="120" w:after="120"/>
              <w:jc w:val="both"/>
              <w:rPr>
                <w:del w:id="1636" w:author="Author"/>
                <w:rFonts w:ascii="Times New Roman" w:eastAsia="Times New Roman" w:hAnsi="Times New Roman" w:cs="Times New Roman"/>
                <w:noProof/>
                <w:sz w:val="24"/>
                <w:lang w:val="en-GB" w:bidi="ne-NP"/>
              </w:rPr>
            </w:pPr>
            <w:del w:id="1637" w:author="Author">
              <w:r w:rsidRPr="00E50FA4">
                <w:rPr>
                  <w:rFonts w:ascii="Times New Roman" w:eastAsia="Times New Roman" w:hAnsi="Times New Roman" w:cs="Times New Roman"/>
                  <w:noProof/>
                  <w:sz w:val="24"/>
                  <w:lang w:val="en-GB" w:bidi="ne-NP"/>
                </w:rPr>
                <w:delText>Instructions</w:delText>
              </w:r>
            </w:del>
          </w:p>
        </w:tc>
      </w:tr>
      <w:tr w:rsidR="00E77292" w:rsidRPr="00E50FA4" w14:paraId="7BC8F934" w14:textId="77777777" w:rsidTr="00BA313D">
        <w:trPr>
          <w:del w:id="1638" w:author="Author"/>
        </w:trPr>
        <w:tc>
          <w:tcPr>
            <w:tcW w:w="1188" w:type="dxa"/>
            <w:tcBorders>
              <w:top w:val="single" w:sz="4" w:space="0" w:color="auto"/>
              <w:left w:val="single" w:sz="4" w:space="0" w:color="auto"/>
              <w:bottom w:val="single" w:sz="4" w:space="0" w:color="auto"/>
              <w:right w:val="single" w:sz="4" w:space="0" w:color="auto"/>
            </w:tcBorders>
          </w:tcPr>
          <w:p w14:paraId="097A3632" w14:textId="77777777" w:rsidR="00E77292" w:rsidRPr="00E50FA4" w:rsidRDefault="00E77292" w:rsidP="00D35812">
            <w:pPr>
              <w:spacing w:before="120" w:after="120"/>
              <w:jc w:val="both"/>
              <w:rPr>
                <w:del w:id="1639" w:author="Author"/>
                <w:rFonts w:ascii="Times New Roman" w:eastAsia="Times New Roman" w:hAnsi="Times New Roman" w:cs="Times New Roman"/>
                <w:noProof/>
                <w:sz w:val="24"/>
                <w:lang w:val="en-GB"/>
              </w:rPr>
            </w:pPr>
            <w:del w:id="1640" w:author="Author">
              <w:r w:rsidRPr="00E50FA4">
                <w:rPr>
                  <w:rFonts w:ascii="Times New Roman" w:eastAsia="Times New Roman" w:hAnsi="Times New Roman" w:cs="Times New Roman"/>
                  <w:noProof/>
                  <w:sz w:val="24"/>
                  <w:lang w:val="en-GB"/>
                </w:rPr>
                <w:delText>a</w:delText>
              </w:r>
            </w:del>
          </w:p>
        </w:tc>
        <w:tc>
          <w:tcPr>
            <w:tcW w:w="7879" w:type="dxa"/>
            <w:tcBorders>
              <w:top w:val="single" w:sz="4" w:space="0" w:color="auto"/>
              <w:left w:val="single" w:sz="4" w:space="0" w:color="auto"/>
              <w:bottom w:val="single" w:sz="4" w:space="0" w:color="auto"/>
              <w:right w:val="single" w:sz="4" w:space="0" w:color="auto"/>
            </w:tcBorders>
          </w:tcPr>
          <w:p w14:paraId="307DE273" w14:textId="77777777" w:rsidR="00E77292" w:rsidRPr="00E50FA4" w:rsidRDefault="00E77292" w:rsidP="00DA390D">
            <w:pPr>
              <w:spacing w:before="120" w:after="120"/>
              <w:jc w:val="both"/>
              <w:rPr>
                <w:del w:id="1641" w:author="Author"/>
                <w:rFonts w:ascii="Times New Roman" w:eastAsia="Times New Roman" w:hAnsi="Times New Roman" w:cs="Times New Roman"/>
                <w:b/>
                <w:noProof/>
                <w:sz w:val="24"/>
                <w:u w:val="single"/>
                <w:lang w:val="en-GB"/>
              </w:rPr>
            </w:pPr>
            <w:del w:id="1642" w:author="Author">
              <w:r w:rsidRPr="00E50FA4">
                <w:rPr>
                  <w:rFonts w:ascii="Times New Roman" w:eastAsia="Times New Roman" w:hAnsi="Times New Roman" w:cs="Times New Roman"/>
                  <w:b/>
                  <w:noProof/>
                  <w:sz w:val="24"/>
                  <w:u w:val="single"/>
                  <w:lang w:val="en-GB"/>
                </w:rPr>
                <w:delText>Proportion of assets funding taxonomy relevant sectors</w:delText>
              </w:r>
            </w:del>
          </w:p>
          <w:p w14:paraId="686517C9" w14:textId="77777777" w:rsidR="00E77292" w:rsidRPr="00E50FA4" w:rsidRDefault="005A4494" w:rsidP="00DA390D">
            <w:pPr>
              <w:spacing w:before="120" w:after="120"/>
              <w:jc w:val="both"/>
              <w:rPr>
                <w:del w:id="1643" w:author="Author"/>
                <w:rFonts w:ascii="Times New Roman" w:eastAsia="Times New Roman" w:hAnsi="Times New Roman" w:cs="Times New Roman"/>
                <w:noProof/>
                <w:sz w:val="24"/>
                <w:lang w:val="en-GB"/>
              </w:rPr>
            </w:pPr>
            <w:del w:id="1644"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he proportion of the stock of assets funding</w:delText>
              </w:r>
              <w:r w:rsidR="00E91C82" w:rsidRPr="00E50FA4">
                <w:rPr>
                  <w:rFonts w:ascii="Times New Roman" w:eastAsia="Times New Roman" w:hAnsi="Times New Roman" w:cs="Times New Roman"/>
                  <w:noProof/>
                  <w:sz w:val="24"/>
                  <w:lang w:val="en-GB"/>
                </w:rPr>
                <w:delText xml:space="preserve"> </w:delText>
              </w:r>
              <w:r w:rsidR="00E77292" w:rsidRPr="00E50FA4">
                <w:rPr>
                  <w:rFonts w:ascii="Times New Roman" w:eastAsia="Times New Roman" w:hAnsi="Times New Roman" w:cs="Times New Roman"/>
                  <w:noProof/>
                  <w:sz w:val="24"/>
                  <w:lang w:val="en-GB"/>
                </w:rPr>
                <w:delText>activities</w:delText>
              </w:r>
              <w:r w:rsidR="002A56D2" w:rsidRPr="00E50FA4">
                <w:rPr>
                  <w:rFonts w:ascii="Times New Roman" w:eastAsia="Times New Roman" w:hAnsi="Times New Roman" w:cs="Times New Roman"/>
                  <w:noProof/>
                  <w:sz w:val="24"/>
                  <w:lang w:val="en-GB"/>
                </w:rPr>
                <w:delText xml:space="preserve"> </w:delText>
              </w:r>
              <w:r w:rsidR="00BA4944" w:rsidRPr="00E50FA4">
                <w:rPr>
                  <w:rFonts w:ascii="Times New Roman" w:eastAsia="Times New Roman" w:hAnsi="Times New Roman" w:cs="Times New Roman"/>
                  <w:noProof/>
                  <w:sz w:val="24"/>
                  <w:lang w:val="en-GB"/>
                </w:rPr>
                <w:delText xml:space="preserve">referred to </w:delText>
              </w:r>
              <w:r w:rsidR="002A56D2" w:rsidRPr="00E50FA4">
                <w:rPr>
                  <w:rFonts w:ascii="Times New Roman" w:eastAsia="Times New Roman" w:hAnsi="Times New Roman" w:cs="Times New Roman"/>
                  <w:noProof/>
                  <w:sz w:val="24"/>
                  <w:lang w:val="en-GB"/>
                </w:rPr>
                <w:delText>in Regulation (EU) 2020/852</w:delText>
              </w:r>
              <w:r w:rsidR="002A56D2" w:rsidRPr="00E50FA4">
                <w:rPr>
                  <w:rFonts w:ascii="Helvetica" w:hAnsi="Helvetica"/>
                  <w:noProof/>
                  <w:color w:val="666666"/>
                  <w:sz w:val="21"/>
                  <w:szCs w:val="21"/>
                  <w:shd w:val="clear" w:color="auto" w:fill="FFFFFF"/>
                </w:rPr>
                <w:delText> </w:delText>
              </w:r>
              <w:r w:rsidR="00E91C82" w:rsidRPr="00E50FA4">
                <w:rPr>
                  <w:rFonts w:ascii="Times New Roman" w:eastAsia="Times New Roman" w:hAnsi="Times New Roman" w:cs="Times New Roman"/>
                  <w:noProof/>
                  <w:sz w:val="24"/>
                  <w:lang w:val="en-GB"/>
                </w:rPr>
                <w:delText>(i.e.</w:delText>
              </w:r>
              <w:r w:rsidR="00292EF5" w:rsidRPr="00E50FA4">
                <w:rPr>
                  <w:rFonts w:ascii="Times New Roman" w:eastAsia="Times New Roman" w:hAnsi="Times New Roman" w:cs="Times New Roman"/>
                  <w:noProof/>
                  <w:sz w:val="24"/>
                  <w:lang w:val="en-GB"/>
                </w:rPr>
                <w:delText xml:space="preserve"> </w:delText>
              </w:r>
              <w:r w:rsidR="00E91C82" w:rsidRPr="00E50FA4">
                <w:rPr>
                  <w:rFonts w:ascii="Times New Roman" w:eastAsia="Times New Roman" w:hAnsi="Times New Roman" w:cs="Times New Roman"/>
                  <w:noProof/>
                  <w:sz w:val="24"/>
                  <w:lang w:val="en-GB"/>
                </w:rPr>
                <w:delText xml:space="preserve">eligible assets) </w:delText>
              </w:r>
              <w:r w:rsidR="00E77292" w:rsidRPr="00E50FA4">
                <w:rPr>
                  <w:rFonts w:ascii="Times New Roman" w:eastAsia="Times New Roman" w:hAnsi="Times New Roman" w:cs="Times New Roman"/>
                  <w:noProof/>
                  <w:sz w:val="24"/>
                  <w:lang w:val="en-GB"/>
                </w:rPr>
                <w:delText xml:space="preserve">in total stock of </w:delText>
              </w:r>
              <w:r w:rsidR="00E91C82" w:rsidRPr="00E50FA4">
                <w:rPr>
                  <w:rFonts w:ascii="Times New Roman" w:eastAsia="Times New Roman" w:hAnsi="Times New Roman" w:cs="Times New Roman"/>
                  <w:noProof/>
                  <w:sz w:val="24"/>
                  <w:lang w:val="en-GB"/>
                </w:rPr>
                <w:delText>covered</w:delText>
              </w:r>
              <w:r w:rsidR="00E77292" w:rsidRPr="00E50FA4">
                <w:rPr>
                  <w:rFonts w:ascii="Times New Roman" w:eastAsia="Times New Roman" w:hAnsi="Times New Roman" w:cs="Times New Roman"/>
                  <w:noProof/>
                  <w:sz w:val="24"/>
                  <w:lang w:val="en-GB"/>
                </w:rPr>
                <w:delText xml:space="preserve"> assets. Th</w:delText>
              </w:r>
              <w:r w:rsidR="00BA4944" w:rsidRPr="00E50FA4">
                <w:rPr>
                  <w:rFonts w:ascii="Times New Roman" w:eastAsia="Times New Roman" w:hAnsi="Times New Roman" w:cs="Times New Roman"/>
                  <w:noProof/>
                  <w:sz w:val="24"/>
                  <w:lang w:val="en-GB"/>
                </w:rPr>
                <w:delText>is</w:delText>
              </w:r>
              <w:r w:rsidR="00E77292" w:rsidRPr="00E50FA4">
                <w:rPr>
                  <w:rFonts w:ascii="Times New Roman" w:eastAsia="Times New Roman" w:hAnsi="Times New Roman" w:cs="Times New Roman"/>
                  <w:noProof/>
                  <w:sz w:val="24"/>
                  <w:lang w:val="en-GB"/>
                </w:rPr>
                <w:delText xml:space="preserve"> item shall be expressed as a percentage.</w:delText>
              </w:r>
            </w:del>
          </w:p>
          <w:p w14:paraId="094E7B33" w14:textId="77777777" w:rsidR="00E77292" w:rsidRPr="00E50FA4" w:rsidRDefault="00E77292" w:rsidP="008D522D">
            <w:pPr>
              <w:spacing w:before="120" w:after="120"/>
              <w:jc w:val="both"/>
              <w:rPr>
                <w:del w:id="1645" w:author="Author"/>
                <w:rFonts w:ascii="Times New Roman" w:eastAsia="Times New Roman" w:hAnsi="Times New Roman" w:cs="Times New Roman"/>
                <w:noProof/>
                <w:sz w:val="24"/>
                <w:lang w:val="en-GB"/>
              </w:rPr>
            </w:pPr>
            <w:del w:id="1646" w:author="Author">
              <w:r w:rsidRPr="00E50FA4">
                <w:rPr>
                  <w:rFonts w:ascii="Times New Roman" w:eastAsia="Times New Roman" w:hAnsi="Times New Roman" w:cs="Times New Roman"/>
                  <w:noProof/>
                  <w:sz w:val="24"/>
                  <w:lang w:val="en-GB"/>
                </w:rPr>
                <w:delText>The numerator of the KPI shall be the gross carrying amount of eligible assets funding taxonomy</w:delText>
              </w:r>
              <w:r w:rsidR="00292EF5"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relevant sectors </w:delText>
              </w:r>
              <w:r w:rsidR="00BA4944" w:rsidRPr="00E50FA4">
                <w:rPr>
                  <w:rFonts w:ascii="Times New Roman" w:eastAsia="Times New Roman" w:hAnsi="Times New Roman" w:cs="Times New Roman"/>
                  <w:noProof/>
                  <w:sz w:val="24"/>
                  <w:lang w:val="en-GB"/>
                </w:rPr>
                <w:delText xml:space="preserve">referred to </w:delText>
              </w:r>
              <w:r w:rsidR="005A4494" w:rsidRPr="00E50FA4">
                <w:rPr>
                  <w:rFonts w:ascii="Times New Roman" w:eastAsia="Times New Roman" w:hAnsi="Times New Roman" w:cs="Times New Roman"/>
                  <w:noProof/>
                  <w:sz w:val="24"/>
                  <w:lang w:val="en-GB"/>
                </w:rPr>
                <w:delText>in Regulation (EU) 2020/852</w:delText>
              </w:r>
              <w:r w:rsidR="005A4494" w:rsidRPr="00E50FA4">
                <w:rPr>
                  <w:rFonts w:ascii="Helvetica" w:hAnsi="Helvetica"/>
                  <w:noProof/>
                  <w:color w:val="666666"/>
                  <w:sz w:val="21"/>
                  <w:szCs w:val="21"/>
                  <w:shd w:val="clear" w:color="auto" w:fill="FFFFFF"/>
                </w:rPr>
                <w:delText> </w:delText>
              </w:r>
              <w:r w:rsidR="00D25680" w:rsidRPr="00E50FA4">
                <w:rPr>
                  <w:rFonts w:ascii="Times New Roman" w:eastAsia="Times New Roman" w:hAnsi="Times New Roman" w:cs="Times New Roman"/>
                  <w:noProof/>
                  <w:sz w:val="24"/>
                  <w:lang w:val="en-GB"/>
                </w:rPr>
                <w:delText xml:space="preserve">for the objective of climate change mitigation </w:delText>
              </w:r>
              <w:r w:rsidRPr="00E50FA4">
                <w:rPr>
                  <w:rFonts w:ascii="Times New Roman" w:eastAsia="Times New Roman" w:hAnsi="Times New Roman" w:cs="Times New Roman"/>
                  <w:noProof/>
                  <w:sz w:val="24"/>
                  <w:lang w:val="en-GB"/>
                </w:rPr>
                <w:delText xml:space="preserve">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b</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0F734D"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22D90CB3" w14:textId="77777777" w:rsidR="00E77292" w:rsidRPr="00E50FA4" w:rsidRDefault="00E77292" w:rsidP="008572A9">
            <w:pPr>
              <w:spacing w:before="120" w:after="120"/>
              <w:jc w:val="both"/>
              <w:rPr>
                <w:del w:id="1647" w:author="Author"/>
                <w:rFonts w:ascii="Times New Roman" w:eastAsia="Times New Roman" w:hAnsi="Times New Roman" w:cs="Times New Roman"/>
                <w:noProof/>
                <w:sz w:val="24"/>
                <w:lang w:val="en-GB"/>
              </w:rPr>
            </w:pPr>
            <w:del w:id="1648"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defined 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27AF3D2A" w14:textId="77777777" w:rsidTr="00BA313D">
        <w:trPr>
          <w:del w:id="1649" w:author="Author"/>
        </w:trPr>
        <w:tc>
          <w:tcPr>
            <w:tcW w:w="1188" w:type="dxa"/>
            <w:tcBorders>
              <w:top w:val="single" w:sz="4" w:space="0" w:color="auto"/>
              <w:left w:val="single" w:sz="4" w:space="0" w:color="auto"/>
              <w:bottom w:val="single" w:sz="4" w:space="0" w:color="auto"/>
              <w:right w:val="single" w:sz="4" w:space="0" w:color="auto"/>
            </w:tcBorders>
            <w:hideMark/>
          </w:tcPr>
          <w:p w14:paraId="680D3959" w14:textId="77777777" w:rsidR="00E77292" w:rsidRPr="00E50FA4" w:rsidRDefault="00E77292" w:rsidP="00D35812">
            <w:pPr>
              <w:spacing w:before="120" w:after="120"/>
              <w:jc w:val="both"/>
              <w:rPr>
                <w:del w:id="1650" w:author="Author"/>
                <w:rFonts w:ascii="Times New Roman" w:eastAsia="Times New Roman" w:hAnsi="Times New Roman" w:cs="Times New Roman"/>
                <w:noProof/>
                <w:sz w:val="24"/>
                <w:lang w:val="en-GB"/>
              </w:rPr>
            </w:pPr>
            <w:del w:id="1651" w:author="Author">
              <w:r w:rsidRPr="00E50FA4">
                <w:rPr>
                  <w:rFonts w:ascii="Times New Roman" w:eastAsia="Times New Roman" w:hAnsi="Times New Roman" w:cs="Times New Roman"/>
                  <w:noProof/>
                  <w:sz w:val="24"/>
                  <w:lang w:val="en-GB"/>
                </w:rPr>
                <w:delText>b</w:delText>
              </w:r>
            </w:del>
          </w:p>
        </w:tc>
        <w:tc>
          <w:tcPr>
            <w:tcW w:w="7879" w:type="dxa"/>
            <w:tcBorders>
              <w:top w:val="single" w:sz="4" w:space="0" w:color="auto"/>
              <w:left w:val="single" w:sz="4" w:space="0" w:color="auto"/>
              <w:bottom w:val="single" w:sz="4" w:space="0" w:color="auto"/>
              <w:right w:val="single" w:sz="4" w:space="0" w:color="auto"/>
            </w:tcBorders>
          </w:tcPr>
          <w:p w14:paraId="5E5DF61A" w14:textId="77777777" w:rsidR="00E77292" w:rsidRPr="00E50FA4" w:rsidRDefault="00E77292" w:rsidP="00DA390D">
            <w:pPr>
              <w:spacing w:before="120" w:after="120"/>
              <w:jc w:val="both"/>
              <w:rPr>
                <w:del w:id="1652" w:author="Author"/>
                <w:rFonts w:ascii="Times New Roman" w:eastAsia="Times New Roman" w:hAnsi="Times New Roman" w:cs="Times New Roman"/>
                <w:b/>
                <w:noProof/>
                <w:sz w:val="24"/>
                <w:u w:val="single"/>
                <w:lang w:val="en-GB"/>
              </w:rPr>
            </w:pPr>
            <w:del w:id="1653"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55B73D6D" w14:textId="77777777" w:rsidR="00E77292" w:rsidRPr="00E50FA4" w:rsidRDefault="005A4494" w:rsidP="00DA390D">
            <w:pPr>
              <w:spacing w:before="120" w:after="120"/>
              <w:jc w:val="both"/>
              <w:rPr>
                <w:del w:id="1654" w:author="Author"/>
                <w:rFonts w:ascii="Times New Roman" w:eastAsia="Times New Roman" w:hAnsi="Times New Roman" w:cs="Times New Roman"/>
                <w:noProof/>
                <w:sz w:val="24"/>
                <w:lang w:val="en-GB"/>
              </w:rPr>
            </w:pPr>
            <w:del w:id="1655" w:author="Author">
              <w:r w:rsidRPr="00E50FA4">
                <w:rPr>
                  <w:rFonts w:ascii="Times New Roman" w:eastAsia="Times New Roman" w:hAnsi="Times New Roman" w:cs="Times New Roman"/>
                  <w:noProof/>
                  <w:sz w:val="24"/>
                  <w:lang w:val="en-GB"/>
                </w:rPr>
                <w:lastRenderedPageBreak/>
                <w:delText>Institutions shall disclose t</w:delText>
              </w:r>
              <w:r w:rsidR="00E77292" w:rsidRPr="00E50FA4">
                <w:rPr>
                  <w:rFonts w:ascii="Times New Roman" w:eastAsia="Times New Roman" w:hAnsi="Times New Roman" w:cs="Times New Roman"/>
                  <w:noProof/>
                  <w:sz w:val="24"/>
                  <w:lang w:val="en-GB"/>
                </w:rPr>
                <w:delText>he proportion of the stock of assets funding environmentally sustainable activities</w:delText>
              </w:r>
              <w:r w:rsidR="00E91C82" w:rsidRPr="00E50FA4">
                <w:rPr>
                  <w:rFonts w:ascii="Times New Roman" w:eastAsia="Times New Roman" w:hAnsi="Times New Roman" w:cs="Times New Roman"/>
                  <w:noProof/>
                  <w:sz w:val="24"/>
                  <w:lang w:val="en-GB"/>
                </w:rPr>
                <w:delText xml:space="preserve"> (i.e., aligned assets)</w:delText>
              </w:r>
              <w:r w:rsidR="00E77292" w:rsidRPr="00E50FA4">
                <w:rPr>
                  <w:rFonts w:ascii="Times New Roman" w:eastAsia="Times New Roman" w:hAnsi="Times New Roman" w:cs="Times New Roman"/>
                  <w:noProof/>
                  <w:sz w:val="24"/>
                  <w:lang w:val="en-GB"/>
                </w:rPr>
                <w:delText xml:space="preserve"> in the stock of eligible assets. The item shall be expressed </w:delText>
              </w:r>
              <w:r w:rsidR="00292EF5" w:rsidRPr="00E50FA4">
                <w:rPr>
                  <w:rFonts w:ascii="Times New Roman" w:eastAsia="Times New Roman" w:hAnsi="Times New Roman" w:cs="Times New Roman"/>
                  <w:noProof/>
                  <w:sz w:val="24"/>
                  <w:lang w:val="en-GB"/>
                </w:rPr>
                <w:delText xml:space="preserve">in </w:delText>
              </w:r>
              <w:r w:rsidR="00E77292" w:rsidRPr="00E50FA4">
                <w:rPr>
                  <w:rFonts w:ascii="Times New Roman" w:eastAsia="Times New Roman" w:hAnsi="Times New Roman" w:cs="Times New Roman"/>
                  <w:noProof/>
                  <w:sz w:val="24"/>
                  <w:lang w:val="en-GB"/>
                </w:rPr>
                <w:delText>percentage</w:delText>
              </w:r>
              <w:r w:rsidR="00292EF5" w:rsidRPr="00E50FA4">
                <w:rPr>
                  <w:rFonts w:ascii="Times New Roman" w:eastAsia="Times New Roman" w:hAnsi="Times New Roman" w:cs="Times New Roman"/>
                  <w:noProof/>
                  <w:sz w:val="24"/>
                  <w:lang w:val="en-GB"/>
                </w:rPr>
                <w:delText xml:space="preserve"> terms</w:delText>
              </w:r>
              <w:r w:rsidR="00E77292" w:rsidRPr="00E50FA4">
                <w:rPr>
                  <w:rFonts w:ascii="Times New Roman" w:eastAsia="Times New Roman" w:hAnsi="Times New Roman" w:cs="Times New Roman"/>
                  <w:noProof/>
                  <w:sz w:val="24"/>
                  <w:lang w:val="en-GB"/>
                </w:rPr>
                <w:delText>.</w:delText>
              </w:r>
            </w:del>
          </w:p>
          <w:p w14:paraId="71BC73B5" w14:textId="77777777" w:rsidR="00E77292" w:rsidRPr="00E50FA4" w:rsidRDefault="00E77292" w:rsidP="008D522D">
            <w:pPr>
              <w:spacing w:before="120" w:after="120"/>
              <w:jc w:val="both"/>
              <w:rPr>
                <w:del w:id="1656" w:author="Author"/>
                <w:rFonts w:ascii="Times New Roman" w:eastAsia="Times New Roman" w:hAnsi="Times New Roman" w:cs="Times New Roman"/>
                <w:noProof/>
                <w:sz w:val="24"/>
                <w:lang w:val="en-GB"/>
              </w:rPr>
            </w:pPr>
            <w:del w:id="1657" w:author="Author">
              <w:r w:rsidRPr="00E50FA4">
                <w:rPr>
                  <w:rFonts w:ascii="Times New Roman" w:eastAsia="Times New Roman" w:hAnsi="Times New Roman" w:cs="Times New Roman"/>
                  <w:noProof/>
                  <w:sz w:val="24"/>
                  <w:lang w:val="en-GB"/>
                </w:rPr>
                <w:delText>The numerator of the KPI shall be the gross carrying amount of eligible assets funding environmentally sustainable activities</w:delText>
              </w:r>
              <w:r w:rsidR="00D25680" w:rsidRPr="00E50FA4">
                <w:rPr>
                  <w:rFonts w:ascii="Times New Roman" w:eastAsia="Times New Roman" w:hAnsi="Times New Roman" w:cs="Times New Roman"/>
                  <w:noProof/>
                  <w:sz w:val="24"/>
                  <w:lang w:val="en-GB"/>
                </w:rPr>
                <w:delText xml:space="preserve"> for the objective of climate</w:delText>
              </w:r>
              <w:r w:rsidR="00292EF5" w:rsidRPr="00E50FA4">
                <w:rPr>
                  <w:rFonts w:ascii="Times New Roman" w:eastAsia="Times New Roman" w:hAnsi="Times New Roman" w:cs="Times New Roman"/>
                  <w:noProof/>
                  <w:sz w:val="24"/>
                  <w:lang w:val="en-GB"/>
                </w:rPr>
                <w:delText>-</w:delText>
              </w:r>
              <w:r w:rsidR="00D25680" w:rsidRPr="00E50FA4">
                <w:rPr>
                  <w:rFonts w:ascii="Times New Roman" w:eastAsia="Times New Roman" w:hAnsi="Times New Roman" w:cs="Times New Roman"/>
                  <w:noProof/>
                  <w:sz w:val="24"/>
                  <w:lang w:val="en-GB"/>
                </w:rPr>
                <w:delText>change mitigation</w:delText>
              </w:r>
              <w:r w:rsidRPr="00E50FA4">
                <w:rPr>
                  <w:rFonts w:ascii="Times New Roman" w:eastAsia="Times New Roman" w:hAnsi="Times New Roman" w:cs="Times New Roman"/>
                  <w:noProof/>
                  <w:sz w:val="24"/>
                  <w:lang w:val="en-GB"/>
                </w:rPr>
                <w:delText xml:space="preserve">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c</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65AFE348" w14:textId="77777777" w:rsidR="00E77292" w:rsidRPr="00E50FA4" w:rsidRDefault="00E77292" w:rsidP="00014788">
            <w:pPr>
              <w:spacing w:before="120" w:after="120"/>
              <w:jc w:val="both"/>
              <w:rPr>
                <w:del w:id="1658" w:author="Author"/>
                <w:rFonts w:ascii="Times New Roman" w:eastAsia="Times New Roman" w:hAnsi="Times New Roman" w:cs="Times New Roman"/>
                <w:noProof/>
                <w:sz w:val="24"/>
                <w:lang w:val="en-GB"/>
              </w:rPr>
            </w:pPr>
            <w:del w:id="1659"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exposures as </w:delText>
              </w:r>
              <w:r w:rsidR="00014788"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49500173" w14:textId="77777777" w:rsidTr="00BA313D">
        <w:trPr>
          <w:del w:id="1660" w:author="Author"/>
        </w:trPr>
        <w:tc>
          <w:tcPr>
            <w:tcW w:w="1188" w:type="dxa"/>
            <w:tcBorders>
              <w:top w:val="single" w:sz="4" w:space="0" w:color="auto"/>
              <w:left w:val="single" w:sz="4" w:space="0" w:color="auto"/>
              <w:bottom w:val="single" w:sz="4" w:space="0" w:color="auto"/>
              <w:right w:val="single" w:sz="4" w:space="0" w:color="auto"/>
            </w:tcBorders>
          </w:tcPr>
          <w:p w14:paraId="08CA3F57" w14:textId="77777777" w:rsidR="00E77292" w:rsidRPr="00E50FA4" w:rsidRDefault="00E77292" w:rsidP="00D35812">
            <w:pPr>
              <w:spacing w:before="120" w:after="120"/>
              <w:jc w:val="both"/>
              <w:rPr>
                <w:del w:id="1661" w:author="Author"/>
                <w:rFonts w:ascii="Times New Roman" w:eastAsia="Times New Roman" w:hAnsi="Times New Roman" w:cs="Times New Roman"/>
                <w:noProof/>
                <w:sz w:val="24"/>
                <w:lang w:val="en-GB"/>
              </w:rPr>
            </w:pPr>
            <w:del w:id="1662" w:author="Author">
              <w:r w:rsidRPr="00E50FA4">
                <w:rPr>
                  <w:rFonts w:ascii="Times New Roman" w:eastAsia="Times New Roman" w:hAnsi="Times New Roman" w:cs="Times New Roman"/>
                  <w:noProof/>
                  <w:sz w:val="24"/>
                  <w:lang w:val="en-GB"/>
                </w:rPr>
                <w:lastRenderedPageBreak/>
                <w:delText>c</w:delText>
              </w:r>
            </w:del>
          </w:p>
        </w:tc>
        <w:tc>
          <w:tcPr>
            <w:tcW w:w="7879" w:type="dxa"/>
            <w:tcBorders>
              <w:top w:val="single" w:sz="4" w:space="0" w:color="auto"/>
              <w:left w:val="single" w:sz="4" w:space="0" w:color="auto"/>
              <w:bottom w:val="single" w:sz="4" w:space="0" w:color="auto"/>
              <w:right w:val="single" w:sz="4" w:space="0" w:color="auto"/>
            </w:tcBorders>
          </w:tcPr>
          <w:p w14:paraId="51ECA03B" w14:textId="77777777" w:rsidR="00E77292" w:rsidRPr="00E50FA4" w:rsidRDefault="00E77292" w:rsidP="00DA390D">
            <w:pPr>
              <w:spacing w:before="120" w:after="120"/>
              <w:jc w:val="both"/>
              <w:rPr>
                <w:del w:id="1663" w:author="Author"/>
                <w:rFonts w:ascii="Times New Roman" w:eastAsia="Times New Roman" w:hAnsi="Times New Roman" w:cs="Times New Roman"/>
                <w:b/>
                <w:noProof/>
                <w:sz w:val="24"/>
                <w:u w:val="single"/>
                <w:lang w:val="en-GB"/>
              </w:rPr>
            </w:pPr>
            <w:del w:id="1664" w:author="Author">
              <w:r w:rsidRPr="00E50FA4">
                <w:rPr>
                  <w:rFonts w:ascii="Times New Roman" w:eastAsia="Times New Roman" w:hAnsi="Times New Roman" w:cs="Times New Roman"/>
                  <w:b/>
                  <w:noProof/>
                  <w:sz w:val="24"/>
                  <w:u w:val="single"/>
                  <w:lang w:val="en-GB"/>
                </w:rPr>
                <w:delText>Of which: specialised lending</w:delText>
              </w:r>
            </w:del>
          </w:p>
          <w:p w14:paraId="7DCBD70A" w14:textId="77777777" w:rsidR="00E77292" w:rsidRPr="00E50FA4" w:rsidRDefault="005A4494" w:rsidP="00DA390D">
            <w:pPr>
              <w:spacing w:before="120" w:after="120"/>
              <w:jc w:val="both"/>
              <w:rPr>
                <w:del w:id="1665" w:author="Author"/>
                <w:rFonts w:ascii="Times New Roman" w:eastAsia="Times New Roman" w:hAnsi="Times New Roman" w:cs="Times New Roman"/>
                <w:noProof/>
                <w:sz w:val="24"/>
                <w:lang w:val="en-GB"/>
              </w:rPr>
            </w:pPr>
            <w:del w:id="1666"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the stock of assets categorised as specialised lending funding environmentally sustainable activities </w:delText>
              </w:r>
              <w:r w:rsidR="006A79AF" w:rsidRPr="00E50FA4">
                <w:rPr>
                  <w:rFonts w:ascii="Times New Roman" w:eastAsia="Times New Roman" w:hAnsi="Times New Roman" w:cs="Times New Roman"/>
                  <w:noProof/>
                  <w:sz w:val="24"/>
                  <w:lang w:val="en-GB"/>
                </w:rPr>
                <w:delText xml:space="preserve">for the objective of climate change mitigation </w:delText>
              </w:r>
              <w:r w:rsidR="00E77292" w:rsidRPr="00E50FA4">
                <w:rPr>
                  <w:rFonts w:ascii="Times New Roman" w:eastAsia="Times New Roman" w:hAnsi="Times New Roman" w:cs="Times New Roman"/>
                  <w:noProof/>
                  <w:sz w:val="24"/>
                  <w:lang w:val="en-GB"/>
                </w:rPr>
                <w:delText>in the stock of assets funding environmentally sustainable activities. The item shall be expressed as a percentage.</w:delText>
              </w:r>
            </w:del>
          </w:p>
          <w:p w14:paraId="10059226" w14:textId="77777777" w:rsidR="00E77292" w:rsidRPr="00E50FA4" w:rsidRDefault="00E77292" w:rsidP="008D522D">
            <w:pPr>
              <w:spacing w:before="120" w:after="120"/>
              <w:jc w:val="both"/>
              <w:rPr>
                <w:del w:id="1667" w:author="Author"/>
                <w:rFonts w:ascii="Times New Roman" w:eastAsia="Times New Roman" w:hAnsi="Times New Roman" w:cs="Times New Roman"/>
                <w:noProof/>
                <w:sz w:val="24"/>
                <w:lang w:val="en-GB"/>
              </w:rPr>
            </w:pPr>
            <w:del w:id="1668"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d</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40C4647E" w14:textId="77777777" w:rsidR="00E77292" w:rsidRPr="00E50FA4" w:rsidRDefault="00E77292" w:rsidP="002A56D2">
            <w:pPr>
              <w:spacing w:before="120" w:after="120"/>
              <w:jc w:val="both"/>
              <w:rPr>
                <w:del w:id="1669" w:author="Author"/>
                <w:rFonts w:ascii="Times New Roman" w:eastAsia="Times New Roman" w:hAnsi="Times New Roman" w:cs="Times New Roman"/>
                <w:noProof/>
                <w:sz w:val="24"/>
                <w:lang w:val="en-GB"/>
              </w:rPr>
            </w:pPr>
            <w:del w:id="1670"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F87201" w:rsidRPr="00E50FA4" w14:paraId="1B403DD2" w14:textId="77777777" w:rsidTr="00BA313D">
        <w:trPr>
          <w:del w:id="1671" w:author="Author"/>
        </w:trPr>
        <w:tc>
          <w:tcPr>
            <w:tcW w:w="1188" w:type="dxa"/>
            <w:tcBorders>
              <w:top w:val="single" w:sz="4" w:space="0" w:color="auto"/>
              <w:left w:val="single" w:sz="4" w:space="0" w:color="auto"/>
              <w:bottom w:val="single" w:sz="4" w:space="0" w:color="auto"/>
              <w:right w:val="single" w:sz="4" w:space="0" w:color="auto"/>
            </w:tcBorders>
          </w:tcPr>
          <w:p w14:paraId="1D548427" w14:textId="77777777" w:rsidR="00F87201" w:rsidRPr="00E50FA4" w:rsidRDefault="00F87201" w:rsidP="00D35812">
            <w:pPr>
              <w:spacing w:before="120" w:after="120"/>
              <w:jc w:val="both"/>
              <w:rPr>
                <w:del w:id="1672" w:author="Author"/>
                <w:rFonts w:ascii="Times New Roman" w:eastAsia="Times New Roman" w:hAnsi="Times New Roman" w:cs="Times New Roman"/>
                <w:noProof/>
                <w:sz w:val="24"/>
                <w:lang w:val="en-GB"/>
              </w:rPr>
            </w:pPr>
            <w:del w:id="1673" w:author="Author">
              <w:r w:rsidRPr="00E50FA4">
                <w:rPr>
                  <w:rFonts w:ascii="Times New Roman" w:eastAsia="Times New Roman" w:hAnsi="Times New Roman" w:cs="Times New Roman"/>
                  <w:noProof/>
                  <w:sz w:val="24"/>
                  <w:lang w:val="en-GB"/>
                </w:rPr>
                <w:delText>d</w:delText>
              </w:r>
            </w:del>
          </w:p>
        </w:tc>
        <w:tc>
          <w:tcPr>
            <w:tcW w:w="7879" w:type="dxa"/>
            <w:tcBorders>
              <w:top w:val="single" w:sz="4" w:space="0" w:color="auto"/>
              <w:left w:val="single" w:sz="4" w:space="0" w:color="auto"/>
              <w:bottom w:val="single" w:sz="4" w:space="0" w:color="auto"/>
              <w:right w:val="single" w:sz="4" w:space="0" w:color="auto"/>
            </w:tcBorders>
          </w:tcPr>
          <w:p w14:paraId="4E5E8ACF" w14:textId="77777777" w:rsidR="00F87201" w:rsidRPr="00E50FA4" w:rsidRDefault="00F87201" w:rsidP="00DA390D">
            <w:pPr>
              <w:spacing w:before="120" w:after="120"/>
              <w:jc w:val="both"/>
              <w:rPr>
                <w:del w:id="1674" w:author="Author"/>
                <w:rFonts w:ascii="Times New Roman" w:eastAsia="Times New Roman" w:hAnsi="Times New Roman" w:cs="Times New Roman"/>
                <w:b/>
                <w:noProof/>
                <w:sz w:val="24"/>
                <w:u w:val="single"/>
                <w:lang w:val="en-GB"/>
              </w:rPr>
            </w:pPr>
            <w:del w:id="1675" w:author="Author">
              <w:r w:rsidRPr="00E50FA4">
                <w:rPr>
                  <w:rFonts w:ascii="Times New Roman" w:eastAsia="Times New Roman" w:hAnsi="Times New Roman" w:cs="Times New Roman"/>
                  <w:b/>
                  <w:noProof/>
                  <w:sz w:val="24"/>
                  <w:u w:val="single"/>
                  <w:lang w:val="en-GB"/>
                </w:rPr>
                <w:delText>Of which: transitional</w:delText>
              </w:r>
            </w:del>
          </w:p>
          <w:p w14:paraId="1BFFFB59" w14:textId="77777777" w:rsidR="00F87201" w:rsidRPr="00E50FA4" w:rsidRDefault="0077330E" w:rsidP="00DA390D">
            <w:pPr>
              <w:spacing w:before="120" w:after="120"/>
              <w:jc w:val="both"/>
              <w:rPr>
                <w:del w:id="1676" w:author="Author"/>
                <w:rFonts w:ascii="Times New Roman" w:hAnsi="Times New Roman"/>
                <w:noProof/>
                <w:sz w:val="24"/>
                <w:lang w:val="en-GB"/>
              </w:rPr>
            </w:pPr>
            <w:del w:id="1677" w:author="Author">
              <w:r w:rsidRPr="00E50FA4">
                <w:rPr>
                  <w:rFonts w:ascii="Times New Roman" w:eastAsia="Times New Roman" w:hAnsi="Times New Roman" w:cs="Times New Roman"/>
                  <w:noProof/>
                  <w:sz w:val="24"/>
                  <w:lang w:val="en-GB"/>
                </w:rPr>
                <w:delText>Article 10</w:delText>
              </w:r>
              <w:r w:rsidR="00F87201" w:rsidRPr="00E50FA4">
                <w:rPr>
                  <w:rFonts w:ascii="Times New Roman" w:eastAsia="Times New Roman" w:hAnsi="Times New Roman" w:cs="Times New Roman"/>
                  <w:noProof/>
                  <w:sz w:val="24"/>
                  <w:lang w:val="en-GB"/>
                </w:rPr>
                <w:delText xml:space="preserve"> of </w:delText>
              </w:r>
              <w:r w:rsidR="00F87201" w:rsidRPr="00E50FA4">
                <w:rPr>
                  <w:rFonts w:ascii="Times New Roman" w:hAnsi="Times New Roman"/>
                  <w:noProof/>
                  <w:sz w:val="24"/>
                  <w:lang w:val="en-GB"/>
                </w:rPr>
                <w:delText>Regulation (EU) 2020/852.</w:delText>
              </w:r>
            </w:del>
          </w:p>
          <w:p w14:paraId="465A3822" w14:textId="77777777" w:rsidR="00B075BA" w:rsidRPr="00E50FA4" w:rsidRDefault="005A4494" w:rsidP="008D522D">
            <w:pPr>
              <w:spacing w:before="120" w:after="120"/>
              <w:jc w:val="both"/>
              <w:rPr>
                <w:del w:id="1678" w:author="Author"/>
                <w:rFonts w:ascii="Times New Roman" w:eastAsia="Times New Roman" w:hAnsi="Times New Roman" w:cs="Times New Roman"/>
                <w:noProof/>
                <w:sz w:val="24"/>
                <w:lang w:val="en-GB"/>
              </w:rPr>
            </w:pPr>
            <w:del w:id="1679" w:author="Author">
              <w:r w:rsidRPr="00E50FA4">
                <w:rPr>
                  <w:rFonts w:ascii="Times New Roman" w:eastAsia="Times New Roman" w:hAnsi="Times New Roman" w:cs="Times New Roman"/>
                  <w:noProof/>
                  <w:sz w:val="24"/>
                  <w:lang w:val="en-GB"/>
                </w:rPr>
                <w:delText>Institutions shall disclose t</w:delText>
              </w:r>
              <w:r w:rsidR="00B075BA" w:rsidRPr="00E50FA4">
                <w:rPr>
                  <w:rFonts w:ascii="Times New Roman" w:eastAsia="Times New Roman" w:hAnsi="Times New Roman" w:cs="Times New Roman"/>
                  <w:noProof/>
                  <w:sz w:val="24"/>
                  <w:lang w:val="en-GB"/>
                </w:rPr>
                <w:delText>he proportion of the stock of assets related to transitional activities for the objective of climate change mitigation in the stock of assets funding environmentally sustainable activities. The item shall be expressed as a percentage.</w:delText>
              </w:r>
            </w:del>
          </w:p>
          <w:p w14:paraId="0E28500A" w14:textId="77777777" w:rsidR="00B075BA" w:rsidRPr="00E50FA4" w:rsidRDefault="00B075BA" w:rsidP="001B102C">
            <w:pPr>
              <w:spacing w:before="120" w:after="120"/>
              <w:jc w:val="both"/>
              <w:rPr>
                <w:del w:id="1680" w:author="Author"/>
                <w:rFonts w:ascii="Times New Roman" w:eastAsia="Times New Roman" w:hAnsi="Times New Roman" w:cs="Times New Roman"/>
                <w:noProof/>
                <w:sz w:val="24"/>
                <w:lang w:val="en-GB"/>
              </w:rPr>
            </w:pPr>
            <w:del w:id="1681"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e</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8.</w:delText>
              </w:r>
            </w:del>
          </w:p>
          <w:p w14:paraId="3B934163" w14:textId="77777777" w:rsidR="00B075BA" w:rsidRPr="00E50FA4" w:rsidRDefault="00B075BA" w:rsidP="002A56D2">
            <w:pPr>
              <w:spacing w:before="120" w:after="120"/>
              <w:jc w:val="both"/>
              <w:rPr>
                <w:del w:id="1682" w:author="Author"/>
                <w:rFonts w:ascii="Times New Roman" w:eastAsia="Times New Roman" w:hAnsi="Times New Roman" w:cs="Times New Roman"/>
                <w:noProof/>
                <w:sz w:val="24"/>
                <w:lang w:val="en-GB"/>
              </w:rPr>
            </w:pPr>
            <w:del w:id="1683"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F87201" w:rsidRPr="00E50FA4" w14:paraId="1CF15D94" w14:textId="77777777" w:rsidTr="00BA313D">
        <w:trPr>
          <w:del w:id="1684" w:author="Author"/>
        </w:trPr>
        <w:tc>
          <w:tcPr>
            <w:tcW w:w="1188" w:type="dxa"/>
            <w:tcBorders>
              <w:top w:val="single" w:sz="4" w:space="0" w:color="auto"/>
              <w:left w:val="single" w:sz="4" w:space="0" w:color="auto"/>
              <w:bottom w:val="single" w:sz="4" w:space="0" w:color="auto"/>
              <w:right w:val="single" w:sz="4" w:space="0" w:color="auto"/>
            </w:tcBorders>
          </w:tcPr>
          <w:p w14:paraId="0A906660" w14:textId="77777777" w:rsidR="00F87201" w:rsidRPr="00E50FA4" w:rsidRDefault="00F87201" w:rsidP="00D35812">
            <w:pPr>
              <w:spacing w:before="120" w:after="120"/>
              <w:jc w:val="both"/>
              <w:rPr>
                <w:del w:id="1685" w:author="Author"/>
                <w:rFonts w:ascii="Times New Roman" w:eastAsia="Times New Roman" w:hAnsi="Times New Roman" w:cs="Times New Roman"/>
                <w:noProof/>
                <w:sz w:val="24"/>
                <w:lang w:val="en-GB"/>
              </w:rPr>
            </w:pPr>
            <w:del w:id="1686" w:author="Author">
              <w:r w:rsidRPr="00E50FA4">
                <w:rPr>
                  <w:rFonts w:ascii="Times New Roman" w:eastAsia="Times New Roman" w:hAnsi="Times New Roman" w:cs="Times New Roman"/>
                  <w:noProof/>
                  <w:sz w:val="24"/>
                  <w:lang w:val="en-GB"/>
                </w:rPr>
                <w:delText>e</w:delText>
              </w:r>
            </w:del>
          </w:p>
        </w:tc>
        <w:tc>
          <w:tcPr>
            <w:tcW w:w="7879" w:type="dxa"/>
            <w:tcBorders>
              <w:top w:val="single" w:sz="4" w:space="0" w:color="auto"/>
              <w:left w:val="single" w:sz="4" w:space="0" w:color="auto"/>
              <w:bottom w:val="single" w:sz="4" w:space="0" w:color="auto"/>
              <w:right w:val="single" w:sz="4" w:space="0" w:color="auto"/>
            </w:tcBorders>
          </w:tcPr>
          <w:p w14:paraId="60B4367B" w14:textId="77777777" w:rsidR="00F87201" w:rsidRPr="00E50FA4" w:rsidRDefault="00F87201" w:rsidP="00DA390D">
            <w:pPr>
              <w:spacing w:before="120" w:after="120"/>
              <w:jc w:val="both"/>
              <w:rPr>
                <w:del w:id="1687" w:author="Author"/>
                <w:rFonts w:ascii="Times New Roman" w:eastAsia="Times New Roman" w:hAnsi="Times New Roman" w:cs="Times New Roman"/>
                <w:b/>
                <w:noProof/>
                <w:sz w:val="24"/>
                <w:u w:val="single"/>
                <w:lang w:val="en-GB"/>
              </w:rPr>
            </w:pPr>
            <w:del w:id="1688" w:author="Author">
              <w:r w:rsidRPr="00E50FA4">
                <w:rPr>
                  <w:rFonts w:ascii="Times New Roman" w:eastAsia="Times New Roman" w:hAnsi="Times New Roman" w:cs="Times New Roman"/>
                  <w:b/>
                  <w:noProof/>
                  <w:sz w:val="24"/>
                  <w:u w:val="single"/>
                  <w:lang w:val="en-GB"/>
                </w:rPr>
                <w:delText>Of which: enabling</w:delText>
              </w:r>
            </w:del>
          </w:p>
          <w:p w14:paraId="7C9B0311" w14:textId="77777777" w:rsidR="00F87201" w:rsidRPr="00E50FA4" w:rsidRDefault="00F87201" w:rsidP="00DA390D">
            <w:pPr>
              <w:spacing w:before="120" w:after="120"/>
              <w:jc w:val="both"/>
              <w:rPr>
                <w:del w:id="1689" w:author="Author"/>
                <w:rFonts w:ascii="Times New Roman" w:hAnsi="Times New Roman"/>
                <w:noProof/>
                <w:sz w:val="24"/>
                <w:lang w:val="en-GB"/>
              </w:rPr>
            </w:pPr>
            <w:del w:id="1690"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p w14:paraId="61D1A314" w14:textId="77777777" w:rsidR="00B075BA" w:rsidRPr="00E50FA4" w:rsidRDefault="005A4494" w:rsidP="008D522D">
            <w:pPr>
              <w:spacing w:before="120" w:after="120"/>
              <w:jc w:val="both"/>
              <w:rPr>
                <w:del w:id="1691" w:author="Author"/>
                <w:rFonts w:ascii="Times New Roman" w:eastAsia="Times New Roman" w:hAnsi="Times New Roman" w:cs="Times New Roman"/>
                <w:noProof/>
                <w:sz w:val="24"/>
                <w:lang w:val="en-GB"/>
              </w:rPr>
            </w:pPr>
            <w:del w:id="1692" w:author="Author">
              <w:r w:rsidRPr="00E50FA4">
                <w:rPr>
                  <w:rFonts w:ascii="Times New Roman" w:eastAsia="Times New Roman" w:hAnsi="Times New Roman" w:cs="Times New Roman"/>
                  <w:noProof/>
                  <w:sz w:val="24"/>
                  <w:lang w:val="en-GB"/>
                </w:rPr>
                <w:delText>Institutions shall disclose t</w:delText>
              </w:r>
              <w:r w:rsidR="00B075BA" w:rsidRPr="00E50FA4">
                <w:rPr>
                  <w:rFonts w:ascii="Times New Roman" w:eastAsia="Times New Roman" w:hAnsi="Times New Roman" w:cs="Times New Roman"/>
                  <w:noProof/>
                  <w:sz w:val="24"/>
                  <w:lang w:val="en-GB"/>
                </w:rPr>
                <w:delText>he proportion of the stock of assets related to enabling activities for the objective of climate change mitigation in the stock of assets funding environmentally sustainable activities. The item shall be expressed as a percentage.</w:delText>
              </w:r>
            </w:del>
          </w:p>
          <w:p w14:paraId="426A1281" w14:textId="77777777" w:rsidR="00B075BA" w:rsidRPr="00E50FA4" w:rsidRDefault="00B075BA" w:rsidP="001B102C">
            <w:pPr>
              <w:spacing w:before="120" w:after="120"/>
              <w:jc w:val="both"/>
              <w:rPr>
                <w:del w:id="1693" w:author="Author"/>
                <w:rFonts w:ascii="Times New Roman" w:eastAsia="Times New Roman" w:hAnsi="Times New Roman" w:cs="Times New Roman"/>
                <w:noProof/>
                <w:sz w:val="24"/>
                <w:lang w:val="en-GB"/>
              </w:rPr>
            </w:pPr>
            <w:del w:id="1694"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f</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7A54A957" w14:textId="77777777" w:rsidR="00B075BA" w:rsidRPr="00E50FA4" w:rsidRDefault="00B075BA" w:rsidP="002A56D2">
            <w:pPr>
              <w:spacing w:before="120" w:after="120"/>
              <w:jc w:val="both"/>
              <w:rPr>
                <w:del w:id="1695" w:author="Author"/>
                <w:rFonts w:ascii="Times New Roman" w:hAnsi="Times New Roman"/>
                <w:noProof/>
                <w:sz w:val="24"/>
                <w:lang w:val="en-GB"/>
              </w:rPr>
            </w:pPr>
            <w:del w:id="1696"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510213BB" w14:textId="77777777" w:rsidTr="00BA313D">
        <w:trPr>
          <w:del w:id="1697" w:author="Author"/>
        </w:trPr>
        <w:tc>
          <w:tcPr>
            <w:tcW w:w="1188" w:type="dxa"/>
            <w:tcBorders>
              <w:top w:val="single" w:sz="4" w:space="0" w:color="auto"/>
              <w:left w:val="single" w:sz="4" w:space="0" w:color="auto"/>
              <w:bottom w:val="single" w:sz="4" w:space="0" w:color="auto"/>
              <w:right w:val="single" w:sz="4" w:space="0" w:color="auto"/>
            </w:tcBorders>
          </w:tcPr>
          <w:p w14:paraId="729FAAB0" w14:textId="77777777" w:rsidR="00E77292" w:rsidRPr="00E50FA4" w:rsidRDefault="00C23C8F" w:rsidP="00D35812">
            <w:pPr>
              <w:spacing w:before="120" w:after="120"/>
              <w:jc w:val="both"/>
              <w:rPr>
                <w:del w:id="1698" w:author="Author"/>
                <w:rFonts w:ascii="Times New Roman" w:eastAsia="Times New Roman" w:hAnsi="Times New Roman" w:cs="Times New Roman"/>
                <w:noProof/>
                <w:sz w:val="24"/>
                <w:lang w:val="en-GB"/>
              </w:rPr>
            </w:pPr>
            <w:del w:id="1699" w:author="Author">
              <w:r w:rsidRPr="00E50FA4">
                <w:rPr>
                  <w:rFonts w:ascii="Times New Roman" w:eastAsia="Times New Roman" w:hAnsi="Times New Roman" w:cs="Times New Roman"/>
                  <w:noProof/>
                  <w:sz w:val="24"/>
                  <w:lang w:val="en-GB"/>
                </w:rPr>
                <w:delText>f</w:delText>
              </w:r>
            </w:del>
          </w:p>
        </w:tc>
        <w:tc>
          <w:tcPr>
            <w:tcW w:w="7879" w:type="dxa"/>
            <w:tcBorders>
              <w:top w:val="single" w:sz="4" w:space="0" w:color="auto"/>
              <w:left w:val="single" w:sz="4" w:space="0" w:color="auto"/>
              <w:bottom w:val="single" w:sz="4" w:space="0" w:color="auto"/>
              <w:right w:val="single" w:sz="4" w:space="0" w:color="auto"/>
            </w:tcBorders>
          </w:tcPr>
          <w:p w14:paraId="72641D6B" w14:textId="77777777" w:rsidR="00E77292" w:rsidRPr="00E50FA4" w:rsidRDefault="00E77292" w:rsidP="00DA390D">
            <w:pPr>
              <w:spacing w:before="120" w:after="120"/>
              <w:jc w:val="both"/>
              <w:rPr>
                <w:del w:id="1700" w:author="Author"/>
                <w:rFonts w:ascii="Times New Roman" w:eastAsia="Times New Roman" w:hAnsi="Times New Roman" w:cs="Times New Roman"/>
                <w:b/>
                <w:noProof/>
                <w:sz w:val="24"/>
                <w:u w:val="single"/>
                <w:lang w:val="en-GB"/>
              </w:rPr>
            </w:pPr>
            <w:del w:id="1701" w:author="Author">
              <w:r w:rsidRPr="00E50FA4">
                <w:rPr>
                  <w:rFonts w:ascii="Times New Roman" w:eastAsia="Times New Roman" w:hAnsi="Times New Roman" w:cs="Times New Roman"/>
                  <w:b/>
                  <w:noProof/>
                  <w:sz w:val="24"/>
                  <w:u w:val="single"/>
                  <w:lang w:val="en-GB"/>
                </w:rPr>
                <w:delText>Proportion of assets funding taxonomy relevant sectors</w:delText>
              </w:r>
            </w:del>
          </w:p>
          <w:p w14:paraId="05C978E7" w14:textId="77777777" w:rsidR="00E77292" w:rsidRPr="00E50FA4" w:rsidRDefault="005A4494" w:rsidP="00DA390D">
            <w:pPr>
              <w:spacing w:before="120" w:after="120"/>
              <w:jc w:val="both"/>
              <w:rPr>
                <w:del w:id="1702" w:author="Author"/>
                <w:rFonts w:ascii="Times New Roman" w:eastAsia="Times New Roman" w:hAnsi="Times New Roman" w:cs="Times New Roman"/>
                <w:noProof/>
                <w:sz w:val="24"/>
                <w:lang w:val="en-GB"/>
              </w:rPr>
            </w:pPr>
            <w:del w:id="1703" w:author="Author">
              <w:r w:rsidRPr="00E50FA4">
                <w:rPr>
                  <w:rFonts w:ascii="Times New Roman" w:eastAsia="Times New Roman" w:hAnsi="Times New Roman" w:cs="Times New Roman"/>
                  <w:noProof/>
                  <w:sz w:val="24"/>
                  <w:lang w:val="en-GB"/>
                </w:rPr>
                <w:lastRenderedPageBreak/>
                <w:delText>Institutions shall disclose t</w:delText>
              </w:r>
              <w:r w:rsidR="00E77292" w:rsidRPr="00E50FA4">
                <w:rPr>
                  <w:rFonts w:ascii="Times New Roman" w:eastAsia="Times New Roman" w:hAnsi="Times New Roman" w:cs="Times New Roman"/>
                  <w:noProof/>
                  <w:sz w:val="24"/>
                  <w:lang w:val="en-GB"/>
                </w:rPr>
                <w:delText xml:space="preserve">he proportion of the stock of assets funding </w:delText>
              </w:r>
              <w:r w:rsidR="00F72F06" w:rsidRPr="00E50FA4">
                <w:rPr>
                  <w:rFonts w:ascii="Times New Roman" w:eastAsia="Times New Roman" w:hAnsi="Times New Roman" w:cs="Times New Roman"/>
                  <w:noProof/>
                  <w:sz w:val="24"/>
                  <w:lang w:val="en-GB"/>
                </w:rPr>
                <w:delText xml:space="preserve">taxonomy-relevant </w:delText>
              </w:r>
              <w:r w:rsidR="00E77292" w:rsidRPr="00E50FA4">
                <w:rPr>
                  <w:rFonts w:ascii="Times New Roman" w:eastAsia="Times New Roman" w:hAnsi="Times New Roman" w:cs="Times New Roman"/>
                  <w:noProof/>
                  <w:sz w:val="24"/>
                  <w:lang w:val="en-GB"/>
                </w:rPr>
                <w:delText>activities</w:delText>
              </w:r>
              <w:r w:rsidR="00F72F06" w:rsidRPr="00E50FA4">
                <w:rPr>
                  <w:rFonts w:ascii="Times New Roman" w:eastAsia="Times New Roman" w:hAnsi="Times New Roman" w:cs="Times New Roman"/>
                  <w:noProof/>
                  <w:sz w:val="24"/>
                  <w:lang w:val="en-GB"/>
                </w:rPr>
                <w:delText xml:space="preserve"> (i.e.</w:delText>
              </w:r>
              <w:r w:rsidR="00292EF5" w:rsidRPr="00E50FA4">
                <w:rPr>
                  <w:rFonts w:ascii="Times New Roman" w:eastAsia="Times New Roman" w:hAnsi="Times New Roman" w:cs="Times New Roman"/>
                  <w:noProof/>
                  <w:sz w:val="24"/>
                  <w:lang w:val="en-GB"/>
                </w:rPr>
                <w:delText xml:space="preserve"> </w:delText>
              </w:r>
              <w:r w:rsidR="00F72F06" w:rsidRPr="00E50FA4">
                <w:rPr>
                  <w:rFonts w:ascii="Times New Roman" w:eastAsia="Times New Roman" w:hAnsi="Times New Roman" w:cs="Times New Roman"/>
                  <w:noProof/>
                  <w:sz w:val="24"/>
                  <w:lang w:val="en-GB"/>
                </w:rPr>
                <w:delText>eligible assets)</w:delText>
              </w:r>
              <w:r w:rsidR="00E77292" w:rsidRPr="00E50FA4">
                <w:rPr>
                  <w:rFonts w:ascii="Times New Roman" w:eastAsia="Times New Roman" w:hAnsi="Times New Roman" w:cs="Times New Roman"/>
                  <w:noProof/>
                  <w:sz w:val="24"/>
                  <w:lang w:val="en-GB"/>
                </w:rPr>
                <w:delText xml:space="preserve"> in total stock of </w:delText>
              </w:r>
              <w:r w:rsidR="00F72F06" w:rsidRPr="00E50FA4">
                <w:rPr>
                  <w:rFonts w:ascii="Times New Roman" w:eastAsia="Times New Roman" w:hAnsi="Times New Roman" w:cs="Times New Roman"/>
                  <w:noProof/>
                  <w:sz w:val="24"/>
                  <w:lang w:val="en-GB"/>
                </w:rPr>
                <w:delText>covered</w:delText>
              </w:r>
              <w:r w:rsidR="00E77292" w:rsidRPr="00E50FA4">
                <w:rPr>
                  <w:rFonts w:ascii="Times New Roman" w:eastAsia="Times New Roman" w:hAnsi="Times New Roman" w:cs="Times New Roman"/>
                  <w:noProof/>
                  <w:sz w:val="24"/>
                  <w:lang w:val="en-GB"/>
                </w:rPr>
                <w:delText xml:space="preserve"> assets. The item shall be expressed as a percentage.</w:delText>
              </w:r>
            </w:del>
          </w:p>
          <w:p w14:paraId="1D2FE01B" w14:textId="77777777" w:rsidR="00E77292" w:rsidRPr="00E50FA4" w:rsidRDefault="00E77292" w:rsidP="008D522D">
            <w:pPr>
              <w:spacing w:before="120" w:after="120"/>
              <w:jc w:val="both"/>
              <w:rPr>
                <w:del w:id="1704" w:author="Author"/>
                <w:rFonts w:ascii="Times New Roman" w:eastAsia="Times New Roman" w:hAnsi="Times New Roman" w:cs="Times New Roman"/>
                <w:noProof/>
                <w:sz w:val="24"/>
                <w:lang w:val="en-GB"/>
              </w:rPr>
            </w:pPr>
            <w:del w:id="1705" w:author="Author">
              <w:r w:rsidRPr="00E50FA4">
                <w:rPr>
                  <w:rFonts w:ascii="Times New Roman" w:eastAsia="Times New Roman" w:hAnsi="Times New Roman" w:cs="Times New Roman"/>
                  <w:noProof/>
                  <w:sz w:val="24"/>
                  <w:lang w:val="en-GB"/>
                </w:rPr>
                <w:delText>The numerator of the KPI shall be the gross carrying amount of eligible assets funding taxonomy</w:delText>
              </w:r>
              <w:r w:rsidR="00292EF5"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relevant sectors</w:delText>
              </w:r>
              <w:r w:rsidR="00D25680" w:rsidRPr="00E50FA4">
                <w:rPr>
                  <w:rFonts w:ascii="Times New Roman" w:eastAsia="Times New Roman" w:hAnsi="Times New Roman" w:cs="Times New Roman"/>
                  <w:noProof/>
                  <w:sz w:val="24"/>
                  <w:lang w:val="en-GB"/>
                </w:rPr>
                <w:delText xml:space="preserve"> for the objective of climate change adaptation</w:delText>
              </w:r>
              <w:r w:rsidRPr="00E50FA4">
                <w:rPr>
                  <w:rFonts w:ascii="Times New Roman" w:eastAsia="Times New Roman" w:hAnsi="Times New Roman" w:cs="Times New Roman"/>
                  <w:noProof/>
                  <w:sz w:val="24"/>
                  <w:lang w:val="en-GB"/>
                </w:rPr>
                <w:delText xml:space="preserve">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00F72F06" w:rsidRPr="00E50FA4">
                <w:rPr>
                  <w:rFonts w:ascii="Times New Roman" w:eastAsia="Times New Roman" w:hAnsi="Times New Roman" w:cs="Times New Roman"/>
                  <w:noProof/>
                  <w:sz w:val="24"/>
                  <w:lang w:val="en-GB"/>
                </w:rPr>
                <w:delText>g</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50B52966" w14:textId="77777777" w:rsidR="00E77292" w:rsidRPr="00E50FA4" w:rsidRDefault="00E77292" w:rsidP="002A56D2">
            <w:pPr>
              <w:spacing w:before="120" w:after="120"/>
              <w:jc w:val="both"/>
              <w:rPr>
                <w:del w:id="1706" w:author="Author"/>
                <w:rFonts w:ascii="Times New Roman" w:eastAsia="Times New Roman" w:hAnsi="Times New Roman" w:cs="Times New Roman"/>
                <w:noProof/>
                <w:sz w:val="24"/>
                <w:lang w:val="en-GB"/>
              </w:rPr>
            </w:pPr>
            <w:del w:id="1707"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48377603" w14:textId="77777777" w:rsidTr="00BA313D">
        <w:trPr>
          <w:del w:id="1708" w:author="Author"/>
        </w:trPr>
        <w:tc>
          <w:tcPr>
            <w:tcW w:w="1188" w:type="dxa"/>
            <w:tcBorders>
              <w:top w:val="single" w:sz="4" w:space="0" w:color="auto"/>
              <w:left w:val="single" w:sz="4" w:space="0" w:color="auto"/>
              <w:bottom w:val="single" w:sz="4" w:space="0" w:color="auto"/>
              <w:right w:val="single" w:sz="4" w:space="0" w:color="auto"/>
            </w:tcBorders>
          </w:tcPr>
          <w:p w14:paraId="57BBD96E" w14:textId="77777777" w:rsidR="00E77292" w:rsidRPr="00E50FA4" w:rsidRDefault="00C23C8F" w:rsidP="00D35812">
            <w:pPr>
              <w:spacing w:before="120" w:after="120"/>
              <w:jc w:val="both"/>
              <w:rPr>
                <w:del w:id="1709" w:author="Author"/>
                <w:rFonts w:ascii="Times New Roman" w:eastAsia="Times New Roman" w:hAnsi="Times New Roman" w:cs="Times New Roman"/>
                <w:noProof/>
                <w:sz w:val="24"/>
                <w:lang w:val="en-GB"/>
              </w:rPr>
            </w:pPr>
            <w:del w:id="1710" w:author="Author">
              <w:r w:rsidRPr="00E50FA4">
                <w:rPr>
                  <w:rFonts w:ascii="Times New Roman" w:eastAsia="Times New Roman" w:hAnsi="Times New Roman" w:cs="Times New Roman"/>
                  <w:noProof/>
                  <w:sz w:val="24"/>
                  <w:lang w:val="en-GB"/>
                </w:rPr>
                <w:lastRenderedPageBreak/>
                <w:delText>g</w:delText>
              </w:r>
            </w:del>
          </w:p>
        </w:tc>
        <w:tc>
          <w:tcPr>
            <w:tcW w:w="7879" w:type="dxa"/>
            <w:tcBorders>
              <w:top w:val="single" w:sz="4" w:space="0" w:color="auto"/>
              <w:left w:val="single" w:sz="4" w:space="0" w:color="auto"/>
              <w:bottom w:val="single" w:sz="4" w:space="0" w:color="auto"/>
              <w:right w:val="single" w:sz="4" w:space="0" w:color="auto"/>
            </w:tcBorders>
          </w:tcPr>
          <w:p w14:paraId="5C912B66" w14:textId="77777777" w:rsidR="00E77292" w:rsidRPr="00E50FA4" w:rsidRDefault="00E77292" w:rsidP="00DA390D">
            <w:pPr>
              <w:spacing w:before="120" w:after="120"/>
              <w:jc w:val="both"/>
              <w:rPr>
                <w:del w:id="1711" w:author="Author"/>
                <w:rFonts w:ascii="Times New Roman" w:eastAsia="Times New Roman" w:hAnsi="Times New Roman" w:cs="Times New Roman"/>
                <w:b/>
                <w:noProof/>
                <w:sz w:val="24"/>
                <w:u w:val="single"/>
                <w:lang w:val="en-GB"/>
              </w:rPr>
            </w:pPr>
            <w:del w:id="1712"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483ACB1C" w14:textId="77777777" w:rsidR="00E77292" w:rsidRPr="00E50FA4" w:rsidRDefault="005A4494" w:rsidP="00DA390D">
            <w:pPr>
              <w:spacing w:before="120" w:after="120"/>
              <w:jc w:val="both"/>
              <w:rPr>
                <w:del w:id="1713" w:author="Author"/>
                <w:rFonts w:ascii="Times New Roman" w:eastAsia="Times New Roman" w:hAnsi="Times New Roman" w:cs="Times New Roman"/>
                <w:noProof/>
                <w:sz w:val="24"/>
                <w:lang w:val="en-GB"/>
              </w:rPr>
            </w:pPr>
            <w:del w:id="1714"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the stock of assets funding environmentally sustainable activities </w:delText>
              </w:r>
              <w:r w:rsidR="00F72F06" w:rsidRPr="00E50FA4">
                <w:rPr>
                  <w:rFonts w:ascii="Times New Roman" w:eastAsia="Times New Roman" w:hAnsi="Times New Roman" w:cs="Times New Roman"/>
                  <w:noProof/>
                  <w:sz w:val="24"/>
                  <w:lang w:val="en-GB"/>
                </w:rPr>
                <w:delText xml:space="preserve">(i.e. aligned assets) </w:delText>
              </w:r>
              <w:r w:rsidR="00E77292" w:rsidRPr="00E50FA4">
                <w:rPr>
                  <w:rFonts w:ascii="Times New Roman" w:eastAsia="Times New Roman" w:hAnsi="Times New Roman" w:cs="Times New Roman"/>
                  <w:noProof/>
                  <w:sz w:val="24"/>
                  <w:lang w:val="en-GB"/>
                </w:rPr>
                <w:delText>in the stock of eligible assets. The item shall be expressed as a percentage.</w:delText>
              </w:r>
            </w:del>
          </w:p>
          <w:p w14:paraId="128ECFF6" w14:textId="77777777" w:rsidR="00E77292" w:rsidRPr="00E50FA4" w:rsidRDefault="00E77292" w:rsidP="008D522D">
            <w:pPr>
              <w:spacing w:before="120" w:after="120"/>
              <w:jc w:val="both"/>
              <w:rPr>
                <w:del w:id="1715" w:author="Author"/>
                <w:rFonts w:ascii="Times New Roman" w:eastAsia="Times New Roman" w:hAnsi="Times New Roman" w:cs="Times New Roman"/>
                <w:noProof/>
                <w:sz w:val="24"/>
                <w:lang w:val="en-GB"/>
              </w:rPr>
            </w:pPr>
            <w:del w:id="1716" w:author="Author">
              <w:r w:rsidRPr="00E50FA4">
                <w:rPr>
                  <w:rFonts w:ascii="Times New Roman" w:eastAsia="Times New Roman" w:hAnsi="Times New Roman" w:cs="Times New Roman"/>
                  <w:noProof/>
                  <w:sz w:val="24"/>
                  <w:lang w:val="en-GB"/>
                </w:rPr>
                <w:delText xml:space="preserve">The numerator of the KPI shall be the gross carrying amount of eligible assets funding environmentally sustainable activities </w:delText>
              </w:r>
              <w:r w:rsidR="00D25680" w:rsidRPr="00E50FA4">
                <w:rPr>
                  <w:rFonts w:ascii="Times New Roman" w:eastAsia="Times New Roman" w:hAnsi="Times New Roman" w:cs="Times New Roman"/>
                  <w:noProof/>
                  <w:sz w:val="24"/>
                  <w:lang w:val="en-GB"/>
                </w:rPr>
                <w:delText xml:space="preserve">for the objective of climate change adaptation </w:delText>
              </w:r>
              <w:r w:rsidRPr="00E50FA4">
                <w:rPr>
                  <w:rFonts w:ascii="Times New Roman" w:eastAsia="Times New Roman" w:hAnsi="Times New Roman" w:cs="Times New Roman"/>
                  <w:noProof/>
                  <w:sz w:val="24"/>
                  <w:lang w:val="en-GB"/>
                </w:rPr>
                <w:delText xml:space="preserve">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00F72F06" w:rsidRPr="00E50FA4">
                <w:rPr>
                  <w:rFonts w:ascii="Times New Roman" w:eastAsia="Times New Roman" w:hAnsi="Times New Roman" w:cs="Times New Roman"/>
                  <w:noProof/>
                  <w:sz w:val="24"/>
                  <w:lang w:val="en-GB"/>
                </w:rPr>
                <w:delText>h</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0BCCBB3B" w14:textId="77777777" w:rsidR="00E77292" w:rsidRPr="00E50FA4" w:rsidRDefault="00E77292" w:rsidP="002A56D2">
            <w:pPr>
              <w:spacing w:before="120" w:after="120"/>
              <w:jc w:val="both"/>
              <w:rPr>
                <w:del w:id="1717" w:author="Author"/>
                <w:rFonts w:ascii="Times New Roman" w:hAnsi="Times New Roman"/>
                <w:noProof/>
                <w:sz w:val="24"/>
                <w:lang w:val="en-GB"/>
              </w:rPr>
            </w:pPr>
            <w:del w:id="1718"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exposures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4E2137F8" w14:textId="77777777" w:rsidTr="00BA313D">
        <w:trPr>
          <w:del w:id="1719" w:author="Author"/>
        </w:trPr>
        <w:tc>
          <w:tcPr>
            <w:tcW w:w="1188" w:type="dxa"/>
            <w:tcBorders>
              <w:top w:val="single" w:sz="4" w:space="0" w:color="auto"/>
              <w:left w:val="single" w:sz="4" w:space="0" w:color="auto"/>
              <w:bottom w:val="single" w:sz="4" w:space="0" w:color="auto"/>
              <w:right w:val="single" w:sz="4" w:space="0" w:color="auto"/>
            </w:tcBorders>
          </w:tcPr>
          <w:p w14:paraId="12B7380B" w14:textId="77777777" w:rsidR="00E77292" w:rsidRPr="00E50FA4" w:rsidRDefault="00C23C8F" w:rsidP="00D35812">
            <w:pPr>
              <w:spacing w:before="120" w:after="120"/>
              <w:jc w:val="both"/>
              <w:rPr>
                <w:del w:id="1720" w:author="Author"/>
                <w:rFonts w:ascii="Times New Roman" w:eastAsia="Times New Roman" w:hAnsi="Times New Roman" w:cs="Times New Roman"/>
                <w:noProof/>
                <w:sz w:val="24"/>
                <w:lang w:val="en-GB"/>
              </w:rPr>
            </w:pPr>
            <w:del w:id="1721" w:author="Author">
              <w:r w:rsidRPr="00E50FA4">
                <w:rPr>
                  <w:rFonts w:ascii="Times New Roman" w:eastAsia="Times New Roman" w:hAnsi="Times New Roman" w:cs="Times New Roman"/>
                  <w:noProof/>
                  <w:sz w:val="24"/>
                  <w:lang w:val="en-GB"/>
                </w:rPr>
                <w:delText>h</w:delText>
              </w:r>
            </w:del>
          </w:p>
        </w:tc>
        <w:tc>
          <w:tcPr>
            <w:tcW w:w="7879" w:type="dxa"/>
            <w:tcBorders>
              <w:top w:val="single" w:sz="4" w:space="0" w:color="auto"/>
              <w:left w:val="single" w:sz="4" w:space="0" w:color="auto"/>
              <w:bottom w:val="single" w:sz="4" w:space="0" w:color="auto"/>
              <w:right w:val="single" w:sz="4" w:space="0" w:color="auto"/>
            </w:tcBorders>
          </w:tcPr>
          <w:p w14:paraId="19EDC781" w14:textId="77777777" w:rsidR="00E77292" w:rsidRPr="00E50FA4" w:rsidRDefault="00E77292" w:rsidP="00DA390D">
            <w:pPr>
              <w:spacing w:before="120" w:after="120"/>
              <w:jc w:val="both"/>
              <w:rPr>
                <w:del w:id="1722" w:author="Author"/>
                <w:rFonts w:ascii="Times New Roman" w:eastAsia="Times New Roman" w:hAnsi="Times New Roman" w:cs="Times New Roman"/>
                <w:b/>
                <w:noProof/>
                <w:sz w:val="24"/>
                <w:u w:val="single"/>
                <w:lang w:val="en-GB"/>
              </w:rPr>
            </w:pPr>
            <w:del w:id="1723" w:author="Author">
              <w:r w:rsidRPr="00E50FA4">
                <w:rPr>
                  <w:rFonts w:ascii="Times New Roman" w:eastAsia="Times New Roman" w:hAnsi="Times New Roman" w:cs="Times New Roman"/>
                  <w:b/>
                  <w:noProof/>
                  <w:sz w:val="24"/>
                  <w:u w:val="single"/>
                  <w:lang w:val="en-GB"/>
                </w:rPr>
                <w:delText>Of which: specialised lending</w:delText>
              </w:r>
            </w:del>
          </w:p>
          <w:p w14:paraId="520B5A9B" w14:textId="77777777" w:rsidR="00E77292" w:rsidRPr="00E50FA4" w:rsidRDefault="005A4494" w:rsidP="00DA390D">
            <w:pPr>
              <w:spacing w:before="120" w:after="120"/>
              <w:jc w:val="both"/>
              <w:rPr>
                <w:del w:id="1724" w:author="Author"/>
                <w:rFonts w:ascii="Times New Roman" w:eastAsia="Times New Roman" w:hAnsi="Times New Roman" w:cs="Times New Roman"/>
                <w:noProof/>
                <w:sz w:val="24"/>
                <w:lang w:val="en-GB"/>
              </w:rPr>
            </w:pPr>
            <w:del w:id="1725"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the stock of assets categorised as specialised lending funding environmentally sustainable activities </w:delText>
              </w:r>
              <w:r w:rsidR="006A79AF" w:rsidRPr="00E50FA4">
                <w:rPr>
                  <w:rFonts w:ascii="Times New Roman" w:eastAsia="Times New Roman" w:hAnsi="Times New Roman" w:cs="Times New Roman"/>
                  <w:noProof/>
                  <w:sz w:val="24"/>
                  <w:lang w:val="en-GB"/>
                </w:rPr>
                <w:delText xml:space="preserve">for the objective of climate change adaptation </w:delText>
              </w:r>
              <w:r w:rsidR="00E77292" w:rsidRPr="00E50FA4">
                <w:rPr>
                  <w:rFonts w:ascii="Times New Roman" w:eastAsia="Times New Roman" w:hAnsi="Times New Roman" w:cs="Times New Roman"/>
                  <w:noProof/>
                  <w:sz w:val="24"/>
                  <w:lang w:val="en-GB"/>
                </w:rPr>
                <w:delText>in the stock of assets funding environmentally sustainable activities. The item shall be expressed as a percentage.</w:delText>
              </w:r>
            </w:del>
          </w:p>
          <w:p w14:paraId="189FD5BC" w14:textId="77777777" w:rsidR="00E77292" w:rsidRPr="00E50FA4" w:rsidRDefault="00E77292" w:rsidP="008D522D">
            <w:pPr>
              <w:spacing w:before="120" w:after="120"/>
              <w:jc w:val="both"/>
              <w:rPr>
                <w:del w:id="1726" w:author="Author"/>
                <w:rFonts w:ascii="Times New Roman" w:eastAsia="Times New Roman" w:hAnsi="Times New Roman" w:cs="Times New Roman"/>
                <w:noProof/>
                <w:sz w:val="24"/>
                <w:lang w:val="en-GB"/>
              </w:rPr>
            </w:pPr>
            <w:del w:id="1727"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00F72F06" w:rsidRPr="00E50FA4">
                <w:rPr>
                  <w:rFonts w:ascii="Times New Roman" w:eastAsia="Times New Roman" w:hAnsi="Times New Roman" w:cs="Times New Roman"/>
                  <w:noProof/>
                  <w:sz w:val="24"/>
                  <w:lang w:val="en-GB"/>
                </w:rPr>
                <w:delText>i</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46D75694" w14:textId="77777777" w:rsidR="00E77292" w:rsidRPr="00E50FA4" w:rsidRDefault="00E77292" w:rsidP="002A56D2">
            <w:pPr>
              <w:spacing w:before="120" w:after="120"/>
              <w:jc w:val="both"/>
              <w:rPr>
                <w:del w:id="1728" w:author="Author"/>
                <w:rFonts w:ascii="Times New Roman" w:eastAsia="Times New Roman" w:hAnsi="Times New Roman" w:cs="Times New Roman"/>
                <w:noProof/>
                <w:sz w:val="24"/>
                <w:lang w:val="en-GB"/>
              </w:rPr>
            </w:pPr>
            <w:del w:id="1729"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303A1A"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C23C8F" w:rsidRPr="00E50FA4" w14:paraId="51219F7C" w14:textId="77777777" w:rsidTr="00BA313D">
        <w:trPr>
          <w:del w:id="1730" w:author="Author"/>
        </w:trPr>
        <w:tc>
          <w:tcPr>
            <w:tcW w:w="1188" w:type="dxa"/>
            <w:tcBorders>
              <w:top w:val="single" w:sz="4" w:space="0" w:color="auto"/>
              <w:left w:val="single" w:sz="4" w:space="0" w:color="auto"/>
              <w:bottom w:val="single" w:sz="4" w:space="0" w:color="auto"/>
              <w:right w:val="single" w:sz="4" w:space="0" w:color="auto"/>
            </w:tcBorders>
          </w:tcPr>
          <w:p w14:paraId="6B6CF484" w14:textId="77777777" w:rsidR="00C23C8F" w:rsidRPr="00E50FA4" w:rsidRDefault="0077330E" w:rsidP="00D35812">
            <w:pPr>
              <w:spacing w:before="120" w:after="120"/>
              <w:jc w:val="both"/>
              <w:rPr>
                <w:del w:id="1731" w:author="Author"/>
                <w:rFonts w:ascii="Times New Roman" w:eastAsia="Times New Roman" w:hAnsi="Times New Roman" w:cs="Times New Roman"/>
                <w:noProof/>
                <w:sz w:val="24"/>
                <w:lang w:val="en-GB"/>
              </w:rPr>
            </w:pPr>
            <w:del w:id="1732" w:author="Author">
              <w:r w:rsidRPr="00E50FA4">
                <w:rPr>
                  <w:rFonts w:ascii="Times New Roman" w:eastAsia="Times New Roman" w:hAnsi="Times New Roman" w:cs="Times New Roman"/>
                  <w:noProof/>
                  <w:sz w:val="24"/>
                  <w:lang w:val="en-GB"/>
                </w:rPr>
                <w:delText>i</w:delText>
              </w:r>
            </w:del>
          </w:p>
        </w:tc>
        <w:tc>
          <w:tcPr>
            <w:tcW w:w="7879" w:type="dxa"/>
            <w:tcBorders>
              <w:top w:val="single" w:sz="4" w:space="0" w:color="auto"/>
              <w:left w:val="single" w:sz="4" w:space="0" w:color="auto"/>
              <w:bottom w:val="single" w:sz="4" w:space="0" w:color="auto"/>
              <w:right w:val="single" w:sz="4" w:space="0" w:color="auto"/>
            </w:tcBorders>
          </w:tcPr>
          <w:p w14:paraId="4DED5A79" w14:textId="77777777" w:rsidR="00C23C8F" w:rsidRPr="00E50FA4" w:rsidRDefault="00C23C8F" w:rsidP="00DA390D">
            <w:pPr>
              <w:spacing w:before="120" w:after="120"/>
              <w:jc w:val="both"/>
              <w:rPr>
                <w:del w:id="1733" w:author="Author"/>
                <w:rFonts w:ascii="Times New Roman" w:eastAsia="Times New Roman" w:hAnsi="Times New Roman" w:cs="Times New Roman"/>
                <w:b/>
                <w:noProof/>
                <w:sz w:val="24"/>
                <w:u w:val="single"/>
                <w:lang w:val="en-GB"/>
              </w:rPr>
            </w:pPr>
            <w:del w:id="1734" w:author="Author">
              <w:r w:rsidRPr="00E50FA4">
                <w:rPr>
                  <w:rFonts w:ascii="Times New Roman" w:eastAsia="Times New Roman" w:hAnsi="Times New Roman" w:cs="Times New Roman"/>
                  <w:b/>
                  <w:noProof/>
                  <w:sz w:val="24"/>
                  <w:u w:val="single"/>
                  <w:lang w:val="en-GB"/>
                </w:rPr>
                <w:delText xml:space="preserve">Of which: </w:delText>
              </w:r>
              <w:r w:rsidR="00AC2569" w:rsidRPr="00E50FA4">
                <w:rPr>
                  <w:rFonts w:ascii="Times New Roman" w:eastAsia="Times New Roman" w:hAnsi="Times New Roman" w:cs="Times New Roman"/>
                  <w:b/>
                  <w:noProof/>
                  <w:sz w:val="24"/>
                  <w:u w:val="single"/>
                  <w:lang w:val="en-GB"/>
                </w:rPr>
                <w:delText>adaptation</w:delText>
              </w:r>
            </w:del>
          </w:p>
          <w:p w14:paraId="25B4AACD" w14:textId="77777777" w:rsidR="00B075BA" w:rsidRPr="00E50FA4" w:rsidRDefault="00B075BA" w:rsidP="00DA390D">
            <w:pPr>
              <w:spacing w:before="120" w:after="120"/>
              <w:jc w:val="both"/>
              <w:rPr>
                <w:del w:id="1735" w:author="Author"/>
                <w:rFonts w:ascii="Times New Roman" w:hAnsi="Times New Roman"/>
                <w:noProof/>
                <w:sz w:val="24"/>
                <w:lang w:val="en-GB"/>
              </w:rPr>
            </w:pPr>
            <w:del w:id="1736" w:author="Author">
              <w:r w:rsidRPr="00E50FA4">
                <w:rPr>
                  <w:rFonts w:ascii="Times New Roman" w:eastAsia="Times New Roman" w:hAnsi="Times New Roman" w:cs="Times New Roman"/>
                  <w:noProof/>
                  <w:sz w:val="24"/>
                  <w:lang w:val="en-GB"/>
                </w:rPr>
                <w:delText xml:space="preserve">Article 11 of </w:delText>
              </w:r>
              <w:r w:rsidRPr="00E50FA4">
                <w:rPr>
                  <w:rFonts w:ascii="Times New Roman" w:hAnsi="Times New Roman"/>
                  <w:noProof/>
                  <w:sz w:val="24"/>
                  <w:lang w:val="en-GB"/>
                </w:rPr>
                <w:delText>Regulation (EU) 2020/852.</w:delText>
              </w:r>
            </w:del>
          </w:p>
          <w:p w14:paraId="1F0941F5" w14:textId="77777777" w:rsidR="00B075BA" w:rsidRPr="00E50FA4" w:rsidRDefault="005A4494" w:rsidP="008D522D">
            <w:pPr>
              <w:spacing w:before="120" w:after="120"/>
              <w:jc w:val="both"/>
              <w:rPr>
                <w:del w:id="1737" w:author="Author"/>
                <w:rFonts w:ascii="Times New Roman" w:eastAsia="Times New Roman" w:hAnsi="Times New Roman" w:cs="Times New Roman"/>
                <w:noProof/>
                <w:sz w:val="24"/>
                <w:lang w:val="en-GB"/>
              </w:rPr>
            </w:pPr>
            <w:del w:id="1738" w:author="Author">
              <w:r w:rsidRPr="00E50FA4">
                <w:rPr>
                  <w:rFonts w:ascii="Times New Roman" w:eastAsia="Times New Roman" w:hAnsi="Times New Roman" w:cs="Times New Roman"/>
                  <w:noProof/>
                  <w:sz w:val="24"/>
                  <w:lang w:val="en-GB"/>
                </w:rPr>
                <w:delText>Institutions shall disclose t</w:delText>
              </w:r>
              <w:r w:rsidR="00B075BA" w:rsidRPr="00E50FA4">
                <w:rPr>
                  <w:rFonts w:ascii="Times New Roman" w:eastAsia="Times New Roman" w:hAnsi="Times New Roman" w:cs="Times New Roman"/>
                  <w:noProof/>
                  <w:sz w:val="24"/>
                  <w:lang w:val="en-GB"/>
                </w:rPr>
                <w:delText xml:space="preserve">he proportion of the stock of assets related to </w:delText>
              </w:r>
              <w:r w:rsidR="00AC2569" w:rsidRPr="00E50FA4">
                <w:rPr>
                  <w:rFonts w:ascii="Times New Roman" w:eastAsia="Times New Roman" w:hAnsi="Times New Roman" w:cs="Times New Roman"/>
                  <w:noProof/>
                  <w:sz w:val="24"/>
                  <w:lang w:val="en-GB"/>
                </w:rPr>
                <w:delText>adaptation</w:delText>
              </w:r>
              <w:r w:rsidR="00B075BA" w:rsidRPr="00E50FA4">
                <w:rPr>
                  <w:rFonts w:ascii="Times New Roman" w:eastAsia="Times New Roman" w:hAnsi="Times New Roman" w:cs="Times New Roman"/>
                  <w:noProof/>
                  <w:sz w:val="24"/>
                  <w:lang w:val="en-GB"/>
                </w:rPr>
                <w:delText xml:space="preserve"> activities for the objective of climate change adaptation in the stock of assets funding environmentally sustainable activities. The item shall be expressed as a percentage.</w:delText>
              </w:r>
            </w:del>
          </w:p>
          <w:p w14:paraId="4134126B" w14:textId="77777777" w:rsidR="00B075BA" w:rsidRPr="00E50FA4" w:rsidRDefault="00B075BA" w:rsidP="001B102C">
            <w:pPr>
              <w:spacing w:before="120" w:after="120"/>
              <w:jc w:val="both"/>
              <w:rPr>
                <w:del w:id="1739" w:author="Author"/>
                <w:rFonts w:ascii="Times New Roman" w:eastAsia="Times New Roman" w:hAnsi="Times New Roman" w:cs="Times New Roman"/>
                <w:noProof/>
                <w:sz w:val="24"/>
                <w:lang w:val="en-GB"/>
              </w:rPr>
            </w:pPr>
            <w:del w:id="1740"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j</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05B3787A" w14:textId="77777777" w:rsidR="00C23C8F" w:rsidRPr="00E50FA4" w:rsidRDefault="00B075BA" w:rsidP="002A56D2">
            <w:pPr>
              <w:spacing w:before="120" w:after="120"/>
              <w:jc w:val="both"/>
              <w:rPr>
                <w:del w:id="1741" w:author="Author"/>
                <w:rFonts w:ascii="Times New Roman" w:hAnsi="Times New Roman"/>
                <w:noProof/>
                <w:sz w:val="24"/>
                <w:lang w:val="en-GB"/>
              </w:rPr>
            </w:pPr>
            <w:del w:id="1742"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C23C8F" w:rsidRPr="00E50FA4" w14:paraId="2DDAA126" w14:textId="77777777" w:rsidTr="00BA313D">
        <w:trPr>
          <w:del w:id="1743" w:author="Author"/>
        </w:trPr>
        <w:tc>
          <w:tcPr>
            <w:tcW w:w="1188" w:type="dxa"/>
            <w:tcBorders>
              <w:top w:val="single" w:sz="4" w:space="0" w:color="auto"/>
              <w:left w:val="single" w:sz="4" w:space="0" w:color="auto"/>
              <w:bottom w:val="single" w:sz="4" w:space="0" w:color="auto"/>
              <w:right w:val="single" w:sz="4" w:space="0" w:color="auto"/>
            </w:tcBorders>
          </w:tcPr>
          <w:p w14:paraId="11F0369C" w14:textId="77777777" w:rsidR="00C23C8F" w:rsidRPr="00E50FA4" w:rsidRDefault="0077330E" w:rsidP="00D35812">
            <w:pPr>
              <w:spacing w:before="120" w:after="120"/>
              <w:jc w:val="both"/>
              <w:rPr>
                <w:del w:id="1744" w:author="Author"/>
                <w:rFonts w:ascii="Times New Roman" w:eastAsia="Times New Roman" w:hAnsi="Times New Roman" w:cs="Times New Roman"/>
                <w:noProof/>
                <w:sz w:val="24"/>
                <w:lang w:val="en-GB"/>
              </w:rPr>
            </w:pPr>
            <w:del w:id="1745" w:author="Author">
              <w:r w:rsidRPr="00E50FA4">
                <w:rPr>
                  <w:rFonts w:ascii="Times New Roman" w:eastAsia="Times New Roman" w:hAnsi="Times New Roman" w:cs="Times New Roman"/>
                  <w:noProof/>
                  <w:sz w:val="24"/>
                  <w:lang w:val="en-GB"/>
                </w:rPr>
                <w:delText>j</w:delText>
              </w:r>
            </w:del>
          </w:p>
        </w:tc>
        <w:tc>
          <w:tcPr>
            <w:tcW w:w="7879" w:type="dxa"/>
            <w:tcBorders>
              <w:top w:val="single" w:sz="4" w:space="0" w:color="auto"/>
              <w:left w:val="single" w:sz="4" w:space="0" w:color="auto"/>
              <w:bottom w:val="single" w:sz="4" w:space="0" w:color="auto"/>
              <w:right w:val="single" w:sz="4" w:space="0" w:color="auto"/>
            </w:tcBorders>
          </w:tcPr>
          <w:p w14:paraId="476BBAFD" w14:textId="77777777" w:rsidR="00C23C8F" w:rsidRPr="00E50FA4" w:rsidRDefault="00C23C8F" w:rsidP="00DA390D">
            <w:pPr>
              <w:spacing w:before="120" w:after="120"/>
              <w:jc w:val="both"/>
              <w:rPr>
                <w:del w:id="1746" w:author="Author"/>
                <w:rFonts w:ascii="Times New Roman" w:eastAsia="Times New Roman" w:hAnsi="Times New Roman" w:cs="Times New Roman"/>
                <w:b/>
                <w:noProof/>
                <w:sz w:val="24"/>
                <w:u w:val="single"/>
                <w:lang w:val="en-GB"/>
              </w:rPr>
            </w:pPr>
            <w:del w:id="1747" w:author="Author">
              <w:r w:rsidRPr="00E50FA4">
                <w:rPr>
                  <w:rFonts w:ascii="Times New Roman" w:eastAsia="Times New Roman" w:hAnsi="Times New Roman" w:cs="Times New Roman"/>
                  <w:b/>
                  <w:noProof/>
                  <w:sz w:val="24"/>
                  <w:u w:val="single"/>
                  <w:lang w:val="en-GB"/>
                </w:rPr>
                <w:delText>Of which: enabling</w:delText>
              </w:r>
            </w:del>
          </w:p>
          <w:p w14:paraId="0AF15E38" w14:textId="77777777" w:rsidR="00B075BA" w:rsidRPr="00E50FA4" w:rsidRDefault="00B075BA" w:rsidP="00DA390D">
            <w:pPr>
              <w:spacing w:before="120" w:after="120"/>
              <w:jc w:val="both"/>
              <w:rPr>
                <w:del w:id="1748" w:author="Author"/>
                <w:rFonts w:ascii="Times New Roman" w:hAnsi="Times New Roman"/>
                <w:noProof/>
                <w:sz w:val="24"/>
                <w:lang w:val="en-GB"/>
              </w:rPr>
            </w:pPr>
            <w:del w:id="1749" w:author="Author">
              <w:r w:rsidRPr="00E50FA4">
                <w:rPr>
                  <w:rFonts w:ascii="Times New Roman" w:eastAsia="Times New Roman" w:hAnsi="Times New Roman" w:cs="Times New Roman"/>
                  <w:noProof/>
                  <w:sz w:val="24"/>
                  <w:lang w:val="en-GB"/>
                </w:rPr>
                <w:lastRenderedPageBreak/>
                <w:delText xml:space="preserve">Article 16 of </w:delText>
              </w:r>
              <w:r w:rsidRPr="00E50FA4">
                <w:rPr>
                  <w:rFonts w:ascii="Times New Roman" w:hAnsi="Times New Roman"/>
                  <w:noProof/>
                  <w:sz w:val="24"/>
                  <w:lang w:val="en-GB"/>
                </w:rPr>
                <w:delText>Regulation (EU) 2020/852.</w:delText>
              </w:r>
            </w:del>
          </w:p>
          <w:p w14:paraId="68B849CE" w14:textId="77777777" w:rsidR="00B075BA" w:rsidRPr="00E50FA4" w:rsidRDefault="005A4494" w:rsidP="008D522D">
            <w:pPr>
              <w:spacing w:before="120" w:after="120"/>
              <w:jc w:val="both"/>
              <w:rPr>
                <w:del w:id="1750" w:author="Author"/>
                <w:rFonts w:ascii="Times New Roman" w:eastAsia="Times New Roman" w:hAnsi="Times New Roman" w:cs="Times New Roman"/>
                <w:noProof/>
                <w:sz w:val="24"/>
                <w:lang w:val="en-GB"/>
              </w:rPr>
            </w:pPr>
            <w:del w:id="1751" w:author="Author">
              <w:r w:rsidRPr="00E50FA4">
                <w:rPr>
                  <w:rFonts w:ascii="Times New Roman" w:eastAsia="Times New Roman" w:hAnsi="Times New Roman" w:cs="Times New Roman"/>
                  <w:noProof/>
                  <w:sz w:val="24"/>
                  <w:lang w:val="en-GB"/>
                </w:rPr>
                <w:delText>Institutions shall disclose t</w:delText>
              </w:r>
              <w:r w:rsidR="00B075BA" w:rsidRPr="00E50FA4">
                <w:rPr>
                  <w:rFonts w:ascii="Times New Roman" w:eastAsia="Times New Roman" w:hAnsi="Times New Roman" w:cs="Times New Roman"/>
                  <w:noProof/>
                  <w:sz w:val="24"/>
                  <w:lang w:val="en-GB"/>
                </w:rPr>
                <w:delText xml:space="preserve">he proportion of the stock of assets related to enabling activities for the objective of climate change adaptation in the stock of assets funding environmentally sustainable activities. The item shall be expressed </w:delText>
              </w:r>
              <w:r w:rsidR="00292EF5" w:rsidRPr="00E50FA4">
                <w:rPr>
                  <w:rFonts w:ascii="Times New Roman" w:eastAsia="Times New Roman" w:hAnsi="Times New Roman" w:cs="Times New Roman"/>
                  <w:noProof/>
                  <w:sz w:val="24"/>
                  <w:lang w:val="en-GB"/>
                </w:rPr>
                <w:delText xml:space="preserve">in </w:delText>
              </w:r>
              <w:r w:rsidR="00B075BA" w:rsidRPr="00E50FA4">
                <w:rPr>
                  <w:rFonts w:ascii="Times New Roman" w:eastAsia="Times New Roman" w:hAnsi="Times New Roman" w:cs="Times New Roman"/>
                  <w:noProof/>
                  <w:sz w:val="24"/>
                  <w:lang w:val="en-GB"/>
                </w:rPr>
                <w:delText>percentage</w:delText>
              </w:r>
              <w:r w:rsidR="00292EF5" w:rsidRPr="00E50FA4">
                <w:rPr>
                  <w:rFonts w:ascii="Times New Roman" w:eastAsia="Times New Roman" w:hAnsi="Times New Roman" w:cs="Times New Roman"/>
                  <w:noProof/>
                  <w:sz w:val="24"/>
                  <w:lang w:val="en-GB"/>
                </w:rPr>
                <w:delText xml:space="preserve"> terms</w:delText>
              </w:r>
              <w:r w:rsidR="00B075BA" w:rsidRPr="00E50FA4">
                <w:rPr>
                  <w:rFonts w:ascii="Times New Roman" w:eastAsia="Times New Roman" w:hAnsi="Times New Roman" w:cs="Times New Roman"/>
                  <w:noProof/>
                  <w:sz w:val="24"/>
                  <w:lang w:val="en-GB"/>
                </w:rPr>
                <w:delText>.</w:delText>
              </w:r>
            </w:del>
          </w:p>
          <w:p w14:paraId="00F45E46" w14:textId="77777777" w:rsidR="00B075BA" w:rsidRPr="00E50FA4" w:rsidRDefault="00B075BA" w:rsidP="001B102C">
            <w:pPr>
              <w:spacing w:before="120" w:after="120"/>
              <w:jc w:val="both"/>
              <w:rPr>
                <w:del w:id="1752" w:author="Author"/>
                <w:rFonts w:ascii="Times New Roman" w:eastAsia="Times New Roman" w:hAnsi="Times New Roman" w:cs="Times New Roman"/>
                <w:noProof/>
                <w:sz w:val="24"/>
                <w:lang w:val="en-GB"/>
              </w:rPr>
            </w:pPr>
            <w:del w:id="1753"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k</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39D14F43" w14:textId="77777777" w:rsidR="00C23C8F" w:rsidRPr="00E50FA4" w:rsidRDefault="00B075BA" w:rsidP="002A56D2">
            <w:pPr>
              <w:spacing w:before="120" w:after="120"/>
              <w:jc w:val="both"/>
              <w:rPr>
                <w:del w:id="1754" w:author="Author"/>
                <w:rFonts w:ascii="Times New Roman" w:hAnsi="Times New Roman"/>
                <w:noProof/>
                <w:sz w:val="24"/>
                <w:lang w:val="en-GB"/>
              </w:rPr>
            </w:pPr>
            <w:del w:id="1755"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2ACCFCF8" w14:textId="77777777" w:rsidTr="00BA313D">
        <w:trPr>
          <w:del w:id="1756" w:author="Author"/>
        </w:trPr>
        <w:tc>
          <w:tcPr>
            <w:tcW w:w="1188" w:type="dxa"/>
            <w:tcBorders>
              <w:top w:val="single" w:sz="4" w:space="0" w:color="auto"/>
              <w:left w:val="single" w:sz="4" w:space="0" w:color="auto"/>
              <w:bottom w:val="single" w:sz="4" w:space="0" w:color="auto"/>
              <w:right w:val="single" w:sz="4" w:space="0" w:color="auto"/>
            </w:tcBorders>
          </w:tcPr>
          <w:p w14:paraId="3764EBA6" w14:textId="77777777" w:rsidR="00E77292" w:rsidRPr="00E50FA4" w:rsidRDefault="0077330E" w:rsidP="00D35812">
            <w:pPr>
              <w:spacing w:before="120" w:after="120"/>
              <w:jc w:val="both"/>
              <w:rPr>
                <w:del w:id="1757" w:author="Author"/>
                <w:rFonts w:ascii="Times New Roman" w:eastAsia="Times New Roman" w:hAnsi="Times New Roman" w:cs="Times New Roman"/>
                <w:noProof/>
                <w:sz w:val="24"/>
                <w:lang w:val="en-GB"/>
              </w:rPr>
            </w:pPr>
            <w:del w:id="1758" w:author="Author">
              <w:r w:rsidRPr="00E50FA4">
                <w:rPr>
                  <w:rFonts w:ascii="Times New Roman" w:eastAsia="Times New Roman" w:hAnsi="Times New Roman" w:cs="Times New Roman"/>
                  <w:noProof/>
                  <w:sz w:val="24"/>
                  <w:lang w:val="en-GB"/>
                </w:rPr>
                <w:lastRenderedPageBreak/>
                <w:delText>k</w:delText>
              </w:r>
            </w:del>
          </w:p>
        </w:tc>
        <w:tc>
          <w:tcPr>
            <w:tcW w:w="7879" w:type="dxa"/>
            <w:tcBorders>
              <w:top w:val="single" w:sz="4" w:space="0" w:color="auto"/>
              <w:left w:val="single" w:sz="4" w:space="0" w:color="auto"/>
              <w:bottom w:val="single" w:sz="4" w:space="0" w:color="auto"/>
              <w:right w:val="single" w:sz="4" w:space="0" w:color="auto"/>
            </w:tcBorders>
          </w:tcPr>
          <w:p w14:paraId="35B105AA" w14:textId="77777777" w:rsidR="00E77292" w:rsidRPr="00E50FA4" w:rsidRDefault="00E77292" w:rsidP="00DA390D">
            <w:pPr>
              <w:spacing w:before="120" w:after="120"/>
              <w:jc w:val="both"/>
              <w:rPr>
                <w:del w:id="1759" w:author="Author"/>
                <w:rFonts w:ascii="Times New Roman" w:eastAsia="Times New Roman" w:hAnsi="Times New Roman" w:cs="Times New Roman"/>
                <w:b/>
                <w:noProof/>
                <w:sz w:val="24"/>
                <w:u w:val="single"/>
                <w:lang w:val="en-GB"/>
              </w:rPr>
            </w:pPr>
            <w:del w:id="1760" w:author="Author">
              <w:r w:rsidRPr="00E50FA4">
                <w:rPr>
                  <w:rFonts w:ascii="Times New Roman" w:eastAsia="Times New Roman" w:hAnsi="Times New Roman" w:cs="Times New Roman"/>
                  <w:b/>
                  <w:noProof/>
                  <w:sz w:val="24"/>
                  <w:u w:val="single"/>
                  <w:lang w:val="en-GB"/>
                </w:rPr>
                <w:delText>Proportion of assets funding taxonomy relevant sectors</w:delText>
              </w:r>
            </w:del>
          </w:p>
          <w:p w14:paraId="633313BC" w14:textId="77777777" w:rsidR="00E77292" w:rsidRPr="00E50FA4" w:rsidRDefault="005A4494" w:rsidP="00DA390D">
            <w:pPr>
              <w:spacing w:before="120" w:after="120"/>
              <w:jc w:val="both"/>
              <w:rPr>
                <w:del w:id="1761" w:author="Author"/>
                <w:rFonts w:ascii="Times New Roman" w:eastAsia="Times New Roman" w:hAnsi="Times New Roman" w:cs="Times New Roman"/>
                <w:noProof/>
                <w:sz w:val="24"/>
                <w:lang w:val="en-GB"/>
              </w:rPr>
            </w:pPr>
            <w:del w:id="1762"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the stock of assets funding </w:delText>
              </w:r>
              <w:r w:rsidR="00F72F06" w:rsidRPr="00E50FA4">
                <w:rPr>
                  <w:rFonts w:ascii="Times New Roman" w:eastAsia="Times New Roman" w:hAnsi="Times New Roman" w:cs="Times New Roman"/>
                  <w:noProof/>
                  <w:sz w:val="24"/>
                  <w:lang w:val="en-GB"/>
                </w:rPr>
                <w:delText xml:space="preserve">taxonomy-relevant </w:delText>
              </w:r>
              <w:r w:rsidR="00E77292" w:rsidRPr="00E50FA4">
                <w:rPr>
                  <w:rFonts w:ascii="Times New Roman" w:eastAsia="Times New Roman" w:hAnsi="Times New Roman" w:cs="Times New Roman"/>
                  <w:noProof/>
                  <w:sz w:val="24"/>
                  <w:lang w:val="en-GB"/>
                </w:rPr>
                <w:delText>activities</w:delText>
              </w:r>
              <w:r w:rsidR="00F72F06" w:rsidRPr="00E50FA4">
                <w:rPr>
                  <w:rFonts w:ascii="Times New Roman" w:eastAsia="Times New Roman" w:hAnsi="Times New Roman" w:cs="Times New Roman"/>
                  <w:noProof/>
                  <w:sz w:val="24"/>
                  <w:lang w:val="en-GB"/>
                </w:rPr>
                <w:delText xml:space="preserve"> (i.e. eligible assets)</w:delText>
              </w:r>
              <w:r w:rsidR="00E77292" w:rsidRPr="00E50FA4">
                <w:rPr>
                  <w:rFonts w:ascii="Times New Roman" w:eastAsia="Times New Roman" w:hAnsi="Times New Roman" w:cs="Times New Roman"/>
                  <w:noProof/>
                  <w:sz w:val="24"/>
                  <w:lang w:val="en-GB"/>
                </w:rPr>
                <w:delText xml:space="preserve"> </w:delText>
              </w:r>
              <w:r w:rsidR="006A79AF" w:rsidRPr="00E50FA4">
                <w:rPr>
                  <w:rFonts w:ascii="Times New Roman" w:eastAsia="Times New Roman" w:hAnsi="Times New Roman" w:cs="Times New Roman"/>
                  <w:noProof/>
                  <w:sz w:val="24"/>
                  <w:lang w:val="en-GB"/>
                </w:rPr>
                <w:delText xml:space="preserve">for the objectives of climate change mitigation and </w:delText>
              </w:r>
              <w:r w:rsidR="00F72F06" w:rsidRPr="00E50FA4">
                <w:rPr>
                  <w:rFonts w:ascii="Times New Roman" w:eastAsia="Times New Roman" w:hAnsi="Times New Roman" w:cs="Times New Roman"/>
                  <w:noProof/>
                  <w:sz w:val="24"/>
                  <w:lang w:val="en-GB"/>
                </w:rPr>
                <w:delText xml:space="preserve">climate change </w:delText>
              </w:r>
              <w:r w:rsidR="006A79AF" w:rsidRPr="00E50FA4">
                <w:rPr>
                  <w:rFonts w:ascii="Times New Roman" w:eastAsia="Times New Roman" w:hAnsi="Times New Roman" w:cs="Times New Roman"/>
                  <w:noProof/>
                  <w:sz w:val="24"/>
                  <w:lang w:val="en-GB"/>
                </w:rPr>
                <w:delText>adaptation,</w:delText>
              </w:r>
              <w:r w:rsidR="00E77292" w:rsidRPr="00E50FA4">
                <w:rPr>
                  <w:rFonts w:ascii="Times New Roman" w:eastAsia="Times New Roman" w:hAnsi="Times New Roman" w:cs="Times New Roman"/>
                  <w:noProof/>
                  <w:sz w:val="24"/>
                  <w:lang w:val="en-GB"/>
                </w:rPr>
                <w:delText xml:space="preserve"> </w:delText>
              </w:r>
              <w:r w:rsidR="006A79AF" w:rsidRPr="00E50FA4">
                <w:rPr>
                  <w:rFonts w:ascii="Times New Roman" w:eastAsia="Times New Roman" w:hAnsi="Times New Roman" w:cs="Times New Roman"/>
                  <w:noProof/>
                  <w:sz w:val="24"/>
                  <w:lang w:val="en-GB"/>
                </w:rPr>
                <w:delText xml:space="preserve">compared to the </w:delText>
              </w:r>
              <w:r w:rsidR="00E77292" w:rsidRPr="00E50FA4">
                <w:rPr>
                  <w:rFonts w:ascii="Times New Roman" w:eastAsia="Times New Roman" w:hAnsi="Times New Roman" w:cs="Times New Roman"/>
                  <w:noProof/>
                  <w:sz w:val="24"/>
                  <w:lang w:val="en-GB"/>
                </w:rPr>
                <w:delText xml:space="preserve">total stock of </w:delText>
              </w:r>
              <w:r w:rsidR="00F72F06" w:rsidRPr="00E50FA4">
                <w:rPr>
                  <w:rFonts w:ascii="Times New Roman" w:eastAsia="Times New Roman" w:hAnsi="Times New Roman" w:cs="Times New Roman"/>
                  <w:noProof/>
                  <w:sz w:val="24"/>
                  <w:lang w:val="en-GB"/>
                </w:rPr>
                <w:delText>covered</w:delText>
              </w:r>
              <w:r w:rsidR="00E77292" w:rsidRPr="00E50FA4">
                <w:rPr>
                  <w:rFonts w:ascii="Times New Roman" w:eastAsia="Times New Roman" w:hAnsi="Times New Roman" w:cs="Times New Roman"/>
                  <w:noProof/>
                  <w:sz w:val="24"/>
                  <w:lang w:val="en-GB"/>
                </w:rPr>
                <w:delText xml:space="preserve"> assets. The item shall be expressed as a percentage.</w:delText>
              </w:r>
            </w:del>
          </w:p>
          <w:p w14:paraId="3989105A" w14:textId="77777777" w:rsidR="00E77292" w:rsidRPr="00E50FA4" w:rsidRDefault="00E77292" w:rsidP="008D522D">
            <w:pPr>
              <w:spacing w:before="120" w:after="120"/>
              <w:jc w:val="both"/>
              <w:rPr>
                <w:del w:id="1763" w:author="Author"/>
                <w:rFonts w:ascii="Times New Roman" w:eastAsia="Times New Roman" w:hAnsi="Times New Roman" w:cs="Times New Roman"/>
                <w:noProof/>
                <w:sz w:val="24"/>
                <w:lang w:val="en-GB"/>
              </w:rPr>
            </w:pPr>
            <w:del w:id="1764" w:author="Author">
              <w:r w:rsidRPr="00E50FA4">
                <w:rPr>
                  <w:rFonts w:ascii="Times New Roman" w:eastAsia="Times New Roman" w:hAnsi="Times New Roman" w:cs="Times New Roman"/>
                  <w:noProof/>
                  <w:sz w:val="24"/>
                  <w:lang w:val="en-GB"/>
                </w:rPr>
                <w:delText xml:space="preserve">The numerator of the KPI shall be the gross carrying amount of eligible assets funding taxonomy relevant sectors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00F11493" w:rsidRPr="00E50FA4">
                <w:rPr>
                  <w:rFonts w:ascii="Times New Roman" w:eastAsia="Times New Roman" w:hAnsi="Times New Roman" w:cs="Times New Roman"/>
                  <w:noProof/>
                  <w:sz w:val="24"/>
                  <w:lang w:val="en-GB"/>
                </w:rPr>
                <w:delText>l</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5A452C9A" w14:textId="77777777" w:rsidR="00E77292" w:rsidRPr="00E50FA4" w:rsidRDefault="00E77292" w:rsidP="002A56D2">
            <w:pPr>
              <w:spacing w:before="120" w:after="120"/>
              <w:jc w:val="both"/>
              <w:rPr>
                <w:del w:id="1765" w:author="Author"/>
                <w:rFonts w:ascii="Times New Roman" w:eastAsia="Times New Roman" w:hAnsi="Times New Roman" w:cs="Times New Roman"/>
                <w:noProof/>
                <w:sz w:val="24"/>
                <w:lang w:val="en-GB"/>
              </w:rPr>
            </w:pPr>
            <w:del w:id="1766"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0DF6546B" w14:textId="77777777" w:rsidTr="00BA313D">
        <w:trPr>
          <w:del w:id="1767" w:author="Author"/>
        </w:trPr>
        <w:tc>
          <w:tcPr>
            <w:tcW w:w="1188" w:type="dxa"/>
            <w:tcBorders>
              <w:top w:val="single" w:sz="4" w:space="0" w:color="auto"/>
              <w:left w:val="single" w:sz="4" w:space="0" w:color="auto"/>
              <w:bottom w:val="single" w:sz="4" w:space="0" w:color="auto"/>
              <w:right w:val="single" w:sz="4" w:space="0" w:color="auto"/>
            </w:tcBorders>
          </w:tcPr>
          <w:p w14:paraId="15117496" w14:textId="77777777" w:rsidR="00E77292" w:rsidRPr="00E50FA4" w:rsidRDefault="0077330E" w:rsidP="00D35812">
            <w:pPr>
              <w:spacing w:before="120" w:after="120"/>
              <w:jc w:val="both"/>
              <w:rPr>
                <w:del w:id="1768" w:author="Author"/>
                <w:rFonts w:ascii="Times New Roman" w:eastAsia="Times New Roman" w:hAnsi="Times New Roman" w:cs="Times New Roman"/>
                <w:noProof/>
                <w:sz w:val="24"/>
                <w:lang w:val="en-GB"/>
              </w:rPr>
            </w:pPr>
            <w:del w:id="1769" w:author="Author">
              <w:r w:rsidRPr="00E50FA4">
                <w:rPr>
                  <w:rFonts w:ascii="Times New Roman" w:eastAsia="Times New Roman" w:hAnsi="Times New Roman" w:cs="Times New Roman"/>
                  <w:noProof/>
                  <w:sz w:val="24"/>
                  <w:lang w:val="en-GB"/>
                </w:rPr>
                <w:delText>l</w:delText>
              </w:r>
            </w:del>
          </w:p>
        </w:tc>
        <w:tc>
          <w:tcPr>
            <w:tcW w:w="7879" w:type="dxa"/>
            <w:tcBorders>
              <w:top w:val="single" w:sz="4" w:space="0" w:color="auto"/>
              <w:left w:val="single" w:sz="4" w:space="0" w:color="auto"/>
              <w:bottom w:val="single" w:sz="4" w:space="0" w:color="auto"/>
              <w:right w:val="single" w:sz="4" w:space="0" w:color="auto"/>
            </w:tcBorders>
          </w:tcPr>
          <w:p w14:paraId="59B264B3" w14:textId="77777777" w:rsidR="00E77292" w:rsidRPr="00E50FA4" w:rsidRDefault="00E77292" w:rsidP="00DA390D">
            <w:pPr>
              <w:spacing w:before="120" w:after="120"/>
              <w:jc w:val="both"/>
              <w:rPr>
                <w:del w:id="1770" w:author="Author"/>
                <w:rFonts w:ascii="Times New Roman" w:eastAsia="Times New Roman" w:hAnsi="Times New Roman" w:cs="Times New Roman"/>
                <w:b/>
                <w:noProof/>
                <w:sz w:val="24"/>
                <w:u w:val="single"/>
                <w:lang w:val="en-GB"/>
              </w:rPr>
            </w:pPr>
            <w:del w:id="1771"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2BCE0870" w14:textId="77777777" w:rsidR="00E77292" w:rsidRPr="00E50FA4" w:rsidRDefault="005A4494" w:rsidP="00DA390D">
            <w:pPr>
              <w:spacing w:before="120" w:after="120"/>
              <w:jc w:val="both"/>
              <w:rPr>
                <w:del w:id="1772" w:author="Author"/>
                <w:rFonts w:ascii="Times New Roman" w:eastAsia="Times New Roman" w:hAnsi="Times New Roman" w:cs="Times New Roman"/>
                <w:noProof/>
                <w:sz w:val="24"/>
                <w:lang w:val="en-GB"/>
              </w:rPr>
            </w:pPr>
            <w:del w:id="1773"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the stock of assets funding environmentally sustainable activities </w:delText>
              </w:r>
              <w:r w:rsidR="006A79AF" w:rsidRPr="00E50FA4">
                <w:rPr>
                  <w:rFonts w:ascii="Times New Roman" w:eastAsia="Times New Roman" w:hAnsi="Times New Roman" w:cs="Times New Roman"/>
                  <w:noProof/>
                  <w:sz w:val="24"/>
                  <w:lang w:val="en-GB"/>
                </w:rPr>
                <w:delText xml:space="preserve">for the objectives of climate change mitigation and adaptation </w:delText>
              </w:r>
              <w:r w:rsidR="00E77292" w:rsidRPr="00E50FA4">
                <w:rPr>
                  <w:rFonts w:ascii="Times New Roman" w:eastAsia="Times New Roman" w:hAnsi="Times New Roman" w:cs="Times New Roman"/>
                  <w:noProof/>
                  <w:sz w:val="24"/>
                  <w:lang w:val="en-GB"/>
                </w:rPr>
                <w:delText>in the stock of eligible assets. The item shall be expressed as a percentage.</w:delText>
              </w:r>
            </w:del>
          </w:p>
          <w:p w14:paraId="1A266943" w14:textId="77777777" w:rsidR="00E77292" w:rsidRPr="00E50FA4" w:rsidRDefault="00E77292" w:rsidP="008D522D">
            <w:pPr>
              <w:spacing w:before="120" w:after="120"/>
              <w:jc w:val="both"/>
              <w:rPr>
                <w:del w:id="1774" w:author="Author"/>
                <w:rFonts w:ascii="Times New Roman" w:eastAsia="Times New Roman" w:hAnsi="Times New Roman" w:cs="Times New Roman"/>
                <w:noProof/>
                <w:sz w:val="24"/>
                <w:lang w:val="en-GB"/>
              </w:rPr>
            </w:pPr>
            <w:del w:id="1775" w:author="Author">
              <w:r w:rsidRPr="00E50FA4">
                <w:rPr>
                  <w:rFonts w:ascii="Times New Roman" w:eastAsia="Times New Roman" w:hAnsi="Times New Roman" w:cs="Times New Roman"/>
                  <w:noProof/>
                  <w:sz w:val="24"/>
                  <w:lang w:val="en-GB"/>
                </w:rPr>
                <w:delText xml:space="preserve">The numerator of the KPI shall be the gross carrying amount of eligible assets funding environmentally sustainable activities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8572A9" w:rsidRPr="00E50FA4">
                <w:rPr>
                  <w:rFonts w:ascii="Times New Roman" w:eastAsia="Times New Roman" w:hAnsi="Times New Roman" w:cs="Times New Roman"/>
                  <w:noProof/>
                  <w:sz w:val="24"/>
                  <w:lang w:val="en-GB"/>
                </w:rPr>
                <w:delText>(</w:delText>
              </w:r>
              <w:r w:rsidR="007437F2" w:rsidRPr="00E50FA4">
                <w:rPr>
                  <w:rFonts w:ascii="Times New Roman" w:eastAsia="Times New Roman" w:hAnsi="Times New Roman" w:cs="Times New Roman"/>
                  <w:noProof/>
                  <w:sz w:val="24"/>
                  <w:lang w:val="en-GB"/>
                </w:rPr>
                <w:delText>m</w:delText>
              </w:r>
              <w:r w:rsidR="008572A9"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4EA0E823" w14:textId="77777777" w:rsidR="00E77292" w:rsidRPr="00E50FA4" w:rsidRDefault="00E77292" w:rsidP="002A56D2">
            <w:pPr>
              <w:spacing w:before="120" w:after="120"/>
              <w:jc w:val="both"/>
              <w:rPr>
                <w:del w:id="1776" w:author="Author"/>
                <w:rFonts w:ascii="Times New Roman" w:eastAsia="Times New Roman" w:hAnsi="Times New Roman" w:cs="Times New Roman"/>
                <w:noProof/>
                <w:sz w:val="24"/>
                <w:lang w:val="en-GB"/>
              </w:rPr>
            </w:pPr>
            <w:del w:id="1777"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exposures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25FA3D18" w14:textId="77777777" w:rsidTr="00BA313D">
        <w:trPr>
          <w:del w:id="1778" w:author="Author"/>
        </w:trPr>
        <w:tc>
          <w:tcPr>
            <w:tcW w:w="1188" w:type="dxa"/>
            <w:tcBorders>
              <w:top w:val="single" w:sz="4" w:space="0" w:color="auto"/>
              <w:left w:val="single" w:sz="4" w:space="0" w:color="auto"/>
              <w:bottom w:val="single" w:sz="4" w:space="0" w:color="auto"/>
              <w:right w:val="single" w:sz="4" w:space="0" w:color="auto"/>
            </w:tcBorders>
          </w:tcPr>
          <w:p w14:paraId="3E114E36" w14:textId="77777777" w:rsidR="00E77292" w:rsidRPr="00E50FA4" w:rsidRDefault="0077330E" w:rsidP="00D35812">
            <w:pPr>
              <w:spacing w:before="120" w:after="120"/>
              <w:jc w:val="both"/>
              <w:rPr>
                <w:del w:id="1779" w:author="Author"/>
                <w:rFonts w:ascii="Times New Roman" w:eastAsia="Times New Roman" w:hAnsi="Times New Roman" w:cs="Times New Roman"/>
                <w:noProof/>
                <w:sz w:val="24"/>
                <w:lang w:val="en-GB"/>
              </w:rPr>
            </w:pPr>
            <w:del w:id="1780" w:author="Author">
              <w:r w:rsidRPr="00E50FA4">
                <w:rPr>
                  <w:rFonts w:ascii="Times New Roman" w:eastAsia="Times New Roman" w:hAnsi="Times New Roman" w:cs="Times New Roman"/>
                  <w:noProof/>
                  <w:sz w:val="24"/>
                  <w:lang w:val="en-GB"/>
                </w:rPr>
                <w:delText>m</w:delText>
              </w:r>
            </w:del>
          </w:p>
        </w:tc>
        <w:tc>
          <w:tcPr>
            <w:tcW w:w="7879" w:type="dxa"/>
            <w:tcBorders>
              <w:top w:val="single" w:sz="4" w:space="0" w:color="auto"/>
              <w:left w:val="single" w:sz="4" w:space="0" w:color="auto"/>
              <w:bottom w:val="single" w:sz="4" w:space="0" w:color="auto"/>
              <w:right w:val="single" w:sz="4" w:space="0" w:color="auto"/>
            </w:tcBorders>
          </w:tcPr>
          <w:p w14:paraId="38F23014" w14:textId="77777777" w:rsidR="00E77292" w:rsidRPr="00E50FA4" w:rsidRDefault="00E77292" w:rsidP="00DA390D">
            <w:pPr>
              <w:spacing w:before="120" w:after="120"/>
              <w:jc w:val="both"/>
              <w:rPr>
                <w:del w:id="1781" w:author="Author"/>
                <w:rFonts w:ascii="Times New Roman" w:eastAsia="Times New Roman" w:hAnsi="Times New Roman" w:cs="Times New Roman"/>
                <w:b/>
                <w:noProof/>
                <w:sz w:val="24"/>
                <w:u w:val="single"/>
                <w:lang w:val="en-GB"/>
              </w:rPr>
            </w:pPr>
            <w:del w:id="1782" w:author="Author">
              <w:r w:rsidRPr="00E50FA4">
                <w:rPr>
                  <w:rFonts w:ascii="Times New Roman" w:eastAsia="Times New Roman" w:hAnsi="Times New Roman" w:cs="Times New Roman"/>
                  <w:b/>
                  <w:noProof/>
                  <w:sz w:val="24"/>
                  <w:u w:val="single"/>
                  <w:lang w:val="en-GB"/>
                </w:rPr>
                <w:delText>Of which: specialised lending</w:delText>
              </w:r>
            </w:del>
          </w:p>
          <w:p w14:paraId="3E2B4D87" w14:textId="77777777" w:rsidR="00E77292" w:rsidRPr="00E50FA4" w:rsidRDefault="005A4494" w:rsidP="00DA390D">
            <w:pPr>
              <w:spacing w:before="120" w:after="120"/>
              <w:jc w:val="both"/>
              <w:rPr>
                <w:del w:id="1783" w:author="Author"/>
                <w:rFonts w:ascii="Times New Roman" w:eastAsia="Times New Roman" w:hAnsi="Times New Roman" w:cs="Times New Roman"/>
                <w:noProof/>
                <w:sz w:val="24"/>
                <w:lang w:val="en-GB"/>
              </w:rPr>
            </w:pPr>
            <w:del w:id="1784"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he proportion of the stock of assets categorised as specialised lending funding environmentally</w:delText>
              </w:r>
              <w:r w:rsidR="00292EF5"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sustainable activities </w:delText>
              </w:r>
              <w:r w:rsidR="00370E69" w:rsidRPr="00E50FA4">
                <w:rPr>
                  <w:rFonts w:ascii="Times New Roman" w:eastAsia="Times New Roman" w:hAnsi="Times New Roman" w:cs="Times New Roman"/>
                  <w:noProof/>
                  <w:sz w:val="24"/>
                  <w:lang w:val="en-GB"/>
                </w:rPr>
                <w:delText xml:space="preserve">for the objectives of climate change mitigation and adaptation </w:delText>
              </w:r>
              <w:r w:rsidR="00E77292" w:rsidRPr="00E50FA4">
                <w:rPr>
                  <w:rFonts w:ascii="Times New Roman" w:eastAsia="Times New Roman" w:hAnsi="Times New Roman" w:cs="Times New Roman"/>
                  <w:noProof/>
                  <w:sz w:val="24"/>
                  <w:lang w:val="en-GB"/>
                </w:rPr>
                <w:delText>in the stock of assets funding environmentally sustainable activities. The item shall be expressed as a percentage.</w:delText>
              </w:r>
            </w:del>
          </w:p>
          <w:p w14:paraId="1E49FADA" w14:textId="77777777" w:rsidR="00E77292" w:rsidRPr="00E50FA4" w:rsidRDefault="00E77292" w:rsidP="008D522D">
            <w:pPr>
              <w:spacing w:before="120" w:after="120"/>
              <w:jc w:val="both"/>
              <w:rPr>
                <w:del w:id="1785" w:author="Author"/>
                <w:rFonts w:ascii="Times New Roman" w:eastAsia="Times New Roman" w:hAnsi="Times New Roman" w:cs="Times New Roman"/>
                <w:noProof/>
                <w:sz w:val="24"/>
                <w:lang w:val="en-GB"/>
              </w:rPr>
            </w:pPr>
            <w:del w:id="1786" w:author="Author">
              <w:r w:rsidRPr="00E50FA4">
                <w:rPr>
                  <w:rFonts w:ascii="Times New Roman" w:eastAsia="Times New Roman" w:hAnsi="Times New Roman" w:cs="Times New Roman"/>
                  <w:noProof/>
                  <w:sz w:val="24"/>
                  <w:lang w:val="en-GB"/>
                </w:rPr>
                <w:delText xml:space="preserve">The numerator of the KPI shall be the gross carrying amount of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6C1C7B" w:rsidRPr="00E50FA4">
                <w:rPr>
                  <w:rFonts w:ascii="Times New Roman" w:eastAsia="Times New Roman" w:hAnsi="Times New Roman" w:cs="Times New Roman"/>
                  <w:noProof/>
                  <w:sz w:val="24"/>
                  <w:lang w:val="en-GB"/>
                </w:rPr>
                <w:delText>(</w:delText>
              </w:r>
              <w:r w:rsidR="007437F2" w:rsidRPr="00E50FA4">
                <w:rPr>
                  <w:rFonts w:ascii="Times New Roman" w:eastAsia="Times New Roman" w:hAnsi="Times New Roman" w:cs="Times New Roman"/>
                  <w:noProof/>
                  <w:sz w:val="24"/>
                  <w:lang w:val="en-GB"/>
                </w:rPr>
                <w:delText>n</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172949A0" w14:textId="77777777" w:rsidR="00E77292" w:rsidRPr="00E50FA4" w:rsidRDefault="00E77292" w:rsidP="002A56D2">
            <w:pPr>
              <w:spacing w:before="120" w:after="120"/>
              <w:jc w:val="both"/>
              <w:rPr>
                <w:del w:id="1787" w:author="Author"/>
                <w:rFonts w:ascii="Times New Roman" w:eastAsia="Times New Roman" w:hAnsi="Times New Roman" w:cs="Times New Roman"/>
                <w:noProof/>
                <w:sz w:val="24"/>
                <w:lang w:val="en-GB"/>
              </w:rPr>
            </w:pPr>
            <w:del w:id="1788"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77330E" w:rsidRPr="00E50FA4" w14:paraId="59BE7C7A" w14:textId="77777777" w:rsidTr="00BA313D">
        <w:trPr>
          <w:del w:id="1789" w:author="Author"/>
        </w:trPr>
        <w:tc>
          <w:tcPr>
            <w:tcW w:w="1188" w:type="dxa"/>
            <w:tcBorders>
              <w:top w:val="single" w:sz="4" w:space="0" w:color="auto"/>
              <w:left w:val="single" w:sz="4" w:space="0" w:color="auto"/>
              <w:bottom w:val="single" w:sz="4" w:space="0" w:color="auto"/>
              <w:right w:val="single" w:sz="4" w:space="0" w:color="auto"/>
            </w:tcBorders>
          </w:tcPr>
          <w:p w14:paraId="0C067D84" w14:textId="77777777" w:rsidR="0077330E" w:rsidRPr="00E50FA4" w:rsidRDefault="0077330E" w:rsidP="00D35812">
            <w:pPr>
              <w:spacing w:before="120" w:after="120"/>
              <w:jc w:val="both"/>
              <w:rPr>
                <w:del w:id="1790" w:author="Author"/>
                <w:rFonts w:ascii="Times New Roman" w:eastAsia="Times New Roman" w:hAnsi="Times New Roman" w:cs="Times New Roman"/>
                <w:noProof/>
                <w:sz w:val="24"/>
                <w:lang w:val="en-GB"/>
              </w:rPr>
            </w:pPr>
            <w:del w:id="1791" w:author="Author">
              <w:r w:rsidRPr="00E50FA4">
                <w:rPr>
                  <w:rFonts w:ascii="Times New Roman" w:eastAsia="Times New Roman" w:hAnsi="Times New Roman" w:cs="Times New Roman"/>
                  <w:noProof/>
                  <w:sz w:val="24"/>
                  <w:lang w:val="en-GB"/>
                </w:rPr>
                <w:delText>n</w:delText>
              </w:r>
            </w:del>
          </w:p>
        </w:tc>
        <w:tc>
          <w:tcPr>
            <w:tcW w:w="7879" w:type="dxa"/>
            <w:tcBorders>
              <w:top w:val="single" w:sz="4" w:space="0" w:color="auto"/>
              <w:left w:val="single" w:sz="4" w:space="0" w:color="auto"/>
              <w:bottom w:val="single" w:sz="4" w:space="0" w:color="auto"/>
              <w:right w:val="single" w:sz="4" w:space="0" w:color="auto"/>
            </w:tcBorders>
          </w:tcPr>
          <w:p w14:paraId="7009E27A" w14:textId="77777777" w:rsidR="0077330E" w:rsidRPr="00E50FA4" w:rsidRDefault="0077330E" w:rsidP="00DA390D">
            <w:pPr>
              <w:spacing w:before="120" w:after="120"/>
              <w:jc w:val="both"/>
              <w:rPr>
                <w:del w:id="1792" w:author="Author"/>
                <w:rFonts w:ascii="Times New Roman" w:eastAsia="Times New Roman" w:hAnsi="Times New Roman" w:cs="Times New Roman"/>
                <w:b/>
                <w:noProof/>
                <w:sz w:val="24"/>
                <w:u w:val="single"/>
                <w:lang w:val="en-GB"/>
              </w:rPr>
            </w:pPr>
            <w:del w:id="1793" w:author="Author">
              <w:r w:rsidRPr="00E50FA4">
                <w:rPr>
                  <w:rFonts w:ascii="Times New Roman" w:eastAsia="Times New Roman" w:hAnsi="Times New Roman" w:cs="Times New Roman"/>
                  <w:b/>
                  <w:noProof/>
                  <w:sz w:val="24"/>
                  <w:u w:val="single"/>
                  <w:lang w:val="en-GB"/>
                </w:rPr>
                <w:delText>Of which: transitional</w:delText>
              </w:r>
              <w:r w:rsidR="00BA002B" w:rsidRPr="00E50FA4">
                <w:rPr>
                  <w:rFonts w:ascii="Times New Roman" w:eastAsia="Times New Roman" w:hAnsi="Times New Roman" w:cs="Times New Roman"/>
                  <w:b/>
                  <w:noProof/>
                  <w:sz w:val="24"/>
                  <w:u w:val="single"/>
                  <w:lang w:val="en-GB"/>
                </w:rPr>
                <w:delText>/adaptation</w:delText>
              </w:r>
            </w:del>
          </w:p>
          <w:p w14:paraId="464264FF" w14:textId="77777777" w:rsidR="0077330E" w:rsidRPr="00E50FA4" w:rsidRDefault="0077330E" w:rsidP="00DA390D">
            <w:pPr>
              <w:spacing w:before="120" w:after="120"/>
              <w:jc w:val="both"/>
              <w:rPr>
                <w:del w:id="1794" w:author="Author"/>
                <w:rFonts w:ascii="Times New Roman" w:hAnsi="Times New Roman"/>
                <w:noProof/>
                <w:sz w:val="24"/>
                <w:lang w:val="en-GB"/>
              </w:rPr>
            </w:pPr>
            <w:del w:id="1795" w:author="Author">
              <w:r w:rsidRPr="00E50FA4">
                <w:rPr>
                  <w:rFonts w:ascii="Times New Roman" w:eastAsia="Times New Roman" w:hAnsi="Times New Roman" w:cs="Times New Roman"/>
                  <w:noProof/>
                  <w:sz w:val="24"/>
                  <w:lang w:val="en-GB"/>
                </w:rPr>
                <w:lastRenderedPageBreak/>
                <w:delText>Article</w:delText>
              </w:r>
              <w:r w:rsidR="006C1C7B" w:rsidRPr="00E50FA4">
                <w:rPr>
                  <w:rFonts w:ascii="Times New Roman" w:eastAsia="Times New Roman" w:hAnsi="Times New Roman" w:cs="Times New Roman"/>
                  <w:noProof/>
                  <w:sz w:val="24"/>
                  <w:lang w:val="en-GB"/>
                </w:rPr>
                <w:delText>s</w:delText>
              </w:r>
              <w:r w:rsidRPr="00E50FA4">
                <w:rPr>
                  <w:rFonts w:ascii="Times New Roman" w:eastAsia="Times New Roman" w:hAnsi="Times New Roman" w:cs="Times New Roman"/>
                  <w:noProof/>
                  <w:sz w:val="24"/>
                  <w:lang w:val="en-GB"/>
                </w:rPr>
                <w:delText xml:space="preserve"> 10 and 11 of </w:delText>
              </w:r>
              <w:r w:rsidRPr="00E50FA4">
                <w:rPr>
                  <w:rFonts w:ascii="Times New Roman" w:hAnsi="Times New Roman"/>
                  <w:noProof/>
                  <w:sz w:val="24"/>
                  <w:lang w:val="en-GB"/>
                </w:rPr>
                <w:delText>Regulation (EU) 2020/852.</w:delText>
              </w:r>
            </w:del>
          </w:p>
          <w:p w14:paraId="7C295C15" w14:textId="77777777" w:rsidR="0077330E" w:rsidRPr="00E50FA4" w:rsidRDefault="00292EF5" w:rsidP="005A4494">
            <w:pPr>
              <w:spacing w:before="120" w:after="120"/>
              <w:jc w:val="both"/>
              <w:rPr>
                <w:del w:id="1796" w:author="Author"/>
                <w:rFonts w:ascii="Times New Roman" w:eastAsia="Times New Roman" w:hAnsi="Times New Roman" w:cs="Times New Roman"/>
                <w:b/>
                <w:noProof/>
                <w:sz w:val="24"/>
                <w:u w:val="single"/>
                <w:lang w:val="en-GB"/>
              </w:rPr>
            </w:pPr>
            <w:del w:id="1797" w:author="Author">
              <w:r w:rsidRPr="00E50FA4">
                <w:rPr>
                  <w:rFonts w:ascii="Times New Roman" w:eastAsia="Times New Roman" w:hAnsi="Times New Roman" w:cs="Times New Roman"/>
                  <w:noProof/>
                  <w:sz w:val="24"/>
                  <w:lang w:val="en-GB"/>
                </w:rPr>
                <w:delText>T</w:delText>
              </w:r>
              <w:r w:rsidR="00994B42" w:rsidRPr="00E50FA4">
                <w:rPr>
                  <w:rFonts w:ascii="Times New Roman" w:eastAsia="Times New Roman" w:hAnsi="Times New Roman" w:cs="Times New Roman"/>
                  <w:noProof/>
                  <w:sz w:val="24"/>
                  <w:lang w:val="en-GB"/>
                </w:rPr>
                <w:delText xml:space="preserve">he percentage shall correspond to </w:delText>
              </w:r>
              <w:r w:rsidR="0077330E" w:rsidRPr="00E50FA4">
                <w:rPr>
                  <w:rFonts w:ascii="Times New Roman" w:eastAsia="Times New Roman" w:hAnsi="Times New Roman" w:cs="Times New Roman"/>
                  <w:noProof/>
                  <w:sz w:val="24"/>
                  <w:lang w:val="en-GB"/>
                </w:rPr>
                <w:delText>column (d) and column (i).</w:delText>
              </w:r>
            </w:del>
          </w:p>
        </w:tc>
      </w:tr>
      <w:tr w:rsidR="0077330E" w:rsidRPr="00E50FA4" w14:paraId="699D6961" w14:textId="77777777" w:rsidTr="00BA313D">
        <w:trPr>
          <w:del w:id="1798" w:author="Author"/>
        </w:trPr>
        <w:tc>
          <w:tcPr>
            <w:tcW w:w="1188" w:type="dxa"/>
            <w:tcBorders>
              <w:top w:val="single" w:sz="4" w:space="0" w:color="auto"/>
              <w:left w:val="single" w:sz="4" w:space="0" w:color="auto"/>
              <w:bottom w:val="single" w:sz="4" w:space="0" w:color="auto"/>
              <w:right w:val="single" w:sz="4" w:space="0" w:color="auto"/>
            </w:tcBorders>
          </w:tcPr>
          <w:p w14:paraId="7BBA2F0E" w14:textId="77777777" w:rsidR="0077330E" w:rsidRPr="00E50FA4" w:rsidRDefault="0077330E" w:rsidP="00D35812">
            <w:pPr>
              <w:spacing w:before="120" w:after="120"/>
              <w:jc w:val="both"/>
              <w:rPr>
                <w:del w:id="1799" w:author="Author"/>
                <w:rFonts w:ascii="Times New Roman" w:eastAsia="Times New Roman" w:hAnsi="Times New Roman" w:cs="Times New Roman"/>
                <w:noProof/>
                <w:sz w:val="24"/>
                <w:lang w:val="en-GB"/>
              </w:rPr>
            </w:pPr>
            <w:del w:id="1800" w:author="Author">
              <w:r w:rsidRPr="00E50FA4">
                <w:rPr>
                  <w:rFonts w:ascii="Times New Roman" w:eastAsia="Times New Roman" w:hAnsi="Times New Roman" w:cs="Times New Roman"/>
                  <w:noProof/>
                  <w:sz w:val="24"/>
                  <w:lang w:val="en-GB"/>
                </w:rPr>
                <w:lastRenderedPageBreak/>
                <w:delText>o</w:delText>
              </w:r>
            </w:del>
          </w:p>
        </w:tc>
        <w:tc>
          <w:tcPr>
            <w:tcW w:w="7879" w:type="dxa"/>
            <w:tcBorders>
              <w:top w:val="single" w:sz="4" w:space="0" w:color="auto"/>
              <w:left w:val="single" w:sz="4" w:space="0" w:color="auto"/>
              <w:bottom w:val="single" w:sz="4" w:space="0" w:color="auto"/>
              <w:right w:val="single" w:sz="4" w:space="0" w:color="auto"/>
            </w:tcBorders>
          </w:tcPr>
          <w:p w14:paraId="30AC2B04" w14:textId="77777777" w:rsidR="0077330E" w:rsidRPr="00E50FA4" w:rsidRDefault="0077330E" w:rsidP="00DA390D">
            <w:pPr>
              <w:spacing w:before="120" w:after="120"/>
              <w:jc w:val="both"/>
              <w:rPr>
                <w:del w:id="1801" w:author="Author"/>
                <w:rFonts w:ascii="Times New Roman" w:eastAsia="Times New Roman" w:hAnsi="Times New Roman" w:cs="Times New Roman"/>
                <w:b/>
                <w:noProof/>
                <w:sz w:val="24"/>
                <w:u w:val="single"/>
                <w:lang w:val="en-GB"/>
              </w:rPr>
            </w:pPr>
            <w:del w:id="1802" w:author="Author">
              <w:r w:rsidRPr="00E50FA4">
                <w:rPr>
                  <w:rFonts w:ascii="Times New Roman" w:eastAsia="Times New Roman" w:hAnsi="Times New Roman" w:cs="Times New Roman"/>
                  <w:b/>
                  <w:noProof/>
                  <w:sz w:val="24"/>
                  <w:u w:val="single"/>
                  <w:lang w:val="en-GB"/>
                </w:rPr>
                <w:delText>Of which: enabling</w:delText>
              </w:r>
            </w:del>
          </w:p>
          <w:p w14:paraId="57FB06E7" w14:textId="77777777" w:rsidR="0077330E" w:rsidRPr="00E50FA4" w:rsidRDefault="0077330E" w:rsidP="00DA390D">
            <w:pPr>
              <w:spacing w:before="120" w:after="120"/>
              <w:jc w:val="both"/>
              <w:rPr>
                <w:del w:id="1803" w:author="Author"/>
                <w:rFonts w:ascii="Times New Roman" w:hAnsi="Times New Roman"/>
                <w:noProof/>
                <w:sz w:val="24"/>
                <w:lang w:val="en-GB"/>
              </w:rPr>
            </w:pPr>
            <w:del w:id="1804"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p w14:paraId="5444AC93" w14:textId="77777777" w:rsidR="0077330E" w:rsidRPr="00E50FA4" w:rsidRDefault="00292EF5" w:rsidP="005A4494">
            <w:pPr>
              <w:spacing w:before="120" w:after="120"/>
              <w:jc w:val="both"/>
              <w:rPr>
                <w:del w:id="1805" w:author="Author"/>
                <w:rFonts w:ascii="Times New Roman" w:eastAsia="Times New Roman" w:hAnsi="Times New Roman" w:cs="Times New Roman"/>
                <w:b/>
                <w:noProof/>
                <w:sz w:val="24"/>
                <w:u w:val="single"/>
                <w:lang w:val="en-GB"/>
              </w:rPr>
            </w:pPr>
            <w:del w:id="1806" w:author="Author">
              <w:r w:rsidRPr="00E50FA4">
                <w:rPr>
                  <w:rFonts w:ascii="Times New Roman" w:eastAsia="Times New Roman" w:hAnsi="Times New Roman" w:cs="Times New Roman"/>
                  <w:noProof/>
                  <w:sz w:val="24"/>
                  <w:lang w:val="en-GB"/>
                </w:rPr>
                <w:delText>T</w:delText>
              </w:r>
              <w:r w:rsidR="00994B42" w:rsidRPr="00E50FA4">
                <w:rPr>
                  <w:rFonts w:ascii="Times New Roman" w:eastAsia="Times New Roman" w:hAnsi="Times New Roman" w:cs="Times New Roman"/>
                  <w:noProof/>
                  <w:sz w:val="24"/>
                  <w:lang w:val="en-GB"/>
                </w:rPr>
                <w:delText xml:space="preserve">he percentage shall correspond to </w:delText>
              </w:r>
              <w:r w:rsidR="0077330E" w:rsidRPr="00E50FA4">
                <w:rPr>
                  <w:rFonts w:ascii="Times New Roman" w:eastAsia="Times New Roman" w:hAnsi="Times New Roman" w:cs="Times New Roman"/>
                  <w:noProof/>
                  <w:sz w:val="24"/>
                  <w:lang w:val="en-GB"/>
                </w:rPr>
                <w:delText>column (e) and column (j).</w:delText>
              </w:r>
            </w:del>
          </w:p>
        </w:tc>
      </w:tr>
      <w:tr w:rsidR="00E77292" w:rsidRPr="00E50FA4" w14:paraId="165644F0" w14:textId="77777777" w:rsidTr="00BA313D">
        <w:trPr>
          <w:del w:id="180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6E0903E" w14:textId="77777777" w:rsidR="00E77292" w:rsidRPr="00E50FA4" w:rsidRDefault="0077330E" w:rsidP="00D35812">
            <w:pPr>
              <w:spacing w:before="120" w:after="120"/>
              <w:jc w:val="both"/>
              <w:rPr>
                <w:del w:id="1808" w:author="Author"/>
                <w:rFonts w:ascii="Times New Roman" w:eastAsia="Times New Roman" w:hAnsi="Times New Roman" w:cs="Times New Roman"/>
                <w:noProof/>
                <w:sz w:val="24"/>
                <w:lang w:val="en-GB"/>
              </w:rPr>
            </w:pPr>
            <w:del w:id="1809" w:author="Author">
              <w:r w:rsidRPr="00E50FA4">
                <w:rPr>
                  <w:rFonts w:ascii="Times New Roman" w:eastAsia="Times New Roman" w:hAnsi="Times New Roman" w:cs="Times New Roman"/>
                  <w:noProof/>
                  <w:sz w:val="24"/>
                  <w:lang w:val="en-GB"/>
                </w:rPr>
                <w:delText>p</w:delText>
              </w:r>
            </w:del>
          </w:p>
        </w:tc>
        <w:tc>
          <w:tcPr>
            <w:tcW w:w="7879" w:type="dxa"/>
            <w:tcBorders>
              <w:top w:val="single" w:sz="4" w:space="0" w:color="auto"/>
              <w:left w:val="single" w:sz="4" w:space="0" w:color="auto"/>
              <w:bottom w:val="single" w:sz="4" w:space="0" w:color="auto"/>
              <w:right w:val="single" w:sz="4" w:space="0" w:color="auto"/>
            </w:tcBorders>
          </w:tcPr>
          <w:p w14:paraId="000A8AD8" w14:textId="77777777" w:rsidR="00E77292" w:rsidRPr="00E50FA4" w:rsidRDefault="00E77292" w:rsidP="00DA390D">
            <w:pPr>
              <w:spacing w:before="120" w:after="120"/>
              <w:jc w:val="both"/>
              <w:rPr>
                <w:del w:id="1810" w:author="Author"/>
                <w:rFonts w:ascii="Times New Roman" w:eastAsia="Times New Roman" w:hAnsi="Times New Roman" w:cs="Times New Roman"/>
                <w:b/>
                <w:noProof/>
                <w:sz w:val="24"/>
                <w:u w:val="single"/>
                <w:lang w:val="en-GB"/>
              </w:rPr>
            </w:pPr>
            <w:del w:id="1811" w:author="Author">
              <w:r w:rsidRPr="00E50FA4">
                <w:rPr>
                  <w:rFonts w:ascii="Times New Roman" w:eastAsia="Times New Roman" w:hAnsi="Times New Roman" w:cs="Times New Roman"/>
                  <w:b/>
                  <w:noProof/>
                  <w:sz w:val="24"/>
                  <w:u w:val="single"/>
                  <w:lang w:val="en-GB"/>
                </w:rPr>
                <w:delText xml:space="preserve">Proportion of </w:delText>
              </w:r>
              <w:r w:rsidR="00370E69" w:rsidRPr="00E50FA4">
                <w:rPr>
                  <w:rFonts w:ascii="Times New Roman" w:eastAsia="Times New Roman" w:hAnsi="Times New Roman" w:cs="Times New Roman"/>
                  <w:b/>
                  <w:noProof/>
                  <w:sz w:val="24"/>
                  <w:u w:val="single"/>
                  <w:lang w:val="en-GB"/>
                </w:rPr>
                <w:delText xml:space="preserve">total </w:delText>
              </w:r>
              <w:r w:rsidRPr="00E50FA4">
                <w:rPr>
                  <w:rFonts w:ascii="Times New Roman" w:eastAsia="Times New Roman" w:hAnsi="Times New Roman" w:cs="Times New Roman"/>
                  <w:b/>
                  <w:noProof/>
                  <w:sz w:val="24"/>
                  <w:u w:val="single"/>
                  <w:lang w:val="en-GB"/>
                </w:rPr>
                <w:delText>assets covered</w:delText>
              </w:r>
            </w:del>
          </w:p>
          <w:p w14:paraId="2F7D3EA9" w14:textId="77777777" w:rsidR="00E77292" w:rsidRPr="00E50FA4" w:rsidRDefault="005A4494" w:rsidP="00DA390D">
            <w:pPr>
              <w:spacing w:before="120" w:after="120"/>
              <w:jc w:val="both"/>
              <w:rPr>
                <w:del w:id="1812" w:author="Author"/>
                <w:rFonts w:ascii="Times New Roman" w:eastAsia="Times New Roman" w:hAnsi="Times New Roman" w:cs="Times New Roman"/>
                <w:noProof/>
                <w:sz w:val="24"/>
                <w:lang w:val="en-GB"/>
              </w:rPr>
            </w:pPr>
            <w:del w:id="1813"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w:delText>
              </w:r>
              <w:r w:rsidR="00370E69" w:rsidRPr="00E50FA4">
                <w:rPr>
                  <w:rFonts w:ascii="Times New Roman" w:eastAsia="Times New Roman" w:hAnsi="Times New Roman" w:cs="Times New Roman"/>
                  <w:noProof/>
                  <w:sz w:val="24"/>
                  <w:lang w:val="en-GB"/>
                </w:rPr>
                <w:delText>total</w:delText>
              </w:r>
              <w:r w:rsidR="00E77292" w:rsidRPr="00E50FA4">
                <w:rPr>
                  <w:rFonts w:ascii="Times New Roman" w:eastAsia="Times New Roman" w:hAnsi="Times New Roman" w:cs="Times New Roman"/>
                  <w:noProof/>
                  <w:sz w:val="24"/>
                  <w:lang w:val="en-GB"/>
                </w:rPr>
                <w:delText xml:space="preserve"> assets covered</w:delText>
              </w:r>
              <w:r w:rsidR="002F5976" w:rsidRPr="00E50FA4">
                <w:rPr>
                  <w:rFonts w:ascii="Times New Roman" w:eastAsia="Times New Roman" w:hAnsi="Times New Roman" w:cs="Times New Roman"/>
                  <w:noProof/>
                  <w:sz w:val="24"/>
                  <w:lang w:val="en-GB"/>
                </w:rPr>
                <w:delText xml:space="preserve"> by the GAR</w:delText>
              </w:r>
              <w:r w:rsidR="00E77292" w:rsidRPr="00E50FA4">
                <w:rPr>
                  <w:rFonts w:ascii="Times New Roman" w:eastAsia="Times New Roman" w:hAnsi="Times New Roman" w:cs="Times New Roman"/>
                  <w:noProof/>
                  <w:sz w:val="24"/>
                  <w:lang w:val="en-GB"/>
                </w:rPr>
                <w:delText xml:space="preserve">. The item shall be expressed </w:delText>
              </w:r>
              <w:r w:rsidR="00292EF5" w:rsidRPr="00E50FA4">
                <w:rPr>
                  <w:rFonts w:ascii="Times New Roman" w:eastAsia="Times New Roman" w:hAnsi="Times New Roman" w:cs="Times New Roman"/>
                  <w:noProof/>
                  <w:sz w:val="24"/>
                  <w:lang w:val="en-GB"/>
                </w:rPr>
                <w:delText xml:space="preserve">in </w:delText>
              </w:r>
              <w:r w:rsidR="00E77292" w:rsidRPr="00E50FA4">
                <w:rPr>
                  <w:rFonts w:ascii="Times New Roman" w:eastAsia="Times New Roman" w:hAnsi="Times New Roman" w:cs="Times New Roman"/>
                  <w:noProof/>
                  <w:sz w:val="24"/>
                  <w:lang w:val="en-GB"/>
                </w:rPr>
                <w:delText>percentage</w:delText>
              </w:r>
              <w:r w:rsidR="00292EF5" w:rsidRPr="00E50FA4">
                <w:rPr>
                  <w:rFonts w:ascii="Times New Roman" w:eastAsia="Times New Roman" w:hAnsi="Times New Roman" w:cs="Times New Roman"/>
                  <w:noProof/>
                  <w:sz w:val="24"/>
                  <w:lang w:val="en-GB"/>
                </w:rPr>
                <w:delText xml:space="preserve"> terms</w:delText>
              </w:r>
              <w:r w:rsidR="00E77292" w:rsidRPr="00E50FA4">
                <w:rPr>
                  <w:rFonts w:ascii="Times New Roman" w:eastAsia="Times New Roman" w:hAnsi="Times New Roman" w:cs="Times New Roman"/>
                  <w:noProof/>
                  <w:sz w:val="24"/>
                  <w:lang w:val="en-GB"/>
                </w:rPr>
                <w:delText>.</w:delText>
              </w:r>
            </w:del>
          </w:p>
          <w:p w14:paraId="72D9AA17" w14:textId="77777777" w:rsidR="00E77292" w:rsidRPr="00E50FA4" w:rsidRDefault="00E77292" w:rsidP="008D522D">
            <w:pPr>
              <w:spacing w:before="120" w:after="120"/>
              <w:jc w:val="both"/>
              <w:rPr>
                <w:del w:id="1814" w:author="Author"/>
                <w:rFonts w:ascii="Times New Roman" w:eastAsia="Times New Roman" w:hAnsi="Times New Roman" w:cs="Times New Roman"/>
                <w:noProof/>
                <w:sz w:val="24"/>
                <w:lang w:val="en-GB"/>
              </w:rPr>
            </w:pPr>
            <w:del w:id="1815" w:author="Author">
              <w:r w:rsidRPr="00E50FA4">
                <w:rPr>
                  <w:rFonts w:ascii="Times New Roman" w:eastAsia="Times New Roman" w:hAnsi="Times New Roman" w:cs="Times New Roman"/>
                  <w:noProof/>
                  <w:sz w:val="24"/>
                  <w:lang w:val="en-GB"/>
                </w:rPr>
                <w:delText xml:space="preserve">The numerator of the KPI shall be the gross carrying amount of the stock of </w:delText>
              </w:r>
              <w:r w:rsidR="003216E1"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w:delText>
              </w:r>
              <w:r w:rsidR="006C1C7B" w:rsidRPr="00E50FA4">
                <w:rPr>
                  <w:rFonts w:ascii="Times New Roman" w:eastAsia="Times New Roman" w:hAnsi="Times New Roman" w:cs="Times New Roman"/>
                  <w:noProof/>
                  <w:sz w:val="24"/>
                  <w:lang w:val="en-GB"/>
                </w:rPr>
                <w:delText>column (</w:delText>
              </w:r>
              <w:r w:rsidRPr="00E50FA4">
                <w:rPr>
                  <w:rFonts w:ascii="Times New Roman" w:eastAsia="Times New Roman" w:hAnsi="Times New Roman" w:cs="Times New Roman"/>
                  <w:noProof/>
                  <w:sz w:val="24"/>
                  <w:lang w:val="en-GB"/>
                </w:rPr>
                <w:delText>1</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235F33E3" w14:textId="77777777" w:rsidR="00E77292" w:rsidRPr="00E50FA4" w:rsidRDefault="00E77292" w:rsidP="002A56D2">
            <w:pPr>
              <w:spacing w:before="120" w:after="120"/>
              <w:jc w:val="both"/>
              <w:rPr>
                <w:del w:id="1816" w:author="Author"/>
                <w:rFonts w:ascii="Times New Roman" w:eastAsia="Times New Roman" w:hAnsi="Times New Roman" w:cs="Times New Roman"/>
                <w:noProof/>
                <w:sz w:val="24"/>
                <w:lang w:val="en-GB"/>
              </w:rPr>
            </w:pPr>
            <w:del w:id="1817" w:author="Author">
              <w:r w:rsidRPr="00E50FA4">
                <w:rPr>
                  <w:rFonts w:ascii="Times New Roman" w:eastAsia="Times New Roman" w:hAnsi="Times New Roman" w:cs="Times New Roman"/>
                  <w:noProof/>
                  <w:sz w:val="24"/>
                  <w:lang w:val="en-GB"/>
                </w:rPr>
                <w:delText xml:space="preserve">The denominator of the KPI shall be the gross carrying amount of total assets </w:delText>
              </w:r>
              <w:r w:rsidR="003216E1" w:rsidRPr="00E50FA4">
                <w:rPr>
                  <w:rFonts w:ascii="Times New Roman" w:eastAsia="Times New Roman" w:hAnsi="Times New Roman" w:cs="Times New Roman"/>
                  <w:noProof/>
                  <w:sz w:val="24"/>
                  <w:lang w:val="en-GB"/>
                </w:rPr>
                <w:delText xml:space="preserve">on institutions’ balance sheet </w:delText>
              </w:r>
              <w:r w:rsidRPr="00E50FA4">
                <w:rPr>
                  <w:rFonts w:ascii="Times New Roman" w:eastAsia="Times New Roman" w:hAnsi="Times New Roman" w:cs="Times New Roman"/>
                  <w:noProof/>
                  <w:sz w:val="24"/>
                  <w:lang w:val="en-GB"/>
                </w:rPr>
                <w:delText xml:space="preserve">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w:delText>
              </w:r>
              <w:r w:rsidR="002A56D2" w:rsidRPr="00E50FA4">
                <w:rPr>
                  <w:rFonts w:ascii="Times New Roman" w:eastAsia="Times New Roman" w:hAnsi="Times New Roman" w:cs="Times New Roman"/>
                  <w:noProof/>
                  <w:sz w:val="24"/>
                  <w:lang w:val="en-GB"/>
                </w:rPr>
                <w:delText xml:space="preserve">the </w:delText>
              </w:r>
              <w:r w:rsidRPr="00E50FA4">
                <w:rPr>
                  <w:rFonts w:ascii="Times New Roman" w:eastAsia="Times New Roman" w:hAnsi="Times New Roman" w:cs="Times New Roman"/>
                  <w:noProof/>
                  <w:sz w:val="24"/>
                  <w:lang w:val="en-GB"/>
                </w:rPr>
                <w:delText xml:space="preserve">instructions corresponding to row </w:delText>
              </w:r>
              <w:r w:rsidR="0070481D" w:rsidRPr="00E50FA4">
                <w:rPr>
                  <w:rFonts w:ascii="Times New Roman" w:eastAsia="Times New Roman" w:hAnsi="Times New Roman" w:cs="Times New Roman"/>
                  <w:noProof/>
                  <w:sz w:val="24"/>
                  <w:lang w:val="en-GB"/>
                </w:rPr>
                <w:delText>5</w:delText>
              </w:r>
              <w:r w:rsidR="001B0E70" w:rsidRPr="00E50FA4">
                <w:rPr>
                  <w:rFonts w:ascii="Times New Roman" w:eastAsia="Times New Roman" w:hAnsi="Times New Roman" w:cs="Times New Roman"/>
                  <w:noProof/>
                  <w:sz w:val="24"/>
                  <w:lang w:val="en-GB"/>
                </w:rPr>
                <w:delText>0</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 xml:space="preserve">. </w:delText>
              </w:r>
            </w:del>
          </w:p>
        </w:tc>
      </w:tr>
      <w:tr w:rsidR="00E77292" w:rsidRPr="00E50FA4" w14:paraId="52D5C019" w14:textId="77777777" w:rsidTr="00BA313D">
        <w:trPr>
          <w:del w:id="1818" w:author="Author"/>
        </w:trPr>
        <w:tc>
          <w:tcPr>
            <w:tcW w:w="1188" w:type="dxa"/>
            <w:tcBorders>
              <w:top w:val="single" w:sz="4" w:space="0" w:color="auto"/>
              <w:left w:val="single" w:sz="4" w:space="0" w:color="auto"/>
              <w:bottom w:val="single" w:sz="4" w:space="0" w:color="auto"/>
              <w:right w:val="single" w:sz="4" w:space="0" w:color="auto"/>
            </w:tcBorders>
          </w:tcPr>
          <w:p w14:paraId="069F6AE1" w14:textId="77777777" w:rsidR="00E77292" w:rsidRPr="00E50FA4" w:rsidRDefault="0077330E" w:rsidP="00D35812">
            <w:pPr>
              <w:spacing w:before="120" w:after="120"/>
              <w:jc w:val="both"/>
              <w:rPr>
                <w:del w:id="1819" w:author="Author"/>
                <w:rFonts w:ascii="Times New Roman" w:eastAsia="Times New Roman" w:hAnsi="Times New Roman" w:cs="Times New Roman"/>
                <w:noProof/>
                <w:sz w:val="24"/>
                <w:lang w:val="en-GB"/>
              </w:rPr>
            </w:pPr>
            <w:del w:id="1820" w:author="Author">
              <w:r w:rsidRPr="00E50FA4">
                <w:rPr>
                  <w:rFonts w:ascii="Times New Roman" w:eastAsia="Times New Roman" w:hAnsi="Times New Roman" w:cs="Times New Roman"/>
                  <w:noProof/>
                  <w:sz w:val="24"/>
                  <w:lang w:val="en-GB"/>
                </w:rPr>
                <w:delText>q</w:delText>
              </w:r>
            </w:del>
          </w:p>
        </w:tc>
        <w:tc>
          <w:tcPr>
            <w:tcW w:w="7879" w:type="dxa"/>
            <w:tcBorders>
              <w:top w:val="single" w:sz="4" w:space="0" w:color="auto"/>
              <w:left w:val="single" w:sz="4" w:space="0" w:color="auto"/>
              <w:bottom w:val="single" w:sz="4" w:space="0" w:color="auto"/>
              <w:right w:val="single" w:sz="4" w:space="0" w:color="auto"/>
            </w:tcBorders>
          </w:tcPr>
          <w:p w14:paraId="2CD3FC5A" w14:textId="77777777" w:rsidR="00E77292" w:rsidRPr="00E50FA4" w:rsidRDefault="00E77292" w:rsidP="00DA390D">
            <w:pPr>
              <w:spacing w:before="120" w:after="120"/>
              <w:jc w:val="both"/>
              <w:rPr>
                <w:del w:id="1821" w:author="Author"/>
                <w:rFonts w:ascii="Times New Roman" w:eastAsia="Times New Roman" w:hAnsi="Times New Roman" w:cs="Times New Roman"/>
                <w:b/>
                <w:noProof/>
                <w:sz w:val="24"/>
                <w:u w:val="single"/>
                <w:lang w:val="en-GB"/>
              </w:rPr>
            </w:pPr>
            <w:del w:id="1822" w:author="Author">
              <w:r w:rsidRPr="00E50FA4">
                <w:rPr>
                  <w:rFonts w:ascii="Times New Roman" w:eastAsia="Times New Roman" w:hAnsi="Times New Roman" w:cs="Times New Roman"/>
                  <w:b/>
                  <w:noProof/>
                  <w:sz w:val="24"/>
                  <w:u w:val="single"/>
                  <w:lang w:val="en-GB"/>
                </w:rPr>
                <w:delText>Proportion of new assets funding taxonomy relevant sectors</w:delText>
              </w:r>
            </w:del>
          </w:p>
          <w:p w14:paraId="5B84CE87" w14:textId="77777777" w:rsidR="00E77292" w:rsidRPr="00E50FA4" w:rsidRDefault="00BA4944" w:rsidP="00DA390D">
            <w:pPr>
              <w:spacing w:before="120" w:after="120"/>
              <w:jc w:val="both"/>
              <w:rPr>
                <w:del w:id="1823" w:author="Author"/>
                <w:rFonts w:ascii="Times New Roman" w:eastAsia="Times New Roman" w:hAnsi="Times New Roman" w:cs="Times New Roman"/>
                <w:noProof/>
                <w:sz w:val="24"/>
                <w:lang w:val="en-GB"/>
              </w:rPr>
            </w:pPr>
            <w:del w:id="1824" w:author="Author">
              <w:r w:rsidRPr="00E50FA4">
                <w:rPr>
                  <w:rFonts w:ascii="Times New Roman" w:eastAsia="Times New Roman" w:hAnsi="Times New Roman" w:cs="Times New Roman"/>
                  <w:noProof/>
                  <w:sz w:val="24"/>
                  <w:lang w:val="en-GB"/>
                </w:rPr>
                <w:delText xml:space="preserve">Institutions shall disclose the </w:delText>
              </w:r>
              <w:r w:rsidR="00E77292" w:rsidRPr="00E50FA4">
                <w:rPr>
                  <w:rFonts w:ascii="Times New Roman" w:eastAsia="Times New Roman" w:hAnsi="Times New Roman" w:cs="Times New Roman"/>
                  <w:noProof/>
                  <w:sz w:val="24"/>
                  <w:lang w:val="en-GB"/>
                </w:rPr>
                <w:delText xml:space="preserve">proportion of new assets (i.e. assets originated within the current disclosure period) funding </w:delText>
              </w:r>
              <w:r w:rsidR="007431C9" w:rsidRPr="00E50FA4">
                <w:rPr>
                  <w:rFonts w:ascii="Times New Roman" w:eastAsia="Times New Roman" w:hAnsi="Times New Roman" w:cs="Times New Roman"/>
                  <w:noProof/>
                  <w:sz w:val="24"/>
                  <w:lang w:val="en-GB"/>
                </w:rPr>
                <w:delText xml:space="preserve">taxonomy-relevant </w:delText>
              </w:r>
              <w:r w:rsidR="00E77292" w:rsidRPr="00E50FA4">
                <w:rPr>
                  <w:rFonts w:ascii="Times New Roman" w:eastAsia="Times New Roman" w:hAnsi="Times New Roman" w:cs="Times New Roman"/>
                  <w:noProof/>
                  <w:sz w:val="24"/>
                  <w:lang w:val="en-GB"/>
                </w:rPr>
                <w:delText xml:space="preserve">activities </w:delText>
              </w:r>
              <w:r w:rsidR="007431C9" w:rsidRPr="00E50FA4">
                <w:rPr>
                  <w:rFonts w:ascii="Times New Roman" w:eastAsia="Times New Roman" w:hAnsi="Times New Roman" w:cs="Times New Roman"/>
                  <w:noProof/>
                  <w:sz w:val="24"/>
                  <w:lang w:val="en-GB"/>
                </w:rPr>
                <w:delText xml:space="preserve">(i.e. eligible assets) for </w:delText>
              </w:r>
              <w:r w:rsidR="00883438" w:rsidRPr="00E50FA4">
                <w:rPr>
                  <w:rFonts w:ascii="Times New Roman" w:eastAsia="Times New Roman" w:hAnsi="Times New Roman" w:cs="Times New Roman"/>
                  <w:noProof/>
                  <w:sz w:val="24"/>
                  <w:lang w:val="en-GB"/>
                </w:rPr>
                <w:delText>the objective of climate change mitigation</w:delText>
              </w:r>
              <w:r w:rsidR="00E77292" w:rsidRPr="00E50FA4">
                <w:rPr>
                  <w:rFonts w:ascii="Times New Roman" w:eastAsia="Times New Roman" w:hAnsi="Times New Roman" w:cs="Times New Roman"/>
                  <w:noProof/>
                  <w:sz w:val="24"/>
                  <w:lang w:val="en-GB"/>
                </w:rPr>
                <w:delText xml:space="preserve"> in total new eligible assets (i.e. eligible assets originated within the current disclosure period). New assets shall be calculated net of repayments and other reductions.</w:delText>
              </w:r>
            </w:del>
          </w:p>
          <w:p w14:paraId="10F3F5F9" w14:textId="77777777" w:rsidR="00E77292" w:rsidRPr="00E50FA4" w:rsidRDefault="00E77292" w:rsidP="008D522D">
            <w:pPr>
              <w:spacing w:before="120" w:after="120"/>
              <w:jc w:val="both"/>
              <w:rPr>
                <w:del w:id="1825" w:author="Author"/>
                <w:rFonts w:ascii="Times New Roman" w:eastAsia="Times New Roman" w:hAnsi="Times New Roman" w:cs="Times New Roman"/>
                <w:noProof/>
                <w:sz w:val="24"/>
                <w:lang w:val="en-GB"/>
              </w:rPr>
            </w:pPr>
            <w:del w:id="1826" w:author="Author">
              <w:r w:rsidRPr="00E50FA4">
                <w:rPr>
                  <w:rFonts w:ascii="Times New Roman" w:eastAsia="Times New Roman" w:hAnsi="Times New Roman" w:cs="Times New Roman"/>
                  <w:noProof/>
                  <w:sz w:val="24"/>
                  <w:lang w:val="en-GB"/>
                </w:rPr>
                <w:delText>T</w:delText>
              </w:r>
              <w:r w:rsidR="00BA4944" w:rsidRPr="00E50FA4">
                <w:rPr>
                  <w:rFonts w:ascii="Times New Roman" w:eastAsia="Times New Roman" w:hAnsi="Times New Roman" w:cs="Times New Roman"/>
                  <w:noProof/>
                  <w:sz w:val="24"/>
                  <w:lang w:val="en-GB"/>
                </w:rPr>
                <w:delText>is</w:delText>
              </w:r>
              <w:r w:rsidRPr="00E50FA4">
                <w:rPr>
                  <w:rFonts w:ascii="Times New Roman" w:eastAsia="Times New Roman" w:hAnsi="Times New Roman" w:cs="Times New Roman"/>
                  <w:noProof/>
                  <w:sz w:val="24"/>
                  <w:lang w:val="en-GB"/>
                </w:rPr>
                <w:delText xml:space="preserve"> item shall be expressed as </w:delText>
              </w:r>
              <w:r w:rsidR="004D6FC8" w:rsidRPr="00E50FA4">
                <w:rPr>
                  <w:rFonts w:ascii="Times New Roman" w:eastAsia="Times New Roman" w:hAnsi="Times New Roman" w:cs="Times New Roman"/>
                  <w:noProof/>
                  <w:sz w:val="24"/>
                  <w:lang w:val="en-GB"/>
                </w:rPr>
                <w:delText xml:space="preserve">in </w:delText>
              </w:r>
              <w:r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Pr="00E50FA4">
                <w:rPr>
                  <w:rFonts w:ascii="Times New Roman" w:eastAsia="Times New Roman" w:hAnsi="Times New Roman" w:cs="Times New Roman"/>
                  <w:noProof/>
                  <w:sz w:val="24"/>
                  <w:lang w:val="en-GB"/>
                </w:rPr>
                <w:delText>.</w:delText>
              </w:r>
            </w:del>
          </w:p>
          <w:p w14:paraId="7A301EA1" w14:textId="77777777" w:rsidR="00E77292" w:rsidRPr="00E50FA4" w:rsidRDefault="00E77292" w:rsidP="001B102C">
            <w:pPr>
              <w:spacing w:before="120" w:after="120"/>
              <w:jc w:val="both"/>
              <w:rPr>
                <w:del w:id="1827" w:author="Author"/>
                <w:rFonts w:ascii="Times New Roman" w:eastAsia="Times New Roman" w:hAnsi="Times New Roman" w:cs="Times New Roman"/>
                <w:noProof/>
                <w:sz w:val="24"/>
                <w:lang w:val="en-GB"/>
              </w:rPr>
            </w:pPr>
            <w:del w:id="1828"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funding taxonomy relevant sectors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b</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23140A24" w14:textId="77777777" w:rsidR="00E77292" w:rsidRPr="00E50FA4" w:rsidRDefault="00E77292" w:rsidP="002A56D2">
            <w:pPr>
              <w:spacing w:before="120" w:after="120"/>
              <w:jc w:val="both"/>
              <w:rPr>
                <w:del w:id="1829" w:author="Author"/>
                <w:rFonts w:ascii="Times New Roman" w:eastAsia="Times New Roman" w:hAnsi="Times New Roman" w:cs="Times New Roman"/>
                <w:b/>
                <w:noProof/>
                <w:sz w:val="24"/>
                <w:u w:val="single"/>
                <w:lang w:val="en-GB"/>
              </w:rPr>
            </w:pPr>
            <w:del w:id="1830"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5054F2" w:rsidRPr="00E50FA4">
                <w:rPr>
                  <w:rFonts w:ascii="Times New Roman" w:eastAsia="Times New Roman" w:hAnsi="Times New Roman" w:cs="Times New Roman"/>
                  <w:noProof/>
                  <w:sz w:val="24"/>
                  <w:lang w:val="en-GB"/>
                </w:rPr>
                <w:delText xml:space="preserve">new </w:delText>
              </w:r>
              <w:r w:rsidR="00EB273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w:delText>
              </w:r>
              <w:r w:rsidR="00491A29"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491A29"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6C1C7B"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40486A01" w14:textId="77777777" w:rsidTr="00BA313D">
        <w:trPr>
          <w:del w:id="1831" w:author="Author"/>
        </w:trPr>
        <w:tc>
          <w:tcPr>
            <w:tcW w:w="1188" w:type="dxa"/>
            <w:tcBorders>
              <w:top w:val="single" w:sz="4" w:space="0" w:color="auto"/>
              <w:left w:val="single" w:sz="4" w:space="0" w:color="auto"/>
              <w:bottom w:val="single" w:sz="4" w:space="0" w:color="auto"/>
              <w:right w:val="single" w:sz="4" w:space="0" w:color="auto"/>
            </w:tcBorders>
          </w:tcPr>
          <w:p w14:paraId="6D3761AF" w14:textId="77777777" w:rsidR="00E77292" w:rsidRPr="00E50FA4" w:rsidRDefault="0077330E" w:rsidP="00D35812">
            <w:pPr>
              <w:spacing w:before="120" w:after="120"/>
              <w:jc w:val="both"/>
              <w:rPr>
                <w:del w:id="1832" w:author="Author"/>
                <w:rFonts w:ascii="Times New Roman" w:eastAsia="Times New Roman" w:hAnsi="Times New Roman" w:cs="Times New Roman"/>
                <w:noProof/>
                <w:sz w:val="24"/>
                <w:lang w:val="en-GB"/>
              </w:rPr>
            </w:pPr>
            <w:del w:id="1833" w:author="Author">
              <w:r w:rsidRPr="00E50FA4">
                <w:rPr>
                  <w:rFonts w:ascii="Times New Roman" w:eastAsia="Times New Roman" w:hAnsi="Times New Roman" w:cs="Times New Roman"/>
                  <w:noProof/>
                  <w:sz w:val="24"/>
                  <w:lang w:val="en-GB"/>
                </w:rPr>
                <w:delText>r</w:delText>
              </w:r>
            </w:del>
          </w:p>
        </w:tc>
        <w:tc>
          <w:tcPr>
            <w:tcW w:w="7879" w:type="dxa"/>
            <w:tcBorders>
              <w:top w:val="single" w:sz="4" w:space="0" w:color="auto"/>
              <w:left w:val="single" w:sz="4" w:space="0" w:color="auto"/>
              <w:bottom w:val="single" w:sz="4" w:space="0" w:color="auto"/>
              <w:right w:val="single" w:sz="4" w:space="0" w:color="auto"/>
            </w:tcBorders>
          </w:tcPr>
          <w:p w14:paraId="00AB7847" w14:textId="77777777" w:rsidR="00E77292" w:rsidRPr="00E50FA4" w:rsidRDefault="00E77292" w:rsidP="00DA390D">
            <w:pPr>
              <w:spacing w:before="120" w:after="120"/>
              <w:jc w:val="both"/>
              <w:rPr>
                <w:del w:id="1834" w:author="Author"/>
                <w:rFonts w:ascii="Times New Roman" w:eastAsia="Times New Roman" w:hAnsi="Times New Roman" w:cs="Times New Roman"/>
                <w:b/>
                <w:noProof/>
                <w:sz w:val="24"/>
                <w:u w:val="single"/>
                <w:lang w:val="en-GB"/>
              </w:rPr>
            </w:pPr>
            <w:del w:id="1835"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4D31FF74" w14:textId="77777777" w:rsidR="00E77292" w:rsidRPr="00E50FA4" w:rsidRDefault="00E77292" w:rsidP="00DA390D">
            <w:pPr>
              <w:spacing w:before="120" w:after="120"/>
              <w:jc w:val="both"/>
              <w:rPr>
                <w:del w:id="1836" w:author="Author"/>
                <w:rFonts w:ascii="Times New Roman" w:eastAsia="Times New Roman" w:hAnsi="Times New Roman" w:cs="Times New Roman"/>
                <w:noProof/>
                <w:sz w:val="24"/>
                <w:lang w:val="en-GB"/>
              </w:rPr>
            </w:pPr>
            <w:del w:id="1837" w:author="Author">
              <w:r w:rsidRPr="00E50FA4">
                <w:rPr>
                  <w:rFonts w:ascii="Times New Roman" w:eastAsia="Times New Roman" w:hAnsi="Times New Roman" w:cs="Times New Roman"/>
                  <w:noProof/>
                  <w:sz w:val="24"/>
                  <w:lang w:val="en-GB"/>
                </w:rPr>
                <w:delText xml:space="preserve">Institutions shall disclose the proportion of new assets (i.e. assets originated within the current disclosure period) funding environmentally sustainable activities </w:delText>
              </w:r>
              <w:r w:rsidR="002F5976" w:rsidRPr="00E50FA4">
                <w:rPr>
                  <w:rFonts w:ascii="Times New Roman" w:eastAsia="Times New Roman" w:hAnsi="Times New Roman" w:cs="Times New Roman"/>
                  <w:noProof/>
                  <w:sz w:val="24"/>
                  <w:lang w:val="en-GB"/>
                </w:rPr>
                <w:delText xml:space="preserve">for the objective of climate change mitigation </w:delText>
              </w:r>
              <w:r w:rsidRPr="00E50FA4">
                <w:rPr>
                  <w:rFonts w:ascii="Times New Roman" w:eastAsia="Times New Roman" w:hAnsi="Times New Roman" w:cs="Times New Roman"/>
                  <w:noProof/>
                  <w:sz w:val="24"/>
                  <w:lang w:val="en-GB"/>
                </w:rPr>
                <w:delText>in total new eligible assets (i.e. eligible assets originated within the current disclosure period). New assets shall be calculated net of repayments and other reductions.</w:delText>
              </w:r>
            </w:del>
          </w:p>
          <w:p w14:paraId="1221DFCF" w14:textId="77777777" w:rsidR="00E77292" w:rsidRPr="00E50FA4" w:rsidRDefault="00E77292" w:rsidP="008D522D">
            <w:pPr>
              <w:spacing w:before="120" w:after="120"/>
              <w:jc w:val="both"/>
              <w:rPr>
                <w:del w:id="1838" w:author="Author"/>
                <w:rFonts w:ascii="Times New Roman" w:eastAsia="Times New Roman" w:hAnsi="Times New Roman" w:cs="Times New Roman"/>
                <w:noProof/>
                <w:sz w:val="24"/>
                <w:lang w:val="en-GB"/>
              </w:rPr>
            </w:pPr>
            <w:del w:id="1839" w:author="Author">
              <w:r w:rsidRPr="00E50FA4">
                <w:rPr>
                  <w:rFonts w:ascii="Times New Roman" w:eastAsia="Times New Roman" w:hAnsi="Times New Roman" w:cs="Times New Roman"/>
                  <w:noProof/>
                  <w:sz w:val="24"/>
                  <w:lang w:val="en-GB"/>
                </w:rPr>
                <w:delText>The item shall be expressed as a percentage.</w:delText>
              </w:r>
            </w:del>
          </w:p>
          <w:p w14:paraId="3893BEE6" w14:textId="77777777" w:rsidR="00E77292" w:rsidRPr="00E50FA4" w:rsidRDefault="00E77292" w:rsidP="001B102C">
            <w:pPr>
              <w:spacing w:before="120" w:after="120"/>
              <w:jc w:val="both"/>
              <w:rPr>
                <w:del w:id="1840" w:author="Author"/>
                <w:rFonts w:ascii="Times New Roman" w:eastAsia="Times New Roman" w:hAnsi="Times New Roman" w:cs="Times New Roman"/>
                <w:noProof/>
                <w:sz w:val="24"/>
                <w:lang w:val="en-GB"/>
              </w:rPr>
            </w:pPr>
            <w:del w:id="1841"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2A56D2"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c</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170F47F6" w14:textId="77777777" w:rsidR="00E77292" w:rsidRPr="00E50FA4" w:rsidRDefault="00E77292" w:rsidP="00D35AD5">
            <w:pPr>
              <w:spacing w:before="120" w:after="120"/>
              <w:jc w:val="both"/>
              <w:rPr>
                <w:del w:id="1842" w:author="Author"/>
                <w:rFonts w:ascii="Times New Roman" w:eastAsia="Times New Roman" w:hAnsi="Times New Roman" w:cs="Times New Roman"/>
                <w:b/>
                <w:noProof/>
                <w:sz w:val="24"/>
                <w:u w:val="single"/>
                <w:lang w:val="en-GB"/>
              </w:rPr>
            </w:pPr>
            <w:del w:id="1843"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F62731" w:rsidRPr="00E50FA4">
                <w:rPr>
                  <w:rFonts w:ascii="Times New Roman" w:eastAsia="Times New Roman" w:hAnsi="Times New Roman" w:cs="Times New Roman"/>
                  <w:noProof/>
                  <w:sz w:val="24"/>
                  <w:lang w:val="en-GB"/>
                </w:rPr>
                <w:delText xml:space="preserve">new </w:delText>
              </w:r>
              <w:r w:rsidR="00EB2734" w:rsidRPr="00E50FA4">
                <w:rPr>
                  <w:rFonts w:ascii="Times New Roman" w:eastAsia="Times New Roman" w:hAnsi="Times New Roman" w:cs="Times New Roman"/>
                  <w:noProof/>
                  <w:sz w:val="24"/>
                  <w:lang w:val="en-GB"/>
                </w:rPr>
                <w:delText xml:space="preserve">covered </w:delText>
              </w:r>
              <w:r w:rsidRPr="00E50FA4">
                <w:rPr>
                  <w:rFonts w:ascii="Times New Roman" w:eastAsia="Times New Roman" w:hAnsi="Times New Roman" w:cs="Times New Roman"/>
                  <w:noProof/>
                  <w:sz w:val="24"/>
                  <w:lang w:val="en-GB"/>
                </w:rPr>
                <w:delText xml:space="preserve">assets </w:delText>
              </w:r>
              <w:r w:rsidR="00F62731"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62CA0897" w14:textId="77777777" w:rsidTr="00BA313D">
        <w:trPr>
          <w:del w:id="1844" w:author="Author"/>
        </w:trPr>
        <w:tc>
          <w:tcPr>
            <w:tcW w:w="1188" w:type="dxa"/>
            <w:tcBorders>
              <w:top w:val="single" w:sz="4" w:space="0" w:color="auto"/>
              <w:left w:val="single" w:sz="4" w:space="0" w:color="auto"/>
              <w:bottom w:val="single" w:sz="4" w:space="0" w:color="auto"/>
              <w:right w:val="single" w:sz="4" w:space="0" w:color="auto"/>
            </w:tcBorders>
          </w:tcPr>
          <w:p w14:paraId="351786B3" w14:textId="77777777" w:rsidR="00E77292" w:rsidRPr="00E50FA4" w:rsidRDefault="0077330E" w:rsidP="00D35812">
            <w:pPr>
              <w:spacing w:before="120" w:after="120"/>
              <w:jc w:val="both"/>
              <w:rPr>
                <w:del w:id="1845" w:author="Author"/>
                <w:rFonts w:ascii="Times New Roman" w:eastAsia="Times New Roman" w:hAnsi="Times New Roman" w:cs="Times New Roman"/>
                <w:noProof/>
                <w:sz w:val="24"/>
                <w:lang w:val="en-GB"/>
              </w:rPr>
            </w:pPr>
            <w:del w:id="1846" w:author="Author">
              <w:r w:rsidRPr="00E50FA4">
                <w:rPr>
                  <w:rFonts w:ascii="Times New Roman" w:eastAsia="Times New Roman" w:hAnsi="Times New Roman" w:cs="Times New Roman"/>
                  <w:noProof/>
                  <w:sz w:val="24"/>
                  <w:lang w:val="en-GB"/>
                </w:rPr>
                <w:lastRenderedPageBreak/>
                <w:delText>s</w:delText>
              </w:r>
            </w:del>
          </w:p>
        </w:tc>
        <w:tc>
          <w:tcPr>
            <w:tcW w:w="7879" w:type="dxa"/>
            <w:tcBorders>
              <w:top w:val="single" w:sz="4" w:space="0" w:color="auto"/>
              <w:left w:val="single" w:sz="4" w:space="0" w:color="auto"/>
              <w:bottom w:val="single" w:sz="4" w:space="0" w:color="auto"/>
              <w:right w:val="single" w:sz="4" w:space="0" w:color="auto"/>
            </w:tcBorders>
          </w:tcPr>
          <w:p w14:paraId="62974ECD" w14:textId="77777777" w:rsidR="00E77292" w:rsidRPr="00E50FA4" w:rsidRDefault="00E77292" w:rsidP="00DA390D">
            <w:pPr>
              <w:spacing w:before="120" w:after="120"/>
              <w:jc w:val="both"/>
              <w:rPr>
                <w:del w:id="1847" w:author="Author"/>
                <w:rFonts w:ascii="Times New Roman" w:eastAsia="Times New Roman" w:hAnsi="Times New Roman" w:cs="Times New Roman"/>
                <w:b/>
                <w:noProof/>
                <w:sz w:val="24"/>
                <w:u w:val="single"/>
                <w:lang w:val="en-GB"/>
              </w:rPr>
            </w:pPr>
            <w:del w:id="1848" w:author="Author">
              <w:r w:rsidRPr="00E50FA4">
                <w:rPr>
                  <w:rFonts w:ascii="Times New Roman" w:eastAsia="Times New Roman" w:hAnsi="Times New Roman" w:cs="Times New Roman"/>
                  <w:b/>
                  <w:noProof/>
                  <w:sz w:val="24"/>
                  <w:u w:val="single"/>
                  <w:lang w:val="en-GB"/>
                </w:rPr>
                <w:delText>Of which: specialised lending</w:delText>
              </w:r>
            </w:del>
          </w:p>
          <w:p w14:paraId="61B6FD24" w14:textId="77777777" w:rsidR="00E77292" w:rsidRPr="00E50FA4" w:rsidRDefault="005A4494" w:rsidP="00DA390D">
            <w:pPr>
              <w:spacing w:before="120" w:after="120"/>
              <w:jc w:val="both"/>
              <w:rPr>
                <w:del w:id="1849" w:author="Author"/>
                <w:rFonts w:ascii="Times New Roman" w:eastAsia="Times New Roman" w:hAnsi="Times New Roman" w:cs="Times New Roman"/>
                <w:noProof/>
                <w:sz w:val="24"/>
                <w:lang w:val="en-GB"/>
              </w:rPr>
            </w:pPr>
            <w:del w:id="1850"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he proportion of new assets (i.e. assets originated within the current disclosure period) categorised as specialised lending funding environmentally sustainable activities</w:delText>
              </w:r>
              <w:r w:rsidR="002F5976" w:rsidRPr="00E50FA4">
                <w:rPr>
                  <w:rFonts w:ascii="Times New Roman" w:eastAsia="Times New Roman" w:hAnsi="Times New Roman" w:cs="Times New Roman"/>
                  <w:noProof/>
                  <w:sz w:val="24"/>
                  <w:lang w:val="en-GB"/>
                </w:rPr>
                <w:delText xml:space="preserve"> for the objective of climate change mitigation </w:delText>
              </w:r>
              <w:r w:rsidR="00E77292" w:rsidRPr="00E50FA4">
                <w:rPr>
                  <w:rFonts w:ascii="Times New Roman" w:eastAsia="Times New Roman" w:hAnsi="Times New Roman" w:cs="Times New Roman"/>
                  <w:noProof/>
                  <w:sz w:val="24"/>
                  <w:lang w:val="en-GB"/>
                </w:rPr>
                <w:delText>in total new</w:delText>
              </w:r>
              <w:r w:rsidR="002F5976" w:rsidRPr="00E50FA4">
                <w:rPr>
                  <w:rFonts w:ascii="Times New Roman" w:eastAsia="Times New Roman" w:hAnsi="Times New Roman" w:cs="Times New Roman"/>
                  <w:noProof/>
                  <w:sz w:val="24"/>
                  <w:lang w:val="en-GB"/>
                </w:rPr>
                <w:delText xml:space="preserve"> eligible</w:delText>
              </w:r>
              <w:r w:rsidR="00E77292" w:rsidRPr="00E50FA4">
                <w:rPr>
                  <w:rFonts w:ascii="Times New Roman" w:eastAsia="Times New Roman" w:hAnsi="Times New Roman" w:cs="Times New Roman"/>
                  <w:noProof/>
                  <w:sz w:val="24"/>
                  <w:lang w:val="en-GB"/>
                </w:rPr>
                <w:delText xml:space="preserve"> assets (i.e. assets originated within the current disclosure period) funding environmentally sustainable activities. New </w:delText>
              </w:r>
              <w:r w:rsidR="002F5976" w:rsidRPr="00E50FA4">
                <w:rPr>
                  <w:rFonts w:ascii="Times New Roman" w:eastAsia="Times New Roman" w:hAnsi="Times New Roman" w:cs="Times New Roman"/>
                  <w:noProof/>
                  <w:sz w:val="24"/>
                  <w:lang w:val="en-GB"/>
                </w:rPr>
                <w:delText xml:space="preserve">eligible </w:delText>
              </w:r>
              <w:r w:rsidR="00E77292" w:rsidRPr="00E50FA4">
                <w:rPr>
                  <w:rFonts w:ascii="Times New Roman" w:eastAsia="Times New Roman" w:hAnsi="Times New Roman" w:cs="Times New Roman"/>
                  <w:noProof/>
                  <w:sz w:val="24"/>
                  <w:lang w:val="en-GB"/>
                </w:rPr>
                <w:delText>assets shall be calculated net of repayments and other reductions.</w:delText>
              </w:r>
            </w:del>
          </w:p>
          <w:p w14:paraId="441A32C8" w14:textId="77777777" w:rsidR="00E77292" w:rsidRPr="00E50FA4" w:rsidRDefault="00E77292" w:rsidP="008D522D">
            <w:pPr>
              <w:spacing w:before="120" w:after="120"/>
              <w:jc w:val="both"/>
              <w:rPr>
                <w:del w:id="1851" w:author="Author"/>
                <w:rFonts w:ascii="Times New Roman" w:eastAsia="Times New Roman" w:hAnsi="Times New Roman" w:cs="Times New Roman"/>
                <w:noProof/>
                <w:sz w:val="24"/>
                <w:lang w:val="en-GB"/>
              </w:rPr>
            </w:pPr>
            <w:del w:id="1852" w:author="Author">
              <w:r w:rsidRPr="00E50FA4">
                <w:rPr>
                  <w:rFonts w:ascii="Times New Roman" w:eastAsia="Times New Roman" w:hAnsi="Times New Roman" w:cs="Times New Roman"/>
                  <w:noProof/>
                  <w:sz w:val="24"/>
                  <w:lang w:val="en-GB"/>
                </w:rPr>
                <w:delText>The item shall be expressed as a percentage.</w:delText>
              </w:r>
            </w:del>
          </w:p>
          <w:p w14:paraId="3C1B014B" w14:textId="77777777" w:rsidR="00E77292" w:rsidRPr="00E50FA4" w:rsidRDefault="00E77292" w:rsidP="001B102C">
            <w:pPr>
              <w:spacing w:before="120" w:after="120"/>
              <w:jc w:val="both"/>
              <w:rPr>
                <w:del w:id="1853" w:author="Author"/>
                <w:rFonts w:ascii="Times New Roman" w:eastAsia="Times New Roman" w:hAnsi="Times New Roman" w:cs="Times New Roman"/>
                <w:noProof/>
                <w:sz w:val="24"/>
                <w:lang w:val="en-GB"/>
              </w:rPr>
            </w:pPr>
            <w:del w:id="1854"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d</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8.</w:delText>
              </w:r>
            </w:del>
          </w:p>
          <w:p w14:paraId="730D5D87" w14:textId="77777777" w:rsidR="00E77292" w:rsidRPr="00E50FA4" w:rsidRDefault="00E77292" w:rsidP="000F056B">
            <w:pPr>
              <w:spacing w:before="120" w:after="120"/>
              <w:jc w:val="both"/>
              <w:rPr>
                <w:del w:id="1855" w:author="Author"/>
                <w:rFonts w:ascii="Times New Roman" w:eastAsia="Times New Roman" w:hAnsi="Times New Roman" w:cs="Times New Roman"/>
                <w:b/>
                <w:noProof/>
                <w:sz w:val="24"/>
                <w:u w:val="single"/>
                <w:lang w:val="en-GB"/>
              </w:rPr>
            </w:pPr>
            <w:del w:id="1856"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F62731"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w:delText>
              </w:r>
              <w:r w:rsidR="00F62731" w:rsidRPr="00E50FA4">
                <w:rPr>
                  <w:rFonts w:ascii="Times New Roman" w:eastAsia="Times New Roman" w:hAnsi="Times New Roman" w:cs="Times New Roman"/>
                  <w:noProof/>
                  <w:sz w:val="24"/>
                  <w:lang w:val="en-GB"/>
                </w:rPr>
                <w:delText xml:space="preserve"> from those assets</w:delText>
              </w:r>
              <w:r w:rsidR="003E1996"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as </w:delText>
              </w:r>
              <w:r w:rsidR="000F056B"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1F62A4"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71196B" w:rsidRPr="00E50FA4" w14:paraId="74530C8E" w14:textId="77777777" w:rsidTr="00BA313D">
        <w:trPr>
          <w:del w:id="1857" w:author="Author"/>
        </w:trPr>
        <w:tc>
          <w:tcPr>
            <w:tcW w:w="1188" w:type="dxa"/>
            <w:tcBorders>
              <w:top w:val="single" w:sz="4" w:space="0" w:color="auto"/>
              <w:left w:val="single" w:sz="4" w:space="0" w:color="auto"/>
              <w:bottom w:val="single" w:sz="4" w:space="0" w:color="auto"/>
              <w:right w:val="single" w:sz="4" w:space="0" w:color="auto"/>
            </w:tcBorders>
          </w:tcPr>
          <w:p w14:paraId="7BB86F21" w14:textId="77777777" w:rsidR="0071196B" w:rsidRPr="00E50FA4" w:rsidRDefault="0071196B" w:rsidP="00D35812">
            <w:pPr>
              <w:spacing w:before="120" w:after="120"/>
              <w:jc w:val="both"/>
              <w:rPr>
                <w:del w:id="1858" w:author="Author"/>
                <w:rFonts w:ascii="Times New Roman" w:eastAsia="Times New Roman" w:hAnsi="Times New Roman" w:cs="Times New Roman"/>
                <w:noProof/>
                <w:sz w:val="24"/>
                <w:lang w:val="en-GB"/>
              </w:rPr>
            </w:pPr>
            <w:del w:id="1859" w:author="Author">
              <w:r w:rsidRPr="00E50FA4">
                <w:rPr>
                  <w:rFonts w:ascii="Times New Roman" w:eastAsia="Times New Roman" w:hAnsi="Times New Roman" w:cs="Times New Roman"/>
                  <w:noProof/>
                  <w:sz w:val="24"/>
                  <w:lang w:val="en-GB"/>
                </w:rPr>
                <w:delText>t</w:delText>
              </w:r>
            </w:del>
          </w:p>
        </w:tc>
        <w:tc>
          <w:tcPr>
            <w:tcW w:w="7879" w:type="dxa"/>
            <w:tcBorders>
              <w:top w:val="single" w:sz="4" w:space="0" w:color="auto"/>
              <w:left w:val="single" w:sz="4" w:space="0" w:color="auto"/>
              <w:bottom w:val="single" w:sz="4" w:space="0" w:color="auto"/>
              <w:right w:val="single" w:sz="4" w:space="0" w:color="auto"/>
            </w:tcBorders>
          </w:tcPr>
          <w:p w14:paraId="6D8C42DE" w14:textId="77777777" w:rsidR="0071196B" w:rsidRPr="00E50FA4" w:rsidRDefault="0071196B" w:rsidP="00DA390D">
            <w:pPr>
              <w:spacing w:before="120" w:after="120"/>
              <w:jc w:val="both"/>
              <w:rPr>
                <w:del w:id="1860" w:author="Author"/>
                <w:rFonts w:ascii="Times New Roman" w:eastAsia="Times New Roman" w:hAnsi="Times New Roman" w:cs="Times New Roman"/>
                <w:b/>
                <w:noProof/>
                <w:sz w:val="24"/>
                <w:u w:val="single"/>
                <w:lang w:val="en-GB"/>
              </w:rPr>
            </w:pPr>
            <w:del w:id="1861" w:author="Author">
              <w:r w:rsidRPr="00E50FA4">
                <w:rPr>
                  <w:rFonts w:ascii="Times New Roman" w:eastAsia="Times New Roman" w:hAnsi="Times New Roman" w:cs="Times New Roman"/>
                  <w:b/>
                  <w:noProof/>
                  <w:sz w:val="24"/>
                  <w:u w:val="single"/>
                  <w:lang w:val="en-GB"/>
                </w:rPr>
                <w:delText>Of which: transitional</w:delText>
              </w:r>
            </w:del>
          </w:p>
          <w:p w14:paraId="38EE1E7C" w14:textId="77777777" w:rsidR="0071196B" w:rsidRPr="00E50FA4" w:rsidRDefault="0071196B" w:rsidP="00DA390D">
            <w:pPr>
              <w:spacing w:before="120" w:after="120"/>
              <w:jc w:val="both"/>
              <w:rPr>
                <w:del w:id="1862" w:author="Author"/>
                <w:rFonts w:ascii="Times New Roman" w:hAnsi="Times New Roman"/>
                <w:noProof/>
                <w:sz w:val="24"/>
                <w:lang w:val="en-GB"/>
              </w:rPr>
            </w:pPr>
            <w:del w:id="1863" w:author="Author">
              <w:r w:rsidRPr="00E50FA4">
                <w:rPr>
                  <w:rFonts w:ascii="Times New Roman" w:eastAsia="Times New Roman" w:hAnsi="Times New Roman" w:cs="Times New Roman"/>
                  <w:noProof/>
                  <w:sz w:val="24"/>
                  <w:lang w:val="en-GB"/>
                </w:rPr>
                <w:delText xml:space="preserve">Article 10 of </w:delText>
              </w:r>
              <w:r w:rsidRPr="00E50FA4">
                <w:rPr>
                  <w:rFonts w:ascii="Times New Roman" w:hAnsi="Times New Roman"/>
                  <w:noProof/>
                  <w:sz w:val="24"/>
                  <w:lang w:val="en-GB"/>
                </w:rPr>
                <w:delText>Regulation (EU) 2020/852.</w:delText>
              </w:r>
            </w:del>
          </w:p>
          <w:p w14:paraId="22143AD0" w14:textId="77777777" w:rsidR="0071196B" w:rsidRPr="00E50FA4" w:rsidRDefault="005A4494" w:rsidP="008D522D">
            <w:pPr>
              <w:spacing w:before="120" w:after="120"/>
              <w:jc w:val="both"/>
              <w:rPr>
                <w:del w:id="1864" w:author="Author"/>
                <w:rFonts w:ascii="Times New Roman" w:eastAsia="Times New Roman" w:hAnsi="Times New Roman" w:cs="Times New Roman"/>
                <w:noProof/>
                <w:sz w:val="24"/>
                <w:lang w:val="en-GB"/>
              </w:rPr>
            </w:pPr>
            <w:del w:id="1865" w:author="Author">
              <w:r w:rsidRPr="00E50FA4">
                <w:rPr>
                  <w:rFonts w:ascii="Times New Roman" w:eastAsia="Times New Roman" w:hAnsi="Times New Roman" w:cs="Times New Roman"/>
                  <w:noProof/>
                  <w:sz w:val="24"/>
                  <w:lang w:val="en-GB"/>
                </w:rPr>
                <w:delText>Institutions shall disclose t</w:delText>
              </w:r>
              <w:r w:rsidR="0071196B" w:rsidRPr="00E50FA4">
                <w:rPr>
                  <w:rFonts w:ascii="Times New Roman" w:eastAsia="Times New Roman" w:hAnsi="Times New Roman" w:cs="Times New Roman"/>
                  <w:noProof/>
                  <w:sz w:val="24"/>
                  <w:lang w:val="en-GB"/>
                </w:rPr>
                <w:delText>he proportion of the new assets (i.e. assets originated within the current disclosure period) related to transitional activities for the objective of climate change mitigation in total new eligible assets (i.e. assets originated within the current disclosure period) funding environmentally sustainable activities. New eligible assets shall be calculated net of repayments and other reductions.</w:delText>
              </w:r>
            </w:del>
          </w:p>
          <w:p w14:paraId="7D210724" w14:textId="77777777" w:rsidR="0071196B" w:rsidRPr="00E50FA4" w:rsidRDefault="0071196B" w:rsidP="001B102C">
            <w:pPr>
              <w:spacing w:before="120" w:after="120"/>
              <w:jc w:val="both"/>
              <w:rPr>
                <w:del w:id="1866" w:author="Author"/>
                <w:rFonts w:ascii="Times New Roman" w:eastAsia="Times New Roman" w:hAnsi="Times New Roman" w:cs="Times New Roman"/>
                <w:noProof/>
                <w:sz w:val="24"/>
                <w:lang w:val="en-GB"/>
              </w:rPr>
            </w:pPr>
            <w:del w:id="1867" w:author="Author">
              <w:r w:rsidRPr="00E50FA4">
                <w:rPr>
                  <w:rFonts w:ascii="Times New Roman" w:eastAsia="Times New Roman" w:hAnsi="Times New Roman" w:cs="Times New Roman"/>
                  <w:noProof/>
                  <w:sz w:val="24"/>
                  <w:lang w:val="en-GB"/>
                </w:rPr>
                <w:delText>The item shall be expressed as a percentage.</w:delText>
              </w:r>
            </w:del>
          </w:p>
          <w:p w14:paraId="771BD827" w14:textId="77777777" w:rsidR="0071196B" w:rsidRPr="00E50FA4" w:rsidRDefault="0071196B" w:rsidP="001B102C">
            <w:pPr>
              <w:spacing w:before="120" w:after="120"/>
              <w:jc w:val="both"/>
              <w:rPr>
                <w:del w:id="1868" w:author="Author"/>
                <w:rFonts w:ascii="Times New Roman" w:eastAsia="Times New Roman" w:hAnsi="Times New Roman" w:cs="Times New Roman"/>
                <w:noProof/>
                <w:sz w:val="24"/>
                <w:lang w:val="en-GB"/>
              </w:rPr>
            </w:pPr>
            <w:del w:id="1869"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e</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8.</w:delText>
              </w:r>
            </w:del>
          </w:p>
          <w:p w14:paraId="0240358D" w14:textId="77777777" w:rsidR="0071196B" w:rsidRPr="00E50FA4" w:rsidRDefault="0071196B" w:rsidP="00D35AD5">
            <w:pPr>
              <w:spacing w:before="120" w:after="120"/>
              <w:jc w:val="both"/>
              <w:rPr>
                <w:del w:id="1870" w:author="Author"/>
                <w:rFonts w:ascii="Times New Roman" w:eastAsia="Times New Roman" w:hAnsi="Times New Roman" w:cs="Times New Roman"/>
                <w:b/>
                <w:noProof/>
                <w:sz w:val="24"/>
                <w:u w:val="single"/>
                <w:lang w:val="en-GB"/>
              </w:rPr>
            </w:pPr>
            <w:del w:id="1871"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w:delText>
              </w:r>
              <w:r w:rsidR="00F62731" w:rsidRPr="00E50FA4">
                <w:rPr>
                  <w:rFonts w:ascii="Times New Roman" w:eastAsia="Times New Roman" w:hAnsi="Times New Roman" w:cs="Times New Roman"/>
                  <w:noProof/>
                  <w:sz w:val="24"/>
                  <w:lang w:val="en-GB"/>
                </w:rPr>
                <w:delText xml:space="preserve">new </w:delText>
              </w:r>
              <w:r w:rsidRPr="00E50FA4">
                <w:rPr>
                  <w:rFonts w:ascii="Times New Roman" w:eastAsia="Times New Roman" w:hAnsi="Times New Roman" w:cs="Times New Roman"/>
                  <w:noProof/>
                  <w:sz w:val="24"/>
                  <w:lang w:val="en-GB"/>
                </w:rPr>
                <w:delText xml:space="preserve">assets </w:delText>
              </w:r>
              <w:r w:rsidR="00F62731"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71196B" w:rsidRPr="00E50FA4" w14:paraId="61871E3C" w14:textId="77777777" w:rsidTr="00BA313D">
        <w:trPr>
          <w:del w:id="1872" w:author="Author"/>
        </w:trPr>
        <w:tc>
          <w:tcPr>
            <w:tcW w:w="1188" w:type="dxa"/>
            <w:tcBorders>
              <w:top w:val="single" w:sz="4" w:space="0" w:color="auto"/>
              <w:left w:val="single" w:sz="4" w:space="0" w:color="auto"/>
              <w:bottom w:val="single" w:sz="4" w:space="0" w:color="auto"/>
              <w:right w:val="single" w:sz="4" w:space="0" w:color="auto"/>
            </w:tcBorders>
          </w:tcPr>
          <w:p w14:paraId="3115957B" w14:textId="77777777" w:rsidR="0071196B" w:rsidRPr="00E50FA4" w:rsidRDefault="0071196B" w:rsidP="00D35812">
            <w:pPr>
              <w:spacing w:before="120" w:after="120"/>
              <w:jc w:val="both"/>
              <w:rPr>
                <w:del w:id="1873" w:author="Author"/>
                <w:rFonts w:ascii="Times New Roman" w:eastAsia="Times New Roman" w:hAnsi="Times New Roman" w:cs="Times New Roman"/>
                <w:noProof/>
                <w:sz w:val="24"/>
                <w:lang w:val="en-GB"/>
              </w:rPr>
            </w:pPr>
            <w:del w:id="1874" w:author="Author">
              <w:r w:rsidRPr="00E50FA4">
                <w:rPr>
                  <w:rFonts w:ascii="Times New Roman" w:eastAsia="Times New Roman" w:hAnsi="Times New Roman" w:cs="Times New Roman"/>
                  <w:noProof/>
                  <w:sz w:val="24"/>
                  <w:lang w:val="en-GB"/>
                </w:rPr>
                <w:delText>u</w:delText>
              </w:r>
            </w:del>
          </w:p>
        </w:tc>
        <w:tc>
          <w:tcPr>
            <w:tcW w:w="7879" w:type="dxa"/>
            <w:tcBorders>
              <w:top w:val="single" w:sz="4" w:space="0" w:color="auto"/>
              <w:left w:val="single" w:sz="4" w:space="0" w:color="auto"/>
              <w:bottom w:val="single" w:sz="4" w:space="0" w:color="auto"/>
              <w:right w:val="single" w:sz="4" w:space="0" w:color="auto"/>
            </w:tcBorders>
          </w:tcPr>
          <w:p w14:paraId="24145DD6" w14:textId="77777777" w:rsidR="0071196B" w:rsidRPr="00E50FA4" w:rsidRDefault="0071196B" w:rsidP="00DA390D">
            <w:pPr>
              <w:spacing w:before="120" w:after="120"/>
              <w:jc w:val="both"/>
              <w:rPr>
                <w:del w:id="1875" w:author="Author"/>
                <w:rFonts w:ascii="Times New Roman" w:eastAsia="Times New Roman" w:hAnsi="Times New Roman" w:cs="Times New Roman"/>
                <w:b/>
                <w:noProof/>
                <w:sz w:val="24"/>
                <w:u w:val="single"/>
                <w:lang w:val="en-GB"/>
              </w:rPr>
            </w:pPr>
            <w:del w:id="1876" w:author="Author">
              <w:r w:rsidRPr="00E50FA4">
                <w:rPr>
                  <w:rFonts w:ascii="Times New Roman" w:eastAsia="Times New Roman" w:hAnsi="Times New Roman" w:cs="Times New Roman"/>
                  <w:b/>
                  <w:noProof/>
                  <w:sz w:val="24"/>
                  <w:u w:val="single"/>
                  <w:lang w:val="en-GB"/>
                </w:rPr>
                <w:delText>Of which: enabling</w:delText>
              </w:r>
            </w:del>
          </w:p>
          <w:p w14:paraId="3C609F87" w14:textId="77777777" w:rsidR="0071196B" w:rsidRPr="00E50FA4" w:rsidRDefault="0071196B" w:rsidP="00DA390D">
            <w:pPr>
              <w:spacing w:before="120" w:after="120"/>
              <w:jc w:val="both"/>
              <w:rPr>
                <w:del w:id="1877" w:author="Author"/>
                <w:rFonts w:ascii="Times New Roman" w:hAnsi="Times New Roman"/>
                <w:noProof/>
                <w:sz w:val="24"/>
                <w:lang w:val="en-GB"/>
              </w:rPr>
            </w:pPr>
            <w:del w:id="1878"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p w14:paraId="61D4CE24" w14:textId="77777777" w:rsidR="0071196B" w:rsidRPr="00E50FA4" w:rsidRDefault="005A4494" w:rsidP="008D522D">
            <w:pPr>
              <w:spacing w:before="120" w:after="120"/>
              <w:jc w:val="both"/>
              <w:rPr>
                <w:del w:id="1879" w:author="Author"/>
                <w:rFonts w:ascii="Times New Roman" w:eastAsia="Times New Roman" w:hAnsi="Times New Roman" w:cs="Times New Roman"/>
                <w:noProof/>
                <w:sz w:val="24"/>
                <w:lang w:val="en-GB"/>
              </w:rPr>
            </w:pPr>
            <w:del w:id="1880" w:author="Author">
              <w:r w:rsidRPr="00E50FA4">
                <w:rPr>
                  <w:rFonts w:ascii="Times New Roman" w:eastAsia="Times New Roman" w:hAnsi="Times New Roman" w:cs="Times New Roman"/>
                  <w:noProof/>
                  <w:sz w:val="24"/>
                  <w:lang w:val="en-GB"/>
                </w:rPr>
                <w:delText>Institutions shall disclose t</w:delText>
              </w:r>
              <w:r w:rsidR="0071196B" w:rsidRPr="00E50FA4">
                <w:rPr>
                  <w:rFonts w:ascii="Times New Roman" w:eastAsia="Times New Roman" w:hAnsi="Times New Roman" w:cs="Times New Roman"/>
                  <w:noProof/>
                  <w:sz w:val="24"/>
                  <w:lang w:val="en-GB"/>
                </w:rPr>
                <w:delText>he proportion of the new assets (i.e. assets originated within the current disclosure period) related to enabling activities for the objective of climate change mitigation in total new eligible assets (i.e. assets originated within the current disclosure period) funding environmentally sustainable activities. New eligible assets shall be calculated net of repayments and other reductions.</w:delText>
              </w:r>
            </w:del>
          </w:p>
          <w:p w14:paraId="3BF51B96" w14:textId="77777777" w:rsidR="0071196B" w:rsidRPr="00E50FA4" w:rsidRDefault="0071196B" w:rsidP="001B102C">
            <w:pPr>
              <w:spacing w:before="120" w:after="120"/>
              <w:jc w:val="both"/>
              <w:rPr>
                <w:del w:id="1881" w:author="Author"/>
                <w:rFonts w:ascii="Times New Roman" w:eastAsia="Times New Roman" w:hAnsi="Times New Roman" w:cs="Times New Roman"/>
                <w:noProof/>
                <w:sz w:val="24"/>
                <w:lang w:val="en-GB"/>
              </w:rPr>
            </w:pPr>
            <w:del w:id="1882" w:author="Author">
              <w:r w:rsidRPr="00E50FA4">
                <w:rPr>
                  <w:rFonts w:ascii="Times New Roman" w:eastAsia="Times New Roman" w:hAnsi="Times New Roman" w:cs="Times New Roman"/>
                  <w:noProof/>
                  <w:sz w:val="24"/>
                  <w:lang w:val="en-GB"/>
                </w:rPr>
                <w:delText>The item shall be expressed as a percentage.</w:delText>
              </w:r>
            </w:del>
          </w:p>
          <w:p w14:paraId="45302188" w14:textId="77777777" w:rsidR="0071196B" w:rsidRPr="00E50FA4" w:rsidRDefault="0071196B" w:rsidP="001B102C">
            <w:pPr>
              <w:spacing w:before="120" w:after="120"/>
              <w:jc w:val="both"/>
              <w:rPr>
                <w:del w:id="1883" w:author="Author"/>
                <w:rFonts w:ascii="Times New Roman" w:eastAsia="Times New Roman" w:hAnsi="Times New Roman" w:cs="Times New Roman"/>
                <w:noProof/>
                <w:sz w:val="24"/>
                <w:lang w:val="en-GB"/>
              </w:rPr>
            </w:pPr>
            <w:del w:id="1884"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f</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8.</w:delText>
              </w:r>
            </w:del>
          </w:p>
          <w:p w14:paraId="628348A7" w14:textId="77777777" w:rsidR="0071196B" w:rsidRPr="00E50FA4" w:rsidRDefault="0071196B" w:rsidP="00D35AD5">
            <w:pPr>
              <w:spacing w:before="120" w:after="120"/>
              <w:jc w:val="both"/>
              <w:rPr>
                <w:del w:id="1885" w:author="Author"/>
                <w:rFonts w:ascii="Times New Roman" w:eastAsia="Times New Roman" w:hAnsi="Times New Roman" w:cs="Times New Roman"/>
                <w:b/>
                <w:noProof/>
                <w:sz w:val="24"/>
                <w:u w:val="single"/>
                <w:lang w:val="en-GB"/>
              </w:rPr>
            </w:pPr>
            <w:del w:id="1886" w:author="Author">
              <w:r w:rsidRPr="00E50FA4">
                <w:rPr>
                  <w:rFonts w:ascii="Times New Roman" w:eastAsia="Times New Roman" w:hAnsi="Times New Roman" w:cs="Times New Roman"/>
                  <w:noProof/>
                  <w:sz w:val="24"/>
                  <w:lang w:val="en-GB"/>
                </w:rPr>
                <w:lastRenderedPageBreak/>
                <w:delText xml:space="preserve">The denominator of the KPI shall be the gross carrying amount of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w:delText>
              </w:r>
              <w:r w:rsidR="00F62731" w:rsidRPr="00E50FA4">
                <w:rPr>
                  <w:rFonts w:ascii="Times New Roman" w:eastAsia="Times New Roman" w:hAnsi="Times New Roman" w:cs="Times New Roman"/>
                  <w:noProof/>
                  <w:sz w:val="24"/>
                  <w:lang w:val="en-GB"/>
                </w:rPr>
                <w:delText xml:space="preserve">new </w:delText>
              </w:r>
              <w:r w:rsidRPr="00E50FA4">
                <w:rPr>
                  <w:rFonts w:ascii="Times New Roman" w:eastAsia="Times New Roman" w:hAnsi="Times New Roman" w:cs="Times New Roman"/>
                  <w:noProof/>
                  <w:sz w:val="24"/>
                  <w:lang w:val="en-GB"/>
                </w:rPr>
                <w:delText xml:space="preserve">assets </w:delText>
              </w:r>
              <w:r w:rsidR="00F62731" w:rsidRPr="00E50FA4">
                <w:rPr>
                  <w:rFonts w:ascii="Times New Roman" w:eastAsia="Times New Roman" w:hAnsi="Times New Roman" w:cs="Times New Roman"/>
                  <w:noProof/>
                  <w:sz w:val="24"/>
                  <w:lang w:val="en-GB"/>
                </w:rPr>
                <w:delText>from those</w:delText>
              </w:r>
              <w:r w:rsidR="003E1996" w:rsidRPr="00E50FA4">
                <w:rPr>
                  <w:rFonts w:ascii="Times New Roman" w:eastAsia="Times New Roman" w:hAnsi="Times New Roman" w:cs="Times New Roman"/>
                  <w:noProof/>
                  <w:sz w:val="24"/>
                  <w:lang w:val="en-GB"/>
                </w:rPr>
                <w:delText xml:space="preserve"> assets,</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2065E1C6" w14:textId="77777777" w:rsidTr="00BA313D">
        <w:trPr>
          <w:del w:id="1887" w:author="Author"/>
        </w:trPr>
        <w:tc>
          <w:tcPr>
            <w:tcW w:w="1188" w:type="dxa"/>
            <w:tcBorders>
              <w:top w:val="single" w:sz="4" w:space="0" w:color="auto"/>
              <w:left w:val="single" w:sz="4" w:space="0" w:color="auto"/>
              <w:bottom w:val="single" w:sz="4" w:space="0" w:color="auto"/>
              <w:right w:val="single" w:sz="4" w:space="0" w:color="auto"/>
            </w:tcBorders>
          </w:tcPr>
          <w:p w14:paraId="179FCF66" w14:textId="77777777" w:rsidR="00E77292" w:rsidRPr="00E50FA4" w:rsidRDefault="0077330E" w:rsidP="00D35812">
            <w:pPr>
              <w:spacing w:before="120" w:after="120"/>
              <w:jc w:val="both"/>
              <w:rPr>
                <w:del w:id="1888" w:author="Author"/>
                <w:rFonts w:ascii="Times New Roman" w:eastAsia="Times New Roman" w:hAnsi="Times New Roman" w:cs="Times New Roman"/>
                <w:noProof/>
                <w:sz w:val="24"/>
                <w:lang w:val="en-GB"/>
              </w:rPr>
            </w:pPr>
            <w:del w:id="1889" w:author="Author">
              <w:r w:rsidRPr="00E50FA4">
                <w:rPr>
                  <w:rFonts w:ascii="Times New Roman" w:eastAsia="Times New Roman" w:hAnsi="Times New Roman" w:cs="Times New Roman"/>
                  <w:noProof/>
                  <w:sz w:val="24"/>
                  <w:lang w:val="en-GB"/>
                </w:rPr>
                <w:lastRenderedPageBreak/>
                <w:delText>v</w:delText>
              </w:r>
            </w:del>
          </w:p>
        </w:tc>
        <w:tc>
          <w:tcPr>
            <w:tcW w:w="7879" w:type="dxa"/>
            <w:tcBorders>
              <w:top w:val="single" w:sz="4" w:space="0" w:color="auto"/>
              <w:left w:val="single" w:sz="4" w:space="0" w:color="auto"/>
              <w:bottom w:val="single" w:sz="4" w:space="0" w:color="auto"/>
              <w:right w:val="single" w:sz="4" w:space="0" w:color="auto"/>
            </w:tcBorders>
          </w:tcPr>
          <w:p w14:paraId="68E4293C" w14:textId="77777777" w:rsidR="00E77292" w:rsidRPr="00E50FA4" w:rsidRDefault="00E77292" w:rsidP="00DA390D">
            <w:pPr>
              <w:spacing w:before="120" w:after="120"/>
              <w:jc w:val="both"/>
              <w:rPr>
                <w:del w:id="1890" w:author="Author"/>
                <w:rFonts w:ascii="Times New Roman" w:eastAsia="Times New Roman" w:hAnsi="Times New Roman" w:cs="Times New Roman"/>
                <w:b/>
                <w:noProof/>
                <w:sz w:val="24"/>
                <w:u w:val="single"/>
                <w:lang w:val="en-GB"/>
              </w:rPr>
            </w:pPr>
            <w:del w:id="1891" w:author="Author">
              <w:r w:rsidRPr="00E50FA4">
                <w:rPr>
                  <w:rFonts w:ascii="Times New Roman" w:eastAsia="Times New Roman" w:hAnsi="Times New Roman" w:cs="Times New Roman"/>
                  <w:b/>
                  <w:noProof/>
                  <w:sz w:val="24"/>
                  <w:u w:val="single"/>
                  <w:lang w:val="en-GB"/>
                </w:rPr>
                <w:delText>Proportion of new assets funding taxonomy relevant sectors</w:delText>
              </w:r>
            </w:del>
          </w:p>
          <w:p w14:paraId="140ED0F2" w14:textId="77777777" w:rsidR="00E77292" w:rsidRPr="00E50FA4" w:rsidRDefault="005A4494" w:rsidP="00DA390D">
            <w:pPr>
              <w:spacing w:before="120" w:after="120"/>
              <w:jc w:val="both"/>
              <w:rPr>
                <w:del w:id="1892" w:author="Author"/>
                <w:rFonts w:ascii="Times New Roman" w:eastAsia="Times New Roman" w:hAnsi="Times New Roman" w:cs="Times New Roman"/>
                <w:noProof/>
                <w:sz w:val="24"/>
                <w:lang w:val="en-GB"/>
              </w:rPr>
            </w:pPr>
            <w:del w:id="1893"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new assets (i.e. assets originated within the current disclosure period) funding activities covered by </w:delText>
              </w:r>
              <w:r w:rsidR="00477745" w:rsidRPr="00E50FA4">
                <w:rPr>
                  <w:rFonts w:ascii="Times New Roman" w:eastAsia="Times New Roman" w:hAnsi="Times New Roman" w:cs="Times New Roman"/>
                  <w:noProof/>
                  <w:sz w:val="24"/>
                  <w:lang w:val="en-GB"/>
                </w:rPr>
                <w:delText>Regulation (EU) 2020/852</w:delText>
              </w:r>
              <w:r w:rsidR="00E77292" w:rsidRPr="00E50FA4">
                <w:rPr>
                  <w:rFonts w:ascii="Times New Roman" w:eastAsia="Times New Roman" w:hAnsi="Times New Roman" w:cs="Times New Roman"/>
                  <w:noProof/>
                  <w:sz w:val="24"/>
                  <w:lang w:val="en-GB"/>
                </w:rPr>
                <w:delText xml:space="preserve"> </w:delText>
              </w:r>
              <w:r w:rsidR="002F5976" w:rsidRPr="00E50FA4">
                <w:rPr>
                  <w:rFonts w:ascii="Times New Roman" w:eastAsia="Times New Roman" w:hAnsi="Times New Roman" w:cs="Times New Roman"/>
                  <w:noProof/>
                  <w:sz w:val="24"/>
                  <w:lang w:val="en-GB"/>
                </w:rPr>
                <w:delText xml:space="preserve">for the objective of climate change adaptation </w:delText>
              </w:r>
              <w:r w:rsidR="00E77292" w:rsidRPr="00E50FA4">
                <w:rPr>
                  <w:rFonts w:ascii="Times New Roman" w:eastAsia="Times New Roman" w:hAnsi="Times New Roman" w:cs="Times New Roman"/>
                  <w:noProof/>
                  <w:sz w:val="24"/>
                  <w:lang w:val="en-GB"/>
                </w:rPr>
                <w:delText>in total new eligible assets (i.e. eligible assets originated within the current disclosure period). New assets shall be calculated net of repayments and other reductions.</w:delText>
              </w:r>
            </w:del>
          </w:p>
          <w:p w14:paraId="177287D8" w14:textId="77777777" w:rsidR="00E77292" w:rsidRPr="00E50FA4" w:rsidRDefault="00BA4944" w:rsidP="008D522D">
            <w:pPr>
              <w:spacing w:before="120" w:after="120"/>
              <w:jc w:val="both"/>
              <w:rPr>
                <w:del w:id="1894" w:author="Author"/>
                <w:rFonts w:ascii="Times New Roman" w:eastAsia="Times New Roman" w:hAnsi="Times New Roman" w:cs="Times New Roman"/>
                <w:noProof/>
                <w:sz w:val="24"/>
                <w:lang w:val="en-GB"/>
              </w:rPr>
            </w:pPr>
            <w:del w:id="1895" w:author="Author">
              <w:r w:rsidRPr="00E50FA4">
                <w:rPr>
                  <w:rFonts w:ascii="Times New Roman" w:eastAsia="Times New Roman" w:hAnsi="Times New Roman" w:cs="Times New Roman"/>
                  <w:noProof/>
                  <w:sz w:val="24"/>
                  <w:lang w:val="en-GB"/>
                </w:rPr>
                <w:delText xml:space="preserve">This </w:delText>
              </w:r>
              <w:r w:rsidR="00E77292" w:rsidRPr="00E50FA4">
                <w:rPr>
                  <w:rFonts w:ascii="Times New Roman" w:eastAsia="Times New Roman" w:hAnsi="Times New Roman" w:cs="Times New Roman"/>
                  <w:noProof/>
                  <w:sz w:val="24"/>
                  <w:lang w:val="en-GB"/>
                </w:rPr>
                <w:delText>item shall be expressed as a percentage.</w:delText>
              </w:r>
            </w:del>
          </w:p>
          <w:p w14:paraId="1FD2183A" w14:textId="77777777" w:rsidR="00E77292" w:rsidRPr="00E50FA4" w:rsidRDefault="00E77292" w:rsidP="001B102C">
            <w:pPr>
              <w:spacing w:before="120" w:after="120"/>
              <w:jc w:val="both"/>
              <w:rPr>
                <w:del w:id="1896" w:author="Author"/>
                <w:rFonts w:ascii="Times New Roman" w:eastAsia="Times New Roman" w:hAnsi="Times New Roman" w:cs="Times New Roman"/>
                <w:noProof/>
                <w:sz w:val="24"/>
                <w:lang w:val="en-GB"/>
              </w:rPr>
            </w:pPr>
            <w:del w:id="1897"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funding taxonomy relevant sectors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1F62A4" w:rsidRPr="00E50FA4">
                <w:rPr>
                  <w:rFonts w:ascii="Times New Roman" w:eastAsia="Times New Roman" w:hAnsi="Times New Roman" w:cs="Times New Roman"/>
                  <w:noProof/>
                  <w:sz w:val="24"/>
                  <w:lang w:val="en-GB"/>
                </w:rPr>
                <w:delText>g</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664881"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59F829BB" w14:textId="77777777" w:rsidR="00E77292" w:rsidRPr="00E50FA4" w:rsidRDefault="00E77292" w:rsidP="00D35AD5">
            <w:pPr>
              <w:spacing w:before="120" w:after="120"/>
              <w:jc w:val="both"/>
              <w:rPr>
                <w:del w:id="1898" w:author="Author"/>
                <w:rFonts w:ascii="Times New Roman" w:eastAsia="Times New Roman" w:hAnsi="Times New Roman" w:cs="Times New Roman"/>
                <w:b/>
                <w:noProof/>
                <w:sz w:val="24"/>
                <w:u w:val="single"/>
                <w:lang w:val="en-GB"/>
              </w:rPr>
            </w:pPr>
            <w:del w:id="1899"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F62731"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w:delText>
              </w:r>
              <w:r w:rsidR="00F62731"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5841A8AB" w14:textId="77777777" w:rsidTr="00BA313D">
        <w:trPr>
          <w:del w:id="1900" w:author="Author"/>
        </w:trPr>
        <w:tc>
          <w:tcPr>
            <w:tcW w:w="1188" w:type="dxa"/>
            <w:tcBorders>
              <w:top w:val="single" w:sz="4" w:space="0" w:color="auto"/>
              <w:left w:val="single" w:sz="4" w:space="0" w:color="auto"/>
              <w:bottom w:val="single" w:sz="4" w:space="0" w:color="auto"/>
              <w:right w:val="single" w:sz="4" w:space="0" w:color="auto"/>
            </w:tcBorders>
          </w:tcPr>
          <w:p w14:paraId="7F931F8D" w14:textId="77777777" w:rsidR="00E77292" w:rsidRPr="00E50FA4" w:rsidRDefault="0077330E" w:rsidP="00D35812">
            <w:pPr>
              <w:spacing w:before="120" w:after="120"/>
              <w:jc w:val="both"/>
              <w:rPr>
                <w:del w:id="1901" w:author="Author"/>
                <w:rFonts w:ascii="Times New Roman" w:eastAsia="Times New Roman" w:hAnsi="Times New Roman" w:cs="Times New Roman"/>
                <w:noProof/>
                <w:sz w:val="24"/>
                <w:lang w:val="en-GB"/>
              </w:rPr>
            </w:pPr>
            <w:del w:id="1902" w:author="Author">
              <w:r w:rsidRPr="00E50FA4">
                <w:rPr>
                  <w:rFonts w:ascii="Times New Roman" w:eastAsia="Times New Roman" w:hAnsi="Times New Roman" w:cs="Times New Roman"/>
                  <w:noProof/>
                  <w:sz w:val="24"/>
                  <w:lang w:val="en-GB"/>
                </w:rPr>
                <w:delText>w</w:delText>
              </w:r>
            </w:del>
          </w:p>
        </w:tc>
        <w:tc>
          <w:tcPr>
            <w:tcW w:w="7879" w:type="dxa"/>
            <w:tcBorders>
              <w:top w:val="single" w:sz="4" w:space="0" w:color="auto"/>
              <w:left w:val="single" w:sz="4" w:space="0" w:color="auto"/>
              <w:bottom w:val="single" w:sz="4" w:space="0" w:color="auto"/>
              <w:right w:val="single" w:sz="4" w:space="0" w:color="auto"/>
            </w:tcBorders>
          </w:tcPr>
          <w:p w14:paraId="4A2E4E05" w14:textId="77777777" w:rsidR="00E77292" w:rsidRPr="00E50FA4" w:rsidRDefault="00E77292" w:rsidP="00DA390D">
            <w:pPr>
              <w:spacing w:before="120" w:after="120"/>
              <w:jc w:val="both"/>
              <w:rPr>
                <w:del w:id="1903" w:author="Author"/>
                <w:rFonts w:ascii="Times New Roman" w:eastAsia="Times New Roman" w:hAnsi="Times New Roman" w:cs="Times New Roman"/>
                <w:b/>
                <w:noProof/>
                <w:sz w:val="24"/>
                <w:u w:val="single"/>
                <w:lang w:val="en-GB"/>
              </w:rPr>
            </w:pPr>
            <w:del w:id="1904"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6D7401EF" w14:textId="77777777" w:rsidR="00E77292" w:rsidRPr="00E50FA4" w:rsidRDefault="005A4494" w:rsidP="00DA390D">
            <w:pPr>
              <w:spacing w:before="120" w:after="120"/>
              <w:jc w:val="both"/>
              <w:rPr>
                <w:del w:id="1905" w:author="Author"/>
                <w:rFonts w:ascii="Times New Roman" w:eastAsia="Times New Roman" w:hAnsi="Times New Roman" w:cs="Times New Roman"/>
                <w:noProof/>
                <w:sz w:val="24"/>
                <w:lang w:val="en-GB"/>
              </w:rPr>
            </w:pPr>
            <w:del w:id="1906"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new assets (i.e. assets originated within the current disclosure period) funding environmentally sustainable activities </w:delText>
              </w:r>
              <w:r w:rsidR="002F5976" w:rsidRPr="00E50FA4">
                <w:rPr>
                  <w:rFonts w:ascii="Times New Roman" w:eastAsia="Times New Roman" w:hAnsi="Times New Roman" w:cs="Times New Roman"/>
                  <w:noProof/>
                  <w:sz w:val="24"/>
                  <w:lang w:val="en-GB"/>
                </w:rPr>
                <w:delText xml:space="preserve">for the objective of climate change adaptation </w:delText>
              </w:r>
              <w:r w:rsidR="00E77292" w:rsidRPr="00E50FA4">
                <w:rPr>
                  <w:rFonts w:ascii="Times New Roman" w:eastAsia="Times New Roman" w:hAnsi="Times New Roman" w:cs="Times New Roman"/>
                  <w:noProof/>
                  <w:sz w:val="24"/>
                  <w:lang w:val="en-GB"/>
                </w:rPr>
                <w:delText>in total new eligible assets (i.e. eligible assets originated within the current disclosure period). New assets shall be calculated net of repayments and other reductions.</w:delText>
              </w:r>
            </w:del>
          </w:p>
          <w:p w14:paraId="167B3227" w14:textId="77777777" w:rsidR="00E77292" w:rsidRPr="00E50FA4" w:rsidRDefault="00E77292" w:rsidP="008D522D">
            <w:pPr>
              <w:spacing w:before="120" w:after="120"/>
              <w:jc w:val="both"/>
              <w:rPr>
                <w:del w:id="1907" w:author="Author"/>
                <w:rFonts w:ascii="Times New Roman" w:eastAsia="Times New Roman" w:hAnsi="Times New Roman" w:cs="Times New Roman"/>
                <w:noProof/>
                <w:sz w:val="24"/>
                <w:lang w:val="en-GB"/>
              </w:rPr>
            </w:pPr>
            <w:del w:id="1908" w:author="Author">
              <w:r w:rsidRPr="00E50FA4">
                <w:rPr>
                  <w:rFonts w:ascii="Times New Roman" w:eastAsia="Times New Roman" w:hAnsi="Times New Roman" w:cs="Times New Roman"/>
                  <w:noProof/>
                  <w:sz w:val="24"/>
                  <w:lang w:val="en-GB"/>
                </w:rPr>
                <w:delText>Th</w:delText>
              </w:r>
              <w:r w:rsidR="00BA4944" w:rsidRPr="00E50FA4">
                <w:rPr>
                  <w:rFonts w:ascii="Times New Roman" w:eastAsia="Times New Roman" w:hAnsi="Times New Roman" w:cs="Times New Roman"/>
                  <w:noProof/>
                  <w:sz w:val="24"/>
                  <w:lang w:val="en-GB"/>
                </w:rPr>
                <w:delText>is</w:delText>
              </w:r>
              <w:r w:rsidRPr="00E50FA4">
                <w:rPr>
                  <w:rFonts w:ascii="Times New Roman" w:eastAsia="Times New Roman" w:hAnsi="Times New Roman" w:cs="Times New Roman"/>
                  <w:noProof/>
                  <w:sz w:val="24"/>
                  <w:lang w:val="en-GB"/>
                </w:rPr>
                <w:delText xml:space="preserve"> item shall be expressed </w:delText>
              </w:r>
              <w:r w:rsidR="004D6FC8" w:rsidRPr="00E50FA4">
                <w:rPr>
                  <w:rFonts w:ascii="Times New Roman" w:eastAsia="Times New Roman" w:hAnsi="Times New Roman" w:cs="Times New Roman"/>
                  <w:noProof/>
                  <w:sz w:val="24"/>
                  <w:lang w:val="en-GB"/>
                </w:rPr>
                <w:delText xml:space="preserve">in </w:delText>
              </w:r>
              <w:r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Pr="00E50FA4">
                <w:rPr>
                  <w:rFonts w:ascii="Times New Roman" w:eastAsia="Times New Roman" w:hAnsi="Times New Roman" w:cs="Times New Roman"/>
                  <w:noProof/>
                  <w:sz w:val="24"/>
                  <w:lang w:val="en-GB"/>
                </w:rPr>
                <w:delText>.</w:delText>
              </w:r>
            </w:del>
          </w:p>
          <w:p w14:paraId="0F3FAD41" w14:textId="77777777" w:rsidR="00E77292" w:rsidRPr="00E50FA4" w:rsidRDefault="00E77292" w:rsidP="001B102C">
            <w:pPr>
              <w:spacing w:before="120" w:after="120"/>
              <w:jc w:val="both"/>
              <w:rPr>
                <w:del w:id="1909" w:author="Author"/>
                <w:rFonts w:ascii="Times New Roman" w:eastAsia="Times New Roman" w:hAnsi="Times New Roman" w:cs="Times New Roman"/>
                <w:noProof/>
                <w:sz w:val="24"/>
                <w:lang w:val="en-GB"/>
              </w:rPr>
            </w:pPr>
            <w:del w:id="1910"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1F62A4" w:rsidRPr="00E50FA4">
                <w:rPr>
                  <w:rFonts w:ascii="Times New Roman" w:eastAsia="Times New Roman" w:hAnsi="Times New Roman" w:cs="Times New Roman"/>
                  <w:noProof/>
                  <w:sz w:val="24"/>
                  <w:lang w:val="en-GB"/>
                </w:rPr>
                <w:delText>h</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664881"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18E65B1A" w14:textId="77777777" w:rsidR="00E77292" w:rsidRPr="00E50FA4" w:rsidRDefault="00E77292" w:rsidP="00D35AD5">
            <w:pPr>
              <w:spacing w:before="120" w:after="120"/>
              <w:jc w:val="both"/>
              <w:rPr>
                <w:del w:id="1911" w:author="Author"/>
                <w:rFonts w:ascii="Times New Roman" w:eastAsia="Times New Roman" w:hAnsi="Times New Roman" w:cs="Times New Roman"/>
                <w:b/>
                <w:noProof/>
                <w:sz w:val="24"/>
                <w:u w:val="single"/>
                <w:lang w:val="en-GB"/>
              </w:rPr>
            </w:pPr>
            <w:del w:id="1912"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F62731"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w:delText>
              </w:r>
              <w:r w:rsidR="00F62731"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790AD2C1" w14:textId="77777777" w:rsidTr="00BA313D">
        <w:trPr>
          <w:del w:id="1913" w:author="Author"/>
        </w:trPr>
        <w:tc>
          <w:tcPr>
            <w:tcW w:w="1188" w:type="dxa"/>
            <w:tcBorders>
              <w:top w:val="single" w:sz="4" w:space="0" w:color="auto"/>
              <w:left w:val="single" w:sz="4" w:space="0" w:color="auto"/>
              <w:bottom w:val="single" w:sz="4" w:space="0" w:color="auto"/>
              <w:right w:val="single" w:sz="4" w:space="0" w:color="auto"/>
            </w:tcBorders>
          </w:tcPr>
          <w:p w14:paraId="69F0991C" w14:textId="77777777" w:rsidR="00E77292" w:rsidRPr="00E50FA4" w:rsidRDefault="0077330E" w:rsidP="00D35812">
            <w:pPr>
              <w:spacing w:before="120" w:after="120"/>
              <w:jc w:val="both"/>
              <w:rPr>
                <w:del w:id="1914" w:author="Author"/>
                <w:rFonts w:ascii="Times New Roman" w:eastAsia="Times New Roman" w:hAnsi="Times New Roman" w:cs="Times New Roman"/>
                <w:noProof/>
                <w:sz w:val="24"/>
                <w:lang w:val="en-GB"/>
              </w:rPr>
            </w:pPr>
            <w:del w:id="1915" w:author="Author">
              <w:r w:rsidRPr="00E50FA4">
                <w:rPr>
                  <w:rFonts w:ascii="Times New Roman" w:eastAsia="Times New Roman" w:hAnsi="Times New Roman" w:cs="Times New Roman"/>
                  <w:noProof/>
                  <w:sz w:val="24"/>
                  <w:lang w:val="en-GB"/>
                </w:rPr>
                <w:delText>x</w:delText>
              </w:r>
            </w:del>
          </w:p>
        </w:tc>
        <w:tc>
          <w:tcPr>
            <w:tcW w:w="7879" w:type="dxa"/>
            <w:tcBorders>
              <w:top w:val="single" w:sz="4" w:space="0" w:color="auto"/>
              <w:left w:val="single" w:sz="4" w:space="0" w:color="auto"/>
              <w:bottom w:val="single" w:sz="4" w:space="0" w:color="auto"/>
              <w:right w:val="single" w:sz="4" w:space="0" w:color="auto"/>
            </w:tcBorders>
          </w:tcPr>
          <w:p w14:paraId="4E2EC414" w14:textId="77777777" w:rsidR="00E77292" w:rsidRPr="00E50FA4" w:rsidRDefault="00E77292" w:rsidP="00DA390D">
            <w:pPr>
              <w:spacing w:before="120" w:after="120"/>
              <w:jc w:val="both"/>
              <w:rPr>
                <w:del w:id="1916" w:author="Author"/>
                <w:rFonts w:ascii="Times New Roman" w:eastAsia="Times New Roman" w:hAnsi="Times New Roman" w:cs="Times New Roman"/>
                <w:b/>
                <w:noProof/>
                <w:sz w:val="24"/>
                <w:u w:val="single"/>
                <w:lang w:val="en-GB"/>
              </w:rPr>
            </w:pPr>
            <w:del w:id="1917" w:author="Author">
              <w:r w:rsidRPr="00E50FA4">
                <w:rPr>
                  <w:rFonts w:ascii="Times New Roman" w:eastAsia="Times New Roman" w:hAnsi="Times New Roman" w:cs="Times New Roman"/>
                  <w:b/>
                  <w:noProof/>
                  <w:sz w:val="24"/>
                  <w:u w:val="single"/>
                  <w:lang w:val="en-GB"/>
                </w:rPr>
                <w:delText>Of which: specialised lending</w:delText>
              </w:r>
            </w:del>
          </w:p>
          <w:p w14:paraId="7325053C" w14:textId="77777777" w:rsidR="00E77292" w:rsidRPr="00E50FA4" w:rsidRDefault="005A4494" w:rsidP="00DA390D">
            <w:pPr>
              <w:spacing w:before="120" w:after="120"/>
              <w:jc w:val="both"/>
              <w:rPr>
                <w:del w:id="1918" w:author="Author"/>
                <w:rFonts w:ascii="Times New Roman" w:eastAsia="Times New Roman" w:hAnsi="Times New Roman" w:cs="Times New Roman"/>
                <w:noProof/>
                <w:sz w:val="24"/>
                <w:lang w:val="en-GB"/>
              </w:rPr>
            </w:pPr>
            <w:del w:id="1919"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he proportion of new assets (i.e. assets originated within the current disclosure period) categorised as specialised lending funding environmentally sustainable activities</w:delText>
              </w:r>
              <w:r w:rsidR="002F5976" w:rsidRPr="00E50FA4">
                <w:rPr>
                  <w:rFonts w:ascii="Times New Roman" w:eastAsia="Times New Roman" w:hAnsi="Times New Roman" w:cs="Times New Roman"/>
                  <w:noProof/>
                  <w:sz w:val="24"/>
                  <w:lang w:val="en-GB"/>
                </w:rPr>
                <w:delText xml:space="preserve"> for the objective of climate change </w:delText>
              </w:r>
              <w:r w:rsidR="001F62A4" w:rsidRPr="00E50FA4">
                <w:rPr>
                  <w:rFonts w:ascii="Times New Roman" w:eastAsia="Times New Roman" w:hAnsi="Times New Roman" w:cs="Times New Roman"/>
                  <w:noProof/>
                  <w:sz w:val="24"/>
                  <w:lang w:val="en-GB"/>
                </w:rPr>
                <w:delText xml:space="preserve">adaptation </w:delText>
              </w:r>
              <w:r w:rsidR="00E77292" w:rsidRPr="00E50FA4">
                <w:rPr>
                  <w:rFonts w:ascii="Times New Roman" w:eastAsia="Times New Roman" w:hAnsi="Times New Roman" w:cs="Times New Roman"/>
                  <w:noProof/>
                  <w:sz w:val="24"/>
                  <w:lang w:val="en-GB"/>
                </w:rPr>
                <w:delText xml:space="preserve">in total new </w:delText>
              </w:r>
              <w:r w:rsidR="002F5976" w:rsidRPr="00E50FA4">
                <w:rPr>
                  <w:rFonts w:ascii="Times New Roman" w:eastAsia="Times New Roman" w:hAnsi="Times New Roman" w:cs="Times New Roman"/>
                  <w:noProof/>
                  <w:sz w:val="24"/>
                  <w:lang w:val="en-GB"/>
                </w:rPr>
                <w:delText xml:space="preserve">eligible </w:delText>
              </w:r>
              <w:r w:rsidR="00E77292" w:rsidRPr="00E50FA4">
                <w:rPr>
                  <w:rFonts w:ascii="Times New Roman" w:eastAsia="Times New Roman" w:hAnsi="Times New Roman" w:cs="Times New Roman"/>
                  <w:noProof/>
                  <w:sz w:val="24"/>
                  <w:lang w:val="en-GB"/>
                </w:rPr>
                <w:delText xml:space="preserve">assets (i.e. assets originated within the current disclosure period) funding environmentally sustainable activities. New </w:delText>
              </w:r>
              <w:r w:rsidR="002F5976" w:rsidRPr="00E50FA4">
                <w:rPr>
                  <w:rFonts w:ascii="Times New Roman" w:eastAsia="Times New Roman" w:hAnsi="Times New Roman" w:cs="Times New Roman"/>
                  <w:noProof/>
                  <w:sz w:val="24"/>
                  <w:lang w:val="en-GB"/>
                </w:rPr>
                <w:delText xml:space="preserve">eligible </w:delText>
              </w:r>
              <w:r w:rsidR="00E77292" w:rsidRPr="00E50FA4">
                <w:rPr>
                  <w:rFonts w:ascii="Times New Roman" w:eastAsia="Times New Roman" w:hAnsi="Times New Roman" w:cs="Times New Roman"/>
                  <w:noProof/>
                  <w:sz w:val="24"/>
                  <w:lang w:val="en-GB"/>
                </w:rPr>
                <w:delText>assets shall be calculated net of repayments and other reductions.</w:delText>
              </w:r>
            </w:del>
          </w:p>
          <w:p w14:paraId="6E46C40F" w14:textId="77777777" w:rsidR="00E77292" w:rsidRPr="00E50FA4" w:rsidRDefault="00E77292" w:rsidP="008D522D">
            <w:pPr>
              <w:spacing w:before="120" w:after="120"/>
              <w:jc w:val="both"/>
              <w:rPr>
                <w:del w:id="1920" w:author="Author"/>
                <w:rFonts w:ascii="Times New Roman" w:eastAsia="Times New Roman" w:hAnsi="Times New Roman" w:cs="Times New Roman"/>
                <w:noProof/>
                <w:sz w:val="24"/>
                <w:lang w:val="en-GB"/>
              </w:rPr>
            </w:pPr>
            <w:del w:id="1921" w:author="Author">
              <w:r w:rsidRPr="00E50FA4">
                <w:rPr>
                  <w:rFonts w:ascii="Times New Roman" w:eastAsia="Times New Roman" w:hAnsi="Times New Roman" w:cs="Times New Roman"/>
                  <w:noProof/>
                  <w:sz w:val="24"/>
                  <w:lang w:val="en-GB"/>
                </w:rPr>
                <w:delText>Th</w:delText>
              </w:r>
              <w:r w:rsidR="00BA4944" w:rsidRPr="00E50FA4">
                <w:rPr>
                  <w:rFonts w:ascii="Times New Roman" w:eastAsia="Times New Roman" w:hAnsi="Times New Roman" w:cs="Times New Roman"/>
                  <w:noProof/>
                  <w:sz w:val="24"/>
                  <w:lang w:val="en-GB"/>
                </w:rPr>
                <w:delText>is</w:delText>
              </w:r>
              <w:r w:rsidRPr="00E50FA4">
                <w:rPr>
                  <w:rFonts w:ascii="Times New Roman" w:eastAsia="Times New Roman" w:hAnsi="Times New Roman" w:cs="Times New Roman"/>
                  <w:noProof/>
                  <w:sz w:val="24"/>
                  <w:lang w:val="en-GB"/>
                </w:rPr>
                <w:delText xml:space="preserve"> item shall be expressed as a percentage.</w:delText>
              </w:r>
            </w:del>
          </w:p>
          <w:p w14:paraId="2BDC57A1" w14:textId="77777777" w:rsidR="00E77292" w:rsidRPr="00E50FA4" w:rsidRDefault="00E77292" w:rsidP="001B102C">
            <w:pPr>
              <w:spacing w:before="120" w:after="120"/>
              <w:jc w:val="both"/>
              <w:rPr>
                <w:del w:id="1922" w:author="Author"/>
                <w:rFonts w:ascii="Times New Roman" w:eastAsia="Times New Roman" w:hAnsi="Times New Roman" w:cs="Times New Roman"/>
                <w:noProof/>
                <w:sz w:val="24"/>
                <w:lang w:val="en-GB"/>
              </w:rPr>
            </w:pPr>
            <w:del w:id="1923"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1F62A4" w:rsidRPr="00E50FA4">
                <w:rPr>
                  <w:rFonts w:ascii="Times New Roman" w:eastAsia="Times New Roman" w:hAnsi="Times New Roman" w:cs="Times New Roman"/>
                  <w:noProof/>
                  <w:sz w:val="24"/>
                  <w:lang w:val="en-GB"/>
                </w:rPr>
                <w:delText>i</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664881"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3F1A8FC8" w14:textId="77777777" w:rsidR="00E77292" w:rsidRPr="00E50FA4" w:rsidRDefault="00E77292" w:rsidP="00D35AD5">
            <w:pPr>
              <w:spacing w:before="120" w:after="120"/>
              <w:jc w:val="both"/>
              <w:rPr>
                <w:del w:id="1924" w:author="Author"/>
                <w:rFonts w:ascii="Times New Roman" w:eastAsia="Times New Roman" w:hAnsi="Times New Roman" w:cs="Times New Roman"/>
                <w:b/>
                <w:noProof/>
                <w:sz w:val="24"/>
                <w:u w:val="single"/>
                <w:lang w:val="en-GB"/>
              </w:rPr>
            </w:pPr>
            <w:del w:id="1925" w:author="Author">
              <w:r w:rsidRPr="00E50FA4">
                <w:rPr>
                  <w:rFonts w:ascii="Times New Roman" w:eastAsia="Times New Roman" w:hAnsi="Times New Roman" w:cs="Times New Roman"/>
                  <w:noProof/>
                  <w:sz w:val="24"/>
                  <w:lang w:val="en-GB"/>
                </w:rPr>
                <w:lastRenderedPageBreak/>
                <w:delText xml:space="preserve">The denominator of the KPI shall be the gross carrying amount of </w:delText>
              </w:r>
              <w:r w:rsidR="00F62731"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w:delText>
              </w:r>
              <w:r w:rsidR="00F62731"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1F62A4"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77330E" w:rsidRPr="00E50FA4" w14:paraId="01EAC3AB" w14:textId="77777777" w:rsidTr="00BA313D">
        <w:trPr>
          <w:del w:id="1926" w:author="Author"/>
        </w:trPr>
        <w:tc>
          <w:tcPr>
            <w:tcW w:w="1188" w:type="dxa"/>
            <w:tcBorders>
              <w:top w:val="single" w:sz="4" w:space="0" w:color="auto"/>
              <w:left w:val="single" w:sz="4" w:space="0" w:color="auto"/>
              <w:bottom w:val="single" w:sz="4" w:space="0" w:color="auto"/>
              <w:right w:val="single" w:sz="4" w:space="0" w:color="auto"/>
            </w:tcBorders>
          </w:tcPr>
          <w:p w14:paraId="2F4433EB" w14:textId="77777777" w:rsidR="0077330E" w:rsidRPr="00E50FA4" w:rsidRDefault="0077330E" w:rsidP="00D35812">
            <w:pPr>
              <w:spacing w:before="120" w:after="120"/>
              <w:jc w:val="both"/>
              <w:rPr>
                <w:del w:id="1927" w:author="Author"/>
                <w:rFonts w:ascii="Times New Roman" w:eastAsia="Times New Roman" w:hAnsi="Times New Roman" w:cs="Times New Roman"/>
                <w:noProof/>
                <w:sz w:val="24"/>
                <w:lang w:val="en-GB"/>
              </w:rPr>
            </w:pPr>
            <w:del w:id="1928" w:author="Author">
              <w:r w:rsidRPr="00E50FA4">
                <w:rPr>
                  <w:rFonts w:ascii="Times New Roman" w:eastAsia="Times New Roman" w:hAnsi="Times New Roman" w:cs="Times New Roman"/>
                  <w:noProof/>
                  <w:sz w:val="24"/>
                  <w:lang w:val="en-GB"/>
                </w:rPr>
                <w:lastRenderedPageBreak/>
                <w:delText>y</w:delText>
              </w:r>
            </w:del>
          </w:p>
        </w:tc>
        <w:tc>
          <w:tcPr>
            <w:tcW w:w="7879" w:type="dxa"/>
            <w:tcBorders>
              <w:top w:val="single" w:sz="4" w:space="0" w:color="auto"/>
              <w:left w:val="single" w:sz="4" w:space="0" w:color="auto"/>
              <w:bottom w:val="single" w:sz="4" w:space="0" w:color="auto"/>
              <w:right w:val="single" w:sz="4" w:space="0" w:color="auto"/>
            </w:tcBorders>
          </w:tcPr>
          <w:p w14:paraId="6688974F" w14:textId="77777777" w:rsidR="0077330E" w:rsidRPr="00E50FA4" w:rsidRDefault="0077330E" w:rsidP="00DA390D">
            <w:pPr>
              <w:spacing w:before="120" w:after="120"/>
              <w:jc w:val="both"/>
              <w:rPr>
                <w:del w:id="1929" w:author="Author"/>
                <w:rFonts w:ascii="Times New Roman" w:eastAsia="Times New Roman" w:hAnsi="Times New Roman" w:cs="Times New Roman"/>
                <w:b/>
                <w:noProof/>
                <w:sz w:val="24"/>
                <w:u w:val="single"/>
                <w:lang w:val="en-GB"/>
              </w:rPr>
            </w:pPr>
            <w:del w:id="1930" w:author="Author">
              <w:r w:rsidRPr="00E50FA4">
                <w:rPr>
                  <w:rFonts w:ascii="Times New Roman" w:eastAsia="Times New Roman" w:hAnsi="Times New Roman" w:cs="Times New Roman"/>
                  <w:b/>
                  <w:noProof/>
                  <w:sz w:val="24"/>
                  <w:u w:val="single"/>
                  <w:lang w:val="en-GB"/>
                </w:rPr>
                <w:delText xml:space="preserve">Of which: </w:delText>
              </w:r>
              <w:r w:rsidR="00BA002B" w:rsidRPr="00E50FA4">
                <w:rPr>
                  <w:rFonts w:ascii="Times New Roman" w:eastAsia="Times New Roman" w:hAnsi="Times New Roman" w:cs="Times New Roman"/>
                  <w:b/>
                  <w:noProof/>
                  <w:sz w:val="24"/>
                  <w:u w:val="single"/>
                  <w:lang w:val="en-GB"/>
                </w:rPr>
                <w:delText>adaptation</w:delText>
              </w:r>
            </w:del>
          </w:p>
          <w:p w14:paraId="2121A2D8" w14:textId="77777777" w:rsidR="0071196B" w:rsidRPr="00E50FA4" w:rsidRDefault="0077330E" w:rsidP="00DA390D">
            <w:pPr>
              <w:spacing w:before="120" w:after="120"/>
              <w:jc w:val="both"/>
              <w:rPr>
                <w:del w:id="1931" w:author="Author"/>
                <w:rFonts w:ascii="Times New Roman" w:hAnsi="Times New Roman"/>
                <w:noProof/>
                <w:sz w:val="24"/>
                <w:lang w:val="en-GB"/>
              </w:rPr>
            </w:pPr>
            <w:del w:id="1932" w:author="Author">
              <w:r w:rsidRPr="00E50FA4">
                <w:rPr>
                  <w:rFonts w:ascii="Times New Roman" w:eastAsia="Times New Roman" w:hAnsi="Times New Roman" w:cs="Times New Roman"/>
                  <w:noProof/>
                  <w:sz w:val="24"/>
                  <w:lang w:val="en-GB"/>
                </w:rPr>
                <w:delText xml:space="preserve">Article 11 of </w:delText>
              </w:r>
              <w:r w:rsidRPr="00E50FA4">
                <w:rPr>
                  <w:rFonts w:ascii="Times New Roman" w:hAnsi="Times New Roman"/>
                  <w:noProof/>
                  <w:sz w:val="24"/>
                  <w:lang w:val="en-GB"/>
                </w:rPr>
                <w:delText>Regulation (EU) 2020/852.</w:delText>
              </w:r>
            </w:del>
          </w:p>
          <w:p w14:paraId="2270F696" w14:textId="77777777" w:rsidR="0071196B" w:rsidRPr="00E50FA4" w:rsidRDefault="005A4494" w:rsidP="008D522D">
            <w:pPr>
              <w:spacing w:before="120" w:after="120"/>
              <w:jc w:val="both"/>
              <w:rPr>
                <w:del w:id="1933" w:author="Author"/>
                <w:rFonts w:ascii="Times New Roman" w:eastAsia="Times New Roman" w:hAnsi="Times New Roman" w:cs="Times New Roman"/>
                <w:noProof/>
                <w:sz w:val="24"/>
                <w:lang w:val="en-GB"/>
              </w:rPr>
            </w:pPr>
            <w:del w:id="1934" w:author="Author">
              <w:r w:rsidRPr="00E50FA4">
                <w:rPr>
                  <w:rFonts w:ascii="Times New Roman" w:eastAsia="Times New Roman" w:hAnsi="Times New Roman" w:cs="Times New Roman"/>
                  <w:noProof/>
                  <w:sz w:val="24"/>
                  <w:lang w:val="en-GB"/>
                </w:rPr>
                <w:delText>Institutions shall disclose t</w:delText>
              </w:r>
              <w:r w:rsidR="0071196B" w:rsidRPr="00E50FA4">
                <w:rPr>
                  <w:rFonts w:ascii="Times New Roman" w:eastAsia="Times New Roman" w:hAnsi="Times New Roman" w:cs="Times New Roman"/>
                  <w:noProof/>
                  <w:sz w:val="24"/>
                  <w:lang w:val="en-GB"/>
                </w:rPr>
                <w:delText>he proportion of the new assets (i.e. assets originated within the current disclosure period) related to transitional activities for the objective of climate change adaptation in total new eligible assets (i.e. assets originated within the current disclosure period) funding environmentally sustainable activities. New eligible assets shall be calculated net of repayments and other reductions.</w:delText>
              </w:r>
            </w:del>
          </w:p>
          <w:p w14:paraId="62B0A238" w14:textId="77777777" w:rsidR="0071196B" w:rsidRPr="00E50FA4" w:rsidRDefault="0071196B" w:rsidP="001B102C">
            <w:pPr>
              <w:spacing w:before="120" w:after="120"/>
              <w:jc w:val="both"/>
              <w:rPr>
                <w:del w:id="1935" w:author="Author"/>
                <w:rFonts w:ascii="Times New Roman" w:eastAsia="Times New Roman" w:hAnsi="Times New Roman" w:cs="Times New Roman"/>
                <w:noProof/>
                <w:sz w:val="24"/>
                <w:lang w:val="en-GB"/>
              </w:rPr>
            </w:pPr>
            <w:del w:id="1936" w:author="Author">
              <w:r w:rsidRPr="00E50FA4">
                <w:rPr>
                  <w:rFonts w:ascii="Times New Roman" w:eastAsia="Times New Roman" w:hAnsi="Times New Roman" w:cs="Times New Roman"/>
                  <w:noProof/>
                  <w:sz w:val="24"/>
                  <w:lang w:val="en-GB"/>
                </w:rPr>
                <w:delText>Th</w:delText>
              </w:r>
              <w:r w:rsidR="00BA4944" w:rsidRPr="00E50FA4">
                <w:rPr>
                  <w:rFonts w:ascii="Times New Roman" w:eastAsia="Times New Roman" w:hAnsi="Times New Roman" w:cs="Times New Roman"/>
                  <w:noProof/>
                  <w:sz w:val="24"/>
                  <w:lang w:val="en-GB"/>
                </w:rPr>
                <w:delText>is</w:delText>
              </w:r>
              <w:r w:rsidRPr="00E50FA4">
                <w:rPr>
                  <w:rFonts w:ascii="Times New Roman" w:eastAsia="Times New Roman" w:hAnsi="Times New Roman" w:cs="Times New Roman"/>
                  <w:noProof/>
                  <w:sz w:val="24"/>
                  <w:lang w:val="en-GB"/>
                </w:rPr>
                <w:delText xml:space="preserve"> item shall be expressed </w:delText>
              </w:r>
              <w:r w:rsidR="004D6FC8" w:rsidRPr="00E50FA4">
                <w:rPr>
                  <w:rFonts w:ascii="Times New Roman" w:eastAsia="Times New Roman" w:hAnsi="Times New Roman" w:cs="Times New Roman"/>
                  <w:noProof/>
                  <w:sz w:val="24"/>
                  <w:lang w:val="en-GB"/>
                </w:rPr>
                <w:delText xml:space="preserve">in </w:delText>
              </w:r>
              <w:r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Pr="00E50FA4">
                <w:rPr>
                  <w:rFonts w:ascii="Times New Roman" w:eastAsia="Times New Roman" w:hAnsi="Times New Roman" w:cs="Times New Roman"/>
                  <w:noProof/>
                  <w:sz w:val="24"/>
                  <w:lang w:val="en-GB"/>
                </w:rPr>
                <w:delText>.</w:delText>
              </w:r>
            </w:del>
          </w:p>
          <w:p w14:paraId="2D4C345B" w14:textId="77777777" w:rsidR="0071196B" w:rsidRPr="00E50FA4" w:rsidRDefault="0071196B" w:rsidP="001B102C">
            <w:pPr>
              <w:spacing w:before="120" w:after="120"/>
              <w:jc w:val="both"/>
              <w:rPr>
                <w:del w:id="1937" w:author="Author"/>
                <w:rFonts w:ascii="Times New Roman" w:eastAsia="Times New Roman" w:hAnsi="Times New Roman" w:cs="Times New Roman"/>
                <w:noProof/>
                <w:sz w:val="24"/>
                <w:lang w:val="en-GB"/>
              </w:rPr>
            </w:pPr>
            <w:del w:id="1938"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j</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664881"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5F81641E" w14:textId="77777777" w:rsidR="0071196B" w:rsidRPr="00E50FA4" w:rsidRDefault="0071196B" w:rsidP="000F056B">
            <w:pPr>
              <w:spacing w:before="120" w:after="120"/>
              <w:jc w:val="both"/>
              <w:rPr>
                <w:del w:id="1939" w:author="Author"/>
                <w:rFonts w:ascii="Times New Roman" w:eastAsia="Times New Roman" w:hAnsi="Times New Roman" w:cs="Times New Roman"/>
                <w:b/>
                <w:noProof/>
                <w:sz w:val="24"/>
                <w:u w:val="single"/>
                <w:lang w:val="en-GB"/>
              </w:rPr>
            </w:pPr>
            <w:del w:id="1940"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F62731"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w:delText>
              </w:r>
              <w:r w:rsidR="00F62731" w:rsidRPr="00E50FA4">
                <w:rPr>
                  <w:rFonts w:ascii="Times New Roman" w:eastAsia="Times New Roman" w:hAnsi="Times New Roman" w:cs="Times New Roman"/>
                  <w:noProof/>
                  <w:sz w:val="24"/>
                  <w:lang w:val="en-GB"/>
                </w:rPr>
                <w:delText>from those assets</w:delText>
              </w:r>
              <w:r w:rsidR="003E1996" w:rsidRPr="00E50FA4">
                <w:rPr>
                  <w:rFonts w:ascii="Times New Roman" w:eastAsia="Times New Roman" w:hAnsi="Times New Roman" w:cs="Times New Roman"/>
                  <w:noProof/>
                  <w:sz w:val="24"/>
                  <w:lang w:val="en-GB"/>
                </w:rPr>
                <w:delText>,</w:delText>
              </w:r>
              <w:r w:rsidR="00F62731" w:rsidRPr="00E50FA4">
                <w:rPr>
                  <w:rFonts w:ascii="Times New Roman" w:eastAsia="Times New Roman" w:hAnsi="Times New Roman" w:cs="Times New Roman"/>
                  <w:noProof/>
                  <w:sz w:val="24"/>
                  <w:lang w:val="en-GB"/>
                </w:rPr>
                <w:delText xml:space="preserve"> </w:delText>
              </w:r>
              <w:r w:rsidRPr="00E50FA4">
                <w:rPr>
                  <w:rFonts w:ascii="Times New Roman" w:eastAsia="Times New Roman" w:hAnsi="Times New Roman" w:cs="Times New Roman"/>
                  <w:noProof/>
                  <w:sz w:val="24"/>
                  <w:lang w:val="en-GB"/>
                </w:rPr>
                <w:delText xml:space="preserve">as </w:delText>
              </w:r>
              <w:r w:rsidR="000F056B"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77330E" w:rsidRPr="00E50FA4" w14:paraId="0D63A113" w14:textId="77777777" w:rsidTr="00BA313D">
        <w:trPr>
          <w:del w:id="1941" w:author="Author"/>
        </w:trPr>
        <w:tc>
          <w:tcPr>
            <w:tcW w:w="1188" w:type="dxa"/>
            <w:tcBorders>
              <w:top w:val="single" w:sz="4" w:space="0" w:color="auto"/>
              <w:left w:val="single" w:sz="4" w:space="0" w:color="auto"/>
              <w:bottom w:val="single" w:sz="4" w:space="0" w:color="auto"/>
              <w:right w:val="single" w:sz="4" w:space="0" w:color="auto"/>
            </w:tcBorders>
          </w:tcPr>
          <w:p w14:paraId="266138C3" w14:textId="77777777" w:rsidR="0077330E" w:rsidRPr="00E50FA4" w:rsidRDefault="0077330E" w:rsidP="00D35812">
            <w:pPr>
              <w:spacing w:before="120" w:after="120"/>
              <w:jc w:val="both"/>
              <w:rPr>
                <w:del w:id="1942" w:author="Author"/>
                <w:rFonts w:ascii="Times New Roman" w:eastAsia="Times New Roman" w:hAnsi="Times New Roman" w:cs="Times New Roman"/>
                <w:noProof/>
                <w:sz w:val="24"/>
                <w:lang w:val="en-GB"/>
              </w:rPr>
            </w:pPr>
            <w:del w:id="1943" w:author="Author">
              <w:r w:rsidRPr="00E50FA4">
                <w:rPr>
                  <w:rFonts w:ascii="Times New Roman" w:eastAsia="Times New Roman" w:hAnsi="Times New Roman" w:cs="Times New Roman"/>
                  <w:noProof/>
                  <w:sz w:val="24"/>
                  <w:lang w:val="en-GB"/>
                </w:rPr>
                <w:delText>z</w:delText>
              </w:r>
            </w:del>
          </w:p>
        </w:tc>
        <w:tc>
          <w:tcPr>
            <w:tcW w:w="7879" w:type="dxa"/>
            <w:tcBorders>
              <w:top w:val="single" w:sz="4" w:space="0" w:color="auto"/>
              <w:left w:val="single" w:sz="4" w:space="0" w:color="auto"/>
              <w:bottom w:val="single" w:sz="4" w:space="0" w:color="auto"/>
              <w:right w:val="single" w:sz="4" w:space="0" w:color="auto"/>
            </w:tcBorders>
          </w:tcPr>
          <w:p w14:paraId="7ACB48CF" w14:textId="77777777" w:rsidR="0077330E" w:rsidRPr="00E50FA4" w:rsidRDefault="0077330E" w:rsidP="00DA390D">
            <w:pPr>
              <w:spacing w:before="120" w:after="120"/>
              <w:jc w:val="both"/>
              <w:rPr>
                <w:del w:id="1944" w:author="Author"/>
                <w:rFonts w:ascii="Times New Roman" w:eastAsia="Times New Roman" w:hAnsi="Times New Roman" w:cs="Times New Roman"/>
                <w:b/>
                <w:noProof/>
                <w:sz w:val="24"/>
                <w:u w:val="single"/>
                <w:lang w:val="en-GB"/>
              </w:rPr>
            </w:pPr>
            <w:del w:id="1945" w:author="Author">
              <w:r w:rsidRPr="00E50FA4">
                <w:rPr>
                  <w:rFonts w:ascii="Times New Roman" w:eastAsia="Times New Roman" w:hAnsi="Times New Roman" w:cs="Times New Roman"/>
                  <w:b/>
                  <w:noProof/>
                  <w:sz w:val="24"/>
                  <w:u w:val="single"/>
                  <w:lang w:val="en-GB"/>
                </w:rPr>
                <w:delText>Of which: enabling</w:delText>
              </w:r>
            </w:del>
          </w:p>
          <w:p w14:paraId="63B53857" w14:textId="77777777" w:rsidR="0071196B" w:rsidRPr="00E50FA4" w:rsidRDefault="0071196B" w:rsidP="00DA390D">
            <w:pPr>
              <w:spacing w:before="120" w:after="120"/>
              <w:jc w:val="both"/>
              <w:rPr>
                <w:del w:id="1946" w:author="Author"/>
                <w:rFonts w:ascii="Times New Roman" w:hAnsi="Times New Roman"/>
                <w:noProof/>
                <w:sz w:val="24"/>
                <w:lang w:val="en-GB"/>
              </w:rPr>
            </w:pPr>
            <w:del w:id="1947"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p w14:paraId="3A3F4749" w14:textId="77777777" w:rsidR="0071196B" w:rsidRPr="00E50FA4" w:rsidRDefault="005A4494" w:rsidP="008D522D">
            <w:pPr>
              <w:spacing w:before="120" w:after="120"/>
              <w:jc w:val="both"/>
              <w:rPr>
                <w:del w:id="1948" w:author="Author"/>
                <w:rFonts w:ascii="Times New Roman" w:eastAsia="Times New Roman" w:hAnsi="Times New Roman" w:cs="Times New Roman"/>
                <w:noProof/>
                <w:sz w:val="24"/>
                <w:lang w:val="en-GB"/>
              </w:rPr>
            </w:pPr>
            <w:del w:id="1949" w:author="Author">
              <w:r w:rsidRPr="00E50FA4">
                <w:rPr>
                  <w:rFonts w:ascii="Times New Roman" w:eastAsia="Times New Roman" w:hAnsi="Times New Roman" w:cs="Times New Roman"/>
                  <w:noProof/>
                  <w:sz w:val="24"/>
                  <w:lang w:val="en-GB"/>
                </w:rPr>
                <w:delText>Institutions shall disclose t</w:delText>
              </w:r>
              <w:r w:rsidR="0071196B" w:rsidRPr="00E50FA4">
                <w:rPr>
                  <w:rFonts w:ascii="Times New Roman" w:eastAsia="Times New Roman" w:hAnsi="Times New Roman" w:cs="Times New Roman"/>
                  <w:noProof/>
                  <w:sz w:val="24"/>
                  <w:lang w:val="en-GB"/>
                </w:rPr>
                <w:delText>he proportion of the new assets (i.e. assets originated within the current disclosure period) related to enabling activities for the objective of climate change adaptation in total new eligible assets (i.e. assets originated within the current disclosure period) funding environmentally sustainable activities. New eligible assets shall be calculated net of repayments and other reductions.</w:delText>
              </w:r>
            </w:del>
          </w:p>
          <w:p w14:paraId="289E81A7" w14:textId="77777777" w:rsidR="0071196B" w:rsidRPr="00E50FA4" w:rsidRDefault="0071196B" w:rsidP="001B102C">
            <w:pPr>
              <w:spacing w:before="120" w:after="120"/>
              <w:jc w:val="both"/>
              <w:rPr>
                <w:del w:id="1950" w:author="Author"/>
                <w:rFonts w:ascii="Times New Roman" w:eastAsia="Times New Roman" w:hAnsi="Times New Roman" w:cs="Times New Roman"/>
                <w:noProof/>
                <w:sz w:val="24"/>
                <w:lang w:val="en-GB"/>
              </w:rPr>
            </w:pPr>
            <w:del w:id="1951" w:author="Author">
              <w:r w:rsidRPr="00E50FA4">
                <w:rPr>
                  <w:rFonts w:ascii="Times New Roman" w:eastAsia="Times New Roman" w:hAnsi="Times New Roman" w:cs="Times New Roman"/>
                  <w:noProof/>
                  <w:sz w:val="24"/>
                  <w:lang w:val="en-GB"/>
                </w:rPr>
                <w:delText>Th</w:delText>
              </w:r>
              <w:r w:rsidR="00BA4944" w:rsidRPr="00E50FA4">
                <w:rPr>
                  <w:rFonts w:ascii="Times New Roman" w:eastAsia="Times New Roman" w:hAnsi="Times New Roman" w:cs="Times New Roman"/>
                  <w:noProof/>
                  <w:sz w:val="24"/>
                  <w:lang w:val="en-GB"/>
                </w:rPr>
                <w:delText>is</w:delText>
              </w:r>
              <w:r w:rsidRPr="00E50FA4">
                <w:rPr>
                  <w:rFonts w:ascii="Times New Roman" w:eastAsia="Times New Roman" w:hAnsi="Times New Roman" w:cs="Times New Roman"/>
                  <w:noProof/>
                  <w:sz w:val="24"/>
                  <w:lang w:val="en-GB"/>
                </w:rPr>
                <w:delText xml:space="preserve"> item shall be expressed </w:delText>
              </w:r>
              <w:r w:rsidR="004D6FC8" w:rsidRPr="00E50FA4">
                <w:rPr>
                  <w:rFonts w:ascii="Times New Roman" w:eastAsia="Times New Roman" w:hAnsi="Times New Roman" w:cs="Times New Roman"/>
                  <w:noProof/>
                  <w:sz w:val="24"/>
                  <w:lang w:val="en-GB"/>
                </w:rPr>
                <w:delText xml:space="preserve">in </w:delText>
              </w:r>
              <w:r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Pr="00E50FA4">
                <w:rPr>
                  <w:rFonts w:ascii="Times New Roman" w:eastAsia="Times New Roman" w:hAnsi="Times New Roman" w:cs="Times New Roman"/>
                  <w:noProof/>
                  <w:sz w:val="24"/>
                  <w:lang w:val="en-GB"/>
                </w:rPr>
                <w:delText>.</w:delText>
              </w:r>
            </w:del>
          </w:p>
          <w:p w14:paraId="63E0BE1B" w14:textId="77777777" w:rsidR="0071196B" w:rsidRPr="00E50FA4" w:rsidRDefault="0071196B" w:rsidP="001B102C">
            <w:pPr>
              <w:spacing w:before="120" w:after="120"/>
              <w:jc w:val="both"/>
              <w:rPr>
                <w:del w:id="1952" w:author="Author"/>
                <w:rFonts w:ascii="Times New Roman" w:eastAsia="Times New Roman" w:hAnsi="Times New Roman" w:cs="Times New Roman"/>
                <w:noProof/>
                <w:sz w:val="24"/>
                <w:lang w:val="en-GB"/>
              </w:rPr>
            </w:pPr>
            <w:del w:id="1953"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k</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664881"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3FE9F4DD" w14:textId="77777777" w:rsidR="0077330E" w:rsidRPr="00E50FA4" w:rsidRDefault="0071196B" w:rsidP="00D35AD5">
            <w:pPr>
              <w:spacing w:before="120" w:after="120"/>
              <w:jc w:val="both"/>
              <w:rPr>
                <w:del w:id="1954" w:author="Author"/>
                <w:rFonts w:ascii="Times New Roman" w:eastAsia="Times New Roman" w:hAnsi="Times New Roman" w:cs="Times New Roman"/>
                <w:b/>
                <w:noProof/>
                <w:sz w:val="24"/>
                <w:u w:val="single"/>
                <w:lang w:val="en-GB"/>
              </w:rPr>
            </w:pPr>
            <w:del w:id="1955"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3E1996"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w:delText>
              </w:r>
              <w:r w:rsidR="003E1996" w:rsidRPr="00E50FA4">
                <w:rPr>
                  <w:rFonts w:ascii="Times New Roman" w:eastAsia="Times New Roman" w:hAnsi="Times New Roman" w:cs="Times New Roman"/>
                  <w:noProof/>
                  <w:sz w:val="24"/>
                  <w:lang w:val="en-GB"/>
                </w:rPr>
                <w:delText xml:space="preserve"> from those assets,</w:delText>
              </w:r>
              <w:r w:rsidRPr="00E50FA4">
                <w:rPr>
                  <w:rFonts w:ascii="Times New Roman" w:eastAsia="Times New Roman" w:hAnsi="Times New Roman" w:cs="Times New Roman"/>
                  <w:noProof/>
                  <w:sz w:val="24"/>
                  <w:lang w:val="en-GB"/>
                </w:rPr>
                <w:delText xml:space="preserve">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2F365B20" w14:textId="77777777" w:rsidTr="00BA313D">
        <w:trPr>
          <w:del w:id="1956" w:author="Author"/>
        </w:trPr>
        <w:tc>
          <w:tcPr>
            <w:tcW w:w="1188" w:type="dxa"/>
            <w:tcBorders>
              <w:top w:val="single" w:sz="4" w:space="0" w:color="auto"/>
              <w:left w:val="single" w:sz="4" w:space="0" w:color="auto"/>
              <w:bottom w:val="single" w:sz="4" w:space="0" w:color="auto"/>
              <w:right w:val="single" w:sz="4" w:space="0" w:color="auto"/>
            </w:tcBorders>
          </w:tcPr>
          <w:p w14:paraId="422700C3" w14:textId="77777777" w:rsidR="00E77292" w:rsidRPr="00E50FA4" w:rsidRDefault="0077330E" w:rsidP="00D35812">
            <w:pPr>
              <w:spacing w:before="120" w:after="120"/>
              <w:jc w:val="both"/>
              <w:rPr>
                <w:del w:id="1957" w:author="Author"/>
                <w:rFonts w:ascii="Times New Roman" w:eastAsia="Times New Roman" w:hAnsi="Times New Roman" w:cs="Times New Roman"/>
                <w:noProof/>
                <w:sz w:val="24"/>
                <w:lang w:val="en-GB"/>
              </w:rPr>
            </w:pPr>
            <w:del w:id="1958" w:author="Author">
              <w:r w:rsidRPr="00E50FA4">
                <w:rPr>
                  <w:rFonts w:ascii="Times New Roman" w:eastAsia="Times New Roman" w:hAnsi="Times New Roman" w:cs="Times New Roman"/>
                  <w:noProof/>
                  <w:sz w:val="24"/>
                  <w:lang w:val="en-GB"/>
                </w:rPr>
                <w:delText>aa</w:delText>
              </w:r>
            </w:del>
          </w:p>
        </w:tc>
        <w:tc>
          <w:tcPr>
            <w:tcW w:w="7879" w:type="dxa"/>
            <w:tcBorders>
              <w:top w:val="single" w:sz="4" w:space="0" w:color="auto"/>
              <w:left w:val="single" w:sz="4" w:space="0" w:color="auto"/>
              <w:bottom w:val="single" w:sz="4" w:space="0" w:color="auto"/>
              <w:right w:val="single" w:sz="4" w:space="0" w:color="auto"/>
            </w:tcBorders>
          </w:tcPr>
          <w:p w14:paraId="6D550EC8" w14:textId="77777777" w:rsidR="00E77292" w:rsidRPr="00E50FA4" w:rsidRDefault="00E77292" w:rsidP="00DA390D">
            <w:pPr>
              <w:spacing w:before="120" w:after="120"/>
              <w:jc w:val="both"/>
              <w:rPr>
                <w:del w:id="1959" w:author="Author"/>
                <w:rFonts w:ascii="Times New Roman" w:eastAsia="Times New Roman" w:hAnsi="Times New Roman" w:cs="Times New Roman"/>
                <w:b/>
                <w:noProof/>
                <w:sz w:val="24"/>
                <w:u w:val="single"/>
                <w:lang w:val="en-GB"/>
              </w:rPr>
            </w:pPr>
            <w:del w:id="1960" w:author="Author">
              <w:r w:rsidRPr="00E50FA4">
                <w:rPr>
                  <w:rFonts w:ascii="Times New Roman" w:eastAsia="Times New Roman" w:hAnsi="Times New Roman" w:cs="Times New Roman"/>
                  <w:b/>
                  <w:noProof/>
                  <w:sz w:val="24"/>
                  <w:u w:val="single"/>
                  <w:lang w:val="en-GB"/>
                </w:rPr>
                <w:delText>Proportion of assets funding taxonomy relevant sectors</w:delText>
              </w:r>
            </w:del>
          </w:p>
          <w:p w14:paraId="7324F59B" w14:textId="77777777" w:rsidR="00E77292" w:rsidRPr="00E50FA4" w:rsidRDefault="005A4494" w:rsidP="00DA390D">
            <w:pPr>
              <w:spacing w:before="120" w:after="120"/>
              <w:jc w:val="both"/>
              <w:rPr>
                <w:del w:id="1961" w:author="Author"/>
                <w:rFonts w:ascii="Times New Roman" w:eastAsia="Times New Roman" w:hAnsi="Times New Roman" w:cs="Times New Roman"/>
                <w:noProof/>
                <w:sz w:val="24"/>
                <w:lang w:val="en-GB"/>
              </w:rPr>
            </w:pPr>
            <w:del w:id="1962"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new assets (i.e. assets originated within the current disclosure period) funding activities covered by </w:delText>
              </w:r>
              <w:r w:rsidR="002F5976" w:rsidRPr="00E50FA4">
                <w:rPr>
                  <w:rFonts w:ascii="Times New Roman" w:eastAsia="Times New Roman" w:hAnsi="Times New Roman" w:cs="Times New Roman"/>
                  <w:noProof/>
                  <w:sz w:val="24"/>
                  <w:lang w:val="en-GB"/>
                </w:rPr>
                <w:delText xml:space="preserve">the objectives </w:delText>
              </w:r>
              <w:r w:rsidR="00D35AD5" w:rsidRPr="00E50FA4">
                <w:rPr>
                  <w:rFonts w:ascii="Times New Roman" w:eastAsia="Times New Roman" w:hAnsi="Times New Roman" w:cs="Times New Roman"/>
                  <w:noProof/>
                  <w:sz w:val="24"/>
                  <w:lang w:val="en-GB"/>
                </w:rPr>
                <w:delText xml:space="preserve">laid down in Regulation (EU) 2020/852 </w:delText>
              </w:r>
              <w:r w:rsidR="002F5976" w:rsidRPr="00E50FA4">
                <w:rPr>
                  <w:rFonts w:ascii="Times New Roman" w:eastAsia="Times New Roman" w:hAnsi="Times New Roman" w:cs="Times New Roman"/>
                  <w:noProof/>
                  <w:sz w:val="24"/>
                  <w:lang w:val="en-GB"/>
                </w:rPr>
                <w:delText>of</w:delText>
              </w:r>
              <w:r w:rsidR="00D35AD5" w:rsidRPr="00E50FA4">
                <w:rPr>
                  <w:rFonts w:ascii="Times New Roman" w:eastAsia="Times New Roman" w:hAnsi="Times New Roman" w:cs="Times New Roman"/>
                  <w:noProof/>
                  <w:sz w:val="24"/>
                  <w:lang w:val="en-GB"/>
                </w:rPr>
                <w:delText xml:space="preserve"> </w:delText>
              </w:r>
              <w:r w:rsidR="002F5976" w:rsidRPr="00E50FA4">
                <w:rPr>
                  <w:rFonts w:ascii="Times New Roman" w:eastAsia="Times New Roman" w:hAnsi="Times New Roman" w:cs="Times New Roman"/>
                  <w:noProof/>
                  <w:sz w:val="24"/>
                  <w:lang w:val="en-GB"/>
                </w:rPr>
                <w:delText xml:space="preserve">climate change mitigation and </w:delText>
              </w:r>
              <w:r w:rsidR="00C0083B" w:rsidRPr="00E50FA4">
                <w:rPr>
                  <w:rFonts w:ascii="Times New Roman" w:eastAsia="Times New Roman" w:hAnsi="Times New Roman" w:cs="Times New Roman"/>
                  <w:noProof/>
                  <w:sz w:val="24"/>
                  <w:lang w:val="en-GB"/>
                </w:rPr>
                <w:delText xml:space="preserve">climate change </w:delText>
              </w:r>
              <w:r w:rsidR="002F5976" w:rsidRPr="00E50FA4">
                <w:rPr>
                  <w:rFonts w:ascii="Times New Roman" w:eastAsia="Times New Roman" w:hAnsi="Times New Roman" w:cs="Times New Roman"/>
                  <w:noProof/>
                  <w:sz w:val="24"/>
                  <w:lang w:val="en-GB"/>
                </w:rPr>
                <w:delText xml:space="preserve">adaptation </w:delText>
              </w:r>
              <w:r w:rsidR="00E77292" w:rsidRPr="00E50FA4">
                <w:rPr>
                  <w:rFonts w:ascii="Times New Roman" w:eastAsia="Times New Roman" w:hAnsi="Times New Roman" w:cs="Times New Roman"/>
                  <w:noProof/>
                  <w:sz w:val="24"/>
                  <w:lang w:val="en-GB"/>
                </w:rPr>
                <w:delText>in total new eligible assets (i.e. eligible assets originated within the current disclosure period). New assets shall be calculated net of repayments and other reductions.</w:delText>
              </w:r>
            </w:del>
          </w:p>
          <w:p w14:paraId="6BEF2B53" w14:textId="77777777" w:rsidR="00E77292" w:rsidRPr="00E50FA4" w:rsidRDefault="00E77292" w:rsidP="008D522D">
            <w:pPr>
              <w:spacing w:before="120" w:after="120"/>
              <w:jc w:val="both"/>
              <w:rPr>
                <w:del w:id="1963" w:author="Author"/>
                <w:rFonts w:ascii="Times New Roman" w:eastAsia="Times New Roman" w:hAnsi="Times New Roman" w:cs="Times New Roman"/>
                <w:noProof/>
                <w:sz w:val="24"/>
                <w:lang w:val="en-GB"/>
              </w:rPr>
            </w:pPr>
            <w:del w:id="1964" w:author="Author">
              <w:r w:rsidRPr="00E50FA4">
                <w:rPr>
                  <w:rFonts w:ascii="Times New Roman" w:eastAsia="Times New Roman" w:hAnsi="Times New Roman" w:cs="Times New Roman"/>
                  <w:noProof/>
                  <w:sz w:val="24"/>
                  <w:lang w:val="en-GB"/>
                </w:rPr>
                <w:delText>Th</w:delText>
              </w:r>
              <w:r w:rsidR="00BA4944" w:rsidRPr="00E50FA4">
                <w:rPr>
                  <w:rFonts w:ascii="Times New Roman" w:eastAsia="Times New Roman" w:hAnsi="Times New Roman" w:cs="Times New Roman"/>
                  <w:noProof/>
                  <w:sz w:val="24"/>
                  <w:lang w:val="en-GB"/>
                </w:rPr>
                <w:delText>is</w:delText>
              </w:r>
              <w:r w:rsidRPr="00E50FA4">
                <w:rPr>
                  <w:rFonts w:ascii="Times New Roman" w:eastAsia="Times New Roman" w:hAnsi="Times New Roman" w:cs="Times New Roman"/>
                  <w:noProof/>
                  <w:sz w:val="24"/>
                  <w:lang w:val="en-GB"/>
                </w:rPr>
                <w:delText xml:space="preserve"> item shall be expressed </w:delText>
              </w:r>
              <w:r w:rsidR="004D6FC8" w:rsidRPr="00E50FA4">
                <w:rPr>
                  <w:rFonts w:ascii="Times New Roman" w:eastAsia="Times New Roman" w:hAnsi="Times New Roman" w:cs="Times New Roman"/>
                  <w:noProof/>
                  <w:sz w:val="24"/>
                  <w:lang w:val="en-GB"/>
                </w:rPr>
                <w:delText xml:space="preserve">in </w:delText>
              </w:r>
              <w:r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Pr="00E50FA4">
                <w:rPr>
                  <w:rFonts w:ascii="Times New Roman" w:eastAsia="Times New Roman" w:hAnsi="Times New Roman" w:cs="Times New Roman"/>
                  <w:noProof/>
                  <w:sz w:val="24"/>
                  <w:lang w:val="en-GB"/>
                </w:rPr>
                <w:delText>.</w:delText>
              </w:r>
            </w:del>
          </w:p>
          <w:p w14:paraId="515DFE45" w14:textId="77777777" w:rsidR="00E77292" w:rsidRPr="00E50FA4" w:rsidRDefault="00E77292" w:rsidP="001B102C">
            <w:pPr>
              <w:spacing w:before="120" w:after="120"/>
              <w:jc w:val="both"/>
              <w:rPr>
                <w:del w:id="1965" w:author="Author"/>
                <w:rFonts w:ascii="Times New Roman" w:eastAsia="Times New Roman" w:hAnsi="Times New Roman" w:cs="Times New Roman"/>
                <w:noProof/>
                <w:sz w:val="24"/>
                <w:lang w:val="en-GB"/>
              </w:rPr>
            </w:pPr>
            <w:del w:id="1966" w:author="Author">
              <w:r w:rsidRPr="00E50FA4">
                <w:rPr>
                  <w:rFonts w:ascii="Times New Roman" w:eastAsia="Times New Roman" w:hAnsi="Times New Roman" w:cs="Times New Roman"/>
                  <w:noProof/>
                  <w:sz w:val="24"/>
                  <w:lang w:val="en-GB"/>
                </w:rPr>
                <w:lastRenderedPageBreak/>
                <w:delText xml:space="preserve">The numerator of the KPI shall be the gross carrying amount of eligible new assets funding taxonomy relevant sectors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A03C37" w:rsidRPr="00E50FA4">
                <w:rPr>
                  <w:rFonts w:ascii="Times New Roman" w:eastAsia="Times New Roman" w:hAnsi="Times New Roman" w:cs="Times New Roman"/>
                  <w:noProof/>
                  <w:sz w:val="24"/>
                  <w:lang w:val="en-GB"/>
                </w:rPr>
                <w:delText>l</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1DF0854B" w14:textId="77777777" w:rsidR="00E77292" w:rsidRPr="00E50FA4" w:rsidRDefault="00E77292" w:rsidP="00D35AD5">
            <w:pPr>
              <w:spacing w:before="120" w:after="120"/>
              <w:jc w:val="both"/>
              <w:rPr>
                <w:del w:id="1967" w:author="Author"/>
                <w:rFonts w:ascii="Times New Roman" w:eastAsia="Times New Roman" w:hAnsi="Times New Roman" w:cs="Times New Roman"/>
                <w:b/>
                <w:noProof/>
                <w:sz w:val="24"/>
                <w:u w:val="single"/>
                <w:lang w:val="en-GB"/>
              </w:rPr>
            </w:pPr>
            <w:del w:id="1968"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3E1996" w:rsidRPr="00E50FA4">
                <w:rPr>
                  <w:rFonts w:ascii="Times New Roman" w:eastAsia="Times New Roman" w:hAnsi="Times New Roman" w:cs="Times New Roman"/>
                  <w:noProof/>
                  <w:sz w:val="24"/>
                  <w:lang w:val="en-GB"/>
                </w:rPr>
                <w:delText xml:space="preserve">new </w:delText>
              </w:r>
              <w:r w:rsidR="001F62A4"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w:delText>
              </w:r>
              <w:r w:rsidR="003E1996" w:rsidRPr="00E50FA4">
                <w:rPr>
                  <w:rFonts w:ascii="Times New Roman" w:eastAsia="Times New Roman" w:hAnsi="Times New Roman" w:cs="Times New Roman"/>
                  <w:noProof/>
                  <w:sz w:val="24"/>
                  <w:lang w:val="en-GB"/>
                </w:rPr>
                <w:delText xml:space="preserve"> from those assets,</w:delText>
              </w:r>
              <w:r w:rsidRPr="00E50FA4">
                <w:rPr>
                  <w:rFonts w:ascii="Times New Roman" w:eastAsia="Times New Roman" w:hAnsi="Times New Roman" w:cs="Times New Roman"/>
                  <w:noProof/>
                  <w:sz w:val="24"/>
                  <w:lang w:val="en-GB"/>
                </w:rPr>
                <w:delText xml:space="preserve">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5AEDA583" w14:textId="77777777" w:rsidTr="00BA313D">
        <w:trPr>
          <w:del w:id="1969" w:author="Author"/>
        </w:trPr>
        <w:tc>
          <w:tcPr>
            <w:tcW w:w="1188" w:type="dxa"/>
            <w:tcBorders>
              <w:top w:val="single" w:sz="4" w:space="0" w:color="auto"/>
              <w:left w:val="single" w:sz="4" w:space="0" w:color="auto"/>
              <w:bottom w:val="single" w:sz="4" w:space="0" w:color="auto"/>
              <w:right w:val="single" w:sz="4" w:space="0" w:color="auto"/>
            </w:tcBorders>
          </w:tcPr>
          <w:p w14:paraId="53529C09" w14:textId="77777777" w:rsidR="00E77292" w:rsidRPr="00E50FA4" w:rsidRDefault="0077330E" w:rsidP="00D35812">
            <w:pPr>
              <w:spacing w:before="120" w:after="120"/>
              <w:jc w:val="both"/>
              <w:rPr>
                <w:del w:id="1970" w:author="Author"/>
                <w:rFonts w:ascii="Times New Roman" w:eastAsia="Times New Roman" w:hAnsi="Times New Roman" w:cs="Times New Roman"/>
                <w:noProof/>
                <w:sz w:val="24"/>
                <w:lang w:val="en-GB"/>
              </w:rPr>
            </w:pPr>
            <w:del w:id="1971" w:author="Author">
              <w:r w:rsidRPr="00E50FA4">
                <w:rPr>
                  <w:rFonts w:ascii="Times New Roman" w:eastAsia="Times New Roman" w:hAnsi="Times New Roman" w:cs="Times New Roman"/>
                  <w:noProof/>
                  <w:sz w:val="24"/>
                  <w:lang w:val="en-GB"/>
                </w:rPr>
                <w:lastRenderedPageBreak/>
                <w:delText>ab</w:delText>
              </w:r>
            </w:del>
          </w:p>
        </w:tc>
        <w:tc>
          <w:tcPr>
            <w:tcW w:w="7879" w:type="dxa"/>
            <w:tcBorders>
              <w:top w:val="single" w:sz="4" w:space="0" w:color="auto"/>
              <w:left w:val="single" w:sz="4" w:space="0" w:color="auto"/>
              <w:bottom w:val="single" w:sz="4" w:space="0" w:color="auto"/>
              <w:right w:val="single" w:sz="4" w:space="0" w:color="auto"/>
            </w:tcBorders>
          </w:tcPr>
          <w:p w14:paraId="2338F511" w14:textId="77777777" w:rsidR="00E77292" w:rsidRPr="00E50FA4" w:rsidRDefault="00E77292" w:rsidP="00DA390D">
            <w:pPr>
              <w:spacing w:before="120" w:after="120"/>
              <w:jc w:val="both"/>
              <w:rPr>
                <w:del w:id="1972" w:author="Author"/>
                <w:rFonts w:ascii="Times New Roman" w:eastAsia="Times New Roman" w:hAnsi="Times New Roman" w:cs="Times New Roman"/>
                <w:b/>
                <w:noProof/>
                <w:sz w:val="24"/>
                <w:u w:val="single"/>
                <w:lang w:val="en-GB"/>
              </w:rPr>
            </w:pPr>
            <w:del w:id="1973" w:author="Author">
              <w:r w:rsidRPr="00E50FA4">
                <w:rPr>
                  <w:rFonts w:ascii="Times New Roman" w:eastAsia="Times New Roman" w:hAnsi="Times New Roman" w:cs="Times New Roman"/>
                  <w:b/>
                  <w:noProof/>
                  <w:sz w:val="24"/>
                  <w:u w:val="single"/>
                  <w:lang w:val="en-GB"/>
                </w:rPr>
                <w:delText xml:space="preserve">Of which: environmentally sustainable </w:delText>
              </w:r>
            </w:del>
          </w:p>
          <w:p w14:paraId="5B1E40F3" w14:textId="77777777" w:rsidR="00E77292" w:rsidRPr="00E50FA4" w:rsidRDefault="005A4494" w:rsidP="00DA390D">
            <w:pPr>
              <w:spacing w:before="120" w:after="120"/>
              <w:jc w:val="both"/>
              <w:rPr>
                <w:del w:id="1974" w:author="Author"/>
                <w:rFonts w:ascii="Times New Roman" w:eastAsia="Times New Roman" w:hAnsi="Times New Roman" w:cs="Times New Roman"/>
                <w:noProof/>
                <w:sz w:val="24"/>
                <w:lang w:val="en-GB"/>
              </w:rPr>
            </w:pPr>
            <w:del w:id="1975"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new assets (i.e. assets originated within the current disclosure period) funding environmentally sustainable activities </w:delText>
              </w:r>
              <w:r w:rsidR="002F5976" w:rsidRPr="00E50FA4">
                <w:rPr>
                  <w:rFonts w:ascii="Times New Roman" w:eastAsia="Times New Roman" w:hAnsi="Times New Roman" w:cs="Times New Roman"/>
                  <w:noProof/>
                  <w:sz w:val="24"/>
                  <w:lang w:val="en-GB"/>
                </w:rPr>
                <w:delText xml:space="preserve">for the objective of climate change mitigation and </w:delText>
              </w:r>
              <w:r w:rsidR="00C0083B" w:rsidRPr="00E50FA4">
                <w:rPr>
                  <w:rFonts w:ascii="Times New Roman" w:eastAsia="Times New Roman" w:hAnsi="Times New Roman" w:cs="Times New Roman"/>
                  <w:noProof/>
                  <w:sz w:val="24"/>
                  <w:lang w:val="en-GB"/>
                </w:rPr>
                <w:delText xml:space="preserve">climate change </w:delText>
              </w:r>
              <w:r w:rsidR="002F5976" w:rsidRPr="00E50FA4">
                <w:rPr>
                  <w:rFonts w:ascii="Times New Roman" w:eastAsia="Times New Roman" w:hAnsi="Times New Roman" w:cs="Times New Roman"/>
                  <w:noProof/>
                  <w:sz w:val="24"/>
                  <w:lang w:val="en-GB"/>
                </w:rPr>
                <w:delText xml:space="preserve">adaptation </w:delText>
              </w:r>
              <w:r w:rsidR="00E77292" w:rsidRPr="00E50FA4">
                <w:rPr>
                  <w:rFonts w:ascii="Times New Roman" w:eastAsia="Times New Roman" w:hAnsi="Times New Roman" w:cs="Times New Roman"/>
                  <w:noProof/>
                  <w:sz w:val="24"/>
                  <w:lang w:val="en-GB"/>
                </w:rPr>
                <w:delText>in total new eligible assets (i.e. eligible assets originated within the current disclosure period). New assets shall be calculated net of repayments and other reductions.</w:delText>
              </w:r>
            </w:del>
          </w:p>
          <w:p w14:paraId="32AE97D3" w14:textId="77777777" w:rsidR="00E77292" w:rsidRPr="00E50FA4" w:rsidRDefault="00B663F4" w:rsidP="008D522D">
            <w:pPr>
              <w:spacing w:before="120" w:after="120"/>
              <w:jc w:val="both"/>
              <w:rPr>
                <w:del w:id="1976" w:author="Author"/>
                <w:rFonts w:ascii="Times New Roman" w:eastAsia="Times New Roman" w:hAnsi="Times New Roman" w:cs="Times New Roman"/>
                <w:noProof/>
                <w:sz w:val="24"/>
                <w:lang w:val="en-GB"/>
              </w:rPr>
            </w:pPr>
            <w:del w:id="1977" w:author="Author">
              <w:r w:rsidRPr="00E50FA4">
                <w:rPr>
                  <w:rFonts w:ascii="Times New Roman" w:eastAsia="Times New Roman" w:hAnsi="Times New Roman" w:cs="Times New Roman"/>
                  <w:noProof/>
                  <w:sz w:val="24"/>
                  <w:lang w:val="en-GB"/>
                </w:rPr>
                <w:delText xml:space="preserve">This </w:delText>
              </w:r>
              <w:r w:rsidR="00E77292" w:rsidRPr="00E50FA4">
                <w:rPr>
                  <w:rFonts w:ascii="Times New Roman" w:eastAsia="Times New Roman" w:hAnsi="Times New Roman" w:cs="Times New Roman"/>
                  <w:noProof/>
                  <w:sz w:val="24"/>
                  <w:lang w:val="en-GB"/>
                </w:rPr>
                <w:delText xml:space="preserve">item shall be expressed </w:delText>
              </w:r>
              <w:r w:rsidR="004D6FC8" w:rsidRPr="00E50FA4">
                <w:rPr>
                  <w:rFonts w:ascii="Times New Roman" w:eastAsia="Times New Roman" w:hAnsi="Times New Roman" w:cs="Times New Roman"/>
                  <w:noProof/>
                  <w:sz w:val="24"/>
                  <w:lang w:val="en-GB"/>
                </w:rPr>
                <w:delText xml:space="preserve">in </w:delText>
              </w:r>
              <w:r w:rsidR="00E77292"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00E77292" w:rsidRPr="00E50FA4">
                <w:rPr>
                  <w:rFonts w:ascii="Times New Roman" w:eastAsia="Times New Roman" w:hAnsi="Times New Roman" w:cs="Times New Roman"/>
                  <w:noProof/>
                  <w:sz w:val="24"/>
                  <w:lang w:val="en-GB"/>
                </w:rPr>
                <w:delText>.</w:delText>
              </w:r>
            </w:del>
          </w:p>
          <w:p w14:paraId="6F03428E" w14:textId="77777777" w:rsidR="00E77292" w:rsidRPr="00E50FA4" w:rsidRDefault="00E77292" w:rsidP="001B102C">
            <w:pPr>
              <w:spacing w:before="120" w:after="120"/>
              <w:jc w:val="both"/>
              <w:rPr>
                <w:del w:id="1978" w:author="Author"/>
                <w:rFonts w:ascii="Times New Roman" w:eastAsia="Times New Roman" w:hAnsi="Times New Roman" w:cs="Times New Roman"/>
                <w:noProof/>
                <w:sz w:val="24"/>
                <w:lang w:val="en-GB"/>
              </w:rPr>
            </w:pPr>
            <w:del w:id="1979"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C0083B" w:rsidRPr="00E50FA4">
                <w:rPr>
                  <w:rFonts w:ascii="Times New Roman" w:eastAsia="Times New Roman" w:hAnsi="Times New Roman" w:cs="Times New Roman"/>
                  <w:noProof/>
                  <w:sz w:val="24"/>
                  <w:lang w:val="en-GB"/>
                </w:rPr>
                <w:delText>m</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6B1D37AC" w14:textId="77777777" w:rsidR="00E77292" w:rsidRPr="00E50FA4" w:rsidRDefault="00E77292" w:rsidP="00D35AD5">
            <w:pPr>
              <w:spacing w:before="120" w:after="120"/>
              <w:jc w:val="both"/>
              <w:rPr>
                <w:del w:id="1980" w:author="Author"/>
                <w:rFonts w:ascii="Times New Roman" w:eastAsia="Times New Roman" w:hAnsi="Times New Roman" w:cs="Times New Roman"/>
                <w:b/>
                <w:noProof/>
                <w:sz w:val="24"/>
                <w:u w:val="single"/>
                <w:lang w:val="en-GB"/>
              </w:rPr>
            </w:pPr>
            <w:del w:id="1981"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3E1996" w:rsidRPr="00E50FA4">
                <w:rPr>
                  <w:rFonts w:ascii="Times New Roman" w:eastAsia="Times New Roman" w:hAnsi="Times New Roman" w:cs="Times New Roman"/>
                  <w:noProof/>
                  <w:sz w:val="24"/>
                  <w:lang w:val="en-GB"/>
                </w:rPr>
                <w:delText xml:space="preserve">new </w:delText>
              </w:r>
              <w:r w:rsidR="00C0083B"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w:delText>
              </w:r>
              <w:r w:rsidR="003E1996" w:rsidRPr="00E50FA4">
                <w:rPr>
                  <w:rFonts w:ascii="Times New Roman" w:eastAsia="Times New Roman" w:hAnsi="Times New Roman" w:cs="Times New Roman"/>
                  <w:noProof/>
                  <w:sz w:val="24"/>
                  <w:lang w:val="en-GB"/>
                </w:rPr>
                <w:delText xml:space="preserve"> from those assets,</w:delText>
              </w:r>
              <w:r w:rsidRPr="00E50FA4">
                <w:rPr>
                  <w:rFonts w:ascii="Times New Roman" w:eastAsia="Times New Roman" w:hAnsi="Times New Roman" w:cs="Times New Roman"/>
                  <w:noProof/>
                  <w:sz w:val="24"/>
                  <w:lang w:val="en-GB"/>
                </w:rPr>
                <w:delText xml:space="preserve">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E77292" w:rsidRPr="00E50FA4" w14:paraId="724525E8" w14:textId="77777777" w:rsidTr="00BA313D">
        <w:trPr>
          <w:del w:id="1982" w:author="Author"/>
        </w:trPr>
        <w:tc>
          <w:tcPr>
            <w:tcW w:w="1188" w:type="dxa"/>
            <w:tcBorders>
              <w:top w:val="single" w:sz="4" w:space="0" w:color="auto"/>
              <w:left w:val="single" w:sz="4" w:space="0" w:color="auto"/>
              <w:bottom w:val="single" w:sz="4" w:space="0" w:color="auto"/>
              <w:right w:val="single" w:sz="4" w:space="0" w:color="auto"/>
            </w:tcBorders>
          </w:tcPr>
          <w:p w14:paraId="69F37F4F" w14:textId="77777777" w:rsidR="00E77292" w:rsidRPr="00E50FA4" w:rsidRDefault="0077330E" w:rsidP="00D35812">
            <w:pPr>
              <w:spacing w:before="120" w:after="120"/>
              <w:jc w:val="both"/>
              <w:rPr>
                <w:del w:id="1983" w:author="Author"/>
                <w:rFonts w:ascii="Times New Roman" w:eastAsia="Times New Roman" w:hAnsi="Times New Roman" w:cs="Times New Roman"/>
                <w:noProof/>
                <w:sz w:val="24"/>
                <w:lang w:val="en-GB"/>
              </w:rPr>
            </w:pPr>
            <w:del w:id="1984" w:author="Author">
              <w:r w:rsidRPr="00E50FA4">
                <w:rPr>
                  <w:rFonts w:ascii="Times New Roman" w:eastAsia="Times New Roman" w:hAnsi="Times New Roman" w:cs="Times New Roman"/>
                  <w:noProof/>
                  <w:sz w:val="24"/>
                  <w:lang w:val="en-GB"/>
                </w:rPr>
                <w:delText>ac</w:delText>
              </w:r>
            </w:del>
          </w:p>
        </w:tc>
        <w:tc>
          <w:tcPr>
            <w:tcW w:w="7879" w:type="dxa"/>
            <w:tcBorders>
              <w:top w:val="single" w:sz="4" w:space="0" w:color="auto"/>
              <w:left w:val="single" w:sz="4" w:space="0" w:color="auto"/>
              <w:bottom w:val="single" w:sz="4" w:space="0" w:color="auto"/>
              <w:right w:val="single" w:sz="4" w:space="0" w:color="auto"/>
            </w:tcBorders>
          </w:tcPr>
          <w:p w14:paraId="3D67E90B" w14:textId="77777777" w:rsidR="00E77292" w:rsidRPr="00E50FA4" w:rsidRDefault="00E77292" w:rsidP="00DA390D">
            <w:pPr>
              <w:spacing w:before="120" w:after="120"/>
              <w:jc w:val="both"/>
              <w:rPr>
                <w:del w:id="1985" w:author="Author"/>
                <w:rFonts w:ascii="Times New Roman" w:eastAsia="Times New Roman" w:hAnsi="Times New Roman" w:cs="Times New Roman"/>
                <w:b/>
                <w:noProof/>
                <w:sz w:val="24"/>
                <w:u w:val="single"/>
                <w:lang w:val="en-GB"/>
              </w:rPr>
            </w:pPr>
            <w:del w:id="1986" w:author="Author">
              <w:r w:rsidRPr="00E50FA4">
                <w:rPr>
                  <w:rFonts w:ascii="Times New Roman" w:eastAsia="Times New Roman" w:hAnsi="Times New Roman" w:cs="Times New Roman"/>
                  <w:b/>
                  <w:noProof/>
                  <w:sz w:val="24"/>
                  <w:u w:val="single"/>
                  <w:lang w:val="en-GB"/>
                </w:rPr>
                <w:delText>Of which: specialised lending</w:delText>
              </w:r>
            </w:del>
          </w:p>
          <w:p w14:paraId="566421B0" w14:textId="77777777" w:rsidR="00E77292" w:rsidRPr="00E50FA4" w:rsidRDefault="005A4494" w:rsidP="00DA390D">
            <w:pPr>
              <w:spacing w:before="120" w:after="120"/>
              <w:jc w:val="both"/>
              <w:rPr>
                <w:del w:id="1987" w:author="Author"/>
                <w:rFonts w:ascii="Times New Roman" w:eastAsia="Times New Roman" w:hAnsi="Times New Roman" w:cs="Times New Roman"/>
                <w:noProof/>
                <w:sz w:val="24"/>
                <w:lang w:val="en-GB"/>
              </w:rPr>
            </w:pPr>
            <w:del w:id="1988"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he proportion of new assets (i.e. assets originated within the current disclosure period) categorised as specialised lending funding environmentally sustainable activities</w:delText>
              </w:r>
              <w:r w:rsidR="002F5976" w:rsidRPr="00E50FA4">
                <w:rPr>
                  <w:rFonts w:ascii="Times New Roman" w:eastAsia="Times New Roman" w:hAnsi="Times New Roman" w:cs="Times New Roman"/>
                  <w:noProof/>
                  <w:sz w:val="24"/>
                  <w:lang w:val="en-GB"/>
                </w:rPr>
                <w:delText xml:space="preserve"> for the objectives of climate change mitigation</w:delText>
              </w:r>
              <w:r w:rsidR="00E77292" w:rsidRPr="00E50FA4">
                <w:rPr>
                  <w:rFonts w:ascii="Times New Roman" w:eastAsia="Times New Roman" w:hAnsi="Times New Roman" w:cs="Times New Roman"/>
                  <w:noProof/>
                  <w:sz w:val="24"/>
                  <w:lang w:val="en-GB"/>
                </w:rPr>
                <w:delText xml:space="preserve"> </w:delText>
              </w:r>
              <w:r w:rsidR="002F5976" w:rsidRPr="00E50FA4">
                <w:rPr>
                  <w:rFonts w:ascii="Times New Roman" w:eastAsia="Times New Roman" w:hAnsi="Times New Roman" w:cs="Times New Roman"/>
                  <w:noProof/>
                  <w:sz w:val="24"/>
                  <w:lang w:val="en-GB"/>
                </w:rPr>
                <w:delText xml:space="preserve">and </w:delText>
              </w:r>
              <w:r w:rsidR="00C0083B" w:rsidRPr="00E50FA4">
                <w:rPr>
                  <w:rFonts w:ascii="Times New Roman" w:eastAsia="Times New Roman" w:hAnsi="Times New Roman" w:cs="Times New Roman"/>
                  <w:noProof/>
                  <w:sz w:val="24"/>
                  <w:lang w:val="en-GB"/>
                </w:rPr>
                <w:delText xml:space="preserve">climate change </w:delText>
              </w:r>
              <w:r w:rsidR="002F5976" w:rsidRPr="00E50FA4">
                <w:rPr>
                  <w:rFonts w:ascii="Times New Roman" w:eastAsia="Times New Roman" w:hAnsi="Times New Roman" w:cs="Times New Roman"/>
                  <w:noProof/>
                  <w:sz w:val="24"/>
                  <w:lang w:val="en-GB"/>
                </w:rPr>
                <w:delText xml:space="preserve">adaptation </w:delText>
              </w:r>
              <w:r w:rsidR="00E77292" w:rsidRPr="00E50FA4">
                <w:rPr>
                  <w:rFonts w:ascii="Times New Roman" w:eastAsia="Times New Roman" w:hAnsi="Times New Roman" w:cs="Times New Roman"/>
                  <w:noProof/>
                  <w:sz w:val="24"/>
                  <w:lang w:val="en-GB"/>
                </w:rPr>
                <w:delText>in total new assets (i.e. assets originated within the current disclosure period) funding environmentally sustainable activities. New assets shall be calculated net of repayments and other reductions.</w:delText>
              </w:r>
            </w:del>
          </w:p>
          <w:p w14:paraId="5A6D3CD8" w14:textId="77777777" w:rsidR="00E77292" w:rsidRPr="00E50FA4" w:rsidRDefault="00B663F4" w:rsidP="008D522D">
            <w:pPr>
              <w:spacing w:before="120" w:after="120"/>
              <w:jc w:val="both"/>
              <w:rPr>
                <w:del w:id="1989" w:author="Author"/>
                <w:rFonts w:ascii="Times New Roman" w:eastAsia="Times New Roman" w:hAnsi="Times New Roman" w:cs="Times New Roman"/>
                <w:noProof/>
                <w:sz w:val="24"/>
                <w:lang w:val="en-GB"/>
              </w:rPr>
            </w:pPr>
            <w:del w:id="1990" w:author="Author">
              <w:r w:rsidRPr="00E50FA4">
                <w:rPr>
                  <w:rFonts w:ascii="Times New Roman" w:eastAsia="Times New Roman" w:hAnsi="Times New Roman" w:cs="Times New Roman"/>
                  <w:noProof/>
                  <w:sz w:val="24"/>
                  <w:lang w:val="en-GB"/>
                </w:rPr>
                <w:delText xml:space="preserve">This </w:delText>
              </w:r>
              <w:r w:rsidR="00E77292" w:rsidRPr="00E50FA4">
                <w:rPr>
                  <w:rFonts w:ascii="Times New Roman" w:eastAsia="Times New Roman" w:hAnsi="Times New Roman" w:cs="Times New Roman"/>
                  <w:noProof/>
                  <w:sz w:val="24"/>
                  <w:lang w:val="en-GB"/>
                </w:rPr>
                <w:delText xml:space="preserve">item shall be expressed </w:delText>
              </w:r>
              <w:r w:rsidR="004D6FC8" w:rsidRPr="00E50FA4">
                <w:rPr>
                  <w:rFonts w:ascii="Times New Roman" w:eastAsia="Times New Roman" w:hAnsi="Times New Roman" w:cs="Times New Roman"/>
                  <w:noProof/>
                  <w:sz w:val="24"/>
                  <w:lang w:val="en-GB"/>
                </w:rPr>
                <w:delText xml:space="preserve">in </w:delText>
              </w:r>
              <w:r w:rsidR="00E77292" w:rsidRPr="00E50FA4">
                <w:rPr>
                  <w:rFonts w:ascii="Times New Roman" w:eastAsia="Times New Roman" w:hAnsi="Times New Roman" w:cs="Times New Roman"/>
                  <w:noProof/>
                  <w:sz w:val="24"/>
                  <w:lang w:val="en-GB"/>
                </w:rPr>
                <w:delText>percentage</w:delText>
              </w:r>
              <w:r w:rsidR="004D6FC8" w:rsidRPr="00E50FA4">
                <w:rPr>
                  <w:rFonts w:ascii="Times New Roman" w:eastAsia="Times New Roman" w:hAnsi="Times New Roman" w:cs="Times New Roman"/>
                  <w:noProof/>
                  <w:sz w:val="24"/>
                  <w:lang w:val="en-GB"/>
                </w:rPr>
                <w:delText xml:space="preserve"> terms</w:delText>
              </w:r>
              <w:r w:rsidR="00E77292" w:rsidRPr="00E50FA4">
                <w:rPr>
                  <w:rFonts w:ascii="Times New Roman" w:eastAsia="Times New Roman" w:hAnsi="Times New Roman" w:cs="Times New Roman"/>
                  <w:noProof/>
                  <w:sz w:val="24"/>
                  <w:lang w:val="en-GB"/>
                </w:rPr>
                <w:delText>.</w:delText>
              </w:r>
            </w:del>
          </w:p>
          <w:p w14:paraId="2BC4177E" w14:textId="77777777" w:rsidR="00E77292" w:rsidRPr="00E50FA4" w:rsidRDefault="00E77292" w:rsidP="001B102C">
            <w:pPr>
              <w:spacing w:before="120" w:after="120"/>
              <w:jc w:val="both"/>
              <w:rPr>
                <w:del w:id="1991" w:author="Author"/>
                <w:rFonts w:ascii="Times New Roman" w:eastAsia="Times New Roman" w:hAnsi="Times New Roman" w:cs="Times New Roman"/>
                <w:noProof/>
                <w:sz w:val="24"/>
                <w:lang w:val="en-GB"/>
              </w:rPr>
            </w:pPr>
            <w:del w:id="1992" w:author="Author">
              <w:r w:rsidRPr="00E50FA4">
                <w:rPr>
                  <w:rFonts w:ascii="Times New Roman" w:eastAsia="Times New Roman" w:hAnsi="Times New Roman" w:cs="Times New Roman"/>
                  <w:noProof/>
                  <w:sz w:val="24"/>
                  <w:lang w:val="en-GB"/>
                </w:rPr>
                <w:delText xml:space="preserve">The numerator of the KPI shall be the gross carrying amount of eligible new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C0083B" w:rsidRPr="00E50FA4">
                <w:rPr>
                  <w:rFonts w:ascii="Times New Roman" w:eastAsia="Times New Roman" w:hAnsi="Times New Roman" w:cs="Times New Roman"/>
                  <w:noProof/>
                  <w:sz w:val="24"/>
                  <w:lang w:val="en-GB"/>
                </w:rPr>
                <w:delText>n</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664881"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p w14:paraId="1CC5FB44" w14:textId="77777777" w:rsidR="00E77292" w:rsidRPr="00E50FA4" w:rsidRDefault="00E77292" w:rsidP="00D35AD5">
            <w:pPr>
              <w:spacing w:before="120" w:after="120"/>
              <w:jc w:val="both"/>
              <w:rPr>
                <w:del w:id="1993" w:author="Author"/>
                <w:rFonts w:ascii="Times New Roman" w:eastAsia="Times New Roman" w:hAnsi="Times New Roman" w:cs="Times New Roman"/>
                <w:b/>
                <w:noProof/>
                <w:sz w:val="24"/>
                <w:u w:val="single"/>
                <w:lang w:val="en-GB"/>
              </w:rPr>
            </w:pPr>
            <w:del w:id="1994" w:author="Author">
              <w:r w:rsidRPr="00E50FA4">
                <w:rPr>
                  <w:rFonts w:ascii="Times New Roman" w:eastAsia="Times New Roman" w:hAnsi="Times New Roman" w:cs="Times New Roman"/>
                  <w:noProof/>
                  <w:sz w:val="24"/>
                  <w:lang w:val="en-GB"/>
                </w:rPr>
                <w:delText xml:space="preserve">The denominator of the KPI shall be the gross carrying amount of </w:delText>
              </w:r>
              <w:r w:rsidR="00160F32" w:rsidRPr="00E50FA4">
                <w:rPr>
                  <w:rFonts w:ascii="Times New Roman" w:eastAsia="Times New Roman" w:hAnsi="Times New Roman" w:cs="Times New Roman"/>
                  <w:noProof/>
                  <w:sz w:val="24"/>
                  <w:lang w:val="en-GB"/>
                </w:rPr>
                <w:delText xml:space="preserve">new </w:delText>
              </w:r>
              <w:r w:rsidR="00C0083B"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w:delText>
              </w:r>
              <w:r w:rsidR="00160F32" w:rsidRPr="00E50FA4">
                <w:rPr>
                  <w:rFonts w:ascii="Times New Roman" w:eastAsia="Times New Roman" w:hAnsi="Times New Roman" w:cs="Times New Roman"/>
                  <w:noProof/>
                  <w:sz w:val="24"/>
                  <w:lang w:val="en-GB"/>
                </w:rPr>
                <w:delText xml:space="preserve"> from those assets,</w:delText>
              </w:r>
              <w:r w:rsidRPr="00E50FA4">
                <w:rPr>
                  <w:rFonts w:ascii="Times New Roman" w:eastAsia="Times New Roman" w:hAnsi="Times New Roman" w:cs="Times New Roman"/>
                  <w:noProof/>
                  <w:sz w:val="24"/>
                  <w:lang w:val="en-GB"/>
                </w:rPr>
                <w:delText xml:space="preserve">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column </w:delText>
              </w:r>
              <w:r w:rsidR="0090321E" w:rsidRPr="00E50FA4">
                <w:rPr>
                  <w:rFonts w:ascii="Times New Roman" w:eastAsia="Times New Roman" w:hAnsi="Times New Roman" w:cs="Times New Roman"/>
                  <w:noProof/>
                  <w:sz w:val="24"/>
                  <w:lang w:val="en-GB"/>
                </w:rPr>
                <w:delText>(</w:delText>
              </w:r>
              <w:r w:rsidR="00C0083B" w:rsidRPr="00E50FA4">
                <w:rPr>
                  <w:rFonts w:ascii="Times New Roman" w:eastAsia="Times New Roman" w:hAnsi="Times New Roman" w:cs="Times New Roman"/>
                  <w:noProof/>
                  <w:sz w:val="24"/>
                  <w:lang w:val="en-GB"/>
                </w:rPr>
                <w:delText>a</w:delText>
              </w:r>
              <w:r w:rsidR="0090321E" w:rsidRPr="00E50FA4">
                <w:rPr>
                  <w:rFonts w:ascii="Times New Roman" w:eastAsia="Times New Roman" w:hAnsi="Times New Roman" w:cs="Times New Roman"/>
                  <w:noProof/>
                  <w:sz w:val="24"/>
                  <w:lang w:val="en-GB"/>
                </w:rPr>
                <w:delText>)</w:delText>
              </w:r>
              <w:r w:rsidRPr="00E50FA4">
                <w:rPr>
                  <w:rFonts w:ascii="Times New Roman" w:eastAsia="Times New Roman" w:hAnsi="Times New Roman" w:cs="Times New Roman"/>
                  <w:noProof/>
                  <w:sz w:val="24"/>
                  <w:lang w:val="en-GB"/>
                </w:rPr>
                <w:delText xml:space="preserve"> of Template </w:delText>
              </w:r>
              <w:r w:rsidR="00C021CB" w:rsidRPr="00E50FA4">
                <w:rPr>
                  <w:rFonts w:ascii="Times New Roman" w:eastAsia="Times New Roman" w:hAnsi="Times New Roman" w:cs="Times New Roman"/>
                  <w:noProof/>
                  <w:sz w:val="24"/>
                  <w:lang w:val="en-GB"/>
                </w:rPr>
                <w:delText>7</w:delText>
              </w:r>
              <w:r w:rsidRPr="00E50FA4">
                <w:rPr>
                  <w:rFonts w:ascii="Times New Roman" w:eastAsia="Times New Roman" w:hAnsi="Times New Roman" w:cs="Times New Roman"/>
                  <w:noProof/>
                  <w:sz w:val="24"/>
                  <w:lang w:val="en-GB"/>
                </w:rPr>
                <w:delText>.</w:delText>
              </w:r>
            </w:del>
          </w:p>
        </w:tc>
      </w:tr>
      <w:tr w:rsidR="0077330E" w:rsidRPr="00E50FA4" w14:paraId="4C8B94F1" w14:textId="77777777" w:rsidTr="00BA313D">
        <w:trPr>
          <w:del w:id="1995" w:author="Author"/>
        </w:trPr>
        <w:tc>
          <w:tcPr>
            <w:tcW w:w="1188" w:type="dxa"/>
            <w:tcBorders>
              <w:top w:val="single" w:sz="4" w:space="0" w:color="auto"/>
              <w:left w:val="single" w:sz="4" w:space="0" w:color="auto"/>
              <w:bottom w:val="single" w:sz="4" w:space="0" w:color="auto"/>
              <w:right w:val="single" w:sz="4" w:space="0" w:color="auto"/>
            </w:tcBorders>
          </w:tcPr>
          <w:p w14:paraId="61CC3D0D" w14:textId="77777777" w:rsidR="0077330E" w:rsidRPr="00E50FA4" w:rsidRDefault="0077330E" w:rsidP="00D35812">
            <w:pPr>
              <w:spacing w:before="120" w:after="120"/>
              <w:jc w:val="both"/>
              <w:rPr>
                <w:del w:id="1996" w:author="Author"/>
                <w:rFonts w:ascii="Times New Roman" w:eastAsia="Times New Roman" w:hAnsi="Times New Roman" w:cs="Times New Roman"/>
                <w:noProof/>
                <w:sz w:val="24"/>
                <w:lang w:val="en-GB"/>
              </w:rPr>
            </w:pPr>
            <w:del w:id="1997" w:author="Author">
              <w:r w:rsidRPr="00E50FA4">
                <w:rPr>
                  <w:rFonts w:ascii="Times New Roman" w:eastAsia="Times New Roman" w:hAnsi="Times New Roman" w:cs="Times New Roman"/>
                  <w:noProof/>
                  <w:sz w:val="24"/>
                  <w:lang w:val="en-GB"/>
                </w:rPr>
                <w:delText>ad</w:delText>
              </w:r>
            </w:del>
          </w:p>
        </w:tc>
        <w:tc>
          <w:tcPr>
            <w:tcW w:w="7879" w:type="dxa"/>
            <w:tcBorders>
              <w:top w:val="single" w:sz="4" w:space="0" w:color="auto"/>
              <w:left w:val="single" w:sz="4" w:space="0" w:color="auto"/>
              <w:bottom w:val="single" w:sz="4" w:space="0" w:color="auto"/>
              <w:right w:val="single" w:sz="4" w:space="0" w:color="auto"/>
            </w:tcBorders>
          </w:tcPr>
          <w:p w14:paraId="734EFAA7" w14:textId="77777777" w:rsidR="0077330E" w:rsidRPr="00E50FA4" w:rsidRDefault="0077330E" w:rsidP="00DA390D">
            <w:pPr>
              <w:spacing w:before="120" w:after="120"/>
              <w:jc w:val="both"/>
              <w:rPr>
                <w:del w:id="1998" w:author="Author"/>
                <w:rFonts w:ascii="Times New Roman" w:eastAsia="Times New Roman" w:hAnsi="Times New Roman" w:cs="Times New Roman"/>
                <w:b/>
                <w:noProof/>
                <w:sz w:val="24"/>
                <w:u w:val="single"/>
                <w:lang w:val="en-GB"/>
              </w:rPr>
            </w:pPr>
            <w:del w:id="1999" w:author="Author">
              <w:r w:rsidRPr="00E50FA4">
                <w:rPr>
                  <w:rFonts w:ascii="Times New Roman" w:eastAsia="Times New Roman" w:hAnsi="Times New Roman" w:cs="Times New Roman"/>
                  <w:b/>
                  <w:noProof/>
                  <w:sz w:val="24"/>
                  <w:u w:val="single"/>
                  <w:lang w:val="en-GB"/>
                </w:rPr>
                <w:delText>Of which: transitional</w:delText>
              </w:r>
              <w:r w:rsidR="00BA002B" w:rsidRPr="00E50FA4">
                <w:rPr>
                  <w:rFonts w:ascii="Times New Roman" w:eastAsia="Times New Roman" w:hAnsi="Times New Roman" w:cs="Times New Roman"/>
                  <w:b/>
                  <w:noProof/>
                  <w:sz w:val="24"/>
                  <w:u w:val="single"/>
                  <w:lang w:val="en-GB"/>
                </w:rPr>
                <w:delText>/adaptation</w:delText>
              </w:r>
            </w:del>
          </w:p>
          <w:p w14:paraId="37F2DE31" w14:textId="77777777" w:rsidR="0077330E" w:rsidRPr="00E50FA4" w:rsidRDefault="0077330E" w:rsidP="00DA390D">
            <w:pPr>
              <w:spacing w:before="120" w:after="120"/>
              <w:jc w:val="both"/>
              <w:rPr>
                <w:del w:id="2000" w:author="Author"/>
                <w:rFonts w:ascii="Times New Roman" w:hAnsi="Times New Roman"/>
                <w:noProof/>
                <w:sz w:val="24"/>
                <w:lang w:val="en-GB"/>
              </w:rPr>
            </w:pPr>
            <w:del w:id="2001" w:author="Author">
              <w:r w:rsidRPr="00E50FA4">
                <w:rPr>
                  <w:rFonts w:ascii="Times New Roman" w:eastAsia="Times New Roman" w:hAnsi="Times New Roman" w:cs="Times New Roman"/>
                  <w:noProof/>
                  <w:sz w:val="24"/>
                  <w:lang w:val="en-GB"/>
                </w:rPr>
                <w:delText>Article</w:delText>
              </w:r>
              <w:r w:rsidR="0090321E" w:rsidRPr="00E50FA4">
                <w:rPr>
                  <w:rFonts w:ascii="Times New Roman" w:eastAsia="Times New Roman" w:hAnsi="Times New Roman" w:cs="Times New Roman"/>
                  <w:noProof/>
                  <w:sz w:val="24"/>
                  <w:lang w:val="en-GB"/>
                </w:rPr>
                <w:delText>s</w:delText>
              </w:r>
              <w:r w:rsidRPr="00E50FA4">
                <w:rPr>
                  <w:rFonts w:ascii="Times New Roman" w:eastAsia="Times New Roman" w:hAnsi="Times New Roman" w:cs="Times New Roman"/>
                  <w:noProof/>
                  <w:sz w:val="24"/>
                  <w:lang w:val="en-GB"/>
                </w:rPr>
                <w:delText xml:space="preserve"> 10 and 11 of </w:delText>
              </w:r>
              <w:r w:rsidRPr="00E50FA4">
                <w:rPr>
                  <w:rFonts w:ascii="Times New Roman" w:hAnsi="Times New Roman"/>
                  <w:noProof/>
                  <w:sz w:val="24"/>
                  <w:lang w:val="en-GB"/>
                </w:rPr>
                <w:delText>Regulation (EU) 2020/852.</w:delText>
              </w:r>
            </w:del>
          </w:p>
          <w:p w14:paraId="7B42CBA6" w14:textId="77777777" w:rsidR="00181FA3" w:rsidRPr="00E50FA4" w:rsidRDefault="00994B42" w:rsidP="00DA390D">
            <w:pPr>
              <w:spacing w:before="120" w:after="120"/>
              <w:jc w:val="both"/>
              <w:rPr>
                <w:del w:id="2002" w:author="Author"/>
                <w:rFonts w:ascii="Times New Roman" w:eastAsia="Times New Roman" w:hAnsi="Times New Roman" w:cs="Times New Roman"/>
                <w:b/>
                <w:noProof/>
                <w:sz w:val="24"/>
                <w:u w:val="single"/>
                <w:lang w:val="en-GB"/>
              </w:rPr>
            </w:pPr>
            <w:del w:id="2003" w:author="Author">
              <w:r w:rsidRPr="00E50FA4">
                <w:rPr>
                  <w:rFonts w:ascii="Times New Roman" w:eastAsia="Times New Roman" w:hAnsi="Times New Roman" w:cs="Times New Roman"/>
                  <w:noProof/>
                  <w:sz w:val="24"/>
                  <w:lang w:val="en-GB"/>
                </w:rPr>
                <w:delText xml:space="preserve">The percentage shall correspond to </w:delText>
              </w:r>
              <w:r w:rsidR="00181FA3" w:rsidRPr="00E50FA4">
                <w:rPr>
                  <w:rFonts w:ascii="Times New Roman" w:eastAsia="Times New Roman" w:hAnsi="Times New Roman" w:cs="Times New Roman"/>
                  <w:noProof/>
                  <w:sz w:val="24"/>
                  <w:lang w:val="en-GB"/>
                </w:rPr>
                <w:delText>column (t) and column (y).</w:delText>
              </w:r>
            </w:del>
          </w:p>
        </w:tc>
      </w:tr>
      <w:tr w:rsidR="0077330E" w:rsidRPr="00E50FA4" w14:paraId="5D0CED49" w14:textId="77777777" w:rsidTr="00BA313D">
        <w:trPr>
          <w:del w:id="2004" w:author="Author"/>
        </w:trPr>
        <w:tc>
          <w:tcPr>
            <w:tcW w:w="1188" w:type="dxa"/>
            <w:tcBorders>
              <w:top w:val="single" w:sz="4" w:space="0" w:color="auto"/>
              <w:left w:val="single" w:sz="4" w:space="0" w:color="auto"/>
              <w:bottom w:val="single" w:sz="4" w:space="0" w:color="auto"/>
              <w:right w:val="single" w:sz="4" w:space="0" w:color="auto"/>
            </w:tcBorders>
          </w:tcPr>
          <w:p w14:paraId="21DDC249" w14:textId="77777777" w:rsidR="0077330E" w:rsidRPr="00E50FA4" w:rsidRDefault="0077330E" w:rsidP="00D35812">
            <w:pPr>
              <w:spacing w:before="120" w:after="120"/>
              <w:jc w:val="both"/>
              <w:rPr>
                <w:del w:id="2005" w:author="Author"/>
                <w:rFonts w:ascii="Times New Roman" w:eastAsia="Times New Roman" w:hAnsi="Times New Roman" w:cs="Times New Roman"/>
                <w:noProof/>
                <w:sz w:val="24"/>
                <w:lang w:val="en-GB"/>
              </w:rPr>
            </w:pPr>
            <w:del w:id="2006" w:author="Author">
              <w:r w:rsidRPr="00E50FA4">
                <w:rPr>
                  <w:rFonts w:ascii="Times New Roman" w:eastAsia="Times New Roman" w:hAnsi="Times New Roman" w:cs="Times New Roman"/>
                  <w:noProof/>
                  <w:sz w:val="24"/>
                  <w:lang w:val="en-GB"/>
                </w:rPr>
                <w:delText>ae</w:delText>
              </w:r>
            </w:del>
          </w:p>
        </w:tc>
        <w:tc>
          <w:tcPr>
            <w:tcW w:w="7879" w:type="dxa"/>
            <w:tcBorders>
              <w:top w:val="single" w:sz="4" w:space="0" w:color="auto"/>
              <w:left w:val="single" w:sz="4" w:space="0" w:color="auto"/>
              <w:bottom w:val="single" w:sz="4" w:space="0" w:color="auto"/>
              <w:right w:val="single" w:sz="4" w:space="0" w:color="auto"/>
            </w:tcBorders>
          </w:tcPr>
          <w:p w14:paraId="5373311A" w14:textId="77777777" w:rsidR="0077330E" w:rsidRPr="00E50FA4" w:rsidRDefault="0077330E" w:rsidP="00DA390D">
            <w:pPr>
              <w:spacing w:before="120" w:after="120"/>
              <w:jc w:val="both"/>
              <w:rPr>
                <w:del w:id="2007" w:author="Author"/>
                <w:rFonts w:ascii="Times New Roman" w:eastAsia="Times New Roman" w:hAnsi="Times New Roman" w:cs="Times New Roman"/>
                <w:b/>
                <w:noProof/>
                <w:sz w:val="24"/>
                <w:u w:val="single"/>
                <w:lang w:val="en-GB"/>
              </w:rPr>
            </w:pPr>
            <w:del w:id="2008" w:author="Author">
              <w:r w:rsidRPr="00E50FA4">
                <w:rPr>
                  <w:rFonts w:ascii="Times New Roman" w:eastAsia="Times New Roman" w:hAnsi="Times New Roman" w:cs="Times New Roman"/>
                  <w:b/>
                  <w:noProof/>
                  <w:sz w:val="24"/>
                  <w:u w:val="single"/>
                  <w:lang w:val="en-GB"/>
                </w:rPr>
                <w:delText>Of which: enabling</w:delText>
              </w:r>
            </w:del>
          </w:p>
          <w:p w14:paraId="052F9056" w14:textId="77777777" w:rsidR="0077330E" w:rsidRPr="00E50FA4" w:rsidRDefault="0077330E" w:rsidP="00DA390D">
            <w:pPr>
              <w:spacing w:before="120" w:after="120"/>
              <w:jc w:val="both"/>
              <w:rPr>
                <w:del w:id="2009" w:author="Author"/>
                <w:rFonts w:ascii="Times New Roman" w:hAnsi="Times New Roman"/>
                <w:noProof/>
                <w:sz w:val="24"/>
                <w:lang w:val="en-GB"/>
              </w:rPr>
            </w:pPr>
            <w:del w:id="2010" w:author="Author">
              <w:r w:rsidRPr="00E50FA4">
                <w:rPr>
                  <w:rFonts w:ascii="Times New Roman" w:eastAsia="Times New Roman" w:hAnsi="Times New Roman" w:cs="Times New Roman"/>
                  <w:noProof/>
                  <w:sz w:val="24"/>
                  <w:lang w:val="en-GB"/>
                </w:rPr>
                <w:delText xml:space="preserve">Article 16 of </w:delText>
              </w:r>
              <w:r w:rsidRPr="00E50FA4">
                <w:rPr>
                  <w:rFonts w:ascii="Times New Roman" w:hAnsi="Times New Roman"/>
                  <w:noProof/>
                  <w:sz w:val="24"/>
                  <w:lang w:val="en-GB"/>
                </w:rPr>
                <w:delText>Regulation (EU) 2020/852.</w:delText>
              </w:r>
            </w:del>
          </w:p>
          <w:p w14:paraId="0CC0D736" w14:textId="77777777" w:rsidR="00181FA3" w:rsidRPr="00E50FA4" w:rsidRDefault="00994B42" w:rsidP="00DA390D">
            <w:pPr>
              <w:spacing w:before="120" w:after="120"/>
              <w:jc w:val="both"/>
              <w:rPr>
                <w:del w:id="2011" w:author="Author"/>
                <w:rFonts w:ascii="Times New Roman" w:eastAsia="Times New Roman" w:hAnsi="Times New Roman" w:cs="Times New Roman"/>
                <w:b/>
                <w:noProof/>
                <w:sz w:val="24"/>
                <w:u w:val="single"/>
                <w:lang w:val="en-GB"/>
              </w:rPr>
            </w:pPr>
            <w:del w:id="2012" w:author="Author">
              <w:r w:rsidRPr="00E50FA4">
                <w:rPr>
                  <w:rFonts w:ascii="Times New Roman" w:eastAsia="Times New Roman" w:hAnsi="Times New Roman" w:cs="Times New Roman"/>
                  <w:noProof/>
                  <w:sz w:val="24"/>
                  <w:lang w:val="en-GB"/>
                </w:rPr>
                <w:delText xml:space="preserve">The percentage shall correspond to </w:delText>
              </w:r>
              <w:r w:rsidR="00181FA3" w:rsidRPr="00E50FA4">
                <w:rPr>
                  <w:rFonts w:ascii="Times New Roman" w:eastAsia="Times New Roman" w:hAnsi="Times New Roman" w:cs="Times New Roman"/>
                  <w:noProof/>
                  <w:sz w:val="24"/>
                  <w:lang w:val="en-GB"/>
                </w:rPr>
                <w:delText>column (u) and column (z).</w:delText>
              </w:r>
            </w:del>
          </w:p>
        </w:tc>
      </w:tr>
      <w:tr w:rsidR="00E77292" w:rsidRPr="00E50FA4" w14:paraId="00E14DFF" w14:textId="77777777" w:rsidTr="00BA313D">
        <w:trPr>
          <w:del w:id="201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3F7EBF9" w14:textId="77777777" w:rsidR="00E77292" w:rsidRPr="00E50FA4" w:rsidRDefault="0077330E" w:rsidP="00D35812">
            <w:pPr>
              <w:spacing w:before="120" w:after="120"/>
              <w:jc w:val="both"/>
              <w:rPr>
                <w:del w:id="2014" w:author="Author"/>
                <w:rFonts w:ascii="Times New Roman" w:eastAsia="Times New Roman" w:hAnsi="Times New Roman" w:cs="Times New Roman"/>
                <w:noProof/>
                <w:sz w:val="24"/>
                <w:lang w:val="en-GB"/>
              </w:rPr>
            </w:pPr>
            <w:del w:id="2015" w:author="Author">
              <w:r w:rsidRPr="00E50FA4">
                <w:rPr>
                  <w:rFonts w:ascii="Times New Roman" w:eastAsia="Times New Roman" w:hAnsi="Times New Roman" w:cs="Times New Roman"/>
                  <w:noProof/>
                  <w:sz w:val="24"/>
                  <w:lang w:val="en-GB"/>
                </w:rPr>
                <w:lastRenderedPageBreak/>
                <w:delText>af</w:delText>
              </w:r>
            </w:del>
          </w:p>
        </w:tc>
        <w:tc>
          <w:tcPr>
            <w:tcW w:w="7879" w:type="dxa"/>
            <w:tcBorders>
              <w:top w:val="single" w:sz="4" w:space="0" w:color="auto"/>
              <w:left w:val="single" w:sz="4" w:space="0" w:color="auto"/>
              <w:bottom w:val="single" w:sz="4" w:space="0" w:color="auto"/>
              <w:right w:val="single" w:sz="4" w:space="0" w:color="auto"/>
            </w:tcBorders>
          </w:tcPr>
          <w:p w14:paraId="6924A338" w14:textId="77777777" w:rsidR="00E77292" w:rsidRPr="00E50FA4" w:rsidRDefault="00E77292" w:rsidP="00DA390D">
            <w:pPr>
              <w:spacing w:before="120" w:after="120"/>
              <w:jc w:val="both"/>
              <w:rPr>
                <w:del w:id="2016" w:author="Author"/>
                <w:rFonts w:ascii="Times New Roman" w:eastAsia="Times New Roman" w:hAnsi="Times New Roman" w:cs="Times New Roman"/>
                <w:b/>
                <w:noProof/>
                <w:sz w:val="24"/>
                <w:u w:val="single"/>
                <w:lang w:val="en-GB"/>
              </w:rPr>
            </w:pPr>
            <w:del w:id="2017" w:author="Author">
              <w:r w:rsidRPr="00E50FA4">
                <w:rPr>
                  <w:rFonts w:ascii="Times New Roman" w:eastAsia="Times New Roman" w:hAnsi="Times New Roman" w:cs="Times New Roman"/>
                  <w:b/>
                  <w:noProof/>
                  <w:sz w:val="24"/>
                  <w:u w:val="single"/>
                  <w:lang w:val="en-GB"/>
                </w:rPr>
                <w:delText xml:space="preserve">Proportion of new </w:delText>
              </w:r>
              <w:r w:rsidR="002F5976" w:rsidRPr="00E50FA4">
                <w:rPr>
                  <w:rFonts w:ascii="Times New Roman" w:eastAsia="Times New Roman" w:hAnsi="Times New Roman" w:cs="Times New Roman"/>
                  <w:b/>
                  <w:noProof/>
                  <w:sz w:val="24"/>
                  <w:u w:val="single"/>
                  <w:lang w:val="en-GB"/>
                </w:rPr>
                <w:delText xml:space="preserve">total </w:delText>
              </w:r>
              <w:r w:rsidRPr="00E50FA4">
                <w:rPr>
                  <w:rFonts w:ascii="Times New Roman" w:eastAsia="Times New Roman" w:hAnsi="Times New Roman" w:cs="Times New Roman"/>
                  <w:b/>
                  <w:noProof/>
                  <w:sz w:val="24"/>
                  <w:u w:val="single"/>
                  <w:lang w:val="en-GB"/>
                </w:rPr>
                <w:delText>assets covered</w:delText>
              </w:r>
            </w:del>
          </w:p>
          <w:p w14:paraId="3D968D89" w14:textId="77777777" w:rsidR="00E77292" w:rsidRPr="00E50FA4" w:rsidRDefault="005A4494" w:rsidP="00DA390D">
            <w:pPr>
              <w:spacing w:before="120" w:after="120"/>
              <w:jc w:val="both"/>
              <w:rPr>
                <w:del w:id="2018" w:author="Author"/>
                <w:rFonts w:ascii="Times New Roman" w:eastAsia="Times New Roman" w:hAnsi="Times New Roman" w:cs="Times New Roman"/>
                <w:noProof/>
                <w:sz w:val="24"/>
                <w:lang w:val="en-GB"/>
              </w:rPr>
            </w:pPr>
            <w:del w:id="2019" w:author="Author">
              <w:r w:rsidRPr="00E50FA4">
                <w:rPr>
                  <w:rFonts w:ascii="Times New Roman" w:eastAsia="Times New Roman" w:hAnsi="Times New Roman" w:cs="Times New Roman"/>
                  <w:noProof/>
                  <w:sz w:val="24"/>
                  <w:lang w:val="en-GB"/>
                </w:rPr>
                <w:delText>Institutions shall disclose t</w:delText>
              </w:r>
              <w:r w:rsidR="00E77292" w:rsidRPr="00E50FA4">
                <w:rPr>
                  <w:rFonts w:ascii="Times New Roman" w:eastAsia="Times New Roman" w:hAnsi="Times New Roman" w:cs="Times New Roman"/>
                  <w:noProof/>
                  <w:sz w:val="24"/>
                  <w:lang w:val="en-GB"/>
                </w:rPr>
                <w:delText xml:space="preserve">he proportion of new </w:delText>
              </w:r>
              <w:r w:rsidR="002F5976" w:rsidRPr="00E50FA4">
                <w:rPr>
                  <w:rFonts w:ascii="Times New Roman" w:eastAsia="Times New Roman" w:hAnsi="Times New Roman" w:cs="Times New Roman"/>
                  <w:noProof/>
                  <w:sz w:val="24"/>
                  <w:lang w:val="en-GB"/>
                </w:rPr>
                <w:delText xml:space="preserve">total </w:delText>
              </w:r>
              <w:r w:rsidR="00E77292" w:rsidRPr="00E50FA4">
                <w:rPr>
                  <w:rFonts w:ascii="Times New Roman" w:eastAsia="Times New Roman" w:hAnsi="Times New Roman" w:cs="Times New Roman"/>
                  <w:noProof/>
                  <w:sz w:val="24"/>
                  <w:lang w:val="en-GB"/>
                </w:rPr>
                <w:delText xml:space="preserve">assets </w:delText>
              </w:r>
              <w:r w:rsidR="003216E1" w:rsidRPr="00E50FA4">
                <w:rPr>
                  <w:rFonts w:ascii="Times New Roman" w:eastAsia="Times New Roman" w:hAnsi="Times New Roman" w:cs="Times New Roman"/>
                  <w:noProof/>
                  <w:sz w:val="24"/>
                  <w:lang w:val="en-GB"/>
                </w:rPr>
                <w:delText xml:space="preserve">covered </w:delText>
              </w:r>
              <w:r w:rsidR="002F5976" w:rsidRPr="00E50FA4">
                <w:rPr>
                  <w:rFonts w:ascii="Times New Roman" w:eastAsia="Times New Roman" w:hAnsi="Times New Roman" w:cs="Times New Roman"/>
                  <w:noProof/>
                  <w:sz w:val="24"/>
                  <w:lang w:val="en-GB"/>
                </w:rPr>
                <w:delText>by the GAR</w:delText>
              </w:r>
              <w:r w:rsidR="00E77292" w:rsidRPr="00E50FA4">
                <w:rPr>
                  <w:rFonts w:ascii="Times New Roman" w:eastAsia="Times New Roman" w:hAnsi="Times New Roman" w:cs="Times New Roman"/>
                  <w:noProof/>
                  <w:sz w:val="24"/>
                  <w:lang w:val="en-GB"/>
                </w:rPr>
                <w:delText>. New assets shall be calculated net of repayments and other reductions.</w:delText>
              </w:r>
            </w:del>
          </w:p>
          <w:p w14:paraId="53C093B7" w14:textId="77777777" w:rsidR="00E77292" w:rsidRPr="00E50FA4" w:rsidRDefault="00E77292" w:rsidP="008D522D">
            <w:pPr>
              <w:spacing w:before="120" w:after="120"/>
              <w:jc w:val="both"/>
              <w:rPr>
                <w:del w:id="2020" w:author="Author"/>
                <w:rFonts w:ascii="Times New Roman" w:eastAsia="Times New Roman" w:hAnsi="Times New Roman" w:cs="Times New Roman"/>
                <w:noProof/>
                <w:sz w:val="24"/>
                <w:lang w:val="en-GB"/>
              </w:rPr>
            </w:pPr>
            <w:del w:id="2021" w:author="Author">
              <w:r w:rsidRPr="00E50FA4">
                <w:rPr>
                  <w:rFonts w:ascii="Times New Roman" w:eastAsia="Times New Roman" w:hAnsi="Times New Roman" w:cs="Times New Roman"/>
                  <w:noProof/>
                  <w:sz w:val="24"/>
                  <w:lang w:val="en-GB"/>
                </w:rPr>
                <w:delText>The item shall be expressed as a percentage.</w:delText>
              </w:r>
            </w:del>
          </w:p>
          <w:p w14:paraId="1DEFB03E" w14:textId="77777777" w:rsidR="00E77292" w:rsidRPr="00E50FA4" w:rsidRDefault="00E77292" w:rsidP="001B102C">
            <w:pPr>
              <w:spacing w:before="120" w:after="120"/>
              <w:jc w:val="both"/>
              <w:rPr>
                <w:del w:id="2022" w:author="Author"/>
                <w:rFonts w:ascii="Times New Roman" w:eastAsia="Times New Roman" w:hAnsi="Times New Roman" w:cs="Times New Roman"/>
                <w:noProof/>
                <w:sz w:val="24"/>
                <w:lang w:val="en-GB"/>
              </w:rPr>
            </w:pPr>
            <w:del w:id="2023" w:author="Author">
              <w:r w:rsidRPr="00E50FA4">
                <w:rPr>
                  <w:rFonts w:ascii="Times New Roman" w:eastAsia="Times New Roman" w:hAnsi="Times New Roman" w:cs="Times New Roman"/>
                  <w:noProof/>
                  <w:sz w:val="24"/>
                  <w:lang w:val="en-GB"/>
                </w:rPr>
                <w:delText xml:space="preserve">The numerator of the KPI shall be the difference in the gross carrying amount of </w:delText>
              </w:r>
              <w:r w:rsidR="003216E1" w:rsidRPr="00E50FA4">
                <w:rPr>
                  <w:rFonts w:ascii="Times New Roman" w:eastAsia="Times New Roman" w:hAnsi="Times New Roman" w:cs="Times New Roman"/>
                  <w:noProof/>
                  <w:sz w:val="24"/>
                  <w:lang w:val="en-GB"/>
                </w:rPr>
                <w:delText>covered</w:delText>
              </w:r>
              <w:r w:rsidRPr="00E50FA4">
                <w:rPr>
                  <w:rFonts w:ascii="Times New Roman" w:eastAsia="Times New Roman" w:hAnsi="Times New Roman" w:cs="Times New Roman"/>
                  <w:noProof/>
                  <w:sz w:val="24"/>
                  <w:lang w:val="en-GB"/>
                </w:rPr>
                <w:delText xml:space="preserve"> assets, as </w:delText>
              </w:r>
              <w:r w:rsidR="00D35AD5" w:rsidRPr="00E50FA4">
                <w:rPr>
                  <w:rFonts w:ascii="Times New Roman" w:eastAsia="Times New Roman" w:hAnsi="Times New Roman" w:cs="Times New Roman"/>
                  <w:noProof/>
                  <w:sz w:val="24"/>
                  <w:lang w:val="en-GB"/>
                </w:rPr>
                <w:delText xml:space="preserve">referred to </w:delText>
              </w:r>
              <w:r w:rsidRPr="00E50FA4">
                <w:rPr>
                  <w:rFonts w:ascii="Times New Roman" w:eastAsia="Times New Roman" w:hAnsi="Times New Roman" w:cs="Times New Roman"/>
                  <w:noProof/>
                  <w:sz w:val="24"/>
                  <w:lang w:val="en-GB"/>
                </w:rPr>
                <w:delText xml:space="preserve">in the instructions corresponding to row 1 of </w:delText>
              </w:r>
              <w:r w:rsidR="00C021CB" w:rsidRPr="00E50FA4">
                <w:rPr>
                  <w:rFonts w:ascii="Times New Roman" w:eastAsia="Times New Roman" w:hAnsi="Times New Roman" w:cs="Times New Roman"/>
                  <w:noProof/>
                  <w:sz w:val="24"/>
                  <w:lang w:val="en-GB"/>
                </w:rPr>
                <w:delText>Template 7</w:delText>
              </w:r>
              <w:r w:rsidRPr="00E50FA4">
                <w:rPr>
                  <w:rFonts w:ascii="Times New Roman" w:eastAsia="Times New Roman" w:hAnsi="Times New Roman" w:cs="Times New Roman"/>
                  <w:noProof/>
                  <w:sz w:val="24"/>
                  <w:lang w:val="en-GB"/>
                </w:rPr>
                <w:delText>, between current disclosure period (t) and previous disclosure period (t-1).</w:delText>
              </w:r>
            </w:del>
          </w:p>
          <w:p w14:paraId="0F490F6C" w14:textId="77777777" w:rsidR="00E77292" w:rsidRPr="00E50FA4" w:rsidRDefault="00E77292" w:rsidP="00B76863">
            <w:pPr>
              <w:spacing w:before="120" w:after="120"/>
              <w:jc w:val="both"/>
              <w:rPr>
                <w:del w:id="2024" w:author="Author"/>
                <w:rFonts w:ascii="Times New Roman" w:eastAsia="Times New Roman" w:hAnsi="Times New Roman" w:cs="Times New Roman"/>
                <w:noProof/>
                <w:sz w:val="24"/>
                <w:lang w:val="en-GB"/>
              </w:rPr>
            </w:pPr>
            <w:del w:id="2025" w:author="Author">
              <w:r w:rsidRPr="00E50FA4">
                <w:rPr>
                  <w:rFonts w:ascii="Times New Roman" w:eastAsia="Times New Roman" w:hAnsi="Times New Roman" w:cs="Times New Roman"/>
                  <w:noProof/>
                  <w:sz w:val="24"/>
                  <w:lang w:val="en-GB"/>
                </w:rPr>
                <w:delText xml:space="preserve">The denominator of the KPI shall be the difference in the gross carrying amount of new total assets, as </w:delText>
              </w:r>
              <w:r w:rsidR="00D35AD5" w:rsidRPr="00E50FA4">
                <w:rPr>
                  <w:rFonts w:ascii="Times New Roman" w:eastAsia="Times New Roman" w:hAnsi="Times New Roman" w:cs="Times New Roman"/>
                  <w:noProof/>
                  <w:sz w:val="24"/>
                  <w:lang w:val="en-GB"/>
                </w:rPr>
                <w:delText>refer</w:delText>
              </w:r>
              <w:r w:rsidR="00B76863">
                <w:rPr>
                  <w:rFonts w:ascii="Times New Roman" w:eastAsia="Times New Roman" w:hAnsi="Times New Roman" w:cs="Times New Roman"/>
                  <w:noProof/>
                  <w:sz w:val="24"/>
                  <w:lang w:val="en-GB"/>
                </w:rPr>
                <w:delText>r</w:delText>
              </w:r>
              <w:r w:rsidR="00D35AD5" w:rsidRPr="00E50FA4">
                <w:rPr>
                  <w:rFonts w:ascii="Times New Roman" w:eastAsia="Times New Roman" w:hAnsi="Times New Roman" w:cs="Times New Roman"/>
                  <w:noProof/>
                  <w:sz w:val="24"/>
                  <w:lang w:val="en-GB"/>
                </w:rPr>
                <w:delText xml:space="preserve">ed to </w:delText>
              </w:r>
              <w:r w:rsidRPr="00E50FA4">
                <w:rPr>
                  <w:rFonts w:ascii="Times New Roman" w:eastAsia="Times New Roman" w:hAnsi="Times New Roman" w:cs="Times New Roman"/>
                  <w:noProof/>
                  <w:sz w:val="24"/>
                  <w:lang w:val="en-GB"/>
                </w:rPr>
                <w:delText xml:space="preserve">in the instructions corresponding to row </w:delText>
              </w:r>
              <w:r w:rsidR="003216E1" w:rsidRPr="00E50FA4">
                <w:rPr>
                  <w:rFonts w:ascii="Times New Roman" w:eastAsia="Times New Roman" w:hAnsi="Times New Roman" w:cs="Times New Roman"/>
                  <w:noProof/>
                  <w:sz w:val="24"/>
                  <w:lang w:val="en-GB"/>
                </w:rPr>
                <w:delText>53</w:delText>
              </w:r>
              <w:r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Pr="00E50FA4">
                <w:rPr>
                  <w:rFonts w:ascii="Times New Roman" w:eastAsia="Times New Roman" w:hAnsi="Times New Roman" w:cs="Times New Roman"/>
                  <w:noProof/>
                  <w:sz w:val="24"/>
                  <w:lang w:val="en-GB"/>
                </w:rPr>
                <w:delText>, between current disclosure period (t) and previous disclosure period (t-1).</w:delText>
              </w:r>
            </w:del>
          </w:p>
        </w:tc>
      </w:tr>
      <w:tr w:rsidR="00E77292" w:rsidRPr="00E50FA4" w14:paraId="3ED7DEBC" w14:textId="77777777" w:rsidTr="00BA313D">
        <w:trPr>
          <w:del w:id="2026" w:author="Author"/>
        </w:trPr>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9E61C" w14:textId="77777777" w:rsidR="00E77292" w:rsidRPr="00E50FA4" w:rsidRDefault="00E77292" w:rsidP="00D35812">
            <w:pPr>
              <w:spacing w:before="120" w:after="120"/>
              <w:jc w:val="both"/>
              <w:rPr>
                <w:del w:id="2027" w:author="Author"/>
                <w:rFonts w:ascii="Times New Roman" w:eastAsia="Times New Roman" w:hAnsi="Times New Roman" w:cs="Times New Roman"/>
                <w:noProof/>
                <w:sz w:val="24"/>
                <w:lang w:val="en-GB"/>
              </w:rPr>
            </w:pPr>
            <w:del w:id="2028" w:author="Author">
              <w:r w:rsidRPr="00E50FA4">
                <w:rPr>
                  <w:rFonts w:ascii="Times New Roman" w:eastAsia="Times New Roman" w:hAnsi="Times New Roman" w:cs="Times New Roman"/>
                  <w:noProof/>
                  <w:sz w:val="24"/>
                  <w:lang w:val="en-GB" w:bidi="ne-NP"/>
                </w:rPr>
                <w:delText>Rows</w:delText>
              </w:r>
            </w:del>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7D9C0A" w14:textId="77777777" w:rsidR="00E77292" w:rsidRPr="00E50FA4" w:rsidRDefault="00E77292" w:rsidP="00DA390D">
            <w:pPr>
              <w:spacing w:before="120" w:after="120"/>
              <w:jc w:val="both"/>
              <w:rPr>
                <w:del w:id="2029" w:author="Author"/>
                <w:rFonts w:ascii="Times New Roman" w:eastAsia="Times New Roman" w:hAnsi="Times New Roman" w:cs="Times New Roman"/>
                <w:b/>
                <w:noProof/>
                <w:sz w:val="24"/>
                <w:u w:val="single"/>
                <w:lang w:val="en-GB"/>
              </w:rPr>
            </w:pPr>
            <w:del w:id="2030" w:author="Author">
              <w:r w:rsidRPr="00E50FA4">
                <w:rPr>
                  <w:rFonts w:ascii="Times New Roman" w:eastAsia="Times New Roman" w:hAnsi="Times New Roman" w:cs="Times New Roman"/>
                  <w:noProof/>
                  <w:sz w:val="24"/>
                  <w:lang w:val="en-GB" w:bidi="ne-NP"/>
                </w:rPr>
                <w:delText xml:space="preserve"> Instructions</w:delText>
              </w:r>
            </w:del>
          </w:p>
        </w:tc>
      </w:tr>
      <w:tr w:rsidR="00E77292" w:rsidRPr="00E50FA4" w14:paraId="5A48E622" w14:textId="77777777" w:rsidTr="00BA313D">
        <w:trPr>
          <w:del w:id="2031" w:author="Author"/>
        </w:trPr>
        <w:tc>
          <w:tcPr>
            <w:tcW w:w="1188" w:type="dxa"/>
            <w:tcBorders>
              <w:top w:val="single" w:sz="4" w:space="0" w:color="auto"/>
              <w:left w:val="single" w:sz="4" w:space="0" w:color="auto"/>
              <w:bottom w:val="single" w:sz="4" w:space="0" w:color="auto"/>
              <w:right w:val="single" w:sz="4" w:space="0" w:color="auto"/>
            </w:tcBorders>
          </w:tcPr>
          <w:p w14:paraId="7A88A77D" w14:textId="77777777" w:rsidR="00E77292" w:rsidRPr="00E50FA4" w:rsidRDefault="00E77292" w:rsidP="00D35812">
            <w:pPr>
              <w:spacing w:before="120" w:after="120"/>
              <w:jc w:val="both"/>
              <w:rPr>
                <w:del w:id="2032" w:author="Author"/>
                <w:rFonts w:ascii="Times New Roman" w:eastAsia="Times New Roman" w:hAnsi="Times New Roman" w:cs="Times New Roman"/>
                <w:noProof/>
                <w:sz w:val="24"/>
                <w:lang w:val="en-GB"/>
              </w:rPr>
            </w:pPr>
            <w:del w:id="2033" w:author="Author">
              <w:r w:rsidRPr="00E50FA4">
                <w:rPr>
                  <w:rFonts w:ascii="Times New Roman" w:eastAsia="Times New Roman" w:hAnsi="Times New Roman" w:cs="Times New Roman"/>
                  <w:noProof/>
                  <w:sz w:val="24"/>
                  <w:lang w:val="en-GB"/>
                </w:rPr>
                <w:delText>1</w:delText>
              </w:r>
            </w:del>
          </w:p>
        </w:tc>
        <w:tc>
          <w:tcPr>
            <w:tcW w:w="7879" w:type="dxa"/>
            <w:tcBorders>
              <w:top w:val="single" w:sz="4" w:space="0" w:color="auto"/>
              <w:left w:val="single" w:sz="4" w:space="0" w:color="auto"/>
              <w:bottom w:val="single" w:sz="4" w:space="0" w:color="auto"/>
              <w:right w:val="single" w:sz="4" w:space="0" w:color="auto"/>
            </w:tcBorders>
          </w:tcPr>
          <w:p w14:paraId="678E5467" w14:textId="77777777" w:rsidR="00E77292" w:rsidRPr="00E50FA4" w:rsidRDefault="00E77292" w:rsidP="00BA4944">
            <w:pPr>
              <w:spacing w:before="120" w:after="120"/>
              <w:jc w:val="both"/>
              <w:rPr>
                <w:del w:id="2034" w:author="Author"/>
                <w:rFonts w:ascii="Times New Roman" w:eastAsia="Times New Roman" w:hAnsi="Times New Roman" w:cs="Times New Roman"/>
                <w:noProof/>
                <w:sz w:val="24"/>
                <w:lang w:val="en-GB"/>
              </w:rPr>
            </w:pPr>
            <w:del w:id="2035" w:author="Author">
              <w:r w:rsidRPr="00E50FA4">
                <w:rPr>
                  <w:rFonts w:ascii="Times New Roman" w:eastAsia="Times New Roman" w:hAnsi="Times New Roman" w:cs="Times New Roman"/>
                  <w:b/>
                  <w:noProof/>
                  <w:sz w:val="24"/>
                  <w:u w:val="single"/>
                  <w:lang w:val="en-GB"/>
                </w:rPr>
                <w:delText>GAR</w:delText>
              </w:r>
              <w:r w:rsidR="00C021CB" w:rsidRPr="00E50FA4">
                <w:rPr>
                  <w:rFonts w:ascii="Times New Roman" w:eastAsia="Times New Roman" w:hAnsi="Times New Roman" w:cs="Times New Roman"/>
                  <w:noProof/>
                  <w:sz w:val="24"/>
                  <w:lang w:val="en-GB"/>
                </w:rPr>
                <w:delText xml:space="preserve"> </w:delText>
              </w:r>
              <w:r w:rsidR="00405A6B" w:rsidRPr="00E50FA4">
                <w:rPr>
                  <w:rFonts w:ascii="Times New Roman" w:hAnsi="Times New Roman"/>
                  <w:noProof/>
                  <w:sz w:val="24"/>
                  <w:lang w:val="en-GB"/>
                </w:rPr>
                <w:delText xml:space="preserve">as </w:delText>
              </w:r>
              <w:r w:rsidR="00BA4944" w:rsidRPr="00E50FA4">
                <w:rPr>
                  <w:rFonts w:ascii="Times New Roman" w:hAnsi="Times New Roman"/>
                  <w:noProof/>
                  <w:sz w:val="24"/>
                  <w:lang w:val="en-GB"/>
                </w:rPr>
                <w:delText xml:space="preserve">referred to </w:delText>
              </w:r>
              <w:r w:rsidR="00405A6B" w:rsidRPr="00E50FA4">
                <w:rPr>
                  <w:rFonts w:ascii="Times New Roman" w:hAnsi="Times New Roman"/>
                  <w:noProof/>
                  <w:sz w:val="24"/>
                  <w:lang w:val="en-GB"/>
                </w:rPr>
                <w:delText xml:space="preserve">in Delegated Regulation (EU) </w:delText>
              </w:r>
              <w:r w:rsidR="0090321E" w:rsidRPr="00E50FA4">
                <w:rPr>
                  <w:rFonts w:ascii="Times New Roman" w:hAnsi="Times New Roman"/>
                  <w:noProof/>
                  <w:sz w:val="24"/>
                  <w:lang w:val="en-GB"/>
                </w:rPr>
                <w:delText>2021/2178</w:delText>
              </w:r>
              <w:r w:rsidR="00552D38" w:rsidRPr="00E50FA4">
                <w:rPr>
                  <w:rFonts w:ascii="Times New Roman" w:hAnsi="Times New Roman"/>
                  <w:noProof/>
                  <w:sz w:val="24"/>
                  <w:lang w:val="en-GB"/>
                </w:rPr>
                <w:delText>.</w:delText>
              </w:r>
            </w:del>
          </w:p>
        </w:tc>
      </w:tr>
      <w:tr w:rsidR="00E77292" w:rsidRPr="00E50FA4" w14:paraId="3230BE17" w14:textId="77777777" w:rsidTr="00BA313D">
        <w:trPr>
          <w:del w:id="2036" w:author="Author"/>
        </w:trPr>
        <w:tc>
          <w:tcPr>
            <w:tcW w:w="1188" w:type="dxa"/>
            <w:tcBorders>
              <w:top w:val="single" w:sz="4" w:space="0" w:color="auto"/>
              <w:left w:val="single" w:sz="4" w:space="0" w:color="auto"/>
              <w:bottom w:val="single" w:sz="4" w:space="0" w:color="auto"/>
              <w:right w:val="single" w:sz="4" w:space="0" w:color="auto"/>
            </w:tcBorders>
          </w:tcPr>
          <w:p w14:paraId="39B183B7" w14:textId="77777777" w:rsidR="00E77292" w:rsidRPr="00E50FA4" w:rsidRDefault="00E77292" w:rsidP="00D35812">
            <w:pPr>
              <w:spacing w:before="120" w:after="120"/>
              <w:jc w:val="both"/>
              <w:rPr>
                <w:del w:id="2037" w:author="Author"/>
                <w:rFonts w:ascii="Times New Roman" w:eastAsia="Times New Roman" w:hAnsi="Times New Roman" w:cs="Times New Roman"/>
                <w:noProof/>
                <w:sz w:val="24"/>
                <w:lang w:val="en-GB"/>
              </w:rPr>
            </w:pPr>
            <w:del w:id="2038" w:author="Author">
              <w:r w:rsidRPr="00E50FA4">
                <w:rPr>
                  <w:rFonts w:ascii="Times New Roman" w:eastAsia="Times New Roman" w:hAnsi="Times New Roman" w:cs="Times New Roman"/>
                  <w:noProof/>
                  <w:sz w:val="24"/>
                  <w:lang w:val="en-GB"/>
                </w:rPr>
                <w:delText>2</w:delText>
              </w:r>
            </w:del>
          </w:p>
        </w:tc>
        <w:tc>
          <w:tcPr>
            <w:tcW w:w="7879" w:type="dxa"/>
            <w:tcBorders>
              <w:top w:val="single" w:sz="4" w:space="0" w:color="auto"/>
              <w:left w:val="single" w:sz="4" w:space="0" w:color="auto"/>
              <w:bottom w:val="single" w:sz="4" w:space="0" w:color="auto"/>
              <w:right w:val="single" w:sz="4" w:space="0" w:color="auto"/>
            </w:tcBorders>
          </w:tcPr>
          <w:p w14:paraId="6A16C364" w14:textId="77777777" w:rsidR="00E77292" w:rsidRPr="00E50FA4" w:rsidRDefault="00E77292" w:rsidP="00DA390D">
            <w:pPr>
              <w:spacing w:before="120" w:after="120"/>
              <w:jc w:val="both"/>
              <w:rPr>
                <w:del w:id="2039" w:author="Author"/>
                <w:rFonts w:ascii="Times New Roman" w:eastAsia="Times New Roman" w:hAnsi="Times New Roman" w:cs="Times New Roman"/>
                <w:b/>
                <w:noProof/>
                <w:sz w:val="24"/>
                <w:u w:val="single"/>
                <w:lang w:val="en-GB"/>
              </w:rPr>
            </w:pPr>
            <w:del w:id="2040" w:author="Author">
              <w:r w:rsidRPr="00E50FA4">
                <w:rPr>
                  <w:rFonts w:ascii="Times New Roman" w:eastAsia="Times New Roman" w:hAnsi="Times New Roman" w:cs="Times New Roman"/>
                  <w:b/>
                  <w:noProof/>
                  <w:sz w:val="24"/>
                  <w:u w:val="single"/>
                  <w:lang w:val="en-GB"/>
                </w:rPr>
                <w:delText>Loans and advances, debt securities and equity instruments not HfT eligible for GAR calculation</w:delText>
              </w:r>
            </w:del>
          </w:p>
          <w:p w14:paraId="0652D136" w14:textId="77777777" w:rsidR="00E77292" w:rsidRPr="00E50FA4" w:rsidRDefault="00C021CB" w:rsidP="00DA390D">
            <w:pPr>
              <w:spacing w:before="120" w:after="120"/>
              <w:jc w:val="both"/>
              <w:rPr>
                <w:del w:id="2041" w:author="Author"/>
                <w:rFonts w:ascii="Times New Roman" w:eastAsia="Times New Roman" w:hAnsi="Times New Roman" w:cs="Times New Roman"/>
                <w:noProof/>
                <w:sz w:val="24"/>
                <w:lang w:val="en-GB"/>
              </w:rPr>
            </w:pPr>
            <w:del w:id="2042" w:author="Author">
              <w:r w:rsidRPr="00E50FA4">
                <w:rPr>
                  <w:rFonts w:ascii="Times New Roman" w:eastAsia="Times New Roman" w:hAnsi="Times New Roman" w:cs="Times New Roman"/>
                  <w:noProof/>
                  <w:sz w:val="24"/>
                  <w:lang w:val="en-GB"/>
                </w:rPr>
                <w:delText>GAR % for exposures</w:delText>
              </w:r>
              <w:r w:rsidR="00E77292" w:rsidRPr="00E50FA4">
                <w:rPr>
                  <w:rFonts w:ascii="Times New Roman" w:eastAsia="Times New Roman" w:hAnsi="Times New Roman" w:cs="Times New Roman"/>
                  <w:noProof/>
                  <w:sz w:val="24"/>
                  <w:lang w:val="en-GB"/>
                </w:rPr>
                <w:delText xml:space="preserve"> </w:delText>
              </w:r>
              <w:r w:rsidR="00405A6B" w:rsidRPr="00E50FA4">
                <w:rPr>
                  <w:rFonts w:ascii="Times New Roman" w:eastAsia="Times New Roman" w:hAnsi="Times New Roman" w:cs="Times New Roman"/>
                  <w:noProof/>
                  <w:sz w:val="24"/>
                  <w:lang w:val="en-GB"/>
                </w:rPr>
                <w:delText>in</w:delText>
              </w:r>
              <w:r w:rsidR="00E77292" w:rsidRPr="00E50FA4">
                <w:rPr>
                  <w:rFonts w:ascii="Times New Roman" w:eastAsia="Times New Roman" w:hAnsi="Times New Roman" w:cs="Times New Roman"/>
                  <w:noProof/>
                  <w:sz w:val="24"/>
                  <w:lang w:val="en-GB"/>
                </w:rPr>
                <w:delText xml:space="preserve"> row </w:delText>
              </w:r>
              <w:r w:rsidR="006644DB" w:rsidRPr="00E50FA4">
                <w:rPr>
                  <w:rFonts w:ascii="Times New Roman" w:eastAsia="Times New Roman" w:hAnsi="Times New Roman" w:cs="Times New Roman"/>
                  <w:noProof/>
                  <w:sz w:val="24"/>
                  <w:lang w:val="en-GB"/>
                </w:rPr>
                <w:delText>1</w:delText>
              </w:r>
              <w:r w:rsidR="00E77292" w:rsidRPr="00E50FA4">
                <w:rPr>
                  <w:rFonts w:ascii="Times New Roman" w:eastAsia="Times New Roman" w:hAnsi="Times New Roman" w:cs="Times New Roman"/>
                  <w:noProof/>
                  <w:sz w:val="24"/>
                  <w:lang w:val="en-GB"/>
                </w:rPr>
                <w:delText xml:space="preserve"> of </w:delText>
              </w:r>
              <w:r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156F8FD0" w14:textId="77777777" w:rsidTr="00BA313D">
        <w:trPr>
          <w:del w:id="2043" w:author="Author"/>
        </w:trPr>
        <w:tc>
          <w:tcPr>
            <w:tcW w:w="1188" w:type="dxa"/>
            <w:tcBorders>
              <w:top w:val="single" w:sz="4" w:space="0" w:color="auto"/>
              <w:left w:val="single" w:sz="4" w:space="0" w:color="auto"/>
              <w:bottom w:val="single" w:sz="4" w:space="0" w:color="auto"/>
              <w:right w:val="single" w:sz="4" w:space="0" w:color="auto"/>
            </w:tcBorders>
          </w:tcPr>
          <w:p w14:paraId="12F9380C" w14:textId="77777777" w:rsidR="00E77292" w:rsidRPr="00E50FA4" w:rsidRDefault="00E77292" w:rsidP="00D35812">
            <w:pPr>
              <w:spacing w:before="120" w:after="120"/>
              <w:jc w:val="both"/>
              <w:rPr>
                <w:del w:id="2044" w:author="Author"/>
                <w:rFonts w:ascii="Times New Roman" w:eastAsia="Times New Roman" w:hAnsi="Times New Roman" w:cs="Times New Roman"/>
                <w:noProof/>
                <w:sz w:val="24"/>
                <w:lang w:val="en-GB"/>
              </w:rPr>
            </w:pPr>
            <w:del w:id="2045" w:author="Author">
              <w:r w:rsidRPr="00E50FA4">
                <w:rPr>
                  <w:rFonts w:ascii="Times New Roman" w:eastAsia="Times New Roman" w:hAnsi="Times New Roman" w:cs="Times New Roman"/>
                  <w:noProof/>
                  <w:sz w:val="24"/>
                  <w:lang w:val="en-GB"/>
                </w:rPr>
                <w:delText>3</w:delText>
              </w:r>
            </w:del>
          </w:p>
        </w:tc>
        <w:tc>
          <w:tcPr>
            <w:tcW w:w="7879" w:type="dxa"/>
            <w:tcBorders>
              <w:top w:val="single" w:sz="4" w:space="0" w:color="auto"/>
              <w:left w:val="single" w:sz="4" w:space="0" w:color="auto"/>
              <w:bottom w:val="single" w:sz="4" w:space="0" w:color="auto"/>
              <w:right w:val="single" w:sz="4" w:space="0" w:color="auto"/>
            </w:tcBorders>
          </w:tcPr>
          <w:p w14:paraId="7DE7E6F8" w14:textId="77777777" w:rsidR="00E77292" w:rsidRPr="00E50FA4" w:rsidRDefault="00E77292" w:rsidP="001A08A2">
            <w:pPr>
              <w:spacing w:before="120" w:after="120"/>
              <w:jc w:val="both"/>
              <w:rPr>
                <w:del w:id="2046" w:author="Author"/>
                <w:rFonts w:ascii="Times New Roman" w:eastAsia="Times New Roman" w:hAnsi="Times New Roman" w:cs="Times New Roman"/>
                <w:b/>
                <w:noProof/>
                <w:sz w:val="24"/>
                <w:u w:val="single"/>
                <w:lang w:val="en-GB" w:bidi="ne-NP"/>
              </w:rPr>
            </w:pPr>
            <w:del w:id="2047" w:author="Author">
              <w:r w:rsidRPr="00E50FA4">
                <w:rPr>
                  <w:rFonts w:ascii="Times New Roman" w:eastAsia="Times New Roman" w:hAnsi="Times New Roman" w:cs="Times New Roman"/>
                  <w:b/>
                  <w:noProof/>
                  <w:sz w:val="24"/>
                  <w:u w:val="single"/>
                  <w:lang w:val="en-GB" w:bidi="ne-NP"/>
                </w:rPr>
                <w:delText>Financial corporations</w:delText>
              </w:r>
            </w:del>
          </w:p>
          <w:p w14:paraId="4494A44A" w14:textId="77777777" w:rsidR="00E77292" w:rsidRPr="00E50FA4" w:rsidRDefault="00405A6B" w:rsidP="00D35812">
            <w:pPr>
              <w:spacing w:before="120" w:after="120"/>
              <w:jc w:val="both"/>
              <w:rPr>
                <w:del w:id="2048" w:author="Author"/>
                <w:rFonts w:ascii="Times New Roman" w:eastAsia="Times New Roman" w:hAnsi="Times New Roman" w:cs="Times New Roman"/>
                <w:b/>
                <w:noProof/>
                <w:sz w:val="24"/>
                <w:u w:val="single"/>
                <w:lang w:val="en-GB"/>
              </w:rPr>
            </w:pPr>
            <w:del w:id="2049"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 xml:space="preserve">row </w:delText>
              </w:r>
              <w:r w:rsidR="006644DB" w:rsidRPr="00E50FA4">
                <w:rPr>
                  <w:rFonts w:ascii="Times New Roman" w:eastAsia="Times New Roman" w:hAnsi="Times New Roman" w:cs="Times New Roman"/>
                  <w:noProof/>
                  <w:sz w:val="24"/>
                  <w:lang w:val="en-GB"/>
                </w:rPr>
                <w:delText>2</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1F657B38" w14:textId="77777777" w:rsidTr="00BA313D">
        <w:trPr>
          <w:del w:id="2050" w:author="Author"/>
        </w:trPr>
        <w:tc>
          <w:tcPr>
            <w:tcW w:w="1188" w:type="dxa"/>
            <w:tcBorders>
              <w:top w:val="single" w:sz="4" w:space="0" w:color="auto"/>
              <w:left w:val="single" w:sz="4" w:space="0" w:color="auto"/>
              <w:bottom w:val="single" w:sz="4" w:space="0" w:color="auto"/>
              <w:right w:val="single" w:sz="4" w:space="0" w:color="auto"/>
            </w:tcBorders>
          </w:tcPr>
          <w:p w14:paraId="73ECEBBC" w14:textId="77777777" w:rsidR="00E77292" w:rsidRPr="00E50FA4" w:rsidRDefault="00E77292" w:rsidP="00D35812">
            <w:pPr>
              <w:spacing w:before="120" w:after="120"/>
              <w:jc w:val="both"/>
              <w:rPr>
                <w:del w:id="2051" w:author="Author"/>
                <w:rFonts w:ascii="Times New Roman" w:eastAsia="Times New Roman" w:hAnsi="Times New Roman" w:cs="Times New Roman"/>
                <w:noProof/>
                <w:sz w:val="24"/>
                <w:lang w:val="en-GB"/>
              </w:rPr>
            </w:pPr>
            <w:del w:id="2052" w:author="Author">
              <w:r w:rsidRPr="00E50FA4">
                <w:rPr>
                  <w:rFonts w:ascii="Times New Roman" w:eastAsia="Times New Roman" w:hAnsi="Times New Roman" w:cs="Times New Roman"/>
                  <w:noProof/>
                  <w:sz w:val="24"/>
                  <w:lang w:val="en-GB"/>
                </w:rPr>
                <w:delText>4</w:delText>
              </w:r>
            </w:del>
          </w:p>
        </w:tc>
        <w:tc>
          <w:tcPr>
            <w:tcW w:w="7879" w:type="dxa"/>
            <w:tcBorders>
              <w:top w:val="single" w:sz="4" w:space="0" w:color="auto"/>
              <w:left w:val="single" w:sz="4" w:space="0" w:color="auto"/>
              <w:bottom w:val="single" w:sz="4" w:space="0" w:color="auto"/>
              <w:right w:val="single" w:sz="4" w:space="0" w:color="auto"/>
            </w:tcBorders>
          </w:tcPr>
          <w:p w14:paraId="631C8EF2" w14:textId="77777777" w:rsidR="00E77292" w:rsidRPr="00E50FA4" w:rsidRDefault="00E77292" w:rsidP="00DA390D">
            <w:pPr>
              <w:spacing w:before="120" w:after="120"/>
              <w:jc w:val="both"/>
              <w:rPr>
                <w:del w:id="2053" w:author="Author"/>
                <w:rFonts w:ascii="Times New Roman" w:eastAsia="Times New Roman" w:hAnsi="Times New Roman" w:cs="Times New Roman"/>
                <w:b/>
                <w:noProof/>
                <w:sz w:val="24"/>
                <w:u w:val="single"/>
                <w:lang w:val="en-GB"/>
              </w:rPr>
            </w:pPr>
            <w:del w:id="2054" w:author="Author">
              <w:r w:rsidRPr="00E50FA4">
                <w:rPr>
                  <w:rFonts w:ascii="Times New Roman" w:eastAsia="Times New Roman" w:hAnsi="Times New Roman" w:cs="Times New Roman"/>
                  <w:b/>
                  <w:noProof/>
                  <w:sz w:val="24"/>
                  <w:u w:val="single"/>
                  <w:lang w:val="en-GB"/>
                </w:rPr>
                <w:delText>Credit institutions</w:delText>
              </w:r>
            </w:del>
          </w:p>
          <w:p w14:paraId="59A4B94C" w14:textId="77777777" w:rsidR="00E77292" w:rsidRPr="00E50FA4" w:rsidRDefault="00405A6B" w:rsidP="00DA390D">
            <w:pPr>
              <w:spacing w:before="120" w:after="120"/>
              <w:jc w:val="both"/>
              <w:rPr>
                <w:del w:id="2055" w:author="Author"/>
                <w:rFonts w:ascii="Times New Roman" w:eastAsia="Times New Roman" w:hAnsi="Times New Roman" w:cs="Times New Roman"/>
                <w:b/>
                <w:noProof/>
                <w:sz w:val="24"/>
                <w:u w:val="single"/>
                <w:lang w:val="en-GB"/>
              </w:rPr>
            </w:pPr>
            <w:del w:id="2056" w:author="Author">
              <w:r w:rsidRPr="00E50FA4">
                <w:rPr>
                  <w:rFonts w:ascii="Times New Roman" w:eastAsia="Times New Roman" w:hAnsi="Times New Roman" w:cs="Times New Roman"/>
                  <w:noProof/>
                  <w:sz w:val="24"/>
                  <w:lang w:val="en-GB"/>
                </w:rPr>
                <w:delText>GAR % for exposures in</w:delText>
              </w:r>
              <w:r w:rsidR="00E77292" w:rsidRPr="00E50FA4">
                <w:rPr>
                  <w:rFonts w:ascii="Times New Roman" w:eastAsia="Times New Roman" w:hAnsi="Times New Roman" w:cs="Times New Roman"/>
                  <w:noProof/>
                  <w:sz w:val="24"/>
                  <w:lang w:val="en-GB"/>
                </w:rPr>
                <w:delText xml:space="preserve"> row </w:delText>
              </w:r>
              <w:r w:rsidR="006644DB" w:rsidRPr="00E50FA4">
                <w:rPr>
                  <w:rFonts w:ascii="Times New Roman" w:eastAsia="Times New Roman" w:hAnsi="Times New Roman" w:cs="Times New Roman"/>
                  <w:noProof/>
                  <w:sz w:val="24"/>
                  <w:lang w:val="en-GB"/>
                </w:rPr>
                <w:delText>3</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6A9571D4" w14:textId="77777777" w:rsidTr="00BA313D">
        <w:trPr>
          <w:del w:id="2057" w:author="Author"/>
        </w:trPr>
        <w:tc>
          <w:tcPr>
            <w:tcW w:w="1188" w:type="dxa"/>
            <w:tcBorders>
              <w:top w:val="single" w:sz="4" w:space="0" w:color="auto"/>
              <w:left w:val="single" w:sz="4" w:space="0" w:color="auto"/>
              <w:bottom w:val="single" w:sz="4" w:space="0" w:color="auto"/>
              <w:right w:val="single" w:sz="4" w:space="0" w:color="auto"/>
            </w:tcBorders>
          </w:tcPr>
          <w:p w14:paraId="1334C852" w14:textId="77777777" w:rsidR="00E77292" w:rsidRPr="00E50FA4" w:rsidRDefault="00E77292" w:rsidP="00D35812">
            <w:pPr>
              <w:spacing w:before="120" w:after="120"/>
              <w:jc w:val="both"/>
              <w:rPr>
                <w:del w:id="2058" w:author="Author"/>
                <w:rFonts w:ascii="Times New Roman" w:eastAsia="Times New Roman" w:hAnsi="Times New Roman" w:cs="Times New Roman"/>
                <w:noProof/>
                <w:sz w:val="24"/>
                <w:lang w:val="en-GB"/>
              </w:rPr>
            </w:pPr>
            <w:del w:id="2059" w:author="Author">
              <w:r w:rsidRPr="00E50FA4">
                <w:rPr>
                  <w:rFonts w:ascii="Times New Roman" w:eastAsia="Times New Roman" w:hAnsi="Times New Roman" w:cs="Times New Roman"/>
                  <w:noProof/>
                  <w:sz w:val="24"/>
                  <w:lang w:val="en-GB"/>
                </w:rPr>
                <w:delText>5</w:delText>
              </w:r>
            </w:del>
          </w:p>
        </w:tc>
        <w:tc>
          <w:tcPr>
            <w:tcW w:w="7879" w:type="dxa"/>
            <w:tcBorders>
              <w:top w:val="single" w:sz="4" w:space="0" w:color="auto"/>
              <w:left w:val="single" w:sz="4" w:space="0" w:color="auto"/>
              <w:bottom w:val="single" w:sz="4" w:space="0" w:color="auto"/>
              <w:right w:val="single" w:sz="4" w:space="0" w:color="auto"/>
            </w:tcBorders>
          </w:tcPr>
          <w:p w14:paraId="6AF5B55F" w14:textId="77777777" w:rsidR="00E77292" w:rsidRPr="00E50FA4" w:rsidRDefault="00E77292" w:rsidP="00DA390D">
            <w:pPr>
              <w:spacing w:before="120" w:after="120"/>
              <w:jc w:val="both"/>
              <w:rPr>
                <w:del w:id="2060" w:author="Author"/>
                <w:rFonts w:ascii="Times New Roman" w:eastAsia="Times New Roman" w:hAnsi="Times New Roman" w:cs="Times New Roman"/>
                <w:b/>
                <w:noProof/>
                <w:sz w:val="24"/>
                <w:u w:val="single"/>
                <w:lang w:val="en-GB"/>
              </w:rPr>
            </w:pPr>
            <w:del w:id="2061" w:author="Author">
              <w:r w:rsidRPr="00E50FA4">
                <w:rPr>
                  <w:rFonts w:ascii="Times New Roman" w:eastAsia="Times New Roman" w:hAnsi="Times New Roman" w:cs="Times New Roman"/>
                  <w:b/>
                  <w:noProof/>
                  <w:sz w:val="24"/>
                  <w:u w:val="single"/>
                  <w:lang w:val="en-GB"/>
                </w:rPr>
                <w:delText>Other financial corporations</w:delText>
              </w:r>
            </w:del>
          </w:p>
          <w:p w14:paraId="6F3BF791" w14:textId="77777777" w:rsidR="00E77292" w:rsidRPr="00E50FA4" w:rsidRDefault="00405A6B" w:rsidP="00DA390D">
            <w:pPr>
              <w:spacing w:before="120" w:after="120"/>
              <w:jc w:val="both"/>
              <w:rPr>
                <w:del w:id="2062" w:author="Author"/>
                <w:rFonts w:ascii="Times New Roman" w:eastAsia="Times New Roman" w:hAnsi="Times New Roman" w:cs="Times New Roman"/>
                <w:b/>
                <w:noProof/>
                <w:sz w:val="24"/>
                <w:u w:val="single"/>
                <w:lang w:val="en-GB"/>
              </w:rPr>
            </w:pPr>
            <w:del w:id="2063" w:author="Author">
              <w:r w:rsidRPr="00E50FA4">
                <w:rPr>
                  <w:rFonts w:ascii="Times New Roman" w:eastAsia="Times New Roman" w:hAnsi="Times New Roman" w:cs="Times New Roman"/>
                  <w:noProof/>
                  <w:sz w:val="24"/>
                  <w:lang w:val="en-GB"/>
                </w:rPr>
                <w:delText>GAR % for exposures in</w:delText>
              </w:r>
              <w:r w:rsidR="00E77292" w:rsidRPr="00E50FA4">
                <w:rPr>
                  <w:rFonts w:ascii="Times New Roman" w:eastAsia="Times New Roman" w:hAnsi="Times New Roman" w:cs="Times New Roman"/>
                  <w:noProof/>
                  <w:sz w:val="24"/>
                  <w:lang w:val="en-GB"/>
                </w:rPr>
                <w:delText xml:space="preserve"> row </w:delText>
              </w:r>
              <w:r w:rsidR="006644DB" w:rsidRPr="00E50FA4">
                <w:rPr>
                  <w:rFonts w:ascii="Times New Roman" w:eastAsia="Times New Roman" w:hAnsi="Times New Roman" w:cs="Times New Roman"/>
                  <w:noProof/>
                  <w:sz w:val="24"/>
                  <w:lang w:val="en-GB"/>
                </w:rPr>
                <w:delText>7</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28C60BAC" w14:textId="77777777" w:rsidTr="00BA313D">
        <w:trPr>
          <w:del w:id="2064" w:author="Author"/>
        </w:trPr>
        <w:tc>
          <w:tcPr>
            <w:tcW w:w="1188" w:type="dxa"/>
            <w:tcBorders>
              <w:top w:val="single" w:sz="4" w:space="0" w:color="auto"/>
              <w:left w:val="single" w:sz="4" w:space="0" w:color="auto"/>
              <w:bottom w:val="single" w:sz="4" w:space="0" w:color="auto"/>
              <w:right w:val="single" w:sz="4" w:space="0" w:color="auto"/>
            </w:tcBorders>
          </w:tcPr>
          <w:p w14:paraId="023CD179" w14:textId="77777777" w:rsidR="00E77292" w:rsidRPr="00E50FA4" w:rsidRDefault="00E77292" w:rsidP="00D35812">
            <w:pPr>
              <w:spacing w:before="120" w:after="120"/>
              <w:jc w:val="both"/>
              <w:rPr>
                <w:del w:id="2065" w:author="Author"/>
                <w:rFonts w:ascii="Times New Roman" w:eastAsia="Times New Roman" w:hAnsi="Times New Roman" w:cs="Times New Roman"/>
                <w:noProof/>
                <w:sz w:val="24"/>
                <w:lang w:val="en-GB"/>
              </w:rPr>
            </w:pPr>
            <w:del w:id="2066" w:author="Author">
              <w:r w:rsidRPr="00E50FA4">
                <w:rPr>
                  <w:rFonts w:ascii="Times New Roman" w:eastAsia="Times New Roman" w:hAnsi="Times New Roman" w:cs="Times New Roman"/>
                  <w:noProof/>
                  <w:sz w:val="24"/>
                  <w:lang w:val="en-GB"/>
                </w:rPr>
                <w:delText>6</w:delText>
              </w:r>
            </w:del>
          </w:p>
        </w:tc>
        <w:tc>
          <w:tcPr>
            <w:tcW w:w="7879" w:type="dxa"/>
            <w:tcBorders>
              <w:top w:val="single" w:sz="4" w:space="0" w:color="auto"/>
              <w:left w:val="single" w:sz="4" w:space="0" w:color="auto"/>
              <w:bottom w:val="single" w:sz="4" w:space="0" w:color="auto"/>
              <w:right w:val="single" w:sz="4" w:space="0" w:color="auto"/>
            </w:tcBorders>
          </w:tcPr>
          <w:p w14:paraId="723CC14E" w14:textId="77777777" w:rsidR="00E77292" w:rsidRPr="00E50FA4" w:rsidRDefault="00E77292" w:rsidP="00DA390D">
            <w:pPr>
              <w:spacing w:before="120" w:after="120"/>
              <w:jc w:val="both"/>
              <w:rPr>
                <w:del w:id="2067" w:author="Author"/>
                <w:rFonts w:ascii="Times New Roman" w:eastAsia="Times New Roman" w:hAnsi="Times New Roman" w:cs="Times New Roman"/>
                <w:b/>
                <w:noProof/>
                <w:sz w:val="24"/>
                <w:u w:val="single"/>
                <w:lang w:val="en-GB"/>
              </w:rPr>
            </w:pPr>
            <w:del w:id="2068" w:author="Author">
              <w:r w:rsidRPr="00E50FA4">
                <w:rPr>
                  <w:rFonts w:ascii="Times New Roman" w:eastAsia="Times New Roman" w:hAnsi="Times New Roman" w:cs="Times New Roman"/>
                  <w:b/>
                  <w:noProof/>
                  <w:sz w:val="24"/>
                  <w:u w:val="single"/>
                  <w:lang w:val="en-GB"/>
                </w:rPr>
                <w:delText>Of which: investment firms</w:delText>
              </w:r>
            </w:del>
          </w:p>
          <w:p w14:paraId="1FD0CFF1" w14:textId="77777777" w:rsidR="00E77292" w:rsidRPr="00E50FA4" w:rsidRDefault="00405A6B" w:rsidP="00DA390D">
            <w:pPr>
              <w:spacing w:before="120" w:after="120"/>
              <w:jc w:val="both"/>
              <w:rPr>
                <w:del w:id="2069" w:author="Author"/>
                <w:rFonts w:ascii="Times New Roman" w:eastAsia="Times New Roman" w:hAnsi="Times New Roman" w:cs="Times New Roman"/>
                <w:b/>
                <w:noProof/>
                <w:sz w:val="24"/>
                <w:u w:val="single"/>
                <w:lang w:val="en-GB"/>
              </w:rPr>
            </w:pPr>
            <w:del w:id="2070" w:author="Author">
              <w:r w:rsidRPr="00E50FA4">
                <w:rPr>
                  <w:rFonts w:ascii="Times New Roman" w:eastAsia="Times New Roman" w:hAnsi="Times New Roman" w:cs="Times New Roman"/>
                  <w:noProof/>
                  <w:sz w:val="24"/>
                  <w:lang w:val="en-GB"/>
                </w:rPr>
                <w:delText>GAR % for exposures in</w:delText>
              </w:r>
              <w:r w:rsidR="00E77292" w:rsidRPr="00E50FA4">
                <w:rPr>
                  <w:rFonts w:ascii="Times New Roman" w:eastAsia="Times New Roman" w:hAnsi="Times New Roman" w:cs="Times New Roman"/>
                  <w:noProof/>
                  <w:sz w:val="24"/>
                  <w:lang w:val="en-GB"/>
                </w:rPr>
                <w:delText xml:space="preserve"> row </w:delText>
              </w:r>
              <w:r w:rsidR="006644DB" w:rsidRPr="00E50FA4">
                <w:rPr>
                  <w:rFonts w:ascii="Times New Roman" w:eastAsia="Times New Roman" w:hAnsi="Times New Roman" w:cs="Times New Roman"/>
                  <w:noProof/>
                  <w:sz w:val="24"/>
                  <w:lang w:val="en-GB"/>
                </w:rPr>
                <w:delText>8</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6612390C" w14:textId="77777777" w:rsidTr="00BA313D">
        <w:trPr>
          <w:del w:id="2071" w:author="Author"/>
        </w:trPr>
        <w:tc>
          <w:tcPr>
            <w:tcW w:w="1188" w:type="dxa"/>
            <w:tcBorders>
              <w:top w:val="single" w:sz="4" w:space="0" w:color="auto"/>
              <w:left w:val="single" w:sz="4" w:space="0" w:color="auto"/>
              <w:bottom w:val="single" w:sz="4" w:space="0" w:color="auto"/>
              <w:right w:val="single" w:sz="4" w:space="0" w:color="auto"/>
            </w:tcBorders>
          </w:tcPr>
          <w:p w14:paraId="50BA8506" w14:textId="77777777" w:rsidR="00E77292" w:rsidRPr="00E50FA4" w:rsidRDefault="00E77292" w:rsidP="00D35812">
            <w:pPr>
              <w:spacing w:before="120" w:after="120"/>
              <w:jc w:val="both"/>
              <w:rPr>
                <w:del w:id="2072" w:author="Author"/>
                <w:rFonts w:ascii="Times New Roman" w:eastAsia="Times New Roman" w:hAnsi="Times New Roman" w:cs="Times New Roman"/>
                <w:noProof/>
                <w:sz w:val="24"/>
                <w:lang w:val="en-GB"/>
              </w:rPr>
            </w:pPr>
            <w:del w:id="2073" w:author="Author">
              <w:r w:rsidRPr="00E50FA4">
                <w:rPr>
                  <w:rFonts w:ascii="Times New Roman" w:eastAsia="Times New Roman" w:hAnsi="Times New Roman" w:cs="Times New Roman"/>
                  <w:noProof/>
                  <w:sz w:val="24"/>
                  <w:lang w:val="en-GB"/>
                </w:rPr>
                <w:delText>7</w:delText>
              </w:r>
            </w:del>
          </w:p>
        </w:tc>
        <w:tc>
          <w:tcPr>
            <w:tcW w:w="7879" w:type="dxa"/>
            <w:tcBorders>
              <w:top w:val="single" w:sz="4" w:space="0" w:color="auto"/>
              <w:left w:val="single" w:sz="4" w:space="0" w:color="auto"/>
              <w:bottom w:val="single" w:sz="4" w:space="0" w:color="auto"/>
              <w:right w:val="single" w:sz="4" w:space="0" w:color="auto"/>
            </w:tcBorders>
          </w:tcPr>
          <w:p w14:paraId="1E8E1238" w14:textId="77777777" w:rsidR="00E77292" w:rsidRPr="00E50FA4" w:rsidRDefault="00E77292" w:rsidP="00DA390D">
            <w:pPr>
              <w:spacing w:before="120" w:after="120"/>
              <w:jc w:val="both"/>
              <w:rPr>
                <w:del w:id="2074" w:author="Author"/>
                <w:rFonts w:ascii="Times New Roman" w:eastAsia="Times New Roman" w:hAnsi="Times New Roman" w:cs="Times New Roman"/>
                <w:b/>
                <w:noProof/>
                <w:sz w:val="24"/>
                <w:u w:val="single"/>
                <w:lang w:val="en-GB"/>
              </w:rPr>
            </w:pPr>
            <w:del w:id="2075" w:author="Author">
              <w:r w:rsidRPr="00E50FA4">
                <w:rPr>
                  <w:rFonts w:ascii="Times New Roman" w:eastAsia="Times New Roman" w:hAnsi="Times New Roman" w:cs="Times New Roman"/>
                  <w:b/>
                  <w:noProof/>
                  <w:sz w:val="24"/>
                  <w:u w:val="single"/>
                  <w:lang w:val="en-GB"/>
                </w:rPr>
                <w:delText xml:space="preserve">Of which: </w:delText>
              </w:r>
              <w:r w:rsidR="005A610A" w:rsidRPr="00E50FA4">
                <w:rPr>
                  <w:rFonts w:ascii="Times New Roman" w:eastAsia="Times New Roman" w:hAnsi="Times New Roman" w:cs="Times New Roman"/>
                  <w:b/>
                  <w:noProof/>
                  <w:sz w:val="24"/>
                  <w:u w:val="single"/>
                  <w:lang w:val="en-GB"/>
                </w:rPr>
                <w:delText>management companies</w:delText>
              </w:r>
            </w:del>
          </w:p>
          <w:p w14:paraId="4B5DBC6B" w14:textId="77777777" w:rsidR="00E77292" w:rsidRPr="00E50FA4" w:rsidRDefault="00405A6B" w:rsidP="00DA390D">
            <w:pPr>
              <w:spacing w:before="120" w:after="120"/>
              <w:jc w:val="both"/>
              <w:rPr>
                <w:del w:id="2076" w:author="Author"/>
                <w:rFonts w:ascii="Times New Roman" w:eastAsia="Times New Roman" w:hAnsi="Times New Roman" w:cs="Times New Roman"/>
                <w:b/>
                <w:noProof/>
                <w:sz w:val="24"/>
                <w:u w:val="single"/>
                <w:lang w:val="en-GB"/>
              </w:rPr>
            </w:pPr>
            <w:del w:id="2077"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row 1</w:delText>
              </w:r>
              <w:r w:rsidR="006644DB" w:rsidRPr="00E50FA4">
                <w:rPr>
                  <w:rFonts w:ascii="Times New Roman" w:eastAsia="Times New Roman" w:hAnsi="Times New Roman" w:cs="Times New Roman"/>
                  <w:noProof/>
                  <w:sz w:val="24"/>
                  <w:lang w:val="en-GB"/>
                </w:rPr>
                <w:delText>2</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1A6BC435" w14:textId="77777777" w:rsidTr="00BA313D">
        <w:trPr>
          <w:del w:id="2078" w:author="Author"/>
        </w:trPr>
        <w:tc>
          <w:tcPr>
            <w:tcW w:w="1188" w:type="dxa"/>
            <w:tcBorders>
              <w:top w:val="single" w:sz="4" w:space="0" w:color="auto"/>
              <w:left w:val="single" w:sz="4" w:space="0" w:color="auto"/>
              <w:bottom w:val="single" w:sz="4" w:space="0" w:color="auto"/>
              <w:right w:val="single" w:sz="4" w:space="0" w:color="auto"/>
            </w:tcBorders>
          </w:tcPr>
          <w:p w14:paraId="64237BF1" w14:textId="77777777" w:rsidR="00E77292" w:rsidRPr="00E50FA4" w:rsidRDefault="00E77292" w:rsidP="00D35812">
            <w:pPr>
              <w:spacing w:before="120" w:after="120"/>
              <w:jc w:val="both"/>
              <w:rPr>
                <w:del w:id="2079" w:author="Author"/>
                <w:rFonts w:ascii="Times New Roman" w:eastAsia="Times New Roman" w:hAnsi="Times New Roman" w:cs="Times New Roman"/>
                <w:noProof/>
                <w:sz w:val="24"/>
                <w:lang w:val="en-GB"/>
              </w:rPr>
            </w:pPr>
            <w:del w:id="2080" w:author="Author">
              <w:r w:rsidRPr="00E50FA4">
                <w:rPr>
                  <w:rFonts w:ascii="Times New Roman" w:eastAsia="Times New Roman" w:hAnsi="Times New Roman" w:cs="Times New Roman"/>
                  <w:noProof/>
                  <w:sz w:val="24"/>
                  <w:lang w:val="en-GB"/>
                </w:rPr>
                <w:delText>8</w:delText>
              </w:r>
            </w:del>
          </w:p>
        </w:tc>
        <w:tc>
          <w:tcPr>
            <w:tcW w:w="7879" w:type="dxa"/>
            <w:tcBorders>
              <w:top w:val="single" w:sz="4" w:space="0" w:color="auto"/>
              <w:left w:val="single" w:sz="4" w:space="0" w:color="auto"/>
              <w:bottom w:val="single" w:sz="4" w:space="0" w:color="auto"/>
              <w:right w:val="single" w:sz="4" w:space="0" w:color="auto"/>
            </w:tcBorders>
          </w:tcPr>
          <w:p w14:paraId="4056ACAF" w14:textId="77777777" w:rsidR="00E77292" w:rsidRPr="00E50FA4" w:rsidRDefault="00E77292" w:rsidP="00DA390D">
            <w:pPr>
              <w:spacing w:before="120" w:after="120"/>
              <w:jc w:val="both"/>
              <w:rPr>
                <w:del w:id="2081" w:author="Author"/>
                <w:rFonts w:ascii="Times New Roman" w:eastAsia="Times New Roman" w:hAnsi="Times New Roman" w:cs="Times New Roman"/>
                <w:b/>
                <w:noProof/>
                <w:sz w:val="24"/>
                <w:u w:val="single"/>
                <w:lang w:val="en-GB"/>
              </w:rPr>
            </w:pPr>
            <w:del w:id="2082" w:author="Author">
              <w:r w:rsidRPr="00E50FA4">
                <w:rPr>
                  <w:rFonts w:ascii="Times New Roman" w:eastAsia="Times New Roman" w:hAnsi="Times New Roman" w:cs="Times New Roman"/>
                  <w:b/>
                  <w:noProof/>
                  <w:sz w:val="24"/>
                  <w:u w:val="single"/>
                  <w:lang w:val="en-GB"/>
                </w:rPr>
                <w:delText xml:space="preserve">Of which: insurance </w:delText>
              </w:r>
              <w:r w:rsidR="005A610A" w:rsidRPr="00E50FA4">
                <w:rPr>
                  <w:rFonts w:ascii="Times New Roman" w:eastAsia="Times New Roman" w:hAnsi="Times New Roman" w:cs="Times New Roman"/>
                  <w:b/>
                  <w:noProof/>
                  <w:sz w:val="24"/>
                  <w:u w:val="single"/>
                  <w:lang w:val="en-GB"/>
                </w:rPr>
                <w:delText>un</w:delText>
              </w:r>
              <w:r w:rsidR="00903F9E" w:rsidRPr="00E50FA4">
                <w:rPr>
                  <w:rFonts w:ascii="Times New Roman" w:eastAsia="Times New Roman" w:hAnsi="Times New Roman" w:cs="Times New Roman"/>
                  <w:b/>
                  <w:noProof/>
                  <w:sz w:val="24"/>
                  <w:u w:val="single"/>
                  <w:lang w:val="en-GB"/>
                </w:rPr>
                <w:delText>d</w:delText>
              </w:r>
              <w:r w:rsidR="005A610A" w:rsidRPr="00E50FA4">
                <w:rPr>
                  <w:rFonts w:ascii="Times New Roman" w:eastAsia="Times New Roman" w:hAnsi="Times New Roman" w:cs="Times New Roman"/>
                  <w:b/>
                  <w:noProof/>
                  <w:sz w:val="24"/>
                  <w:u w:val="single"/>
                  <w:lang w:val="en-GB"/>
                </w:rPr>
                <w:delText>ertakings</w:delText>
              </w:r>
            </w:del>
          </w:p>
          <w:p w14:paraId="582B9123" w14:textId="77777777" w:rsidR="00E77292" w:rsidRPr="00E50FA4" w:rsidRDefault="00405A6B" w:rsidP="00DA390D">
            <w:pPr>
              <w:spacing w:before="120" w:after="120"/>
              <w:jc w:val="both"/>
              <w:rPr>
                <w:del w:id="2083" w:author="Author"/>
                <w:rFonts w:ascii="Times New Roman" w:eastAsia="Times New Roman" w:hAnsi="Times New Roman" w:cs="Times New Roman"/>
                <w:b/>
                <w:noProof/>
                <w:sz w:val="24"/>
                <w:u w:val="single"/>
                <w:lang w:val="en-GB"/>
              </w:rPr>
            </w:pPr>
            <w:del w:id="2084"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row 1</w:delText>
              </w:r>
              <w:r w:rsidR="006644DB" w:rsidRPr="00E50FA4">
                <w:rPr>
                  <w:rFonts w:ascii="Times New Roman" w:eastAsia="Times New Roman" w:hAnsi="Times New Roman" w:cs="Times New Roman"/>
                  <w:noProof/>
                  <w:sz w:val="24"/>
                  <w:lang w:val="en-GB"/>
                </w:rPr>
                <w:delText>6</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603D94FC" w14:textId="77777777" w:rsidTr="00BA313D">
        <w:trPr>
          <w:del w:id="2085" w:author="Author"/>
        </w:trPr>
        <w:tc>
          <w:tcPr>
            <w:tcW w:w="1188" w:type="dxa"/>
            <w:tcBorders>
              <w:top w:val="single" w:sz="4" w:space="0" w:color="auto"/>
              <w:left w:val="single" w:sz="4" w:space="0" w:color="auto"/>
              <w:bottom w:val="single" w:sz="4" w:space="0" w:color="auto"/>
              <w:right w:val="single" w:sz="4" w:space="0" w:color="auto"/>
            </w:tcBorders>
          </w:tcPr>
          <w:p w14:paraId="3352EC96" w14:textId="77777777" w:rsidR="00E77292" w:rsidRPr="00E50FA4" w:rsidRDefault="00405A6B" w:rsidP="00D35812">
            <w:pPr>
              <w:spacing w:before="120" w:after="120"/>
              <w:jc w:val="both"/>
              <w:rPr>
                <w:del w:id="2086" w:author="Author"/>
                <w:rFonts w:ascii="Times New Roman" w:eastAsia="Times New Roman" w:hAnsi="Times New Roman" w:cs="Times New Roman"/>
                <w:noProof/>
                <w:sz w:val="24"/>
                <w:lang w:val="en-GB"/>
              </w:rPr>
            </w:pPr>
            <w:del w:id="2087" w:author="Author">
              <w:r w:rsidRPr="00E50FA4">
                <w:rPr>
                  <w:rFonts w:ascii="Times New Roman" w:eastAsia="Times New Roman" w:hAnsi="Times New Roman" w:cs="Times New Roman"/>
                  <w:noProof/>
                  <w:sz w:val="24"/>
                  <w:lang w:val="en-GB"/>
                </w:rPr>
                <w:delText>9</w:delText>
              </w:r>
            </w:del>
          </w:p>
        </w:tc>
        <w:tc>
          <w:tcPr>
            <w:tcW w:w="7879" w:type="dxa"/>
            <w:tcBorders>
              <w:top w:val="single" w:sz="4" w:space="0" w:color="auto"/>
              <w:left w:val="single" w:sz="4" w:space="0" w:color="auto"/>
              <w:bottom w:val="single" w:sz="4" w:space="0" w:color="auto"/>
              <w:right w:val="single" w:sz="4" w:space="0" w:color="auto"/>
            </w:tcBorders>
          </w:tcPr>
          <w:p w14:paraId="0F4B0D56" w14:textId="77777777" w:rsidR="00E77292" w:rsidRPr="00E50FA4" w:rsidRDefault="00E77292" w:rsidP="00DA390D">
            <w:pPr>
              <w:spacing w:before="120" w:after="120"/>
              <w:jc w:val="both"/>
              <w:rPr>
                <w:del w:id="2088" w:author="Author"/>
                <w:rFonts w:ascii="Times New Roman" w:eastAsia="Times New Roman" w:hAnsi="Times New Roman" w:cs="Times New Roman"/>
                <w:b/>
                <w:noProof/>
                <w:sz w:val="24"/>
                <w:u w:val="single"/>
                <w:lang w:val="en-GB"/>
              </w:rPr>
            </w:pPr>
            <w:del w:id="2089" w:author="Author">
              <w:r w:rsidRPr="00E50FA4">
                <w:rPr>
                  <w:rFonts w:ascii="Times New Roman" w:eastAsia="Times New Roman" w:hAnsi="Times New Roman" w:cs="Times New Roman"/>
                  <w:b/>
                  <w:noProof/>
                  <w:sz w:val="24"/>
                  <w:u w:val="single"/>
                  <w:lang w:val="en-GB"/>
                </w:rPr>
                <w:delText>NFCs subject to NFRD disclosure obligations</w:delText>
              </w:r>
            </w:del>
          </w:p>
          <w:p w14:paraId="4D4B63B9" w14:textId="77777777" w:rsidR="00E77292" w:rsidRPr="00E50FA4" w:rsidRDefault="00405A6B" w:rsidP="00DA390D">
            <w:pPr>
              <w:spacing w:before="120" w:after="120"/>
              <w:jc w:val="both"/>
              <w:rPr>
                <w:del w:id="2090" w:author="Author"/>
                <w:rFonts w:ascii="Times New Roman" w:eastAsia="Times New Roman" w:hAnsi="Times New Roman" w:cs="Times New Roman"/>
                <w:noProof/>
                <w:sz w:val="24"/>
                <w:lang w:val="en-GB"/>
              </w:rPr>
            </w:pPr>
            <w:del w:id="2091"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row 2</w:delText>
              </w:r>
              <w:r w:rsidR="006644DB" w:rsidRPr="00E50FA4">
                <w:rPr>
                  <w:rFonts w:ascii="Times New Roman" w:eastAsia="Times New Roman" w:hAnsi="Times New Roman" w:cs="Times New Roman"/>
                  <w:noProof/>
                  <w:sz w:val="24"/>
                  <w:lang w:val="en-GB"/>
                </w:rPr>
                <w:delText>0</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2457AA85" w14:textId="77777777" w:rsidTr="00BA313D">
        <w:trPr>
          <w:del w:id="2092" w:author="Author"/>
        </w:trPr>
        <w:tc>
          <w:tcPr>
            <w:tcW w:w="1188" w:type="dxa"/>
            <w:tcBorders>
              <w:top w:val="single" w:sz="4" w:space="0" w:color="auto"/>
              <w:left w:val="single" w:sz="4" w:space="0" w:color="auto"/>
              <w:bottom w:val="single" w:sz="4" w:space="0" w:color="auto"/>
              <w:right w:val="single" w:sz="4" w:space="0" w:color="auto"/>
            </w:tcBorders>
          </w:tcPr>
          <w:p w14:paraId="35896D27" w14:textId="77777777" w:rsidR="00E77292" w:rsidRPr="00E50FA4" w:rsidRDefault="00405A6B" w:rsidP="00D35812">
            <w:pPr>
              <w:spacing w:before="120" w:after="120"/>
              <w:jc w:val="both"/>
              <w:rPr>
                <w:del w:id="2093" w:author="Author"/>
                <w:rFonts w:ascii="Times New Roman" w:eastAsia="Times New Roman" w:hAnsi="Times New Roman" w:cs="Times New Roman"/>
                <w:noProof/>
                <w:sz w:val="24"/>
                <w:lang w:val="en-GB"/>
              </w:rPr>
            </w:pPr>
            <w:del w:id="2094" w:author="Author">
              <w:r w:rsidRPr="00E50FA4">
                <w:rPr>
                  <w:rFonts w:ascii="Times New Roman" w:eastAsia="Times New Roman" w:hAnsi="Times New Roman" w:cs="Times New Roman"/>
                  <w:noProof/>
                  <w:sz w:val="24"/>
                  <w:lang w:val="en-GB"/>
                </w:rPr>
                <w:delText>10</w:delText>
              </w:r>
            </w:del>
          </w:p>
        </w:tc>
        <w:tc>
          <w:tcPr>
            <w:tcW w:w="7879" w:type="dxa"/>
            <w:tcBorders>
              <w:top w:val="single" w:sz="4" w:space="0" w:color="auto"/>
              <w:left w:val="single" w:sz="4" w:space="0" w:color="auto"/>
              <w:bottom w:val="single" w:sz="4" w:space="0" w:color="auto"/>
              <w:right w:val="single" w:sz="4" w:space="0" w:color="auto"/>
            </w:tcBorders>
          </w:tcPr>
          <w:p w14:paraId="742D3054" w14:textId="77777777" w:rsidR="00E77292" w:rsidRPr="00E50FA4" w:rsidRDefault="00E77292" w:rsidP="00DA390D">
            <w:pPr>
              <w:spacing w:before="120" w:after="120"/>
              <w:jc w:val="both"/>
              <w:rPr>
                <w:del w:id="2095" w:author="Author"/>
                <w:rFonts w:ascii="Times New Roman" w:eastAsia="Times New Roman" w:hAnsi="Times New Roman" w:cs="Times New Roman"/>
                <w:b/>
                <w:noProof/>
                <w:sz w:val="24"/>
                <w:u w:val="single"/>
                <w:lang w:val="en-GB"/>
              </w:rPr>
            </w:pPr>
            <w:del w:id="2096" w:author="Author">
              <w:r w:rsidRPr="00E50FA4">
                <w:rPr>
                  <w:rFonts w:ascii="Times New Roman" w:eastAsia="Times New Roman" w:hAnsi="Times New Roman" w:cs="Times New Roman"/>
                  <w:b/>
                  <w:noProof/>
                  <w:sz w:val="24"/>
                  <w:u w:val="single"/>
                  <w:lang w:val="en-GB"/>
                </w:rPr>
                <w:delText>Households</w:delText>
              </w:r>
            </w:del>
          </w:p>
          <w:p w14:paraId="04A40B71" w14:textId="77777777" w:rsidR="00E77292" w:rsidRPr="00E50FA4" w:rsidRDefault="00405A6B" w:rsidP="00DA390D">
            <w:pPr>
              <w:spacing w:before="120" w:after="120"/>
              <w:jc w:val="both"/>
              <w:rPr>
                <w:del w:id="2097" w:author="Author"/>
                <w:rFonts w:ascii="Times New Roman" w:eastAsia="Times New Roman" w:hAnsi="Times New Roman" w:cs="Times New Roman"/>
                <w:b/>
                <w:noProof/>
                <w:sz w:val="24"/>
                <w:u w:val="single"/>
                <w:lang w:val="en-GB"/>
              </w:rPr>
            </w:pPr>
            <w:del w:id="2098"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 xml:space="preserve">row </w:delText>
              </w:r>
              <w:r w:rsidR="006644DB" w:rsidRPr="00E50FA4">
                <w:rPr>
                  <w:rFonts w:ascii="Times New Roman" w:eastAsia="Times New Roman" w:hAnsi="Times New Roman" w:cs="Times New Roman"/>
                  <w:noProof/>
                  <w:sz w:val="24"/>
                  <w:lang w:val="en-GB"/>
                </w:rPr>
                <w:delText>24</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45A17331" w14:textId="77777777" w:rsidTr="00BA313D">
        <w:trPr>
          <w:del w:id="2099" w:author="Author"/>
        </w:trPr>
        <w:tc>
          <w:tcPr>
            <w:tcW w:w="1188" w:type="dxa"/>
            <w:tcBorders>
              <w:top w:val="single" w:sz="4" w:space="0" w:color="auto"/>
              <w:left w:val="single" w:sz="4" w:space="0" w:color="auto"/>
              <w:bottom w:val="single" w:sz="4" w:space="0" w:color="auto"/>
              <w:right w:val="single" w:sz="4" w:space="0" w:color="auto"/>
            </w:tcBorders>
          </w:tcPr>
          <w:p w14:paraId="52357A32" w14:textId="77777777" w:rsidR="00E77292" w:rsidRPr="00E50FA4" w:rsidRDefault="00405A6B" w:rsidP="00D35812">
            <w:pPr>
              <w:spacing w:before="120" w:after="120"/>
              <w:jc w:val="both"/>
              <w:rPr>
                <w:del w:id="2100" w:author="Author"/>
                <w:rFonts w:ascii="Times New Roman" w:eastAsia="Times New Roman" w:hAnsi="Times New Roman" w:cs="Times New Roman"/>
                <w:noProof/>
                <w:sz w:val="24"/>
                <w:lang w:val="en-GB"/>
              </w:rPr>
            </w:pPr>
            <w:del w:id="2101" w:author="Author">
              <w:r w:rsidRPr="00E50FA4">
                <w:rPr>
                  <w:rFonts w:ascii="Times New Roman" w:eastAsia="Times New Roman" w:hAnsi="Times New Roman" w:cs="Times New Roman"/>
                  <w:noProof/>
                  <w:sz w:val="24"/>
                  <w:lang w:val="en-GB"/>
                </w:rPr>
                <w:lastRenderedPageBreak/>
                <w:delText>11</w:delText>
              </w:r>
            </w:del>
          </w:p>
        </w:tc>
        <w:tc>
          <w:tcPr>
            <w:tcW w:w="7879" w:type="dxa"/>
            <w:tcBorders>
              <w:top w:val="single" w:sz="4" w:space="0" w:color="auto"/>
              <w:left w:val="single" w:sz="4" w:space="0" w:color="auto"/>
              <w:bottom w:val="single" w:sz="4" w:space="0" w:color="auto"/>
              <w:right w:val="single" w:sz="4" w:space="0" w:color="auto"/>
            </w:tcBorders>
          </w:tcPr>
          <w:p w14:paraId="689DADBF" w14:textId="77777777" w:rsidR="00E77292" w:rsidRPr="00E50FA4" w:rsidRDefault="00E77292" w:rsidP="00DA390D">
            <w:pPr>
              <w:spacing w:before="120" w:after="120"/>
              <w:jc w:val="both"/>
              <w:rPr>
                <w:del w:id="2102" w:author="Author"/>
                <w:rFonts w:ascii="Times New Roman" w:eastAsia="Times New Roman" w:hAnsi="Times New Roman" w:cs="Times New Roman"/>
                <w:b/>
                <w:noProof/>
                <w:sz w:val="24"/>
                <w:u w:val="single"/>
                <w:lang w:val="en-GB"/>
              </w:rPr>
            </w:pPr>
            <w:del w:id="2103" w:author="Author">
              <w:r w:rsidRPr="00E50FA4">
                <w:rPr>
                  <w:rFonts w:ascii="Times New Roman" w:eastAsia="Times New Roman" w:hAnsi="Times New Roman" w:cs="Times New Roman"/>
                  <w:b/>
                  <w:noProof/>
                  <w:sz w:val="24"/>
                  <w:u w:val="single"/>
                  <w:lang w:val="en-GB"/>
                </w:rPr>
                <w:delText>Of which loans collateralised by residential immovable property</w:delText>
              </w:r>
            </w:del>
          </w:p>
          <w:p w14:paraId="041F7393" w14:textId="77777777" w:rsidR="00E77292" w:rsidRPr="00E50FA4" w:rsidRDefault="00405A6B" w:rsidP="00DA390D">
            <w:pPr>
              <w:spacing w:before="120" w:after="120"/>
              <w:jc w:val="both"/>
              <w:rPr>
                <w:del w:id="2104" w:author="Author"/>
                <w:rFonts w:ascii="Times New Roman" w:eastAsia="Times New Roman" w:hAnsi="Times New Roman" w:cs="Times New Roman"/>
                <w:b/>
                <w:noProof/>
                <w:sz w:val="24"/>
                <w:u w:val="single"/>
                <w:lang w:val="en-GB"/>
              </w:rPr>
            </w:pPr>
            <w:del w:id="2105"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 xml:space="preserve">row </w:delText>
              </w:r>
              <w:r w:rsidR="006644DB" w:rsidRPr="00E50FA4">
                <w:rPr>
                  <w:rFonts w:ascii="Times New Roman" w:eastAsia="Times New Roman" w:hAnsi="Times New Roman" w:cs="Times New Roman"/>
                  <w:noProof/>
                  <w:sz w:val="24"/>
                  <w:lang w:val="en-GB"/>
                </w:rPr>
                <w:delText>25</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25EBFA11" w14:textId="77777777" w:rsidTr="00BA313D">
        <w:trPr>
          <w:del w:id="2106" w:author="Author"/>
        </w:trPr>
        <w:tc>
          <w:tcPr>
            <w:tcW w:w="1188" w:type="dxa"/>
            <w:tcBorders>
              <w:top w:val="single" w:sz="4" w:space="0" w:color="auto"/>
              <w:left w:val="single" w:sz="4" w:space="0" w:color="auto"/>
              <w:bottom w:val="single" w:sz="4" w:space="0" w:color="auto"/>
              <w:right w:val="single" w:sz="4" w:space="0" w:color="auto"/>
            </w:tcBorders>
          </w:tcPr>
          <w:p w14:paraId="5DCCFFC2" w14:textId="77777777" w:rsidR="00E77292" w:rsidRPr="00E50FA4" w:rsidRDefault="00E77292" w:rsidP="00D35812">
            <w:pPr>
              <w:spacing w:before="120" w:after="120"/>
              <w:jc w:val="both"/>
              <w:rPr>
                <w:del w:id="2107" w:author="Author"/>
                <w:rFonts w:ascii="Times New Roman" w:eastAsia="Times New Roman" w:hAnsi="Times New Roman" w:cs="Times New Roman"/>
                <w:noProof/>
                <w:sz w:val="24"/>
                <w:lang w:val="en-GB"/>
              </w:rPr>
            </w:pPr>
            <w:del w:id="2108" w:author="Author">
              <w:r w:rsidRPr="00E50FA4">
                <w:rPr>
                  <w:rFonts w:ascii="Times New Roman" w:eastAsia="Times New Roman" w:hAnsi="Times New Roman" w:cs="Times New Roman"/>
                  <w:noProof/>
                  <w:sz w:val="24"/>
                  <w:lang w:val="en-GB"/>
                </w:rPr>
                <w:delText>1</w:delText>
              </w:r>
              <w:r w:rsidR="00405A6B" w:rsidRPr="00E50FA4">
                <w:rPr>
                  <w:rFonts w:ascii="Times New Roman" w:eastAsia="Times New Roman" w:hAnsi="Times New Roman" w:cs="Times New Roman"/>
                  <w:noProof/>
                  <w:sz w:val="24"/>
                  <w:lang w:val="en-GB"/>
                </w:rPr>
                <w:delText>2</w:delText>
              </w:r>
            </w:del>
          </w:p>
        </w:tc>
        <w:tc>
          <w:tcPr>
            <w:tcW w:w="7879" w:type="dxa"/>
            <w:tcBorders>
              <w:top w:val="single" w:sz="4" w:space="0" w:color="auto"/>
              <w:left w:val="single" w:sz="4" w:space="0" w:color="auto"/>
              <w:bottom w:val="single" w:sz="4" w:space="0" w:color="auto"/>
              <w:right w:val="single" w:sz="4" w:space="0" w:color="auto"/>
            </w:tcBorders>
          </w:tcPr>
          <w:p w14:paraId="1C7C90F7" w14:textId="77777777" w:rsidR="00E77292" w:rsidRPr="00E50FA4" w:rsidRDefault="00E77292" w:rsidP="00DA390D">
            <w:pPr>
              <w:spacing w:before="120" w:after="120"/>
              <w:jc w:val="both"/>
              <w:rPr>
                <w:del w:id="2109" w:author="Author"/>
                <w:rFonts w:ascii="Times New Roman" w:eastAsia="Times New Roman" w:hAnsi="Times New Roman" w:cs="Times New Roman"/>
                <w:b/>
                <w:noProof/>
                <w:sz w:val="24"/>
                <w:u w:val="single"/>
                <w:lang w:val="en-GB"/>
              </w:rPr>
            </w:pPr>
            <w:del w:id="2110" w:author="Author">
              <w:r w:rsidRPr="00E50FA4">
                <w:rPr>
                  <w:rFonts w:ascii="Times New Roman" w:eastAsia="Times New Roman" w:hAnsi="Times New Roman" w:cs="Times New Roman"/>
                  <w:b/>
                  <w:noProof/>
                  <w:sz w:val="24"/>
                  <w:u w:val="single"/>
                  <w:lang w:val="en-GB"/>
                </w:rPr>
                <w:delText>Of which building renovation loans</w:delText>
              </w:r>
            </w:del>
          </w:p>
          <w:p w14:paraId="71D22540" w14:textId="77777777" w:rsidR="00E77292" w:rsidRPr="00E50FA4" w:rsidRDefault="00405A6B" w:rsidP="00DA390D">
            <w:pPr>
              <w:spacing w:before="120" w:after="120"/>
              <w:jc w:val="both"/>
              <w:rPr>
                <w:del w:id="2111" w:author="Author"/>
                <w:rFonts w:ascii="Times New Roman" w:eastAsia="Times New Roman" w:hAnsi="Times New Roman" w:cs="Times New Roman"/>
                <w:b/>
                <w:noProof/>
                <w:sz w:val="24"/>
                <w:u w:val="single"/>
                <w:lang w:val="en-GB"/>
              </w:rPr>
            </w:pPr>
            <w:del w:id="2112"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 xml:space="preserve">row </w:delText>
              </w:r>
              <w:r w:rsidR="006644DB" w:rsidRPr="00E50FA4">
                <w:rPr>
                  <w:rFonts w:ascii="Times New Roman" w:eastAsia="Times New Roman" w:hAnsi="Times New Roman" w:cs="Times New Roman"/>
                  <w:noProof/>
                  <w:sz w:val="24"/>
                  <w:lang w:val="en-GB"/>
                </w:rPr>
                <w:delText>26</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4098AAC2" w14:textId="77777777" w:rsidTr="00BA313D">
        <w:trPr>
          <w:del w:id="2113" w:author="Author"/>
        </w:trPr>
        <w:tc>
          <w:tcPr>
            <w:tcW w:w="1188" w:type="dxa"/>
            <w:tcBorders>
              <w:top w:val="single" w:sz="4" w:space="0" w:color="auto"/>
              <w:left w:val="single" w:sz="4" w:space="0" w:color="auto"/>
              <w:bottom w:val="single" w:sz="4" w:space="0" w:color="auto"/>
              <w:right w:val="single" w:sz="4" w:space="0" w:color="auto"/>
            </w:tcBorders>
          </w:tcPr>
          <w:p w14:paraId="68E534B7" w14:textId="77777777" w:rsidR="00E77292" w:rsidRPr="00E50FA4" w:rsidRDefault="00E77292" w:rsidP="00D35812">
            <w:pPr>
              <w:spacing w:before="120" w:after="120"/>
              <w:jc w:val="both"/>
              <w:rPr>
                <w:del w:id="2114" w:author="Author"/>
                <w:rFonts w:ascii="Times New Roman" w:eastAsia="Times New Roman" w:hAnsi="Times New Roman" w:cs="Times New Roman"/>
                <w:noProof/>
                <w:sz w:val="24"/>
                <w:lang w:val="en-GB"/>
              </w:rPr>
            </w:pPr>
            <w:del w:id="2115" w:author="Author">
              <w:r w:rsidRPr="00E50FA4">
                <w:rPr>
                  <w:rFonts w:ascii="Times New Roman" w:eastAsia="Times New Roman" w:hAnsi="Times New Roman" w:cs="Times New Roman"/>
                  <w:noProof/>
                  <w:sz w:val="24"/>
                  <w:lang w:val="en-GB"/>
                </w:rPr>
                <w:delText>1</w:delText>
              </w:r>
              <w:r w:rsidR="00405A6B" w:rsidRPr="00E50FA4">
                <w:rPr>
                  <w:rFonts w:ascii="Times New Roman" w:eastAsia="Times New Roman" w:hAnsi="Times New Roman" w:cs="Times New Roman"/>
                  <w:noProof/>
                  <w:sz w:val="24"/>
                  <w:lang w:val="en-GB"/>
                </w:rPr>
                <w:delText>3</w:delText>
              </w:r>
            </w:del>
          </w:p>
        </w:tc>
        <w:tc>
          <w:tcPr>
            <w:tcW w:w="7879" w:type="dxa"/>
            <w:tcBorders>
              <w:top w:val="single" w:sz="4" w:space="0" w:color="auto"/>
              <w:left w:val="single" w:sz="4" w:space="0" w:color="auto"/>
              <w:bottom w:val="single" w:sz="4" w:space="0" w:color="auto"/>
              <w:right w:val="single" w:sz="4" w:space="0" w:color="auto"/>
            </w:tcBorders>
          </w:tcPr>
          <w:p w14:paraId="3C2448D1" w14:textId="77777777" w:rsidR="00E77292" w:rsidRPr="00E50FA4" w:rsidRDefault="00E77292" w:rsidP="00DA390D">
            <w:pPr>
              <w:spacing w:before="120" w:after="120"/>
              <w:jc w:val="both"/>
              <w:rPr>
                <w:del w:id="2116" w:author="Author"/>
                <w:rFonts w:ascii="Times New Roman" w:eastAsia="Times New Roman" w:hAnsi="Times New Roman" w:cs="Times New Roman"/>
                <w:b/>
                <w:noProof/>
                <w:sz w:val="24"/>
                <w:u w:val="single"/>
                <w:lang w:val="en-GB"/>
              </w:rPr>
            </w:pPr>
            <w:del w:id="2117" w:author="Author">
              <w:r w:rsidRPr="00E50FA4">
                <w:rPr>
                  <w:rFonts w:ascii="Times New Roman" w:eastAsia="Times New Roman" w:hAnsi="Times New Roman" w:cs="Times New Roman"/>
                  <w:b/>
                  <w:noProof/>
                  <w:sz w:val="24"/>
                  <w:u w:val="single"/>
                  <w:lang w:val="en-GB"/>
                </w:rPr>
                <w:delText>Of which motor vehicle loans</w:delText>
              </w:r>
            </w:del>
          </w:p>
          <w:p w14:paraId="570A48D3" w14:textId="77777777" w:rsidR="00E77292" w:rsidRPr="00E50FA4" w:rsidRDefault="00405A6B" w:rsidP="00DA390D">
            <w:pPr>
              <w:spacing w:before="120" w:after="120"/>
              <w:jc w:val="both"/>
              <w:rPr>
                <w:del w:id="2118" w:author="Author"/>
                <w:rFonts w:ascii="Times New Roman" w:eastAsia="Times New Roman" w:hAnsi="Times New Roman" w:cs="Times New Roman"/>
                <w:b/>
                <w:noProof/>
                <w:sz w:val="24"/>
                <w:u w:val="single"/>
                <w:lang w:val="en-GB"/>
              </w:rPr>
            </w:pPr>
            <w:del w:id="2119"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 xml:space="preserve">row </w:delText>
              </w:r>
              <w:r w:rsidR="006644DB" w:rsidRPr="00E50FA4">
                <w:rPr>
                  <w:rFonts w:ascii="Times New Roman" w:eastAsia="Times New Roman" w:hAnsi="Times New Roman" w:cs="Times New Roman"/>
                  <w:noProof/>
                  <w:sz w:val="24"/>
                  <w:lang w:val="en-GB"/>
                </w:rPr>
                <w:delText>27</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E77292" w:rsidRPr="00E50FA4" w14:paraId="70554931" w14:textId="77777777" w:rsidTr="00BA313D">
        <w:trPr>
          <w:del w:id="2120" w:author="Author"/>
        </w:trPr>
        <w:tc>
          <w:tcPr>
            <w:tcW w:w="1188" w:type="dxa"/>
            <w:tcBorders>
              <w:top w:val="single" w:sz="4" w:space="0" w:color="auto"/>
              <w:left w:val="single" w:sz="4" w:space="0" w:color="auto"/>
              <w:bottom w:val="single" w:sz="4" w:space="0" w:color="auto"/>
              <w:right w:val="single" w:sz="4" w:space="0" w:color="auto"/>
            </w:tcBorders>
          </w:tcPr>
          <w:p w14:paraId="3BDBA1BA" w14:textId="77777777" w:rsidR="00E77292" w:rsidRPr="00E50FA4" w:rsidRDefault="006644DB" w:rsidP="00D35812">
            <w:pPr>
              <w:spacing w:before="120" w:after="120"/>
              <w:jc w:val="both"/>
              <w:rPr>
                <w:del w:id="2121" w:author="Author"/>
                <w:rFonts w:ascii="Times New Roman" w:eastAsia="Times New Roman" w:hAnsi="Times New Roman" w:cs="Times New Roman"/>
                <w:noProof/>
                <w:sz w:val="24"/>
                <w:lang w:val="en-GB"/>
              </w:rPr>
            </w:pPr>
            <w:del w:id="2122" w:author="Author">
              <w:r w:rsidRPr="00E50FA4">
                <w:rPr>
                  <w:rFonts w:ascii="Times New Roman" w:eastAsia="Times New Roman" w:hAnsi="Times New Roman" w:cs="Times New Roman"/>
                  <w:noProof/>
                  <w:sz w:val="24"/>
                  <w:lang w:val="en-GB"/>
                </w:rPr>
                <w:delText>1</w:delText>
              </w:r>
              <w:r w:rsidR="00405A6B" w:rsidRPr="00E50FA4">
                <w:rPr>
                  <w:rFonts w:ascii="Times New Roman" w:eastAsia="Times New Roman" w:hAnsi="Times New Roman" w:cs="Times New Roman"/>
                  <w:noProof/>
                  <w:sz w:val="24"/>
                  <w:lang w:val="en-GB"/>
                </w:rPr>
                <w:delText>4</w:delText>
              </w:r>
            </w:del>
          </w:p>
        </w:tc>
        <w:tc>
          <w:tcPr>
            <w:tcW w:w="7879" w:type="dxa"/>
            <w:tcBorders>
              <w:top w:val="single" w:sz="4" w:space="0" w:color="auto"/>
              <w:left w:val="single" w:sz="4" w:space="0" w:color="auto"/>
              <w:bottom w:val="single" w:sz="4" w:space="0" w:color="auto"/>
              <w:right w:val="single" w:sz="4" w:space="0" w:color="auto"/>
            </w:tcBorders>
          </w:tcPr>
          <w:p w14:paraId="73D840D2" w14:textId="77777777" w:rsidR="00E77292" w:rsidRPr="00E50FA4" w:rsidRDefault="00E77292" w:rsidP="00DA390D">
            <w:pPr>
              <w:spacing w:before="120" w:after="120"/>
              <w:jc w:val="both"/>
              <w:rPr>
                <w:del w:id="2123" w:author="Author"/>
                <w:rFonts w:ascii="Times New Roman" w:eastAsia="Times New Roman" w:hAnsi="Times New Roman" w:cs="Times New Roman"/>
                <w:b/>
                <w:noProof/>
                <w:sz w:val="24"/>
                <w:u w:val="single"/>
                <w:lang w:val="en-GB"/>
              </w:rPr>
            </w:pPr>
            <w:del w:id="2124" w:author="Author">
              <w:r w:rsidRPr="00E50FA4">
                <w:rPr>
                  <w:rFonts w:ascii="Times New Roman" w:eastAsia="Times New Roman" w:hAnsi="Times New Roman" w:cs="Times New Roman"/>
                  <w:b/>
                  <w:noProof/>
                  <w:sz w:val="24"/>
                  <w:u w:val="single"/>
                  <w:lang w:val="en-GB"/>
                </w:rPr>
                <w:delText>Local government</w:delText>
              </w:r>
              <w:r w:rsidR="006644DB" w:rsidRPr="00E50FA4">
                <w:rPr>
                  <w:rFonts w:ascii="Times New Roman" w:eastAsia="Times New Roman" w:hAnsi="Times New Roman" w:cs="Times New Roman"/>
                  <w:b/>
                  <w:noProof/>
                  <w:sz w:val="24"/>
                  <w:u w:val="single"/>
                  <w:lang w:val="en-GB"/>
                </w:rPr>
                <w:delText xml:space="preserve"> financing</w:delText>
              </w:r>
            </w:del>
          </w:p>
          <w:p w14:paraId="4A3BB9D7" w14:textId="77777777" w:rsidR="00E77292" w:rsidRPr="00E50FA4" w:rsidRDefault="00405A6B" w:rsidP="00DA390D">
            <w:pPr>
              <w:spacing w:before="120" w:after="120"/>
              <w:jc w:val="both"/>
              <w:rPr>
                <w:del w:id="2125" w:author="Author"/>
                <w:rFonts w:ascii="Times New Roman" w:eastAsia="Times New Roman" w:hAnsi="Times New Roman" w:cs="Times New Roman"/>
                <w:b/>
                <w:noProof/>
                <w:sz w:val="24"/>
                <w:u w:val="single"/>
                <w:lang w:val="en-GB"/>
              </w:rPr>
            </w:pPr>
            <w:del w:id="2126"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 xml:space="preserve">row </w:delText>
              </w:r>
              <w:r w:rsidR="006644DB" w:rsidRPr="00E50FA4">
                <w:rPr>
                  <w:rFonts w:ascii="Times New Roman" w:eastAsia="Times New Roman" w:hAnsi="Times New Roman" w:cs="Times New Roman"/>
                  <w:noProof/>
                  <w:sz w:val="24"/>
                  <w:lang w:val="en-GB"/>
                </w:rPr>
                <w:delText>28</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r w:rsidR="006644DB" w:rsidRPr="00E50FA4" w14:paraId="7397D556" w14:textId="77777777" w:rsidTr="00BA313D">
        <w:trPr>
          <w:del w:id="2127" w:author="Author"/>
        </w:trPr>
        <w:tc>
          <w:tcPr>
            <w:tcW w:w="1188" w:type="dxa"/>
            <w:tcBorders>
              <w:top w:val="single" w:sz="4" w:space="0" w:color="auto"/>
              <w:left w:val="single" w:sz="4" w:space="0" w:color="auto"/>
              <w:bottom w:val="single" w:sz="4" w:space="0" w:color="auto"/>
              <w:right w:val="single" w:sz="4" w:space="0" w:color="auto"/>
            </w:tcBorders>
          </w:tcPr>
          <w:p w14:paraId="12E5BFB6" w14:textId="77777777" w:rsidR="006644DB" w:rsidRPr="00E50FA4" w:rsidRDefault="006644DB" w:rsidP="00D35812">
            <w:pPr>
              <w:spacing w:before="120" w:after="120"/>
              <w:jc w:val="both"/>
              <w:rPr>
                <w:del w:id="2128" w:author="Author"/>
                <w:rFonts w:ascii="Times New Roman" w:eastAsia="Times New Roman" w:hAnsi="Times New Roman" w:cs="Times New Roman"/>
                <w:noProof/>
                <w:sz w:val="24"/>
                <w:lang w:val="en-GB"/>
              </w:rPr>
            </w:pPr>
            <w:del w:id="2129" w:author="Author">
              <w:r w:rsidRPr="00E50FA4">
                <w:rPr>
                  <w:rFonts w:ascii="Times New Roman" w:eastAsia="Times New Roman" w:hAnsi="Times New Roman" w:cs="Times New Roman"/>
                  <w:noProof/>
                  <w:sz w:val="24"/>
                  <w:lang w:val="en-GB"/>
                </w:rPr>
                <w:delText>1</w:delText>
              </w:r>
              <w:r w:rsidR="00405A6B" w:rsidRPr="00E50FA4">
                <w:rPr>
                  <w:rFonts w:ascii="Times New Roman" w:eastAsia="Times New Roman" w:hAnsi="Times New Roman" w:cs="Times New Roman"/>
                  <w:noProof/>
                  <w:sz w:val="24"/>
                  <w:lang w:val="en-GB"/>
                </w:rPr>
                <w:delText>5</w:delText>
              </w:r>
            </w:del>
          </w:p>
        </w:tc>
        <w:tc>
          <w:tcPr>
            <w:tcW w:w="7879" w:type="dxa"/>
            <w:tcBorders>
              <w:top w:val="single" w:sz="4" w:space="0" w:color="auto"/>
              <w:left w:val="single" w:sz="4" w:space="0" w:color="auto"/>
              <w:bottom w:val="single" w:sz="4" w:space="0" w:color="auto"/>
              <w:right w:val="single" w:sz="4" w:space="0" w:color="auto"/>
            </w:tcBorders>
          </w:tcPr>
          <w:p w14:paraId="12F8539B" w14:textId="77777777" w:rsidR="006644DB" w:rsidRPr="00E50FA4" w:rsidRDefault="006644DB" w:rsidP="00DA390D">
            <w:pPr>
              <w:spacing w:before="120" w:after="120"/>
              <w:jc w:val="both"/>
              <w:rPr>
                <w:del w:id="2130" w:author="Author"/>
                <w:rFonts w:ascii="Times New Roman" w:eastAsia="Times New Roman" w:hAnsi="Times New Roman" w:cs="Times New Roman"/>
                <w:b/>
                <w:noProof/>
                <w:sz w:val="24"/>
                <w:u w:val="single"/>
                <w:lang w:val="en-GB"/>
              </w:rPr>
            </w:pPr>
            <w:del w:id="2131" w:author="Author">
              <w:r w:rsidRPr="00E50FA4">
                <w:rPr>
                  <w:rFonts w:ascii="Times New Roman" w:eastAsia="Times New Roman" w:hAnsi="Times New Roman" w:cs="Times New Roman"/>
                  <w:b/>
                  <w:noProof/>
                  <w:sz w:val="24"/>
                  <w:u w:val="single"/>
                  <w:lang w:val="en-GB"/>
                </w:rPr>
                <w:delText>Housing financing</w:delText>
              </w:r>
            </w:del>
          </w:p>
          <w:p w14:paraId="5BAC1469" w14:textId="77777777" w:rsidR="006644DB" w:rsidRPr="00E50FA4" w:rsidRDefault="00405A6B" w:rsidP="00DA390D">
            <w:pPr>
              <w:spacing w:before="120" w:after="120"/>
              <w:jc w:val="both"/>
              <w:rPr>
                <w:del w:id="2132" w:author="Author"/>
                <w:rFonts w:ascii="Times New Roman" w:eastAsia="Times New Roman" w:hAnsi="Times New Roman" w:cs="Times New Roman"/>
                <w:b/>
                <w:noProof/>
                <w:sz w:val="24"/>
                <w:u w:val="single"/>
                <w:lang w:val="en-GB"/>
              </w:rPr>
            </w:pPr>
            <w:del w:id="2133" w:author="Author">
              <w:r w:rsidRPr="00E50FA4">
                <w:rPr>
                  <w:rFonts w:ascii="Times New Roman" w:eastAsia="Times New Roman" w:hAnsi="Times New Roman" w:cs="Times New Roman"/>
                  <w:noProof/>
                  <w:sz w:val="24"/>
                  <w:lang w:val="en-GB"/>
                </w:rPr>
                <w:delText xml:space="preserve">GAR % for exposures in </w:delText>
              </w:r>
              <w:r w:rsidR="006644DB" w:rsidRPr="00E50FA4">
                <w:rPr>
                  <w:rFonts w:ascii="Times New Roman" w:eastAsia="Times New Roman" w:hAnsi="Times New Roman" w:cs="Times New Roman"/>
                  <w:noProof/>
                  <w:sz w:val="24"/>
                  <w:lang w:val="en-GB"/>
                </w:rPr>
                <w:delText xml:space="preserve">row 29 of </w:delText>
              </w:r>
              <w:r w:rsidR="00C021CB" w:rsidRPr="00E50FA4">
                <w:rPr>
                  <w:rFonts w:ascii="Times New Roman" w:eastAsia="Times New Roman" w:hAnsi="Times New Roman" w:cs="Times New Roman"/>
                  <w:noProof/>
                  <w:sz w:val="24"/>
                  <w:lang w:val="en-GB"/>
                </w:rPr>
                <w:delText>Template 7</w:delText>
              </w:r>
              <w:r w:rsidR="006644DB" w:rsidRPr="00E50FA4">
                <w:rPr>
                  <w:rFonts w:ascii="Times New Roman" w:eastAsia="Times New Roman" w:hAnsi="Times New Roman" w:cs="Times New Roman"/>
                  <w:noProof/>
                  <w:sz w:val="24"/>
                  <w:lang w:val="en-GB"/>
                </w:rPr>
                <w:delText>.</w:delText>
              </w:r>
            </w:del>
          </w:p>
        </w:tc>
      </w:tr>
      <w:tr w:rsidR="006644DB" w:rsidRPr="00E50FA4" w14:paraId="5A8D808E" w14:textId="77777777" w:rsidTr="00BA313D">
        <w:trPr>
          <w:del w:id="2134" w:author="Author"/>
        </w:trPr>
        <w:tc>
          <w:tcPr>
            <w:tcW w:w="1188" w:type="dxa"/>
            <w:tcBorders>
              <w:top w:val="single" w:sz="4" w:space="0" w:color="auto"/>
              <w:left w:val="single" w:sz="4" w:space="0" w:color="auto"/>
              <w:bottom w:val="single" w:sz="4" w:space="0" w:color="auto"/>
              <w:right w:val="single" w:sz="4" w:space="0" w:color="auto"/>
            </w:tcBorders>
          </w:tcPr>
          <w:p w14:paraId="22E0323D" w14:textId="77777777" w:rsidR="006644DB" w:rsidRPr="00E50FA4" w:rsidRDefault="006644DB" w:rsidP="00D35812">
            <w:pPr>
              <w:spacing w:before="120" w:after="120"/>
              <w:jc w:val="both"/>
              <w:rPr>
                <w:del w:id="2135" w:author="Author"/>
                <w:rFonts w:ascii="Times New Roman" w:eastAsia="Times New Roman" w:hAnsi="Times New Roman" w:cs="Times New Roman"/>
                <w:noProof/>
                <w:sz w:val="24"/>
                <w:lang w:val="en-GB"/>
              </w:rPr>
            </w:pPr>
            <w:del w:id="2136" w:author="Author">
              <w:r w:rsidRPr="00E50FA4">
                <w:rPr>
                  <w:rFonts w:ascii="Times New Roman" w:eastAsia="Times New Roman" w:hAnsi="Times New Roman" w:cs="Times New Roman"/>
                  <w:noProof/>
                  <w:sz w:val="24"/>
                  <w:lang w:val="en-GB"/>
                </w:rPr>
                <w:delText>1</w:delText>
              </w:r>
              <w:r w:rsidR="00405A6B" w:rsidRPr="00E50FA4">
                <w:rPr>
                  <w:rFonts w:ascii="Times New Roman" w:eastAsia="Times New Roman" w:hAnsi="Times New Roman" w:cs="Times New Roman"/>
                  <w:noProof/>
                  <w:sz w:val="24"/>
                  <w:lang w:val="en-GB"/>
                </w:rPr>
                <w:delText>6</w:delText>
              </w:r>
            </w:del>
          </w:p>
        </w:tc>
        <w:tc>
          <w:tcPr>
            <w:tcW w:w="7879" w:type="dxa"/>
            <w:tcBorders>
              <w:top w:val="single" w:sz="4" w:space="0" w:color="auto"/>
              <w:left w:val="single" w:sz="4" w:space="0" w:color="auto"/>
              <w:bottom w:val="single" w:sz="4" w:space="0" w:color="auto"/>
              <w:right w:val="single" w:sz="4" w:space="0" w:color="auto"/>
            </w:tcBorders>
          </w:tcPr>
          <w:p w14:paraId="0DF41A84" w14:textId="77777777" w:rsidR="006644DB" w:rsidRPr="00E50FA4" w:rsidRDefault="006644DB" w:rsidP="00DA390D">
            <w:pPr>
              <w:spacing w:before="120" w:after="120"/>
              <w:jc w:val="both"/>
              <w:rPr>
                <w:del w:id="2137" w:author="Author"/>
                <w:rFonts w:ascii="Times New Roman" w:eastAsia="Times New Roman" w:hAnsi="Times New Roman" w:cs="Times New Roman"/>
                <w:b/>
                <w:noProof/>
                <w:sz w:val="24"/>
                <w:u w:val="single"/>
                <w:lang w:val="en-GB"/>
              </w:rPr>
            </w:pPr>
            <w:del w:id="2138" w:author="Author">
              <w:r w:rsidRPr="00E50FA4">
                <w:rPr>
                  <w:rFonts w:ascii="Times New Roman" w:eastAsia="Times New Roman" w:hAnsi="Times New Roman" w:cs="Times New Roman"/>
                  <w:b/>
                  <w:noProof/>
                  <w:sz w:val="24"/>
                  <w:u w:val="single"/>
                  <w:lang w:val="en-GB"/>
                </w:rPr>
                <w:delText>Other local government financing</w:delText>
              </w:r>
            </w:del>
          </w:p>
          <w:p w14:paraId="68A9F0F3" w14:textId="77777777" w:rsidR="006644DB" w:rsidRPr="00E50FA4" w:rsidRDefault="00405A6B" w:rsidP="00DA390D">
            <w:pPr>
              <w:spacing w:before="120" w:after="120"/>
              <w:jc w:val="both"/>
              <w:rPr>
                <w:del w:id="2139" w:author="Author"/>
                <w:rFonts w:ascii="Times New Roman" w:eastAsia="Times New Roman" w:hAnsi="Times New Roman" w:cs="Times New Roman"/>
                <w:b/>
                <w:noProof/>
                <w:sz w:val="24"/>
                <w:u w:val="single"/>
                <w:lang w:val="en-GB"/>
              </w:rPr>
            </w:pPr>
            <w:del w:id="2140" w:author="Author">
              <w:r w:rsidRPr="00E50FA4">
                <w:rPr>
                  <w:rFonts w:ascii="Times New Roman" w:eastAsia="Times New Roman" w:hAnsi="Times New Roman" w:cs="Times New Roman"/>
                  <w:noProof/>
                  <w:sz w:val="24"/>
                  <w:lang w:val="en-GB"/>
                </w:rPr>
                <w:delText xml:space="preserve">GAR % for exposures in </w:delText>
              </w:r>
              <w:r w:rsidR="006644DB" w:rsidRPr="00E50FA4">
                <w:rPr>
                  <w:rFonts w:ascii="Times New Roman" w:eastAsia="Times New Roman" w:hAnsi="Times New Roman" w:cs="Times New Roman"/>
                  <w:noProof/>
                  <w:sz w:val="24"/>
                  <w:lang w:val="en-GB"/>
                </w:rPr>
                <w:delText xml:space="preserve">row 30 of </w:delText>
              </w:r>
              <w:r w:rsidR="00C021CB" w:rsidRPr="00E50FA4">
                <w:rPr>
                  <w:rFonts w:ascii="Times New Roman" w:eastAsia="Times New Roman" w:hAnsi="Times New Roman" w:cs="Times New Roman"/>
                  <w:noProof/>
                  <w:sz w:val="24"/>
                  <w:lang w:val="en-GB"/>
                </w:rPr>
                <w:delText>Template 7</w:delText>
              </w:r>
              <w:r w:rsidR="006644DB" w:rsidRPr="00E50FA4">
                <w:rPr>
                  <w:rFonts w:ascii="Times New Roman" w:eastAsia="Times New Roman" w:hAnsi="Times New Roman" w:cs="Times New Roman"/>
                  <w:noProof/>
                  <w:sz w:val="24"/>
                  <w:lang w:val="en-GB"/>
                </w:rPr>
                <w:delText>.</w:delText>
              </w:r>
            </w:del>
          </w:p>
        </w:tc>
      </w:tr>
      <w:tr w:rsidR="00E77292" w:rsidRPr="00E50FA4" w14:paraId="2693DFF2" w14:textId="77777777" w:rsidTr="00BA313D">
        <w:trPr>
          <w:del w:id="2141" w:author="Author"/>
        </w:trPr>
        <w:tc>
          <w:tcPr>
            <w:tcW w:w="1188" w:type="dxa"/>
            <w:tcBorders>
              <w:top w:val="single" w:sz="4" w:space="0" w:color="auto"/>
              <w:left w:val="single" w:sz="4" w:space="0" w:color="auto"/>
              <w:bottom w:val="single" w:sz="4" w:space="0" w:color="auto"/>
              <w:right w:val="single" w:sz="4" w:space="0" w:color="auto"/>
            </w:tcBorders>
          </w:tcPr>
          <w:p w14:paraId="01899F1B" w14:textId="77777777" w:rsidR="00E77292" w:rsidRPr="00E50FA4" w:rsidRDefault="00E77292" w:rsidP="00D35812">
            <w:pPr>
              <w:spacing w:before="120" w:after="120"/>
              <w:jc w:val="both"/>
              <w:rPr>
                <w:del w:id="2142" w:author="Author"/>
                <w:rFonts w:ascii="Times New Roman" w:eastAsia="Times New Roman" w:hAnsi="Times New Roman" w:cs="Times New Roman"/>
                <w:noProof/>
                <w:sz w:val="24"/>
                <w:lang w:val="en-GB"/>
              </w:rPr>
            </w:pPr>
            <w:del w:id="2143" w:author="Author">
              <w:r w:rsidRPr="00E50FA4">
                <w:rPr>
                  <w:rFonts w:ascii="Times New Roman" w:eastAsia="Times New Roman" w:hAnsi="Times New Roman" w:cs="Times New Roman"/>
                  <w:noProof/>
                  <w:sz w:val="24"/>
                  <w:lang w:val="en-GB"/>
                </w:rPr>
                <w:delText>1</w:delText>
              </w:r>
              <w:r w:rsidR="00405A6B" w:rsidRPr="00E50FA4">
                <w:rPr>
                  <w:rFonts w:ascii="Times New Roman" w:eastAsia="Times New Roman" w:hAnsi="Times New Roman" w:cs="Times New Roman"/>
                  <w:noProof/>
                  <w:sz w:val="24"/>
                  <w:lang w:val="en-GB"/>
                </w:rPr>
                <w:delText>7</w:delText>
              </w:r>
            </w:del>
          </w:p>
        </w:tc>
        <w:tc>
          <w:tcPr>
            <w:tcW w:w="7879" w:type="dxa"/>
            <w:tcBorders>
              <w:top w:val="single" w:sz="4" w:space="0" w:color="auto"/>
              <w:left w:val="single" w:sz="4" w:space="0" w:color="auto"/>
              <w:bottom w:val="single" w:sz="4" w:space="0" w:color="auto"/>
              <w:right w:val="single" w:sz="4" w:space="0" w:color="auto"/>
            </w:tcBorders>
          </w:tcPr>
          <w:p w14:paraId="17A98848" w14:textId="77777777" w:rsidR="00E77292" w:rsidRPr="00E50FA4" w:rsidRDefault="00E77292" w:rsidP="00DA390D">
            <w:pPr>
              <w:spacing w:before="120" w:after="120"/>
              <w:jc w:val="both"/>
              <w:rPr>
                <w:del w:id="2144" w:author="Author"/>
                <w:rFonts w:ascii="Times New Roman" w:eastAsia="Times New Roman" w:hAnsi="Times New Roman" w:cs="Times New Roman"/>
                <w:b/>
                <w:noProof/>
                <w:sz w:val="24"/>
                <w:u w:val="single"/>
                <w:lang w:val="en-GB"/>
              </w:rPr>
            </w:pPr>
            <w:del w:id="2145" w:author="Author">
              <w:r w:rsidRPr="00E50FA4">
                <w:rPr>
                  <w:rFonts w:ascii="Times New Roman" w:eastAsia="Times New Roman" w:hAnsi="Times New Roman" w:cs="Times New Roman"/>
                  <w:b/>
                  <w:noProof/>
                  <w:sz w:val="24"/>
                  <w:u w:val="single"/>
                  <w:lang w:val="en-GB"/>
                </w:rPr>
                <w:delText>Collateral obtained by taking possession: residential and commercial immovable properties</w:delText>
              </w:r>
            </w:del>
          </w:p>
          <w:p w14:paraId="5DDDF1D8" w14:textId="77777777" w:rsidR="00E77292" w:rsidRPr="00E50FA4" w:rsidRDefault="00405A6B" w:rsidP="00DA390D">
            <w:pPr>
              <w:spacing w:before="120" w:after="120"/>
              <w:jc w:val="both"/>
              <w:rPr>
                <w:del w:id="2146" w:author="Author"/>
                <w:rFonts w:ascii="Times New Roman" w:eastAsia="Times New Roman" w:hAnsi="Times New Roman" w:cs="Times New Roman"/>
                <w:b/>
                <w:noProof/>
                <w:sz w:val="24"/>
                <w:u w:val="single"/>
                <w:lang w:val="en-GB"/>
              </w:rPr>
            </w:pPr>
            <w:del w:id="2147" w:author="Author">
              <w:r w:rsidRPr="00E50FA4">
                <w:rPr>
                  <w:rFonts w:ascii="Times New Roman" w:eastAsia="Times New Roman" w:hAnsi="Times New Roman" w:cs="Times New Roman"/>
                  <w:noProof/>
                  <w:sz w:val="24"/>
                  <w:lang w:val="en-GB"/>
                </w:rPr>
                <w:delText xml:space="preserve">GAR % for exposures in </w:delText>
              </w:r>
              <w:r w:rsidR="00E77292" w:rsidRPr="00E50FA4">
                <w:rPr>
                  <w:rFonts w:ascii="Times New Roman" w:eastAsia="Times New Roman" w:hAnsi="Times New Roman" w:cs="Times New Roman"/>
                  <w:noProof/>
                  <w:sz w:val="24"/>
                  <w:lang w:val="en-GB"/>
                </w:rPr>
                <w:delText>row 3</w:delText>
              </w:r>
              <w:r w:rsidR="006644DB" w:rsidRPr="00E50FA4">
                <w:rPr>
                  <w:rFonts w:ascii="Times New Roman" w:eastAsia="Times New Roman" w:hAnsi="Times New Roman" w:cs="Times New Roman"/>
                  <w:noProof/>
                  <w:sz w:val="24"/>
                  <w:lang w:val="en-GB"/>
                </w:rPr>
                <w:delText>1</w:delText>
              </w:r>
              <w:r w:rsidR="00E77292" w:rsidRPr="00E50FA4">
                <w:rPr>
                  <w:rFonts w:ascii="Times New Roman" w:eastAsia="Times New Roman" w:hAnsi="Times New Roman" w:cs="Times New Roman"/>
                  <w:noProof/>
                  <w:sz w:val="24"/>
                  <w:lang w:val="en-GB"/>
                </w:rPr>
                <w:delText xml:space="preserve"> of </w:delText>
              </w:r>
              <w:r w:rsidR="00C021CB" w:rsidRPr="00E50FA4">
                <w:rPr>
                  <w:rFonts w:ascii="Times New Roman" w:eastAsia="Times New Roman" w:hAnsi="Times New Roman" w:cs="Times New Roman"/>
                  <w:noProof/>
                  <w:sz w:val="24"/>
                  <w:lang w:val="en-GB"/>
                </w:rPr>
                <w:delText>Template 7</w:delText>
              </w:r>
              <w:r w:rsidR="00E77292" w:rsidRPr="00E50FA4">
                <w:rPr>
                  <w:rFonts w:ascii="Times New Roman" w:eastAsia="Times New Roman" w:hAnsi="Times New Roman" w:cs="Times New Roman"/>
                  <w:noProof/>
                  <w:sz w:val="24"/>
                  <w:lang w:val="en-GB"/>
                </w:rPr>
                <w:delText>.</w:delText>
              </w:r>
            </w:del>
          </w:p>
        </w:tc>
      </w:tr>
    </w:tbl>
    <w:p w14:paraId="12031B70" w14:textId="77777777" w:rsidR="00E77292" w:rsidRPr="00E50FA4" w:rsidRDefault="00E77292" w:rsidP="00D35812">
      <w:pPr>
        <w:spacing w:before="120" w:after="120"/>
        <w:jc w:val="both"/>
        <w:rPr>
          <w:del w:id="2148" w:author="Author"/>
          <w:rFonts w:ascii="Times New Roman" w:hAnsi="Times New Roman"/>
          <w:noProof/>
          <w:sz w:val="24"/>
          <w:lang w:val="en-GB"/>
        </w:rPr>
      </w:pPr>
    </w:p>
    <w:p w14:paraId="311B3B07" w14:textId="1C4046F8" w:rsidR="00E50669" w:rsidRDefault="00EF63C8" w:rsidP="00D50147">
      <w:pPr>
        <w:pStyle w:val="ListParagraph"/>
        <w:numPr>
          <w:ilvl w:val="0"/>
          <w:numId w:val="27"/>
        </w:numPr>
        <w:tabs>
          <w:tab w:val="left" w:pos="567"/>
        </w:tabs>
        <w:spacing w:before="120" w:after="120"/>
        <w:ind w:left="0" w:firstLine="0"/>
        <w:jc w:val="both"/>
        <w:rPr>
          <w:ins w:id="2149" w:author="Author"/>
          <w:rFonts w:ascii="Times New Roman" w:hAnsi="Times New Roman"/>
          <w:noProof/>
          <w:sz w:val="24"/>
        </w:rPr>
      </w:pPr>
      <w:del w:id="2150" w:author="Author">
        <w:r w:rsidRPr="00E50FA4">
          <w:rPr>
            <w:rFonts w:ascii="Times New Roman" w:hAnsi="Times New Roman"/>
            <w:b/>
            <w:noProof/>
            <w:sz w:val="24"/>
          </w:rPr>
          <w:delText>Template 9 -</w:delText>
        </w:r>
      </w:del>
      <w:ins w:id="2151" w:author="Author">
        <w:r w:rsidR="00E50669">
          <w:rPr>
            <w:rFonts w:ascii="Times New Roman" w:hAnsi="Times New Roman"/>
            <w:noProof/>
            <w:sz w:val="24"/>
          </w:rPr>
          <w:t>W</w:t>
        </w:r>
        <w:r w:rsidR="00E50669" w:rsidRPr="008669E0">
          <w:rPr>
            <w:rFonts w:ascii="Times New Roman" w:hAnsi="Times New Roman"/>
            <w:noProof/>
            <w:sz w:val="24"/>
          </w:rPr>
          <w:t>hen computing the flow KPIs, institutions sh</w:t>
        </w:r>
        <w:r w:rsidR="00877A37">
          <w:rPr>
            <w:rFonts w:ascii="Times New Roman" w:hAnsi="Times New Roman"/>
            <w:noProof/>
            <w:sz w:val="24"/>
          </w:rPr>
          <w:t>all</w:t>
        </w:r>
        <w:r w:rsidR="00E50669" w:rsidRPr="008669E0">
          <w:rPr>
            <w:rFonts w:ascii="Times New Roman" w:hAnsi="Times New Roman"/>
            <w:noProof/>
            <w:sz w:val="24"/>
          </w:rPr>
          <w:t xml:space="preserve"> only consider the gross carrying amount of newly incurred exposures (i.e. new loans and advances, debt securities, equity instruments), that is only new exposures that have been incurred during the year prior to the disclosure reference date, without deducting the amounts of loan repayments or disposals of debt securities/equity instruments that have occurred during the year prior to the disclosure reference date. Institutions sh</w:t>
        </w:r>
        <w:r w:rsidR="00877A37">
          <w:rPr>
            <w:rFonts w:ascii="Times New Roman" w:hAnsi="Times New Roman"/>
            <w:noProof/>
            <w:sz w:val="24"/>
          </w:rPr>
          <w:t>all</w:t>
        </w:r>
        <w:r w:rsidR="00E50669" w:rsidRPr="008669E0">
          <w:rPr>
            <w:rFonts w:ascii="Times New Roman" w:hAnsi="Times New Roman"/>
            <w:noProof/>
            <w:sz w:val="24"/>
          </w:rPr>
          <w:t xml:space="preserve"> therefore not compute the numerator and the denominator of the flow KPI as exposures on the disclosure reference date (T) minus exposures on the disclosure reference date (T-1).</w:t>
        </w:r>
        <w:r w:rsidR="00FF354A">
          <w:rPr>
            <w:rStyle w:val="FootnoteReference"/>
            <w:noProof/>
          </w:rPr>
          <w:footnoteReference w:id="7"/>
        </w:r>
      </w:ins>
    </w:p>
    <w:p w14:paraId="56154781" w14:textId="23E39F99" w:rsidR="00C64DF1" w:rsidRPr="00C64DF1" w:rsidRDefault="00C64DF1" w:rsidP="00C64DF1">
      <w:pPr>
        <w:pStyle w:val="ListParagraph"/>
        <w:numPr>
          <w:ilvl w:val="0"/>
          <w:numId w:val="27"/>
        </w:numPr>
        <w:tabs>
          <w:tab w:val="left" w:pos="567"/>
        </w:tabs>
        <w:spacing w:before="120" w:after="120"/>
        <w:ind w:left="0" w:firstLine="0"/>
        <w:jc w:val="both"/>
        <w:rPr>
          <w:ins w:id="2153" w:author="Author"/>
          <w:rFonts w:ascii="Times New Roman" w:hAnsi="Times New Roman"/>
          <w:noProof/>
          <w:sz w:val="24"/>
        </w:rPr>
      </w:pPr>
      <w:ins w:id="2154" w:author="Author">
        <w:r w:rsidRPr="00C64DF1">
          <w:rPr>
            <w:rFonts w:ascii="Times New Roman" w:hAnsi="Times New Roman"/>
            <w:noProof/>
            <w:sz w:val="24"/>
          </w:rPr>
          <w:t>Institutions shall disclose this template on an annual basis</w:t>
        </w:r>
        <w:r w:rsidR="00AF4186">
          <w:rPr>
            <w:rFonts w:ascii="Times New Roman" w:hAnsi="Times New Roman"/>
            <w:noProof/>
            <w:sz w:val="24"/>
          </w:rPr>
          <w:t>, based on materiality assessment</w:t>
        </w:r>
        <w:r w:rsidRPr="00C64DF1">
          <w:rPr>
            <w:rFonts w:ascii="Times New Roman" w:hAnsi="Times New Roman"/>
            <w:noProof/>
            <w:sz w:val="24"/>
          </w:rPr>
          <w:t>.</w:t>
        </w:r>
      </w:ins>
    </w:p>
    <w:p w14:paraId="59BAFCA8" w14:textId="77777777" w:rsidR="0059320B" w:rsidRDefault="0059320B" w:rsidP="00D35812">
      <w:pPr>
        <w:jc w:val="both"/>
        <w:rPr>
          <w:ins w:id="2155" w:author="Author"/>
          <w:rFonts w:ascii="Times New Roman" w:hAnsi="Times New Roman" w:cs="Times New Roman"/>
          <w:b/>
          <w:noProof/>
          <w:sz w:val="24"/>
          <w:lang w:val="en-GB"/>
        </w:rPr>
      </w:pPr>
    </w:p>
    <w:p w14:paraId="4AF9C7B9" w14:textId="513D298B" w:rsidR="00EF63C8" w:rsidRPr="00E50FA4" w:rsidRDefault="00EF63C8" w:rsidP="00D35812">
      <w:pPr>
        <w:jc w:val="both"/>
        <w:rPr>
          <w:rFonts w:ascii="Times New Roman" w:hAnsi="Times New Roman" w:cs="Times New Roman"/>
          <w:b/>
          <w:noProof/>
          <w:sz w:val="24"/>
          <w:lang w:val="en-GB"/>
        </w:rPr>
      </w:pPr>
      <w:ins w:id="2156" w:author="Author">
        <w:r w:rsidRPr="00E50FA4">
          <w:rPr>
            <w:rFonts w:ascii="Times New Roman" w:hAnsi="Times New Roman" w:cs="Times New Roman"/>
            <w:b/>
            <w:noProof/>
            <w:sz w:val="24"/>
            <w:lang w:val="en-GB"/>
          </w:rPr>
          <w:t>Template 9</w:t>
        </w:r>
        <w:r w:rsidR="00FD2A2E">
          <w:rPr>
            <w:rFonts w:ascii="Times New Roman" w:hAnsi="Times New Roman" w:cs="Times New Roman"/>
            <w:b/>
            <w:noProof/>
            <w:sz w:val="24"/>
            <w:lang w:val="en-GB"/>
          </w:rPr>
          <w:t>:</w:t>
        </w:r>
      </w:ins>
      <w:r w:rsidRPr="00E50FA4">
        <w:rPr>
          <w:rFonts w:ascii="Times New Roman" w:hAnsi="Times New Roman" w:cs="Times New Roman"/>
          <w:b/>
          <w:noProof/>
          <w:sz w:val="24"/>
          <w:lang w:val="en-GB"/>
        </w:rPr>
        <w:t xml:space="preserve"> Mitigating actions: BTAR</w:t>
      </w:r>
    </w:p>
    <w:p w14:paraId="6B6FD8E0" w14:textId="77777777" w:rsidR="002812BA" w:rsidRPr="00E50FA4" w:rsidRDefault="002812BA" w:rsidP="00D35812">
      <w:pPr>
        <w:jc w:val="both"/>
        <w:rPr>
          <w:rFonts w:ascii="Times New Roman" w:hAnsi="Times New Roman" w:cs="Times New Roman"/>
          <w:b/>
          <w:noProof/>
          <w:sz w:val="24"/>
          <w:lang w:val="en-GB"/>
        </w:rPr>
      </w:pPr>
    </w:p>
    <w:p w14:paraId="6A724AEA" w14:textId="77777777" w:rsidR="00C71E7E" w:rsidRPr="00E50FA4" w:rsidRDefault="000F056B" w:rsidP="00085549">
      <w:pPr>
        <w:pStyle w:val="ListParagraph"/>
        <w:numPr>
          <w:ilvl w:val="0"/>
          <w:numId w:val="94"/>
        </w:numPr>
        <w:tabs>
          <w:tab w:val="left" w:pos="567"/>
        </w:tabs>
        <w:ind w:left="0" w:firstLine="0"/>
        <w:jc w:val="both"/>
        <w:rPr>
          <w:del w:id="2157" w:author="Author"/>
          <w:rFonts w:ascii="Times New Roman" w:hAnsi="Times New Roman"/>
          <w:noProof/>
          <w:sz w:val="24"/>
        </w:rPr>
      </w:pPr>
      <w:del w:id="2158" w:author="Author">
        <w:r w:rsidRPr="00E50FA4">
          <w:rPr>
            <w:rFonts w:ascii="Times New Roman" w:hAnsi="Times New Roman"/>
            <w:noProof/>
            <w:sz w:val="24"/>
          </w:rPr>
          <w:delText xml:space="preserve">Article 9 of </w:delText>
        </w:r>
        <w:r w:rsidR="00C71E7E" w:rsidRPr="00E50FA4">
          <w:rPr>
            <w:rFonts w:ascii="Times New Roman" w:hAnsi="Times New Roman"/>
            <w:noProof/>
            <w:sz w:val="24"/>
          </w:rPr>
          <w:delText xml:space="preserve">Implementing Regulation (EU) 2021/2178 provides that the Commission </w:delText>
        </w:r>
        <w:r w:rsidR="00B76863" w:rsidRPr="00E50FA4">
          <w:rPr>
            <w:rFonts w:ascii="Times New Roman" w:hAnsi="Times New Roman"/>
            <w:noProof/>
            <w:sz w:val="24"/>
          </w:rPr>
          <w:delText>reviews the</w:delText>
        </w:r>
        <w:r w:rsidR="00C71E7E" w:rsidRPr="00E50FA4">
          <w:rPr>
            <w:rFonts w:ascii="Times New Roman" w:hAnsi="Times New Roman"/>
            <w:noProof/>
            <w:sz w:val="24"/>
          </w:rPr>
          <w:delText xml:space="preserve"> application of th</w:delText>
        </w:r>
        <w:r w:rsidR="0073529E" w:rsidRPr="00E50FA4">
          <w:rPr>
            <w:rFonts w:ascii="Times New Roman" w:hAnsi="Times New Roman"/>
            <w:noProof/>
            <w:sz w:val="24"/>
          </w:rPr>
          <w:delText xml:space="preserve">at </w:delText>
        </w:r>
        <w:r w:rsidR="00C71E7E" w:rsidRPr="00E50FA4">
          <w:rPr>
            <w:rFonts w:ascii="Times New Roman" w:hAnsi="Times New Roman"/>
            <w:noProof/>
            <w:sz w:val="24"/>
          </w:rPr>
          <w:delText>Regulation</w:delText>
        </w:r>
        <w:r w:rsidR="0073529E" w:rsidRPr="00E50FA4">
          <w:rPr>
            <w:rFonts w:ascii="Times New Roman" w:hAnsi="Times New Roman"/>
            <w:noProof/>
            <w:sz w:val="24"/>
          </w:rPr>
          <w:delText xml:space="preserve"> by 30 June 2024</w:delText>
        </w:r>
        <w:r w:rsidR="00C71E7E" w:rsidRPr="00E50FA4">
          <w:rPr>
            <w:rFonts w:ascii="Times New Roman" w:hAnsi="Times New Roman"/>
            <w:noProof/>
            <w:sz w:val="24"/>
          </w:rPr>
          <w:delText>. The Commission is to assess in particular the need for any further amendments with regard</w:delText>
        </w:r>
        <w:r w:rsidR="001077C6" w:rsidRPr="00E50FA4">
          <w:rPr>
            <w:rFonts w:ascii="Times New Roman" w:hAnsi="Times New Roman"/>
            <w:noProof/>
            <w:sz w:val="24"/>
          </w:rPr>
          <w:delText>s</w:delText>
        </w:r>
        <w:r w:rsidR="00C71E7E" w:rsidRPr="00E50FA4">
          <w:rPr>
            <w:rFonts w:ascii="Times New Roman" w:hAnsi="Times New Roman"/>
            <w:noProof/>
            <w:sz w:val="24"/>
          </w:rPr>
          <w:delText xml:space="preserve"> to the inclusion of:</w:delText>
        </w:r>
      </w:del>
    </w:p>
    <w:p w14:paraId="3DB0F2C3" w14:textId="77777777" w:rsidR="00C71E7E" w:rsidRPr="00E50FA4" w:rsidRDefault="00C71E7E" w:rsidP="00085549">
      <w:pPr>
        <w:ind w:left="567" w:hanging="567"/>
        <w:jc w:val="both"/>
        <w:rPr>
          <w:del w:id="2159" w:author="Author"/>
          <w:rFonts w:ascii="Times New Roman" w:hAnsi="Times New Roman" w:cs="Times New Roman"/>
          <w:noProof/>
          <w:sz w:val="24"/>
          <w:lang w:val="en-GB"/>
        </w:rPr>
      </w:pPr>
      <w:del w:id="2160" w:author="Author">
        <w:r w:rsidRPr="00E50FA4">
          <w:rPr>
            <w:rFonts w:ascii="Times New Roman" w:hAnsi="Times New Roman" w:cs="Times New Roman"/>
            <w:noProof/>
            <w:sz w:val="24"/>
            <w:lang w:val="en-GB"/>
          </w:rPr>
          <w:delText>(a)</w:delTex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delText>exposures to central governments and central banks in the numerator and denominator of key performance indicators of financial undertakings;</w:delText>
        </w:r>
      </w:del>
    </w:p>
    <w:p w14:paraId="485DF111" w14:textId="77777777" w:rsidR="00C71E7E" w:rsidRPr="00E50FA4" w:rsidRDefault="00C71E7E" w:rsidP="00085549">
      <w:pPr>
        <w:ind w:left="567" w:hanging="567"/>
        <w:jc w:val="both"/>
        <w:rPr>
          <w:del w:id="2161" w:author="Author"/>
          <w:rFonts w:ascii="Times New Roman" w:hAnsi="Times New Roman" w:cs="Times New Roman"/>
          <w:noProof/>
          <w:sz w:val="24"/>
          <w:lang w:val="en-GB"/>
        </w:rPr>
      </w:pPr>
      <w:del w:id="2162" w:author="Author">
        <w:r w:rsidRPr="00E50FA4">
          <w:rPr>
            <w:rFonts w:ascii="Times New Roman" w:hAnsi="Times New Roman" w:cs="Times New Roman"/>
            <w:noProof/>
            <w:sz w:val="24"/>
            <w:lang w:val="en-GB"/>
          </w:rPr>
          <w:delText>(b)</w:delTex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delText>exposures to undertakings that do not publish a non-financial statement pursuant to Articles 19a or 29a of Directive 2013/34/EU in the numerator of key performance indicators of financial undertakings.</w:delText>
        </w:r>
      </w:del>
    </w:p>
    <w:p w14:paraId="3B1D5A49" w14:textId="09FBD3B8" w:rsidR="0046306A" w:rsidRDefault="007E7531" w:rsidP="00E1637D">
      <w:pPr>
        <w:pStyle w:val="ListParagraph"/>
        <w:numPr>
          <w:ilvl w:val="0"/>
          <w:numId w:val="34"/>
        </w:numPr>
        <w:tabs>
          <w:tab w:val="left" w:pos="567"/>
        </w:tabs>
        <w:spacing w:before="120" w:after="120"/>
        <w:ind w:left="0" w:firstLine="0"/>
        <w:jc w:val="both"/>
        <w:rPr>
          <w:rFonts w:ascii="Times New Roman" w:hAnsi="Times New Roman"/>
          <w:noProof/>
          <w:sz w:val="24"/>
        </w:rPr>
        <w:pPrChange w:id="2163" w:author="Author">
          <w:pPr>
            <w:pStyle w:val="ListParagraph"/>
            <w:numPr>
              <w:numId w:val="95"/>
            </w:numPr>
            <w:tabs>
              <w:tab w:val="left" w:pos="567"/>
            </w:tabs>
            <w:spacing w:before="120" w:after="120"/>
            <w:ind w:left="0" w:hanging="360"/>
            <w:jc w:val="both"/>
          </w:pPr>
        </w:pPrChange>
      </w:pPr>
      <w:r w:rsidRPr="00E50FA4">
        <w:rPr>
          <w:rFonts w:ascii="Times New Roman" w:hAnsi="Times New Roman"/>
          <w:noProof/>
          <w:sz w:val="24"/>
        </w:rPr>
        <w:lastRenderedPageBreak/>
        <w:t>I</w:t>
      </w:r>
      <w:r w:rsidR="00EF3EEA" w:rsidRPr="00E50FA4">
        <w:rPr>
          <w:rFonts w:ascii="Times New Roman" w:hAnsi="Times New Roman"/>
          <w:noProof/>
          <w:sz w:val="24"/>
        </w:rPr>
        <w:t xml:space="preserve">nstitutions </w:t>
      </w:r>
      <w:del w:id="2164" w:author="Author">
        <w:r w:rsidRPr="00E50FA4">
          <w:rPr>
            <w:rFonts w:ascii="Times New Roman" w:hAnsi="Times New Roman"/>
            <w:noProof/>
            <w:sz w:val="24"/>
          </w:rPr>
          <w:delText>may choose to</w:delText>
        </w:r>
      </w:del>
      <w:ins w:id="2165" w:author="Author">
        <w:r w:rsidR="00B5510C">
          <w:rPr>
            <w:rFonts w:ascii="Times New Roman" w:hAnsi="Times New Roman"/>
            <w:noProof/>
            <w:sz w:val="24"/>
          </w:rPr>
          <w:t>shall</w:t>
        </w:r>
      </w:ins>
      <w:r w:rsidRPr="00E50FA4">
        <w:rPr>
          <w:rFonts w:ascii="Times New Roman" w:hAnsi="Times New Roman"/>
          <w:noProof/>
          <w:sz w:val="24"/>
        </w:rPr>
        <w:t xml:space="preserve"> </w:t>
      </w:r>
      <w:r w:rsidR="00EF3EEA" w:rsidRPr="00E50FA4">
        <w:rPr>
          <w:rFonts w:ascii="Times New Roman" w:hAnsi="Times New Roman"/>
          <w:noProof/>
          <w:sz w:val="24"/>
        </w:rPr>
        <w:t>include in this template</w:t>
      </w:r>
      <w:r w:rsidR="00C06AA4" w:rsidRPr="00E50FA4">
        <w:rPr>
          <w:rFonts w:ascii="Times New Roman" w:hAnsi="Times New Roman"/>
          <w:noProof/>
          <w:sz w:val="24"/>
        </w:rPr>
        <w:t xml:space="preserve"> the following information.</w:t>
      </w:r>
      <w:r w:rsidR="00EF3EEA" w:rsidRPr="00E50FA4">
        <w:rPr>
          <w:rFonts w:ascii="Times New Roman" w:hAnsi="Times New Roman"/>
          <w:noProof/>
          <w:sz w:val="24"/>
        </w:rPr>
        <w:t xml:space="preserve"> </w:t>
      </w:r>
      <w:r w:rsidR="00C06AA4" w:rsidRPr="00E50FA4">
        <w:rPr>
          <w:rFonts w:ascii="Times New Roman" w:hAnsi="Times New Roman"/>
          <w:noProof/>
          <w:sz w:val="24"/>
        </w:rPr>
        <w:t xml:space="preserve">For </w:t>
      </w:r>
      <w:r w:rsidR="00EF3EEA" w:rsidRPr="00E50FA4">
        <w:rPr>
          <w:rFonts w:ascii="Times New Roman" w:hAnsi="Times New Roman"/>
          <w:noProof/>
          <w:sz w:val="24"/>
        </w:rPr>
        <w:t>those counterparties that</w:t>
      </w:r>
      <w:r w:rsidR="008116D5" w:rsidRPr="00E50FA4">
        <w:rPr>
          <w:rFonts w:ascii="Times New Roman" w:hAnsi="Times New Roman"/>
          <w:noProof/>
          <w:sz w:val="24"/>
        </w:rPr>
        <w:t xml:space="preserve"> are non-financial corporates and</w:t>
      </w:r>
      <w:r w:rsidR="00EF3EEA" w:rsidRPr="00E50FA4">
        <w:rPr>
          <w:rFonts w:ascii="Times New Roman" w:hAnsi="Times New Roman"/>
          <w:noProof/>
          <w:sz w:val="24"/>
        </w:rPr>
        <w:t xml:space="preserve"> do not have disclosure obligations</w:t>
      </w:r>
      <w:r w:rsidR="00C06AA4" w:rsidRPr="00E50FA4">
        <w:rPr>
          <w:rFonts w:ascii="Times New Roman" w:hAnsi="Times New Roman"/>
          <w:noProof/>
          <w:sz w:val="24"/>
        </w:rPr>
        <w:t xml:space="preserve">, institutions </w:t>
      </w:r>
      <w:del w:id="2166" w:author="Author">
        <w:r w:rsidR="00C06AA4" w:rsidRPr="00E50FA4">
          <w:rPr>
            <w:rFonts w:ascii="Times New Roman" w:hAnsi="Times New Roman"/>
            <w:noProof/>
            <w:sz w:val="24"/>
          </w:rPr>
          <w:delText>may</w:delText>
        </w:r>
      </w:del>
      <w:ins w:id="2167" w:author="Author">
        <w:r w:rsidR="00EE7EBE">
          <w:rPr>
            <w:rFonts w:ascii="Times New Roman" w:hAnsi="Times New Roman"/>
            <w:noProof/>
            <w:sz w:val="24"/>
          </w:rPr>
          <w:t>shall</w:t>
        </w:r>
      </w:ins>
      <w:r w:rsidR="00EE7EBE">
        <w:rPr>
          <w:rFonts w:ascii="Times New Roman" w:hAnsi="Times New Roman"/>
          <w:noProof/>
          <w:sz w:val="24"/>
        </w:rPr>
        <w:t xml:space="preserve"> </w:t>
      </w:r>
      <w:r w:rsidR="00C06AA4" w:rsidRPr="00E50FA4">
        <w:rPr>
          <w:rFonts w:ascii="Times New Roman" w:hAnsi="Times New Roman"/>
          <w:noProof/>
          <w:sz w:val="24"/>
        </w:rPr>
        <w:t>disclose,</w:t>
      </w:r>
      <w:r w:rsidRPr="00E50FA4">
        <w:rPr>
          <w:rFonts w:ascii="Times New Roman" w:hAnsi="Times New Roman"/>
          <w:noProof/>
          <w:sz w:val="24"/>
        </w:rPr>
        <w:t xml:space="preserve"> </w:t>
      </w:r>
      <w:r w:rsidR="00EF3EEA" w:rsidRPr="00E50FA4">
        <w:rPr>
          <w:rFonts w:ascii="Times New Roman" w:hAnsi="Times New Roman"/>
          <w:noProof/>
          <w:sz w:val="24"/>
        </w:rPr>
        <w:t xml:space="preserve">on a </w:t>
      </w:r>
      <w:r w:rsidRPr="00E50FA4">
        <w:rPr>
          <w:rFonts w:ascii="Times New Roman" w:hAnsi="Times New Roman"/>
          <w:noProof/>
          <w:sz w:val="24"/>
        </w:rPr>
        <w:t xml:space="preserve">reasonable </w:t>
      </w:r>
      <w:r w:rsidR="00EF3EEA" w:rsidRPr="00E50FA4">
        <w:rPr>
          <w:rFonts w:ascii="Times New Roman" w:hAnsi="Times New Roman"/>
          <w:noProof/>
          <w:sz w:val="24"/>
        </w:rPr>
        <w:t>effort basis an</w:t>
      </w:r>
      <w:r w:rsidR="008116D5" w:rsidRPr="00E50FA4">
        <w:rPr>
          <w:rFonts w:ascii="Times New Roman" w:hAnsi="Times New Roman"/>
          <w:noProof/>
          <w:sz w:val="24"/>
        </w:rPr>
        <w:t>d</w:t>
      </w:r>
      <w:r w:rsidR="00EF3EEA" w:rsidRPr="00E50FA4">
        <w:rPr>
          <w:rFonts w:ascii="Times New Roman" w:hAnsi="Times New Roman"/>
          <w:noProof/>
          <w:sz w:val="24"/>
        </w:rPr>
        <w:t xml:space="preserve"> based on information </w:t>
      </w:r>
      <w:r w:rsidRPr="00E50FA4">
        <w:rPr>
          <w:rFonts w:ascii="Times New Roman" w:hAnsi="Times New Roman"/>
          <w:noProof/>
          <w:sz w:val="24"/>
        </w:rPr>
        <w:t xml:space="preserve">already available and </w:t>
      </w:r>
      <w:r w:rsidR="00EF3EEA" w:rsidRPr="00E50FA4">
        <w:rPr>
          <w:rFonts w:ascii="Times New Roman" w:hAnsi="Times New Roman"/>
          <w:noProof/>
          <w:sz w:val="24"/>
        </w:rPr>
        <w:t xml:space="preserve">collected </w:t>
      </w:r>
      <w:r w:rsidRPr="00E50FA4">
        <w:rPr>
          <w:rFonts w:ascii="Times New Roman" w:hAnsi="Times New Roman"/>
          <w:noProof/>
          <w:sz w:val="24"/>
        </w:rPr>
        <w:t xml:space="preserve">on a voluntary and </w:t>
      </w:r>
      <w:r w:rsidR="00EF3EEA" w:rsidRPr="00E50FA4">
        <w:rPr>
          <w:rFonts w:ascii="Times New Roman" w:hAnsi="Times New Roman"/>
          <w:noProof/>
          <w:sz w:val="24"/>
        </w:rPr>
        <w:t xml:space="preserve">bilateral basis from their counterparties or calculated using estimates, extended information on the taxonomy </w:t>
      </w:r>
      <w:del w:id="2168" w:author="Author">
        <w:r w:rsidR="00EF3EEA" w:rsidRPr="00E50FA4">
          <w:rPr>
            <w:rFonts w:ascii="Times New Roman" w:hAnsi="Times New Roman"/>
            <w:noProof/>
            <w:sz w:val="24"/>
          </w:rPr>
          <w:delText xml:space="preserve">eligibility and taxonomy </w:delText>
        </w:r>
      </w:del>
      <w:r w:rsidR="00EF3EEA" w:rsidRPr="00E50FA4">
        <w:rPr>
          <w:rFonts w:ascii="Times New Roman" w:hAnsi="Times New Roman"/>
          <w:noProof/>
          <w:sz w:val="24"/>
        </w:rPr>
        <w:t xml:space="preserve">alignment </w:t>
      </w:r>
      <w:r w:rsidR="00D35AD5" w:rsidRPr="00E50FA4">
        <w:rPr>
          <w:rFonts w:ascii="Times New Roman" w:hAnsi="Times New Roman"/>
          <w:noProof/>
          <w:sz w:val="24"/>
        </w:rPr>
        <w:t xml:space="preserve">as referred to in Regulation (EU) 2020/852 </w:t>
      </w:r>
      <w:r w:rsidR="00EF3EEA" w:rsidRPr="00E50FA4">
        <w:rPr>
          <w:rFonts w:ascii="Times New Roman" w:hAnsi="Times New Roman"/>
          <w:noProof/>
          <w:sz w:val="24"/>
        </w:rPr>
        <w:t>with regard to the environmental objectives of climate</w:t>
      </w:r>
      <w:del w:id="2169" w:author="Author">
        <w:r w:rsidR="00C06AA4" w:rsidRPr="00E50FA4">
          <w:rPr>
            <w:rFonts w:ascii="Times New Roman" w:hAnsi="Times New Roman"/>
            <w:noProof/>
            <w:sz w:val="24"/>
          </w:rPr>
          <w:delText>-</w:delText>
        </w:r>
      </w:del>
      <w:ins w:id="2170" w:author="Author">
        <w:r w:rsidR="008F18A3">
          <w:rPr>
            <w:rFonts w:ascii="Times New Roman" w:hAnsi="Times New Roman"/>
            <w:noProof/>
            <w:sz w:val="24"/>
          </w:rPr>
          <w:t xml:space="preserve"> </w:t>
        </w:r>
      </w:ins>
      <w:r w:rsidR="00EF3EEA" w:rsidRPr="00E50FA4">
        <w:rPr>
          <w:rFonts w:ascii="Times New Roman" w:hAnsi="Times New Roman"/>
          <w:noProof/>
          <w:sz w:val="24"/>
        </w:rPr>
        <w:t>change mitigation</w:t>
      </w:r>
      <w:del w:id="2171" w:author="Author">
        <w:r w:rsidR="00EF3EEA" w:rsidRPr="00E50FA4">
          <w:rPr>
            <w:rFonts w:ascii="Times New Roman" w:hAnsi="Times New Roman"/>
            <w:noProof/>
            <w:sz w:val="24"/>
          </w:rPr>
          <w:delText xml:space="preserve"> and </w:delText>
        </w:r>
      </w:del>
      <w:ins w:id="2172" w:author="Author">
        <w:r w:rsidR="008F18A3">
          <w:rPr>
            <w:rFonts w:ascii="Times New Roman" w:hAnsi="Times New Roman"/>
            <w:noProof/>
            <w:sz w:val="24"/>
          </w:rPr>
          <w:t>,</w:t>
        </w:r>
        <w:r w:rsidR="00EF3EEA" w:rsidRPr="00E50FA4">
          <w:rPr>
            <w:rFonts w:ascii="Times New Roman" w:hAnsi="Times New Roman"/>
            <w:noProof/>
            <w:sz w:val="24"/>
          </w:rPr>
          <w:t xml:space="preserve"> </w:t>
        </w:r>
        <w:r w:rsidR="008F18A3">
          <w:rPr>
            <w:rFonts w:ascii="Times New Roman" w:hAnsi="Times New Roman"/>
            <w:noProof/>
            <w:sz w:val="24"/>
          </w:rPr>
          <w:t>climate change</w:t>
        </w:r>
        <w:r w:rsidR="00EF3EEA" w:rsidRPr="00E50FA4">
          <w:rPr>
            <w:rFonts w:ascii="Times New Roman" w:hAnsi="Times New Roman"/>
            <w:noProof/>
            <w:sz w:val="24"/>
          </w:rPr>
          <w:t xml:space="preserve"> </w:t>
        </w:r>
      </w:ins>
      <w:r w:rsidR="00EF3EEA" w:rsidRPr="00E50FA4">
        <w:rPr>
          <w:rFonts w:ascii="Times New Roman" w:hAnsi="Times New Roman"/>
          <w:noProof/>
          <w:sz w:val="24"/>
        </w:rPr>
        <w:t xml:space="preserve">adaptation, </w:t>
      </w:r>
      <w:ins w:id="2173" w:author="Author">
        <w:r w:rsidR="009704ED">
          <w:rPr>
            <w:rFonts w:ascii="Times New Roman" w:hAnsi="Times New Roman"/>
            <w:noProof/>
            <w:sz w:val="24"/>
          </w:rPr>
          <w:t xml:space="preserve">water and marine resources, circular </w:t>
        </w:r>
        <w:r w:rsidR="007537C7">
          <w:rPr>
            <w:rFonts w:ascii="Times New Roman" w:hAnsi="Times New Roman"/>
            <w:noProof/>
            <w:sz w:val="24"/>
          </w:rPr>
          <w:t xml:space="preserve">economy, pollution and </w:t>
        </w:r>
        <w:r w:rsidR="00C60C73">
          <w:rPr>
            <w:rFonts w:ascii="Times New Roman" w:hAnsi="Times New Roman"/>
            <w:noProof/>
            <w:sz w:val="24"/>
          </w:rPr>
          <w:t>biodiversity and ecosystems</w:t>
        </w:r>
        <w:r w:rsidR="000942FC">
          <w:rPr>
            <w:rFonts w:ascii="Times New Roman" w:hAnsi="Times New Roman"/>
            <w:noProof/>
            <w:sz w:val="24"/>
          </w:rPr>
          <w:t xml:space="preserve">, </w:t>
        </w:r>
      </w:ins>
      <w:r w:rsidR="00EF3EEA" w:rsidRPr="00E50FA4">
        <w:rPr>
          <w:rFonts w:ascii="Times New Roman" w:hAnsi="Times New Roman"/>
          <w:noProof/>
          <w:sz w:val="24"/>
        </w:rPr>
        <w:t xml:space="preserve">as </w:t>
      </w:r>
      <w:r w:rsidR="0090321E" w:rsidRPr="00E50FA4">
        <w:rPr>
          <w:rFonts w:ascii="Times New Roman" w:hAnsi="Times New Roman"/>
          <w:noProof/>
          <w:sz w:val="24"/>
        </w:rPr>
        <w:t>referred to</w:t>
      </w:r>
      <w:r w:rsidR="00EF3EEA" w:rsidRPr="00E50FA4">
        <w:rPr>
          <w:rFonts w:ascii="Times New Roman" w:hAnsi="Times New Roman"/>
          <w:noProof/>
          <w:sz w:val="24"/>
        </w:rPr>
        <w:t xml:space="preserve"> in Article 9, points (a) </w:t>
      </w:r>
      <w:del w:id="2174" w:author="Author">
        <w:r w:rsidR="00EF3EEA" w:rsidRPr="00E50FA4">
          <w:rPr>
            <w:rFonts w:ascii="Times New Roman" w:hAnsi="Times New Roman"/>
            <w:noProof/>
            <w:sz w:val="24"/>
          </w:rPr>
          <w:delText>and (b</w:delText>
        </w:r>
      </w:del>
      <w:ins w:id="2175" w:author="Author">
        <w:r w:rsidR="005C2065">
          <w:rPr>
            <w:rFonts w:ascii="Times New Roman" w:hAnsi="Times New Roman"/>
            <w:noProof/>
            <w:sz w:val="24"/>
          </w:rPr>
          <w:t>to</w:t>
        </w:r>
        <w:r w:rsidR="00EF3EEA" w:rsidRPr="00E50FA4">
          <w:rPr>
            <w:rFonts w:ascii="Times New Roman" w:hAnsi="Times New Roman"/>
            <w:noProof/>
            <w:sz w:val="24"/>
          </w:rPr>
          <w:t xml:space="preserve"> (</w:t>
        </w:r>
        <w:r w:rsidR="005C2065">
          <w:rPr>
            <w:rFonts w:ascii="Times New Roman" w:hAnsi="Times New Roman"/>
            <w:noProof/>
            <w:sz w:val="24"/>
          </w:rPr>
          <w:t>f</w:t>
        </w:r>
      </w:ins>
      <w:r w:rsidR="00EF3EEA" w:rsidRPr="00E50FA4">
        <w:rPr>
          <w:rFonts w:ascii="Times New Roman" w:hAnsi="Times New Roman"/>
          <w:noProof/>
          <w:sz w:val="24"/>
        </w:rPr>
        <w:t>)</w:t>
      </w:r>
      <w:r w:rsidR="00AF0432" w:rsidRPr="00E50FA4">
        <w:rPr>
          <w:rFonts w:ascii="Times New Roman" w:hAnsi="Times New Roman"/>
          <w:noProof/>
          <w:sz w:val="24"/>
        </w:rPr>
        <w:t>,</w:t>
      </w:r>
      <w:r w:rsidR="00EF3EEA" w:rsidRPr="00E50FA4">
        <w:rPr>
          <w:rFonts w:ascii="Times New Roman" w:hAnsi="Times New Roman"/>
          <w:noProof/>
          <w:sz w:val="24"/>
        </w:rPr>
        <w:t xml:space="preserve"> of Regulation (EU) 2020/852, of those exposures towards </w:t>
      </w:r>
      <w:r w:rsidR="00D35AD5" w:rsidRPr="00E50FA4">
        <w:rPr>
          <w:rFonts w:ascii="Times New Roman" w:hAnsi="Times New Roman"/>
          <w:noProof/>
          <w:sz w:val="24"/>
        </w:rPr>
        <w:t>European non</w:t>
      </w:r>
      <w:r w:rsidR="00EF3EEA" w:rsidRPr="00E50FA4">
        <w:rPr>
          <w:rFonts w:ascii="Times New Roman" w:hAnsi="Times New Roman"/>
          <w:noProof/>
          <w:sz w:val="24"/>
        </w:rPr>
        <w:t xml:space="preserve">-financial corporations </w:t>
      </w:r>
      <w:r w:rsidR="00D20B32" w:rsidRPr="00E50FA4">
        <w:rPr>
          <w:rFonts w:ascii="Times New Roman" w:hAnsi="Times New Roman"/>
          <w:noProof/>
          <w:sz w:val="24"/>
        </w:rPr>
        <w:t xml:space="preserve">that are </w:t>
      </w:r>
      <w:r w:rsidR="00EF3EEA" w:rsidRPr="00E50FA4">
        <w:rPr>
          <w:rFonts w:ascii="Times New Roman" w:hAnsi="Times New Roman"/>
          <w:noProof/>
          <w:sz w:val="24"/>
        </w:rPr>
        <w:t xml:space="preserve">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 xml:space="preserve">disclosure obligations </w:t>
      </w:r>
      <w:r w:rsidR="00D35AD5" w:rsidRPr="00E50FA4">
        <w:rPr>
          <w:rFonts w:ascii="Times New Roman" w:hAnsi="Times New Roman"/>
          <w:noProof/>
          <w:sz w:val="24"/>
        </w:rPr>
        <w:t xml:space="preserve">laid down in Directive 2013/34/EU </w:t>
      </w:r>
      <w:r w:rsidR="00EF3EEA" w:rsidRPr="00E50FA4">
        <w:rPr>
          <w:rFonts w:ascii="Times New Roman" w:hAnsi="Times New Roman"/>
          <w:noProof/>
          <w:sz w:val="24"/>
        </w:rPr>
        <w:t xml:space="preserve">and </w:t>
      </w:r>
      <w:r w:rsidR="00D35AD5" w:rsidRPr="00E50FA4">
        <w:rPr>
          <w:rFonts w:ascii="Times New Roman" w:hAnsi="Times New Roman"/>
          <w:noProof/>
          <w:sz w:val="24"/>
        </w:rPr>
        <w:t>non</w:t>
      </w:r>
      <w:r w:rsidR="00EF3EEA" w:rsidRPr="00E50FA4">
        <w:rPr>
          <w:rFonts w:ascii="Times New Roman" w:hAnsi="Times New Roman"/>
          <w:noProof/>
          <w:sz w:val="24"/>
        </w:rPr>
        <w:t>-</w:t>
      </w:r>
      <w:r w:rsidR="00D35AD5" w:rsidRPr="00E50FA4">
        <w:rPr>
          <w:rFonts w:ascii="Times New Roman" w:hAnsi="Times New Roman"/>
          <w:noProof/>
          <w:sz w:val="24"/>
        </w:rPr>
        <w:t>Europe</w:t>
      </w:r>
      <w:r w:rsidR="00C71E7E" w:rsidRPr="00E50FA4">
        <w:rPr>
          <w:rFonts w:ascii="Times New Roman" w:hAnsi="Times New Roman"/>
          <w:noProof/>
          <w:sz w:val="24"/>
        </w:rPr>
        <w:t>a</w:t>
      </w:r>
      <w:r w:rsidR="00D35AD5" w:rsidRPr="00E50FA4">
        <w:rPr>
          <w:rFonts w:ascii="Times New Roman" w:hAnsi="Times New Roman"/>
          <w:noProof/>
          <w:sz w:val="24"/>
        </w:rPr>
        <w:t>n n</w:t>
      </w:r>
      <w:r w:rsidR="00EF3EEA" w:rsidRPr="00E50FA4">
        <w:rPr>
          <w:rFonts w:ascii="Times New Roman" w:hAnsi="Times New Roman"/>
          <w:noProof/>
          <w:sz w:val="24"/>
        </w:rPr>
        <w:t xml:space="preserve">on-financial corporations 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disclosure obligations</w:t>
      </w:r>
      <w:r w:rsidR="00D35AD5" w:rsidRPr="00E50FA4">
        <w:rPr>
          <w:rFonts w:ascii="Times New Roman" w:hAnsi="Times New Roman"/>
          <w:noProof/>
          <w:sz w:val="24"/>
        </w:rPr>
        <w:t xml:space="preserve"> laid down in Directive 2013/34/EU</w:t>
      </w:r>
      <w:r w:rsidR="00EF3EEA" w:rsidRPr="00E50FA4">
        <w:rPr>
          <w:rFonts w:ascii="Times New Roman" w:hAnsi="Times New Roman"/>
          <w:noProof/>
          <w:sz w:val="24"/>
        </w:rPr>
        <w:t>. Th</w:t>
      </w:r>
      <w:r w:rsidR="000F056B" w:rsidRPr="00E50FA4">
        <w:rPr>
          <w:rFonts w:ascii="Times New Roman" w:hAnsi="Times New Roman"/>
          <w:noProof/>
          <w:sz w:val="24"/>
        </w:rPr>
        <w:t>at</w:t>
      </w:r>
      <w:r w:rsidR="00EF3EEA" w:rsidRPr="00E50FA4">
        <w:rPr>
          <w:rFonts w:ascii="Times New Roman" w:hAnsi="Times New Roman"/>
          <w:noProof/>
          <w:sz w:val="24"/>
        </w:rPr>
        <w:t xml:space="preserve"> information </w:t>
      </w:r>
      <w:del w:id="2176" w:author="Author">
        <w:r w:rsidRPr="00E50FA4">
          <w:rPr>
            <w:rFonts w:ascii="Times New Roman" w:hAnsi="Times New Roman"/>
            <w:noProof/>
            <w:sz w:val="24"/>
          </w:rPr>
          <w:delText>may</w:delText>
        </w:r>
      </w:del>
      <w:ins w:id="2177" w:author="Author">
        <w:r w:rsidR="00A40DD0">
          <w:rPr>
            <w:rFonts w:ascii="Times New Roman" w:hAnsi="Times New Roman"/>
            <w:noProof/>
            <w:sz w:val="24"/>
          </w:rPr>
          <w:t>shall</w:t>
        </w:r>
      </w:ins>
      <w:r w:rsidR="00A40DD0" w:rsidRPr="00E50FA4">
        <w:rPr>
          <w:rFonts w:ascii="Times New Roman" w:hAnsi="Times New Roman"/>
          <w:noProof/>
          <w:sz w:val="24"/>
        </w:rPr>
        <w:t xml:space="preserve"> </w:t>
      </w:r>
      <w:r w:rsidR="00EF3EEA" w:rsidRPr="00E50FA4">
        <w:rPr>
          <w:rFonts w:ascii="Times New Roman" w:hAnsi="Times New Roman"/>
          <w:noProof/>
          <w:sz w:val="24"/>
        </w:rPr>
        <w:t>be disclosed only once, based on counterparties</w:t>
      </w:r>
      <w:r w:rsidR="001077C6" w:rsidRPr="00E50FA4">
        <w:rPr>
          <w:rFonts w:ascii="Times New Roman" w:hAnsi="Times New Roman"/>
          <w:noProof/>
          <w:sz w:val="24"/>
        </w:rPr>
        <w:t>’</w:t>
      </w:r>
      <w:r w:rsidR="00EF3EEA" w:rsidRPr="00E50FA4">
        <w:rPr>
          <w:rFonts w:ascii="Times New Roman" w:hAnsi="Times New Roman"/>
          <w:noProof/>
          <w:sz w:val="24"/>
        </w:rPr>
        <w:t xml:space="preserve"> turnover alignment for the general-purpose lending loans, as in the case of the GAR. </w:t>
      </w:r>
    </w:p>
    <w:p w14:paraId="1CF5FB09" w14:textId="77777777" w:rsidR="006C4055" w:rsidRPr="00E50FA4" w:rsidRDefault="001B0E70" w:rsidP="00B76863">
      <w:pPr>
        <w:pStyle w:val="ListParagraph"/>
        <w:spacing w:before="120" w:after="120"/>
        <w:ind w:left="426"/>
        <w:jc w:val="both"/>
        <w:rPr>
          <w:del w:id="2178" w:author="Author"/>
          <w:rFonts w:ascii="Times New Roman" w:hAnsi="Times New Roman"/>
          <w:noProof/>
          <w:sz w:val="24"/>
        </w:rPr>
      </w:pPr>
      <w:del w:id="2179" w:author="Author">
        <w:r w:rsidRPr="00E50FA4">
          <w:rPr>
            <w:rFonts w:ascii="Times New Roman" w:hAnsi="Times New Roman"/>
            <w:noProof/>
            <w:sz w:val="24"/>
          </w:rPr>
          <w:delText>The first disclosure reference date of this template is</w:delText>
        </w:r>
        <w:r w:rsidR="002A2C5B" w:rsidRPr="00E50FA4">
          <w:rPr>
            <w:rFonts w:ascii="Times New Roman" w:hAnsi="Times New Roman"/>
            <w:noProof/>
            <w:sz w:val="24"/>
          </w:rPr>
          <w:delText xml:space="preserve"> as of</w:delText>
        </w:r>
        <w:r w:rsidRPr="00E50FA4">
          <w:rPr>
            <w:rFonts w:ascii="Times New Roman" w:hAnsi="Times New Roman"/>
            <w:noProof/>
            <w:sz w:val="24"/>
          </w:rPr>
          <w:delText xml:space="preserve"> 31</w:delText>
        </w:r>
        <w:r w:rsidR="002A2C5B" w:rsidRPr="00E50FA4">
          <w:rPr>
            <w:rFonts w:ascii="Times New Roman" w:hAnsi="Times New Roman"/>
            <w:noProof/>
            <w:sz w:val="24"/>
          </w:rPr>
          <w:delText xml:space="preserve"> </w:delText>
        </w:r>
        <w:r w:rsidRPr="00E50FA4">
          <w:rPr>
            <w:rFonts w:ascii="Times New Roman" w:hAnsi="Times New Roman"/>
            <w:noProof/>
            <w:sz w:val="24"/>
          </w:rPr>
          <w:delText xml:space="preserve">December 2024. Institutions </w:delText>
        </w:r>
        <w:r w:rsidR="002A2C5B" w:rsidRPr="00E50FA4">
          <w:rPr>
            <w:rFonts w:ascii="Times New Roman" w:hAnsi="Times New Roman"/>
            <w:noProof/>
            <w:sz w:val="24"/>
          </w:rPr>
          <w:delText>are not</w:delText>
        </w:r>
        <w:r w:rsidRPr="00E50FA4">
          <w:rPr>
            <w:rFonts w:ascii="Times New Roman" w:hAnsi="Times New Roman"/>
            <w:noProof/>
            <w:sz w:val="24"/>
          </w:rPr>
          <w:delText xml:space="preserve"> required to disclose this information before 1 January 2025.</w:delText>
        </w:r>
      </w:del>
    </w:p>
    <w:p w14:paraId="6127730D" w14:textId="01B477C9" w:rsidR="00C21CBE" w:rsidRPr="00C21CBE" w:rsidRDefault="00C60FBB" w:rsidP="00D50147">
      <w:pPr>
        <w:pStyle w:val="ListParagraph"/>
        <w:numPr>
          <w:ilvl w:val="0"/>
          <w:numId w:val="34"/>
        </w:numPr>
        <w:tabs>
          <w:tab w:val="left" w:pos="567"/>
        </w:tabs>
        <w:spacing w:before="120" w:after="120"/>
        <w:ind w:left="0" w:firstLine="0"/>
        <w:jc w:val="both"/>
        <w:rPr>
          <w:ins w:id="2180" w:author="Author"/>
          <w:rFonts w:ascii="Times New Roman" w:hAnsi="Times New Roman"/>
          <w:noProof/>
          <w:sz w:val="24"/>
        </w:rPr>
      </w:pPr>
      <w:ins w:id="2181" w:author="Author">
        <w:r>
          <w:rPr>
            <w:rFonts w:ascii="Times New Roman" w:hAnsi="Times New Roman"/>
            <w:noProof/>
            <w:sz w:val="24"/>
          </w:rPr>
          <w:t xml:space="preserve">Columns </w:t>
        </w:r>
        <w:r w:rsidR="0046306A" w:rsidRPr="001A589E">
          <w:rPr>
            <w:rFonts w:ascii="Times New Roman" w:hAnsi="Times New Roman"/>
            <w:noProof/>
            <w:sz w:val="24"/>
          </w:rPr>
          <w:t>Of which use of proceeds shall be disclosed</w:t>
        </w:r>
        <w:r w:rsidR="00C930E7">
          <w:rPr>
            <w:rFonts w:ascii="Times New Roman" w:hAnsi="Times New Roman"/>
            <w:noProof/>
            <w:sz w:val="24"/>
          </w:rPr>
          <w:t xml:space="preserve"> in accordance with Implementing</w:t>
        </w:r>
        <w:r w:rsidR="00911037" w:rsidRPr="001A589E">
          <w:rPr>
            <w:rFonts w:ascii="Times New Roman" w:hAnsi="Times New Roman"/>
            <w:noProof/>
            <w:sz w:val="24"/>
          </w:rPr>
          <w:t xml:space="preserve"> Regulation (EU)</w:t>
        </w:r>
        <w:r w:rsidR="00911037">
          <w:rPr>
            <w:rFonts w:ascii="Times New Roman" w:hAnsi="Times New Roman"/>
            <w:noProof/>
            <w:sz w:val="24"/>
          </w:rPr>
          <w:t xml:space="preserve"> 2021/2178</w:t>
        </w:r>
        <w:r w:rsidR="00C21CBE">
          <w:rPr>
            <w:rFonts w:ascii="Times New Roman" w:hAnsi="Times New Roman"/>
            <w:noProof/>
            <w:sz w:val="24"/>
          </w:rPr>
          <w:t xml:space="preserve">, where the use of proceeds is known, including specialised lending as referred to in Article 147(8) of Regulation (EU) 575/2013, </w:t>
        </w:r>
        <w:r w:rsidR="00C21CBE" w:rsidRPr="007E6B2D">
          <w:rPr>
            <w:rFonts w:ascii="Times New Roman" w:hAnsi="Times New Roman"/>
            <w:noProof/>
            <w:sz w:val="24"/>
          </w:rPr>
          <w:t>to the non-financial undertaking to the extent and proportion that they finance a Taxonomy-aligned economic activity. The assessment of whether that requirement has been met shall be based on information provided by the counterparty on the project or activities to which the proceeds will be applied.</w:t>
        </w:r>
      </w:ins>
    </w:p>
    <w:p w14:paraId="6A23B341" w14:textId="17A29916" w:rsidR="0046306A" w:rsidRDefault="007C43FE" w:rsidP="00D50147">
      <w:pPr>
        <w:pStyle w:val="ListParagraph"/>
        <w:numPr>
          <w:ilvl w:val="0"/>
          <w:numId w:val="34"/>
        </w:numPr>
        <w:tabs>
          <w:tab w:val="left" w:pos="567"/>
        </w:tabs>
        <w:spacing w:before="120" w:after="120"/>
        <w:ind w:left="0" w:firstLine="0"/>
        <w:jc w:val="both"/>
        <w:rPr>
          <w:ins w:id="2182" w:author="Author"/>
          <w:rFonts w:ascii="Times New Roman" w:hAnsi="Times New Roman"/>
          <w:noProof/>
          <w:sz w:val="24"/>
        </w:rPr>
      </w:pPr>
      <w:ins w:id="2183" w:author="Author">
        <w:r>
          <w:rPr>
            <w:rFonts w:ascii="Times New Roman" w:hAnsi="Times New Roman"/>
            <w:noProof/>
            <w:sz w:val="24"/>
          </w:rPr>
          <w:t xml:space="preserve">Columns </w:t>
        </w:r>
        <w:r w:rsidR="0046306A" w:rsidRPr="001A589E">
          <w:rPr>
            <w:rFonts w:ascii="Times New Roman" w:hAnsi="Times New Roman"/>
            <w:noProof/>
            <w:sz w:val="24"/>
          </w:rPr>
          <w:t xml:space="preserve">Of which transitional, </w:t>
        </w:r>
        <w:r w:rsidR="007D18CC">
          <w:rPr>
            <w:rFonts w:ascii="Times New Roman" w:hAnsi="Times New Roman"/>
            <w:noProof/>
            <w:sz w:val="24"/>
          </w:rPr>
          <w:t>O</w:t>
        </w:r>
        <w:r w:rsidR="0046306A" w:rsidRPr="001A589E">
          <w:rPr>
            <w:rFonts w:ascii="Times New Roman" w:hAnsi="Times New Roman"/>
            <w:noProof/>
            <w:sz w:val="24"/>
          </w:rPr>
          <w:t xml:space="preserve">f which adaptational and </w:t>
        </w:r>
        <w:r w:rsidR="007D18CC">
          <w:rPr>
            <w:rFonts w:ascii="Times New Roman" w:hAnsi="Times New Roman"/>
            <w:noProof/>
            <w:sz w:val="24"/>
          </w:rPr>
          <w:t>O</w:t>
        </w:r>
        <w:r w:rsidR="0046306A" w:rsidRPr="001A589E">
          <w:rPr>
            <w:rFonts w:ascii="Times New Roman" w:hAnsi="Times New Roman"/>
            <w:noProof/>
            <w:sz w:val="24"/>
          </w:rPr>
          <w:t>f which enabling  shall be disclosed in accordance with articles 10, 11, and 16 of Regulation (EU) 2020/852 respectively</w:t>
        </w:r>
        <w:r w:rsidR="0046306A">
          <w:rPr>
            <w:rFonts w:ascii="Times New Roman" w:hAnsi="Times New Roman"/>
            <w:noProof/>
            <w:sz w:val="24"/>
          </w:rPr>
          <w:t>.</w:t>
        </w:r>
      </w:ins>
    </w:p>
    <w:p w14:paraId="2BE1FE26" w14:textId="438A1A2A" w:rsidR="00C64DF1" w:rsidRPr="00C64DF1" w:rsidRDefault="00C64DF1" w:rsidP="00C64DF1">
      <w:pPr>
        <w:pStyle w:val="ListParagraph"/>
        <w:numPr>
          <w:ilvl w:val="0"/>
          <w:numId w:val="34"/>
        </w:numPr>
        <w:tabs>
          <w:tab w:val="left" w:pos="567"/>
        </w:tabs>
        <w:spacing w:before="120" w:after="120"/>
        <w:ind w:left="0" w:firstLine="0"/>
        <w:jc w:val="both"/>
        <w:rPr>
          <w:ins w:id="2184" w:author="Author"/>
          <w:rFonts w:ascii="Times New Roman" w:hAnsi="Times New Roman"/>
          <w:noProof/>
          <w:sz w:val="24"/>
        </w:rPr>
      </w:pPr>
      <w:ins w:id="2185" w:author="Author">
        <w:r w:rsidRPr="00C64DF1">
          <w:rPr>
            <w:rFonts w:ascii="Times New Roman" w:hAnsi="Times New Roman"/>
            <w:noProof/>
            <w:sz w:val="24"/>
          </w:rPr>
          <w:t>Institutions shall disclose this template on an annual basis</w:t>
        </w:r>
        <w:r w:rsidR="00AF4186">
          <w:rPr>
            <w:rFonts w:ascii="Times New Roman" w:hAnsi="Times New Roman"/>
            <w:noProof/>
            <w:sz w:val="24"/>
          </w:rPr>
          <w:t>, based on materiality assessment</w:t>
        </w:r>
        <w:r w:rsidRPr="00C64DF1">
          <w:rPr>
            <w:rFonts w:ascii="Times New Roman" w:hAnsi="Times New Roman"/>
            <w:noProof/>
            <w:sz w:val="24"/>
          </w:rPr>
          <w:t>.</w:t>
        </w:r>
      </w:ins>
    </w:p>
    <w:p w14:paraId="21EEF338" w14:textId="3FA3C0D4" w:rsidR="00B61A43" w:rsidRPr="00E50FA4" w:rsidRDefault="00B61A43" w:rsidP="00B76863">
      <w:pPr>
        <w:pStyle w:val="ListParagraph"/>
        <w:spacing w:before="120" w:after="120"/>
        <w:ind w:left="426"/>
        <w:jc w:val="both"/>
        <w:rPr>
          <w:ins w:id="2186" w:author="Author"/>
          <w:rFonts w:ascii="Times New Roman" w:hAnsi="Times New Roman"/>
          <w:noProof/>
          <w:sz w:val="24"/>
        </w:rPr>
      </w:pPr>
    </w:p>
    <w:p w14:paraId="2ECFBFAE" w14:textId="23AC3CCC" w:rsidR="00EF3EEA" w:rsidRPr="00E50FA4" w:rsidRDefault="004158E6" w:rsidP="0051392F">
      <w:pPr>
        <w:jc w:val="both"/>
        <w:rPr>
          <w:rFonts w:ascii="Times New Roman" w:hAnsi="Times New Roman"/>
          <w:b/>
          <w:noProof/>
          <w:sz w:val="24"/>
        </w:rPr>
      </w:pPr>
      <w:r w:rsidRPr="00E50FA4">
        <w:rPr>
          <w:rFonts w:ascii="Times New Roman" w:hAnsi="Times New Roman" w:cs="Times New Roman"/>
          <w:b/>
          <w:noProof/>
          <w:sz w:val="24"/>
          <w:lang w:val="en-GB"/>
        </w:rPr>
        <w:t>Template 9.1</w:t>
      </w:r>
      <w:del w:id="2187" w:author="Author">
        <w:r w:rsidRPr="00E50FA4">
          <w:rPr>
            <w:rFonts w:ascii="Times New Roman" w:hAnsi="Times New Roman" w:cs="Times New Roman"/>
            <w:b/>
            <w:noProof/>
            <w:sz w:val="24"/>
            <w:lang w:val="en-GB"/>
          </w:rPr>
          <w:delText xml:space="preserve"> -</w:delText>
        </w:r>
      </w:del>
      <w:ins w:id="2188" w:author="Author">
        <w:r w:rsidR="00DD0714">
          <w:rPr>
            <w:rFonts w:ascii="Times New Roman" w:hAnsi="Times New Roman" w:cs="Times New Roman"/>
            <w:b/>
            <w:noProof/>
            <w:sz w:val="24"/>
            <w:lang w:val="en-GB"/>
          </w:rPr>
          <w:t>:</w:t>
        </w:r>
      </w:ins>
      <w:r w:rsidRPr="00E50FA4">
        <w:rPr>
          <w:rFonts w:ascii="Times New Roman" w:hAnsi="Times New Roman" w:cs="Times New Roman"/>
          <w:b/>
          <w:noProof/>
          <w:sz w:val="24"/>
          <w:lang w:val="en-GB"/>
        </w:rPr>
        <w:t xml:space="preserve"> Mitigating actions: Assets for the calculation of BTAR</w:t>
      </w:r>
    </w:p>
    <w:p w14:paraId="21A51E40" w14:textId="77777777" w:rsidR="002812BA" w:rsidRPr="00E50FA4" w:rsidRDefault="002812BA" w:rsidP="00D35812">
      <w:pPr>
        <w:jc w:val="both"/>
        <w:rPr>
          <w:del w:id="2189" w:author="Author"/>
          <w:rFonts w:ascii="Times New Roman" w:hAnsi="Times New Roman" w:cs="Times New Roman"/>
          <w:b/>
          <w:noProof/>
          <w:sz w:val="24"/>
          <w:lang w:val="en-GB"/>
        </w:rPr>
      </w:pPr>
    </w:p>
    <w:p w14:paraId="5E30DA8B" w14:textId="2826B5CD" w:rsidR="004158E6" w:rsidRDefault="004158E6" w:rsidP="00D50147">
      <w:pPr>
        <w:pStyle w:val="ListParagraph"/>
        <w:numPr>
          <w:ilvl w:val="0"/>
          <w:numId w:val="23"/>
        </w:numPr>
        <w:tabs>
          <w:tab w:val="left" w:pos="567"/>
        </w:tabs>
        <w:spacing w:before="120" w:after="120"/>
        <w:ind w:left="0" w:firstLine="0"/>
        <w:jc w:val="both"/>
        <w:rPr>
          <w:rFonts w:ascii="Times New Roman" w:hAnsi="Times New Roman"/>
          <w:noProof/>
          <w:sz w:val="24"/>
        </w:rPr>
      </w:pPr>
      <w:r w:rsidRPr="00807985">
        <w:rPr>
          <w:rFonts w:ascii="Times New Roman" w:hAnsi="Times New Roman"/>
          <w:noProof/>
          <w:sz w:val="24"/>
        </w:rPr>
        <w:t xml:space="preserve">Institutions </w:t>
      </w:r>
      <w:del w:id="2190" w:author="Author">
        <w:r w:rsidR="007E7531" w:rsidRPr="00E50FA4">
          <w:rPr>
            <w:rFonts w:ascii="Times New Roman" w:hAnsi="Times New Roman"/>
            <w:noProof/>
            <w:sz w:val="24"/>
          </w:rPr>
          <w:delText>may</w:delText>
        </w:r>
      </w:del>
      <w:ins w:id="2191" w:author="Author">
        <w:r w:rsidR="00B61A43" w:rsidRPr="00807985">
          <w:rPr>
            <w:rFonts w:ascii="Times New Roman" w:hAnsi="Times New Roman"/>
            <w:noProof/>
            <w:sz w:val="24"/>
          </w:rPr>
          <w:t>shall</w:t>
        </w:r>
      </w:ins>
      <w:r w:rsidR="00B61A43" w:rsidRPr="00807985">
        <w:rPr>
          <w:rFonts w:ascii="Times New Roman" w:hAnsi="Times New Roman"/>
          <w:noProof/>
          <w:sz w:val="24"/>
        </w:rPr>
        <w:t xml:space="preserve"> </w:t>
      </w:r>
      <w:r w:rsidRPr="00807985">
        <w:rPr>
          <w:rFonts w:ascii="Times New Roman" w:hAnsi="Times New Roman"/>
          <w:noProof/>
          <w:sz w:val="24"/>
        </w:rPr>
        <w:t xml:space="preserve">disclose in this template the gross carrying </w:t>
      </w:r>
      <w:del w:id="2192" w:author="Author">
        <w:r w:rsidRPr="00E50FA4">
          <w:rPr>
            <w:rFonts w:ascii="Times New Roman" w:hAnsi="Times New Roman"/>
            <w:noProof/>
            <w:sz w:val="24"/>
          </w:rPr>
          <w:delText>among</w:delText>
        </w:r>
      </w:del>
      <w:ins w:id="2193" w:author="Author">
        <w:r w:rsidRPr="00807985">
          <w:rPr>
            <w:rFonts w:ascii="Times New Roman" w:hAnsi="Times New Roman"/>
            <w:noProof/>
            <w:sz w:val="24"/>
          </w:rPr>
          <w:t>amo</w:t>
        </w:r>
        <w:r w:rsidR="005B624B" w:rsidRPr="00807985">
          <w:rPr>
            <w:rFonts w:ascii="Times New Roman" w:hAnsi="Times New Roman"/>
            <w:noProof/>
            <w:sz w:val="24"/>
          </w:rPr>
          <w:t>unt</w:t>
        </w:r>
      </w:ins>
      <w:r w:rsidRPr="00807985">
        <w:rPr>
          <w:rFonts w:ascii="Times New Roman" w:hAnsi="Times New Roman"/>
          <w:noProof/>
          <w:sz w:val="24"/>
        </w:rPr>
        <w:t xml:space="preserve"> of the assets relevant for the calculation of the BTAR.</w:t>
      </w:r>
      <w:del w:id="2194" w:author="Author">
        <w:r w:rsidR="007E7531" w:rsidRPr="00E50FA4">
          <w:rPr>
            <w:rFonts w:ascii="Times New Roman" w:hAnsi="Times New Roman"/>
            <w:noProof/>
            <w:sz w:val="24"/>
          </w:rPr>
          <w:delText xml:space="preserve"> This template shall only apply </w:delText>
        </w:r>
        <w:r w:rsidR="007E7531" w:rsidRPr="00E50FA4">
          <w:rPr>
            <w:rFonts w:ascii="Times New Roman" w:hAnsi="Times New Roman"/>
            <w:noProof/>
            <w:sz w:val="24"/>
            <w:lang w:val="en-US"/>
          </w:rPr>
          <w:delText xml:space="preserve">to counterparties </w:delText>
        </w:r>
        <w:r w:rsidR="000F056B" w:rsidRPr="00E50FA4">
          <w:rPr>
            <w:rFonts w:ascii="Times New Roman" w:hAnsi="Times New Roman"/>
            <w:noProof/>
            <w:sz w:val="24"/>
            <w:lang w:val="en-US"/>
          </w:rPr>
          <w:delText xml:space="preserve">that are </w:delText>
        </w:r>
        <w:r w:rsidR="007E7531" w:rsidRPr="00E50FA4">
          <w:rPr>
            <w:rFonts w:ascii="Times New Roman" w:hAnsi="Times New Roman"/>
            <w:noProof/>
            <w:sz w:val="24"/>
            <w:lang w:val="en-US"/>
          </w:rPr>
          <w:delText>not subject to disclosure obligations</w:delText>
        </w:r>
        <w:r w:rsidR="007E7531" w:rsidRPr="00E50FA4">
          <w:rPr>
            <w:rFonts w:ascii="Times New Roman" w:hAnsi="Times New Roman"/>
            <w:noProof/>
            <w:sz w:val="24"/>
          </w:rPr>
          <w:delText>.</w:delText>
        </w:r>
      </w:del>
    </w:p>
    <w:p w14:paraId="038CF341" w14:textId="495A3FEB" w:rsidR="00C64DF1" w:rsidRPr="00C64DF1" w:rsidRDefault="00C64DF1" w:rsidP="00C64DF1">
      <w:pPr>
        <w:pStyle w:val="ListParagraph"/>
        <w:numPr>
          <w:ilvl w:val="0"/>
          <w:numId w:val="23"/>
        </w:numPr>
        <w:tabs>
          <w:tab w:val="left" w:pos="567"/>
        </w:tabs>
        <w:spacing w:before="120" w:after="120"/>
        <w:ind w:left="0" w:firstLine="0"/>
        <w:jc w:val="both"/>
        <w:rPr>
          <w:ins w:id="2195" w:author="Author"/>
          <w:rFonts w:ascii="Times New Roman" w:hAnsi="Times New Roman"/>
          <w:noProof/>
          <w:sz w:val="24"/>
        </w:rPr>
      </w:pPr>
      <w:ins w:id="2196" w:author="Author">
        <w:r w:rsidRPr="00C64DF1">
          <w:rPr>
            <w:rFonts w:ascii="Times New Roman" w:hAnsi="Times New Roman"/>
            <w:noProof/>
            <w:sz w:val="24"/>
          </w:rPr>
          <w:t>Institutions shall disclose this template on an annual basis</w:t>
        </w:r>
        <w:r w:rsidR="00CA3594">
          <w:rPr>
            <w:rFonts w:ascii="Times New Roman" w:hAnsi="Times New Roman"/>
            <w:noProof/>
            <w:sz w:val="24"/>
          </w:rPr>
          <w:t>, based on materiality assessment</w:t>
        </w:r>
        <w:r w:rsidRPr="00C64DF1">
          <w:rPr>
            <w:rFonts w:ascii="Times New Roman" w:hAnsi="Times New Roman"/>
            <w:noProof/>
            <w:sz w:val="24"/>
          </w:rPr>
          <w:t>.</w:t>
        </w:r>
      </w:ins>
    </w:p>
    <w:p w14:paraId="133CFA6A" w14:textId="77777777" w:rsidR="00EF63C8" w:rsidRPr="00E1637D" w:rsidRDefault="00EF63C8" w:rsidP="00E1637D">
      <w:pPr>
        <w:jc w:val="both"/>
        <w:rPr>
          <w:moveTo w:id="2197" w:author="Author" w16du:dateUtc="2025-04-29T14:23:00Z"/>
          <w:rFonts w:ascii="Times New Roman" w:hAnsi="Times New Roman"/>
          <w:b/>
          <w:sz w:val="24"/>
          <w:lang w:val="en-GB"/>
          <w:rPrChange w:id="2198" w:author="Author">
            <w:rPr>
              <w:moveTo w:id="2199" w:author="Author" w16du:dateUtc="2025-04-29T14:23:00Z"/>
              <w:rFonts w:ascii="Times New Roman" w:hAnsi="Times New Roman"/>
              <w:sz w:val="24"/>
              <w:lang w:val="en-GB"/>
            </w:rPr>
          </w:rPrChange>
        </w:rPr>
        <w:pPrChange w:id="2200" w:author="Author">
          <w:pPr>
            <w:spacing w:before="120" w:after="120"/>
            <w:jc w:val="both"/>
          </w:pPr>
        </w:pPrChange>
      </w:pPr>
      <w:moveToRangeStart w:id="2201" w:author="Author" w:name="move19683622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3064C2" w:rsidRPr="00E50FA4" w14:paraId="6C063335" w14:textId="77777777" w:rsidTr="00423CD0">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2E879" w14:textId="598C5D7A" w:rsidR="000C0FED" w:rsidRPr="00E1637D" w:rsidRDefault="000C0FED" w:rsidP="000C0FED">
            <w:pPr>
              <w:spacing w:before="120" w:after="120"/>
              <w:jc w:val="both"/>
              <w:rPr>
                <w:moveTo w:id="2202" w:author="Author" w16du:dateUtc="2025-04-29T14:23:00Z"/>
                <w:rFonts w:ascii="Calibri" w:hAnsi="Calibri"/>
                <w:color w:val="000000"/>
                <w:rPrChange w:id="2203" w:author="Author">
                  <w:rPr>
                    <w:moveTo w:id="2204" w:author="Author" w16du:dateUtc="2025-04-29T14:23:00Z"/>
                    <w:rFonts w:ascii="Times New Roman" w:hAnsi="Times New Roman"/>
                    <w:sz w:val="24"/>
                    <w:lang w:val="en-GB"/>
                  </w:rPr>
                </w:rPrChange>
              </w:rPr>
            </w:pPr>
            <w:moveTo w:id="2205" w:author="Author" w16du:dateUtc="2025-04-29T14:23:00Z">
              <w:r w:rsidRPr="00E50FA4">
                <w:rPr>
                  <w:rFonts w:ascii="Times New Roman" w:eastAsia="Times New Roman" w:hAnsi="Times New Roman" w:cs="Times New Roman"/>
                  <w:noProof/>
                  <w:sz w:val="24"/>
                  <w:lang w:val="en-GB" w:bidi="ne-NP"/>
                </w:rPr>
                <w:t>Rows</w:t>
              </w:r>
            </w:moveTo>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D42D3" w14:textId="78EAEA42" w:rsidR="000C0FED" w:rsidRPr="00E1637D" w:rsidRDefault="000C0FED" w:rsidP="000C0FED">
            <w:pPr>
              <w:spacing w:before="120" w:after="120"/>
              <w:jc w:val="both"/>
              <w:rPr>
                <w:moveTo w:id="2206" w:author="Author" w16du:dateUtc="2025-04-29T14:23:00Z"/>
                <w:rFonts w:ascii="Times New Roman" w:hAnsi="Times New Roman"/>
                <w:b/>
                <w:color w:val="000000"/>
                <w:sz w:val="24"/>
                <w:rPrChange w:id="2207" w:author="Author">
                  <w:rPr>
                    <w:moveTo w:id="2208" w:author="Author" w16du:dateUtc="2025-04-29T14:23:00Z"/>
                    <w:rFonts w:ascii="Times New Roman" w:hAnsi="Times New Roman"/>
                    <w:sz w:val="24"/>
                    <w:lang w:val="en-GB"/>
                  </w:rPr>
                </w:rPrChange>
              </w:rPr>
            </w:pPr>
            <w:moveTo w:id="2209" w:author="Author" w16du:dateUtc="2025-04-29T14:23:00Z">
              <w:r w:rsidRPr="00E50FA4">
                <w:rPr>
                  <w:rFonts w:ascii="Times New Roman" w:eastAsia="Times New Roman" w:hAnsi="Times New Roman" w:cs="Times New Roman"/>
                  <w:noProof/>
                  <w:sz w:val="24"/>
                  <w:lang w:val="en-GB" w:bidi="ne-NP"/>
                </w:rPr>
                <w:t xml:space="preserve"> Instructions</w:t>
              </w:r>
            </w:moveTo>
          </w:p>
        </w:tc>
      </w:tr>
      <w:moveToRangeEnd w:id="2201"/>
    </w:tbl>
    <w:p w14:paraId="70193197" w14:textId="77777777" w:rsidR="00EF63C8" w:rsidRPr="00E50FA4" w:rsidRDefault="00EF63C8" w:rsidP="00D35812">
      <w:pPr>
        <w:jc w:val="both"/>
        <w:rPr>
          <w:del w:id="2210" w:author="Autho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40CBEF1D" w14:textId="77777777" w:rsidTr="0051392F">
        <w:trPr>
          <w:del w:id="2211" w:author="Author"/>
        </w:trPr>
        <w:tc>
          <w:tcPr>
            <w:tcW w:w="1188" w:type="dxa"/>
            <w:tcBorders>
              <w:top w:val="single" w:sz="4" w:space="0" w:color="auto"/>
              <w:left w:val="single" w:sz="4" w:space="0" w:color="auto"/>
              <w:bottom w:val="single" w:sz="4" w:space="0" w:color="auto"/>
              <w:right w:val="single" w:sz="4" w:space="0" w:color="auto"/>
            </w:tcBorders>
            <w:vAlign w:val="center"/>
          </w:tcPr>
          <w:p w14:paraId="11906FEF" w14:textId="77777777" w:rsidR="00EF3EEA" w:rsidRPr="00E50FA4" w:rsidRDefault="00EF3EEA" w:rsidP="00EF3EEA">
            <w:pPr>
              <w:spacing w:before="120" w:after="120"/>
              <w:jc w:val="both"/>
              <w:rPr>
                <w:del w:id="2212" w:author="Author"/>
                <w:rFonts w:ascii="Times New Roman" w:eastAsia="Times New Roman" w:hAnsi="Times New Roman" w:cs="Times New Roman"/>
                <w:noProof/>
                <w:sz w:val="24"/>
                <w:lang w:val="en-GB"/>
              </w:rPr>
            </w:pPr>
            <w:del w:id="2213" w:author="Author">
              <w:r w:rsidRPr="00E50FA4">
                <w:rPr>
                  <w:rFonts w:ascii="Calibri" w:hAnsi="Calibri" w:cs="Calibri"/>
                  <w:noProof/>
                  <w:color w:val="000000"/>
                  <w:szCs w:val="22"/>
                </w:rPr>
                <w:delText>1</w:delText>
              </w:r>
            </w:del>
          </w:p>
        </w:tc>
        <w:tc>
          <w:tcPr>
            <w:tcW w:w="7879" w:type="dxa"/>
            <w:tcBorders>
              <w:top w:val="single" w:sz="4" w:space="0" w:color="auto"/>
              <w:left w:val="single" w:sz="4" w:space="0" w:color="auto"/>
              <w:bottom w:val="single" w:sz="4" w:space="0" w:color="auto"/>
              <w:right w:val="single" w:sz="4" w:space="0" w:color="auto"/>
            </w:tcBorders>
            <w:vAlign w:val="center"/>
          </w:tcPr>
          <w:p w14:paraId="6D22E3E3" w14:textId="77777777" w:rsidR="00EF3EEA" w:rsidRPr="00B76863" w:rsidRDefault="00EF3EEA" w:rsidP="00EF3EEA">
            <w:pPr>
              <w:spacing w:before="120" w:after="120"/>
              <w:jc w:val="both"/>
              <w:rPr>
                <w:del w:id="2214" w:author="Author"/>
                <w:rFonts w:ascii="Times New Roman" w:hAnsi="Times New Roman"/>
                <w:b/>
                <w:noProof/>
                <w:color w:val="000000"/>
                <w:sz w:val="24"/>
              </w:rPr>
            </w:pPr>
            <w:del w:id="2215" w:author="Author">
              <w:r w:rsidRPr="00B76863">
                <w:rPr>
                  <w:rFonts w:ascii="Times New Roman" w:hAnsi="Times New Roman"/>
                  <w:b/>
                  <w:noProof/>
                  <w:color w:val="000000"/>
                  <w:sz w:val="24"/>
                </w:rPr>
                <w:delText>TOTAL GAR ASSETS</w:delText>
              </w:r>
            </w:del>
          </w:p>
          <w:p w14:paraId="6E8D60EA" w14:textId="77777777" w:rsidR="008116D5" w:rsidRPr="00E50FA4" w:rsidRDefault="008116D5" w:rsidP="00EF3EEA">
            <w:pPr>
              <w:spacing w:before="120" w:after="120"/>
              <w:jc w:val="both"/>
              <w:rPr>
                <w:del w:id="2216" w:author="Author"/>
                <w:rFonts w:ascii="Times New Roman" w:eastAsia="Times New Roman" w:hAnsi="Times New Roman" w:cs="Times New Roman"/>
                <w:noProof/>
                <w:sz w:val="24"/>
                <w:u w:val="single"/>
                <w:lang w:val="en-GB"/>
              </w:rPr>
            </w:pPr>
            <w:del w:id="2217" w:author="Author">
              <w:r w:rsidRPr="00B76863">
                <w:rPr>
                  <w:rFonts w:ascii="Times New Roman" w:hAnsi="Times New Roman"/>
                  <w:noProof/>
                  <w:color w:val="000000"/>
                  <w:sz w:val="24"/>
                  <w:u w:val="single"/>
                  <w:lang w:val="en-GB"/>
                </w:rPr>
                <w:delText xml:space="preserve">As disclosed in row 32 of template 7. </w:delText>
              </w:r>
            </w:del>
          </w:p>
        </w:tc>
      </w:tr>
      <w:tr w:rsidR="00EF3EEA" w:rsidRPr="00E50FA4" w14:paraId="20787725" w14:textId="77777777" w:rsidTr="0051392F">
        <w:trPr>
          <w:del w:id="2218" w:author="Author"/>
        </w:trPr>
        <w:tc>
          <w:tcPr>
            <w:tcW w:w="1188" w:type="dxa"/>
            <w:tcBorders>
              <w:top w:val="single" w:sz="4" w:space="0" w:color="auto"/>
              <w:left w:val="single" w:sz="4" w:space="0" w:color="auto"/>
              <w:bottom w:val="single" w:sz="4" w:space="0" w:color="auto"/>
              <w:right w:val="single" w:sz="4" w:space="0" w:color="auto"/>
            </w:tcBorders>
            <w:vAlign w:val="center"/>
          </w:tcPr>
          <w:p w14:paraId="6AA0F9FC" w14:textId="77777777" w:rsidR="00EF3EEA" w:rsidRPr="00E50FA4" w:rsidRDefault="00EF3EEA" w:rsidP="00EF3EEA">
            <w:pPr>
              <w:spacing w:before="120" w:after="120"/>
              <w:jc w:val="both"/>
              <w:rPr>
                <w:del w:id="2219" w:author="Author"/>
                <w:rFonts w:ascii="Times New Roman" w:eastAsia="Times New Roman" w:hAnsi="Times New Roman" w:cs="Times New Roman"/>
                <w:noProof/>
                <w:sz w:val="24"/>
                <w:lang w:val="en-GB"/>
              </w:rPr>
            </w:pPr>
            <w:del w:id="2220" w:author="Author">
              <w:r w:rsidRPr="00E50FA4">
                <w:rPr>
                  <w:rFonts w:ascii="Calibri" w:hAnsi="Calibri" w:cs="Calibri"/>
                  <w:noProof/>
                  <w:color w:val="000000"/>
                  <w:szCs w:val="22"/>
                </w:rPr>
                <w:delText>2</w:delText>
              </w:r>
            </w:del>
          </w:p>
        </w:tc>
        <w:tc>
          <w:tcPr>
            <w:tcW w:w="7879" w:type="dxa"/>
            <w:tcBorders>
              <w:top w:val="single" w:sz="4" w:space="0" w:color="auto"/>
              <w:left w:val="single" w:sz="4" w:space="0" w:color="auto"/>
              <w:bottom w:val="single" w:sz="4" w:space="0" w:color="auto"/>
              <w:right w:val="single" w:sz="4" w:space="0" w:color="auto"/>
            </w:tcBorders>
          </w:tcPr>
          <w:p w14:paraId="3CA31934" w14:textId="77777777" w:rsidR="00EF3EEA" w:rsidRPr="00E50FA4" w:rsidRDefault="00EF3EEA" w:rsidP="00EF3EEA">
            <w:pPr>
              <w:spacing w:before="120" w:after="120"/>
              <w:jc w:val="both"/>
              <w:rPr>
                <w:del w:id="2221" w:author="Author"/>
                <w:rFonts w:ascii="Times New Roman" w:eastAsia="Times New Roman" w:hAnsi="Times New Roman" w:cs="Times New Roman"/>
                <w:b/>
                <w:noProof/>
                <w:sz w:val="24"/>
                <w:u w:val="single"/>
                <w:lang w:val="en-GB"/>
              </w:rPr>
            </w:pPr>
            <w:del w:id="2222" w:author="Author">
              <w:r w:rsidRPr="00E50FA4">
                <w:rPr>
                  <w:rFonts w:ascii="Times New Roman" w:eastAsia="Times New Roman" w:hAnsi="Times New Roman" w:cs="Times New Roman"/>
                  <w:b/>
                  <w:noProof/>
                  <w:sz w:val="24"/>
                  <w:u w:val="single"/>
                  <w:lang w:val="en-GB"/>
                </w:rPr>
                <w:delText>EU Non-financial corporations (not subject to NFRD disclosure obligations)</w:delText>
              </w:r>
            </w:del>
          </w:p>
          <w:p w14:paraId="580AC5DE" w14:textId="77777777" w:rsidR="00EF3EEA" w:rsidRPr="00E50FA4" w:rsidRDefault="00C06AA4" w:rsidP="00EF3EEA">
            <w:pPr>
              <w:spacing w:before="120" w:after="120"/>
              <w:jc w:val="both"/>
              <w:rPr>
                <w:del w:id="2223" w:author="Author"/>
                <w:rFonts w:ascii="Times New Roman" w:eastAsia="Times New Roman" w:hAnsi="Times New Roman" w:cs="Times New Roman"/>
                <w:noProof/>
                <w:sz w:val="24"/>
                <w:lang w:val="en-GB"/>
              </w:rPr>
            </w:pPr>
            <w:del w:id="2224" w:author="Author">
              <w:r w:rsidRPr="00E50FA4">
                <w:rPr>
                  <w:rFonts w:ascii="Times New Roman" w:eastAsia="Times New Roman" w:hAnsi="Times New Roman" w:cs="Times New Roman"/>
                  <w:noProof/>
                  <w:sz w:val="24"/>
                  <w:lang w:val="en-GB" w:bidi="ne-NP"/>
                </w:rPr>
                <w:delText xml:space="preserve">Institutions shall disclose exposures </w:delText>
              </w:r>
              <w:r w:rsidR="00EF3EEA" w:rsidRPr="00E50FA4">
                <w:rPr>
                  <w:rFonts w:ascii="Times New Roman" w:eastAsia="Times New Roman" w:hAnsi="Times New Roman" w:cs="Times New Roman"/>
                  <w:noProof/>
                  <w:sz w:val="24"/>
                  <w:lang w:val="en-GB" w:bidi="ne-NP"/>
                </w:rPr>
                <w:delText xml:space="preserve">to non-financial corporation as defined in </w:delText>
              </w:r>
              <w:r w:rsidR="003E4DB5" w:rsidRPr="00E50FA4">
                <w:rPr>
                  <w:rFonts w:ascii="Times New Roman" w:eastAsia="Times New Roman" w:hAnsi="Times New Roman" w:cs="Times New Roman"/>
                  <w:noProof/>
                  <w:sz w:val="24"/>
                  <w:lang w:val="en-GB" w:bidi="ne-NP"/>
                </w:rPr>
                <w:delText xml:space="preserve">Part 1, </w:delText>
              </w:r>
              <w:r w:rsidR="000F056B" w:rsidRPr="00E50FA4">
                <w:rPr>
                  <w:rFonts w:ascii="Times New Roman" w:eastAsia="Times New Roman" w:hAnsi="Times New Roman" w:cs="Times New Roman"/>
                  <w:noProof/>
                  <w:sz w:val="24"/>
                  <w:lang w:val="en-GB" w:bidi="ne-NP"/>
                </w:rPr>
                <w:delText>point</w:delText>
              </w:r>
              <w:r w:rsidR="003E4DB5" w:rsidRPr="00E50FA4">
                <w:rPr>
                  <w:rFonts w:ascii="Times New Roman" w:eastAsia="Times New Roman" w:hAnsi="Times New Roman" w:cs="Times New Roman"/>
                  <w:noProof/>
                  <w:sz w:val="24"/>
                  <w:lang w:val="en-GB" w:bidi="ne-NP"/>
                </w:rPr>
                <w:delText xml:space="preserve"> 42</w:delText>
              </w:r>
              <w:r w:rsidR="00EF3EEA" w:rsidRPr="00E50FA4">
                <w:rPr>
                  <w:rFonts w:ascii="Times New Roman" w:eastAsia="Times New Roman" w:hAnsi="Times New Roman" w:cs="Times New Roman"/>
                  <w:noProof/>
                  <w:sz w:val="24"/>
                  <w:lang w:val="en-GB" w:bidi="ne-NP"/>
                </w:rPr>
                <w:delText>(e)</w:delText>
              </w:r>
              <w:r w:rsidR="003E4DB5" w:rsidRPr="00E50FA4">
                <w:rPr>
                  <w:rFonts w:ascii="Times New Roman" w:eastAsia="Times New Roman" w:hAnsi="Times New Roman" w:cs="Times New Roman"/>
                  <w:noProof/>
                  <w:sz w:val="24"/>
                  <w:lang w:val="en-GB" w:bidi="ne-NP"/>
                </w:rPr>
                <w:delText>,</w:delText>
              </w:r>
              <w:r w:rsidR="00EF3EEA" w:rsidRPr="00E50FA4">
                <w:rPr>
                  <w:rFonts w:ascii="Times New Roman" w:eastAsia="Times New Roman" w:hAnsi="Times New Roman" w:cs="Times New Roman"/>
                  <w:noProof/>
                  <w:sz w:val="24"/>
                  <w:lang w:val="en-GB" w:bidi="ne-NP"/>
                </w:rPr>
                <w:delText xml:space="preserve"> of Annex V to Implementing Regulation (EU) </w:delText>
              </w:r>
              <w:r w:rsidR="00EF3EEA" w:rsidRPr="00E50FA4">
                <w:rPr>
                  <w:rFonts w:ascii="Times New Roman" w:eastAsia="Times New Roman" w:hAnsi="Times New Roman" w:cs="Times New Roman"/>
                  <w:noProof/>
                  <w:sz w:val="24"/>
                  <w:lang w:val="en-GB"/>
                </w:rPr>
                <w:delText xml:space="preserve">2021/451, </w:delText>
              </w:r>
              <w:r w:rsidR="00EF3EEA" w:rsidRPr="00E50FA4">
                <w:rPr>
                  <w:rFonts w:ascii="Times New Roman" w:eastAsia="Times New Roman" w:hAnsi="Times New Roman" w:cs="Times New Roman"/>
                  <w:noProof/>
                  <w:sz w:val="24"/>
                  <w:lang w:val="en-GB"/>
                </w:rPr>
                <w:lastRenderedPageBreak/>
                <w:delText>which are located in the U</w:delText>
              </w:r>
              <w:r w:rsidR="00AF0432" w:rsidRPr="00E50FA4">
                <w:rPr>
                  <w:rFonts w:ascii="Times New Roman" w:eastAsia="Times New Roman" w:hAnsi="Times New Roman" w:cs="Times New Roman"/>
                  <w:noProof/>
                  <w:sz w:val="24"/>
                  <w:lang w:val="en-GB"/>
                </w:rPr>
                <w:delText>nion</w:delText>
              </w:r>
              <w:r w:rsidR="00EF3EEA" w:rsidRPr="00E50FA4">
                <w:rPr>
                  <w:rFonts w:ascii="Times New Roman" w:eastAsia="Times New Roman" w:hAnsi="Times New Roman" w:cs="Times New Roman"/>
                  <w:noProof/>
                  <w:sz w:val="24"/>
                  <w:lang w:val="en-GB"/>
                </w:rPr>
                <w:delText xml:space="preserve"> and</w:delText>
              </w:r>
              <w:r w:rsidR="000F056B" w:rsidRPr="00E50FA4">
                <w:rPr>
                  <w:rFonts w:ascii="Times New Roman" w:eastAsia="Times New Roman" w:hAnsi="Times New Roman" w:cs="Times New Roman"/>
                  <w:noProof/>
                  <w:sz w:val="24"/>
                  <w:lang w:val="en-GB"/>
                </w:rPr>
                <w:delText xml:space="preserve"> which are</w:delText>
              </w:r>
              <w:r w:rsidR="00EF3EEA" w:rsidRPr="00E50FA4">
                <w:rPr>
                  <w:rFonts w:ascii="Times New Roman" w:eastAsia="Times New Roman" w:hAnsi="Times New Roman" w:cs="Times New Roman"/>
                  <w:noProof/>
                  <w:sz w:val="24"/>
                  <w:lang w:val="en-GB"/>
                </w:rPr>
                <w:delText xml:space="preserve"> not subject to disclosure obligations under </w:delText>
              </w:r>
              <w:r w:rsidR="00D35AD5" w:rsidRPr="00E50FA4">
                <w:rPr>
                  <w:rFonts w:ascii="Times New Roman" w:eastAsia="Times New Roman" w:hAnsi="Times New Roman" w:cs="Times New Roman"/>
                  <w:noProof/>
                  <w:sz w:val="24"/>
                  <w:lang w:val="en-GB"/>
                </w:rPr>
                <w:delText>Directive 2013/34/EU</w:delText>
              </w:r>
              <w:r w:rsidR="00EF3EEA" w:rsidRPr="00E50FA4">
                <w:rPr>
                  <w:rFonts w:ascii="Times New Roman" w:eastAsia="Times New Roman" w:hAnsi="Times New Roman" w:cs="Times New Roman"/>
                  <w:noProof/>
                  <w:sz w:val="24"/>
                  <w:lang w:val="en-GB"/>
                </w:rPr>
                <w:delText>.</w:delText>
              </w:r>
            </w:del>
          </w:p>
          <w:p w14:paraId="3055B7A8" w14:textId="77777777" w:rsidR="00EF3EEA" w:rsidRPr="00E50FA4" w:rsidRDefault="00EF3EEA" w:rsidP="00EF3EEA">
            <w:pPr>
              <w:spacing w:before="120" w:after="120"/>
              <w:jc w:val="both"/>
              <w:rPr>
                <w:del w:id="2225" w:author="Author"/>
                <w:rFonts w:ascii="Times New Roman" w:hAnsi="Times New Roman"/>
                <w:noProof/>
                <w:sz w:val="24"/>
              </w:rPr>
            </w:pPr>
            <w:del w:id="2226" w:author="Author">
              <w:r w:rsidRPr="00E50FA4">
                <w:rPr>
                  <w:rFonts w:ascii="Times New Roman" w:hAnsi="Times New Roman"/>
                  <w:noProof/>
                  <w:sz w:val="24"/>
                  <w:lang w:val="en-GB"/>
                </w:rPr>
                <w:delText>Where the counterparty is not subject to disclosures under Article 8 of Regulation (EU) 2020/852, for the calculation of the percentage of taxonomy-aligned exposures</w:delText>
              </w:r>
              <w:r w:rsidR="00D35AD5" w:rsidRPr="00E50FA4">
                <w:rPr>
                  <w:rFonts w:ascii="Times New Roman" w:hAnsi="Times New Roman"/>
                  <w:noProof/>
                  <w:sz w:val="24"/>
                  <w:lang w:val="en-GB"/>
                </w:rPr>
                <w:delText xml:space="preserve"> </w:delText>
              </w:r>
              <w:r w:rsidR="00D35AD5" w:rsidRPr="00E50FA4">
                <w:rPr>
                  <w:rFonts w:ascii="Times New Roman" w:hAnsi="Times New Roman"/>
                  <w:noProof/>
                  <w:sz w:val="24"/>
                </w:rPr>
                <w:delText>as referred to in Regulation (EU) 2020/852</w:delText>
              </w:r>
              <w:r w:rsidRPr="00E50FA4">
                <w:rPr>
                  <w:rFonts w:ascii="Times New Roman" w:hAnsi="Times New Roman"/>
                  <w:noProof/>
                  <w:sz w:val="24"/>
                  <w:lang w:val="en-GB"/>
                </w:rPr>
                <w:delText xml:space="preserve">, institutions </w:delText>
              </w:r>
              <w:r w:rsidR="005A67EE" w:rsidRPr="00E50FA4">
                <w:rPr>
                  <w:rFonts w:ascii="Times New Roman" w:hAnsi="Times New Roman"/>
                  <w:noProof/>
                  <w:sz w:val="24"/>
                  <w:lang w:val="en-GB"/>
                </w:rPr>
                <w:delText>may</w:delText>
              </w:r>
              <w:r w:rsidRPr="00E50FA4">
                <w:rPr>
                  <w:rFonts w:ascii="Times New Roman" w:hAnsi="Times New Roman"/>
                  <w:noProof/>
                  <w:sz w:val="24"/>
                  <w:lang w:val="en-GB"/>
                </w:rPr>
                <w:delText xml:space="preserve">, on a </w:delText>
              </w:r>
              <w:r w:rsidR="005A67EE" w:rsidRPr="00E50FA4">
                <w:rPr>
                  <w:rFonts w:ascii="Times New Roman" w:hAnsi="Times New Roman"/>
                  <w:noProof/>
                  <w:sz w:val="24"/>
                  <w:lang w:val="en-GB"/>
                </w:rPr>
                <w:delText xml:space="preserve">reasonable </w:delText>
              </w:r>
              <w:r w:rsidRPr="00E50FA4">
                <w:rPr>
                  <w:rFonts w:ascii="Times New Roman" w:hAnsi="Times New Roman"/>
                  <w:noProof/>
                  <w:sz w:val="24"/>
                  <w:lang w:val="en-GB"/>
                </w:rPr>
                <w:delText xml:space="preserve">effort basis, collect information </w:delText>
              </w:r>
              <w:r w:rsidR="000F056B" w:rsidRPr="00E50FA4">
                <w:rPr>
                  <w:rFonts w:ascii="Times New Roman" w:hAnsi="Times New Roman"/>
                  <w:noProof/>
                  <w:sz w:val="24"/>
                  <w:lang w:val="en-GB"/>
                </w:rPr>
                <w:delText>from</w:delText>
              </w:r>
              <w:r w:rsidRPr="00E50FA4">
                <w:rPr>
                  <w:rFonts w:ascii="Times New Roman" w:hAnsi="Times New Roman"/>
                  <w:noProof/>
                  <w:sz w:val="24"/>
                  <w:lang w:val="en-GB"/>
                </w:rPr>
                <w:delText xml:space="preserve"> their counterparties on a </w:delText>
              </w:r>
              <w:r w:rsidR="005A67EE" w:rsidRPr="00E50FA4">
                <w:rPr>
                  <w:rFonts w:ascii="Times New Roman" w:hAnsi="Times New Roman"/>
                  <w:noProof/>
                  <w:sz w:val="24"/>
                  <w:lang w:val="en-GB"/>
                </w:rPr>
                <w:delText xml:space="preserve">voluntary and </w:delText>
              </w:r>
              <w:r w:rsidRPr="00E50FA4">
                <w:rPr>
                  <w:rFonts w:ascii="Times New Roman" w:hAnsi="Times New Roman"/>
                  <w:noProof/>
                  <w:sz w:val="24"/>
                  <w:lang w:val="en-GB"/>
                </w:rPr>
                <w:delText xml:space="preserve">bilateral basis through the loan origination, and regular credit review and monitoring process. Only </w:delText>
              </w:r>
              <w:r w:rsidR="000F056B" w:rsidRPr="00E50FA4">
                <w:rPr>
                  <w:rFonts w:ascii="Times New Roman" w:hAnsi="Times New Roman"/>
                  <w:noProof/>
                  <w:sz w:val="24"/>
                  <w:lang w:val="en-GB"/>
                </w:rPr>
                <w:delText>where</w:delText>
              </w:r>
              <w:r w:rsidRPr="00E50FA4">
                <w:rPr>
                  <w:rFonts w:ascii="Times New Roman" w:hAnsi="Times New Roman"/>
                  <w:noProof/>
                  <w:sz w:val="24"/>
                  <w:lang w:val="en-GB"/>
                </w:rPr>
                <w:delText xml:space="preserve"> the counterparty is not able </w:delText>
              </w:r>
              <w:r w:rsidR="005A67EE" w:rsidRPr="00E50FA4">
                <w:rPr>
                  <w:rFonts w:ascii="Times New Roman" w:hAnsi="Times New Roman"/>
                  <w:noProof/>
                  <w:sz w:val="24"/>
                  <w:lang w:val="en-GB"/>
                </w:rPr>
                <w:delText xml:space="preserve">or willing </w:delText>
              </w:r>
              <w:r w:rsidRPr="00E50FA4">
                <w:rPr>
                  <w:rFonts w:ascii="Times New Roman" w:hAnsi="Times New Roman"/>
                  <w:noProof/>
                  <w:sz w:val="24"/>
                  <w:lang w:val="en-GB"/>
                </w:rPr>
                <w:delText>to provide the relevant data, credit institutions shall make use of internal estimates and proxies and explain in the narrative accompanying the template the extend of use of th</w:delText>
              </w:r>
              <w:r w:rsidR="000F056B" w:rsidRPr="00E50FA4">
                <w:rPr>
                  <w:rFonts w:ascii="Times New Roman" w:hAnsi="Times New Roman"/>
                  <w:noProof/>
                  <w:sz w:val="24"/>
                  <w:lang w:val="en-GB"/>
                </w:rPr>
                <w:delText>o</w:delText>
              </w:r>
              <w:r w:rsidRPr="00E50FA4">
                <w:rPr>
                  <w:rFonts w:ascii="Times New Roman" w:hAnsi="Times New Roman"/>
                  <w:noProof/>
                  <w:sz w:val="24"/>
                  <w:lang w:val="en-GB"/>
                </w:rPr>
                <w:delText>se estimates and the kind of estimates applied</w:delText>
              </w:r>
              <w:r w:rsidR="000F056B" w:rsidRPr="00E50FA4">
                <w:rPr>
                  <w:rFonts w:ascii="Times New Roman" w:hAnsi="Times New Roman"/>
                  <w:noProof/>
                  <w:sz w:val="24"/>
                  <w:lang w:val="en-GB"/>
                </w:rPr>
                <w:delText>.</w:delText>
              </w:r>
              <w:r w:rsidRPr="00E50FA4">
                <w:rPr>
                  <w:rFonts w:ascii="Times New Roman" w:hAnsi="Times New Roman"/>
                  <w:noProof/>
                  <w:sz w:val="24"/>
                  <w:lang w:val="en-GB"/>
                </w:rPr>
                <w:delText xml:space="preserve"> Where institutions are unable to collect on a </w:delText>
              </w:r>
              <w:r w:rsidR="005A67EE" w:rsidRPr="00E50FA4">
                <w:rPr>
                  <w:rFonts w:ascii="Times New Roman" w:hAnsi="Times New Roman"/>
                  <w:noProof/>
                  <w:sz w:val="24"/>
                  <w:lang w:val="en-GB"/>
                </w:rPr>
                <w:delText xml:space="preserve">voluntary and </w:delText>
              </w:r>
              <w:r w:rsidRPr="00E50FA4">
                <w:rPr>
                  <w:rFonts w:ascii="Times New Roman" w:hAnsi="Times New Roman"/>
                  <w:noProof/>
                  <w:sz w:val="24"/>
                  <w:lang w:val="en-GB"/>
                </w:rPr>
                <w:delText>bilateral basis or estimate relevant information, or are unable to do it in a reasonable way that is not over</w:delText>
              </w:r>
              <w:r w:rsidR="00AF0432" w:rsidRPr="00E50FA4">
                <w:rPr>
                  <w:rFonts w:ascii="Times New Roman" w:hAnsi="Times New Roman"/>
                  <w:noProof/>
                  <w:sz w:val="24"/>
                  <w:lang w:val="en-GB"/>
                </w:rPr>
                <w:delText xml:space="preserve">ly </w:delText>
              </w:r>
              <w:r w:rsidRPr="00E50FA4">
                <w:rPr>
                  <w:rFonts w:ascii="Times New Roman" w:hAnsi="Times New Roman"/>
                  <w:noProof/>
                  <w:sz w:val="24"/>
                  <w:lang w:val="en-GB"/>
                </w:rPr>
                <w:delText xml:space="preserve">burdensome for them or their counterparties, they shall explain </w:delText>
              </w:r>
              <w:r w:rsidR="000F056B" w:rsidRPr="00E50FA4">
                <w:rPr>
                  <w:rFonts w:ascii="Times New Roman" w:hAnsi="Times New Roman"/>
                  <w:noProof/>
                  <w:sz w:val="24"/>
                  <w:lang w:val="en-GB"/>
                </w:rPr>
                <w:delText xml:space="preserve">that fact </w:delText>
              </w:r>
              <w:r w:rsidRPr="00E50FA4">
                <w:rPr>
                  <w:rFonts w:ascii="Times New Roman" w:hAnsi="Times New Roman"/>
                  <w:noProof/>
                  <w:sz w:val="24"/>
                  <w:lang w:val="en-GB"/>
                </w:rPr>
                <w:delText>in the narrative accompanying the template, explaining the reasons and counterparties affected.</w:delText>
              </w:r>
            </w:del>
          </w:p>
          <w:p w14:paraId="637371FC" w14:textId="77777777" w:rsidR="00EF3EEA" w:rsidRPr="00E50FA4" w:rsidRDefault="00EF3EEA" w:rsidP="00EF3EEA">
            <w:pPr>
              <w:spacing w:before="120" w:after="120"/>
              <w:jc w:val="both"/>
              <w:rPr>
                <w:del w:id="2227" w:author="Author"/>
                <w:rFonts w:ascii="Times New Roman" w:hAnsi="Times New Roman"/>
                <w:noProof/>
                <w:sz w:val="24"/>
                <w:lang w:val="en-GB"/>
              </w:rPr>
            </w:pPr>
            <w:del w:id="2228" w:author="Author">
              <w:r w:rsidRPr="00E50FA4">
                <w:rPr>
                  <w:rFonts w:ascii="Times New Roman" w:hAnsi="Times New Roman"/>
                  <w:noProof/>
                  <w:sz w:val="24"/>
                  <w:lang w:val="en-GB"/>
                </w:rPr>
                <w:delText>For disclosures involving corporates not subject to disclosure obligations</w:delText>
              </w:r>
              <w:r w:rsidR="00AF0432" w:rsidRPr="00E50FA4">
                <w:rPr>
                  <w:rFonts w:ascii="Times New Roman" w:hAnsi="Times New Roman"/>
                  <w:noProof/>
                  <w:sz w:val="24"/>
                  <w:lang w:val="en-GB"/>
                </w:rPr>
                <w:delText xml:space="preserve"> under </w:delText>
              </w:r>
              <w:r w:rsidR="00D35AD5" w:rsidRPr="00E50FA4">
                <w:rPr>
                  <w:rFonts w:ascii="Times New Roman" w:hAnsi="Times New Roman"/>
                  <w:noProof/>
                  <w:sz w:val="24"/>
                  <w:lang w:val="en-GB"/>
                </w:rPr>
                <w:delText>Directive 2013/34/EU</w:delText>
              </w:r>
              <w:r w:rsidRPr="00E50FA4">
                <w:rPr>
                  <w:rFonts w:ascii="Times New Roman" w:hAnsi="Times New Roman"/>
                  <w:noProof/>
                  <w:sz w:val="24"/>
                  <w:lang w:val="en-GB"/>
                </w:rPr>
                <w:delText xml:space="preserve">, including </w:delText>
              </w:r>
              <w:r w:rsidR="00C06AA4" w:rsidRPr="00E50FA4">
                <w:rPr>
                  <w:rFonts w:ascii="Times New Roman" w:hAnsi="Times New Roman"/>
                  <w:noProof/>
                  <w:sz w:val="24"/>
                  <w:lang w:val="en-GB"/>
                </w:rPr>
                <w:delText>small and medium enterprises (SMEs)</w:delText>
              </w:r>
              <w:r w:rsidRPr="00E50FA4">
                <w:rPr>
                  <w:rFonts w:ascii="Times New Roman" w:hAnsi="Times New Roman"/>
                  <w:noProof/>
                  <w:sz w:val="24"/>
                  <w:lang w:val="en-GB"/>
                </w:rPr>
                <w:delText xml:space="preserve">,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delText>
              </w:r>
              <w:r w:rsidR="00AF0432" w:rsidRPr="00E50FA4">
                <w:rPr>
                  <w:rFonts w:ascii="Times New Roman" w:hAnsi="Times New Roman"/>
                  <w:noProof/>
                  <w:sz w:val="24"/>
                  <w:lang w:val="en-GB"/>
                </w:rPr>
                <w:delText>Regulation (EU) 2020/852</w:delText>
              </w:r>
              <w:r w:rsidRPr="00E50FA4">
                <w:rPr>
                  <w:rFonts w:ascii="Times New Roman" w:hAnsi="Times New Roman"/>
                  <w:noProof/>
                  <w:sz w:val="24"/>
                  <w:lang w:val="en-GB"/>
                </w:rPr>
                <w:delText>. In the case of specialised lending</w:delText>
              </w:r>
              <w:r w:rsidR="000F056B" w:rsidRPr="00E50FA4">
                <w:rPr>
                  <w:rFonts w:ascii="Times New Roman" w:hAnsi="Times New Roman"/>
                  <w:noProof/>
                  <w:sz w:val="24"/>
                  <w:lang w:val="en-GB"/>
                </w:rPr>
                <w:delText>,</w:delText>
              </w:r>
              <w:r w:rsidRPr="00E50FA4">
                <w:rPr>
                  <w:rFonts w:ascii="Times New Roman" w:hAnsi="Times New Roman"/>
                  <w:noProof/>
                  <w:sz w:val="24"/>
                  <w:lang w:val="en-GB"/>
                </w:rPr>
                <w:delText xml:space="preserve"> the assessment shall be based on the extent </w:delText>
              </w:r>
              <w:r w:rsidR="000F056B" w:rsidRPr="00E50FA4">
                <w:rPr>
                  <w:rFonts w:ascii="Times New Roman" w:hAnsi="Times New Roman"/>
                  <w:noProof/>
                  <w:sz w:val="24"/>
                  <w:lang w:val="en-GB"/>
                </w:rPr>
                <w:delText xml:space="preserve">to </w:delText>
              </w:r>
              <w:r w:rsidRPr="00E50FA4">
                <w:rPr>
                  <w:rFonts w:ascii="Times New Roman" w:hAnsi="Times New Roman"/>
                  <w:noProof/>
                  <w:sz w:val="24"/>
                  <w:lang w:val="en-GB"/>
                </w:rPr>
                <w:delText>which the specific project funded qualif</w:delText>
              </w:r>
              <w:r w:rsidR="000F056B" w:rsidRPr="00E50FA4">
                <w:rPr>
                  <w:rFonts w:ascii="Times New Roman" w:hAnsi="Times New Roman"/>
                  <w:noProof/>
                  <w:sz w:val="24"/>
                  <w:lang w:val="en-GB"/>
                </w:rPr>
                <w:delText>ies</w:delText>
              </w:r>
              <w:r w:rsidRPr="00E50FA4">
                <w:rPr>
                  <w:rFonts w:ascii="Times New Roman" w:hAnsi="Times New Roman"/>
                  <w:noProof/>
                  <w:sz w:val="24"/>
                  <w:lang w:val="en-GB"/>
                </w:rPr>
                <w:delText xml:space="preserve"> as contributing substantially to climate change mitigation or adaptation (project specific information). </w:delText>
              </w:r>
            </w:del>
          </w:p>
          <w:p w14:paraId="5EE8B519" w14:textId="77777777" w:rsidR="00EF3EEA" w:rsidRPr="00E50FA4" w:rsidRDefault="00EF3EEA" w:rsidP="00EF3EEA">
            <w:pPr>
              <w:spacing w:before="120" w:after="120"/>
              <w:jc w:val="both"/>
              <w:rPr>
                <w:del w:id="2229" w:author="Author"/>
                <w:rFonts w:ascii="Times New Roman" w:eastAsia="Times New Roman" w:hAnsi="Times New Roman" w:cs="Times New Roman"/>
                <w:b/>
                <w:noProof/>
                <w:sz w:val="24"/>
                <w:lang w:val="en-GB"/>
              </w:rPr>
            </w:pPr>
          </w:p>
        </w:tc>
      </w:tr>
      <w:tr w:rsidR="00EF3EEA" w:rsidRPr="00E50FA4" w14:paraId="69DC4C87" w14:textId="77777777" w:rsidTr="0051392F">
        <w:trPr>
          <w:del w:id="2230" w:author="Author"/>
        </w:trPr>
        <w:tc>
          <w:tcPr>
            <w:tcW w:w="1188" w:type="dxa"/>
            <w:tcBorders>
              <w:top w:val="single" w:sz="4" w:space="0" w:color="auto"/>
              <w:left w:val="single" w:sz="4" w:space="0" w:color="auto"/>
              <w:bottom w:val="single" w:sz="4" w:space="0" w:color="auto"/>
              <w:right w:val="single" w:sz="4" w:space="0" w:color="auto"/>
            </w:tcBorders>
            <w:vAlign w:val="center"/>
          </w:tcPr>
          <w:p w14:paraId="487F91F8" w14:textId="77777777" w:rsidR="00EF3EEA" w:rsidRPr="00E50FA4" w:rsidRDefault="00EF3EEA" w:rsidP="00EF3EEA">
            <w:pPr>
              <w:spacing w:before="120" w:after="120"/>
              <w:jc w:val="both"/>
              <w:rPr>
                <w:del w:id="2231" w:author="Author"/>
                <w:rFonts w:ascii="Times New Roman" w:eastAsia="Times New Roman" w:hAnsi="Times New Roman" w:cs="Times New Roman"/>
                <w:noProof/>
                <w:sz w:val="24"/>
                <w:lang w:val="en-GB"/>
              </w:rPr>
            </w:pPr>
            <w:del w:id="2232" w:author="Author">
              <w:r w:rsidRPr="00E50FA4">
                <w:rPr>
                  <w:rFonts w:ascii="Times New Roman" w:eastAsia="Times New Roman" w:hAnsi="Times New Roman" w:cs="Times New Roman"/>
                  <w:noProof/>
                  <w:lang w:val="en-GB"/>
                </w:rPr>
                <w:lastRenderedPageBreak/>
                <w:delText>4</w:delText>
              </w:r>
            </w:del>
          </w:p>
        </w:tc>
        <w:tc>
          <w:tcPr>
            <w:tcW w:w="7879" w:type="dxa"/>
            <w:tcBorders>
              <w:top w:val="single" w:sz="4" w:space="0" w:color="auto"/>
              <w:left w:val="single" w:sz="4" w:space="0" w:color="auto"/>
              <w:bottom w:val="single" w:sz="4" w:space="0" w:color="auto"/>
              <w:right w:val="single" w:sz="4" w:space="0" w:color="auto"/>
            </w:tcBorders>
          </w:tcPr>
          <w:p w14:paraId="610FB487" w14:textId="77777777" w:rsidR="00EF3EEA" w:rsidRPr="00E50FA4" w:rsidRDefault="00EF3EEA" w:rsidP="00EF3EEA">
            <w:pPr>
              <w:spacing w:before="120" w:after="120"/>
              <w:jc w:val="both"/>
              <w:rPr>
                <w:del w:id="2233" w:author="Author"/>
                <w:rFonts w:ascii="Times New Roman" w:eastAsia="Times New Roman" w:hAnsi="Times New Roman" w:cs="Times New Roman"/>
                <w:b/>
                <w:noProof/>
                <w:sz w:val="24"/>
                <w:u w:val="single"/>
                <w:lang w:val="en-GB"/>
              </w:rPr>
            </w:pPr>
            <w:del w:id="2234" w:author="Author">
              <w:r w:rsidRPr="00E50FA4">
                <w:rPr>
                  <w:rFonts w:ascii="Times New Roman" w:eastAsia="Times New Roman" w:hAnsi="Times New Roman" w:cs="Times New Roman"/>
                  <w:b/>
                  <w:noProof/>
                  <w:sz w:val="24"/>
                  <w:u w:val="single"/>
                  <w:lang w:val="en-GB"/>
                </w:rPr>
                <w:delText>Of which: loans collateralised by commercial immovable property</w:delText>
              </w:r>
            </w:del>
          </w:p>
          <w:p w14:paraId="328D8C4A" w14:textId="77777777" w:rsidR="00EF3EEA" w:rsidRPr="00E50FA4" w:rsidRDefault="009D521D" w:rsidP="00EF3EEA">
            <w:pPr>
              <w:spacing w:before="120" w:after="120"/>
              <w:jc w:val="both"/>
              <w:rPr>
                <w:del w:id="2235" w:author="Author"/>
                <w:rFonts w:ascii="Times New Roman" w:eastAsia="Times New Roman" w:hAnsi="Times New Roman" w:cs="Times New Roman"/>
                <w:noProof/>
                <w:sz w:val="24"/>
                <w:lang w:val="en-GB"/>
              </w:rPr>
            </w:pPr>
            <w:del w:id="2236" w:author="Author">
              <w:r w:rsidRPr="00E50FA4">
                <w:rPr>
                  <w:rFonts w:ascii="Times New Roman" w:eastAsia="Times New Roman" w:hAnsi="Times New Roman" w:cs="Times New Roman"/>
                  <w:noProof/>
                  <w:sz w:val="24"/>
                  <w:lang w:val="en-GB"/>
                </w:rPr>
                <w:delText>The e</w:delText>
              </w:r>
              <w:r w:rsidR="00EF3EEA" w:rsidRPr="00E50FA4">
                <w:rPr>
                  <w:rFonts w:ascii="Times New Roman" w:eastAsia="Times New Roman" w:hAnsi="Times New Roman" w:cs="Times New Roman"/>
                  <w:noProof/>
                  <w:sz w:val="24"/>
                  <w:lang w:val="en-GB"/>
                </w:rPr>
                <w:delText xml:space="preserve">xposures referred to in </w:delText>
              </w:r>
              <w:r w:rsidR="00AF0432" w:rsidRPr="00E50FA4">
                <w:rPr>
                  <w:rFonts w:ascii="Times New Roman" w:eastAsia="Times New Roman" w:hAnsi="Times New Roman" w:cs="Times New Roman"/>
                  <w:noProof/>
                  <w:sz w:val="24"/>
                  <w:lang w:val="en-GB"/>
                </w:rPr>
                <w:delText xml:space="preserve">Part 2, </w:delText>
              </w:r>
              <w:r w:rsidR="0025458E" w:rsidRPr="00E50FA4">
                <w:rPr>
                  <w:rFonts w:ascii="Times New Roman" w:eastAsia="Times New Roman" w:hAnsi="Times New Roman" w:cs="Times New Roman"/>
                  <w:noProof/>
                  <w:sz w:val="24"/>
                  <w:lang w:val="en-GB"/>
                </w:rPr>
                <w:delText xml:space="preserve">point </w:delText>
              </w:r>
              <w:r w:rsidR="00AF0432" w:rsidRPr="00E50FA4">
                <w:rPr>
                  <w:rFonts w:ascii="Times New Roman" w:eastAsia="Times New Roman" w:hAnsi="Times New Roman" w:cs="Times New Roman"/>
                  <w:noProof/>
                  <w:sz w:val="24"/>
                  <w:lang w:val="en-GB"/>
                </w:rPr>
                <w:delText xml:space="preserve">173, </w:delText>
              </w:r>
              <w:r w:rsidR="0025458E" w:rsidRPr="00E50FA4">
                <w:rPr>
                  <w:rFonts w:ascii="Times New Roman" w:eastAsia="Times New Roman" w:hAnsi="Times New Roman" w:cs="Times New Roman"/>
                  <w:noProof/>
                  <w:sz w:val="24"/>
                  <w:lang w:val="en-GB"/>
                </w:rPr>
                <w:delText xml:space="preserve">letter </w:delText>
              </w:r>
              <w:r w:rsidR="00EF3EEA" w:rsidRPr="00E50FA4">
                <w:rPr>
                  <w:rFonts w:ascii="Times New Roman" w:eastAsia="Times New Roman" w:hAnsi="Times New Roman" w:cs="Times New Roman"/>
                  <w:noProof/>
                  <w:sz w:val="24"/>
                  <w:lang w:val="en-GB"/>
                </w:rPr>
                <w:delText>(a)</w:delText>
              </w:r>
              <w:r w:rsidR="00AF0432" w:rsidRPr="00E50FA4">
                <w:rPr>
                  <w:rFonts w:ascii="Times New Roman" w:eastAsia="Times New Roman" w:hAnsi="Times New Roman" w:cs="Times New Roman"/>
                  <w:noProof/>
                  <w:sz w:val="24"/>
                  <w:lang w:val="en-GB"/>
                </w:rPr>
                <w:delText>,</w:delText>
              </w:r>
              <w:r w:rsidR="00EF3EEA" w:rsidRPr="00E50FA4">
                <w:rPr>
                  <w:rFonts w:ascii="Times New Roman" w:eastAsia="Times New Roman" w:hAnsi="Times New Roman" w:cs="Times New Roman"/>
                  <w:noProof/>
                  <w:sz w:val="24"/>
                  <w:lang w:val="en-GB"/>
                </w:rPr>
                <w:delText xml:space="preserve"> and </w:delText>
              </w:r>
              <w:r w:rsidR="0025458E" w:rsidRPr="00E50FA4">
                <w:rPr>
                  <w:rFonts w:ascii="Times New Roman" w:eastAsia="Times New Roman" w:hAnsi="Times New Roman" w:cs="Times New Roman"/>
                  <w:noProof/>
                  <w:sz w:val="24"/>
                  <w:lang w:val="en-GB"/>
                </w:rPr>
                <w:delText xml:space="preserve">point </w:delText>
              </w:r>
              <w:r w:rsidR="00EF3EEA" w:rsidRPr="00E50FA4">
                <w:rPr>
                  <w:rFonts w:ascii="Times New Roman" w:eastAsia="Times New Roman" w:hAnsi="Times New Roman" w:cs="Times New Roman"/>
                  <w:noProof/>
                  <w:sz w:val="24"/>
                  <w:lang w:val="en-GB"/>
                </w:rPr>
                <w:delText>239ix</w:delText>
              </w:r>
              <w:r w:rsidR="00AF0432" w:rsidRPr="00E50FA4">
                <w:rPr>
                  <w:rFonts w:ascii="Times New Roman" w:eastAsia="Times New Roman" w:hAnsi="Times New Roman" w:cs="Times New Roman"/>
                  <w:noProof/>
                  <w:sz w:val="24"/>
                  <w:lang w:val="en-GB"/>
                </w:rPr>
                <w:delText>,</w:delText>
              </w:r>
              <w:r w:rsidR="00EF3EEA" w:rsidRPr="00E50FA4">
                <w:rPr>
                  <w:rFonts w:ascii="Times New Roman" w:eastAsia="Times New Roman" w:hAnsi="Times New Roman" w:cs="Times New Roman"/>
                  <w:noProof/>
                  <w:sz w:val="24"/>
                  <w:lang w:val="en-GB"/>
                </w:rPr>
                <w:delText xml:space="preserve"> of Annex V to Implementing Regulation (EU) 2021/451.</w:delText>
              </w:r>
            </w:del>
          </w:p>
          <w:p w14:paraId="7B4BC646" w14:textId="77777777" w:rsidR="00EF3EEA" w:rsidRPr="00E50FA4" w:rsidRDefault="00EF3EEA" w:rsidP="00EF3EEA">
            <w:pPr>
              <w:spacing w:before="120" w:after="120"/>
              <w:jc w:val="both"/>
              <w:rPr>
                <w:del w:id="2237" w:author="Author"/>
                <w:rFonts w:ascii="Times New Roman" w:hAnsi="Times New Roman"/>
                <w:noProof/>
                <w:sz w:val="24"/>
                <w:lang w:val="en-GB"/>
              </w:rPr>
            </w:pPr>
            <w:del w:id="2238" w:author="Author">
              <w:r w:rsidRPr="00E50FA4">
                <w:rPr>
                  <w:rFonts w:ascii="Times New Roman" w:eastAsia="Times New Roman" w:hAnsi="Times New Roman" w:cs="Times New Roman"/>
                  <w:bCs/>
                  <w:noProof/>
                  <w:sz w:val="24"/>
                  <w:lang w:val="en-GB"/>
                </w:rPr>
                <w:delText>The taxonomy</w:delText>
              </w:r>
              <w:r w:rsidR="00C06AA4" w:rsidRPr="00E50FA4">
                <w:rPr>
                  <w:rFonts w:ascii="Times New Roman" w:eastAsia="Times New Roman" w:hAnsi="Times New Roman" w:cs="Times New Roman"/>
                  <w:bCs/>
                  <w:noProof/>
                  <w:sz w:val="24"/>
                  <w:lang w:val="en-GB"/>
                </w:rPr>
                <w:delText>-</w:delText>
              </w:r>
              <w:r w:rsidRPr="00E50FA4">
                <w:rPr>
                  <w:rFonts w:ascii="Times New Roman" w:eastAsia="Times New Roman" w:hAnsi="Times New Roman" w:cs="Times New Roman"/>
                  <w:bCs/>
                  <w:noProof/>
                  <w:sz w:val="24"/>
                  <w:lang w:val="en-GB"/>
                </w:rPr>
                <w:delText>alignment</w:delText>
              </w:r>
              <w:r w:rsidR="00D35AD5" w:rsidRPr="00E50FA4">
                <w:rPr>
                  <w:rFonts w:ascii="Times New Roman" w:eastAsia="Times New Roman" w:hAnsi="Times New Roman" w:cs="Times New Roman"/>
                  <w:bCs/>
                  <w:noProof/>
                  <w:sz w:val="24"/>
                  <w:lang w:val="en-GB"/>
                </w:rPr>
                <w:delText xml:space="preserve"> as </w:delText>
              </w:r>
              <w:r w:rsidR="001D4928" w:rsidRPr="00E50FA4">
                <w:rPr>
                  <w:rFonts w:ascii="Times New Roman" w:eastAsia="Times New Roman" w:hAnsi="Times New Roman" w:cs="Times New Roman"/>
                  <w:bCs/>
                  <w:noProof/>
                  <w:sz w:val="24"/>
                  <w:lang w:val="en-GB"/>
                </w:rPr>
                <w:delText>referred to in</w:delText>
              </w:r>
              <w:r w:rsidR="00D35AD5" w:rsidRPr="00E50FA4">
                <w:rPr>
                  <w:rFonts w:ascii="Times New Roman" w:eastAsia="Times New Roman" w:hAnsi="Times New Roman" w:cs="Times New Roman"/>
                  <w:bCs/>
                  <w:noProof/>
                  <w:sz w:val="24"/>
                  <w:lang w:val="en-GB"/>
                </w:rPr>
                <w:delText xml:space="preserve"> </w:delText>
              </w:r>
              <w:r w:rsidR="00D35AD5" w:rsidRPr="00E50FA4">
                <w:rPr>
                  <w:rFonts w:ascii="Times New Roman" w:hAnsi="Times New Roman"/>
                  <w:noProof/>
                  <w:sz w:val="24"/>
                  <w:lang w:val="en-GB"/>
                </w:rPr>
                <w:delText>Regulation (EU) 2020/852</w:delText>
              </w:r>
              <w:r w:rsidRPr="00E50FA4">
                <w:rPr>
                  <w:rFonts w:ascii="Times New Roman" w:eastAsia="Times New Roman" w:hAnsi="Times New Roman" w:cs="Times New Roman"/>
                  <w:bCs/>
                  <w:noProof/>
                  <w:sz w:val="24"/>
                  <w:lang w:val="en-GB"/>
                </w:rPr>
                <w:delText xml:space="preserve"> of th</w:delText>
              </w:r>
              <w:r w:rsidR="00AF0432" w:rsidRPr="00E50FA4">
                <w:rPr>
                  <w:rFonts w:ascii="Times New Roman" w:eastAsia="Times New Roman" w:hAnsi="Times New Roman" w:cs="Times New Roman"/>
                  <w:bCs/>
                  <w:noProof/>
                  <w:sz w:val="24"/>
                  <w:lang w:val="en-GB"/>
                </w:rPr>
                <w:delText>o</w:delText>
              </w:r>
              <w:r w:rsidRPr="00E50FA4">
                <w:rPr>
                  <w:rFonts w:ascii="Times New Roman" w:eastAsia="Times New Roman" w:hAnsi="Times New Roman" w:cs="Times New Roman"/>
                  <w:bCs/>
                  <w:noProof/>
                  <w:sz w:val="24"/>
                  <w:lang w:val="en-GB"/>
                </w:rPr>
                <w:delText>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delText>
              </w:r>
              <w:r w:rsidR="00AF0432" w:rsidRPr="00B76863">
                <w:rPr>
                  <w:noProof/>
                </w:rPr>
                <w:delText xml:space="preserve"> </w:delText>
              </w:r>
              <w:r w:rsidR="00AF0432" w:rsidRPr="00E50FA4">
                <w:rPr>
                  <w:rFonts w:ascii="Times New Roman" w:eastAsia="Times New Roman" w:hAnsi="Times New Roman" w:cs="Times New Roman"/>
                  <w:bCs/>
                  <w:noProof/>
                  <w:sz w:val="24"/>
                  <w:lang w:val="en-GB"/>
                </w:rPr>
                <w:delText>Delegated Regulation (EU) 2021/2139</w:delText>
              </w:r>
              <w:r w:rsidRPr="00E50FA4">
                <w:rPr>
                  <w:rFonts w:ascii="Times New Roman" w:eastAsia="Times New Roman" w:hAnsi="Times New Roman" w:cs="Times New Roman"/>
                  <w:bCs/>
                  <w:noProof/>
                  <w:sz w:val="24"/>
                  <w:lang w:val="en-GB"/>
                </w:rPr>
                <w:delText>, based on the energy efficiency of the underlying collateral.</w:delText>
              </w:r>
            </w:del>
          </w:p>
          <w:p w14:paraId="25027201" w14:textId="77777777" w:rsidR="00EF3EEA" w:rsidRPr="00E50FA4" w:rsidRDefault="00EF3EEA" w:rsidP="00EF3EEA">
            <w:pPr>
              <w:spacing w:before="120" w:after="120"/>
              <w:jc w:val="both"/>
              <w:rPr>
                <w:del w:id="2239" w:author="Author"/>
                <w:rFonts w:ascii="Times New Roman" w:eastAsia="Times New Roman" w:hAnsi="Times New Roman" w:cs="Times New Roman"/>
                <w:b/>
                <w:noProof/>
                <w:sz w:val="24"/>
                <w:u w:val="single"/>
                <w:lang w:val="en-GB"/>
              </w:rPr>
            </w:pPr>
          </w:p>
        </w:tc>
      </w:tr>
      <w:tr w:rsidR="000C0FED" w:rsidRPr="00E50FA4" w14:paraId="1BAED352" w14:textId="77777777" w:rsidTr="0051392F">
        <w:trPr>
          <w:ins w:id="2240" w:author="Author"/>
        </w:trPr>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0C0FED" w:rsidRPr="00944E43" w:rsidRDefault="000C0FED" w:rsidP="000C0FED">
            <w:pPr>
              <w:spacing w:before="120" w:after="120"/>
              <w:jc w:val="both"/>
              <w:rPr>
                <w:ins w:id="2241" w:author="Author"/>
                <w:rFonts w:ascii="Times New Roman" w:eastAsia="Times New Roman" w:hAnsi="Times New Roman" w:cs="Times New Roman"/>
                <w:noProof/>
                <w:sz w:val="24"/>
                <w:lang w:val="en-GB"/>
              </w:rPr>
            </w:pPr>
            <w:ins w:id="2242" w:author="Author">
              <w:r w:rsidRPr="00944E43">
                <w:rPr>
                  <w:rFonts w:ascii="Times New Roman" w:hAnsi="Times New Roman" w:cs="Times New Roman"/>
                  <w:noProof/>
                  <w:color w:val="000000"/>
                  <w:sz w:val="24"/>
                </w:rPr>
                <w:t>1</w:t>
              </w:r>
            </w:ins>
          </w:p>
        </w:tc>
        <w:tc>
          <w:tcPr>
            <w:tcW w:w="7879" w:type="dxa"/>
            <w:tcBorders>
              <w:top w:val="single" w:sz="4" w:space="0" w:color="auto"/>
              <w:left w:val="single" w:sz="4" w:space="0" w:color="auto"/>
              <w:bottom w:val="single" w:sz="4" w:space="0" w:color="auto"/>
              <w:right w:val="single" w:sz="4" w:space="0" w:color="auto"/>
            </w:tcBorders>
            <w:vAlign w:val="center"/>
          </w:tcPr>
          <w:p w14:paraId="5A1BBB3E" w14:textId="1C05BE18" w:rsidR="00732BE2" w:rsidRPr="00B76863" w:rsidRDefault="000C0FED" w:rsidP="000C0FED">
            <w:pPr>
              <w:spacing w:before="120" w:after="120"/>
              <w:jc w:val="both"/>
              <w:rPr>
                <w:ins w:id="2243" w:author="Author"/>
                <w:rFonts w:ascii="Times New Roman" w:hAnsi="Times New Roman"/>
                <w:b/>
                <w:noProof/>
                <w:color w:val="000000"/>
                <w:sz w:val="24"/>
              </w:rPr>
            </w:pPr>
            <w:ins w:id="2244" w:author="Author">
              <w:r w:rsidRPr="00B76863">
                <w:rPr>
                  <w:rFonts w:ascii="Times New Roman" w:hAnsi="Times New Roman"/>
                  <w:b/>
                  <w:noProof/>
                  <w:color w:val="000000"/>
                  <w:sz w:val="24"/>
                </w:rPr>
                <w:t>TOTAL GAR ASSETS</w:t>
              </w:r>
            </w:ins>
          </w:p>
          <w:p w14:paraId="303FD3D8" w14:textId="5AA89E7E" w:rsidR="000C0FED" w:rsidRPr="00E50FA4" w:rsidRDefault="000C0FED" w:rsidP="00732BE2">
            <w:pPr>
              <w:spacing w:before="120" w:after="120"/>
              <w:jc w:val="both"/>
              <w:rPr>
                <w:ins w:id="2245" w:author="Author"/>
                <w:rFonts w:ascii="Times New Roman" w:eastAsia="Times New Roman" w:hAnsi="Times New Roman" w:cs="Times New Roman"/>
                <w:noProof/>
                <w:sz w:val="24"/>
                <w:u w:val="single"/>
                <w:lang w:val="en-GB"/>
              </w:rPr>
            </w:pPr>
            <w:ins w:id="2246" w:author="Author">
              <w:r w:rsidRPr="008669E0">
                <w:rPr>
                  <w:rFonts w:ascii="Times New Roman" w:eastAsia="Times New Roman" w:hAnsi="Times New Roman" w:cs="Times New Roman"/>
                  <w:noProof/>
                  <w:sz w:val="24"/>
                  <w:lang w:val="en-GB"/>
                </w:rPr>
                <w:t>As disclosed in</w:t>
              </w:r>
              <w:r w:rsidR="00732BE2">
                <w:rPr>
                  <w:rFonts w:ascii="Times New Roman" w:eastAsia="Times New Roman" w:hAnsi="Times New Roman" w:cs="Times New Roman"/>
                  <w:noProof/>
                  <w:sz w:val="24"/>
                  <w:lang w:val="en-GB"/>
                </w:rPr>
                <w:t xml:space="preserve"> template </w:t>
              </w:r>
              <w:r w:rsidR="00732BE2" w:rsidRPr="001F5181">
                <w:rPr>
                  <w:rFonts w:ascii="Times New Roman" w:hAnsi="Times New Roman"/>
                  <w:noProof/>
                  <w:sz w:val="24"/>
                </w:rPr>
                <w:t>‘</w:t>
              </w:r>
              <w:r w:rsidR="00732BE2" w:rsidRPr="008335C2">
                <w:rPr>
                  <w:rFonts w:ascii="Times New Roman" w:hAnsi="Times New Roman"/>
                  <w:i/>
                  <w:iCs/>
                  <w:noProof/>
                  <w:sz w:val="24"/>
                </w:rPr>
                <w:t xml:space="preserve">1. </w:t>
              </w:r>
              <w:r w:rsidR="00732BE2" w:rsidRPr="008335C2">
                <w:rPr>
                  <w:rFonts w:ascii="Times New Roman" w:hAnsi="Times New Roman" w:cs="Times New Roman"/>
                  <w:i/>
                  <w:iCs/>
                  <w:noProof/>
                  <w:sz w:val="24"/>
                  <w:lang w:val="en-GB"/>
                </w:rPr>
                <w:t>Assets for the calculation of GAR</w:t>
              </w:r>
              <w:r w:rsidR="00732BE2" w:rsidRPr="008335C2">
                <w:rPr>
                  <w:rFonts w:ascii="Times New Roman" w:hAnsi="Times New Roman"/>
                  <w:i/>
                  <w:iCs/>
                  <w:noProof/>
                  <w:sz w:val="24"/>
                </w:rPr>
                <w:t>’</w:t>
              </w:r>
              <w:r w:rsidR="00732BE2" w:rsidRPr="00E50FA4">
                <w:rPr>
                  <w:rFonts w:ascii="Times New Roman" w:hAnsi="Times New Roman"/>
                  <w:noProof/>
                  <w:sz w:val="24"/>
                </w:rPr>
                <w:t>,</w:t>
              </w:r>
              <w:r w:rsidRPr="008669E0">
                <w:rPr>
                  <w:rFonts w:ascii="Times New Roman" w:eastAsia="Times New Roman" w:hAnsi="Times New Roman" w:cs="Times New Roman"/>
                  <w:noProof/>
                  <w:sz w:val="24"/>
                  <w:lang w:val="en-GB"/>
                </w:rPr>
                <w:t xml:space="preserve"> </w:t>
              </w:r>
              <w:r w:rsidR="00732BE2" w:rsidRPr="008669E0">
                <w:rPr>
                  <w:rFonts w:ascii="Times New Roman" w:eastAsia="Times New Roman" w:hAnsi="Times New Roman" w:cs="Times New Roman"/>
                  <w:noProof/>
                  <w:sz w:val="24"/>
                  <w:lang w:val="en-GB"/>
                </w:rPr>
                <w:t>set out in Annex VI of the Commission Delegated Regulation (EU) 2021/2178 and following the instructions contained in Annex VI of that Regulation.</w:t>
              </w:r>
            </w:ins>
          </w:p>
        </w:tc>
      </w:tr>
      <w:tr w:rsidR="000C0FED" w:rsidRPr="00E50FA4" w14:paraId="7AEB8BEE" w14:textId="77777777" w:rsidTr="008669E0">
        <w:trPr>
          <w:trHeight w:val="3585"/>
          <w:ins w:id="2247" w:author="Author"/>
        </w:trPr>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0C0FED" w:rsidRPr="00944E43" w:rsidRDefault="000C0FED" w:rsidP="000C0FED">
            <w:pPr>
              <w:spacing w:before="120" w:after="120"/>
              <w:jc w:val="both"/>
              <w:rPr>
                <w:ins w:id="2248" w:author="Author"/>
                <w:rFonts w:ascii="Times New Roman" w:eastAsia="Times New Roman" w:hAnsi="Times New Roman" w:cs="Times New Roman"/>
                <w:noProof/>
                <w:sz w:val="24"/>
                <w:lang w:val="en-GB"/>
              </w:rPr>
            </w:pPr>
            <w:ins w:id="2249" w:author="Author">
              <w:r w:rsidRPr="00944E43">
                <w:rPr>
                  <w:rFonts w:ascii="Times New Roman" w:hAnsi="Times New Roman" w:cs="Times New Roman"/>
                  <w:noProof/>
                  <w:color w:val="000000"/>
                  <w:sz w:val="24"/>
                </w:rPr>
                <w:lastRenderedPageBreak/>
                <w:t>2</w:t>
              </w:r>
            </w:ins>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0C0FED" w:rsidRPr="00E50FA4" w:rsidRDefault="000C0FED" w:rsidP="000C0FED">
            <w:pPr>
              <w:spacing w:before="120" w:after="120"/>
              <w:jc w:val="both"/>
              <w:rPr>
                <w:ins w:id="2250" w:author="Author"/>
                <w:rFonts w:ascii="Times New Roman" w:eastAsia="Times New Roman" w:hAnsi="Times New Roman" w:cs="Times New Roman"/>
                <w:b/>
                <w:noProof/>
                <w:sz w:val="24"/>
                <w:u w:val="single"/>
                <w:lang w:val="en-GB"/>
              </w:rPr>
            </w:pPr>
            <w:ins w:id="2251" w:author="Author">
              <w:r w:rsidRPr="00E50FA4">
                <w:rPr>
                  <w:rFonts w:ascii="Times New Roman" w:eastAsia="Times New Roman" w:hAnsi="Times New Roman" w:cs="Times New Roman"/>
                  <w:b/>
                  <w:noProof/>
                  <w:sz w:val="24"/>
                  <w:u w:val="single"/>
                  <w:lang w:val="en-GB"/>
                </w:rPr>
                <w:t>EU Non-financial corporations (not subject to NFRD disclosure obligations)</w:t>
              </w:r>
            </w:ins>
          </w:p>
          <w:p w14:paraId="31782FB4" w14:textId="4DF15CA9" w:rsidR="000C0FED" w:rsidRPr="00E50FA4" w:rsidRDefault="000C0FED" w:rsidP="000C0FED">
            <w:pPr>
              <w:spacing w:before="120" w:after="120"/>
              <w:jc w:val="both"/>
              <w:rPr>
                <w:ins w:id="2252" w:author="Author"/>
                <w:rFonts w:ascii="Times New Roman" w:eastAsia="Times New Roman" w:hAnsi="Times New Roman" w:cs="Times New Roman"/>
                <w:noProof/>
                <w:sz w:val="24"/>
                <w:lang w:val="en-GB"/>
              </w:rPr>
            </w:pPr>
            <w:ins w:id="2253" w:author="Author">
              <w:r w:rsidRPr="00E50FA4">
                <w:rPr>
                  <w:rFonts w:ascii="Times New Roman" w:eastAsia="Times New Roman" w:hAnsi="Times New Roman" w:cs="Times New Roman"/>
                  <w:noProof/>
                  <w:sz w:val="24"/>
                  <w:lang w:val="en-GB" w:bidi="ne-NP"/>
                </w:rPr>
                <w:t xml:space="preserve">Institutions shall disclose exposures to non-financial corporation as defined in Part 1, point 42(e), </w:t>
              </w:r>
              <w:r w:rsidR="003465DA" w:rsidRPr="003465DA">
                <w:rPr>
                  <w:rFonts w:ascii="Times New Roman" w:eastAsia="Times New Roman" w:hAnsi="Times New Roman" w:cs="Times New Roman"/>
                  <w:noProof/>
                  <w:sz w:val="24"/>
                  <w:lang w:val="en-GB" w:bidi="ne-NP"/>
                </w:rPr>
                <w:t>of the EBA IT solutions published on EBA’s website related to the reporting on financial information</w:t>
              </w:r>
              <w:r w:rsidR="003465DA">
                <w:rPr>
                  <w:rFonts w:ascii="Times New Roman" w:eastAsia="Times New Roman" w:hAnsi="Times New Roman" w:cs="Times New Roman"/>
                  <w:noProof/>
                  <w:sz w:val="24"/>
                  <w:lang w:val="en-GB" w:bidi="ne-NP"/>
                </w:rPr>
                <w:t>,</w:t>
              </w:r>
              <w:r w:rsidRPr="00E50FA4">
                <w:rPr>
                  <w:rFonts w:ascii="Times New Roman" w:eastAsia="Times New Roman" w:hAnsi="Times New Roman" w:cs="Times New Roman"/>
                  <w:noProof/>
                  <w:sz w:val="24"/>
                  <w:lang w:val="en-GB"/>
                </w:rPr>
                <w:t xml:space="preserve"> which are located in the Union and which are not subject to disclosure obligations under Directive 2013/34/EU.</w:t>
              </w:r>
            </w:ins>
          </w:p>
          <w:p w14:paraId="6ACACC27" w14:textId="6F535AA6" w:rsidR="000C0FED" w:rsidRPr="00E50FA4" w:rsidRDefault="000C0FED" w:rsidP="000C0FED">
            <w:pPr>
              <w:spacing w:before="120" w:after="120"/>
              <w:jc w:val="both"/>
              <w:rPr>
                <w:ins w:id="2254" w:author="Author"/>
                <w:rFonts w:ascii="Times New Roman" w:hAnsi="Times New Roman"/>
                <w:noProof/>
                <w:sz w:val="24"/>
              </w:rPr>
            </w:pPr>
            <w:ins w:id="2255" w:author="Author">
              <w:r w:rsidRPr="00E50FA4">
                <w:rPr>
                  <w:rFonts w:ascii="Times New Roman" w:hAnsi="Times New Roman"/>
                  <w:noProof/>
                  <w:sz w:val="24"/>
                  <w:lang w:val="en-GB"/>
                </w:rPr>
                <w:t xml:space="preserve">Where the counterparty is not subject to disclosures under Article 8 of Regulation (EU) </w:t>
              </w:r>
              <w:r w:rsidRPr="0066146F">
                <w:rPr>
                  <w:rFonts w:ascii="Times New Roman" w:hAnsi="Times New Roman"/>
                  <w:sz w:val="24"/>
                  <w:lang w:val="en-GB"/>
                </w:rPr>
                <w:t>2020/852</w:t>
              </w:r>
              <w:r w:rsidRPr="00E50FA4">
                <w:rPr>
                  <w:rFonts w:ascii="Times New Roman" w:hAnsi="Times New Roman"/>
                  <w:noProof/>
                  <w:sz w:val="24"/>
                  <w:lang w:val="en-GB"/>
                </w:rPr>
                <w:t xml:space="preserve">, for the calculation of the percentage of taxonomy-aligned exposures </w:t>
              </w:r>
              <w:r w:rsidRPr="00E50FA4">
                <w:rPr>
                  <w:rFonts w:ascii="Times New Roman" w:hAnsi="Times New Roman"/>
                  <w:noProof/>
                  <w:sz w:val="24"/>
                </w:rPr>
                <w:t xml:space="preserve">as referred to in Regulation (EU) </w:t>
              </w:r>
              <w:r w:rsidRPr="0066146F">
                <w:rPr>
                  <w:rFonts w:ascii="Times New Roman" w:hAnsi="Times New Roman"/>
                  <w:sz w:val="24"/>
                </w:rPr>
                <w:t>2020/852</w:t>
              </w:r>
              <w:r w:rsidRPr="0066146F">
                <w:rPr>
                  <w:rFonts w:ascii="Times New Roman" w:hAnsi="Times New Roman"/>
                  <w:sz w:val="24"/>
                  <w:lang w:val="en-GB"/>
                </w:rPr>
                <w:t>,</w:t>
              </w:r>
              <w:r w:rsidRPr="00E50FA4">
                <w:rPr>
                  <w:rFonts w:ascii="Times New Roman" w:hAnsi="Times New Roman"/>
                  <w:noProof/>
                  <w:sz w:val="24"/>
                  <w:lang w:val="en-GB"/>
                </w:rPr>
                <w:t xml:space="preserve"> institutions may, on a reasonable effort basis, collect information from their counterparties on a voluntary and bilateral basis through the loan origination, and regular credit review and monitoring process. Only where the counterparty is not able or willing to provide the relevant data, credit institutions shall make use of internal estimates and proxies and explain in the narrative accompanying the template the extend of use of those estimates and the kind of estimates applied. Where institutions are unable to collect on a voluntary and bilateral basis or estimate relevant information, or are unable to do it in a reasonable way that is not overly burdensome for them or their counterparties, they shall explain that fact in the narrative accompanying the template, explaining the reasons and counterparties affected.</w:t>
              </w:r>
            </w:ins>
          </w:p>
          <w:p w14:paraId="0069EE67" w14:textId="71363064" w:rsidR="000C0FED" w:rsidRPr="00E50FA4" w:rsidRDefault="000C0FED" w:rsidP="000C0FED">
            <w:pPr>
              <w:spacing w:before="120" w:after="120"/>
              <w:jc w:val="both"/>
              <w:rPr>
                <w:ins w:id="2256" w:author="Author"/>
                <w:rFonts w:ascii="Times New Roman" w:eastAsia="Times New Roman" w:hAnsi="Times New Roman" w:cs="Times New Roman"/>
                <w:b/>
                <w:noProof/>
                <w:sz w:val="24"/>
                <w:lang w:val="en-GB"/>
              </w:rPr>
            </w:pPr>
            <w:ins w:id="2257" w:author="Author">
              <w:r w:rsidRPr="00E50FA4">
                <w:rPr>
                  <w:rFonts w:ascii="Times New Roman" w:hAnsi="Times New Roman"/>
                  <w:noProof/>
                  <w:sz w:val="24"/>
                  <w:lang w:val="en-GB"/>
                </w:rPr>
                <w:t xml:space="preserve">For disclosures involving corporates not subject to disclosure obligations under Directive 2013/34/EU, including small and medium enterprises (SMEs),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Regulation (EU) </w:t>
              </w:r>
              <w:r w:rsidRPr="0066146F">
                <w:rPr>
                  <w:rFonts w:ascii="Times New Roman" w:hAnsi="Times New Roman"/>
                  <w:sz w:val="24"/>
                  <w:lang w:val="en-GB"/>
                </w:rPr>
                <w:t>2020/852.</w:t>
              </w:r>
              <w:r w:rsidRPr="00E50FA4">
                <w:rPr>
                  <w:rFonts w:ascii="Times New Roman" w:hAnsi="Times New Roman"/>
                  <w:noProof/>
                  <w:sz w:val="24"/>
                  <w:lang w:val="en-GB"/>
                </w:rPr>
                <w:t xml:space="preserve"> In the case of specialised lending, the assessment shall be based on the extent to which the specific project funded qualifies as contributing substantially to climate change mitigation or adaptation (project specific information).</w:t>
              </w:r>
            </w:ins>
          </w:p>
        </w:tc>
      </w:tr>
      <w:tr w:rsidR="000C0FED" w:rsidRPr="00E50FA4" w14:paraId="4CA44752" w14:textId="77777777" w:rsidTr="0051392F">
        <w:trPr>
          <w:ins w:id="2258" w:author="Author"/>
        </w:trPr>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0C0FED" w:rsidRPr="00944E43" w:rsidRDefault="000C0FED" w:rsidP="000C0FED">
            <w:pPr>
              <w:spacing w:before="120" w:after="120"/>
              <w:jc w:val="both"/>
              <w:rPr>
                <w:ins w:id="2259" w:author="Author"/>
                <w:rFonts w:ascii="Times New Roman" w:eastAsia="Times New Roman" w:hAnsi="Times New Roman" w:cs="Times New Roman"/>
                <w:noProof/>
                <w:sz w:val="24"/>
                <w:lang w:val="en-GB"/>
              </w:rPr>
            </w:pPr>
            <w:ins w:id="2260" w:author="Author">
              <w:r w:rsidRPr="00944E43">
                <w:rPr>
                  <w:rFonts w:ascii="Times New Roman" w:eastAsia="Times New Roman" w:hAnsi="Times New Roman" w:cs="Times New Roman"/>
                  <w:noProof/>
                  <w:sz w:val="24"/>
                  <w:lang w:val="en-GB"/>
                </w:rPr>
                <w:t>4</w:t>
              </w:r>
            </w:ins>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0C0FED" w:rsidRPr="00E50FA4" w:rsidRDefault="000C0FED" w:rsidP="000C0FED">
            <w:pPr>
              <w:spacing w:before="120" w:after="120"/>
              <w:jc w:val="both"/>
              <w:rPr>
                <w:ins w:id="2261" w:author="Author"/>
                <w:rFonts w:ascii="Times New Roman" w:eastAsia="Times New Roman" w:hAnsi="Times New Roman" w:cs="Times New Roman"/>
                <w:b/>
                <w:noProof/>
                <w:sz w:val="24"/>
                <w:u w:val="single"/>
                <w:lang w:val="en-GB"/>
              </w:rPr>
            </w:pPr>
            <w:ins w:id="2262" w:author="Author">
              <w:r w:rsidRPr="00E50FA4">
                <w:rPr>
                  <w:rFonts w:ascii="Times New Roman" w:eastAsia="Times New Roman" w:hAnsi="Times New Roman" w:cs="Times New Roman"/>
                  <w:b/>
                  <w:noProof/>
                  <w:sz w:val="24"/>
                  <w:u w:val="single"/>
                  <w:lang w:val="en-GB"/>
                </w:rPr>
                <w:t>Of which: loans collateralised by commercial immovable property</w:t>
              </w:r>
            </w:ins>
          </w:p>
          <w:p w14:paraId="6E9B9DEF" w14:textId="4D7FE116" w:rsidR="000C0FED" w:rsidRPr="00E50FA4" w:rsidRDefault="000C0FED" w:rsidP="000C0FED">
            <w:pPr>
              <w:spacing w:before="120" w:after="120"/>
              <w:jc w:val="both"/>
              <w:rPr>
                <w:ins w:id="2263" w:author="Author"/>
                <w:rFonts w:ascii="Times New Roman" w:eastAsia="Times New Roman" w:hAnsi="Times New Roman" w:cs="Times New Roman"/>
                <w:noProof/>
                <w:sz w:val="24"/>
                <w:lang w:val="en-GB"/>
              </w:rPr>
            </w:pPr>
            <w:ins w:id="2264" w:author="Author">
              <w:r w:rsidRPr="00E50FA4">
                <w:rPr>
                  <w:rFonts w:ascii="Times New Roman" w:eastAsia="Times New Roman" w:hAnsi="Times New Roman" w:cs="Times New Roman"/>
                  <w:noProof/>
                  <w:sz w:val="24"/>
                  <w:lang w:val="en-GB"/>
                </w:rPr>
                <w:t xml:space="preserve">The exposures referred to in Part 2, point 173, letter (a), and point 239ix, of </w:t>
              </w:r>
              <w:r w:rsidR="003465DA" w:rsidRPr="008062B9">
                <w:rPr>
                  <w:rFonts w:ascii="Times New Roman" w:eastAsia="Times New Roman" w:hAnsi="Times New Roman" w:cs="Times New Roman"/>
                  <w:noProof/>
                  <w:sz w:val="24"/>
                  <w:lang w:val="en-GB"/>
                </w:rPr>
                <w:t xml:space="preserve"> the EBA IT solutions published on EBA’s website related to the reporting on financial information.</w:t>
              </w:r>
            </w:ins>
          </w:p>
          <w:p w14:paraId="15327AF8" w14:textId="1A3F93C9" w:rsidR="000C0FED" w:rsidRPr="001226BA" w:rsidRDefault="000C0FED" w:rsidP="000C0FED">
            <w:pPr>
              <w:spacing w:before="120" w:after="120"/>
              <w:jc w:val="both"/>
              <w:rPr>
                <w:ins w:id="2265" w:author="Author"/>
                <w:rFonts w:ascii="Times New Roman" w:hAnsi="Times New Roman"/>
                <w:noProof/>
                <w:sz w:val="24"/>
                <w:lang w:val="en-GB"/>
              </w:rPr>
            </w:pPr>
            <w:ins w:id="2266" w:author="Author">
              <w:r w:rsidRPr="00E50FA4">
                <w:rPr>
                  <w:rFonts w:ascii="Times New Roman" w:eastAsia="Times New Roman" w:hAnsi="Times New Roman" w:cs="Times New Roman"/>
                  <w:bCs/>
                  <w:noProof/>
                  <w:sz w:val="24"/>
                  <w:lang w:val="en-GB"/>
                </w:rPr>
                <w:t xml:space="preserve">The taxonomy-alignment as referred to in </w:t>
              </w:r>
              <w:r w:rsidRPr="00270FD9">
                <w:rPr>
                  <w:rFonts w:ascii="Times New Roman" w:hAnsi="Times New Roman"/>
                  <w:sz w:val="24"/>
                  <w:lang w:val="en-GB"/>
                </w:rPr>
                <w:t>Regulation (EU) 2020/852</w:t>
              </w:r>
              <w:r w:rsidRPr="00E50FA4">
                <w:rPr>
                  <w:rFonts w:ascii="Times New Roman" w:eastAsia="Times New Roman" w:hAnsi="Times New Roman" w:cs="Times New Roman"/>
                  <w:bCs/>
                  <w:noProof/>
                  <w:sz w:val="24"/>
                  <w:lang w:val="en-GB"/>
                </w:rPr>
                <w:t xml:space="preserve"> of those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Pr="00B76863">
                <w:rPr>
                  <w:noProof/>
                </w:rPr>
                <w:t xml:space="preserve"> </w:t>
              </w:r>
              <w:r w:rsidRPr="00E50FA4">
                <w:rPr>
                  <w:rFonts w:ascii="Times New Roman" w:eastAsia="Times New Roman" w:hAnsi="Times New Roman" w:cs="Times New Roman"/>
                  <w:bCs/>
                  <w:noProof/>
                  <w:sz w:val="24"/>
                  <w:lang w:val="en-GB"/>
                </w:rPr>
                <w:t>Delegated Regulation (EU) 2021/2139, based on the energy efficiency of the underlying collateral.</w:t>
              </w:r>
            </w:ins>
          </w:p>
        </w:tc>
      </w:tr>
      <w:tr w:rsidR="000C0FED"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E1637D">
              <w:rPr>
                <w:rFonts w:ascii="Times New Roman" w:hAnsi="Times New Roman"/>
                <w:sz w:val="24"/>
                <w:lang w:val="en-GB"/>
                <w:rPrChange w:id="2267" w:author="Author">
                  <w:rPr>
                    <w:rFonts w:ascii="Times New Roman" w:hAnsi="Times New Roman"/>
                    <w:lang w:val="en-GB"/>
                  </w:rPr>
                </w:rPrChange>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3D6189BB" w14:textId="3E8DFCD5" w:rsidR="000C0FED" w:rsidRPr="00E50FA4"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Loans that are granted to SMEs and other non-financial corporations not subject to disclosure obligations under Directive 2014/95/EU with the purpose of renovating a building.</w:t>
            </w:r>
          </w:p>
          <w:p w14:paraId="61ED92DD" w14:textId="211BE13F" w:rsidR="000C0FED" w:rsidRPr="00E50FA4" w:rsidRDefault="000C0FED" w:rsidP="000C0FE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as referred to in </w:t>
            </w:r>
            <w:r w:rsidRPr="00E50FA4">
              <w:rPr>
                <w:rFonts w:ascii="Times New Roman" w:hAnsi="Times New Roman"/>
                <w:noProof/>
                <w:sz w:val="24"/>
                <w:lang w:val="en-GB"/>
              </w:rPr>
              <w:t xml:space="preserve">Regulation (EU) 2020/852 </w:t>
            </w:r>
            <w:r w:rsidRPr="00E50FA4">
              <w:rPr>
                <w:rFonts w:ascii="Times New Roman" w:eastAsia="Times New Roman" w:hAnsi="Times New Roman" w:cs="Times New Roman"/>
                <w:bCs/>
                <w:noProof/>
                <w:sz w:val="24"/>
                <w:lang w:val="en-GB"/>
              </w:rPr>
              <w:t xml:space="preserve">of these exposures shall only be assessed following a simplified approach, for the </w:t>
            </w:r>
            <w:r w:rsidRPr="00E50FA4">
              <w:rPr>
                <w:rFonts w:ascii="Times New Roman" w:eastAsia="Times New Roman" w:hAnsi="Times New Roman" w:cs="Times New Roman"/>
                <w:bCs/>
                <w:noProof/>
                <w:sz w:val="24"/>
                <w:lang w:val="en-GB"/>
              </w:rPr>
              <w:lastRenderedPageBreak/>
              <w:t>objective of climate change mitigation in accordance with the technical screening criteria for buildings, namely renovation and acquisition and ownership in accordance with points 7.2., 7.3., 7.4., 7.5, 7.6., and 7.7. respectively, of Annex I to Delegated Regulation (EU) 2021/2139, based on the energy efficiency of the underlying collateral.</w:t>
            </w:r>
          </w:p>
          <w:p w14:paraId="72281082"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p>
        </w:tc>
      </w:tr>
      <w:tr w:rsidR="000C0FED"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E1637D">
              <w:rPr>
                <w:rFonts w:ascii="Times New Roman" w:hAnsi="Times New Roman"/>
                <w:sz w:val="24"/>
                <w:lang w:val="en-GB"/>
                <w:rPrChange w:id="2268" w:author="Author">
                  <w:rPr>
                    <w:rFonts w:ascii="Times New Roman" w:hAnsi="Times New Roman"/>
                    <w:lang w:val="en-GB"/>
                  </w:rPr>
                </w:rPrChange>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0C0FED" w:rsidRPr="00E50FA4" w:rsidRDefault="000C0FED" w:rsidP="000C0FE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1507459B" w14:textId="4370D1C7" w:rsidR="000C0FED" w:rsidRPr="00E50FA4" w:rsidRDefault="000C0FED" w:rsidP="000C0FE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referred to in Part 1, point 42, letter (e), </w:t>
            </w:r>
            <w:r w:rsidR="003465DA" w:rsidRPr="003465DA">
              <w:rPr>
                <w:rFonts w:ascii="Times New Roman" w:eastAsia="Times New Roman" w:hAnsi="Times New Roman" w:cs="Times New Roman"/>
                <w:noProof/>
                <w:sz w:val="24"/>
                <w:lang w:val="en-GB" w:bidi="ne-NP"/>
              </w:rPr>
              <w:t xml:space="preserve">of </w:t>
            </w:r>
            <w:del w:id="2269" w:author="Author">
              <w:r w:rsidR="00EF3EEA" w:rsidRPr="00E50FA4">
                <w:rPr>
                  <w:rFonts w:ascii="Times New Roman" w:eastAsia="Times New Roman" w:hAnsi="Times New Roman" w:cs="Times New Roman"/>
                  <w:noProof/>
                  <w:sz w:val="24"/>
                  <w:lang w:val="en-GB" w:bidi="ne-NP"/>
                </w:rPr>
                <w:delText xml:space="preserve">Annex V to Implementing Regulation (EU) </w:delText>
              </w:r>
              <w:r w:rsidR="00EF3EEA" w:rsidRPr="00E50FA4">
                <w:rPr>
                  <w:rFonts w:ascii="Times New Roman" w:eastAsia="Times New Roman" w:hAnsi="Times New Roman" w:cs="Times New Roman"/>
                  <w:noProof/>
                  <w:sz w:val="24"/>
                  <w:lang w:val="en-GB"/>
                </w:rPr>
                <w:delText>2021/451,</w:delText>
              </w:r>
            </w:del>
            <w:ins w:id="2270" w:author="Author">
              <w:r w:rsidR="003465DA" w:rsidRPr="003465DA">
                <w:rPr>
                  <w:rFonts w:ascii="Times New Roman" w:eastAsia="Times New Roman" w:hAnsi="Times New Roman" w:cs="Times New Roman"/>
                  <w:noProof/>
                  <w:sz w:val="24"/>
                  <w:lang w:val="en-GB" w:bidi="ne-NP"/>
                </w:rPr>
                <w:t>the EBA IT solutions published on EBA’s website related to the reporting on financial information.</w:t>
              </w:r>
              <w:r w:rsidRPr="00E50FA4">
                <w:rPr>
                  <w:rFonts w:ascii="Times New Roman" w:eastAsia="Times New Roman" w:hAnsi="Times New Roman" w:cs="Times New Roman"/>
                  <w:noProof/>
                  <w:sz w:val="24"/>
                  <w:lang w:val="en-GB"/>
                </w:rPr>
                <w:t>,</w:t>
              </w:r>
            </w:ins>
            <w:r w:rsidRPr="00E50FA4">
              <w:rPr>
                <w:rFonts w:ascii="Times New Roman" w:eastAsia="Times New Roman" w:hAnsi="Times New Roman" w:cs="Times New Roman"/>
                <w:noProof/>
                <w:sz w:val="24"/>
                <w:lang w:val="en-GB"/>
              </w:rPr>
              <w:t xml:space="preserve"> which are located outside the Union and not subject to disclosure obligations under Directive 2014/95/EU.</w:t>
            </w:r>
          </w:p>
          <w:p w14:paraId="5305FAD0" w14:textId="77008E0A" w:rsidR="000C0FED" w:rsidRPr="00E50FA4" w:rsidRDefault="000C0FED" w:rsidP="000C0FED">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 xml:space="preserve">Where institutions are providing that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Delegated Regulation (EU) 2021/2178, they shall disclose here the same information. Otherwise, institutions shall collect information from their counterparties on a bilateral basis through the loan origination, and regular credit review and monitoring process, or use the following proxies for the disclosure of information on non-EU exposures on a best-effort-basis:</w:t>
            </w:r>
          </w:p>
          <w:p w14:paraId="2773DD8C" w14:textId="6B560101" w:rsidR="000C0FED" w:rsidRPr="00E50FA4" w:rsidRDefault="000C0FED" w:rsidP="000C0FED">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Pr="00E50FA4">
              <w:rPr>
                <w:rFonts w:ascii="Times New Roman" w:hAnsi="Times New Roman"/>
                <w:noProof/>
                <w:sz w:val="24"/>
              </w:rPr>
              <w:tab/>
              <w:t>their own models and the classification of exposures according to them; in this case institutions shall explain the main features of the models applied;</w:t>
            </w:r>
          </w:p>
          <w:p w14:paraId="2307117D" w14:textId="62C0923D" w:rsidR="000C0FED" w:rsidRPr="00E50FA4" w:rsidRDefault="000C0FED" w:rsidP="000C0FED">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Pr="00E50FA4">
              <w:rPr>
                <w:rFonts w:ascii="Times New Roman" w:hAnsi="Times New Roman"/>
                <w:noProof/>
                <w:sz w:val="24"/>
              </w:rPr>
              <w:tab/>
              <w:t xml:space="preserve">where available, counterparties’ public disclosures based on international standards (including TCFD); institutions shall in that case explain the type of information available and the standards applied; </w:t>
            </w:r>
          </w:p>
          <w:p w14:paraId="6136A2C7" w14:textId="10B70A2D" w:rsidR="000C0FED" w:rsidRPr="00E50FA4" w:rsidRDefault="000C0FED" w:rsidP="000C0FED">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Pr="00E50FA4">
              <w:rPr>
                <w:rFonts w:ascii="Times New Roman" w:hAnsi="Times New Roman"/>
                <w:noProof/>
                <w:sz w:val="24"/>
              </w:rPr>
              <w:tab/>
              <w:t>other publicly available data.</w:t>
            </w:r>
          </w:p>
          <w:p w14:paraId="080F993E" w14:textId="2A323C66" w:rsidR="000C0FED" w:rsidRPr="00E50FA4" w:rsidRDefault="000C0FED" w:rsidP="000C0FED">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are to explain in the narrative accompanying this template the sources used for the disclosure of this information. Where institutions are unable to collect on a bilateral basis or estimate relevant information or are unable to do it in a reasonable way that is not overly burdensome for them or their counterparties, they shall explain that fact in the narrative accompanying the template, explaining the reasons and counterparties affected.</w:t>
            </w:r>
          </w:p>
          <w:p w14:paraId="5A2C8700" w14:textId="77777777" w:rsidR="00EF3EEA" w:rsidRPr="00E50FA4" w:rsidRDefault="000C0FED" w:rsidP="00EF3EEA">
            <w:pPr>
              <w:spacing w:before="120" w:after="120"/>
              <w:jc w:val="both"/>
              <w:rPr>
                <w:del w:id="2271" w:author="Autho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Regulation (EU) 2020/852. In the case of specialised lending,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Pr="00E50FA4">
              <w:rPr>
                <w:rFonts w:ascii="Times New Roman" w:hAnsi="Times New Roman"/>
                <w:noProof/>
                <w:sz w:val="24"/>
                <w:lang w:val="en-GB"/>
              </w:rPr>
              <w:t>Regulation (EU) 2020/852.</w:t>
            </w:r>
          </w:p>
          <w:p w14:paraId="358D71B0" w14:textId="7943DE51" w:rsidR="000C0FED" w:rsidRPr="00E1637D" w:rsidRDefault="000C0FED" w:rsidP="000C0FED">
            <w:pPr>
              <w:spacing w:before="120" w:after="120"/>
              <w:jc w:val="both"/>
              <w:rPr>
                <w:rFonts w:ascii="Times New Roman" w:hAnsi="Times New Roman"/>
                <w:sz w:val="24"/>
                <w:lang w:val="en-GB"/>
                <w:rPrChange w:id="2272" w:author="Author">
                  <w:rPr>
                    <w:rFonts w:ascii="Times New Roman" w:hAnsi="Times New Roman"/>
                    <w:b/>
                    <w:sz w:val="24"/>
                    <w:u w:val="single"/>
                    <w:lang w:val="en-GB"/>
                  </w:rPr>
                </w:rPrChange>
              </w:rPr>
            </w:pPr>
          </w:p>
        </w:tc>
      </w:tr>
      <w:tr w:rsidR="000C0FED"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0C0FED" w:rsidRPr="00944E43" w:rsidRDefault="000C0FED" w:rsidP="000C0FED">
            <w:pPr>
              <w:spacing w:before="120" w:after="120"/>
              <w:jc w:val="both"/>
              <w:rPr>
                <w:rFonts w:ascii="Times New Roman" w:hAnsi="Times New Roman" w:cs="Times New Roman"/>
                <w:noProof/>
                <w:color w:val="000000"/>
                <w:sz w:val="24"/>
              </w:rPr>
            </w:pPr>
            <w:r w:rsidRPr="00944E43">
              <w:rPr>
                <w:rFonts w:ascii="Times New Roman" w:hAnsi="Times New Roman" w:cs="Times New Roman"/>
                <w:noProof/>
                <w:color w:val="000000"/>
                <w:sz w:val="24"/>
              </w:rPr>
              <w:lastRenderedPageBreak/>
              <w:t>Row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0C0FED" w:rsidRPr="00E1637D" w:rsidRDefault="000C0FED" w:rsidP="000C0FED">
            <w:pPr>
              <w:spacing w:before="120" w:after="120"/>
              <w:jc w:val="both"/>
              <w:rPr>
                <w:rFonts w:ascii="Times New Roman" w:hAnsi="Times New Roman"/>
                <w:b/>
                <w:sz w:val="24"/>
                <w:u w:val="single"/>
                <w:lang w:val="en-GB"/>
                <w:rPrChange w:id="2273" w:author="Author">
                  <w:rPr>
                    <w:rFonts w:ascii="Times New Roman" w:hAnsi="Times New Roman"/>
                    <w:sz w:val="24"/>
                    <w:lang w:val="en-GB"/>
                  </w:rPr>
                </w:rPrChange>
              </w:rPr>
            </w:pPr>
            <w:r w:rsidRPr="00E1637D">
              <w:rPr>
                <w:rFonts w:ascii="Times New Roman" w:hAnsi="Times New Roman"/>
                <w:b/>
                <w:sz w:val="24"/>
                <w:u w:val="single"/>
                <w:lang w:val="en-GB"/>
                <w:rPrChange w:id="2274" w:author="Author">
                  <w:rPr>
                    <w:rFonts w:ascii="Times New Roman" w:hAnsi="Times New Roman"/>
                    <w:sz w:val="24"/>
                    <w:lang w:val="en-GB"/>
                  </w:rPr>
                </w:rPrChange>
              </w:rPr>
              <w:t xml:space="preserve">TOTAL BTAR ASSETS </w:t>
            </w:r>
          </w:p>
          <w:p w14:paraId="73A828F3" w14:textId="77777777" w:rsidR="000C0FED" w:rsidRPr="00E50FA4" w:rsidRDefault="000C0FED" w:rsidP="000C0FED">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Sum of rows 1, 2 and 8</w:t>
            </w:r>
          </w:p>
        </w:tc>
      </w:tr>
      <w:tr w:rsidR="000C0FED"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0C0FED" w:rsidRPr="00944E43" w:rsidRDefault="000C0FED" w:rsidP="000C0FED">
            <w:pPr>
              <w:spacing w:before="120" w:after="120"/>
              <w:jc w:val="both"/>
              <w:rPr>
                <w:rFonts w:ascii="Times New Roman" w:eastAsia="Times New Roman" w:hAnsi="Times New Roman" w:cs="Times New Roman"/>
                <w:noProof/>
                <w:sz w:val="24"/>
                <w:lang w:val="en-GB"/>
              </w:rPr>
            </w:pPr>
            <w:r w:rsidRPr="00944E43">
              <w:rPr>
                <w:rFonts w:ascii="Times New Roman" w:hAnsi="Times New Roman" w:cs="Times New Roman"/>
                <w:noProof/>
                <w:color w:val="000000"/>
                <w:sz w:val="24"/>
              </w:rPr>
              <w:t>Rows 13 to 19</w:t>
            </w:r>
          </w:p>
        </w:tc>
        <w:tc>
          <w:tcPr>
            <w:tcW w:w="7879" w:type="dxa"/>
            <w:tcBorders>
              <w:top w:val="single" w:sz="4" w:space="0" w:color="auto"/>
              <w:left w:val="single" w:sz="4" w:space="0" w:color="auto"/>
              <w:bottom w:val="single" w:sz="4" w:space="0" w:color="auto"/>
              <w:right w:val="single" w:sz="4" w:space="0" w:color="auto"/>
            </w:tcBorders>
          </w:tcPr>
          <w:p w14:paraId="7C409060" w14:textId="3BB4C907" w:rsidR="000C0FED" w:rsidRPr="00E1637D" w:rsidRDefault="00EF3EEA" w:rsidP="000C0FED">
            <w:pPr>
              <w:spacing w:before="120" w:after="120"/>
              <w:jc w:val="both"/>
              <w:rPr>
                <w:rFonts w:ascii="Times New Roman" w:hAnsi="Times New Roman"/>
                <w:sz w:val="24"/>
                <w:lang w:val="en-GB"/>
                <w:rPrChange w:id="2275" w:author="Author">
                  <w:rPr>
                    <w:rFonts w:ascii="Times New Roman" w:hAnsi="Times New Roman"/>
                    <w:b/>
                    <w:sz w:val="24"/>
                    <w:u w:val="single"/>
                    <w:lang w:val="en-GB"/>
                  </w:rPr>
                </w:rPrChange>
              </w:rPr>
            </w:pPr>
            <w:del w:id="2276" w:author="Author">
              <w:r w:rsidRPr="00E50FA4">
                <w:rPr>
                  <w:rFonts w:ascii="Times New Roman" w:eastAsia="Times New Roman" w:hAnsi="Times New Roman" w:cs="Times New Roman"/>
                  <w:bCs/>
                  <w:noProof/>
                  <w:sz w:val="24"/>
                  <w:lang w:val="en-GB"/>
                </w:rPr>
                <w:delText>See definitions in template 7 (rows 41 to 50)</w:delText>
              </w:r>
            </w:del>
            <w:ins w:id="2277" w:author="Author">
              <w:r w:rsidR="00E02DFC" w:rsidRPr="008669E0">
                <w:rPr>
                  <w:rFonts w:ascii="Times New Roman" w:eastAsia="Times New Roman" w:hAnsi="Times New Roman" w:cs="Times New Roman"/>
                  <w:sz w:val="24"/>
                  <w:lang w:val="en-GB"/>
                </w:rPr>
                <w:t>See definitions of</w:t>
              </w:r>
              <w:r w:rsidR="00446CD8" w:rsidRPr="008669E0">
                <w:rPr>
                  <w:rFonts w:ascii="Times New Roman" w:eastAsia="Times New Roman" w:hAnsi="Times New Roman" w:cs="Times New Roman"/>
                  <w:sz w:val="24"/>
                  <w:lang w:val="en-GB"/>
                </w:rPr>
                <w:t xml:space="preserve"> rows 44 to 53 of</w:t>
              </w:r>
              <w:r w:rsidR="00135F58" w:rsidRPr="008669E0">
                <w:rPr>
                  <w:rFonts w:ascii="Times New Roman" w:eastAsia="Times New Roman" w:hAnsi="Times New Roman" w:cs="Times New Roman"/>
                  <w:sz w:val="24"/>
                  <w:lang w:val="en-GB"/>
                </w:rPr>
                <w:t xml:space="preserve"> </w:t>
              </w:r>
              <w:r w:rsidR="00135F58">
                <w:rPr>
                  <w:rFonts w:ascii="Times New Roman" w:eastAsia="Times New Roman" w:hAnsi="Times New Roman" w:cs="Times New Roman"/>
                  <w:noProof/>
                  <w:sz w:val="24"/>
                  <w:lang w:val="en-GB"/>
                </w:rPr>
                <w:t xml:space="preserve">template </w:t>
              </w:r>
              <w:r w:rsidR="00135F58" w:rsidRPr="001F5181">
                <w:rPr>
                  <w:rFonts w:ascii="Times New Roman" w:hAnsi="Times New Roman"/>
                  <w:noProof/>
                  <w:sz w:val="24"/>
                </w:rPr>
                <w:t>‘</w:t>
              </w:r>
              <w:r w:rsidR="00135F58" w:rsidRPr="008335C2">
                <w:rPr>
                  <w:rFonts w:ascii="Times New Roman" w:hAnsi="Times New Roman"/>
                  <w:i/>
                  <w:iCs/>
                  <w:noProof/>
                  <w:sz w:val="24"/>
                </w:rPr>
                <w:t xml:space="preserve">1. </w:t>
              </w:r>
              <w:r w:rsidR="00135F58" w:rsidRPr="008335C2">
                <w:rPr>
                  <w:rFonts w:ascii="Times New Roman" w:hAnsi="Times New Roman" w:cs="Times New Roman"/>
                  <w:i/>
                  <w:iCs/>
                  <w:noProof/>
                  <w:sz w:val="24"/>
                  <w:lang w:val="en-GB"/>
                </w:rPr>
                <w:t>Assets for the calculation of GAR</w:t>
              </w:r>
              <w:r w:rsidR="00135F58" w:rsidRPr="008335C2">
                <w:rPr>
                  <w:rFonts w:ascii="Times New Roman" w:hAnsi="Times New Roman"/>
                  <w:i/>
                  <w:iCs/>
                  <w:noProof/>
                  <w:sz w:val="24"/>
                </w:rPr>
                <w:t>’</w:t>
              </w:r>
              <w:r w:rsidR="00135F58" w:rsidRPr="00E50FA4">
                <w:rPr>
                  <w:rFonts w:ascii="Times New Roman" w:hAnsi="Times New Roman"/>
                  <w:noProof/>
                  <w:sz w:val="24"/>
                </w:rPr>
                <w:t>,</w:t>
              </w:r>
              <w:r w:rsidR="00135F58" w:rsidRPr="008335C2">
                <w:rPr>
                  <w:rFonts w:ascii="Times New Roman" w:eastAsia="Times New Roman" w:hAnsi="Times New Roman" w:cs="Times New Roman"/>
                  <w:noProof/>
                  <w:sz w:val="24"/>
                  <w:lang w:val="en-GB"/>
                </w:rPr>
                <w:t xml:space="preserve"> set out in Annex VI of the Commission Delegated Regulation (EU) 2021/2178 and follow the instructions contained in Annex VI of that Regulation.</w:t>
              </w:r>
            </w:ins>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5099F1ED" w14:textId="2190F846" w:rsidR="006C4055" w:rsidRPr="00C64DF1" w:rsidRDefault="006C4055" w:rsidP="00D35812">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w:t>
      </w:r>
      <w:del w:id="2278" w:author="Author">
        <w:r w:rsidRPr="00B76863">
          <w:rPr>
            <w:rFonts w:ascii="Times New Roman" w:hAnsi="Times New Roman"/>
            <w:b/>
            <w:noProof/>
            <w:sz w:val="24"/>
            <w:u w:val="single"/>
            <w:lang w:val="en-GB"/>
          </w:rPr>
          <w:delText xml:space="preserve"> -</w:delText>
        </w:r>
      </w:del>
      <w:ins w:id="2279" w:author="Author">
        <w:r w:rsidR="00DD0714">
          <w:rPr>
            <w:rFonts w:ascii="Times New Roman" w:hAnsi="Times New Roman"/>
            <w:b/>
            <w:noProof/>
            <w:sz w:val="24"/>
            <w:u w:val="single"/>
            <w:lang w:val="en-GB"/>
          </w:rPr>
          <w:t>:</w:t>
        </w:r>
      </w:ins>
      <w:r w:rsidRPr="00B76863">
        <w:rPr>
          <w:rFonts w:ascii="Times New Roman" w:hAnsi="Times New Roman"/>
          <w:b/>
          <w:noProof/>
          <w:sz w:val="24"/>
          <w:u w:val="single"/>
          <w:lang w:val="en-GB"/>
        </w:rPr>
        <w:t xml:space="preserve"> BTAR %</w:t>
      </w:r>
    </w:p>
    <w:p w14:paraId="51914A07" w14:textId="77777777" w:rsidR="006C4055" w:rsidRPr="00E50FA4" w:rsidRDefault="006C4055" w:rsidP="00D35812">
      <w:pPr>
        <w:jc w:val="both"/>
        <w:rPr>
          <w:del w:id="2280" w:author="Author"/>
          <w:rFonts w:ascii="Times New Roman" w:hAnsi="Times New Roman" w:cs="Times New Roman"/>
          <w:b/>
          <w:noProof/>
          <w:sz w:val="24"/>
          <w:lang w:val="en-GB"/>
        </w:rPr>
      </w:pPr>
    </w:p>
    <w:p w14:paraId="3CE2FAAC" w14:textId="4DD1DC03" w:rsidR="006C4055" w:rsidRDefault="006C4055" w:rsidP="00E1637D">
      <w:pPr>
        <w:pStyle w:val="ListParagraph"/>
        <w:numPr>
          <w:ilvl w:val="0"/>
          <w:numId w:val="48"/>
        </w:numPr>
        <w:tabs>
          <w:tab w:val="left" w:pos="567"/>
        </w:tabs>
        <w:spacing w:before="120" w:after="120"/>
        <w:ind w:left="360" w:hanging="450"/>
        <w:jc w:val="both"/>
        <w:rPr>
          <w:rFonts w:ascii="Times New Roman" w:hAnsi="Times New Roman"/>
          <w:noProof/>
          <w:sz w:val="24"/>
        </w:rPr>
        <w:pPrChange w:id="2281" w:author="Author">
          <w:pPr>
            <w:pStyle w:val="ListParagraph"/>
            <w:tabs>
              <w:tab w:val="left" w:pos="567"/>
            </w:tabs>
            <w:spacing w:before="120" w:after="120"/>
            <w:ind w:left="0"/>
            <w:jc w:val="both"/>
          </w:pPr>
        </w:pPrChange>
      </w:pPr>
      <w:r w:rsidRPr="00E50FA4">
        <w:rPr>
          <w:rFonts w:ascii="Times New Roman" w:hAnsi="Times New Roman"/>
          <w:noProof/>
          <w:sz w:val="24"/>
        </w:rPr>
        <w:t xml:space="preserve">Institutions </w:t>
      </w:r>
      <w:del w:id="2282" w:author="Author">
        <w:r w:rsidR="005A67EE" w:rsidRPr="00E50FA4">
          <w:rPr>
            <w:rFonts w:ascii="Times New Roman" w:hAnsi="Times New Roman"/>
            <w:noProof/>
            <w:sz w:val="24"/>
          </w:rPr>
          <w:delText>may</w:delText>
        </w:r>
      </w:del>
      <w:ins w:id="2283" w:author="Author">
        <w:r w:rsidR="001232A8">
          <w:rPr>
            <w:rFonts w:ascii="Times New Roman" w:hAnsi="Times New Roman"/>
            <w:noProof/>
            <w:sz w:val="24"/>
          </w:rPr>
          <w:t>shall</w:t>
        </w:r>
      </w:ins>
      <w:r w:rsidR="001232A8" w:rsidRPr="00E50FA4">
        <w:rPr>
          <w:rFonts w:ascii="Times New Roman" w:hAnsi="Times New Roman"/>
          <w:noProof/>
          <w:sz w:val="24"/>
        </w:rPr>
        <w:t xml:space="preserve"> </w:t>
      </w:r>
      <w:r w:rsidRPr="00E50FA4">
        <w:rPr>
          <w:rFonts w:ascii="Times New Roman" w:hAnsi="Times New Roman"/>
          <w:noProof/>
          <w:sz w:val="24"/>
        </w:rPr>
        <w:t xml:space="preserve">disclose in this template the </w:t>
      </w:r>
      <w:r w:rsidR="00C06AA4" w:rsidRPr="00E50FA4">
        <w:rPr>
          <w:rFonts w:ascii="Times New Roman" w:hAnsi="Times New Roman"/>
          <w:noProof/>
          <w:sz w:val="24"/>
        </w:rPr>
        <w:t>percentage</w:t>
      </w:r>
      <w:r w:rsidRPr="00E50FA4">
        <w:rPr>
          <w:rFonts w:ascii="Times New Roman" w:hAnsi="Times New Roman"/>
          <w:noProof/>
          <w:sz w:val="24"/>
        </w:rPr>
        <w:t xml:space="preserve"> of BTAR assets as disclosed in template 1 compared to the total assets in the denominator of the BTAR as disclosed in row 17 of template 9.1.</w:t>
      </w:r>
    </w:p>
    <w:p w14:paraId="6EB0F592" w14:textId="480CFDA2" w:rsidR="00C64DF1" w:rsidRPr="00C64DF1" w:rsidRDefault="00C64DF1" w:rsidP="00C64DF1">
      <w:pPr>
        <w:pStyle w:val="ListParagraph"/>
        <w:numPr>
          <w:ilvl w:val="0"/>
          <w:numId w:val="48"/>
        </w:numPr>
        <w:tabs>
          <w:tab w:val="left" w:pos="567"/>
        </w:tabs>
        <w:spacing w:before="120" w:after="120"/>
        <w:ind w:left="360" w:hanging="450"/>
        <w:jc w:val="both"/>
        <w:rPr>
          <w:ins w:id="2284" w:author="Author"/>
          <w:rFonts w:ascii="Times New Roman" w:hAnsi="Times New Roman"/>
          <w:noProof/>
          <w:sz w:val="24"/>
        </w:rPr>
      </w:pPr>
      <w:ins w:id="2285" w:author="Author">
        <w:r w:rsidRPr="00C64DF1">
          <w:rPr>
            <w:rFonts w:ascii="Times New Roman" w:hAnsi="Times New Roman"/>
            <w:noProof/>
            <w:sz w:val="24"/>
          </w:rPr>
          <w:t>Institutions shall disclose this template on an annual basis</w:t>
        </w:r>
        <w:r w:rsidR="00807F0F">
          <w:rPr>
            <w:rFonts w:ascii="Times New Roman" w:hAnsi="Times New Roman"/>
            <w:noProof/>
            <w:sz w:val="24"/>
          </w:rPr>
          <w:t>, based on materiality assessment</w:t>
        </w:r>
        <w:r w:rsidRPr="00C64DF1">
          <w:rPr>
            <w:rFonts w:ascii="Times New Roman" w:hAnsi="Times New Roman"/>
            <w:noProof/>
            <w:sz w:val="24"/>
          </w:rPr>
          <w:t>.</w:t>
        </w:r>
      </w:ins>
    </w:p>
    <w:p w14:paraId="6AB76FB3" w14:textId="6DD2840E"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lang w:val="en-GB"/>
        </w:rPr>
        <w:t>Template 9.3</w:t>
      </w:r>
      <w:ins w:id="2286" w:author="Author">
        <w:r w:rsidR="00DD0714">
          <w:rPr>
            <w:rFonts w:ascii="Times New Roman" w:hAnsi="Times New Roman"/>
            <w:b/>
            <w:noProof/>
            <w:sz w:val="24"/>
            <w:u w:val="single"/>
            <w:lang w:val="en-GB"/>
          </w:rPr>
          <w:t>:</w:t>
        </w:r>
        <w:r w:rsidR="006C4055" w:rsidRPr="00B76863">
          <w:rPr>
            <w:rFonts w:ascii="Times New Roman" w:hAnsi="Times New Roman"/>
            <w:b/>
            <w:noProof/>
            <w:sz w:val="24"/>
            <w:u w:val="single"/>
            <w:lang w:val="en-GB"/>
          </w:rPr>
          <w:t xml:space="preserve"> </w:t>
        </w:r>
        <w:r w:rsidR="00DF67F9">
          <w:rPr>
            <w:rFonts w:ascii="Times New Roman" w:hAnsi="Times New Roman"/>
            <w:b/>
            <w:noProof/>
            <w:sz w:val="24"/>
            <w:u w:val="single"/>
            <w:lang w:val="en-GB"/>
          </w:rPr>
          <w:t>Summary table</w:t>
        </w:r>
      </w:ins>
      <w:r w:rsidR="00DF67F9">
        <w:rPr>
          <w:rFonts w:ascii="Times New Roman" w:hAnsi="Times New Roman"/>
          <w:b/>
          <w:noProof/>
          <w:sz w:val="24"/>
          <w:u w:val="single"/>
          <w:lang w:val="en-GB"/>
        </w:rPr>
        <w:t xml:space="preserve"> - </w:t>
      </w:r>
      <w:r w:rsidR="006C4055" w:rsidRPr="00B76863">
        <w:rPr>
          <w:rFonts w:ascii="Times New Roman" w:hAnsi="Times New Roman"/>
          <w:b/>
          <w:noProof/>
          <w:sz w:val="24"/>
          <w:u w:val="single"/>
          <w:lang w:val="en-GB"/>
        </w:rPr>
        <w:t>BTAR %</w:t>
      </w:r>
    </w:p>
    <w:p w14:paraId="1A45105A" w14:textId="17A99B2D" w:rsidR="006C4055" w:rsidRDefault="006C4055" w:rsidP="00E1637D">
      <w:pPr>
        <w:pStyle w:val="ListParagraph"/>
        <w:numPr>
          <w:ilvl w:val="0"/>
          <w:numId w:val="49"/>
        </w:numPr>
        <w:tabs>
          <w:tab w:val="left" w:pos="567"/>
        </w:tabs>
        <w:spacing w:before="120" w:after="120"/>
        <w:ind w:left="360" w:hanging="450"/>
        <w:jc w:val="both"/>
        <w:rPr>
          <w:rFonts w:ascii="Times New Roman" w:hAnsi="Times New Roman"/>
          <w:noProof/>
          <w:sz w:val="24"/>
        </w:rPr>
        <w:pPrChange w:id="2287" w:author="Author">
          <w:pPr>
            <w:tabs>
              <w:tab w:val="left" w:pos="567"/>
            </w:tabs>
            <w:spacing w:before="120" w:after="120"/>
            <w:jc w:val="both"/>
          </w:pPr>
        </w:pPrChange>
      </w:pPr>
      <w:r w:rsidRPr="000A5C17">
        <w:rPr>
          <w:rFonts w:ascii="Times New Roman" w:hAnsi="Times New Roman"/>
          <w:noProof/>
          <w:sz w:val="24"/>
        </w:rPr>
        <w:t xml:space="preserve">This template </w:t>
      </w:r>
      <w:r w:rsidR="00020608" w:rsidRPr="000A5C17">
        <w:rPr>
          <w:rFonts w:ascii="Times New Roman" w:hAnsi="Times New Roman"/>
          <w:noProof/>
          <w:sz w:val="24"/>
        </w:rPr>
        <w:t xml:space="preserve">contains </w:t>
      </w:r>
      <w:r w:rsidRPr="000A5C17">
        <w:rPr>
          <w:rFonts w:ascii="Times New Roman" w:hAnsi="Times New Roman"/>
          <w:noProof/>
          <w:sz w:val="24"/>
        </w:rPr>
        <w:t xml:space="preserve">a summary of the BTAR </w:t>
      </w:r>
      <w:del w:id="2288" w:author="Author">
        <w:r w:rsidRPr="000A5C17">
          <w:rPr>
            <w:rFonts w:ascii="Times New Roman" w:hAnsi="Times New Roman"/>
            <w:noProof/>
            <w:sz w:val="24"/>
          </w:rPr>
          <w:delText>KPI</w:delText>
        </w:r>
      </w:del>
      <w:ins w:id="2289" w:author="Author">
        <w:r w:rsidRPr="000A5C17">
          <w:rPr>
            <w:rFonts w:ascii="Times New Roman" w:hAnsi="Times New Roman"/>
            <w:noProof/>
            <w:sz w:val="24"/>
          </w:rPr>
          <w:t>KPI</w:t>
        </w:r>
        <w:r w:rsidR="00053F28">
          <w:rPr>
            <w:rFonts w:ascii="Times New Roman" w:hAnsi="Times New Roman"/>
            <w:noProof/>
            <w:sz w:val="24"/>
          </w:rPr>
          <w:t>s</w:t>
        </w:r>
      </w:ins>
      <w:r w:rsidRPr="000A5C17">
        <w:rPr>
          <w:rFonts w:ascii="Times New Roman" w:hAnsi="Times New Roman"/>
          <w:noProof/>
          <w:sz w:val="24"/>
        </w:rPr>
        <w:t xml:space="preserve">, breakdown by climate change environmental </w:t>
      </w:r>
      <w:del w:id="2290" w:author="Author">
        <w:r w:rsidRPr="000A5C17">
          <w:rPr>
            <w:rFonts w:ascii="Times New Roman" w:hAnsi="Times New Roman"/>
            <w:noProof/>
            <w:sz w:val="24"/>
          </w:rPr>
          <w:delText>objective</w:delText>
        </w:r>
      </w:del>
      <w:ins w:id="2291" w:author="Author">
        <w:r w:rsidRPr="000A5C17">
          <w:rPr>
            <w:rFonts w:ascii="Times New Roman" w:hAnsi="Times New Roman"/>
            <w:noProof/>
            <w:sz w:val="24"/>
          </w:rPr>
          <w:t>objective</w:t>
        </w:r>
        <w:r w:rsidR="00D86101">
          <w:rPr>
            <w:rFonts w:ascii="Times New Roman" w:hAnsi="Times New Roman"/>
            <w:noProof/>
            <w:sz w:val="24"/>
          </w:rPr>
          <w:t>s</w:t>
        </w:r>
      </w:ins>
      <w:r w:rsidRPr="000A5C17">
        <w:rPr>
          <w:rFonts w:ascii="Times New Roman" w:hAnsi="Times New Roman"/>
          <w:noProof/>
          <w:sz w:val="24"/>
        </w:rPr>
        <w:t>, and total, and with the brea</w:t>
      </w:r>
      <w:r w:rsidR="00616C2A" w:rsidRPr="000A5C17">
        <w:rPr>
          <w:rFonts w:ascii="Times New Roman" w:hAnsi="Times New Roman"/>
          <w:noProof/>
          <w:sz w:val="24"/>
        </w:rPr>
        <w:t>k</w:t>
      </w:r>
      <w:r w:rsidRPr="000A5C17">
        <w:rPr>
          <w:rFonts w:ascii="Times New Roman" w:hAnsi="Times New Roman"/>
          <w:noProof/>
          <w:sz w:val="24"/>
        </w:rPr>
        <w:t>down for stock and flow.</w:t>
      </w:r>
    </w:p>
    <w:p w14:paraId="1687D138" w14:textId="42CE4004" w:rsidR="00C64DF1" w:rsidRPr="00C64DF1" w:rsidRDefault="00C64DF1" w:rsidP="00C64DF1">
      <w:pPr>
        <w:pStyle w:val="ListParagraph"/>
        <w:numPr>
          <w:ilvl w:val="0"/>
          <w:numId w:val="49"/>
        </w:numPr>
        <w:tabs>
          <w:tab w:val="left" w:pos="567"/>
        </w:tabs>
        <w:spacing w:before="120" w:after="120"/>
        <w:ind w:left="360" w:hanging="450"/>
        <w:jc w:val="both"/>
        <w:rPr>
          <w:ins w:id="2292" w:author="Author"/>
          <w:rFonts w:ascii="Times New Roman" w:hAnsi="Times New Roman"/>
          <w:noProof/>
          <w:sz w:val="24"/>
        </w:rPr>
      </w:pPr>
      <w:ins w:id="2293" w:author="Author">
        <w:r w:rsidRPr="00C64DF1">
          <w:rPr>
            <w:rFonts w:ascii="Times New Roman" w:hAnsi="Times New Roman"/>
            <w:noProof/>
            <w:sz w:val="24"/>
          </w:rPr>
          <w:t>Institutions shall disclose this template on an annual basis</w:t>
        </w:r>
        <w:r w:rsidR="00807F0F">
          <w:rPr>
            <w:rFonts w:ascii="Times New Roman" w:hAnsi="Times New Roman"/>
            <w:noProof/>
            <w:sz w:val="24"/>
          </w:rPr>
          <w:t>, based on materiality assessment</w:t>
        </w:r>
        <w:r w:rsidRPr="00C64DF1">
          <w:rPr>
            <w:rFonts w:ascii="Times New Roman" w:hAnsi="Times New Roman"/>
            <w:noProof/>
            <w:sz w:val="24"/>
          </w:rPr>
          <w:t>.</w:t>
        </w:r>
      </w:ins>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24FEE938" w:rsidR="00E77292" w:rsidRPr="00E1637D" w:rsidRDefault="00E77292" w:rsidP="00D35812">
      <w:pPr>
        <w:jc w:val="both"/>
        <w:rPr>
          <w:rFonts w:ascii="Times New Roman" w:hAnsi="Times New Roman"/>
          <w:b/>
          <w:sz w:val="24"/>
          <w:u w:val="single"/>
          <w:lang w:val="en-GB"/>
          <w:rPrChange w:id="2294" w:author="Author">
            <w:rPr>
              <w:rFonts w:ascii="Times New Roman" w:hAnsi="Times New Roman"/>
              <w:b/>
              <w:sz w:val="24"/>
              <w:lang w:val="en-GB"/>
            </w:rPr>
          </w:rPrChange>
        </w:rPr>
      </w:pPr>
      <w:r w:rsidRPr="00E1637D">
        <w:rPr>
          <w:rFonts w:ascii="Times New Roman" w:hAnsi="Times New Roman"/>
          <w:b/>
          <w:sz w:val="24"/>
          <w:u w:val="single"/>
          <w:lang w:val="en-GB"/>
          <w:rPrChange w:id="2295" w:author="Author">
            <w:rPr>
              <w:rFonts w:ascii="Times New Roman" w:hAnsi="Times New Roman"/>
              <w:b/>
              <w:sz w:val="24"/>
              <w:lang w:val="en-GB"/>
            </w:rPr>
          </w:rPrChange>
        </w:rPr>
        <w:t xml:space="preserve">Template </w:t>
      </w:r>
      <w:r w:rsidR="00EF63C8" w:rsidRPr="00E1637D">
        <w:rPr>
          <w:rFonts w:ascii="Times New Roman" w:hAnsi="Times New Roman"/>
          <w:b/>
          <w:sz w:val="24"/>
          <w:u w:val="single"/>
          <w:lang w:val="en-GB"/>
          <w:rPrChange w:id="2296" w:author="Author">
            <w:rPr>
              <w:rFonts w:ascii="Times New Roman" w:hAnsi="Times New Roman"/>
              <w:b/>
              <w:sz w:val="24"/>
              <w:lang w:val="en-GB"/>
            </w:rPr>
          </w:rPrChange>
        </w:rPr>
        <w:t>10</w:t>
      </w:r>
      <w:r w:rsidRPr="00E1637D">
        <w:rPr>
          <w:rFonts w:ascii="Times New Roman" w:hAnsi="Times New Roman"/>
          <w:b/>
          <w:sz w:val="24"/>
          <w:u w:val="single"/>
          <w:lang w:val="en-GB"/>
          <w:rPrChange w:id="2297" w:author="Author">
            <w:rPr>
              <w:rFonts w:ascii="Times New Roman" w:hAnsi="Times New Roman"/>
              <w:b/>
              <w:sz w:val="24"/>
              <w:lang w:val="en-GB"/>
            </w:rPr>
          </w:rPrChange>
        </w:rPr>
        <w:t xml:space="preserve"> –</w:t>
      </w:r>
      <w:r w:rsidR="00AE31A8" w:rsidRPr="00E1637D">
        <w:rPr>
          <w:rFonts w:ascii="Times New Roman" w:hAnsi="Times New Roman"/>
          <w:b/>
          <w:sz w:val="24"/>
          <w:u w:val="single"/>
          <w:lang w:val="en-GB"/>
          <w:rPrChange w:id="2298" w:author="Author">
            <w:rPr>
              <w:rFonts w:ascii="Times New Roman" w:hAnsi="Times New Roman"/>
              <w:b/>
              <w:sz w:val="24"/>
              <w:lang w:val="en-GB"/>
            </w:rPr>
          </w:rPrChange>
        </w:rPr>
        <w:t xml:space="preserve"> </w:t>
      </w:r>
      <w:del w:id="2299" w:author="Author">
        <w:r w:rsidRPr="00E50FA4">
          <w:rPr>
            <w:rFonts w:ascii="Times New Roman" w:hAnsi="Times New Roman" w:cs="Times New Roman"/>
            <w:b/>
            <w:noProof/>
            <w:sz w:val="24"/>
            <w:lang w:val="en-GB"/>
          </w:rPr>
          <w:delText>Other climate change mitigating</w:delText>
        </w:r>
      </w:del>
      <w:ins w:id="2300" w:author="Author">
        <w:r w:rsidR="00AE31A8" w:rsidRPr="00C64DF1">
          <w:rPr>
            <w:rFonts w:ascii="Times New Roman" w:hAnsi="Times New Roman" w:cs="Times New Roman"/>
            <w:b/>
            <w:noProof/>
            <w:sz w:val="24"/>
            <w:u w:val="single"/>
            <w:lang w:val="en-GB"/>
          </w:rPr>
          <w:t>Mitigating</w:t>
        </w:r>
      </w:ins>
      <w:r w:rsidR="00AE31A8" w:rsidRPr="00E1637D">
        <w:rPr>
          <w:rFonts w:ascii="Times New Roman" w:hAnsi="Times New Roman"/>
          <w:b/>
          <w:sz w:val="24"/>
          <w:u w:val="single"/>
          <w:lang w:val="en-GB"/>
          <w:rPrChange w:id="2301" w:author="Author">
            <w:rPr>
              <w:rFonts w:ascii="Times New Roman" w:hAnsi="Times New Roman"/>
              <w:b/>
              <w:sz w:val="24"/>
              <w:lang w:val="en-GB"/>
            </w:rPr>
          </w:rPrChange>
        </w:rPr>
        <w:t xml:space="preserve"> actions </w:t>
      </w:r>
      <w:del w:id="2302" w:author="Author">
        <w:r w:rsidR="00C61CC1" w:rsidRPr="00E50FA4">
          <w:rPr>
            <w:rFonts w:ascii="Times New Roman" w:hAnsi="Times New Roman" w:cs="Times New Roman"/>
            <w:b/>
            <w:noProof/>
            <w:sz w:val="24"/>
            <w:lang w:val="en-GB"/>
          </w:rPr>
          <w:delText xml:space="preserve">that are not covered in </w:delText>
        </w:r>
        <w:r w:rsidR="008E0258" w:rsidRPr="00E50FA4">
          <w:rPr>
            <w:rFonts w:ascii="Times New Roman" w:hAnsi="Times New Roman" w:cs="Times New Roman"/>
            <w:b/>
            <w:noProof/>
            <w:sz w:val="24"/>
            <w:lang w:val="en-GB"/>
          </w:rPr>
          <w:delText>Regulation (</w:delText>
        </w:r>
      </w:del>
      <w:ins w:id="2303" w:author="Author">
        <w:r w:rsidR="00AE31A8" w:rsidRPr="00C64DF1">
          <w:rPr>
            <w:rFonts w:ascii="Times New Roman" w:hAnsi="Times New Roman" w:cs="Times New Roman"/>
            <w:b/>
            <w:noProof/>
            <w:sz w:val="24"/>
            <w:u w:val="single"/>
            <w:lang w:val="en-GB"/>
          </w:rPr>
          <w:t xml:space="preserve">outside the </w:t>
        </w:r>
      </w:ins>
      <w:r w:rsidR="00AE31A8" w:rsidRPr="00E1637D">
        <w:rPr>
          <w:rFonts w:ascii="Times New Roman" w:hAnsi="Times New Roman"/>
          <w:b/>
          <w:sz w:val="24"/>
          <w:u w:val="single"/>
          <w:lang w:val="en-GB"/>
          <w:rPrChange w:id="2304" w:author="Author">
            <w:rPr>
              <w:rFonts w:ascii="Times New Roman" w:hAnsi="Times New Roman"/>
              <w:b/>
              <w:sz w:val="24"/>
              <w:lang w:val="en-GB"/>
            </w:rPr>
          </w:rPrChange>
        </w:rPr>
        <w:t>EU</w:t>
      </w:r>
      <w:del w:id="2305" w:author="Author">
        <w:r w:rsidR="008E0258" w:rsidRPr="00E50FA4">
          <w:rPr>
            <w:rFonts w:ascii="Times New Roman" w:hAnsi="Times New Roman" w:cs="Times New Roman"/>
            <w:b/>
            <w:noProof/>
            <w:sz w:val="24"/>
            <w:lang w:val="en-GB"/>
          </w:rPr>
          <w:delText>) 2020/852</w:delText>
        </w:r>
      </w:del>
      <w:ins w:id="2306" w:author="Author">
        <w:r w:rsidR="00AE31A8" w:rsidRPr="00C64DF1">
          <w:rPr>
            <w:rFonts w:ascii="Times New Roman" w:hAnsi="Times New Roman" w:cs="Times New Roman"/>
            <w:b/>
            <w:noProof/>
            <w:sz w:val="24"/>
            <w:u w:val="single"/>
            <w:lang w:val="en-GB"/>
          </w:rPr>
          <w:t xml:space="preserve"> taxonomy: </w:t>
        </w:r>
        <w:r w:rsidR="00FF7DA0" w:rsidRPr="00C64DF1">
          <w:rPr>
            <w:rFonts w:ascii="Times New Roman" w:hAnsi="Times New Roman" w:cs="Times New Roman"/>
            <w:b/>
            <w:noProof/>
            <w:sz w:val="24"/>
            <w:u w:val="single"/>
            <w:lang w:val="en-GB"/>
          </w:rPr>
          <w:t xml:space="preserve">Assets </w:t>
        </w:r>
        <w:r w:rsidR="00FE3A4B" w:rsidRPr="00C64DF1">
          <w:rPr>
            <w:rFonts w:ascii="Times New Roman" w:hAnsi="Times New Roman" w:cs="Times New Roman"/>
            <w:b/>
            <w:noProof/>
            <w:sz w:val="24"/>
            <w:u w:val="single"/>
            <w:lang w:val="en-GB"/>
          </w:rPr>
          <w:t xml:space="preserve">contributing </w:t>
        </w:r>
        <w:r w:rsidR="002D76F0" w:rsidRPr="00C64DF1">
          <w:rPr>
            <w:rFonts w:ascii="Times New Roman" w:hAnsi="Times New Roman" w:cs="Times New Roman"/>
            <w:b/>
            <w:noProof/>
            <w:sz w:val="24"/>
            <w:u w:val="single"/>
            <w:lang w:val="en-GB"/>
          </w:rPr>
          <w:t xml:space="preserve">to </w:t>
        </w:r>
        <w:r w:rsidR="00B278FA" w:rsidRPr="00C64DF1">
          <w:rPr>
            <w:rFonts w:ascii="Times New Roman" w:hAnsi="Times New Roman" w:cs="Times New Roman"/>
            <w:b/>
            <w:noProof/>
            <w:sz w:val="24"/>
            <w:u w:val="single"/>
            <w:lang w:val="en-GB"/>
          </w:rPr>
          <w:t xml:space="preserve">sustainability </w:t>
        </w:r>
        <w:r w:rsidR="005A4AE9" w:rsidRPr="00C64DF1">
          <w:rPr>
            <w:rFonts w:ascii="Times New Roman" w:hAnsi="Times New Roman" w:cs="Times New Roman"/>
            <w:b/>
            <w:noProof/>
            <w:sz w:val="24"/>
            <w:u w:val="single"/>
            <w:lang w:val="en-GB"/>
          </w:rPr>
          <w:t xml:space="preserve">and transition </w:t>
        </w:r>
        <w:r w:rsidR="00746194" w:rsidRPr="00C64DF1">
          <w:rPr>
            <w:rFonts w:ascii="Times New Roman" w:hAnsi="Times New Roman" w:cs="Times New Roman"/>
            <w:b/>
            <w:noProof/>
            <w:sz w:val="24"/>
            <w:u w:val="single"/>
            <w:lang w:val="en-GB"/>
          </w:rPr>
          <w:t>finance</w:t>
        </w:r>
        <w:r w:rsidR="008E5979" w:rsidRPr="00C64DF1">
          <w:rPr>
            <w:rFonts w:ascii="Times New Roman" w:hAnsi="Times New Roman" w:cs="Times New Roman"/>
            <w:b/>
            <w:noProof/>
            <w:sz w:val="24"/>
            <w:u w:val="single"/>
            <w:lang w:val="en-GB"/>
          </w:rPr>
          <w:t xml:space="preserve"> </w:t>
        </w:r>
      </w:ins>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1F0CA8A4" w:rsidR="003C237A" w:rsidRDefault="00E77292" w:rsidP="00D50147">
      <w:pPr>
        <w:pStyle w:val="ListParagraph"/>
        <w:numPr>
          <w:ilvl w:val="0"/>
          <w:numId w:val="24"/>
        </w:numPr>
        <w:tabs>
          <w:tab w:val="left" w:pos="567"/>
        </w:tabs>
        <w:spacing w:before="120" w:after="120" w:line="259" w:lineRule="auto"/>
        <w:ind w:left="0"/>
        <w:jc w:val="both"/>
        <w:rPr>
          <w:ins w:id="2307" w:author="Author"/>
          <w:rFonts w:ascii="Times New Roman" w:hAnsi="Times New Roman"/>
          <w:sz w:val="24"/>
          <w:szCs w:val="24"/>
        </w:rPr>
      </w:pPr>
      <w:r w:rsidRPr="221E7681">
        <w:rPr>
          <w:rFonts w:ascii="Times New Roman" w:hAnsi="Times New Roman"/>
          <w:sz w:val="24"/>
          <w:szCs w:val="24"/>
        </w:rPr>
        <w:t xml:space="preserve">This template covers </w:t>
      </w:r>
      <w:del w:id="2308" w:author="Author">
        <w:r w:rsidRPr="00E50FA4">
          <w:rPr>
            <w:rFonts w:ascii="Times New Roman" w:hAnsi="Times New Roman"/>
            <w:noProof/>
            <w:sz w:val="24"/>
          </w:rPr>
          <w:delText>other climate change</w:delText>
        </w:r>
      </w:del>
      <w:ins w:id="2309" w:author="Author">
        <w:r w:rsidR="00E173B3" w:rsidRPr="221E7681">
          <w:rPr>
            <w:rFonts w:ascii="Times New Roman" w:hAnsi="Times New Roman"/>
            <w:sz w:val="24"/>
            <w:szCs w:val="24"/>
          </w:rPr>
          <w:t>institutions’</w:t>
        </w:r>
        <w:r w:rsidRPr="221E7681">
          <w:rPr>
            <w:rFonts w:ascii="Times New Roman" w:hAnsi="Times New Roman"/>
            <w:sz w:val="24"/>
            <w:szCs w:val="24"/>
          </w:rPr>
          <w:t xml:space="preserve"> </w:t>
        </w:r>
        <w:r w:rsidR="007F3AF1" w:rsidRPr="221E7681">
          <w:rPr>
            <w:rFonts w:ascii="Times New Roman" w:hAnsi="Times New Roman"/>
            <w:sz w:val="24"/>
            <w:szCs w:val="24"/>
          </w:rPr>
          <w:t>environmental risk</w:t>
        </w:r>
      </w:ins>
      <w:r w:rsidR="007F3AF1" w:rsidRPr="221E7681">
        <w:rPr>
          <w:rFonts w:ascii="Times New Roman" w:hAnsi="Times New Roman"/>
          <w:sz w:val="24"/>
          <w:szCs w:val="24"/>
        </w:rPr>
        <w:t xml:space="preserve"> </w:t>
      </w:r>
      <w:r w:rsidRPr="221E7681">
        <w:rPr>
          <w:rFonts w:ascii="Times New Roman" w:hAnsi="Times New Roman"/>
          <w:sz w:val="24"/>
          <w:szCs w:val="24"/>
        </w:rPr>
        <w:t xml:space="preserve">mitigating actions </w:t>
      </w:r>
      <w:del w:id="2310" w:author="Author">
        <w:r w:rsidRPr="00E50FA4">
          <w:rPr>
            <w:rFonts w:ascii="Times New Roman" w:hAnsi="Times New Roman"/>
            <w:noProof/>
            <w:sz w:val="24"/>
          </w:rPr>
          <w:delText xml:space="preserve">and includes </w:delText>
        </w:r>
      </w:del>
      <w:ins w:id="2311" w:author="Author">
        <w:r w:rsidR="00E173B3" w:rsidRPr="221E7681">
          <w:rPr>
            <w:rFonts w:ascii="Times New Roman" w:hAnsi="Times New Roman"/>
            <w:sz w:val="24"/>
            <w:szCs w:val="24"/>
          </w:rPr>
          <w:t xml:space="preserve">other than </w:t>
        </w:r>
        <w:r w:rsidR="00664881" w:rsidRPr="221E7681">
          <w:rPr>
            <w:rFonts w:ascii="Times New Roman" w:hAnsi="Times New Roman"/>
            <w:sz w:val="24"/>
            <w:szCs w:val="24"/>
          </w:rPr>
          <w:t>taxonomy</w:t>
        </w:r>
        <w:r w:rsidR="001B2D99" w:rsidRPr="221E7681">
          <w:rPr>
            <w:rFonts w:ascii="Times New Roman" w:hAnsi="Times New Roman"/>
            <w:sz w:val="24"/>
            <w:szCs w:val="24"/>
          </w:rPr>
          <w:t>-</w:t>
        </w:r>
        <w:r w:rsidR="00664881" w:rsidRPr="221E7681">
          <w:rPr>
            <w:rFonts w:ascii="Times New Roman" w:hAnsi="Times New Roman"/>
            <w:sz w:val="24"/>
            <w:szCs w:val="24"/>
          </w:rPr>
          <w:t xml:space="preserve">aligned </w:t>
        </w:r>
      </w:ins>
      <w:r w:rsidR="00D21AA2" w:rsidRPr="221E7681">
        <w:rPr>
          <w:rFonts w:ascii="Times New Roman" w:hAnsi="Times New Roman"/>
          <w:sz w:val="24"/>
          <w:szCs w:val="24"/>
        </w:rPr>
        <w:t xml:space="preserve">exposures </w:t>
      </w:r>
      <w:del w:id="2312" w:author="Author">
        <w:r w:rsidRPr="00E50FA4">
          <w:rPr>
            <w:rFonts w:ascii="Times New Roman" w:hAnsi="Times New Roman"/>
            <w:noProof/>
            <w:sz w:val="24"/>
          </w:rPr>
          <w:delText>of the institu</w:delText>
        </w:r>
        <w:r w:rsidR="002F5976" w:rsidRPr="00E50FA4">
          <w:rPr>
            <w:rFonts w:ascii="Times New Roman" w:hAnsi="Times New Roman"/>
            <w:noProof/>
            <w:sz w:val="24"/>
          </w:rPr>
          <w:delText>ti</w:delText>
        </w:r>
        <w:r w:rsidRPr="00E50FA4">
          <w:rPr>
            <w:rFonts w:ascii="Times New Roman" w:hAnsi="Times New Roman"/>
            <w:noProof/>
            <w:sz w:val="24"/>
          </w:rPr>
          <w:delText xml:space="preserve">ons that are not </w:delText>
        </w:r>
        <w:r w:rsidR="00664881" w:rsidRPr="00E50FA4">
          <w:rPr>
            <w:rFonts w:ascii="Times New Roman" w:hAnsi="Times New Roman"/>
            <w:noProof/>
            <w:sz w:val="24"/>
          </w:rPr>
          <w:delText>taxonomy</w:delText>
        </w:r>
        <w:r w:rsidR="001B2D99" w:rsidRPr="00E50FA4">
          <w:rPr>
            <w:rFonts w:ascii="Times New Roman" w:hAnsi="Times New Roman"/>
            <w:noProof/>
            <w:sz w:val="24"/>
          </w:rPr>
          <w:delText>-</w:delText>
        </w:r>
        <w:r w:rsidR="00664881" w:rsidRPr="00E50FA4">
          <w:rPr>
            <w:rFonts w:ascii="Times New Roman" w:hAnsi="Times New Roman"/>
            <w:noProof/>
            <w:sz w:val="24"/>
          </w:rPr>
          <w:delText xml:space="preserve">aligned </w:delText>
        </w:r>
      </w:del>
      <w:r w:rsidR="00363DC4" w:rsidRPr="221E7681">
        <w:rPr>
          <w:rFonts w:ascii="Times New Roman" w:eastAsia="Times New Roman" w:hAnsi="Times New Roman"/>
          <w:sz w:val="24"/>
          <w:szCs w:val="24"/>
        </w:rPr>
        <w:t xml:space="preserve">as </w:t>
      </w:r>
      <w:r w:rsidR="001D4928" w:rsidRPr="221E7681">
        <w:rPr>
          <w:rFonts w:ascii="Times New Roman" w:eastAsia="Times New Roman" w:hAnsi="Times New Roman"/>
          <w:sz w:val="24"/>
          <w:szCs w:val="24"/>
        </w:rPr>
        <w:t>referred to in</w:t>
      </w:r>
      <w:r w:rsidR="00363DC4" w:rsidRPr="221E7681">
        <w:rPr>
          <w:rFonts w:ascii="Times New Roman" w:eastAsia="Times New Roman" w:hAnsi="Times New Roman"/>
          <w:sz w:val="24"/>
          <w:szCs w:val="24"/>
        </w:rPr>
        <w:t xml:space="preserve"> </w:t>
      </w:r>
      <w:r w:rsidR="00363DC4" w:rsidRPr="221E7681">
        <w:rPr>
          <w:rFonts w:ascii="Times New Roman" w:hAnsi="Times New Roman"/>
          <w:sz w:val="24"/>
          <w:szCs w:val="24"/>
        </w:rPr>
        <w:t>Regulation (EU) 2020/852</w:t>
      </w:r>
      <w:del w:id="2313" w:author="Author">
        <w:r w:rsidR="00363DC4" w:rsidRPr="00E50FA4">
          <w:rPr>
            <w:rFonts w:ascii="Times New Roman" w:hAnsi="Times New Roman"/>
            <w:noProof/>
            <w:sz w:val="24"/>
          </w:rPr>
          <w:delText xml:space="preserve"> </w:delText>
        </w:r>
        <w:r w:rsidR="00664881" w:rsidRPr="00E50FA4">
          <w:rPr>
            <w:rFonts w:ascii="Times New Roman" w:hAnsi="Times New Roman"/>
            <w:noProof/>
            <w:sz w:val="24"/>
          </w:rPr>
          <w:delText>according to</w:delText>
        </w:r>
        <w:r w:rsidRPr="00E50FA4">
          <w:rPr>
            <w:rFonts w:ascii="Times New Roman" w:hAnsi="Times New Roman"/>
            <w:noProof/>
            <w:sz w:val="24"/>
          </w:rPr>
          <w:delText xml:space="preserve"> template</w:delText>
        </w:r>
        <w:r w:rsidR="002F5976" w:rsidRPr="00E50FA4">
          <w:rPr>
            <w:rFonts w:ascii="Times New Roman" w:hAnsi="Times New Roman"/>
            <w:noProof/>
            <w:sz w:val="24"/>
          </w:rPr>
          <w:delText>s</w:delText>
        </w:r>
        <w:r w:rsidR="00F83F48" w:rsidRPr="00E50FA4">
          <w:rPr>
            <w:rFonts w:ascii="Times New Roman" w:hAnsi="Times New Roman"/>
            <w:noProof/>
            <w:sz w:val="24"/>
          </w:rPr>
          <w:delText xml:space="preserve"> </w:delText>
        </w:r>
        <w:r w:rsidR="001B151C" w:rsidRPr="00E50FA4">
          <w:rPr>
            <w:rFonts w:ascii="Times New Roman" w:hAnsi="Times New Roman"/>
            <w:noProof/>
            <w:sz w:val="24"/>
          </w:rPr>
          <w:delText>7</w:delText>
        </w:r>
        <w:r w:rsidRPr="00E50FA4">
          <w:rPr>
            <w:rFonts w:ascii="Times New Roman" w:hAnsi="Times New Roman"/>
            <w:noProof/>
            <w:sz w:val="24"/>
          </w:rPr>
          <w:delText xml:space="preserve"> and </w:delText>
        </w:r>
        <w:r w:rsidR="001B151C" w:rsidRPr="00E50FA4">
          <w:rPr>
            <w:rFonts w:ascii="Times New Roman" w:hAnsi="Times New Roman"/>
            <w:noProof/>
            <w:sz w:val="24"/>
          </w:rPr>
          <w:delText>8</w:delText>
        </w:r>
        <w:r w:rsidR="00664881" w:rsidRPr="00E50FA4">
          <w:rPr>
            <w:rFonts w:ascii="Times New Roman" w:hAnsi="Times New Roman"/>
            <w:noProof/>
            <w:sz w:val="24"/>
          </w:rPr>
          <w:delText xml:space="preserve"> but that still </w:delText>
        </w:r>
      </w:del>
      <w:ins w:id="2314" w:author="Author">
        <w:r w:rsidR="00D21AA2" w:rsidRPr="221E7681">
          <w:rPr>
            <w:rFonts w:ascii="Times New Roman" w:hAnsi="Times New Roman"/>
            <w:sz w:val="24"/>
            <w:szCs w:val="24"/>
          </w:rPr>
          <w:t xml:space="preserve">. The scope of this template is </w:t>
        </w:r>
        <w:r w:rsidR="00F72551" w:rsidRPr="221E7681">
          <w:rPr>
            <w:rFonts w:ascii="Times New Roman" w:hAnsi="Times New Roman"/>
            <w:sz w:val="24"/>
            <w:szCs w:val="24"/>
          </w:rPr>
          <w:t xml:space="preserve">institutions’ </w:t>
        </w:r>
        <w:r w:rsidR="59A4874A" w:rsidRPr="221E7681">
          <w:rPr>
            <w:rFonts w:ascii="Times New Roman" w:hAnsi="Times New Roman"/>
            <w:noProof/>
            <w:sz w:val="24"/>
            <w:szCs w:val="24"/>
          </w:rPr>
          <w:t xml:space="preserve">investments (assets side) </w:t>
        </w:r>
        <w:r w:rsidR="00F72551" w:rsidRPr="221E7681">
          <w:rPr>
            <w:rFonts w:ascii="Times New Roman" w:hAnsi="Times New Roman"/>
            <w:sz w:val="24"/>
            <w:szCs w:val="24"/>
          </w:rPr>
          <w:t xml:space="preserve">that </w:t>
        </w:r>
      </w:ins>
      <w:r w:rsidR="00664881" w:rsidRPr="221E7681">
        <w:rPr>
          <w:rFonts w:ascii="Times New Roman" w:hAnsi="Times New Roman"/>
          <w:sz w:val="24"/>
          <w:szCs w:val="24"/>
        </w:rPr>
        <w:t xml:space="preserve">support </w:t>
      </w:r>
      <w:ins w:id="2315" w:author="Author">
        <w:r w:rsidR="00F72551" w:rsidRPr="221E7681">
          <w:rPr>
            <w:rFonts w:ascii="Times New Roman" w:hAnsi="Times New Roman"/>
            <w:sz w:val="24"/>
            <w:szCs w:val="24"/>
          </w:rPr>
          <w:t xml:space="preserve">their </w:t>
        </w:r>
      </w:ins>
      <w:r w:rsidR="00664881" w:rsidRPr="221E7681">
        <w:rPr>
          <w:rFonts w:ascii="Times New Roman" w:hAnsi="Times New Roman"/>
          <w:sz w:val="24"/>
          <w:szCs w:val="24"/>
        </w:rPr>
        <w:t xml:space="preserve">counterparties in </w:t>
      </w:r>
      <w:del w:id="2316" w:author="Author">
        <w:r w:rsidR="00664881" w:rsidRPr="00E50FA4">
          <w:rPr>
            <w:rFonts w:ascii="Times New Roman" w:hAnsi="Times New Roman"/>
            <w:noProof/>
            <w:sz w:val="24"/>
          </w:rPr>
          <w:delText xml:space="preserve">the transition </w:delText>
        </w:r>
      </w:del>
      <w:ins w:id="2317" w:author="Author">
        <w:r w:rsidR="00691F90" w:rsidRPr="221E7681">
          <w:rPr>
            <w:rFonts w:ascii="Times New Roman" w:hAnsi="Times New Roman"/>
            <w:sz w:val="24"/>
            <w:szCs w:val="24"/>
          </w:rPr>
          <w:t>cont</w:t>
        </w:r>
        <w:r w:rsidR="00B4438E">
          <w:rPr>
            <w:rFonts w:ascii="Times New Roman" w:hAnsi="Times New Roman"/>
            <w:sz w:val="24"/>
            <w:szCs w:val="24"/>
          </w:rPr>
          <w:t>r</w:t>
        </w:r>
        <w:r w:rsidR="00691F90" w:rsidRPr="221E7681">
          <w:rPr>
            <w:rFonts w:ascii="Times New Roman" w:hAnsi="Times New Roman"/>
            <w:sz w:val="24"/>
            <w:szCs w:val="24"/>
          </w:rPr>
          <w:t xml:space="preserve">ibuting </w:t>
        </w:r>
        <w:r w:rsidR="00893F3E" w:rsidRPr="221E7681">
          <w:rPr>
            <w:rFonts w:ascii="Times New Roman" w:hAnsi="Times New Roman"/>
            <w:sz w:val="24"/>
            <w:szCs w:val="24"/>
          </w:rPr>
          <w:t>to</w:t>
        </w:r>
        <w:r w:rsidR="00157B71" w:rsidRPr="221E7681">
          <w:rPr>
            <w:rFonts w:ascii="Times New Roman" w:hAnsi="Times New Roman"/>
            <w:sz w:val="24"/>
            <w:szCs w:val="24"/>
          </w:rPr>
          <w:t xml:space="preserve"> </w:t>
        </w:r>
        <w:r w:rsidR="00664881" w:rsidRPr="221E7681">
          <w:rPr>
            <w:rFonts w:ascii="Times New Roman" w:hAnsi="Times New Roman"/>
            <w:sz w:val="24"/>
            <w:szCs w:val="24"/>
          </w:rPr>
          <w:t xml:space="preserve">the </w:t>
        </w:r>
        <w:r w:rsidR="00460CAA" w:rsidRPr="221E7681">
          <w:rPr>
            <w:rFonts w:ascii="Times New Roman" w:hAnsi="Times New Roman"/>
            <w:sz w:val="24"/>
            <w:szCs w:val="24"/>
          </w:rPr>
          <w:t xml:space="preserve">six </w:t>
        </w:r>
        <w:r w:rsidR="00C30C86" w:rsidRPr="221E7681">
          <w:rPr>
            <w:rFonts w:ascii="Times New Roman" w:hAnsi="Times New Roman"/>
            <w:sz w:val="24"/>
            <w:szCs w:val="24"/>
          </w:rPr>
          <w:t>environmental objectives as defined in the Taxonomy Regulation</w:t>
        </w:r>
        <w:r w:rsidR="000B2A83" w:rsidRPr="221E7681">
          <w:rPr>
            <w:rFonts w:ascii="Times New Roman" w:hAnsi="Times New Roman"/>
            <w:sz w:val="24"/>
            <w:szCs w:val="24"/>
          </w:rPr>
          <w:t xml:space="preserve"> but are not categori</w:t>
        </w:r>
        <w:r w:rsidR="007C6AB1">
          <w:rPr>
            <w:rFonts w:ascii="Times New Roman" w:hAnsi="Times New Roman"/>
            <w:sz w:val="24"/>
            <w:szCs w:val="24"/>
          </w:rPr>
          <w:t>s</w:t>
        </w:r>
        <w:r w:rsidR="000B2A83" w:rsidRPr="221E7681">
          <w:rPr>
            <w:rFonts w:ascii="Times New Roman" w:hAnsi="Times New Roman"/>
            <w:sz w:val="24"/>
            <w:szCs w:val="24"/>
          </w:rPr>
          <w:t>e</w:t>
        </w:r>
        <w:r w:rsidR="001C6030" w:rsidRPr="221E7681">
          <w:rPr>
            <w:rFonts w:ascii="Times New Roman" w:hAnsi="Times New Roman"/>
            <w:sz w:val="24"/>
            <w:szCs w:val="24"/>
          </w:rPr>
          <w:t>d</w:t>
        </w:r>
        <w:r w:rsidR="001152BD" w:rsidRPr="221E7681">
          <w:rPr>
            <w:rFonts w:ascii="Times New Roman" w:hAnsi="Times New Roman"/>
            <w:sz w:val="24"/>
            <w:szCs w:val="24"/>
          </w:rPr>
          <w:t xml:space="preserve"> and disclosed</w:t>
        </w:r>
        <w:r w:rsidR="000B2A83" w:rsidRPr="221E7681">
          <w:rPr>
            <w:rFonts w:ascii="Times New Roman" w:hAnsi="Times New Roman"/>
            <w:sz w:val="24"/>
            <w:szCs w:val="24"/>
          </w:rPr>
          <w:t xml:space="preserve"> under </w:t>
        </w:r>
        <w:r w:rsidR="001C6030" w:rsidRPr="221E7681">
          <w:rPr>
            <w:rFonts w:ascii="Times New Roman" w:hAnsi="Times New Roman"/>
            <w:sz w:val="24"/>
            <w:szCs w:val="24"/>
          </w:rPr>
          <w:t xml:space="preserve">templates 6 (i.e. in GAR) </w:t>
        </w:r>
      </w:ins>
      <w:r w:rsidR="001C6030" w:rsidRPr="221E7681">
        <w:rPr>
          <w:rFonts w:ascii="Times New Roman" w:hAnsi="Times New Roman"/>
          <w:sz w:val="24"/>
          <w:szCs w:val="24"/>
        </w:rPr>
        <w:t xml:space="preserve">and </w:t>
      </w:r>
      <w:del w:id="2318" w:author="Author">
        <w:r w:rsidR="00664881" w:rsidRPr="00E50FA4">
          <w:rPr>
            <w:rFonts w:ascii="Times New Roman" w:hAnsi="Times New Roman"/>
            <w:noProof/>
            <w:sz w:val="24"/>
          </w:rPr>
          <w:delText>adaptation process for the objectives of climate change mitigation</w:delText>
        </w:r>
      </w:del>
      <w:ins w:id="2319" w:author="Author">
        <w:r w:rsidR="001C6030" w:rsidRPr="221E7681">
          <w:rPr>
            <w:rFonts w:ascii="Times New Roman" w:hAnsi="Times New Roman"/>
            <w:sz w:val="24"/>
            <w:szCs w:val="24"/>
          </w:rPr>
          <w:t>9 (</w:t>
        </w:r>
        <w:r w:rsidR="007472C8" w:rsidRPr="221E7681">
          <w:rPr>
            <w:rFonts w:ascii="Times New Roman" w:hAnsi="Times New Roman"/>
            <w:sz w:val="24"/>
            <w:szCs w:val="24"/>
          </w:rPr>
          <w:t xml:space="preserve">i.e. </w:t>
        </w:r>
        <w:r w:rsidR="007472C8" w:rsidRPr="221E7681">
          <w:rPr>
            <w:rFonts w:ascii="Times New Roman" w:hAnsi="Times New Roman"/>
            <w:noProof/>
            <w:sz w:val="24"/>
            <w:szCs w:val="24"/>
          </w:rPr>
          <w:t>under BTAR)</w:t>
        </w:r>
        <w:r w:rsidR="66C28CA6" w:rsidRPr="221E7681">
          <w:rPr>
            <w:rFonts w:ascii="Times New Roman" w:hAnsi="Times New Roman"/>
            <w:noProof/>
            <w:sz w:val="24"/>
            <w:szCs w:val="24"/>
          </w:rPr>
          <w:t>, includ</w:t>
        </w:r>
        <w:r w:rsidR="0065737A">
          <w:rPr>
            <w:rFonts w:ascii="Times New Roman" w:hAnsi="Times New Roman"/>
            <w:noProof/>
            <w:sz w:val="24"/>
            <w:szCs w:val="24"/>
          </w:rPr>
          <w:t>i</w:t>
        </w:r>
        <w:r w:rsidR="66C28CA6" w:rsidRPr="221E7681">
          <w:rPr>
            <w:rFonts w:ascii="Times New Roman" w:hAnsi="Times New Roman"/>
            <w:noProof/>
            <w:sz w:val="24"/>
            <w:szCs w:val="24"/>
          </w:rPr>
          <w:t xml:space="preserve">ng assets </w:t>
        </w:r>
        <w:r w:rsidR="00B428BE">
          <w:rPr>
            <w:rFonts w:ascii="Times New Roman" w:hAnsi="Times New Roman"/>
            <w:noProof/>
            <w:sz w:val="24"/>
            <w:szCs w:val="24"/>
          </w:rPr>
          <w:t xml:space="preserve">that </w:t>
        </w:r>
        <w:r w:rsidR="66C28CA6" w:rsidRPr="221E7681">
          <w:rPr>
            <w:rFonts w:ascii="Times New Roman" w:hAnsi="Times New Roman"/>
            <w:noProof/>
            <w:sz w:val="24"/>
            <w:szCs w:val="24"/>
          </w:rPr>
          <w:t>are linked to transition finance.</w:t>
        </w:r>
      </w:ins>
    </w:p>
    <w:p w14:paraId="40C44F12" w14:textId="2872EA0B" w:rsidR="00006E5E" w:rsidRPr="00E50FA4" w:rsidRDefault="00006E5E" w:rsidP="00E1637D">
      <w:pPr>
        <w:pStyle w:val="ListParagraph"/>
        <w:numPr>
          <w:ilvl w:val="0"/>
          <w:numId w:val="24"/>
        </w:numPr>
        <w:tabs>
          <w:tab w:val="left" w:pos="567"/>
        </w:tabs>
        <w:spacing w:before="120" w:after="120" w:line="259" w:lineRule="auto"/>
        <w:ind w:left="0"/>
        <w:jc w:val="both"/>
        <w:rPr>
          <w:rFonts w:ascii="Times New Roman" w:hAnsi="Times New Roman"/>
          <w:sz w:val="24"/>
          <w:szCs w:val="24"/>
        </w:rPr>
        <w:pPrChange w:id="2320" w:author="Author">
          <w:pPr>
            <w:pStyle w:val="ListParagraph"/>
            <w:numPr>
              <w:numId w:val="24"/>
            </w:numPr>
            <w:tabs>
              <w:tab w:val="left" w:pos="567"/>
            </w:tabs>
            <w:spacing w:before="120" w:after="120"/>
            <w:ind w:left="0" w:hanging="360"/>
            <w:jc w:val="both"/>
          </w:pPr>
        </w:pPrChange>
      </w:pPr>
      <w:ins w:id="2321" w:author="Author">
        <w:r>
          <w:rPr>
            <w:rFonts w:ascii="Times New Roman" w:hAnsi="Times New Roman"/>
            <w:noProof/>
            <w:sz w:val="24"/>
            <w:szCs w:val="24"/>
          </w:rPr>
          <w:t xml:space="preserve">This template shall cover </w:t>
        </w:r>
        <w:r w:rsidR="006F14D2">
          <w:rPr>
            <w:rFonts w:ascii="Times New Roman" w:hAnsi="Times New Roman"/>
            <w:noProof/>
            <w:sz w:val="24"/>
            <w:szCs w:val="24"/>
          </w:rPr>
          <w:t>assets</w:t>
        </w:r>
        <w:r w:rsidR="008D087B">
          <w:rPr>
            <w:rFonts w:ascii="Times New Roman" w:hAnsi="Times New Roman"/>
            <w:noProof/>
            <w:sz w:val="24"/>
            <w:szCs w:val="24"/>
          </w:rPr>
          <w:t xml:space="preserve"> that are clasisfied by the institution as green </w:t>
        </w:r>
        <w:r w:rsidR="00DC00D3">
          <w:rPr>
            <w:rFonts w:ascii="Times New Roman" w:hAnsi="Times New Roman"/>
            <w:noProof/>
            <w:sz w:val="24"/>
            <w:szCs w:val="24"/>
          </w:rPr>
          <w:t>beyon</w:t>
        </w:r>
        <w:r w:rsidR="008D087B">
          <w:rPr>
            <w:rFonts w:ascii="Times New Roman" w:hAnsi="Times New Roman"/>
            <w:noProof/>
            <w:sz w:val="24"/>
            <w:szCs w:val="24"/>
          </w:rPr>
          <w:t>d</w:t>
        </w:r>
        <w:r w:rsidR="00DC00D3">
          <w:rPr>
            <w:rFonts w:ascii="Times New Roman" w:hAnsi="Times New Roman"/>
            <w:noProof/>
            <w:sz w:val="24"/>
            <w:szCs w:val="24"/>
          </w:rPr>
          <w:t xml:space="preserve"> </w:t>
        </w:r>
        <w:r w:rsidR="008D087B">
          <w:rPr>
            <w:rFonts w:ascii="Times New Roman" w:hAnsi="Times New Roman"/>
            <w:noProof/>
            <w:sz w:val="24"/>
            <w:szCs w:val="24"/>
          </w:rPr>
          <w:t xml:space="preserve">the </w:t>
        </w:r>
        <w:r w:rsidR="00DC00D3">
          <w:rPr>
            <w:rFonts w:ascii="Times New Roman" w:hAnsi="Times New Roman"/>
            <w:noProof/>
            <w:sz w:val="24"/>
            <w:szCs w:val="24"/>
          </w:rPr>
          <w:t>taxonomy</w:t>
        </w:r>
      </w:ins>
      <w:r w:rsidR="00DC00D3">
        <w:rPr>
          <w:rFonts w:ascii="Times New Roman" w:hAnsi="Times New Roman"/>
          <w:noProof/>
          <w:sz w:val="24"/>
          <w:szCs w:val="24"/>
        </w:rPr>
        <w:t xml:space="preserve"> </w:t>
      </w:r>
      <w:r w:rsidR="004319C3">
        <w:rPr>
          <w:rFonts w:ascii="Times New Roman" w:hAnsi="Times New Roman"/>
          <w:noProof/>
          <w:sz w:val="24"/>
          <w:szCs w:val="24"/>
        </w:rPr>
        <w:t xml:space="preserve">and </w:t>
      </w:r>
      <w:del w:id="2322" w:author="Author">
        <w:r w:rsidR="00664881" w:rsidRPr="00E50FA4">
          <w:rPr>
            <w:rFonts w:ascii="Times New Roman" w:hAnsi="Times New Roman"/>
            <w:noProof/>
            <w:sz w:val="24"/>
          </w:rPr>
          <w:delText>climate change adaptation</w:delText>
        </w:r>
        <w:r w:rsidR="00C61CC1" w:rsidRPr="00E50FA4">
          <w:rPr>
            <w:rFonts w:ascii="Times New Roman" w:hAnsi="Times New Roman"/>
            <w:noProof/>
            <w:sz w:val="24"/>
          </w:rPr>
          <w:delText>. Th</w:delText>
        </w:r>
        <w:r w:rsidR="00A1707C" w:rsidRPr="00E50FA4">
          <w:rPr>
            <w:rFonts w:ascii="Times New Roman" w:hAnsi="Times New Roman"/>
            <w:noProof/>
            <w:sz w:val="24"/>
          </w:rPr>
          <w:delText>o</w:delText>
        </w:r>
        <w:r w:rsidR="00C61CC1" w:rsidRPr="00E50FA4">
          <w:rPr>
            <w:rFonts w:ascii="Times New Roman" w:hAnsi="Times New Roman"/>
            <w:noProof/>
            <w:sz w:val="24"/>
          </w:rPr>
          <w:delText>se mitigating actions</w:delText>
        </w:r>
      </w:del>
      <w:ins w:id="2323" w:author="Author">
        <w:r w:rsidR="00120A2B">
          <w:rPr>
            <w:rFonts w:ascii="Times New Roman" w:hAnsi="Times New Roman"/>
            <w:noProof/>
            <w:sz w:val="24"/>
            <w:szCs w:val="24"/>
          </w:rPr>
          <w:t xml:space="preserve">those related to </w:t>
        </w:r>
        <w:r w:rsidR="004319C3">
          <w:rPr>
            <w:rFonts w:ascii="Times New Roman" w:hAnsi="Times New Roman"/>
            <w:noProof/>
            <w:sz w:val="24"/>
            <w:szCs w:val="24"/>
          </w:rPr>
          <w:t>transition finance</w:t>
        </w:r>
        <w:r w:rsidR="006F14D2">
          <w:rPr>
            <w:rFonts w:ascii="Times New Roman" w:hAnsi="Times New Roman"/>
            <w:noProof/>
            <w:sz w:val="24"/>
            <w:szCs w:val="24"/>
          </w:rPr>
          <w:t xml:space="preserve"> in </w:t>
        </w:r>
        <w:r w:rsidR="004745C4">
          <w:rPr>
            <w:rFonts w:ascii="Times New Roman" w:hAnsi="Times New Roman"/>
            <w:noProof/>
            <w:sz w:val="24"/>
            <w:szCs w:val="24"/>
          </w:rPr>
          <w:t>accordance with the</w:t>
        </w:r>
        <w:r w:rsidR="00A50B27">
          <w:rPr>
            <w:rFonts w:ascii="Times New Roman" w:hAnsi="Times New Roman"/>
            <w:noProof/>
            <w:sz w:val="24"/>
            <w:szCs w:val="24"/>
          </w:rPr>
          <w:t xml:space="preserve"> institutions’</w:t>
        </w:r>
        <w:r w:rsidR="004745C4">
          <w:rPr>
            <w:rFonts w:ascii="Times New Roman" w:hAnsi="Times New Roman"/>
            <w:noProof/>
            <w:sz w:val="24"/>
            <w:szCs w:val="24"/>
          </w:rPr>
          <w:t xml:space="preserve"> own definitions</w:t>
        </w:r>
      </w:ins>
      <w:r w:rsidR="004745C4">
        <w:rPr>
          <w:rFonts w:ascii="Times New Roman" w:hAnsi="Times New Roman"/>
          <w:noProof/>
          <w:sz w:val="24"/>
          <w:szCs w:val="24"/>
        </w:rPr>
        <w:t xml:space="preserve"> and </w:t>
      </w:r>
      <w:del w:id="2324" w:author="Author">
        <w:r w:rsidR="00C61CC1" w:rsidRPr="00E50FA4">
          <w:rPr>
            <w:rFonts w:ascii="Times New Roman" w:hAnsi="Times New Roman"/>
            <w:noProof/>
            <w:sz w:val="24"/>
          </w:rPr>
          <w:delText>activities shall include</w:delText>
        </w:r>
        <w:r w:rsidR="001B151C" w:rsidRPr="00E50FA4">
          <w:rPr>
            <w:rFonts w:ascii="Times New Roman" w:hAnsi="Times New Roman"/>
            <w:noProof/>
            <w:sz w:val="24"/>
          </w:rPr>
          <w:delText xml:space="preserve"> bonds and loans issued under </w:delText>
        </w:r>
      </w:del>
      <w:ins w:id="2325" w:author="Author">
        <w:r w:rsidR="004745C4">
          <w:rPr>
            <w:rFonts w:ascii="Times New Roman" w:hAnsi="Times New Roman"/>
            <w:noProof/>
            <w:sz w:val="24"/>
            <w:szCs w:val="24"/>
          </w:rPr>
          <w:t xml:space="preserve">criteria </w:t>
        </w:r>
        <w:r w:rsidR="00802CE2">
          <w:rPr>
            <w:rFonts w:ascii="Times New Roman" w:hAnsi="Times New Roman"/>
            <w:noProof/>
            <w:sz w:val="24"/>
            <w:szCs w:val="24"/>
          </w:rPr>
          <w:t>to identify these assets. The</w:t>
        </w:r>
        <w:r w:rsidR="00120A2B">
          <w:rPr>
            <w:rFonts w:ascii="Times New Roman" w:hAnsi="Times New Roman"/>
            <w:noProof/>
            <w:sz w:val="24"/>
            <w:szCs w:val="24"/>
          </w:rPr>
          <w:t xml:space="preserve"> identification of these assets</w:t>
        </w:r>
        <w:r w:rsidR="00802CE2">
          <w:rPr>
            <w:rFonts w:ascii="Times New Roman" w:hAnsi="Times New Roman"/>
            <w:noProof/>
            <w:sz w:val="24"/>
            <w:szCs w:val="24"/>
          </w:rPr>
          <w:t xml:space="preserve"> </w:t>
        </w:r>
        <w:r w:rsidR="00253160">
          <w:rPr>
            <w:rFonts w:ascii="Times New Roman" w:hAnsi="Times New Roman"/>
            <w:noProof/>
            <w:sz w:val="24"/>
            <w:szCs w:val="24"/>
          </w:rPr>
          <w:t xml:space="preserve">may be based on industry </w:t>
        </w:r>
      </w:ins>
      <w:r w:rsidR="00253160">
        <w:rPr>
          <w:rFonts w:ascii="Times New Roman" w:hAnsi="Times New Roman"/>
          <w:noProof/>
          <w:sz w:val="24"/>
          <w:szCs w:val="24"/>
        </w:rPr>
        <w:t xml:space="preserve">standards </w:t>
      </w:r>
      <w:del w:id="2326" w:author="Author">
        <w:r w:rsidR="001B151C" w:rsidRPr="00E50FA4">
          <w:rPr>
            <w:rFonts w:ascii="Times New Roman" w:hAnsi="Times New Roman"/>
            <w:noProof/>
            <w:sz w:val="24"/>
          </w:rPr>
          <w:delText>other than the U</w:delText>
        </w:r>
        <w:r w:rsidR="00A1707C" w:rsidRPr="00E50FA4">
          <w:rPr>
            <w:rFonts w:ascii="Times New Roman" w:hAnsi="Times New Roman"/>
            <w:noProof/>
            <w:sz w:val="24"/>
          </w:rPr>
          <w:delText>nion</w:delText>
        </w:r>
      </w:del>
      <w:ins w:id="2327" w:author="Author">
        <w:r w:rsidR="00253160">
          <w:rPr>
            <w:rFonts w:ascii="Times New Roman" w:hAnsi="Times New Roman"/>
            <w:noProof/>
            <w:sz w:val="24"/>
            <w:szCs w:val="24"/>
          </w:rPr>
          <w:t xml:space="preserve">such as </w:t>
        </w:r>
        <w:r w:rsidR="00847218">
          <w:rPr>
            <w:rFonts w:ascii="Times New Roman" w:hAnsi="Times New Roman"/>
            <w:noProof/>
            <w:sz w:val="24"/>
            <w:szCs w:val="24"/>
          </w:rPr>
          <w:t>Loan Marke</w:t>
        </w:r>
        <w:r w:rsidR="001A0A03">
          <w:rPr>
            <w:rFonts w:ascii="Times New Roman" w:hAnsi="Times New Roman"/>
            <w:noProof/>
            <w:sz w:val="24"/>
            <w:szCs w:val="24"/>
          </w:rPr>
          <w:t>t</w:t>
        </w:r>
        <w:r w:rsidR="00847218">
          <w:rPr>
            <w:rFonts w:ascii="Times New Roman" w:hAnsi="Times New Roman"/>
            <w:noProof/>
            <w:sz w:val="24"/>
            <w:szCs w:val="24"/>
          </w:rPr>
          <w:t xml:space="preserve"> Associations’ G</w:t>
        </w:r>
        <w:r w:rsidR="00253160">
          <w:rPr>
            <w:rFonts w:ascii="Times New Roman" w:hAnsi="Times New Roman"/>
            <w:noProof/>
            <w:sz w:val="24"/>
            <w:szCs w:val="24"/>
          </w:rPr>
          <w:t xml:space="preserve">reen </w:t>
        </w:r>
        <w:r w:rsidR="00847218">
          <w:rPr>
            <w:rFonts w:ascii="Times New Roman" w:hAnsi="Times New Roman"/>
            <w:noProof/>
            <w:sz w:val="24"/>
            <w:szCs w:val="24"/>
          </w:rPr>
          <w:t>L</w:t>
        </w:r>
        <w:r w:rsidR="00253160">
          <w:rPr>
            <w:rFonts w:ascii="Times New Roman" w:hAnsi="Times New Roman"/>
            <w:noProof/>
            <w:sz w:val="24"/>
            <w:szCs w:val="24"/>
          </w:rPr>
          <w:t>oan</w:t>
        </w:r>
        <w:r w:rsidR="00847218">
          <w:rPr>
            <w:rFonts w:ascii="Times New Roman" w:hAnsi="Times New Roman"/>
            <w:noProof/>
            <w:sz w:val="24"/>
            <w:szCs w:val="24"/>
          </w:rPr>
          <w:t xml:space="preserve"> Principles</w:t>
        </w:r>
        <w:r w:rsidR="001A0A03">
          <w:rPr>
            <w:rFonts w:ascii="Times New Roman" w:hAnsi="Times New Roman"/>
            <w:noProof/>
            <w:sz w:val="24"/>
            <w:szCs w:val="24"/>
          </w:rPr>
          <w:t xml:space="preserve"> </w:t>
        </w:r>
        <w:r w:rsidR="00FB1ED3">
          <w:rPr>
            <w:rFonts w:ascii="Times New Roman" w:hAnsi="Times New Roman"/>
            <w:noProof/>
            <w:sz w:val="24"/>
            <w:szCs w:val="24"/>
          </w:rPr>
          <w:t>for green assets</w:t>
        </w:r>
        <w:r w:rsidR="00241322">
          <w:rPr>
            <w:rFonts w:ascii="Times New Roman" w:hAnsi="Times New Roman"/>
            <w:noProof/>
            <w:sz w:val="24"/>
            <w:szCs w:val="24"/>
          </w:rPr>
          <w:t>, Sustainability</w:t>
        </w:r>
        <w:r w:rsidR="006F2EC1">
          <w:rPr>
            <w:rFonts w:ascii="Times New Roman" w:hAnsi="Times New Roman"/>
            <w:noProof/>
            <w:sz w:val="24"/>
            <w:szCs w:val="24"/>
          </w:rPr>
          <w:t>-</w:t>
        </w:r>
        <w:r w:rsidR="00241322">
          <w:rPr>
            <w:rFonts w:ascii="Times New Roman" w:hAnsi="Times New Roman"/>
            <w:noProof/>
            <w:sz w:val="24"/>
            <w:szCs w:val="24"/>
          </w:rPr>
          <w:t xml:space="preserve">Linked Loan Principles </w:t>
        </w:r>
        <w:r w:rsidR="006F2EC1">
          <w:rPr>
            <w:rFonts w:ascii="Times New Roman" w:hAnsi="Times New Roman"/>
            <w:noProof/>
            <w:sz w:val="24"/>
            <w:szCs w:val="24"/>
          </w:rPr>
          <w:t>for transition finance, International Capital Market Associ</w:t>
        </w:r>
        <w:r w:rsidR="00E3283B">
          <w:rPr>
            <w:rFonts w:ascii="Times New Roman" w:hAnsi="Times New Roman"/>
            <w:noProof/>
            <w:sz w:val="24"/>
            <w:szCs w:val="24"/>
          </w:rPr>
          <w:t>ation Green Bond Principles</w:t>
        </w:r>
        <w:r w:rsidR="00862E11">
          <w:rPr>
            <w:rFonts w:ascii="Times New Roman" w:hAnsi="Times New Roman"/>
            <w:noProof/>
            <w:sz w:val="24"/>
            <w:szCs w:val="24"/>
          </w:rPr>
          <w:t>,</w:t>
        </w:r>
      </w:ins>
      <w:r w:rsidR="00862E11">
        <w:rPr>
          <w:rFonts w:ascii="Times New Roman" w:hAnsi="Times New Roman"/>
          <w:noProof/>
          <w:sz w:val="24"/>
          <w:szCs w:val="24"/>
        </w:rPr>
        <w:t xml:space="preserve"> standards</w:t>
      </w:r>
      <w:del w:id="2328" w:author="Author">
        <w:r w:rsidR="001B151C" w:rsidRPr="00E50FA4">
          <w:rPr>
            <w:rFonts w:ascii="Times New Roman" w:hAnsi="Times New Roman"/>
            <w:noProof/>
            <w:sz w:val="24"/>
          </w:rPr>
          <w:delText xml:space="preserve">, </w:delText>
        </w:r>
        <w:r w:rsidR="009D521D" w:rsidRPr="00E50FA4">
          <w:rPr>
            <w:rFonts w:ascii="Times New Roman" w:hAnsi="Times New Roman"/>
            <w:noProof/>
            <w:sz w:val="24"/>
          </w:rPr>
          <w:delText>including</w:delText>
        </w:r>
        <w:r w:rsidR="00C61CC1" w:rsidRPr="00E50FA4">
          <w:rPr>
            <w:rFonts w:ascii="Times New Roman" w:hAnsi="Times New Roman"/>
            <w:noProof/>
            <w:sz w:val="24"/>
          </w:rPr>
          <w:delText xml:space="preserve"> green bonds;</w:delText>
        </w:r>
      </w:del>
      <w:ins w:id="2329" w:author="Author">
        <w:r w:rsidR="00862E11">
          <w:rPr>
            <w:rFonts w:ascii="Times New Roman" w:hAnsi="Times New Roman"/>
            <w:noProof/>
            <w:sz w:val="24"/>
            <w:szCs w:val="24"/>
          </w:rPr>
          <w:t xml:space="preserve"> </w:t>
        </w:r>
        <w:r w:rsidR="0052667D">
          <w:rPr>
            <w:rFonts w:ascii="Times New Roman" w:hAnsi="Times New Roman"/>
            <w:noProof/>
            <w:sz w:val="24"/>
            <w:szCs w:val="24"/>
          </w:rPr>
          <w:t xml:space="preserve">for mortgage loans </w:t>
        </w:r>
        <w:r w:rsidR="00862E11">
          <w:rPr>
            <w:rFonts w:ascii="Times New Roman" w:hAnsi="Times New Roman"/>
            <w:noProof/>
            <w:sz w:val="24"/>
            <w:szCs w:val="24"/>
          </w:rPr>
          <w:t>under Ener</w:t>
        </w:r>
        <w:r w:rsidR="0052667D">
          <w:rPr>
            <w:rFonts w:ascii="Times New Roman" w:hAnsi="Times New Roman"/>
            <w:noProof/>
            <w:sz w:val="24"/>
            <w:szCs w:val="24"/>
          </w:rPr>
          <w:t>gy</w:t>
        </w:r>
        <w:r w:rsidR="00862E11">
          <w:rPr>
            <w:rFonts w:ascii="Times New Roman" w:hAnsi="Times New Roman"/>
            <w:noProof/>
            <w:sz w:val="24"/>
            <w:szCs w:val="24"/>
          </w:rPr>
          <w:t xml:space="preserve"> Ef</w:t>
        </w:r>
        <w:r w:rsidR="0052667D">
          <w:rPr>
            <w:rFonts w:ascii="Times New Roman" w:hAnsi="Times New Roman"/>
            <w:noProof/>
            <w:sz w:val="24"/>
            <w:szCs w:val="24"/>
          </w:rPr>
          <w:t>f</w:t>
        </w:r>
        <w:r w:rsidR="00862E11">
          <w:rPr>
            <w:rFonts w:ascii="Times New Roman" w:hAnsi="Times New Roman"/>
            <w:noProof/>
            <w:sz w:val="24"/>
            <w:szCs w:val="24"/>
          </w:rPr>
          <w:t>ic</w:t>
        </w:r>
        <w:r w:rsidR="0052667D">
          <w:rPr>
            <w:rFonts w:ascii="Times New Roman" w:hAnsi="Times New Roman"/>
            <w:noProof/>
            <w:sz w:val="24"/>
            <w:szCs w:val="24"/>
          </w:rPr>
          <w:t>i</w:t>
        </w:r>
        <w:r w:rsidR="00862E11">
          <w:rPr>
            <w:rFonts w:ascii="Times New Roman" w:hAnsi="Times New Roman"/>
            <w:noProof/>
            <w:sz w:val="24"/>
            <w:szCs w:val="24"/>
          </w:rPr>
          <w:t>ency Mortgage Initiative</w:t>
        </w:r>
        <w:r w:rsidR="006F2EC1">
          <w:rPr>
            <w:rFonts w:ascii="Times New Roman" w:hAnsi="Times New Roman"/>
            <w:noProof/>
            <w:sz w:val="24"/>
            <w:szCs w:val="24"/>
          </w:rPr>
          <w:t xml:space="preserve"> </w:t>
        </w:r>
        <w:r w:rsidR="0001628B">
          <w:rPr>
            <w:rFonts w:ascii="Times New Roman" w:hAnsi="Times New Roman"/>
            <w:noProof/>
            <w:sz w:val="24"/>
            <w:szCs w:val="24"/>
          </w:rPr>
          <w:t xml:space="preserve">as well as the Europan Commission recommendation </w:t>
        </w:r>
        <w:r w:rsidR="009A0999">
          <w:rPr>
            <w:rFonts w:ascii="Times New Roman" w:hAnsi="Times New Roman"/>
            <w:noProof/>
            <w:sz w:val="24"/>
            <w:szCs w:val="24"/>
          </w:rPr>
          <w:t>(EU) 2023/1425 on facilitating finance for the transition to a</w:t>
        </w:r>
      </w:ins>
      <w:r w:rsidR="009A0999">
        <w:rPr>
          <w:rFonts w:ascii="Times New Roman" w:hAnsi="Times New Roman"/>
          <w:noProof/>
          <w:sz w:val="24"/>
          <w:szCs w:val="24"/>
        </w:rPr>
        <w:t xml:space="preserve"> sustainable </w:t>
      </w:r>
      <w:del w:id="2330" w:author="Author">
        <w:r w:rsidR="00C61CC1" w:rsidRPr="00E50FA4">
          <w:rPr>
            <w:rFonts w:ascii="Times New Roman" w:hAnsi="Times New Roman"/>
            <w:noProof/>
            <w:sz w:val="24"/>
          </w:rPr>
          <w:delText xml:space="preserve">bonds that are linked to aspects on climate change; sustainability-linked bonds that are linked to aspects on climate change; </w:delText>
        </w:r>
        <w:r w:rsidR="00AD0DC5" w:rsidRPr="00E50FA4">
          <w:rPr>
            <w:rFonts w:ascii="Times New Roman" w:hAnsi="Times New Roman"/>
            <w:noProof/>
            <w:sz w:val="24"/>
          </w:rPr>
          <w:delText xml:space="preserve">green loans; </w:delText>
        </w:r>
        <w:r w:rsidR="00AD0DC5" w:rsidRPr="00E50FA4">
          <w:rPr>
            <w:rFonts w:ascii="Times New Roman" w:hAnsi="Times New Roman"/>
            <w:noProof/>
            <w:sz w:val="24"/>
          </w:rPr>
          <w:lastRenderedPageBreak/>
          <w:delText>sustainability</w:delText>
        </w:r>
        <w:r w:rsidR="00D822FC">
          <w:rPr>
            <w:rFonts w:ascii="Times New Roman" w:hAnsi="Times New Roman"/>
            <w:noProof/>
            <w:sz w:val="24"/>
          </w:rPr>
          <w:delText>-linked</w:delText>
        </w:r>
        <w:r w:rsidR="00AD0DC5" w:rsidRPr="00E50FA4">
          <w:rPr>
            <w:rFonts w:ascii="Times New Roman" w:hAnsi="Times New Roman"/>
            <w:noProof/>
            <w:sz w:val="24"/>
          </w:rPr>
          <w:delText xml:space="preserve"> loans that are linked to aspects on climate change; sustainability-linked loans that are linked to aspects on climate change</w:delText>
        </w:r>
        <w:r w:rsidR="00F83F48" w:rsidRPr="00E50FA4">
          <w:rPr>
            <w:rFonts w:ascii="Times New Roman" w:hAnsi="Times New Roman"/>
            <w:noProof/>
            <w:sz w:val="24"/>
          </w:rPr>
          <w:delText>.</w:delText>
        </w:r>
      </w:del>
      <w:ins w:id="2331" w:author="Author">
        <w:r w:rsidR="009A0999">
          <w:rPr>
            <w:rFonts w:ascii="Times New Roman" w:hAnsi="Times New Roman"/>
            <w:noProof/>
            <w:sz w:val="24"/>
            <w:szCs w:val="24"/>
          </w:rPr>
          <w:t>economy.</w:t>
        </w:r>
        <w:r w:rsidR="001A0A03">
          <w:rPr>
            <w:rFonts w:ascii="Times New Roman" w:hAnsi="Times New Roman"/>
            <w:noProof/>
            <w:sz w:val="24"/>
            <w:szCs w:val="24"/>
          </w:rPr>
          <w:t xml:space="preserve">  </w:t>
        </w:r>
        <w:r w:rsidR="00847218">
          <w:rPr>
            <w:rFonts w:ascii="Times New Roman" w:hAnsi="Times New Roman"/>
            <w:noProof/>
            <w:sz w:val="24"/>
            <w:szCs w:val="24"/>
          </w:rPr>
          <w:t xml:space="preserve"> </w:t>
        </w:r>
      </w:ins>
    </w:p>
    <w:p w14:paraId="59E95CF2" w14:textId="63FFA7FC" w:rsidR="00E77292" w:rsidRPr="002B7720" w:rsidRDefault="002F5976" w:rsidP="00E1637D">
      <w:pPr>
        <w:pStyle w:val="ListParagraph"/>
        <w:numPr>
          <w:ilvl w:val="0"/>
          <w:numId w:val="24"/>
        </w:numPr>
        <w:tabs>
          <w:tab w:val="left" w:pos="567"/>
        </w:tabs>
        <w:spacing w:before="120" w:after="120" w:line="259" w:lineRule="auto"/>
        <w:ind w:left="0"/>
        <w:jc w:val="both"/>
        <w:rPr>
          <w:rFonts w:ascii="Times New Roman" w:hAnsi="Times New Roman"/>
          <w:noProof/>
          <w:sz w:val="24"/>
          <w:szCs w:val="24"/>
        </w:rPr>
        <w:pPrChange w:id="2332" w:author="Author">
          <w:pPr>
            <w:pStyle w:val="ListParagraph"/>
            <w:numPr>
              <w:numId w:val="24"/>
            </w:numPr>
            <w:tabs>
              <w:tab w:val="left" w:pos="567"/>
            </w:tabs>
            <w:spacing w:before="120" w:after="120"/>
            <w:ind w:left="0" w:hanging="360"/>
            <w:jc w:val="both"/>
          </w:pPr>
        </w:pPrChange>
      </w:pPr>
      <w:r w:rsidRPr="002B7720">
        <w:rPr>
          <w:rFonts w:ascii="Times New Roman" w:hAnsi="Times New Roman"/>
          <w:noProof/>
          <w:sz w:val="24"/>
          <w:szCs w:val="24"/>
        </w:rPr>
        <w:t xml:space="preserve">Institutions shall include in the narrative accompanying this template detailed explanations on the nature and type of mitigating actions reflected in this template, including information on the type of risks that they aim to mitigate, </w:t>
      </w:r>
      <w:del w:id="2333" w:author="Author">
        <w:r w:rsidR="00664881" w:rsidRPr="00E50FA4">
          <w:rPr>
            <w:rFonts w:ascii="Times New Roman" w:hAnsi="Times New Roman"/>
            <w:noProof/>
            <w:sz w:val="24"/>
          </w:rPr>
          <w:delText>climate change</w:delText>
        </w:r>
      </w:del>
      <w:ins w:id="2334" w:author="Author">
        <w:r w:rsidR="00126318" w:rsidRPr="002B7720">
          <w:rPr>
            <w:rFonts w:ascii="Times New Roman" w:hAnsi="Times New Roman"/>
            <w:noProof/>
            <w:sz w:val="24"/>
            <w:szCs w:val="24"/>
          </w:rPr>
          <w:t>environmental</w:t>
        </w:r>
      </w:ins>
      <w:r w:rsidR="00664881" w:rsidRPr="002B7720">
        <w:rPr>
          <w:rFonts w:ascii="Times New Roman" w:hAnsi="Times New Roman"/>
          <w:noProof/>
          <w:sz w:val="24"/>
          <w:szCs w:val="24"/>
        </w:rPr>
        <w:t xml:space="preserve"> objectives that they support</w:t>
      </w:r>
      <w:r w:rsidR="001077C6" w:rsidRPr="002B7720">
        <w:rPr>
          <w:rFonts w:ascii="Times New Roman" w:hAnsi="Times New Roman"/>
          <w:noProof/>
          <w:sz w:val="24"/>
          <w:szCs w:val="24"/>
        </w:rPr>
        <w:t xml:space="preserve"> and information</w:t>
      </w:r>
      <w:r w:rsidR="00664881" w:rsidRPr="002B7720">
        <w:rPr>
          <w:rFonts w:ascii="Times New Roman" w:hAnsi="Times New Roman"/>
          <w:noProof/>
          <w:sz w:val="24"/>
          <w:szCs w:val="24"/>
        </w:rPr>
        <w:t xml:space="preserve"> </w:t>
      </w:r>
      <w:r w:rsidRPr="002B7720">
        <w:rPr>
          <w:rFonts w:ascii="Times New Roman" w:hAnsi="Times New Roman"/>
          <w:noProof/>
          <w:sz w:val="24"/>
          <w:szCs w:val="24"/>
        </w:rPr>
        <w:t xml:space="preserve">on the related counterparties and the </w:t>
      </w:r>
      <w:del w:id="2335" w:author="Author">
        <w:r w:rsidRPr="00E50FA4">
          <w:rPr>
            <w:rFonts w:ascii="Times New Roman" w:hAnsi="Times New Roman"/>
            <w:noProof/>
            <w:sz w:val="24"/>
          </w:rPr>
          <w:delText>timing</w:delText>
        </w:r>
      </w:del>
      <w:ins w:id="2336" w:author="Author">
        <w:r w:rsidR="007541A0" w:rsidRPr="002B7720">
          <w:rPr>
            <w:rFonts w:ascii="Times New Roman" w:hAnsi="Times New Roman"/>
            <w:noProof/>
            <w:sz w:val="24"/>
            <w:szCs w:val="24"/>
          </w:rPr>
          <w:t>duration</w:t>
        </w:r>
      </w:ins>
      <w:r w:rsidR="007541A0" w:rsidRPr="002B7720">
        <w:rPr>
          <w:rFonts w:ascii="Times New Roman" w:hAnsi="Times New Roman"/>
          <w:noProof/>
          <w:sz w:val="24"/>
          <w:szCs w:val="24"/>
        </w:rPr>
        <w:t xml:space="preserve"> </w:t>
      </w:r>
      <w:r w:rsidRPr="002B7720">
        <w:rPr>
          <w:rFonts w:ascii="Times New Roman" w:hAnsi="Times New Roman"/>
          <w:noProof/>
          <w:sz w:val="24"/>
          <w:szCs w:val="24"/>
        </w:rPr>
        <w:t xml:space="preserve">of the actions. </w:t>
      </w:r>
      <w:del w:id="2337" w:author="Author">
        <w:r w:rsidRPr="00E50FA4">
          <w:rPr>
            <w:rFonts w:ascii="Times New Roman" w:hAnsi="Times New Roman"/>
            <w:noProof/>
            <w:sz w:val="24"/>
          </w:rPr>
          <w:delText>They</w:delText>
        </w:r>
      </w:del>
      <w:ins w:id="2338" w:author="Author">
        <w:r w:rsidR="007B3D13" w:rsidRPr="002B7720">
          <w:rPr>
            <w:rFonts w:ascii="Times New Roman" w:hAnsi="Times New Roman"/>
            <w:noProof/>
            <w:sz w:val="24"/>
            <w:szCs w:val="24"/>
          </w:rPr>
          <w:t>Institutions</w:t>
        </w:r>
      </w:ins>
      <w:r w:rsidR="007B3D13" w:rsidRPr="002B7720">
        <w:rPr>
          <w:rFonts w:ascii="Times New Roman" w:hAnsi="Times New Roman"/>
          <w:noProof/>
          <w:sz w:val="24"/>
          <w:szCs w:val="24"/>
        </w:rPr>
        <w:t xml:space="preserve"> shall also</w:t>
      </w:r>
      <w:ins w:id="2339" w:author="Author">
        <w:r w:rsidR="007B3D13" w:rsidRPr="002B7720">
          <w:rPr>
            <w:rFonts w:ascii="Times New Roman" w:hAnsi="Times New Roman"/>
            <w:noProof/>
            <w:sz w:val="24"/>
            <w:szCs w:val="24"/>
          </w:rPr>
          <w:t xml:space="preserve"> disclose the standards and criteria used to define green</w:t>
        </w:r>
        <w:r w:rsidR="00A5174B" w:rsidRPr="002B7720">
          <w:rPr>
            <w:rFonts w:ascii="Times New Roman" w:hAnsi="Times New Roman"/>
            <w:noProof/>
            <w:sz w:val="24"/>
            <w:szCs w:val="24"/>
          </w:rPr>
          <w:t>/</w:t>
        </w:r>
        <w:r w:rsidR="007B3D13" w:rsidRPr="002B7720">
          <w:rPr>
            <w:rFonts w:ascii="Times New Roman" w:hAnsi="Times New Roman"/>
            <w:noProof/>
            <w:sz w:val="24"/>
            <w:szCs w:val="24"/>
          </w:rPr>
          <w:t>sustainable assets</w:t>
        </w:r>
        <w:r w:rsidR="002343BD" w:rsidRPr="002B7720">
          <w:rPr>
            <w:rFonts w:ascii="Times New Roman" w:hAnsi="Times New Roman"/>
            <w:noProof/>
            <w:sz w:val="24"/>
            <w:szCs w:val="24"/>
          </w:rPr>
          <w:t xml:space="preserve"> beyond the taxonomy</w:t>
        </w:r>
        <w:r w:rsidR="007B3D13" w:rsidRPr="002B7720">
          <w:rPr>
            <w:rFonts w:ascii="Times New Roman" w:hAnsi="Times New Roman"/>
            <w:noProof/>
            <w:sz w:val="24"/>
            <w:szCs w:val="24"/>
          </w:rPr>
          <w:t xml:space="preserve"> and transition finance.</w:t>
        </w:r>
        <w:r w:rsidRPr="002B7720">
          <w:rPr>
            <w:rFonts w:ascii="Times New Roman" w:hAnsi="Times New Roman"/>
            <w:noProof/>
            <w:sz w:val="24"/>
            <w:szCs w:val="24"/>
          </w:rPr>
          <w:t xml:space="preserve"> </w:t>
        </w:r>
        <w:r w:rsidR="00A5174B" w:rsidRPr="002B7720">
          <w:rPr>
            <w:rFonts w:ascii="Times New Roman" w:hAnsi="Times New Roman"/>
            <w:noProof/>
            <w:sz w:val="24"/>
            <w:szCs w:val="24"/>
          </w:rPr>
          <w:t>In addition, i</w:t>
        </w:r>
        <w:r w:rsidR="00A91C9B" w:rsidRPr="002B7720">
          <w:rPr>
            <w:rFonts w:ascii="Times New Roman" w:hAnsi="Times New Roman"/>
            <w:noProof/>
            <w:sz w:val="24"/>
            <w:szCs w:val="24"/>
          </w:rPr>
          <w:t>nstitutions</w:t>
        </w:r>
        <w:r w:rsidRPr="002B7720">
          <w:rPr>
            <w:rFonts w:ascii="Times New Roman" w:hAnsi="Times New Roman"/>
            <w:noProof/>
            <w:sz w:val="24"/>
            <w:szCs w:val="24"/>
          </w:rPr>
          <w:t xml:space="preserve"> s</w:t>
        </w:r>
        <w:r w:rsidR="0077764E" w:rsidRPr="002B7720">
          <w:rPr>
            <w:rFonts w:ascii="Times New Roman" w:hAnsi="Times New Roman"/>
            <w:noProof/>
            <w:sz w:val="24"/>
            <w:szCs w:val="24"/>
          </w:rPr>
          <w:t>hall</w:t>
        </w:r>
      </w:ins>
      <w:r w:rsidRPr="002B7720">
        <w:rPr>
          <w:rFonts w:ascii="Times New Roman" w:hAnsi="Times New Roman"/>
          <w:noProof/>
          <w:sz w:val="24"/>
          <w:szCs w:val="24"/>
        </w:rPr>
        <w:t xml:space="preserve"> explain why th</w:t>
      </w:r>
      <w:r w:rsidR="00A1707C" w:rsidRPr="002B7720">
        <w:rPr>
          <w:rFonts w:ascii="Times New Roman" w:hAnsi="Times New Roman"/>
          <w:noProof/>
          <w:sz w:val="24"/>
          <w:szCs w:val="24"/>
        </w:rPr>
        <w:t>o</w:t>
      </w:r>
      <w:r w:rsidRPr="002B7720">
        <w:rPr>
          <w:rFonts w:ascii="Times New Roman" w:hAnsi="Times New Roman"/>
          <w:noProof/>
          <w:sz w:val="24"/>
          <w:szCs w:val="24"/>
        </w:rPr>
        <w:t xml:space="preserve">se exposures are not </w:t>
      </w:r>
      <w:r w:rsidR="009C705B" w:rsidRPr="002B7720">
        <w:rPr>
          <w:rFonts w:ascii="Times New Roman" w:hAnsi="Times New Roman"/>
          <w:noProof/>
          <w:sz w:val="24"/>
          <w:szCs w:val="24"/>
        </w:rPr>
        <w:t xml:space="preserve">fully aligned with the </w:t>
      </w:r>
      <w:r w:rsidR="00664881" w:rsidRPr="002B7720">
        <w:rPr>
          <w:rFonts w:ascii="Times New Roman" w:hAnsi="Times New Roman"/>
          <w:noProof/>
          <w:sz w:val="24"/>
          <w:szCs w:val="24"/>
        </w:rPr>
        <w:t>criteria</w:t>
      </w:r>
      <w:r w:rsidR="00363DC4" w:rsidRPr="002B7720">
        <w:rPr>
          <w:rFonts w:ascii="Times New Roman" w:hAnsi="Times New Roman"/>
          <w:noProof/>
          <w:sz w:val="24"/>
          <w:szCs w:val="24"/>
        </w:rPr>
        <w:t xml:space="preserve"> laid down in Regulation (EU) 2020/852</w:t>
      </w:r>
      <w:r w:rsidR="00664881" w:rsidRPr="002B7720">
        <w:rPr>
          <w:rFonts w:ascii="Times New Roman" w:hAnsi="Times New Roman"/>
          <w:noProof/>
          <w:sz w:val="24"/>
          <w:szCs w:val="24"/>
        </w:rPr>
        <w:t xml:space="preserve">, and are not sustainable </w:t>
      </w:r>
      <w:r w:rsidR="00363DC4" w:rsidRPr="002B7720">
        <w:rPr>
          <w:rFonts w:ascii="Times New Roman" w:hAnsi="Times New Roman"/>
          <w:noProof/>
          <w:sz w:val="24"/>
          <w:szCs w:val="24"/>
        </w:rPr>
        <w:t xml:space="preserve">in accordance with </w:t>
      </w:r>
      <w:r w:rsidR="00A1707C" w:rsidRPr="002B7720">
        <w:rPr>
          <w:rFonts w:ascii="Times New Roman" w:hAnsi="Times New Roman"/>
          <w:noProof/>
          <w:sz w:val="24"/>
          <w:szCs w:val="24"/>
        </w:rPr>
        <w:t>Regulation (EU) 2020/852</w:t>
      </w:r>
      <w:r w:rsidR="00664881" w:rsidRPr="002B7720">
        <w:rPr>
          <w:rFonts w:ascii="Times New Roman" w:hAnsi="Times New Roman"/>
          <w:noProof/>
          <w:sz w:val="24"/>
          <w:szCs w:val="24"/>
        </w:rPr>
        <w:t xml:space="preserve"> </w:t>
      </w:r>
      <w:r w:rsidR="009C705B" w:rsidRPr="002B7720">
        <w:rPr>
          <w:rFonts w:ascii="Times New Roman" w:hAnsi="Times New Roman"/>
          <w:noProof/>
          <w:sz w:val="24"/>
          <w:szCs w:val="24"/>
        </w:rPr>
        <w:t xml:space="preserve">but still </w:t>
      </w:r>
      <w:del w:id="2340" w:author="Author">
        <w:r w:rsidR="009C705B" w:rsidRPr="00E50FA4">
          <w:rPr>
            <w:rFonts w:ascii="Times New Roman" w:hAnsi="Times New Roman"/>
            <w:noProof/>
            <w:sz w:val="24"/>
          </w:rPr>
          <w:delText xml:space="preserve">contribute towards </w:delText>
        </w:r>
        <w:r w:rsidR="00892F35" w:rsidRPr="00E50FA4">
          <w:rPr>
            <w:rFonts w:ascii="Times New Roman" w:hAnsi="Times New Roman"/>
            <w:noProof/>
            <w:sz w:val="24"/>
          </w:rPr>
          <w:delText xml:space="preserve">mitigating climate </w:delText>
        </w:r>
        <w:r w:rsidR="00664881" w:rsidRPr="00E50FA4">
          <w:rPr>
            <w:rFonts w:ascii="Times New Roman" w:hAnsi="Times New Roman"/>
            <w:noProof/>
            <w:sz w:val="24"/>
          </w:rPr>
          <w:delText xml:space="preserve">change </w:delText>
        </w:r>
        <w:r w:rsidR="00892F35" w:rsidRPr="00E50FA4">
          <w:rPr>
            <w:rFonts w:ascii="Times New Roman" w:hAnsi="Times New Roman"/>
            <w:noProof/>
            <w:sz w:val="24"/>
          </w:rPr>
          <w:delText>risk</w:delText>
        </w:r>
        <w:r w:rsidR="00664881" w:rsidRPr="00E50FA4">
          <w:rPr>
            <w:rFonts w:ascii="Times New Roman" w:hAnsi="Times New Roman"/>
            <w:noProof/>
            <w:sz w:val="24"/>
          </w:rPr>
          <w:delText xml:space="preserve"> transition or physical</w:delText>
        </w:r>
      </w:del>
      <w:ins w:id="2341" w:author="Author">
        <w:r w:rsidR="00892F35" w:rsidRPr="002B7720">
          <w:rPr>
            <w:rFonts w:ascii="Times New Roman" w:hAnsi="Times New Roman"/>
            <w:noProof/>
            <w:sz w:val="24"/>
            <w:szCs w:val="24"/>
          </w:rPr>
          <w:t>mitigat</w:t>
        </w:r>
        <w:r w:rsidR="00952475" w:rsidRPr="002B7720">
          <w:rPr>
            <w:rFonts w:ascii="Times New Roman" w:hAnsi="Times New Roman"/>
            <w:noProof/>
            <w:sz w:val="24"/>
            <w:szCs w:val="24"/>
          </w:rPr>
          <w:t>e</w:t>
        </w:r>
        <w:r w:rsidR="00892F35" w:rsidRPr="002B7720">
          <w:rPr>
            <w:rFonts w:ascii="Times New Roman" w:hAnsi="Times New Roman"/>
            <w:noProof/>
            <w:sz w:val="24"/>
            <w:szCs w:val="24"/>
          </w:rPr>
          <w:t xml:space="preserve"> </w:t>
        </w:r>
        <w:r w:rsidR="00EC01CF" w:rsidRPr="002B7720">
          <w:rPr>
            <w:rFonts w:ascii="Times New Roman" w:hAnsi="Times New Roman"/>
            <w:noProof/>
            <w:sz w:val="24"/>
            <w:szCs w:val="24"/>
          </w:rPr>
          <w:t>environmental</w:t>
        </w:r>
      </w:ins>
      <w:r w:rsidR="00EC01CF" w:rsidRPr="002B7720">
        <w:rPr>
          <w:rFonts w:ascii="Times New Roman" w:hAnsi="Times New Roman"/>
          <w:noProof/>
          <w:sz w:val="24"/>
          <w:szCs w:val="24"/>
        </w:rPr>
        <w:t xml:space="preserve"> </w:t>
      </w:r>
      <w:r w:rsidR="00664881" w:rsidRPr="002B7720">
        <w:rPr>
          <w:rFonts w:ascii="Times New Roman" w:hAnsi="Times New Roman"/>
          <w:noProof/>
          <w:sz w:val="24"/>
          <w:szCs w:val="24"/>
        </w:rPr>
        <w:t>risk</w:t>
      </w:r>
      <w:r w:rsidR="009C705B" w:rsidRPr="002B7720">
        <w:rPr>
          <w:rFonts w:ascii="Times New Roman" w:hAnsi="Times New Roman"/>
          <w:noProof/>
          <w:sz w:val="24"/>
          <w:szCs w:val="24"/>
        </w:rPr>
        <w:t xml:space="preserve">, as well as </w:t>
      </w:r>
      <w:r w:rsidRPr="002B7720">
        <w:rPr>
          <w:rFonts w:ascii="Times New Roman" w:hAnsi="Times New Roman"/>
          <w:noProof/>
          <w:sz w:val="24"/>
          <w:szCs w:val="24"/>
        </w:rPr>
        <w:t xml:space="preserve">any other relevant information that may </w:t>
      </w:r>
      <w:del w:id="2342" w:author="Author">
        <w:r w:rsidRPr="00E50FA4">
          <w:rPr>
            <w:rFonts w:ascii="Times New Roman" w:hAnsi="Times New Roman"/>
            <w:noProof/>
            <w:sz w:val="24"/>
          </w:rPr>
          <w:delText>help understand</w:delText>
        </w:r>
      </w:del>
      <w:ins w:id="2343" w:author="Author">
        <w:r w:rsidR="006E15C0" w:rsidRPr="002B7720">
          <w:rPr>
            <w:rFonts w:ascii="Times New Roman" w:hAnsi="Times New Roman"/>
            <w:noProof/>
            <w:sz w:val="24"/>
            <w:szCs w:val="24"/>
          </w:rPr>
          <w:t>clarify</w:t>
        </w:r>
      </w:ins>
      <w:r w:rsidR="006E15C0" w:rsidRPr="002B7720">
        <w:rPr>
          <w:rFonts w:ascii="Times New Roman" w:hAnsi="Times New Roman"/>
          <w:noProof/>
          <w:sz w:val="24"/>
          <w:szCs w:val="24"/>
        </w:rPr>
        <w:t xml:space="preserve"> </w:t>
      </w:r>
      <w:r w:rsidRPr="002B7720">
        <w:rPr>
          <w:rFonts w:ascii="Times New Roman" w:hAnsi="Times New Roman"/>
          <w:noProof/>
          <w:sz w:val="24"/>
          <w:szCs w:val="24"/>
        </w:rPr>
        <w:t xml:space="preserve">the risk management </w:t>
      </w:r>
      <w:r w:rsidR="00FB0222" w:rsidRPr="002B7720">
        <w:rPr>
          <w:rFonts w:ascii="Times New Roman" w:hAnsi="Times New Roman"/>
          <w:noProof/>
          <w:sz w:val="24"/>
          <w:szCs w:val="24"/>
        </w:rPr>
        <w:t xml:space="preserve">framework </w:t>
      </w:r>
      <w:r w:rsidRPr="002B7720">
        <w:rPr>
          <w:rFonts w:ascii="Times New Roman" w:hAnsi="Times New Roman"/>
          <w:noProof/>
          <w:sz w:val="24"/>
          <w:szCs w:val="24"/>
        </w:rPr>
        <w:t>of the institution.</w:t>
      </w:r>
    </w:p>
    <w:p w14:paraId="61DC6575" w14:textId="77777777" w:rsidR="00C06AA4" w:rsidRPr="00E50FA4" w:rsidRDefault="00C06AA4" w:rsidP="00020608">
      <w:pPr>
        <w:pStyle w:val="ListParagraph"/>
        <w:numPr>
          <w:ilvl w:val="0"/>
          <w:numId w:val="24"/>
        </w:numPr>
        <w:tabs>
          <w:tab w:val="left" w:pos="567"/>
        </w:tabs>
        <w:spacing w:before="120" w:after="120"/>
        <w:ind w:left="0" w:firstLine="0"/>
        <w:jc w:val="both"/>
        <w:rPr>
          <w:del w:id="2344" w:author="Author"/>
          <w:rFonts w:ascii="Times New Roman" w:hAnsi="Times New Roman"/>
          <w:noProof/>
          <w:sz w:val="24"/>
        </w:rPr>
      </w:pPr>
      <w:del w:id="2345" w:author="Author">
        <w:r w:rsidRPr="00E50FA4">
          <w:rPr>
            <w:rFonts w:ascii="Times New Roman" w:hAnsi="Times New Roman"/>
            <w:noProof/>
            <w:sz w:val="24"/>
          </w:rPr>
          <w:delText xml:space="preserve">Institutions shall start disclosing the information included in the templates with first disclosure reference date as of </w:delText>
        </w:r>
        <w:r w:rsidR="00AC69F0">
          <w:rPr>
            <w:rFonts w:ascii="Times New Roman" w:hAnsi="Times New Roman"/>
            <w:noProof/>
            <w:sz w:val="24"/>
          </w:rPr>
          <w:delText>31 December 2022</w:delText>
        </w:r>
        <w:r w:rsidRPr="00E50FA4">
          <w:rPr>
            <w:rFonts w:ascii="Times New Roman" w:hAnsi="Times New Roman"/>
            <w:noProof/>
            <w:sz w:val="24"/>
          </w:rPr>
          <w:delText>.</w:delText>
        </w:r>
      </w:del>
    </w:p>
    <w:p w14:paraId="0B932CC6" w14:textId="6A18AC83" w:rsidR="006F656B" w:rsidRDefault="00D114D5" w:rsidP="00D50147">
      <w:pPr>
        <w:pStyle w:val="ListParagraph"/>
        <w:numPr>
          <w:ilvl w:val="0"/>
          <w:numId w:val="24"/>
        </w:numPr>
        <w:tabs>
          <w:tab w:val="left" w:pos="567"/>
        </w:tabs>
        <w:spacing w:before="120" w:after="120" w:line="259" w:lineRule="auto"/>
        <w:ind w:left="0"/>
        <w:jc w:val="both"/>
        <w:rPr>
          <w:ins w:id="2346" w:author="Author"/>
          <w:rFonts w:ascii="Times New Roman" w:hAnsi="Times New Roman"/>
          <w:noProof/>
          <w:sz w:val="24"/>
          <w:szCs w:val="24"/>
        </w:rPr>
      </w:pPr>
      <w:ins w:id="2347" w:author="Author">
        <w:r w:rsidRPr="002B7720">
          <w:rPr>
            <w:rFonts w:ascii="Times New Roman" w:hAnsi="Times New Roman"/>
            <w:noProof/>
            <w:sz w:val="24"/>
            <w:szCs w:val="24"/>
          </w:rPr>
          <w:t>Inst</w:t>
        </w:r>
        <w:r w:rsidR="00056EF4" w:rsidRPr="002B7720">
          <w:rPr>
            <w:rFonts w:ascii="Times New Roman" w:hAnsi="Times New Roman"/>
            <w:noProof/>
            <w:sz w:val="24"/>
            <w:szCs w:val="24"/>
          </w:rPr>
          <w:t>it</w:t>
        </w:r>
        <w:r w:rsidRPr="002B7720">
          <w:rPr>
            <w:rFonts w:ascii="Times New Roman" w:hAnsi="Times New Roman"/>
            <w:noProof/>
            <w:sz w:val="24"/>
            <w:szCs w:val="24"/>
          </w:rPr>
          <w:t>utions sh</w:t>
        </w:r>
        <w:r w:rsidR="00DD2EF4" w:rsidRPr="002B7720">
          <w:rPr>
            <w:rFonts w:ascii="Times New Roman" w:hAnsi="Times New Roman"/>
            <w:noProof/>
            <w:sz w:val="24"/>
            <w:szCs w:val="24"/>
          </w:rPr>
          <w:t>a</w:t>
        </w:r>
        <w:r w:rsidRPr="002B7720">
          <w:rPr>
            <w:rFonts w:ascii="Times New Roman" w:hAnsi="Times New Roman"/>
            <w:noProof/>
            <w:sz w:val="24"/>
            <w:szCs w:val="24"/>
          </w:rPr>
          <w:t xml:space="preserve">ll disclose in </w:t>
        </w:r>
        <w:r w:rsidR="002652A6" w:rsidRPr="002B7720">
          <w:rPr>
            <w:rFonts w:ascii="Times New Roman" w:hAnsi="Times New Roman"/>
            <w:noProof/>
            <w:sz w:val="24"/>
            <w:szCs w:val="24"/>
          </w:rPr>
          <w:t xml:space="preserve">the </w:t>
        </w:r>
        <w:r w:rsidRPr="002B7720">
          <w:rPr>
            <w:rFonts w:ascii="Times New Roman" w:hAnsi="Times New Roman"/>
            <w:noProof/>
            <w:sz w:val="24"/>
            <w:szCs w:val="24"/>
          </w:rPr>
          <w:t>rows</w:t>
        </w:r>
        <w:r w:rsidR="002652A6" w:rsidRPr="002B7720">
          <w:rPr>
            <w:rFonts w:ascii="Times New Roman" w:hAnsi="Times New Roman"/>
            <w:noProof/>
            <w:sz w:val="24"/>
            <w:szCs w:val="24"/>
          </w:rPr>
          <w:t xml:space="preserve"> of the template,</w:t>
        </w:r>
        <w:r w:rsidRPr="002B7720">
          <w:rPr>
            <w:rFonts w:ascii="Times New Roman" w:hAnsi="Times New Roman"/>
            <w:noProof/>
            <w:sz w:val="24"/>
            <w:szCs w:val="24"/>
          </w:rPr>
          <w:t xml:space="preserve"> </w:t>
        </w:r>
        <w:r w:rsidR="00A53852" w:rsidRPr="002B7720">
          <w:rPr>
            <w:rFonts w:ascii="Times New Roman" w:hAnsi="Times New Roman"/>
            <w:noProof/>
            <w:sz w:val="24"/>
            <w:szCs w:val="24"/>
          </w:rPr>
          <w:t xml:space="preserve">(i) </w:t>
        </w:r>
        <w:r w:rsidR="00FA0CEB" w:rsidRPr="002B7720">
          <w:rPr>
            <w:rFonts w:ascii="Times New Roman" w:hAnsi="Times New Roman"/>
            <w:noProof/>
            <w:sz w:val="24"/>
            <w:szCs w:val="24"/>
          </w:rPr>
          <w:t xml:space="preserve">green </w:t>
        </w:r>
        <w:r w:rsidR="00A24295" w:rsidRPr="002B7720">
          <w:rPr>
            <w:rFonts w:ascii="Times New Roman" w:hAnsi="Times New Roman"/>
            <w:noProof/>
            <w:sz w:val="24"/>
            <w:szCs w:val="24"/>
          </w:rPr>
          <w:t xml:space="preserve">and </w:t>
        </w:r>
        <w:r w:rsidR="00FA0CEB" w:rsidRPr="002B7720">
          <w:rPr>
            <w:rFonts w:ascii="Times New Roman" w:hAnsi="Times New Roman"/>
            <w:noProof/>
            <w:sz w:val="24"/>
            <w:szCs w:val="24"/>
          </w:rPr>
          <w:t>sustainable assets</w:t>
        </w:r>
        <w:r w:rsidR="00A24295" w:rsidRPr="002B7720">
          <w:rPr>
            <w:rFonts w:ascii="Times New Roman" w:hAnsi="Times New Roman"/>
            <w:noProof/>
            <w:sz w:val="24"/>
            <w:szCs w:val="24"/>
          </w:rPr>
          <w:t xml:space="preserve"> on their banking book,</w:t>
        </w:r>
        <w:r w:rsidR="00FA0CEB" w:rsidRPr="002B7720">
          <w:rPr>
            <w:rFonts w:ascii="Times New Roman" w:hAnsi="Times New Roman"/>
            <w:noProof/>
            <w:sz w:val="24"/>
            <w:szCs w:val="24"/>
          </w:rPr>
          <w:t xml:space="preserve"> </w:t>
        </w:r>
        <w:r w:rsidR="00741894" w:rsidRPr="002B7720">
          <w:rPr>
            <w:rFonts w:ascii="Times New Roman" w:hAnsi="Times New Roman"/>
            <w:noProof/>
            <w:sz w:val="24"/>
            <w:szCs w:val="24"/>
          </w:rPr>
          <w:t>e</w:t>
        </w:r>
        <w:r w:rsidR="00A24295" w:rsidRPr="002B7720">
          <w:rPr>
            <w:rFonts w:ascii="Times New Roman" w:hAnsi="Times New Roman"/>
            <w:noProof/>
            <w:sz w:val="24"/>
            <w:szCs w:val="24"/>
          </w:rPr>
          <w:t>.</w:t>
        </w:r>
        <w:r w:rsidR="00741894" w:rsidRPr="002B7720">
          <w:rPr>
            <w:rFonts w:ascii="Times New Roman" w:hAnsi="Times New Roman"/>
            <w:noProof/>
            <w:sz w:val="24"/>
            <w:szCs w:val="24"/>
          </w:rPr>
          <w:t>g</w:t>
        </w:r>
        <w:r w:rsidR="00A24295" w:rsidRPr="002B7720">
          <w:rPr>
            <w:rFonts w:ascii="Times New Roman" w:hAnsi="Times New Roman"/>
            <w:noProof/>
            <w:sz w:val="24"/>
            <w:szCs w:val="24"/>
          </w:rPr>
          <w:t>.</w:t>
        </w:r>
        <w:r w:rsidR="003D77BD" w:rsidRPr="002B7720">
          <w:rPr>
            <w:rFonts w:ascii="Times New Roman" w:hAnsi="Times New Roman"/>
            <w:noProof/>
            <w:sz w:val="24"/>
            <w:szCs w:val="24"/>
          </w:rPr>
          <w:t xml:space="preserve"> </w:t>
        </w:r>
        <w:r w:rsidR="00981A4D" w:rsidRPr="002B7720">
          <w:rPr>
            <w:rFonts w:ascii="Times New Roman" w:hAnsi="Times New Roman"/>
            <w:noProof/>
            <w:sz w:val="24"/>
            <w:szCs w:val="24"/>
          </w:rPr>
          <w:t>green loans</w:t>
        </w:r>
        <w:r w:rsidR="0025359A" w:rsidRPr="002B7720">
          <w:rPr>
            <w:rFonts w:ascii="Times New Roman" w:hAnsi="Times New Roman"/>
            <w:noProof/>
            <w:sz w:val="24"/>
            <w:szCs w:val="24"/>
          </w:rPr>
          <w:t xml:space="preserve"> and investment in green bonds,</w:t>
        </w:r>
        <w:r w:rsidR="00981A4D" w:rsidRPr="002B7720">
          <w:rPr>
            <w:rFonts w:ascii="Times New Roman" w:hAnsi="Times New Roman"/>
            <w:noProof/>
            <w:sz w:val="24"/>
            <w:szCs w:val="24"/>
          </w:rPr>
          <w:t xml:space="preserve"> </w:t>
        </w:r>
        <w:r w:rsidR="003D77BD" w:rsidRPr="002B7720">
          <w:rPr>
            <w:rFonts w:ascii="Times New Roman" w:hAnsi="Times New Roman"/>
            <w:noProof/>
            <w:sz w:val="24"/>
            <w:szCs w:val="24"/>
          </w:rPr>
          <w:t xml:space="preserve">and </w:t>
        </w:r>
        <w:r w:rsidR="00A53852" w:rsidRPr="002B7720">
          <w:rPr>
            <w:rFonts w:ascii="Times New Roman" w:hAnsi="Times New Roman"/>
            <w:noProof/>
            <w:sz w:val="24"/>
            <w:szCs w:val="24"/>
          </w:rPr>
          <w:t xml:space="preserve">(ii) </w:t>
        </w:r>
        <w:r w:rsidR="0025359A" w:rsidRPr="002B7720">
          <w:rPr>
            <w:rFonts w:ascii="Times New Roman" w:hAnsi="Times New Roman"/>
            <w:noProof/>
            <w:sz w:val="24"/>
            <w:szCs w:val="24"/>
          </w:rPr>
          <w:t xml:space="preserve">transition </w:t>
        </w:r>
        <w:r w:rsidR="00C06EE3" w:rsidRPr="002B7720">
          <w:rPr>
            <w:rFonts w:ascii="Times New Roman" w:hAnsi="Times New Roman"/>
            <w:noProof/>
            <w:sz w:val="24"/>
            <w:szCs w:val="24"/>
          </w:rPr>
          <w:t>finance</w:t>
        </w:r>
        <w:r w:rsidR="00981A4D" w:rsidRPr="002B7720">
          <w:rPr>
            <w:rFonts w:ascii="Times New Roman" w:hAnsi="Times New Roman"/>
            <w:noProof/>
            <w:sz w:val="24"/>
            <w:szCs w:val="24"/>
          </w:rPr>
          <w:t>,</w:t>
        </w:r>
        <w:r w:rsidR="00741894" w:rsidRPr="002B7720">
          <w:rPr>
            <w:rFonts w:ascii="Times New Roman" w:hAnsi="Times New Roman"/>
            <w:noProof/>
            <w:sz w:val="24"/>
            <w:szCs w:val="24"/>
          </w:rPr>
          <w:t xml:space="preserve"> e.g. </w:t>
        </w:r>
        <w:r w:rsidR="00B34359" w:rsidRPr="002B7720">
          <w:rPr>
            <w:rFonts w:ascii="Times New Roman" w:hAnsi="Times New Roman"/>
            <w:noProof/>
            <w:sz w:val="24"/>
            <w:szCs w:val="24"/>
          </w:rPr>
          <w:t>investment in equity</w:t>
        </w:r>
        <w:r w:rsidR="0067346C" w:rsidRPr="002B7720">
          <w:rPr>
            <w:rFonts w:ascii="Times New Roman" w:hAnsi="Times New Roman"/>
            <w:noProof/>
            <w:sz w:val="24"/>
            <w:szCs w:val="24"/>
          </w:rPr>
          <w:t>, investment</w:t>
        </w:r>
        <w:r w:rsidR="00B34359" w:rsidRPr="002B7720">
          <w:rPr>
            <w:rFonts w:ascii="Times New Roman" w:hAnsi="Times New Roman"/>
            <w:noProof/>
            <w:sz w:val="24"/>
            <w:szCs w:val="24"/>
          </w:rPr>
          <w:t xml:space="preserve"> </w:t>
        </w:r>
        <w:r w:rsidR="0067346C" w:rsidRPr="002B7720">
          <w:rPr>
            <w:rFonts w:ascii="Times New Roman" w:hAnsi="Times New Roman"/>
            <w:noProof/>
            <w:sz w:val="24"/>
            <w:szCs w:val="24"/>
          </w:rPr>
          <w:t xml:space="preserve">in </w:t>
        </w:r>
        <w:r w:rsidR="00B34359" w:rsidRPr="002B7720">
          <w:rPr>
            <w:rFonts w:ascii="Times New Roman" w:hAnsi="Times New Roman"/>
            <w:noProof/>
            <w:sz w:val="24"/>
            <w:szCs w:val="24"/>
          </w:rPr>
          <w:t xml:space="preserve">sustainability-linked bonds, </w:t>
        </w:r>
        <w:r w:rsidR="00741894" w:rsidRPr="002B7720">
          <w:rPr>
            <w:rFonts w:ascii="Times New Roman" w:hAnsi="Times New Roman"/>
            <w:noProof/>
            <w:sz w:val="24"/>
            <w:szCs w:val="24"/>
          </w:rPr>
          <w:t>sustainabil</w:t>
        </w:r>
        <w:r w:rsidR="0025359A" w:rsidRPr="002B7720">
          <w:rPr>
            <w:rFonts w:ascii="Times New Roman" w:hAnsi="Times New Roman"/>
            <w:noProof/>
            <w:sz w:val="24"/>
            <w:szCs w:val="24"/>
          </w:rPr>
          <w:t>i</w:t>
        </w:r>
        <w:r w:rsidR="00741894" w:rsidRPr="002B7720">
          <w:rPr>
            <w:rFonts w:ascii="Times New Roman" w:hAnsi="Times New Roman"/>
            <w:noProof/>
            <w:sz w:val="24"/>
            <w:szCs w:val="24"/>
          </w:rPr>
          <w:t>ty-linked loans,</w:t>
        </w:r>
        <w:r w:rsidR="00981A4D" w:rsidRPr="002B7720">
          <w:rPr>
            <w:rFonts w:ascii="Times New Roman" w:hAnsi="Times New Roman"/>
            <w:noProof/>
            <w:sz w:val="24"/>
            <w:szCs w:val="24"/>
          </w:rPr>
          <w:t xml:space="preserve"> </w:t>
        </w:r>
        <w:r w:rsidRPr="002B7720">
          <w:rPr>
            <w:rFonts w:ascii="Times New Roman" w:hAnsi="Times New Roman"/>
            <w:noProof/>
            <w:sz w:val="24"/>
            <w:szCs w:val="24"/>
          </w:rPr>
          <w:t>broken down by counterparty</w:t>
        </w:r>
        <w:r w:rsidR="002652A6" w:rsidRPr="002B7720">
          <w:rPr>
            <w:rFonts w:ascii="Times New Roman" w:hAnsi="Times New Roman"/>
            <w:noProof/>
            <w:sz w:val="24"/>
            <w:szCs w:val="24"/>
          </w:rPr>
          <w:t xml:space="preserve"> as referred to in Part 1, point 42, of the EBA IT solutions published on EBA’s website related to the reporting on financial information.</w:t>
        </w:r>
      </w:ins>
    </w:p>
    <w:p w14:paraId="2A440D92" w14:textId="533EDD42" w:rsidR="00C64DF1" w:rsidRPr="00C64DF1" w:rsidRDefault="00C64DF1" w:rsidP="00C64DF1">
      <w:pPr>
        <w:pStyle w:val="ListParagraph"/>
        <w:numPr>
          <w:ilvl w:val="0"/>
          <w:numId w:val="24"/>
        </w:numPr>
        <w:tabs>
          <w:tab w:val="left" w:pos="567"/>
        </w:tabs>
        <w:spacing w:before="120" w:after="120" w:line="259" w:lineRule="auto"/>
        <w:ind w:left="0"/>
        <w:jc w:val="both"/>
        <w:rPr>
          <w:ins w:id="2348" w:author="Author"/>
          <w:rFonts w:ascii="Times New Roman" w:hAnsi="Times New Roman"/>
          <w:noProof/>
          <w:sz w:val="24"/>
          <w:szCs w:val="24"/>
        </w:rPr>
      </w:pPr>
      <w:ins w:id="2349" w:author="Author">
        <w:r w:rsidRPr="00C64DF1">
          <w:rPr>
            <w:rFonts w:ascii="Times New Roman" w:hAnsi="Times New Roman"/>
            <w:noProof/>
            <w:sz w:val="24"/>
            <w:szCs w:val="24"/>
          </w:rPr>
          <w:t>Institutions shall disclose this template on an annual basis</w:t>
        </w:r>
        <w:r w:rsidR="00807F0F">
          <w:rPr>
            <w:rFonts w:ascii="Times New Roman" w:hAnsi="Times New Roman"/>
            <w:noProof/>
            <w:sz w:val="24"/>
            <w:szCs w:val="24"/>
          </w:rPr>
          <w:t>, based on materiality assessment</w:t>
        </w:r>
        <w:r w:rsidRPr="00C64DF1">
          <w:rPr>
            <w:rFonts w:ascii="Times New Roman" w:hAnsi="Times New Roman"/>
            <w:noProof/>
            <w:sz w:val="24"/>
            <w:szCs w:val="24"/>
          </w:rPr>
          <w:t>.</w:t>
        </w:r>
      </w:ins>
    </w:p>
    <w:p w14:paraId="4F21E52A" w14:textId="7EBD2C94" w:rsidR="00724898" w:rsidRPr="002B7720" w:rsidRDefault="00724898" w:rsidP="00D50147">
      <w:pPr>
        <w:pStyle w:val="ListParagraph"/>
        <w:numPr>
          <w:ilvl w:val="0"/>
          <w:numId w:val="24"/>
        </w:numPr>
        <w:tabs>
          <w:tab w:val="left" w:pos="567"/>
        </w:tabs>
        <w:spacing w:before="120" w:after="120" w:line="259" w:lineRule="auto"/>
        <w:ind w:left="0"/>
        <w:jc w:val="both"/>
        <w:rPr>
          <w:ins w:id="2350" w:author="Author"/>
          <w:rFonts w:ascii="Times New Roman" w:hAnsi="Times New Roman"/>
          <w:noProof/>
          <w:sz w:val="24"/>
          <w:szCs w:val="24"/>
        </w:rPr>
      </w:pPr>
      <w:ins w:id="2351" w:author="Author">
        <w:r w:rsidRPr="002B7720">
          <w:rPr>
            <w:rFonts w:ascii="Times New Roman" w:hAnsi="Times New Roman"/>
            <w:noProof/>
            <w:sz w:val="24"/>
            <w:szCs w:val="24"/>
          </w:rPr>
          <w:t>Institutions shall disclose in this template:</w:t>
        </w:r>
      </w:ins>
    </w:p>
    <w:p w14:paraId="42AB4FE5" w14:textId="77777777" w:rsidR="006520FE" w:rsidRPr="00724898" w:rsidRDefault="006520FE" w:rsidP="007E13B5">
      <w:pPr>
        <w:pStyle w:val="ListParagraph"/>
        <w:rPr>
          <w:ins w:id="2352" w:author="Autho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Change w:id="2353">
          <w:tblGrid>
            <w:gridCol w:w="1188"/>
            <w:gridCol w:w="7879"/>
          </w:tblGrid>
        </w:tblGridChange>
      </w:tblGrid>
      <w:tr w:rsidR="00E77292" w:rsidRPr="00E50FA4" w14:paraId="71567A90" w14:textId="77777777" w:rsidTr="00BA313D">
        <w:trPr>
          <w:ins w:id="2354"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3A643582" w:rsidR="00E77292" w:rsidRPr="00E50FA4" w:rsidRDefault="00E77292" w:rsidP="008D522D">
            <w:pPr>
              <w:spacing w:before="120" w:after="120"/>
              <w:jc w:val="both"/>
              <w:rPr>
                <w:ins w:id="2355" w:author="Author"/>
                <w:rFonts w:ascii="Times New Roman" w:eastAsia="Times New Roman" w:hAnsi="Times New Roman" w:cs="Times New Roman"/>
                <w:noProof/>
                <w:sz w:val="24"/>
                <w:lang w:val="en-GB" w:bidi="ne-NP"/>
              </w:rPr>
            </w:pP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31658CED" w:rsidR="00E77292" w:rsidRPr="00E50FA4" w:rsidRDefault="00E77292" w:rsidP="008D522D">
            <w:pPr>
              <w:spacing w:before="120" w:after="120"/>
              <w:jc w:val="both"/>
              <w:rPr>
                <w:ins w:id="2356" w:author="Author"/>
                <w:rFonts w:ascii="Times New Roman" w:eastAsia="Times New Roman" w:hAnsi="Times New Roman" w:cs="Times New Roman"/>
                <w:noProof/>
                <w:sz w:val="24"/>
                <w:lang w:val="en-GB" w:bidi="ne-NP"/>
              </w:rPr>
            </w:pPr>
          </w:p>
        </w:tc>
      </w:tr>
      <w:tr w:rsidR="00250277" w:rsidRPr="00E50FA4" w14:paraId="0FF9ED55" w14:textId="77777777" w:rsidTr="00E1637D">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357" w:author="Author">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1188"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Change w:id="2358" w:author="Author">
              <w:tcPr>
                <w:tcW w:w="1188" w:type="dxa"/>
                <w:tcBorders>
                  <w:top w:val="single" w:sz="4" w:space="0" w:color="auto"/>
                  <w:left w:val="single" w:sz="4" w:space="0" w:color="auto"/>
                  <w:bottom w:val="single" w:sz="4" w:space="0" w:color="auto"/>
                  <w:right w:val="single" w:sz="4" w:space="0" w:color="auto"/>
                </w:tcBorders>
                <w:shd w:val="clear" w:color="auto" w:fill="CCCCCC"/>
              </w:tcPr>
            </w:tcPrChange>
          </w:tcPr>
          <w:p w14:paraId="65B8A527" w14:textId="6B8E4DB7" w:rsidR="00250277" w:rsidRPr="00E50FA4" w:rsidRDefault="00250277" w:rsidP="0025027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Change w:id="2359" w:author="Author">
              <w:tcPr>
                <w:tcW w:w="7879" w:type="dxa"/>
                <w:tcBorders>
                  <w:top w:val="single" w:sz="4" w:space="0" w:color="auto"/>
                  <w:left w:val="single" w:sz="4" w:space="0" w:color="auto"/>
                  <w:bottom w:val="single" w:sz="4" w:space="0" w:color="auto"/>
                  <w:right w:val="single" w:sz="4" w:space="0" w:color="auto"/>
                </w:tcBorders>
                <w:shd w:val="clear" w:color="auto" w:fill="CCCCCC"/>
              </w:tcPr>
            </w:tcPrChange>
          </w:tcPr>
          <w:p w14:paraId="05C5CA98" w14:textId="4D485E0A" w:rsidR="00250277" w:rsidRPr="00E50FA4" w:rsidRDefault="00250277" w:rsidP="0025027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Instructions</w:t>
            </w:r>
          </w:p>
        </w:tc>
      </w:tr>
      <w:tr w:rsidR="00250277" w:rsidRPr="00E50FA4" w14:paraId="11D7F4F1" w14:textId="77777777" w:rsidTr="00BA313D">
        <w:trPr>
          <w:ins w:id="2360" w:author="Author"/>
        </w:trPr>
        <w:tc>
          <w:tcPr>
            <w:tcW w:w="1188" w:type="dxa"/>
            <w:tcBorders>
              <w:top w:val="single" w:sz="4" w:space="0" w:color="auto"/>
              <w:left w:val="single" w:sz="4" w:space="0" w:color="auto"/>
              <w:bottom w:val="single" w:sz="4" w:space="0" w:color="auto"/>
              <w:right w:val="single" w:sz="4" w:space="0" w:color="auto"/>
            </w:tcBorders>
          </w:tcPr>
          <w:p w14:paraId="02128DA1" w14:textId="1756E10C" w:rsidR="00250277" w:rsidRPr="00E50FA4" w:rsidRDefault="00250277" w:rsidP="00250277">
            <w:pPr>
              <w:spacing w:before="120" w:after="120"/>
              <w:jc w:val="both"/>
              <w:rPr>
                <w:ins w:id="2361" w:author="Author"/>
                <w:rFonts w:ascii="Times New Roman" w:eastAsia="Times New Roman" w:hAnsi="Times New Roman" w:cs="Times New Roman"/>
                <w:noProof/>
                <w:sz w:val="24"/>
                <w:lang w:val="en-GB"/>
              </w:rPr>
            </w:pPr>
            <w:ins w:id="2362" w:author="Author">
              <w:r>
                <w:rPr>
                  <w:rFonts w:ascii="Times New Roman" w:eastAsia="Times New Roman" w:hAnsi="Times New Roman" w:cs="Times New Roman"/>
                  <w:noProof/>
                  <w:sz w:val="24"/>
                  <w:lang w:val="en-GB"/>
                </w:rPr>
                <w:t>a</w:t>
              </w:r>
            </w:ins>
          </w:p>
        </w:tc>
        <w:tc>
          <w:tcPr>
            <w:tcW w:w="7879" w:type="dxa"/>
            <w:tcBorders>
              <w:top w:val="single" w:sz="4" w:space="0" w:color="auto"/>
              <w:left w:val="single" w:sz="4" w:space="0" w:color="auto"/>
              <w:bottom w:val="single" w:sz="4" w:space="0" w:color="auto"/>
              <w:right w:val="single" w:sz="4" w:space="0" w:color="auto"/>
            </w:tcBorders>
          </w:tcPr>
          <w:p w14:paraId="1CD0125D" w14:textId="7B0434D1" w:rsidR="00250277" w:rsidRPr="00E50FA4" w:rsidRDefault="00250277" w:rsidP="00250277">
            <w:pPr>
              <w:spacing w:before="120" w:after="120"/>
              <w:jc w:val="both"/>
              <w:rPr>
                <w:ins w:id="2363" w:author="Author"/>
                <w:rFonts w:ascii="Times New Roman" w:eastAsia="Times New Roman" w:hAnsi="Times New Roman" w:cs="Times New Roman"/>
                <w:b/>
                <w:noProof/>
                <w:sz w:val="24"/>
                <w:u w:val="single"/>
                <w:lang w:val="en-GB"/>
              </w:rPr>
            </w:pPr>
            <w:ins w:id="2364" w:author="Author">
              <w:r w:rsidRPr="00E50FA4">
                <w:rPr>
                  <w:rFonts w:ascii="Times New Roman" w:eastAsia="Times New Roman" w:hAnsi="Times New Roman" w:cs="Times New Roman"/>
                  <w:b/>
                  <w:noProof/>
                  <w:sz w:val="24"/>
                  <w:u w:val="single"/>
                  <w:lang w:val="en-GB"/>
                </w:rPr>
                <w:t xml:space="preserve">Gross carrying amount </w:t>
              </w:r>
            </w:ins>
          </w:p>
          <w:p w14:paraId="755D2817" w14:textId="074E0CAD" w:rsidR="00250277" w:rsidRPr="00E50FA4" w:rsidRDefault="00250277" w:rsidP="00250277">
            <w:pPr>
              <w:spacing w:before="120" w:after="120"/>
              <w:jc w:val="both"/>
              <w:rPr>
                <w:ins w:id="2365" w:author="Author"/>
                <w:rFonts w:ascii="Times New Roman" w:eastAsia="Times New Roman" w:hAnsi="Times New Roman" w:cs="Times New Roman"/>
                <w:noProof/>
                <w:sz w:val="24"/>
                <w:lang w:val="en-GB"/>
              </w:rPr>
            </w:pPr>
            <w:ins w:id="2366" w:author="Author">
              <w:r w:rsidRPr="00E50FA4">
                <w:rPr>
                  <w:rFonts w:ascii="Times New Roman" w:eastAsia="Times New Roman" w:hAnsi="Times New Roman" w:cs="Times New Roman"/>
                  <w:noProof/>
                  <w:sz w:val="24"/>
                  <w:lang w:val="en-GB"/>
                </w:rPr>
                <w:t xml:space="preserve">Institutions shall disclose the gross carrying amount as referred to in Part 1, point 34, of </w:t>
              </w:r>
              <w:r w:rsidRPr="00340A99">
                <w:rPr>
                  <w:rFonts w:ascii="Times New Roman" w:eastAsia="Times New Roman" w:hAnsi="Times New Roman" w:cs="Times New Roman"/>
                  <w:noProof/>
                  <w:sz w:val="24"/>
                  <w:lang w:val="en-GB"/>
                </w:rPr>
                <w:t>the EBA IT solutions published on EBA’s website related to the reporting on financial information.</w:t>
              </w:r>
            </w:ins>
          </w:p>
        </w:tc>
      </w:tr>
      <w:tr w:rsidR="00250277" w:rsidRPr="00E50FA4" w14:paraId="4F7BE429" w14:textId="77777777" w:rsidTr="00E1637D">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367" w:author="Author">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1188" w:type="dxa"/>
            <w:tcBorders>
              <w:top w:val="single" w:sz="4" w:space="0" w:color="auto"/>
              <w:left w:val="single" w:sz="4" w:space="0" w:color="auto"/>
              <w:bottom w:val="single" w:sz="4" w:space="0" w:color="auto"/>
              <w:right w:val="single" w:sz="4" w:space="0" w:color="auto"/>
            </w:tcBorders>
            <w:shd w:val="clear" w:color="auto" w:fill="auto"/>
            <w:tcPrChange w:id="2368" w:author="Author">
              <w:tcPr>
                <w:tcW w:w="1188" w:type="dxa"/>
                <w:tcBorders>
                  <w:top w:val="single" w:sz="4" w:space="0" w:color="auto"/>
                  <w:left w:val="single" w:sz="4" w:space="0" w:color="auto"/>
                  <w:bottom w:val="single" w:sz="4" w:space="0" w:color="auto"/>
                  <w:right w:val="single" w:sz="4" w:space="0" w:color="auto"/>
                </w:tcBorders>
              </w:tcPr>
            </w:tcPrChange>
          </w:tcPr>
          <w:p w14:paraId="7B86F60D" w14:textId="08E3A629" w:rsidR="00250277" w:rsidRDefault="00892F35" w:rsidP="00250277">
            <w:pPr>
              <w:spacing w:before="120" w:after="120"/>
              <w:jc w:val="both"/>
              <w:rPr>
                <w:rFonts w:ascii="Times New Roman" w:eastAsia="Times New Roman" w:hAnsi="Times New Roman" w:cs="Times New Roman"/>
                <w:noProof/>
                <w:sz w:val="24"/>
                <w:lang w:val="en-GB"/>
              </w:rPr>
            </w:pPr>
            <w:del w:id="2369" w:author="Author">
              <w:r w:rsidRPr="00E50FA4">
                <w:rPr>
                  <w:rFonts w:ascii="Times New Roman" w:eastAsia="Times New Roman" w:hAnsi="Times New Roman" w:cs="Times New Roman"/>
                  <w:noProof/>
                  <w:sz w:val="24"/>
                  <w:lang w:val="en-GB"/>
                </w:rPr>
                <w:delText>a</w:delText>
              </w:r>
            </w:del>
            <w:ins w:id="2370" w:author="Author">
              <w:r w:rsidR="00250277">
                <w:rPr>
                  <w:rFonts w:ascii="Times New Roman" w:eastAsia="Times New Roman" w:hAnsi="Times New Roman" w:cs="Times New Roman"/>
                  <w:noProof/>
                  <w:sz w:val="24"/>
                  <w:lang w:val="en-GB"/>
                </w:rPr>
                <w:t>b-g</w:t>
              </w:r>
            </w:ins>
          </w:p>
        </w:tc>
        <w:tc>
          <w:tcPr>
            <w:tcW w:w="7879" w:type="dxa"/>
            <w:tcBorders>
              <w:top w:val="single" w:sz="4" w:space="0" w:color="auto"/>
              <w:left w:val="single" w:sz="4" w:space="0" w:color="auto"/>
              <w:bottom w:val="single" w:sz="4" w:space="0" w:color="auto"/>
              <w:right w:val="single" w:sz="4" w:space="0" w:color="auto"/>
            </w:tcBorders>
            <w:shd w:val="clear" w:color="auto" w:fill="auto"/>
            <w:tcPrChange w:id="2371" w:author="Author">
              <w:tcPr>
                <w:tcW w:w="7879" w:type="dxa"/>
                <w:tcBorders>
                  <w:top w:val="single" w:sz="4" w:space="0" w:color="auto"/>
                  <w:left w:val="single" w:sz="4" w:space="0" w:color="auto"/>
                  <w:bottom w:val="single" w:sz="4" w:space="0" w:color="auto"/>
                  <w:right w:val="single" w:sz="4" w:space="0" w:color="auto"/>
                </w:tcBorders>
              </w:tcPr>
            </w:tcPrChange>
          </w:tcPr>
          <w:p w14:paraId="206A1750" w14:textId="77777777" w:rsidR="00892F35" w:rsidRPr="00E50FA4" w:rsidRDefault="00892F35" w:rsidP="00892F35">
            <w:pPr>
              <w:spacing w:before="120" w:after="120"/>
              <w:jc w:val="both"/>
              <w:rPr>
                <w:del w:id="2372" w:author="Author"/>
                <w:rFonts w:ascii="Times New Roman" w:eastAsia="Times New Roman" w:hAnsi="Times New Roman" w:cs="Times New Roman"/>
                <w:b/>
                <w:noProof/>
                <w:sz w:val="24"/>
                <w:u w:val="single"/>
                <w:lang w:val="en-GB"/>
              </w:rPr>
            </w:pPr>
            <w:del w:id="2373" w:author="Author">
              <w:r w:rsidRPr="00E50FA4">
                <w:rPr>
                  <w:rFonts w:ascii="Times New Roman" w:eastAsia="Times New Roman" w:hAnsi="Times New Roman" w:cs="Times New Roman"/>
                  <w:b/>
                  <w:noProof/>
                  <w:sz w:val="24"/>
                  <w:u w:val="single"/>
                  <w:lang w:val="en-GB"/>
                </w:rPr>
                <w:delText>Type of financial instrument</w:delText>
              </w:r>
            </w:del>
          </w:p>
          <w:p w14:paraId="09C6B4F7" w14:textId="77777777" w:rsidR="00250277" w:rsidRDefault="00250277" w:rsidP="00250277">
            <w:pPr>
              <w:spacing w:before="120" w:after="120"/>
              <w:jc w:val="both"/>
              <w:rPr>
                <w:ins w:id="2374" w:author="Author"/>
                <w:rFonts w:ascii="Times New Roman" w:hAnsi="Times New Roman"/>
                <w:b/>
                <w:noProof/>
                <w:sz w:val="24"/>
                <w:u w:val="single"/>
                <w:lang w:val="en-GB"/>
              </w:rPr>
            </w:pPr>
            <w:ins w:id="2375" w:author="Author">
              <w:r>
                <w:rPr>
                  <w:rFonts w:ascii="Times New Roman" w:hAnsi="Times New Roman"/>
                  <w:b/>
                  <w:noProof/>
                  <w:sz w:val="24"/>
                  <w:u w:val="single"/>
                  <w:lang w:val="en-GB"/>
                </w:rPr>
                <w:t>Environmental objectives</w:t>
              </w:r>
            </w:ins>
          </w:p>
          <w:p w14:paraId="0F4F90A8" w14:textId="639C3AB3" w:rsidR="001C01E0" w:rsidRDefault="00250277" w:rsidP="00250277">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w:t>
            </w:r>
            <w:r w:rsidR="009220C4">
              <w:rPr>
                <w:rFonts w:ascii="Times New Roman" w:eastAsia="Times New Roman" w:hAnsi="Times New Roman" w:cs="Times New Roman"/>
                <w:noProof/>
                <w:sz w:val="24"/>
                <w:lang w:val="en-GB"/>
              </w:rPr>
              <w:t xml:space="preserve">disclose </w:t>
            </w:r>
            <w:r>
              <w:rPr>
                <w:rFonts w:ascii="Times New Roman" w:eastAsia="Times New Roman" w:hAnsi="Times New Roman" w:cs="Times New Roman"/>
                <w:noProof/>
                <w:sz w:val="24"/>
                <w:lang w:val="en-GB"/>
              </w:rPr>
              <w:t xml:space="preserve">the </w:t>
            </w:r>
            <w:del w:id="2376" w:author="Author">
              <w:r w:rsidR="00892F35" w:rsidRPr="00E50FA4">
                <w:rPr>
                  <w:rFonts w:ascii="Times New Roman" w:eastAsia="Times New Roman" w:hAnsi="Times New Roman" w:cs="Times New Roman"/>
                  <w:noProof/>
                  <w:sz w:val="24"/>
                  <w:lang w:val="en-GB"/>
                </w:rPr>
                <w:delText xml:space="preserve">type of financial instrument </w:delText>
              </w:r>
              <w:r w:rsidR="009D521D" w:rsidRPr="00E50FA4">
                <w:rPr>
                  <w:rFonts w:ascii="Times New Roman" w:eastAsia="Times New Roman" w:hAnsi="Times New Roman" w:cs="Times New Roman"/>
                  <w:noProof/>
                  <w:sz w:val="24"/>
                  <w:lang w:val="en-GB"/>
                </w:rPr>
                <w:delText>as referred</w:delText>
              </w:r>
            </w:del>
            <w:ins w:id="2377" w:author="Author">
              <w:r>
                <w:rPr>
                  <w:rFonts w:ascii="Times New Roman" w:eastAsia="Times New Roman" w:hAnsi="Times New Roman" w:cs="Times New Roman"/>
                  <w:noProof/>
                  <w:sz w:val="24"/>
                  <w:lang w:val="en-GB"/>
                </w:rPr>
                <w:t>gross carrying amount breakdown by its contribution</w:t>
              </w:r>
            </w:ins>
            <w:r>
              <w:rPr>
                <w:rFonts w:ascii="Times New Roman" w:eastAsia="Times New Roman" w:hAnsi="Times New Roman" w:cs="Times New Roman"/>
                <w:noProof/>
                <w:sz w:val="24"/>
                <w:lang w:val="en-GB"/>
              </w:rPr>
              <w:t xml:space="preserve"> to </w:t>
            </w:r>
            <w:ins w:id="2378" w:author="Author">
              <w:r>
                <w:rPr>
                  <w:rFonts w:ascii="Times New Roman" w:eastAsia="Times New Roman" w:hAnsi="Times New Roman" w:cs="Times New Roman"/>
                  <w:noProof/>
                  <w:sz w:val="24"/>
                  <w:lang w:val="en-GB"/>
                </w:rPr>
                <w:t xml:space="preserve">the six environmental objectives as defined </w:t>
              </w:r>
            </w:ins>
            <w:r>
              <w:rPr>
                <w:rFonts w:ascii="Times New Roman" w:eastAsia="Times New Roman" w:hAnsi="Times New Roman" w:cs="Times New Roman"/>
                <w:noProof/>
                <w:sz w:val="24"/>
                <w:lang w:val="en-GB"/>
              </w:rPr>
              <w:t xml:space="preserve">in </w:t>
            </w:r>
            <w:del w:id="2379" w:author="Author">
              <w:r w:rsidR="00892F35" w:rsidRPr="00E50FA4">
                <w:rPr>
                  <w:rFonts w:ascii="Times New Roman" w:eastAsia="Times New Roman" w:hAnsi="Times New Roman" w:cs="Times New Roman"/>
                  <w:noProof/>
                  <w:sz w:val="24"/>
                  <w:lang w:val="en-GB"/>
                </w:rPr>
                <w:delText xml:space="preserve">Annex V to Implementing </w:delText>
              </w:r>
            </w:del>
            <w:ins w:id="2380" w:author="Author">
              <w:r>
                <w:rPr>
                  <w:rFonts w:ascii="Times New Roman" w:eastAsia="Times New Roman" w:hAnsi="Times New Roman" w:cs="Times New Roman"/>
                  <w:noProof/>
                  <w:sz w:val="24"/>
                  <w:lang w:val="en-GB"/>
                </w:rPr>
                <w:t xml:space="preserve">Article 9 </w:t>
              </w:r>
              <w:r w:rsidRPr="00E50FA4">
                <w:rPr>
                  <w:rFonts w:ascii="Times New Roman" w:hAnsi="Times New Roman"/>
                  <w:noProof/>
                  <w:sz w:val="24"/>
                  <w:lang w:val="en-GB"/>
                </w:rPr>
                <w:t xml:space="preserve">of </w:t>
              </w:r>
            </w:ins>
            <w:r w:rsidRPr="00E50FA4">
              <w:rPr>
                <w:rFonts w:ascii="Times New Roman" w:hAnsi="Times New Roman"/>
                <w:noProof/>
                <w:sz w:val="24"/>
                <w:lang w:val="en-GB"/>
              </w:rPr>
              <w:t xml:space="preserve">Regulation (EU) </w:t>
            </w:r>
            <w:del w:id="2381" w:author="Author">
              <w:r w:rsidR="00664881" w:rsidRPr="00E50FA4">
                <w:rPr>
                  <w:rFonts w:ascii="Times New Roman" w:eastAsia="Times New Roman" w:hAnsi="Times New Roman" w:cs="Times New Roman"/>
                  <w:noProof/>
                  <w:sz w:val="24"/>
                  <w:lang w:val="en-GB"/>
                </w:rPr>
                <w:delText>2021/451</w:delText>
              </w:r>
            </w:del>
            <w:ins w:id="2382" w:author="Author">
              <w:r w:rsidRPr="00E50FA4">
                <w:rPr>
                  <w:rFonts w:ascii="Times New Roman" w:hAnsi="Times New Roman"/>
                  <w:noProof/>
                  <w:sz w:val="24"/>
                  <w:lang w:val="en-GB"/>
                </w:rPr>
                <w:t>2020/852</w:t>
              </w:r>
            </w:ins>
            <w:r>
              <w:rPr>
                <w:rFonts w:ascii="Times New Roman" w:hAnsi="Times New Roman"/>
                <w:noProof/>
                <w:sz w:val="24"/>
                <w:lang w:val="en-GB"/>
              </w:rPr>
              <w:t>.</w:t>
            </w:r>
          </w:p>
          <w:p w14:paraId="039A3F52" w14:textId="45D0E9AA" w:rsidR="00250277" w:rsidRPr="00E1637D" w:rsidDel="0033731E" w:rsidRDefault="00947D1B" w:rsidP="00250277">
            <w:pPr>
              <w:spacing w:before="120" w:after="120"/>
              <w:jc w:val="both"/>
              <w:rPr>
                <w:rFonts w:ascii="Times New Roman" w:hAnsi="Times New Roman"/>
                <w:b/>
                <w:sz w:val="24"/>
                <w:u w:val="single"/>
                <w:lang w:val="en-GB"/>
                <w:rPrChange w:id="2383" w:author="Author">
                  <w:rPr>
                    <w:rFonts w:ascii="Times New Roman" w:hAnsi="Times New Roman"/>
                    <w:sz w:val="24"/>
                    <w:lang w:val="en-GB"/>
                  </w:rPr>
                </w:rPrChange>
              </w:rPr>
            </w:pPr>
            <w:ins w:id="2384" w:author="Author">
              <w:r>
                <w:rPr>
                  <w:rFonts w:ascii="Times New Roman" w:hAnsi="Times New Roman"/>
                  <w:noProof/>
                  <w:sz w:val="24"/>
                  <w:lang w:val="en-GB"/>
                </w:rPr>
                <w:t xml:space="preserve">If </w:t>
              </w:r>
              <w:r w:rsidR="00CE6EE6">
                <w:rPr>
                  <w:rFonts w:ascii="Times New Roman" w:hAnsi="Times New Roman"/>
                  <w:noProof/>
                  <w:sz w:val="24"/>
                  <w:lang w:val="en-GB"/>
                </w:rPr>
                <w:t xml:space="preserve">an instrument contributes to more than one </w:t>
              </w:r>
              <w:r w:rsidR="009736D6">
                <w:rPr>
                  <w:rFonts w:ascii="Times New Roman" w:hAnsi="Times New Roman"/>
                  <w:noProof/>
                  <w:sz w:val="24"/>
                  <w:lang w:val="en-GB"/>
                </w:rPr>
                <w:t xml:space="preserve">environmental </w:t>
              </w:r>
              <w:r w:rsidR="00CE6EE6">
                <w:rPr>
                  <w:rFonts w:ascii="Times New Roman" w:hAnsi="Times New Roman"/>
                  <w:noProof/>
                  <w:sz w:val="24"/>
                  <w:lang w:val="en-GB"/>
                </w:rPr>
                <w:t>objective</w:t>
              </w:r>
              <w:r w:rsidR="009736D6">
                <w:rPr>
                  <w:rFonts w:ascii="Times New Roman" w:hAnsi="Times New Roman"/>
                  <w:noProof/>
                  <w:sz w:val="24"/>
                  <w:lang w:val="en-GB"/>
                </w:rPr>
                <w:t xml:space="preserve">, institutions shall identify the most relevent </w:t>
              </w:r>
              <w:r w:rsidR="00CC02BA">
                <w:rPr>
                  <w:rFonts w:ascii="Times New Roman" w:hAnsi="Times New Roman"/>
                  <w:noProof/>
                  <w:sz w:val="24"/>
                  <w:lang w:val="en-GB"/>
                </w:rPr>
                <w:t xml:space="preserve">environmental objective </w:t>
              </w:r>
              <w:r w:rsidR="001C01E0">
                <w:rPr>
                  <w:rFonts w:ascii="Times New Roman" w:hAnsi="Times New Roman"/>
                  <w:noProof/>
                  <w:sz w:val="24"/>
                  <w:lang w:val="en-GB"/>
                </w:rPr>
                <w:t>and allocate</w:t>
              </w:r>
              <w:r w:rsidR="00903D06">
                <w:rPr>
                  <w:rFonts w:ascii="Times New Roman" w:hAnsi="Times New Roman"/>
                  <w:noProof/>
                  <w:sz w:val="24"/>
                  <w:lang w:val="en-GB"/>
                </w:rPr>
                <w:t>, accordingly,</w:t>
              </w:r>
              <w:r w:rsidR="001C01E0">
                <w:rPr>
                  <w:rFonts w:ascii="Times New Roman" w:hAnsi="Times New Roman"/>
                  <w:noProof/>
                  <w:sz w:val="24"/>
                  <w:lang w:val="en-GB"/>
                </w:rPr>
                <w:t xml:space="preserve"> </w:t>
              </w:r>
              <w:r w:rsidR="00CC02BA">
                <w:rPr>
                  <w:rFonts w:ascii="Times New Roman" w:hAnsi="Times New Roman"/>
                  <w:noProof/>
                  <w:sz w:val="24"/>
                  <w:lang w:val="en-GB"/>
                </w:rPr>
                <w:t>the gross carrying amount</w:t>
              </w:r>
              <w:r w:rsidR="00F045B0">
                <w:rPr>
                  <w:rFonts w:ascii="Times New Roman" w:hAnsi="Times New Roman"/>
                  <w:noProof/>
                  <w:sz w:val="24"/>
                  <w:lang w:val="en-GB"/>
                </w:rPr>
                <w:t xml:space="preserve"> associated with this instrument to that objective</w:t>
              </w:r>
              <w:r w:rsidR="00CC02BA">
                <w:rPr>
                  <w:rFonts w:ascii="Times New Roman" w:hAnsi="Times New Roman"/>
                  <w:noProof/>
                  <w:sz w:val="24"/>
                  <w:lang w:val="en-GB"/>
                </w:rPr>
                <w:t>.</w:t>
              </w:r>
              <w:r w:rsidR="00D618E0">
                <w:rPr>
                  <w:rFonts w:ascii="Times New Roman" w:hAnsi="Times New Roman"/>
                  <w:noProof/>
                  <w:sz w:val="24"/>
                  <w:lang w:val="en-GB"/>
                </w:rPr>
                <w:t xml:space="preserve"> In such cases institutions shall avoid double counting.</w:t>
              </w:r>
              <w:r w:rsidR="00CC02BA">
                <w:rPr>
                  <w:rFonts w:ascii="Times New Roman" w:hAnsi="Times New Roman"/>
                  <w:noProof/>
                  <w:sz w:val="24"/>
                  <w:lang w:val="en-GB"/>
                </w:rPr>
                <w:t xml:space="preserve"> </w:t>
              </w:r>
            </w:ins>
          </w:p>
        </w:tc>
      </w:tr>
      <w:tr w:rsidR="00250277" w:rsidRPr="00E50FA4" w14:paraId="27B84DC5" w14:textId="77777777" w:rsidTr="00AC03F6">
        <w:trPr>
          <w:ins w:id="2385" w:author="Author"/>
        </w:trPr>
        <w:tc>
          <w:tcPr>
            <w:tcW w:w="1188" w:type="dxa"/>
            <w:tcBorders>
              <w:top w:val="single" w:sz="4" w:space="0" w:color="auto"/>
              <w:left w:val="single" w:sz="4" w:space="0" w:color="auto"/>
              <w:bottom w:val="single" w:sz="4" w:space="0" w:color="auto"/>
              <w:right w:val="single" w:sz="4" w:space="0" w:color="auto"/>
            </w:tcBorders>
          </w:tcPr>
          <w:p w14:paraId="24DC7B53" w14:textId="021358B1" w:rsidR="00250277" w:rsidRPr="00E50FA4" w:rsidRDefault="0015757C" w:rsidP="00250277">
            <w:pPr>
              <w:spacing w:before="120" w:after="120"/>
              <w:jc w:val="both"/>
              <w:rPr>
                <w:ins w:id="2386" w:author="Author"/>
                <w:rFonts w:ascii="Times New Roman" w:eastAsia="Times New Roman" w:hAnsi="Times New Roman" w:cs="Times New Roman"/>
                <w:noProof/>
                <w:sz w:val="24"/>
                <w:lang w:val="en-GB"/>
              </w:rPr>
            </w:pPr>
            <w:ins w:id="2387" w:author="Author">
              <w:r>
                <w:rPr>
                  <w:rFonts w:ascii="Times New Roman" w:eastAsia="Times New Roman" w:hAnsi="Times New Roman" w:cs="Times New Roman"/>
                  <w:noProof/>
                  <w:sz w:val="24"/>
                  <w:lang w:val="en-GB"/>
                </w:rPr>
                <w:t>b</w:t>
              </w:r>
            </w:ins>
          </w:p>
        </w:tc>
        <w:tc>
          <w:tcPr>
            <w:tcW w:w="7879" w:type="dxa"/>
            <w:tcBorders>
              <w:top w:val="single" w:sz="4" w:space="0" w:color="auto"/>
              <w:left w:val="single" w:sz="4" w:space="0" w:color="auto"/>
              <w:bottom w:val="single" w:sz="4" w:space="0" w:color="auto"/>
              <w:right w:val="single" w:sz="4" w:space="0" w:color="auto"/>
            </w:tcBorders>
          </w:tcPr>
          <w:p w14:paraId="3973D45A" w14:textId="60891F77" w:rsidR="00250277" w:rsidRPr="00E50FA4" w:rsidRDefault="00250277" w:rsidP="00250277">
            <w:pPr>
              <w:spacing w:before="120" w:after="120"/>
              <w:jc w:val="both"/>
              <w:rPr>
                <w:ins w:id="2388" w:author="Author"/>
                <w:rFonts w:ascii="Times New Roman" w:hAnsi="Times New Roman"/>
                <w:noProof/>
                <w:sz w:val="24"/>
                <w:lang w:val="en-GB"/>
              </w:rPr>
            </w:pPr>
            <w:ins w:id="2389" w:author="Author">
              <w:r w:rsidRPr="00E50FA4">
                <w:rPr>
                  <w:rFonts w:ascii="Times New Roman" w:hAnsi="Times New Roman"/>
                  <w:b/>
                  <w:noProof/>
                  <w:sz w:val="24"/>
                  <w:u w:val="single"/>
                  <w:lang w:val="en-GB"/>
                </w:rPr>
                <w:t xml:space="preserve">Climate change </w:t>
              </w:r>
              <w:r w:rsidR="008600CD">
                <w:rPr>
                  <w:rFonts w:ascii="Times New Roman" w:hAnsi="Times New Roman"/>
                  <w:b/>
                  <w:noProof/>
                  <w:sz w:val="24"/>
                  <w:u w:val="single"/>
                  <w:lang w:val="en-GB"/>
                </w:rPr>
                <w:t>mitigation</w:t>
              </w:r>
            </w:ins>
          </w:p>
          <w:p w14:paraId="2BA65930" w14:textId="07890601" w:rsidR="00AA293B" w:rsidRPr="00E50FA4" w:rsidRDefault="00250277" w:rsidP="00891253">
            <w:pPr>
              <w:spacing w:before="120" w:after="120"/>
              <w:jc w:val="both"/>
              <w:rPr>
                <w:ins w:id="2390" w:author="Author"/>
                <w:rFonts w:ascii="Times New Roman" w:hAnsi="Times New Roman"/>
                <w:noProof/>
                <w:sz w:val="24"/>
                <w:lang w:val="en-GB"/>
              </w:rPr>
            </w:pPr>
            <w:ins w:id="2391" w:author="Author">
              <w:r w:rsidRPr="00E50FA4">
                <w:rPr>
                  <w:rFonts w:ascii="Times New Roman" w:eastAsia="Times New Roman" w:hAnsi="Times New Roman" w:cs="Times New Roman"/>
                  <w:noProof/>
                  <w:sz w:val="24"/>
                  <w:lang w:val="en-GB"/>
                </w:rPr>
                <w:lastRenderedPageBreak/>
                <w:t>Institutions shall disclose the</w:t>
              </w:r>
              <w:r w:rsidRPr="00E50FA4">
                <w:rPr>
                  <w:rFonts w:ascii="Times New Roman" w:hAnsi="Times New Roman"/>
                  <w:noProof/>
                  <w:sz w:val="24"/>
                  <w:lang w:val="en-GB"/>
                </w:rPr>
                <w:t xml:space="preserve"> </w:t>
              </w:r>
              <w:r w:rsidR="00F65715">
                <w:rPr>
                  <w:rFonts w:ascii="Times New Roman" w:hAnsi="Times New Roman"/>
                  <w:noProof/>
                  <w:sz w:val="24"/>
                  <w:lang w:val="en-GB"/>
                </w:rPr>
                <w:t>gross carrying amount of the</w:t>
              </w:r>
              <w:r w:rsidR="00D0190A">
                <w:rPr>
                  <w:rFonts w:ascii="Times New Roman" w:hAnsi="Times New Roman"/>
                  <w:noProof/>
                  <w:sz w:val="24"/>
                  <w:lang w:val="en-GB"/>
                </w:rPr>
                <w:t xml:space="preserve"> </w:t>
              </w:r>
              <w:r w:rsidR="000E6752" w:rsidRPr="000E6752">
                <w:rPr>
                  <w:rFonts w:ascii="Times New Roman" w:hAnsi="Times New Roman"/>
                  <w:noProof/>
                  <w:sz w:val="24"/>
                  <w:lang w:val="en-GB"/>
                </w:rPr>
                <w:t>financial assets</w:t>
              </w:r>
              <w:r w:rsidR="000E6752">
                <w:rPr>
                  <w:rFonts w:ascii="Times New Roman" w:hAnsi="Times New Roman"/>
                  <w:noProof/>
                  <w:sz w:val="24"/>
                  <w:lang w:val="en-GB"/>
                </w:rPr>
                <w:t xml:space="preserve"> </w:t>
              </w:r>
              <w:r w:rsidR="00D0190A">
                <w:rPr>
                  <w:rFonts w:ascii="Times New Roman" w:hAnsi="Times New Roman"/>
                  <w:noProof/>
                  <w:sz w:val="24"/>
                  <w:lang w:val="en-GB"/>
                </w:rPr>
                <w:t>contributi</w:t>
              </w:r>
              <w:r w:rsidR="000E6752">
                <w:rPr>
                  <w:rFonts w:ascii="Times New Roman" w:hAnsi="Times New Roman"/>
                  <w:noProof/>
                  <w:sz w:val="24"/>
                  <w:lang w:val="en-GB"/>
                </w:rPr>
                <w:t>ng</w:t>
              </w:r>
              <w:r w:rsidR="00D0190A">
                <w:rPr>
                  <w:rFonts w:ascii="Times New Roman" w:hAnsi="Times New Roman"/>
                  <w:noProof/>
                  <w:sz w:val="24"/>
                  <w:lang w:val="en-GB"/>
                </w:rPr>
                <w:t xml:space="preserve"> </w:t>
              </w:r>
              <w:r w:rsidR="00AA293B" w:rsidRPr="00E50FA4">
                <w:rPr>
                  <w:rFonts w:ascii="Times New Roman" w:hAnsi="Times New Roman"/>
                  <w:noProof/>
                  <w:sz w:val="24"/>
                  <w:lang w:val="en-GB"/>
                </w:rPr>
                <w:t>to climate change mitigation referred to in Article 10 of Regulation (EU) 2020/852</w:t>
              </w:r>
              <w:r w:rsidR="00891253">
                <w:rPr>
                  <w:rFonts w:ascii="Times New Roman" w:hAnsi="Times New Roman"/>
                  <w:noProof/>
                  <w:sz w:val="24"/>
                  <w:lang w:val="en-GB"/>
                </w:rPr>
                <w:t>.</w:t>
              </w:r>
            </w:ins>
          </w:p>
        </w:tc>
      </w:tr>
      <w:tr w:rsidR="00250277" w:rsidRPr="00E50FA4" w14:paraId="2BC7AD99" w14:textId="77777777" w:rsidTr="00AC03F6">
        <w:trPr>
          <w:ins w:id="2392" w:author="Author"/>
        </w:trPr>
        <w:tc>
          <w:tcPr>
            <w:tcW w:w="1188" w:type="dxa"/>
            <w:tcBorders>
              <w:top w:val="single" w:sz="4" w:space="0" w:color="auto"/>
              <w:left w:val="single" w:sz="4" w:space="0" w:color="auto"/>
              <w:bottom w:val="single" w:sz="4" w:space="0" w:color="auto"/>
              <w:right w:val="single" w:sz="4" w:space="0" w:color="auto"/>
            </w:tcBorders>
          </w:tcPr>
          <w:p w14:paraId="648C5568" w14:textId="2EB80BD0" w:rsidR="00250277" w:rsidRPr="00E50FA4" w:rsidRDefault="0015757C" w:rsidP="00250277">
            <w:pPr>
              <w:spacing w:before="120" w:after="120"/>
              <w:jc w:val="both"/>
              <w:rPr>
                <w:ins w:id="2393" w:author="Author"/>
                <w:rFonts w:ascii="Times New Roman" w:eastAsia="Times New Roman" w:hAnsi="Times New Roman" w:cs="Times New Roman"/>
                <w:noProof/>
                <w:sz w:val="24"/>
                <w:lang w:val="en-GB"/>
              </w:rPr>
            </w:pPr>
            <w:ins w:id="2394" w:author="Author">
              <w:r>
                <w:rPr>
                  <w:rFonts w:ascii="Times New Roman" w:eastAsia="Times New Roman" w:hAnsi="Times New Roman" w:cs="Times New Roman"/>
                  <w:noProof/>
                  <w:sz w:val="24"/>
                  <w:lang w:val="en-GB"/>
                </w:rPr>
                <w:lastRenderedPageBreak/>
                <w:t>c</w:t>
              </w:r>
            </w:ins>
          </w:p>
        </w:tc>
        <w:tc>
          <w:tcPr>
            <w:tcW w:w="7879" w:type="dxa"/>
            <w:tcBorders>
              <w:top w:val="single" w:sz="4" w:space="0" w:color="auto"/>
              <w:left w:val="single" w:sz="4" w:space="0" w:color="auto"/>
              <w:bottom w:val="single" w:sz="4" w:space="0" w:color="auto"/>
              <w:right w:val="single" w:sz="4" w:space="0" w:color="auto"/>
            </w:tcBorders>
          </w:tcPr>
          <w:p w14:paraId="497FC213" w14:textId="08282EE9" w:rsidR="007A7D05" w:rsidRPr="007E13B5" w:rsidRDefault="007A7D05" w:rsidP="00250277">
            <w:pPr>
              <w:spacing w:before="120" w:after="120"/>
              <w:jc w:val="both"/>
              <w:rPr>
                <w:ins w:id="2395" w:author="Author"/>
                <w:rFonts w:ascii="Times New Roman" w:hAnsi="Times New Roman"/>
                <w:b/>
                <w:noProof/>
                <w:sz w:val="24"/>
                <w:u w:val="single"/>
                <w:lang w:val="en-GB"/>
              </w:rPr>
            </w:pPr>
            <w:ins w:id="2396" w:author="Author">
              <w:r w:rsidRPr="007E13B5">
                <w:rPr>
                  <w:rFonts w:ascii="Times New Roman" w:hAnsi="Times New Roman"/>
                  <w:b/>
                  <w:noProof/>
                  <w:sz w:val="24"/>
                  <w:u w:val="single"/>
                  <w:lang w:val="en-GB"/>
                </w:rPr>
                <w:t>Climate change adaptation</w:t>
              </w:r>
            </w:ins>
          </w:p>
          <w:p w14:paraId="27E232E8" w14:textId="645FADEC" w:rsidR="00250277" w:rsidRPr="00E50FA4" w:rsidRDefault="000E6752" w:rsidP="00250277">
            <w:pPr>
              <w:spacing w:before="120" w:after="120"/>
              <w:jc w:val="both"/>
              <w:rPr>
                <w:ins w:id="2397" w:author="Author"/>
                <w:rFonts w:ascii="Times New Roman" w:hAnsi="Times New Roman"/>
                <w:b/>
                <w:noProof/>
                <w:sz w:val="24"/>
                <w:u w:val="single"/>
                <w:lang w:val="en-GB"/>
              </w:rPr>
            </w:pPr>
            <w:ins w:id="2398" w:author="Autho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climate change </w:t>
              </w:r>
              <w:r w:rsidR="00DC44C4">
                <w:rPr>
                  <w:rFonts w:ascii="Times New Roman" w:hAnsi="Times New Roman"/>
                  <w:noProof/>
                  <w:sz w:val="24"/>
                  <w:lang w:val="en-GB"/>
                </w:rPr>
                <w:t>adaptation</w:t>
              </w:r>
              <w:r w:rsidRPr="00E50FA4">
                <w:rPr>
                  <w:rFonts w:ascii="Times New Roman" w:hAnsi="Times New Roman"/>
                  <w:noProof/>
                  <w:sz w:val="24"/>
                  <w:lang w:val="en-GB"/>
                </w:rPr>
                <w:t xml:space="preserve"> referred to in Article 1</w:t>
              </w:r>
              <w:r w:rsidR="007A7D05">
                <w:rPr>
                  <w:rFonts w:ascii="Times New Roman" w:hAnsi="Times New Roman"/>
                  <w:noProof/>
                  <w:sz w:val="24"/>
                  <w:lang w:val="en-GB"/>
                </w:rPr>
                <w:t>1</w:t>
              </w:r>
              <w:r w:rsidRPr="00E50FA4">
                <w:rPr>
                  <w:rFonts w:ascii="Times New Roman" w:hAnsi="Times New Roman"/>
                  <w:noProof/>
                  <w:sz w:val="24"/>
                  <w:lang w:val="en-GB"/>
                </w:rPr>
                <w:t xml:space="preserve"> of Regulation (EU) 2020/852</w:t>
              </w:r>
              <w:r>
                <w:rPr>
                  <w:rFonts w:ascii="Times New Roman" w:hAnsi="Times New Roman"/>
                  <w:noProof/>
                  <w:sz w:val="24"/>
                  <w:lang w:val="en-GB"/>
                </w:rPr>
                <w:t>.</w:t>
              </w:r>
            </w:ins>
          </w:p>
        </w:tc>
      </w:tr>
      <w:tr w:rsidR="00250277" w:rsidRPr="00E50FA4" w14:paraId="1C437CB3" w14:textId="77777777" w:rsidTr="00AC03F6">
        <w:tc>
          <w:tcPr>
            <w:tcW w:w="1188" w:type="dxa"/>
            <w:tcBorders>
              <w:top w:val="single" w:sz="4" w:space="0" w:color="auto"/>
              <w:left w:val="single" w:sz="4" w:space="0" w:color="auto"/>
              <w:bottom w:val="single" w:sz="4" w:space="0" w:color="auto"/>
              <w:right w:val="single" w:sz="4" w:space="0" w:color="auto"/>
            </w:tcBorders>
          </w:tcPr>
          <w:p w14:paraId="31110A09" w14:textId="7B84C216" w:rsidR="00250277" w:rsidRPr="00E50FA4" w:rsidRDefault="00892F35" w:rsidP="00250277">
            <w:pPr>
              <w:spacing w:before="120" w:after="120"/>
              <w:jc w:val="both"/>
              <w:rPr>
                <w:rFonts w:ascii="Times New Roman" w:eastAsia="Times New Roman" w:hAnsi="Times New Roman" w:cs="Times New Roman"/>
                <w:noProof/>
                <w:sz w:val="24"/>
                <w:lang w:val="en-GB"/>
              </w:rPr>
            </w:pPr>
            <w:del w:id="2399" w:author="Author">
              <w:r w:rsidRPr="00E50FA4">
                <w:rPr>
                  <w:rFonts w:ascii="Times New Roman" w:eastAsia="Times New Roman" w:hAnsi="Times New Roman" w:cs="Times New Roman"/>
                  <w:noProof/>
                  <w:sz w:val="24"/>
                  <w:lang w:val="en-GB"/>
                </w:rPr>
                <w:delText>b</w:delText>
              </w:r>
            </w:del>
            <w:ins w:id="2400" w:author="Author">
              <w:r w:rsidR="0015757C">
                <w:rPr>
                  <w:rFonts w:ascii="Times New Roman" w:eastAsia="Times New Roman" w:hAnsi="Times New Roman" w:cs="Times New Roman"/>
                  <w:noProof/>
                  <w:sz w:val="24"/>
                  <w:lang w:val="en-GB"/>
                </w:rPr>
                <w:t>d</w:t>
              </w:r>
            </w:ins>
          </w:p>
        </w:tc>
        <w:tc>
          <w:tcPr>
            <w:tcW w:w="7879" w:type="dxa"/>
            <w:tcBorders>
              <w:top w:val="single" w:sz="4" w:space="0" w:color="auto"/>
              <w:left w:val="single" w:sz="4" w:space="0" w:color="auto"/>
              <w:bottom w:val="single" w:sz="4" w:space="0" w:color="auto"/>
              <w:right w:val="single" w:sz="4" w:space="0" w:color="auto"/>
            </w:tcBorders>
          </w:tcPr>
          <w:p w14:paraId="2F16B6C3" w14:textId="77777777" w:rsidR="00E77292" w:rsidRPr="00E50FA4" w:rsidRDefault="00E77292" w:rsidP="00DA390D">
            <w:pPr>
              <w:spacing w:before="120" w:after="120"/>
              <w:jc w:val="both"/>
              <w:rPr>
                <w:del w:id="2401" w:author="Author"/>
                <w:rFonts w:ascii="Times New Roman" w:eastAsia="Times New Roman" w:hAnsi="Times New Roman" w:cs="Times New Roman"/>
                <w:b/>
                <w:noProof/>
                <w:sz w:val="24"/>
                <w:u w:val="single"/>
                <w:lang w:val="en-GB"/>
              </w:rPr>
            </w:pPr>
            <w:del w:id="2402" w:author="Author">
              <w:r w:rsidRPr="00E50FA4">
                <w:rPr>
                  <w:rFonts w:ascii="Times New Roman" w:eastAsia="Times New Roman" w:hAnsi="Times New Roman" w:cs="Times New Roman"/>
                  <w:b/>
                  <w:noProof/>
                  <w:sz w:val="24"/>
                  <w:u w:val="single"/>
                  <w:lang w:val="en-GB"/>
                </w:rPr>
                <w:delText>Type of counterparty</w:delText>
              </w:r>
            </w:del>
          </w:p>
          <w:p w14:paraId="717F7B7A" w14:textId="5CFBE881" w:rsidR="00250277" w:rsidRDefault="004A7268" w:rsidP="00250277">
            <w:pPr>
              <w:spacing w:before="120" w:after="120"/>
              <w:jc w:val="both"/>
              <w:rPr>
                <w:ins w:id="2403" w:author="Author"/>
                <w:rFonts w:ascii="Times New Roman" w:hAnsi="Times New Roman"/>
                <w:b/>
                <w:noProof/>
                <w:sz w:val="24"/>
                <w:u w:val="single"/>
                <w:lang w:val="en-GB"/>
              </w:rPr>
            </w:pPr>
            <w:ins w:id="2404" w:author="Author">
              <w:r>
                <w:rPr>
                  <w:rFonts w:ascii="Times New Roman" w:hAnsi="Times New Roman"/>
                  <w:b/>
                  <w:noProof/>
                  <w:sz w:val="24"/>
                  <w:u w:val="single"/>
                  <w:lang w:val="en-GB"/>
                </w:rPr>
                <w:t>Sustainab</w:t>
              </w:r>
              <w:r w:rsidR="0024200D">
                <w:rPr>
                  <w:rFonts w:ascii="Times New Roman" w:hAnsi="Times New Roman"/>
                  <w:b/>
                  <w:noProof/>
                  <w:sz w:val="24"/>
                  <w:u w:val="single"/>
                  <w:lang w:val="en-GB"/>
                </w:rPr>
                <w:t>l</w:t>
              </w:r>
              <w:r>
                <w:rPr>
                  <w:rFonts w:ascii="Times New Roman" w:hAnsi="Times New Roman"/>
                  <w:b/>
                  <w:noProof/>
                  <w:sz w:val="24"/>
                  <w:u w:val="single"/>
                  <w:lang w:val="en-GB"/>
                </w:rPr>
                <w:t xml:space="preserve">e use and </w:t>
              </w:r>
              <w:r w:rsidR="0024200D">
                <w:rPr>
                  <w:rFonts w:ascii="Times New Roman" w:hAnsi="Times New Roman"/>
                  <w:b/>
                  <w:noProof/>
                  <w:sz w:val="24"/>
                  <w:u w:val="single"/>
                  <w:lang w:val="en-GB"/>
                </w:rPr>
                <w:t>p</w:t>
              </w:r>
              <w:r w:rsidR="00250277" w:rsidRPr="00F51006">
                <w:rPr>
                  <w:rFonts w:ascii="Times New Roman" w:hAnsi="Times New Roman"/>
                  <w:b/>
                  <w:noProof/>
                  <w:sz w:val="24"/>
                  <w:u w:val="single"/>
                  <w:lang w:val="en-GB"/>
                </w:rPr>
                <w:t>rotection of water and marine resources</w:t>
              </w:r>
            </w:ins>
          </w:p>
          <w:p w14:paraId="75BAD9D3" w14:textId="78C93DB4" w:rsidR="00250277" w:rsidRPr="00E1637D" w:rsidRDefault="0015757C" w:rsidP="00250277">
            <w:pPr>
              <w:spacing w:before="120" w:after="120"/>
              <w:jc w:val="both"/>
              <w:rPr>
                <w:rFonts w:ascii="Times New Roman" w:hAnsi="Times New Roman"/>
                <w:b/>
                <w:sz w:val="24"/>
                <w:u w:val="single"/>
                <w:lang w:val="en-GB"/>
                <w:rPrChange w:id="2405" w:author="Author">
                  <w:rPr>
                    <w:rFonts w:ascii="Times New Roman" w:hAnsi="Times New Roman"/>
                    <w:sz w:val="24"/>
                    <w:lang w:val="en-GB"/>
                  </w:rPr>
                </w:rPrChange>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del w:id="2406" w:author="Author">
              <w:r w:rsidR="00E77292" w:rsidRPr="00E50FA4">
                <w:rPr>
                  <w:rFonts w:ascii="Times New Roman" w:eastAsia="Times New Roman" w:hAnsi="Times New Roman" w:cs="Times New Roman"/>
                  <w:noProof/>
                  <w:sz w:val="24"/>
                  <w:lang w:val="en-GB"/>
                </w:rPr>
                <w:delText>type</w:delText>
              </w:r>
            </w:del>
            <w:ins w:id="2407" w:author="Author">
              <w:r>
                <w:rPr>
                  <w:rFonts w:ascii="Times New Roman" w:hAnsi="Times New Roman"/>
                  <w:noProof/>
                  <w:sz w:val="24"/>
                  <w:lang w:val="en-GB"/>
                </w:rPr>
                <w:t>gross carrying amount</w:t>
              </w:r>
            </w:ins>
            <w:r>
              <w:rPr>
                <w:rFonts w:ascii="Times New Roman" w:hAnsi="Times New Roman"/>
                <w:noProof/>
                <w:sz w:val="24"/>
                <w:lang w:val="en-GB"/>
              </w:rPr>
              <w:t xml:space="preserve"> of </w:t>
            </w:r>
            <w:del w:id="2408" w:author="Author">
              <w:r w:rsidR="00E77292" w:rsidRPr="00E50FA4">
                <w:rPr>
                  <w:rFonts w:ascii="Times New Roman" w:eastAsia="Times New Roman" w:hAnsi="Times New Roman" w:cs="Times New Roman"/>
                  <w:noProof/>
                  <w:sz w:val="24"/>
                  <w:lang w:val="en-GB"/>
                </w:rPr>
                <w:delText>counterparty</w:delText>
              </w:r>
            </w:del>
            <w:ins w:id="2409" w:author="Author">
              <w:r>
                <w:rPr>
                  <w:rFonts w:ascii="Times New Roman" w:hAnsi="Times New Roman"/>
                  <w:noProof/>
                  <w:sz w:val="24"/>
                  <w:lang w:val="en-GB"/>
                </w:rPr>
                <w:t xml:space="preserve">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sidR="00DC44C4">
                <w:rPr>
                  <w:rFonts w:ascii="Times New Roman" w:hAnsi="Times New Roman"/>
                  <w:noProof/>
                  <w:sz w:val="24"/>
                  <w:lang w:val="en-GB"/>
                </w:rPr>
                <w:t>the protection of water and marine resources</w:t>
              </w:r>
            </w:ins>
            <w:r w:rsidR="00DC44C4">
              <w:rPr>
                <w:rFonts w:ascii="Times New Roman" w:hAnsi="Times New Roman"/>
                <w:noProof/>
                <w:sz w:val="24"/>
                <w:lang w:val="en-GB"/>
              </w:rPr>
              <w:t xml:space="preserve"> as</w:t>
            </w:r>
            <w:r w:rsidRPr="00E50FA4">
              <w:rPr>
                <w:rFonts w:ascii="Times New Roman" w:hAnsi="Times New Roman"/>
                <w:noProof/>
                <w:sz w:val="24"/>
                <w:lang w:val="en-GB"/>
              </w:rPr>
              <w:t xml:space="preserve"> referred to in </w:t>
            </w:r>
            <w:del w:id="2410" w:author="Author">
              <w:r w:rsidR="00A1707C" w:rsidRPr="00E50FA4">
                <w:rPr>
                  <w:rFonts w:ascii="Times New Roman" w:eastAsia="Times New Roman" w:hAnsi="Times New Roman" w:cs="Times New Roman"/>
                  <w:noProof/>
                  <w:sz w:val="24"/>
                  <w:lang w:val="en-GB"/>
                </w:rPr>
                <w:delText xml:space="preserve">Part 1, </w:delText>
              </w:r>
              <w:r w:rsidR="009D521D" w:rsidRPr="00E50FA4">
                <w:rPr>
                  <w:rFonts w:ascii="Times New Roman" w:eastAsia="Times New Roman" w:hAnsi="Times New Roman" w:cs="Times New Roman"/>
                  <w:noProof/>
                  <w:sz w:val="24"/>
                  <w:lang w:val="en-GB"/>
                </w:rPr>
                <w:delText xml:space="preserve">point </w:delText>
              </w:r>
              <w:r w:rsidR="00E77292" w:rsidRPr="00E50FA4">
                <w:rPr>
                  <w:rFonts w:ascii="Times New Roman" w:eastAsia="Times New Roman" w:hAnsi="Times New Roman" w:cs="Times New Roman"/>
                  <w:noProof/>
                  <w:sz w:val="24"/>
                  <w:lang w:val="en-GB"/>
                </w:rPr>
                <w:delText>42</w:delText>
              </w:r>
              <w:r w:rsidR="00A1707C"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of Annex V to Implementing</w:delText>
              </w:r>
            </w:del>
            <w:ins w:id="2411" w:author="Author">
              <w:r w:rsidRPr="00E50FA4">
                <w:rPr>
                  <w:rFonts w:ascii="Times New Roman" w:hAnsi="Times New Roman"/>
                  <w:noProof/>
                  <w:sz w:val="24"/>
                  <w:lang w:val="en-GB"/>
                </w:rPr>
                <w:t>Article 1</w:t>
              </w:r>
              <w:r w:rsidR="00217209">
                <w:rPr>
                  <w:rFonts w:ascii="Times New Roman" w:hAnsi="Times New Roman"/>
                  <w:noProof/>
                  <w:sz w:val="24"/>
                  <w:lang w:val="en-GB"/>
                </w:rPr>
                <w:t>2</w:t>
              </w:r>
              <w:r w:rsidRPr="00E50FA4">
                <w:rPr>
                  <w:rFonts w:ascii="Times New Roman" w:hAnsi="Times New Roman"/>
                  <w:noProof/>
                  <w:sz w:val="24"/>
                  <w:lang w:val="en-GB"/>
                </w:rPr>
                <w:t xml:space="preserve"> of</w:t>
              </w:r>
            </w:ins>
            <w:r w:rsidRPr="00E50FA4">
              <w:rPr>
                <w:rFonts w:ascii="Times New Roman" w:hAnsi="Times New Roman"/>
                <w:noProof/>
                <w:sz w:val="24"/>
                <w:lang w:val="en-GB"/>
              </w:rPr>
              <w:t xml:space="preserve"> Regulation (EU) </w:t>
            </w:r>
            <w:del w:id="2412" w:author="Author">
              <w:r w:rsidR="00664881" w:rsidRPr="00E50FA4">
                <w:rPr>
                  <w:rFonts w:ascii="Times New Roman" w:eastAsia="Times New Roman" w:hAnsi="Times New Roman" w:cs="Times New Roman"/>
                  <w:noProof/>
                  <w:sz w:val="24"/>
                  <w:lang w:val="en-GB"/>
                </w:rPr>
                <w:delText>2021/451</w:delText>
              </w:r>
            </w:del>
            <w:ins w:id="2413" w:author="Author">
              <w:r w:rsidRPr="00E50FA4">
                <w:rPr>
                  <w:rFonts w:ascii="Times New Roman" w:hAnsi="Times New Roman"/>
                  <w:noProof/>
                  <w:sz w:val="24"/>
                  <w:lang w:val="en-GB"/>
                </w:rPr>
                <w:t>2020/852</w:t>
              </w:r>
            </w:ins>
            <w:r w:rsidR="0034087D">
              <w:rPr>
                <w:rFonts w:ascii="Times New Roman" w:hAnsi="Times New Roman"/>
                <w:noProof/>
                <w:sz w:val="24"/>
                <w:lang w:val="en-GB"/>
              </w:rPr>
              <w:t>.</w:t>
            </w:r>
          </w:p>
        </w:tc>
      </w:tr>
      <w:tr w:rsidR="00250277" w:rsidRPr="00E50FA4" w14:paraId="499C242E" w14:textId="77777777" w:rsidTr="00AC03F6">
        <w:tc>
          <w:tcPr>
            <w:tcW w:w="1188" w:type="dxa"/>
            <w:tcBorders>
              <w:top w:val="single" w:sz="4" w:space="0" w:color="auto"/>
              <w:left w:val="single" w:sz="4" w:space="0" w:color="auto"/>
              <w:bottom w:val="single" w:sz="4" w:space="0" w:color="auto"/>
              <w:right w:val="single" w:sz="4" w:space="0" w:color="auto"/>
            </w:tcBorders>
          </w:tcPr>
          <w:p w14:paraId="11046E38" w14:textId="5B5129EF" w:rsidR="00250277" w:rsidRPr="00E50FA4" w:rsidRDefault="00E77292" w:rsidP="00250277">
            <w:pPr>
              <w:spacing w:before="120" w:after="120"/>
              <w:jc w:val="both"/>
              <w:rPr>
                <w:rFonts w:ascii="Times New Roman" w:eastAsia="Times New Roman" w:hAnsi="Times New Roman" w:cs="Times New Roman"/>
                <w:noProof/>
                <w:sz w:val="24"/>
                <w:lang w:val="en-GB"/>
              </w:rPr>
            </w:pPr>
            <w:del w:id="2414" w:author="Author">
              <w:r w:rsidRPr="00E50FA4">
                <w:rPr>
                  <w:rFonts w:ascii="Times New Roman" w:eastAsia="Times New Roman" w:hAnsi="Times New Roman" w:cs="Times New Roman"/>
                  <w:noProof/>
                  <w:sz w:val="24"/>
                  <w:lang w:val="en-GB"/>
                </w:rPr>
                <w:delText>c</w:delText>
              </w:r>
            </w:del>
            <w:ins w:id="2415" w:author="Author">
              <w:r w:rsidR="0034087D">
                <w:rPr>
                  <w:rFonts w:ascii="Times New Roman" w:eastAsia="Times New Roman" w:hAnsi="Times New Roman" w:cs="Times New Roman"/>
                  <w:noProof/>
                  <w:sz w:val="24"/>
                  <w:lang w:val="en-GB"/>
                </w:rPr>
                <w:t>e</w:t>
              </w:r>
            </w:ins>
          </w:p>
        </w:tc>
        <w:tc>
          <w:tcPr>
            <w:tcW w:w="7879" w:type="dxa"/>
            <w:tcBorders>
              <w:top w:val="single" w:sz="4" w:space="0" w:color="auto"/>
              <w:left w:val="single" w:sz="4" w:space="0" w:color="auto"/>
              <w:bottom w:val="single" w:sz="4" w:space="0" w:color="auto"/>
              <w:right w:val="single" w:sz="4" w:space="0" w:color="auto"/>
            </w:tcBorders>
          </w:tcPr>
          <w:p w14:paraId="53C2A64A" w14:textId="77777777" w:rsidR="00E77292" w:rsidRPr="00E50FA4" w:rsidRDefault="00E77292" w:rsidP="00DA390D">
            <w:pPr>
              <w:spacing w:before="120" w:after="120"/>
              <w:jc w:val="both"/>
              <w:rPr>
                <w:del w:id="2416" w:author="Author"/>
                <w:rFonts w:ascii="Times New Roman" w:eastAsia="Times New Roman" w:hAnsi="Times New Roman" w:cs="Times New Roman"/>
                <w:b/>
                <w:noProof/>
                <w:sz w:val="24"/>
                <w:u w:val="single"/>
                <w:lang w:val="en-GB"/>
              </w:rPr>
            </w:pPr>
            <w:del w:id="2417" w:author="Author">
              <w:r w:rsidRPr="00E50FA4">
                <w:rPr>
                  <w:rFonts w:ascii="Times New Roman" w:eastAsia="Times New Roman" w:hAnsi="Times New Roman" w:cs="Times New Roman"/>
                  <w:b/>
                  <w:noProof/>
                  <w:sz w:val="24"/>
                  <w:u w:val="single"/>
                  <w:lang w:val="en-GB"/>
                </w:rPr>
                <w:delText>Gross carrying amount (million EUR)</w:delText>
              </w:r>
            </w:del>
          </w:p>
          <w:p w14:paraId="28617DAD" w14:textId="602777A8" w:rsidR="00250277" w:rsidRDefault="00217209" w:rsidP="00250277">
            <w:pPr>
              <w:spacing w:before="120" w:after="120"/>
              <w:jc w:val="both"/>
              <w:rPr>
                <w:ins w:id="2418" w:author="Author"/>
                <w:rFonts w:ascii="Times New Roman" w:hAnsi="Times New Roman"/>
                <w:b/>
                <w:noProof/>
                <w:sz w:val="24"/>
                <w:u w:val="single"/>
                <w:lang w:val="en-GB"/>
              </w:rPr>
            </w:pPr>
            <w:ins w:id="2419" w:author="Author">
              <w:r>
                <w:rPr>
                  <w:rFonts w:ascii="Times New Roman" w:hAnsi="Times New Roman"/>
                  <w:b/>
                  <w:noProof/>
                  <w:sz w:val="24"/>
                  <w:u w:val="single"/>
                  <w:lang w:val="en-GB"/>
                </w:rPr>
                <w:t>C</w:t>
              </w:r>
              <w:r w:rsidR="00250277" w:rsidRPr="00ED7D07">
                <w:rPr>
                  <w:rFonts w:ascii="Times New Roman" w:hAnsi="Times New Roman"/>
                  <w:b/>
                  <w:noProof/>
                  <w:sz w:val="24"/>
                  <w:u w:val="single"/>
                  <w:lang w:val="en-GB"/>
                </w:rPr>
                <w:t>ircular economy</w:t>
              </w:r>
            </w:ins>
          </w:p>
          <w:p w14:paraId="72051FA6" w14:textId="568EC654" w:rsidR="00250277" w:rsidRPr="00E1637D" w:rsidRDefault="00217209" w:rsidP="00250277">
            <w:pPr>
              <w:spacing w:before="120" w:after="120"/>
              <w:jc w:val="both"/>
              <w:rPr>
                <w:rFonts w:ascii="Times New Roman" w:hAnsi="Times New Roman"/>
                <w:b/>
                <w:sz w:val="24"/>
                <w:u w:val="single"/>
                <w:lang w:val="en-GB"/>
                <w:rPrChange w:id="2420" w:author="Author">
                  <w:rPr>
                    <w:rFonts w:ascii="Times New Roman" w:hAnsi="Times New Roman"/>
                    <w:sz w:val="24"/>
                    <w:lang w:val="en-GB"/>
                  </w:rPr>
                </w:rPrChange>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r>
              <w:rPr>
                <w:rFonts w:ascii="Times New Roman" w:hAnsi="Times New Roman"/>
                <w:noProof/>
                <w:sz w:val="24"/>
                <w:lang w:val="en-GB"/>
              </w:rPr>
              <w:t xml:space="preserve">gross carrying amount </w:t>
            </w:r>
            <w:ins w:id="2421" w:author="Author">
              <w:r>
                <w:rPr>
                  <w:rFonts w:ascii="Times New Roman" w:hAnsi="Times New Roman"/>
                  <w:noProof/>
                  <w:sz w:val="24"/>
                  <w:lang w:val="en-GB"/>
                </w:rPr>
                <w:t xml:space="preserve">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sidR="00DC44C4">
                <w:rPr>
                  <w:rFonts w:ascii="Times New Roman" w:hAnsi="Times New Roman"/>
                  <w:noProof/>
                  <w:sz w:val="24"/>
                  <w:lang w:val="en-GB"/>
                </w:rPr>
                <w:t xml:space="preserve">the transition to a circular economy </w:t>
              </w:r>
            </w:ins>
            <w:r w:rsidR="00DC44C4">
              <w:rPr>
                <w:rFonts w:ascii="Times New Roman" w:hAnsi="Times New Roman"/>
                <w:noProof/>
                <w:sz w:val="24"/>
                <w:lang w:val="en-GB"/>
              </w:rPr>
              <w:t>as</w:t>
            </w:r>
            <w:r w:rsidRPr="00E50FA4">
              <w:rPr>
                <w:rFonts w:ascii="Times New Roman" w:hAnsi="Times New Roman"/>
                <w:noProof/>
                <w:sz w:val="24"/>
                <w:lang w:val="en-GB"/>
              </w:rPr>
              <w:t xml:space="preserve"> referred to in </w:t>
            </w:r>
            <w:del w:id="2422" w:author="Author">
              <w:r w:rsidR="00A1707C" w:rsidRPr="00E50FA4">
                <w:rPr>
                  <w:rFonts w:ascii="Times New Roman" w:eastAsia="Times New Roman" w:hAnsi="Times New Roman" w:cs="Times New Roman"/>
                  <w:noProof/>
                  <w:sz w:val="24"/>
                  <w:lang w:val="en-GB"/>
                </w:rPr>
                <w:delText xml:space="preserve">Part 1, </w:delText>
              </w:r>
              <w:r w:rsidR="0025458E" w:rsidRPr="00E50FA4">
                <w:rPr>
                  <w:rFonts w:ascii="Times New Roman" w:eastAsia="Times New Roman" w:hAnsi="Times New Roman" w:cs="Times New Roman"/>
                  <w:noProof/>
                  <w:sz w:val="24"/>
                  <w:lang w:val="en-GB"/>
                </w:rPr>
                <w:delText xml:space="preserve">point </w:delText>
              </w:r>
              <w:r w:rsidR="00E77292" w:rsidRPr="00E50FA4">
                <w:rPr>
                  <w:rFonts w:ascii="Times New Roman" w:eastAsia="Times New Roman" w:hAnsi="Times New Roman" w:cs="Times New Roman"/>
                  <w:noProof/>
                  <w:sz w:val="24"/>
                  <w:lang w:val="en-GB"/>
                </w:rPr>
                <w:delText>34</w:delText>
              </w:r>
              <w:r w:rsidR="00A1707C" w:rsidRPr="00E50FA4">
                <w:rPr>
                  <w:rFonts w:ascii="Times New Roman" w:eastAsia="Times New Roman" w:hAnsi="Times New Roman" w:cs="Times New Roman"/>
                  <w:noProof/>
                  <w:sz w:val="24"/>
                  <w:lang w:val="en-GB"/>
                </w:rPr>
                <w:delText>,</w:delText>
              </w:r>
              <w:r w:rsidR="00E77292" w:rsidRPr="00E50FA4">
                <w:rPr>
                  <w:rFonts w:ascii="Times New Roman" w:eastAsia="Times New Roman" w:hAnsi="Times New Roman" w:cs="Times New Roman"/>
                  <w:noProof/>
                  <w:sz w:val="24"/>
                  <w:lang w:val="en-GB"/>
                </w:rPr>
                <w:delText xml:space="preserve"> of Annex V to Implementing</w:delText>
              </w:r>
            </w:del>
            <w:ins w:id="2423" w:author="Author">
              <w:r w:rsidRPr="00E50FA4">
                <w:rPr>
                  <w:rFonts w:ascii="Times New Roman" w:hAnsi="Times New Roman"/>
                  <w:noProof/>
                  <w:sz w:val="24"/>
                  <w:lang w:val="en-GB"/>
                </w:rPr>
                <w:t>Article 1</w:t>
              </w:r>
              <w:r>
                <w:rPr>
                  <w:rFonts w:ascii="Times New Roman" w:hAnsi="Times New Roman"/>
                  <w:noProof/>
                  <w:sz w:val="24"/>
                  <w:lang w:val="en-GB"/>
                </w:rPr>
                <w:t>3</w:t>
              </w:r>
              <w:r w:rsidRPr="00E50FA4">
                <w:rPr>
                  <w:rFonts w:ascii="Times New Roman" w:hAnsi="Times New Roman"/>
                  <w:noProof/>
                  <w:sz w:val="24"/>
                  <w:lang w:val="en-GB"/>
                </w:rPr>
                <w:t xml:space="preserve"> of</w:t>
              </w:r>
            </w:ins>
            <w:r w:rsidRPr="00E50FA4">
              <w:rPr>
                <w:rFonts w:ascii="Times New Roman" w:hAnsi="Times New Roman"/>
                <w:noProof/>
                <w:sz w:val="24"/>
                <w:lang w:val="en-GB"/>
              </w:rPr>
              <w:t xml:space="preserve"> Regulation (EU) </w:t>
            </w:r>
            <w:del w:id="2424" w:author="Author">
              <w:r w:rsidR="00664881" w:rsidRPr="00E50FA4">
                <w:rPr>
                  <w:rFonts w:ascii="Times New Roman" w:eastAsia="Times New Roman" w:hAnsi="Times New Roman" w:cs="Times New Roman"/>
                  <w:noProof/>
                  <w:sz w:val="24"/>
                  <w:lang w:val="en-GB"/>
                </w:rPr>
                <w:delText>2021/451</w:delText>
              </w:r>
            </w:del>
            <w:ins w:id="2425" w:author="Author">
              <w:r w:rsidRPr="00E50FA4">
                <w:rPr>
                  <w:rFonts w:ascii="Times New Roman" w:hAnsi="Times New Roman"/>
                  <w:noProof/>
                  <w:sz w:val="24"/>
                  <w:lang w:val="en-GB"/>
                </w:rPr>
                <w:t>2020/852</w:t>
              </w:r>
            </w:ins>
            <w:r w:rsidR="0034087D">
              <w:rPr>
                <w:rFonts w:ascii="Times New Roman" w:hAnsi="Times New Roman"/>
                <w:noProof/>
                <w:sz w:val="24"/>
                <w:lang w:val="en-GB"/>
              </w:rPr>
              <w:t>.</w:t>
            </w:r>
          </w:p>
        </w:tc>
      </w:tr>
      <w:tr w:rsidR="00250277" w:rsidRPr="00E50FA4" w14:paraId="2073D129" w14:textId="77777777" w:rsidTr="00AC03F6">
        <w:tc>
          <w:tcPr>
            <w:tcW w:w="1188" w:type="dxa"/>
            <w:tcBorders>
              <w:top w:val="single" w:sz="4" w:space="0" w:color="auto"/>
              <w:left w:val="single" w:sz="4" w:space="0" w:color="auto"/>
              <w:bottom w:val="single" w:sz="4" w:space="0" w:color="auto"/>
              <w:right w:val="single" w:sz="4" w:space="0" w:color="auto"/>
            </w:tcBorders>
          </w:tcPr>
          <w:p w14:paraId="3B3283EB" w14:textId="3E5B773B" w:rsidR="00250277" w:rsidRPr="00E50FA4" w:rsidRDefault="00892F35" w:rsidP="00250277">
            <w:pPr>
              <w:spacing w:before="120" w:after="120"/>
              <w:jc w:val="both"/>
              <w:rPr>
                <w:rFonts w:ascii="Times New Roman" w:eastAsia="Times New Roman" w:hAnsi="Times New Roman" w:cs="Times New Roman"/>
                <w:noProof/>
                <w:sz w:val="24"/>
                <w:lang w:val="en-GB"/>
              </w:rPr>
            </w:pPr>
            <w:del w:id="2426" w:author="Author">
              <w:r w:rsidRPr="00E50FA4">
                <w:rPr>
                  <w:rFonts w:ascii="Times New Roman" w:eastAsia="Times New Roman" w:hAnsi="Times New Roman" w:cs="Times New Roman"/>
                  <w:noProof/>
                  <w:sz w:val="24"/>
                  <w:lang w:val="en-GB"/>
                </w:rPr>
                <w:delText>d</w:delText>
              </w:r>
            </w:del>
            <w:ins w:id="2427" w:author="Author">
              <w:r w:rsidR="0034087D">
                <w:rPr>
                  <w:rFonts w:ascii="Times New Roman" w:eastAsia="Times New Roman" w:hAnsi="Times New Roman" w:cs="Times New Roman"/>
                  <w:noProof/>
                  <w:sz w:val="24"/>
                  <w:lang w:val="en-GB"/>
                </w:rPr>
                <w:t>f</w:t>
              </w:r>
            </w:ins>
          </w:p>
        </w:tc>
        <w:tc>
          <w:tcPr>
            <w:tcW w:w="7879" w:type="dxa"/>
            <w:tcBorders>
              <w:top w:val="single" w:sz="4" w:space="0" w:color="auto"/>
              <w:left w:val="single" w:sz="4" w:space="0" w:color="auto"/>
              <w:bottom w:val="single" w:sz="4" w:space="0" w:color="auto"/>
              <w:right w:val="single" w:sz="4" w:space="0" w:color="auto"/>
            </w:tcBorders>
          </w:tcPr>
          <w:p w14:paraId="55F9EFCB" w14:textId="77777777" w:rsidR="00892F35" w:rsidRPr="00E50FA4" w:rsidRDefault="00892F35" w:rsidP="00AC03F6">
            <w:pPr>
              <w:spacing w:before="120" w:after="120"/>
              <w:jc w:val="both"/>
              <w:rPr>
                <w:del w:id="2428" w:author="Author"/>
                <w:rFonts w:ascii="Times New Roman" w:hAnsi="Times New Roman"/>
                <w:noProof/>
                <w:sz w:val="24"/>
                <w:lang w:val="en-GB"/>
              </w:rPr>
            </w:pPr>
            <w:del w:id="2429" w:author="Author">
              <w:r w:rsidRPr="00E50FA4">
                <w:rPr>
                  <w:rFonts w:ascii="Times New Roman" w:hAnsi="Times New Roman"/>
                  <w:b/>
                  <w:noProof/>
                  <w:sz w:val="24"/>
                  <w:u w:val="single"/>
                  <w:lang w:val="en-GB"/>
                </w:rPr>
                <w:delText>Type of risk mitigated (Climate change transition risk)</w:delText>
              </w:r>
            </w:del>
          </w:p>
          <w:p w14:paraId="1ABD6812" w14:textId="1D59962D" w:rsidR="00250277" w:rsidRDefault="00DC44C4" w:rsidP="00250277">
            <w:pPr>
              <w:spacing w:before="120" w:after="120"/>
              <w:jc w:val="both"/>
              <w:rPr>
                <w:ins w:id="2430" w:author="Author"/>
                <w:rFonts w:ascii="Times New Roman" w:hAnsi="Times New Roman"/>
                <w:b/>
                <w:noProof/>
                <w:sz w:val="24"/>
                <w:u w:val="single"/>
                <w:lang w:val="en-GB"/>
              </w:rPr>
            </w:pPr>
            <w:ins w:id="2431" w:author="Author">
              <w:r>
                <w:rPr>
                  <w:rFonts w:ascii="Times New Roman" w:hAnsi="Times New Roman"/>
                  <w:b/>
                  <w:noProof/>
                  <w:sz w:val="24"/>
                  <w:u w:val="single"/>
                  <w:lang w:val="en-GB"/>
                </w:rPr>
                <w:t>P</w:t>
              </w:r>
              <w:r w:rsidR="00250277" w:rsidRPr="00F95350">
                <w:rPr>
                  <w:rFonts w:ascii="Times New Roman" w:hAnsi="Times New Roman"/>
                  <w:b/>
                  <w:noProof/>
                  <w:sz w:val="24"/>
                  <w:u w:val="single"/>
                  <w:lang w:val="en-GB"/>
                </w:rPr>
                <w:t>ollution prevention and control</w:t>
              </w:r>
            </w:ins>
          </w:p>
          <w:p w14:paraId="1BFBA84A" w14:textId="3FA62EB2" w:rsidR="00250277" w:rsidRPr="00E1637D" w:rsidRDefault="00DC44C4" w:rsidP="00250277">
            <w:pPr>
              <w:spacing w:before="120" w:after="120"/>
              <w:jc w:val="both"/>
              <w:rPr>
                <w:rFonts w:ascii="Times New Roman" w:hAnsi="Times New Roman"/>
                <w:b/>
                <w:sz w:val="24"/>
                <w:u w:val="single"/>
                <w:lang w:val="en-GB"/>
                <w:rPrChange w:id="2432" w:author="Author">
                  <w:rPr>
                    <w:rFonts w:ascii="Times New Roman" w:hAnsi="Times New Roman"/>
                    <w:sz w:val="24"/>
                    <w:lang w:val="en-GB"/>
                  </w:rPr>
                </w:rPrChange>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del w:id="2433" w:author="Author">
              <w:r w:rsidR="00350EFD" w:rsidRPr="00E50FA4">
                <w:rPr>
                  <w:rFonts w:ascii="Times New Roman" w:hAnsi="Times New Roman"/>
                  <w:noProof/>
                  <w:sz w:val="24"/>
                  <w:lang w:val="en-GB"/>
                </w:rPr>
                <w:delText>type</w:delText>
              </w:r>
            </w:del>
            <w:ins w:id="2434" w:author="Author">
              <w:r>
                <w:rPr>
                  <w:rFonts w:ascii="Times New Roman" w:hAnsi="Times New Roman"/>
                  <w:noProof/>
                  <w:sz w:val="24"/>
                  <w:lang w:val="en-GB"/>
                </w:rPr>
                <w:t xml:space="preserve">gross carrying amount of 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Pr>
                  <w:rFonts w:ascii="Times New Roman" w:hAnsi="Times New Roman"/>
                  <w:noProof/>
                  <w:sz w:val="24"/>
                  <w:lang w:val="en-GB"/>
                </w:rPr>
                <w:t xml:space="preserve">the transition to </w:t>
              </w:r>
              <w:r w:rsidR="00D92AE7">
                <w:rPr>
                  <w:rFonts w:ascii="Times New Roman" w:hAnsi="Times New Roman"/>
                  <w:noProof/>
                  <w:sz w:val="24"/>
                  <w:lang w:val="en-GB"/>
                </w:rPr>
                <w:t>pol</w:t>
              </w:r>
              <w:r w:rsidR="0034087D">
                <w:rPr>
                  <w:rFonts w:ascii="Times New Roman" w:hAnsi="Times New Roman"/>
                  <w:noProof/>
                  <w:sz w:val="24"/>
                  <w:lang w:val="en-GB"/>
                </w:rPr>
                <w:t>l</w:t>
              </w:r>
              <w:r w:rsidR="00D92AE7">
                <w:rPr>
                  <w:rFonts w:ascii="Times New Roman" w:hAnsi="Times New Roman"/>
                  <w:noProof/>
                  <w:sz w:val="24"/>
                  <w:lang w:val="en-GB"/>
                </w:rPr>
                <w:t>ution prevention and control</w:t>
              </w:r>
              <w:r>
                <w:rPr>
                  <w:rFonts w:ascii="Times New Roman" w:hAnsi="Times New Roman"/>
                  <w:noProof/>
                  <w:sz w:val="24"/>
                  <w:lang w:val="en-GB"/>
                </w:rPr>
                <w:t xml:space="preserve"> as</w:t>
              </w:r>
              <w:r w:rsidRPr="00E50FA4">
                <w:rPr>
                  <w:rFonts w:ascii="Times New Roman" w:hAnsi="Times New Roman"/>
                  <w:noProof/>
                  <w:sz w:val="24"/>
                  <w:lang w:val="en-GB"/>
                </w:rPr>
                <w:t xml:space="preserve"> referred to in Article 1</w:t>
              </w:r>
              <w:r w:rsidR="00D92AE7">
                <w:rPr>
                  <w:rFonts w:ascii="Times New Roman" w:hAnsi="Times New Roman"/>
                  <w:noProof/>
                  <w:sz w:val="24"/>
                  <w:lang w:val="en-GB"/>
                </w:rPr>
                <w:t>4</w:t>
              </w:r>
            </w:ins>
            <w:r w:rsidRPr="00E50FA4">
              <w:rPr>
                <w:rFonts w:ascii="Times New Roman" w:hAnsi="Times New Roman"/>
                <w:noProof/>
                <w:sz w:val="24"/>
                <w:lang w:val="en-GB"/>
              </w:rPr>
              <w:t xml:space="preserve"> of </w:t>
            </w:r>
            <w:del w:id="2435" w:author="Author">
              <w:r w:rsidR="00350EFD" w:rsidRPr="00E50FA4">
                <w:rPr>
                  <w:rFonts w:ascii="Times New Roman" w:hAnsi="Times New Roman"/>
                  <w:noProof/>
                  <w:sz w:val="24"/>
                  <w:lang w:val="en-GB"/>
                </w:rPr>
                <w:delText>risk that is being mitigated with that action: climate change transition risk</w:delText>
              </w:r>
            </w:del>
            <w:ins w:id="2436" w:author="Author">
              <w:r w:rsidRPr="00E50FA4">
                <w:rPr>
                  <w:rFonts w:ascii="Times New Roman" w:hAnsi="Times New Roman"/>
                  <w:noProof/>
                  <w:sz w:val="24"/>
                  <w:lang w:val="en-GB"/>
                </w:rPr>
                <w:t>Regulation (EU) 2020/852</w:t>
              </w:r>
            </w:ins>
            <w:r w:rsidR="0034087D">
              <w:rPr>
                <w:rFonts w:ascii="Times New Roman" w:hAnsi="Times New Roman"/>
                <w:noProof/>
                <w:sz w:val="24"/>
                <w:lang w:val="en-GB"/>
              </w:rPr>
              <w:t>.</w:t>
            </w:r>
          </w:p>
        </w:tc>
      </w:tr>
      <w:tr w:rsidR="00250277" w:rsidRPr="00E50FA4" w14:paraId="74095B7A" w14:textId="77777777" w:rsidTr="00AC03F6">
        <w:tc>
          <w:tcPr>
            <w:tcW w:w="1188" w:type="dxa"/>
            <w:tcBorders>
              <w:top w:val="single" w:sz="4" w:space="0" w:color="auto"/>
              <w:left w:val="single" w:sz="4" w:space="0" w:color="auto"/>
              <w:bottom w:val="single" w:sz="4" w:space="0" w:color="auto"/>
              <w:right w:val="single" w:sz="4" w:space="0" w:color="auto"/>
            </w:tcBorders>
          </w:tcPr>
          <w:p w14:paraId="372A98F3" w14:textId="655A427F" w:rsidR="00250277" w:rsidRDefault="00552D38" w:rsidP="00250277">
            <w:pPr>
              <w:spacing w:before="120" w:after="120"/>
              <w:jc w:val="both"/>
              <w:rPr>
                <w:rFonts w:ascii="Times New Roman" w:eastAsia="Times New Roman" w:hAnsi="Times New Roman" w:cs="Times New Roman"/>
                <w:noProof/>
                <w:sz w:val="24"/>
                <w:lang w:val="en-GB"/>
              </w:rPr>
            </w:pPr>
            <w:del w:id="2437" w:author="Author">
              <w:r w:rsidRPr="00E50FA4">
                <w:rPr>
                  <w:rFonts w:ascii="Times New Roman" w:eastAsia="Times New Roman" w:hAnsi="Times New Roman" w:cs="Times New Roman"/>
                  <w:noProof/>
                  <w:sz w:val="24"/>
                  <w:lang w:val="en-GB"/>
                </w:rPr>
                <w:delText>e</w:delText>
              </w:r>
            </w:del>
            <w:ins w:id="2438" w:author="Author">
              <w:r w:rsidR="0034087D">
                <w:rPr>
                  <w:rFonts w:ascii="Times New Roman" w:eastAsia="Times New Roman" w:hAnsi="Times New Roman" w:cs="Times New Roman"/>
                  <w:noProof/>
                  <w:sz w:val="24"/>
                  <w:lang w:val="en-GB"/>
                </w:rPr>
                <w:t>g</w:t>
              </w:r>
            </w:ins>
          </w:p>
        </w:tc>
        <w:tc>
          <w:tcPr>
            <w:tcW w:w="7879" w:type="dxa"/>
            <w:tcBorders>
              <w:top w:val="single" w:sz="4" w:space="0" w:color="auto"/>
              <w:left w:val="single" w:sz="4" w:space="0" w:color="auto"/>
              <w:bottom w:val="single" w:sz="4" w:space="0" w:color="auto"/>
              <w:right w:val="single" w:sz="4" w:space="0" w:color="auto"/>
            </w:tcBorders>
          </w:tcPr>
          <w:p w14:paraId="52B5E830" w14:textId="77777777" w:rsidR="00552D38" w:rsidRPr="00E50FA4" w:rsidRDefault="00552D38" w:rsidP="00552D38">
            <w:pPr>
              <w:spacing w:before="120" w:after="120"/>
              <w:jc w:val="both"/>
              <w:rPr>
                <w:del w:id="2439" w:author="Author"/>
                <w:rFonts w:ascii="Times New Roman" w:hAnsi="Times New Roman"/>
                <w:noProof/>
                <w:sz w:val="24"/>
                <w:lang w:val="en-GB"/>
              </w:rPr>
            </w:pPr>
            <w:del w:id="2440" w:author="Author">
              <w:r w:rsidRPr="00E50FA4">
                <w:rPr>
                  <w:rFonts w:ascii="Times New Roman" w:hAnsi="Times New Roman"/>
                  <w:b/>
                  <w:noProof/>
                  <w:sz w:val="24"/>
                  <w:u w:val="single"/>
                  <w:lang w:val="en-GB"/>
                </w:rPr>
                <w:delText>Type of risk mitigated (Climate change physical risk)</w:delText>
              </w:r>
            </w:del>
          </w:p>
          <w:p w14:paraId="397A48AB" w14:textId="1A99EAFD" w:rsidR="00250277" w:rsidRDefault="00D92AE7" w:rsidP="00250277">
            <w:pPr>
              <w:spacing w:before="120" w:after="120"/>
              <w:jc w:val="both"/>
              <w:rPr>
                <w:ins w:id="2441" w:author="Author"/>
                <w:rFonts w:ascii="Times New Roman" w:hAnsi="Times New Roman"/>
                <w:b/>
                <w:noProof/>
                <w:sz w:val="24"/>
                <w:u w:val="single"/>
                <w:lang w:val="en-GB"/>
              </w:rPr>
            </w:pPr>
            <w:ins w:id="2442" w:author="Author">
              <w:r>
                <w:rPr>
                  <w:rFonts w:ascii="Times New Roman" w:hAnsi="Times New Roman"/>
                  <w:b/>
                  <w:noProof/>
                  <w:sz w:val="24"/>
                  <w:u w:val="single"/>
                  <w:lang w:val="en-GB"/>
                </w:rPr>
                <w:t>P</w:t>
              </w:r>
              <w:r w:rsidR="00250277" w:rsidRPr="0003517D">
                <w:rPr>
                  <w:rFonts w:ascii="Times New Roman" w:hAnsi="Times New Roman"/>
                  <w:b/>
                  <w:noProof/>
                  <w:sz w:val="24"/>
                  <w:u w:val="single"/>
                  <w:lang w:val="en-GB"/>
                </w:rPr>
                <w:t>rotection and restoration of biodiversity and ecosystems</w:t>
              </w:r>
            </w:ins>
          </w:p>
          <w:p w14:paraId="783A6A35" w14:textId="42614257" w:rsidR="00250277" w:rsidRPr="00F95350" w:rsidRDefault="00D92AE7" w:rsidP="00250277">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w:t>
            </w:r>
            <w:del w:id="2443" w:author="Author">
              <w:r w:rsidR="00552D38" w:rsidRPr="00E50FA4">
                <w:rPr>
                  <w:rFonts w:ascii="Times New Roman" w:hAnsi="Times New Roman"/>
                  <w:noProof/>
                  <w:sz w:val="24"/>
                  <w:lang w:val="en-GB"/>
                </w:rPr>
                <w:delText>type</w:delText>
              </w:r>
            </w:del>
            <w:ins w:id="2444" w:author="Author">
              <w:r>
                <w:rPr>
                  <w:rFonts w:ascii="Times New Roman" w:hAnsi="Times New Roman"/>
                  <w:noProof/>
                  <w:sz w:val="24"/>
                  <w:lang w:val="en-GB"/>
                </w:rPr>
                <w:t>gross carrying amount</w:t>
              </w:r>
            </w:ins>
            <w:r>
              <w:rPr>
                <w:rFonts w:ascii="Times New Roman" w:hAnsi="Times New Roman"/>
                <w:noProof/>
                <w:sz w:val="24"/>
                <w:lang w:val="en-GB"/>
              </w:rPr>
              <w:t xml:space="preserve"> of </w:t>
            </w:r>
            <w:del w:id="2445" w:author="Author">
              <w:r w:rsidR="00552D38" w:rsidRPr="00E50FA4">
                <w:rPr>
                  <w:rFonts w:ascii="Times New Roman" w:hAnsi="Times New Roman"/>
                  <w:noProof/>
                  <w:sz w:val="24"/>
                  <w:lang w:val="en-GB"/>
                </w:rPr>
                <w:delText>risk that is being mitigated with that action: climate change physical risk</w:delText>
              </w:r>
            </w:del>
            <w:ins w:id="2446" w:author="Author">
              <w:r>
                <w:rPr>
                  <w:rFonts w:ascii="Times New Roman" w:hAnsi="Times New Roman"/>
                  <w:noProof/>
                  <w:sz w:val="24"/>
                  <w:lang w:val="en-GB"/>
                </w:rPr>
                <w:t xml:space="preserve">the </w:t>
              </w:r>
              <w:r w:rsidRPr="000E6752">
                <w:rPr>
                  <w:rFonts w:ascii="Times New Roman" w:hAnsi="Times New Roman"/>
                  <w:noProof/>
                  <w:sz w:val="24"/>
                  <w:lang w:val="en-GB"/>
                </w:rPr>
                <w:t>financial assets</w:t>
              </w:r>
              <w:r>
                <w:rPr>
                  <w:rFonts w:ascii="Times New Roman" w:hAnsi="Times New Roman"/>
                  <w:noProof/>
                  <w:sz w:val="24"/>
                  <w:lang w:val="en-GB"/>
                </w:rPr>
                <w:t xml:space="preserve"> contributing </w:t>
              </w:r>
              <w:r w:rsidRPr="00E50FA4">
                <w:rPr>
                  <w:rFonts w:ascii="Times New Roman" w:hAnsi="Times New Roman"/>
                  <w:noProof/>
                  <w:sz w:val="24"/>
                  <w:lang w:val="en-GB"/>
                </w:rPr>
                <w:t xml:space="preserve">to </w:t>
              </w:r>
              <w:r>
                <w:rPr>
                  <w:rFonts w:ascii="Times New Roman" w:hAnsi="Times New Roman"/>
                  <w:noProof/>
                  <w:sz w:val="24"/>
                  <w:lang w:val="en-GB"/>
                </w:rPr>
                <w:t>the transition to</w:t>
              </w:r>
              <w:r w:rsidR="0034087D">
                <w:rPr>
                  <w:rFonts w:ascii="Times New Roman" w:hAnsi="Times New Roman"/>
                  <w:noProof/>
                  <w:sz w:val="24"/>
                  <w:lang w:val="en-GB"/>
                </w:rPr>
                <w:t xml:space="preserve"> </w:t>
              </w:r>
              <w:r w:rsidRPr="007E13B5">
                <w:rPr>
                  <w:rFonts w:ascii="Times New Roman" w:hAnsi="Times New Roman"/>
                  <w:bCs/>
                  <w:noProof/>
                  <w:sz w:val="24"/>
                  <w:lang w:val="en-GB"/>
                </w:rPr>
                <w:t>the protection and restoration of biodiversity and ecosystems</w:t>
              </w:r>
              <w:r w:rsidRPr="0034087D">
                <w:rPr>
                  <w:rFonts w:ascii="Times New Roman" w:hAnsi="Times New Roman"/>
                  <w:bCs/>
                  <w:noProof/>
                  <w:sz w:val="24"/>
                  <w:lang w:val="en-GB"/>
                </w:rPr>
                <w:t xml:space="preserve"> as </w:t>
              </w:r>
              <w:r w:rsidRPr="0034087D">
                <w:rPr>
                  <w:rFonts w:ascii="Times New Roman" w:hAnsi="Times New Roman"/>
                  <w:noProof/>
                  <w:sz w:val="24"/>
                  <w:lang w:val="en-GB"/>
                </w:rPr>
                <w:t>refe</w:t>
              </w:r>
              <w:r w:rsidRPr="00E50FA4">
                <w:rPr>
                  <w:rFonts w:ascii="Times New Roman" w:hAnsi="Times New Roman"/>
                  <w:noProof/>
                  <w:sz w:val="24"/>
                  <w:lang w:val="en-GB"/>
                </w:rPr>
                <w:t>rred to in Article 1</w:t>
              </w:r>
              <w:r>
                <w:rPr>
                  <w:rFonts w:ascii="Times New Roman" w:hAnsi="Times New Roman"/>
                  <w:noProof/>
                  <w:sz w:val="24"/>
                  <w:lang w:val="en-GB"/>
                </w:rPr>
                <w:t>5</w:t>
              </w:r>
              <w:r w:rsidRPr="00E50FA4">
                <w:rPr>
                  <w:rFonts w:ascii="Times New Roman" w:hAnsi="Times New Roman"/>
                  <w:noProof/>
                  <w:sz w:val="24"/>
                  <w:lang w:val="en-GB"/>
                </w:rPr>
                <w:t xml:space="preserve"> of Regulation (EU) 2020/852</w:t>
              </w:r>
            </w:ins>
            <w:r w:rsidR="0034087D">
              <w:rPr>
                <w:rFonts w:ascii="Times New Roman" w:hAnsi="Times New Roman"/>
                <w:noProof/>
                <w:sz w:val="24"/>
                <w:lang w:val="en-GB"/>
              </w:rPr>
              <w:t>.</w:t>
            </w:r>
          </w:p>
        </w:tc>
      </w:tr>
      <w:tr w:rsidR="00250277"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283AE889" w:rsidR="00250277" w:rsidRPr="00E50FA4" w:rsidRDefault="00E101B0" w:rsidP="00250277">
            <w:pPr>
              <w:spacing w:before="120" w:after="120"/>
              <w:jc w:val="both"/>
              <w:rPr>
                <w:rFonts w:ascii="Times New Roman" w:eastAsia="Times New Roman" w:hAnsi="Times New Roman" w:cs="Times New Roman"/>
                <w:noProof/>
                <w:sz w:val="24"/>
                <w:lang w:val="en-GB"/>
              </w:rPr>
            </w:pPr>
            <w:del w:id="2447" w:author="Author">
              <w:r w:rsidRPr="00E50FA4">
                <w:rPr>
                  <w:rFonts w:ascii="Times New Roman" w:eastAsia="Times New Roman" w:hAnsi="Times New Roman" w:cs="Times New Roman"/>
                  <w:noProof/>
                  <w:sz w:val="24"/>
                  <w:lang w:val="en-GB"/>
                </w:rPr>
                <w:delText>f</w:delText>
              </w:r>
            </w:del>
            <w:ins w:id="2448" w:author="Author">
              <w:r w:rsidR="00250277">
                <w:rPr>
                  <w:rFonts w:ascii="Times New Roman" w:eastAsia="Times New Roman" w:hAnsi="Times New Roman" w:cs="Times New Roman"/>
                  <w:noProof/>
                  <w:sz w:val="24"/>
                  <w:lang w:val="en-GB"/>
                </w:rPr>
                <w:t>h</w:t>
              </w:r>
            </w:ins>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250277" w:rsidRPr="00E50FA4" w:rsidRDefault="00250277" w:rsidP="00250277">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1B72746E" w14:textId="6168FCE9" w:rsidR="00250277" w:rsidRPr="00E50FA4" w:rsidRDefault="00250277" w:rsidP="00250277">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Pr="00E50FA4">
              <w:rPr>
                <w:rFonts w:ascii="Times New Roman" w:hAnsi="Times New Roman"/>
                <w:noProof/>
                <w:sz w:val="24"/>
                <w:lang w:val="en-GB"/>
              </w:rPr>
              <w:t xml:space="preserve">the nature of the mitigating actions contributing to </w:t>
            </w:r>
            <w:del w:id="2449" w:author="Author">
              <w:r w:rsidR="001E2DD6" w:rsidRPr="00E50FA4">
                <w:rPr>
                  <w:rFonts w:ascii="Times New Roman" w:hAnsi="Times New Roman"/>
                  <w:noProof/>
                  <w:sz w:val="24"/>
                  <w:lang w:val="en-GB"/>
                </w:rPr>
                <w:delText>climate change mitigation</w:delText>
              </w:r>
            </w:del>
            <w:ins w:id="2450" w:author="Author">
              <w:r w:rsidR="0034087D">
                <w:rPr>
                  <w:rFonts w:ascii="Times New Roman" w:hAnsi="Times New Roman"/>
                  <w:noProof/>
                  <w:sz w:val="24"/>
                  <w:lang w:val="en-GB"/>
                </w:rPr>
                <w:t>the environmental objectives</w:t>
              </w:r>
            </w:ins>
            <w:r w:rsidR="0034087D">
              <w:rPr>
                <w:rFonts w:ascii="Times New Roman" w:hAnsi="Times New Roman"/>
                <w:noProof/>
                <w:sz w:val="24"/>
                <w:lang w:val="en-GB"/>
              </w:rPr>
              <w:t xml:space="preserve"> </w:t>
            </w:r>
            <w:r w:rsidRPr="00E50FA4">
              <w:rPr>
                <w:rFonts w:ascii="Times New Roman" w:hAnsi="Times New Roman"/>
                <w:noProof/>
                <w:sz w:val="24"/>
                <w:lang w:val="en-GB"/>
              </w:rPr>
              <w:t xml:space="preserve">referred to in Article </w:t>
            </w:r>
            <w:del w:id="2451" w:author="Author">
              <w:r w:rsidR="00FD7509" w:rsidRPr="00E50FA4">
                <w:rPr>
                  <w:rFonts w:ascii="Times New Roman" w:hAnsi="Times New Roman"/>
                  <w:noProof/>
                  <w:sz w:val="24"/>
                  <w:lang w:val="en-GB"/>
                </w:rPr>
                <w:delText>10</w:delText>
              </w:r>
            </w:del>
            <w:ins w:id="2452" w:author="Author">
              <w:r w:rsidR="0034087D">
                <w:rPr>
                  <w:rFonts w:ascii="Times New Roman" w:hAnsi="Times New Roman"/>
                  <w:noProof/>
                  <w:sz w:val="24"/>
                  <w:lang w:val="en-GB"/>
                </w:rPr>
                <w:t>9</w:t>
              </w:r>
            </w:ins>
            <w:r w:rsidRPr="00E50FA4">
              <w:rPr>
                <w:rFonts w:ascii="Times New Roman" w:hAnsi="Times New Roman"/>
                <w:noProof/>
                <w:sz w:val="24"/>
                <w:lang w:val="en-GB"/>
              </w:rPr>
              <w:t xml:space="preserve"> of Regulation (EU) 2020/852</w:t>
            </w:r>
            <w:del w:id="2453" w:author="Author">
              <w:r w:rsidR="00FD7509" w:rsidRPr="00E50FA4">
                <w:rPr>
                  <w:rFonts w:ascii="Times New Roman" w:hAnsi="Times New Roman"/>
                  <w:noProof/>
                  <w:sz w:val="24"/>
                  <w:lang w:val="en-GB"/>
                </w:rPr>
                <w:delText xml:space="preserve"> and to c</w:delText>
              </w:r>
              <w:r w:rsidR="001E2DD6" w:rsidRPr="00E50FA4">
                <w:rPr>
                  <w:rFonts w:ascii="Times New Roman" w:hAnsi="Times New Roman"/>
                  <w:noProof/>
                  <w:sz w:val="24"/>
                  <w:lang w:val="en-GB"/>
                </w:rPr>
                <w:delText>limate</w:delText>
              </w:r>
              <w:r w:rsidR="00C06AA4" w:rsidRPr="00E50FA4">
                <w:rPr>
                  <w:rFonts w:ascii="Times New Roman" w:hAnsi="Times New Roman"/>
                  <w:noProof/>
                  <w:sz w:val="24"/>
                  <w:lang w:val="en-GB"/>
                </w:rPr>
                <w:delText>-</w:delText>
              </w:r>
              <w:r w:rsidR="001E2DD6" w:rsidRPr="00E50FA4">
                <w:rPr>
                  <w:rFonts w:ascii="Times New Roman" w:hAnsi="Times New Roman"/>
                  <w:noProof/>
                  <w:sz w:val="24"/>
                  <w:lang w:val="en-GB"/>
                </w:rPr>
                <w:delText>change adaptation</w:delText>
              </w:r>
              <w:r w:rsidR="00FD7509" w:rsidRPr="00E50FA4">
                <w:rPr>
                  <w:rFonts w:ascii="Times New Roman" w:hAnsi="Times New Roman"/>
                  <w:noProof/>
                  <w:sz w:val="24"/>
                  <w:lang w:val="en-GB"/>
                </w:rPr>
                <w:delText xml:space="preserve"> </w:delText>
              </w:r>
              <w:r w:rsidR="00C67640" w:rsidRPr="00E50FA4">
                <w:rPr>
                  <w:rFonts w:ascii="Times New Roman" w:hAnsi="Times New Roman"/>
                  <w:noProof/>
                  <w:sz w:val="24"/>
                  <w:lang w:val="en-GB"/>
                </w:rPr>
                <w:delText>referred to in</w:delText>
              </w:r>
              <w:r w:rsidR="00FD7509" w:rsidRPr="00E50FA4">
                <w:rPr>
                  <w:rFonts w:ascii="Times New Roman" w:hAnsi="Times New Roman"/>
                  <w:noProof/>
                  <w:sz w:val="24"/>
                  <w:lang w:val="en-GB"/>
                </w:rPr>
                <w:delText xml:space="preserve"> Article 11 of that Regulation</w:delText>
              </w:r>
            </w:del>
            <w:r w:rsidR="0034087D">
              <w:rPr>
                <w:rFonts w:ascii="Times New Roman" w:hAnsi="Times New Roman"/>
                <w:noProof/>
                <w:sz w:val="24"/>
                <w:lang w:val="en-GB"/>
              </w:rPr>
              <w:t xml:space="preserve">, </w:t>
            </w:r>
            <w:r w:rsidRPr="00E50FA4">
              <w:rPr>
                <w:rFonts w:ascii="Times New Roman" w:hAnsi="Times New Roman"/>
                <w:noProof/>
                <w:sz w:val="24"/>
                <w:lang w:val="en-GB"/>
              </w:rPr>
              <w:t>and on the reasons why the exposures are not regarded as taxonomy-aligned for the purpose of the GAR.</w:t>
            </w:r>
            <w:ins w:id="2454" w:author="Author">
              <w:r w:rsidR="001471E3">
                <w:rPr>
                  <w:rFonts w:ascii="Times New Roman" w:hAnsi="Times New Roman"/>
                  <w:noProof/>
                  <w:sz w:val="24"/>
                  <w:lang w:val="en-GB"/>
                </w:rPr>
                <w:t xml:space="preserve"> Institutions shall also </w:t>
              </w:r>
              <w:r w:rsidR="00AF072A">
                <w:rPr>
                  <w:rFonts w:ascii="Times New Roman" w:hAnsi="Times New Roman"/>
                  <w:noProof/>
                  <w:sz w:val="24"/>
                  <w:lang w:val="en-GB"/>
                </w:rPr>
                <w:t>disclose</w:t>
              </w:r>
              <w:r w:rsidR="001471E3">
                <w:rPr>
                  <w:rFonts w:ascii="Times New Roman" w:hAnsi="Times New Roman"/>
                  <w:noProof/>
                  <w:sz w:val="24"/>
                  <w:lang w:val="en-GB"/>
                </w:rPr>
                <w:t xml:space="preserve"> the </w:t>
              </w:r>
              <w:r w:rsidR="00AF072A">
                <w:rPr>
                  <w:rFonts w:ascii="Times New Roman" w:hAnsi="Times New Roman"/>
                  <w:noProof/>
                  <w:sz w:val="24"/>
                  <w:lang w:val="en-GB"/>
                </w:rPr>
                <w:t>standards and criteria used to define green/sustainable assets and tran</w:t>
              </w:r>
              <w:r w:rsidR="00B85F71">
                <w:rPr>
                  <w:rFonts w:ascii="Times New Roman" w:hAnsi="Times New Roman"/>
                  <w:noProof/>
                  <w:sz w:val="24"/>
                  <w:lang w:val="en-GB"/>
                </w:rPr>
                <w:t>sition</w:t>
              </w:r>
              <w:r w:rsidR="00AF072A">
                <w:rPr>
                  <w:rFonts w:ascii="Times New Roman" w:hAnsi="Times New Roman"/>
                  <w:noProof/>
                  <w:sz w:val="24"/>
                  <w:lang w:val="en-GB"/>
                </w:rPr>
                <w:t xml:space="preserve"> finance.</w:t>
              </w:r>
            </w:ins>
          </w:p>
        </w:tc>
      </w:tr>
    </w:tbl>
    <w:p w14:paraId="71554AE6" w14:textId="77777777" w:rsidR="00BE0F9F" w:rsidRDefault="00BE0F9F" w:rsidP="001A08A2">
      <w:pPr>
        <w:jc w:val="both"/>
        <w:rPr>
          <w:ins w:id="2455" w:author="Author"/>
          <w:rFonts w:ascii="Times New Roman" w:hAnsi="Times New Roman" w:cs="Times New Roman"/>
          <w:noProof/>
          <w:sz w:val="24"/>
          <w:lang w:val="en-GB"/>
        </w:rPr>
      </w:pPr>
    </w:p>
    <w:p w14:paraId="53C8884A" w14:textId="51B34CE5" w:rsidR="00940FB2" w:rsidRDefault="00940FB2">
      <w:pPr>
        <w:rPr>
          <w:ins w:id="2456" w:author="Author"/>
          <w:rFonts w:ascii="Times New Roman" w:hAnsi="Times New Roman" w:cs="Times New Roman"/>
          <w:noProof/>
          <w:sz w:val="24"/>
          <w:lang w:val="en-GB"/>
        </w:rPr>
      </w:pPr>
      <w:ins w:id="2457" w:author="Author">
        <w:r>
          <w:rPr>
            <w:rFonts w:ascii="Times New Roman" w:hAnsi="Times New Roman" w:cs="Times New Roman"/>
            <w:noProof/>
            <w:sz w:val="24"/>
            <w:lang w:val="en-GB"/>
          </w:rPr>
          <w:br w:type="page"/>
        </w:r>
      </w:ins>
    </w:p>
    <w:p w14:paraId="126BAD27" w14:textId="77777777" w:rsidR="0007151E" w:rsidRPr="007E6B2D" w:rsidRDefault="0007151E" w:rsidP="0007151E">
      <w:pPr>
        <w:pStyle w:val="Annexetitre"/>
        <w:rPr>
          <w:ins w:id="2458" w:author="Author"/>
        </w:rPr>
      </w:pPr>
      <w:ins w:id="2459" w:author="Author">
        <w:r>
          <w:rPr>
            <w:noProof/>
          </w:rPr>
          <w:lastRenderedPageBreak/>
          <w:t xml:space="preserve">Part 2: </w:t>
        </w:r>
        <w:r w:rsidRPr="00E50FA4">
          <w:rPr>
            <w:noProof/>
          </w:rPr>
          <w:t>Instructions for disclosure of ESG risks</w:t>
        </w:r>
        <w:r>
          <w:rPr>
            <w:noProof/>
          </w:rPr>
          <w:t xml:space="preserve"> for Other listed institutions and Large subsidiaries</w:t>
        </w:r>
      </w:ins>
    </w:p>
    <w:p w14:paraId="47DE59EE" w14:textId="77777777" w:rsidR="0007151E" w:rsidRPr="00E50FA4" w:rsidRDefault="0007151E" w:rsidP="0007151E">
      <w:pPr>
        <w:jc w:val="both"/>
        <w:rPr>
          <w:ins w:id="2460" w:author="Author"/>
          <w:rFonts w:ascii="Times New Roman" w:hAnsi="Times New Roman" w:cs="Times New Roman"/>
          <w:noProof/>
          <w:sz w:val="24"/>
          <w:lang w:val="en-GB"/>
        </w:rPr>
      </w:pPr>
    </w:p>
    <w:p w14:paraId="382CD21C" w14:textId="4F9D0472" w:rsidR="0007151E" w:rsidRPr="00E50FA4" w:rsidRDefault="0007151E" w:rsidP="00D50147">
      <w:pPr>
        <w:pStyle w:val="ListParagraph"/>
        <w:numPr>
          <w:ilvl w:val="0"/>
          <w:numId w:val="35"/>
        </w:numPr>
        <w:spacing w:before="120" w:after="120"/>
        <w:jc w:val="both"/>
        <w:rPr>
          <w:ins w:id="2461" w:author="Author"/>
          <w:rFonts w:ascii="Times New Roman" w:hAnsi="Times New Roman"/>
          <w:noProof/>
          <w:sz w:val="24"/>
        </w:rPr>
      </w:pPr>
      <w:ins w:id="2462" w:author="Author">
        <w:r w:rsidRPr="00E50FA4">
          <w:rPr>
            <w:rFonts w:ascii="Times New Roman" w:hAnsi="Times New Roman"/>
            <w:noProof/>
            <w:sz w:val="24"/>
          </w:rPr>
          <w:t xml:space="preserve">Institutions shall disclose the information referred to in Article 449a of Regulation (EU) No 575/2013 by following the instructions provided in this Annex. The instructions are to be used to complete the tables and templates which are set out in </w:t>
        </w:r>
        <w:r w:rsidRPr="00B40F61">
          <w:rPr>
            <w:rFonts w:ascii="Times New Roman" w:hAnsi="Times New Roman"/>
            <w:noProof/>
            <w:sz w:val="24"/>
          </w:rPr>
          <w:t>Implementing Regulation 24/XXXX.</w:t>
        </w:r>
      </w:ins>
    </w:p>
    <w:p w14:paraId="1B1CB5B8" w14:textId="77777777" w:rsidR="0007151E" w:rsidRPr="00E50FA4" w:rsidRDefault="0007151E" w:rsidP="00D50147">
      <w:pPr>
        <w:pStyle w:val="ListParagraph"/>
        <w:numPr>
          <w:ilvl w:val="0"/>
          <w:numId w:val="35"/>
        </w:numPr>
        <w:spacing w:before="120" w:after="120"/>
        <w:jc w:val="both"/>
        <w:rPr>
          <w:ins w:id="2463" w:author="Author"/>
          <w:rFonts w:ascii="Times New Roman" w:hAnsi="Times New Roman"/>
          <w:b/>
          <w:noProof/>
          <w:sz w:val="24"/>
        </w:rPr>
      </w:pPr>
      <w:ins w:id="2464" w:author="Author">
        <w:r w:rsidRPr="00E50FA4">
          <w:rPr>
            <w:rFonts w:ascii="Times New Roman" w:hAnsi="Times New Roman"/>
            <w:noProof/>
            <w:sz w:val="24"/>
          </w:rPr>
          <w:t>References to the international and Union policy frameworks and available benchmarks throughout these instructions include: the Paris Agreement adopted under the United Nations Framework Convention on Climate Change</w:t>
        </w:r>
        <w:r w:rsidRPr="00E50FA4">
          <w:rPr>
            <w:rFonts w:ascii="Times New Roman" w:hAnsi="Times New Roman"/>
            <w:noProof/>
            <w:sz w:val="24"/>
            <w:vertAlign w:val="superscript"/>
          </w:rPr>
          <w:t>*</w:t>
        </w:r>
        <w:r w:rsidRPr="00E50FA4">
          <w:rPr>
            <w:rFonts w:ascii="Times New Roman" w:hAnsi="Times New Roman"/>
            <w:noProof/>
            <w:sz w:val="20"/>
            <w:szCs w:val="20"/>
            <w:vertAlign w:val="superscript"/>
          </w:rPr>
          <w:t xml:space="preserve">1  </w:t>
        </w:r>
        <w:r w:rsidRPr="00E50FA4">
          <w:rPr>
            <w:rFonts w:ascii="Times New Roman" w:hAnsi="Times New Roman"/>
            <w:noProof/>
            <w:sz w:val="20"/>
            <w:szCs w:val="20"/>
          </w:rPr>
          <w:t>(</w:t>
        </w:r>
        <w:r w:rsidRPr="00E50FA4">
          <w:rPr>
            <w:rFonts w:ascii="Times New Roman" w:hAnsi="Times New Roman"/>
            <w:noProof/>
            <w:sz w:val="24"/>
          </w:rPr>
          <w:t>the ‘Paris Agreement’), the Communication from the Commission on the European Green Deal</w:t>
        </w:r>
        <w:r w:rsidRPr="00E50FA4">
          <w:rPr>
            <w:rFonts w:ascii="Times New Roman" w:hAnsi="Times New Roman"/>
            <w:noProof/>
            <w:sz w:val="24"/>
            <w:vertAlign w:val="superscript"/>
          </w:rPr>
          <w:t>*2</w:t>
        </w:r>
        <w:r w:rsidRPr="00E50FA4">
          <w:rPr>
            <w:rFonts w:ascii="Times New Roman" w:hAnsi="Times New Roman"/>
            <w:noProof/>
            <w:sz w:val="24"/>
          </w:rPr>
          <w:t>, Directive 2013/34/EU of the European Parliament and of the Council</w:t>
        </w:r>
        <w:r w:rsidRPr="00E50FA4">
          <w:rPr>
            <w:rFonts w:ascii="Times New Roman" w:hAnsi="Times New Roman"/>
            <w:noProof/>
            <w:sz w:val="24"/>
            <w:vertAlign w:val="superscript"/>
          </w:rPr>
          <w:t>*3</w:t>
        </w:r>
        <w:r w:rsidRPr="00E50FA4">
          <w:rPr>
            <w:rFonts w:ascii="Times New Roman" w:hAnsi="Times New Roman"/>
            <w:noProof/>
            <w:sz w:val="24"/>
          </w:rPr>
          <w:t>,</w:t>
        </w:r>
        <w:r w:rsidRPr="00E50FA4">
          <w:rPr>
            <w:rFonts w:ascii="Times New Roman" w:hAnsi="Times New Roman"/>
            <w:noProof/>
            <w:sz w:val="24"/>
            <w:vertAlign w:val="superscript"/>
          </w:rPr>
          <w:t xml:space="preserve"> </w:t>
        </w:r>
        <w:r w:rsidRPr="00E50FA4">
          <w:rPr>
            <w:rFonts w:ascii="Times New Roman" w:hAnsi="Times New Roman"/>
            <w:noProof/>
            <w:sz w:val="24"/>
          </w:rPr>
          <w:t>Directive 2014/95/EU of the European Parliament and of the Council</w:t>
        </w:r>
        <w:r w:rsidRPr="00E50FA4">
          <w:rPr>
            <w:rFonts w:ascii="Times New Roman" w:hAnsi="Times New Roman"/>
            <w:noProof/>
            <w:sz w:val="24"/>
            <w:vertAlign w:val="superscript"/>
          </w:rPr>
          <w:t>*4</w:t>
        </w:r>
        <w:r w:rsidRPr="00E50FA4">
          <w:rPr>
            <w:rFonts w:ascii="Times New Roman" w:hAnsi="Times New Roman"/>
            <w:noProof/>
            <w:sz w:val="24"/>
          </w:rPr>
          <w:t>, the Communication from the Commission - Guidelines on non-financial reporting: Supplement on reporting climate-related information</w:t>
        </w:r>
        <w:r w:rsidRPr="00E50FA4">
          <w:rPr>
            <w:rFonts w:ascii="Times New Roman" w:hAnsi="Times New Roman"/>
            <w:noProof/>
            <w:sz w:val="24"/>
            <w:vertAlign w:val="superscript"/>
          </w:rPr>
          <w:t>*5</w:t>
        </w:r>
        <w:r w:rsidRPr="00E50FA4">
          <w:rPr>
            <w:rFonts w:ascii="Times New Roman" w:hAnsi="Times New Roman"/>
            <w:noProof/>
            <w:sz w:val="24"/>
          </w:rPr>
          <w:t>, the guidance made available by the Task Force on Climate-related Financial Disclosures (TCFD) Recommendations</w:t>
        </w:r>
        <w:r w:rsidRPr="00E50FA4">
          <w:rPr>
            <w:rFonts w:ascii="Times New Roman" w:hAnsi="Times New Roman"/>
            <w:noProof/>
            <w:sz w:val="24"/>
            <w:vertAlign w:val="superscript"/>
          </w:rPr>
          <w:t>*6</w:t>
        </w:r>
        <w:r w:rsidRPr="00E50FA4">
          <w:rPr>
            <w:rFonts w:ascii="Times New Roman" w:hAnsi="Times New Roman"/>
            <w:noProof/>
            <w:sz w:val="24"/>
          </w:rPr>
          <w:t>, the United Nations Environment Programme Finance Initiative (UNEP FI)</w:t>
        </w:r>
        <w:r w:rsidRPr="00E50FA4">
          <w:rPr>
            <w:rFonts w:ascii="Times New Roman" w:hAnsi="Times New Roman"/>
            <w:noProof/>
            <w:sz w:val="24"/>
            <w:vertAlign w:val="superscript"/>
          </w:rPr>
          <w:t>*7</w:t>
        </w:r>
        <w:r w:rsidRPr="00E50FA4">
          <w:rPr>
            <w:rFonts w:ascii="Times New Roman" w:hAnsi="Times New Roman"/>
            <w:noProof/>
            <w:sz w:val="24"/>
          </w:rPr>
          <w:t>, the Global Reporting Initiative Sustainability Reporting Standards</w:t>
        </w:r>
        <w:r w:rsidRPr="00E50FA4">
          <w:rPr>
            <w:rFonts w:ascii="Times New Roman" w:hAnsi="Times New Roman"/>
            <w:noProof/>
            <w:sz w:val="24"/>
            <w:vertAlign w:val="superscript"/>
          </w:rPr>
          <w:t>*8</w:t>
        </w:r>
        <w:r w:rsidRPr="00E50FA4">
          <w:rPr>
            <w:rFonts w:ascii="Times New Roman" w:hAnsi="Times New Roman"/>
            <w:noProof/>
            <w:sz w:val="24"/>
          </w:rPr>
          <w:t>, and the United Nations’ Principles for Responsible Investment (UNPRI)</w:t>
        </w:r>
        <w:r w:rsidRPr="00E50FA4">
          <w:rPr>
            <w:rFonts w:ascii="Times New Roman" w:hAnsi="Times New Roman"/>
            <w:noProof/>
            <w:sz w:val="24"/>
            <w:vertAlign w:val="superscript"/>
          </w:rPr>
          <w:t>*9</w:t>
        </w:r>
        <w:r w:rsidRPr="00E50FA4">
          <w:rPr>
            <w:rFonts w:ascii="Times New Roman" w:hAnsi="Times New Roman"/>
            <w:noProof/>
            <w:sz w:val="24"/>
          </w:rPr>
          <w:t>.</w:t>
        </w:r>
      </w:ins>
    </w:p>
    <w:p w14:paraId="377420F2" w14:textId="77777777" w:rsidR="0007151E" w:rsidRPr="00E50FA4" w:rsidRDefault="0007151E" w:rsidP="0007151E">
      <w:pPr>
        <w:jc w:val="both"/>
        <w:rPr>
          <w:ins w:id="2465" w:author="Author"/>
          <w:rFonts w:ascii="Times New Roman" w:hAnsi="Times New Roman" w:cs="Times New Roman"/>
          <w:b/>
          <w:noProof/>
          <w:sz w:val="24"/>
          <w:lang w:val="en-GB"/>
        </w:rPr>
      </w:pPr>
    </w:p>
    <w:p w14:paraId="7D20BA3A" w14:textId="77777777" w:rsidR="0007151E" w:rsidRPr="00E50FA4" w:rsidRDefault="0007151E" w:rsidP="0007151E">
      <w:pPr>
        <w:jc w:val="both"/>
        <w:rPr>
          <w:ins w:id="2466" w:author="Author"/>
          <w:rFonts w:ascii="Times New Roman" w:hAnsi="Times New Roman" w:cs="Times New Roman"/>
          <w:noProof/>
          <w:sz w:val="24"/>
          <w:lang w:val="en-GB"/>
        </w:rPr>
      </w:pPr>
      <w:ins w:id="2467" w:author="Author">
        <w:r w:rsidRPr="00B81A76">
          <w:rPr>
            <w:rFonts w:ascii="Times New Roman" w:hAnsi="Times New Roman" w:cs="Times New Roman"/>
            <w:b/>
            <w:noProof/>
            <w:sz w:val="24"/>
            <w:lang w:val="en-GB"/>
          </w:rPr>
          <w:t>Table 1: Qualitative information on Environmental risk, including climate-related financial risks</w:t>
        </w:r>
        <w:r>
          <w:rPr>
            <w:rFonts w:ascii="Times New Roman" w:hAnsi="Times New Roman" w:cs="Times New Roman"/>
            <w:b/>
            <w:noProof/>
            <w:sz w:val="24"/>
            <w:lang w:val="en-GB"/>
          </w:rPr>
          <w:t>:</w:t>
        </w:r>
        <w:r w:rsidRPr="00E50FA4">
          <w:rPr>
            <w:rFonts w:ascii="Times New Roman" w:hAnsi="Times New Roman" w:cs="Times New Roman"/>
            <w:noProof/>
            <w:sz w:val="24"/>
            <w:lang w:val="en-GB"/>
          </w:rPr>
          <w:t xml:space="preserve"> Free format text boxes for disclosure of qualitative information in Annex XXXIX.</w:t>
        </w:r>
      </w:ins>
    </w:p>
    <w:p w14:paraId="59B2959F" w14:textId="05F15BB8" w:rsidR="0007151E" w:rsidRPr="000C1FA8" w:rsidRDefault="0007151E" w:rsidP="00D50147">
      <w:pPr>
        <w:pStyle w:val="ListParagraph"/>
        <w:numPr>
          <w:ilvl w:val="0"/>
          <w:numId w:val="35"/>
        </w:numPr>
        <w:spacing w:before="120" w:after="120"/>
        <w:jc w:val="both"/>
        <w:rPr>
          <w:ins w:id="2468" w:author="Author"/>
          <w:rFonts w:ascii="Times New Roman" w:hAnsi="Times New Roman"/>
          <w:noProof/>
          <w:sz w:val="24"/>
        </w:rPr>
      </w:pPr>
      <w:ins w:id="2469" w:author="Author">
        <w:r w:rsidRPr="00E50FA4">
          <w:rPr>
            <w:rFonts w:ascii="Times New Roman" w:hAnsi="Times New Roman"/>
            <w:noProof/>
            <w:sz w:val="24"/>
          </w:rPr>
          <w:t xml:space="preserve">Institutions shall </w:t>
        </w:r>
        <w:r>
          <w:rPr>
            <w:rFonts w:ascii="Times New Roman" w:hAnsi="Times New Roman"/>
            <w:noProof/>
            <w:sz w:val="24"/>
          </w:rPr>
          <w:t xml:space="preserve">disclose ‘Table 1: </w:t>
        </w:r>
        <w:r w:rsidRPr="00056507">
          <w:rPr>
            <w:rFonts w:ascii="Times New Roman" w:hAnsi="Times New Roman"/>
            <w:noProof/>
            <w:sz w:val="24"/>
          </w:rPr>
          <w:t>Qualitative information on Environmental risk, including climate-related financial risks</w:t>
        </w:r>
        <w:r w:rsidRPr="00E50FA4">
          <w:rPr>
            <w:rFonts w:ascii="Times New Roman" w:hAnsi="Times New Roman"/>
            <w:noProof/>
            <w:sz w:val="24"/>
          </w:rPr>
          <w:t>’</w:t>
        </w:r>
        <w:r>
          <w:rPr>
            <w:rFonts w:ascii="Times New Roman" w:hAnsi="Times New Roman"/>
            <w:noProof/>
            <w:sz w:val="24"/>
          </w:rPr>
          <w:t xml:space="preserve">, as defined in Part 1 of this Annex for large institutions. </w:t>
        </w:r>
      </w:ins>
    </w:p>
    <w:p w14:paraId="3322DEC9" w14:textId="77777777" w:rsidR="0007151E" w:rsidRPr="00E50FA4" w:rsidRDefault="0007151E" w:rsidP="0007151E">
      <w:pPr>
        <w:jc w:val="both"/>
        <w:rPr>
          <w:ins w:id="2470" w:author="Author"/>
          <w:rFonts w:ascii="Times New Roman" w:hAnsi="Times New Roman" w:cs="Times New Roman"/>
          <w:b/>
          <w:noProof/>
          <w:sz w:val="24"/>
          <w:lang w:val="en-GB"/>
        </w:rPr>
      </w:pPr>
    </w:p>
    <w:p w14:paraId="5BC99FAE" w14:textId="77777777" w:rsidR="0007151E" w:rsidRPr="00E50FA4" w:rsidRDefault="0007151E" w:rsidP="0007151E">
      <w:pPr>
        <w:jc w:val="both"/>
        <w:rPr>
          <w:ins w:id="2471" w:author="Author"/>
          <w:rFonts w:ascii="Times New Roman" w:hAnsi="Times New Roman"/>
          <w:noProof/>
          <w:sz w:val="24"/>
          <w:lang w:val="en-GB"/>
        </w:rPr>
      </w:pPr>
      <w:ins w:id="2472" w:author="Author">
        <w:r w:rsidRPr="00E50FA4">
          <w:rPr>
            <w:rFonts w:ascii="Times New Roman" w:hAnsi="Times New Roman" w:cs="Times New Roman"/>
            <w:b/>
            <w:noProof/>
            <w:sz w:val="24"/>
            <w:lang w:val="en-GB"/>
          </w:rPr>
          <w:t>Table 2</w:t>
        </w:r>
        <w:r>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Qualitative information on Social risk: </w:t>
        </w:r>
        <w:r w:rsidRPr="007E6B2D">
          <w:rPr>
            <w:rFonts w:ascii="Times New Roman" w:hAnsi="Times New Roman"/>
            <w:sz w:val="24"/>
            <w:lang w:val="en-GB"/>
          </w:rPr>
          <w:t>Free format text boxes for disclosure</w:t>
        </w:r>
        <w:r w:rsidRPr="00E50FA4">
          <w:rPr>
            <w:rFonts w:ascii="Times New Roman" w:hAnsi="Times New Roman"/>
            <w:noProof/>
            <w:sz w:val="24"/>
            <w:lang w:val="en-GB"/>
          </w:rPr>
          <w:t xml:space="preserve"> of qualitative information in Annex XXX</w:t>
        </w:r>
        <w:r>
          <w:rPr>
            <w:rFonts w:ascii="Times New Roman" w:hAnsi="Times New Roman"/>
            <w:noProof/>
            <w:sz w:val="24"/>
            <w:lang w:val="en-GB"/>
          </w:rPr>
          <w:t>IX</w:t>
        </w:r>
      </w:ins>
    </w:p>
    <w:p w14:paraId="50954068" w14:textId="2EA031E4" w:rsidR="0007151E" w:rsidRPr="000C1FA8" w:rsidRDefault="0007151E" w:rsidP="00D50147">
      <w:pPr>
        <w:pStyle w:val="ListParagraph"/>
        <w:numPr>
          <w:ilvl w:val="0"/>
          <w:numId w:val="35"/>
        </w:numPr>
        <w:spacing w:before="120" w:after="120"/>
        <w:jc w:val="both"/>
        <w:rPr>
          <w:ins w:id="2473" w:author="Author"/>
          <w:rFonts w:ascii="Times New Roman" w:hAnsi="Times New Roman"/>
          <w:noProof/>
          <w:sz w:val="24"/>
        </w:rPr>
      </w:pPr>
      <w:ins w:id="2474" w:author="Author">
        <w:r w:rsidRPr="00E50FA4">
          <w:rPr>
            <w:rFonts w:ascii="Times New Roman" w:hAnsi="Times New Roman"/>
            <w:noProof/>
            <w:sz w:val="24"/>
          </w:rPr>
          <w:t xml:space="preserve">Institutions shall </w:t>
        </w:r>
        <w:r>
          <w:rPr>
            <w:rFonts w:ascii="Times New Roman" w:hAnsi="Times New Roman"/>
            <w:noProof/>
            <w:sz w:val="24"/>
          </w:rPr>
          <w:t>disclose</w:t>
        </w:r>
        <w:r w:rsidRPr="00E50FA4">
          <w:rPr>
            <w:rFonts w:ascii="Times New Roman" w:hAnsi="Times New Roman"/>
            <w:noProof/>
            <w:sz w:val="24"/>
          </w:rPr>
          <w:t xml:space="preserve"> </w:t>
        </w:r>
        <w:r>
          <w:rPr>
            <w:rFonts w:ascii="Times New Roman" w:hAnsi="Times New Roman"/>
            <w:noProof/>
            <w:sz w:val="24"/>
          </w:rPr>
          <w:t>‘</w:t>
        </w:r>
        <w:r w:rsidRPr="00E50FA4">
          <w:rPr>
            <w:rFonts w:ascii="Times New Roman" w:hAnsi="Times New Roman"/>
            <w:noProof/>
            <w:sz w:val="24"/>
          </w:rPr>
          <w:t>Table 2</w:t>
        </w:r>
        <w:r>
          <w:rPr>
            <w:rFonts w:ascii="Times New Roman" w:hAnsi="Times New Roman"/>
            <w:noProof/>
            <w:sz w:val="24"/>
          </w:rPr>
          <w:t>:</w:t>
        </w:r>
        <w:r w:rsidRPr="00E50FA4">
          <w:rPr>
            <w:rFonts w:ascii="Times New Roman" w:hAnsi="Times New Roman"/>
            <w:noProof/>
            <w:sz w:val="24"/>
          </w:rPr>
          <w:t xml:space="preserve"> Qualitative Information on Social risk’</w:t>
        </w:r>
        <w:r>
          <w:rPr>
            <w:rFonts w:ascii="Times New Roman" w:hAnsi="Times New Roman"/>
            <w:noProof/>
            <w:sz w:val="24"/>
          </w:rPr>
          <w:t>, as defined in Part 1 of this Annex for large institutions.</w:t>
        </w:r>
      </w:ins>
    </w:p>
    <w:p w14:paraId="08D4A822" w14:textId="77777777" w:rsidR="0007151E" w:rsidRPr="00E50FA4" w:rsidRDefault="0007151E" w:rsidP="0007151E">
      <w:pPr>
        <w:jc w:val="both"/>
        <w:rPr>
          <w:ins w:id="2475" w:author="Author"/>
          <w:rFonts w:ascii="Times New Roman" w:hAnsi="Times New Roman" w:cs="Times New Roman"/>
          <w:noProof/>
          <w:sz w:val="24"/>
          <w:lang w:val="en-GB"/>
        </w:rPr>
      </w:pPr>
    </w:p>
    <w:p w14:paraId="6142C55D" w14:textId="77777777" w:rsidR="0007151E" w:rsidRPr="00E50FA4" w:rsidRDefault="0007151E" w:rsidP="0007151E">
      <w:pPr>
        <w:jc w:val="both"/>
        <w:rPr>
          <w:ins w:id="2476" w:author="Author"/>
          <w:rFonts w:ascii="Times New Roman" w:hAnsi="Times New Roman" w:cs="Times New Roman"/>
          <w:noProof/>
          <w:sz w:val="24"/>
          <w:lang w:val="en-GB"/>
        </w:rPr>
      </w:pPr>
      <w:ins w:id="2477" w:author="Author">
        <w:r w:rsidRPr="00E50FA4">
          <w:rPr>
            <w:rFonts w:ascii="Times New Roman" w:hAnsi="Times New Roman" w:cs="Times New Roman"/>
            <w:b/>
            <w:noProof/>
            <w:sz w:val="24"/>
            <w:lang w:val="en-GB"/>
          </w:rPr>
          <w:t>Table 3</w:t>
        </w:r>
        <w:r>
          <w:rPr>
            <w:rFonts w:ascii="Times New Roman" w:hAnsi="Times New Roman" w:cs="Times New Roman"/>
            <w:b/>
            <w:noProof/>
            <w:sz w:val="24"/>
            <w:lang w:val="en-GB"/>
          </w:rPr>
          <w:t>:</w:t>
        </w:r>
        <w:r w:rsidRPr="00E50FA4">
          <w:rPr>
            <w:rFonts w:ascii="Times New Roman" w:hAnsi="Times New Roman" w:cs="Times New Roman"/>
            <w:b/>
            <w:noProof/>
            <w:sz w:val="24"/>
            <w:lang w:val="en-GB"/>
          </w:rPr>
          <w:t xml:space="preserve">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Pr>
            <w:rFonts w:ascii="Times New Roman" w:hAnsi="Times New Roman" w:cs="Times New Roman"/>
            <w:noProof/>
            <w:sz w:val="24"/>
            <w:lang w:val="en-GB"/>
          </w:rPr>
          <w:t>IX</w:t>
        </w:r>
      </w:ins>
    </w:p>
    <w:p w14:paraId="599A76A5" w14:textId="77777777" w:rsidR="0007151E" w:rsidRPr="000C1FA8" w:rsidRDefault="0007151E" w:rsidP="00D50147">
      <w:pPr>
        <w:pStyle w:val="ListParagraph"/>
        <w:numPr>
          <w:ilvl w:val="0"/>
          <w:numId w:val="35"/>
        </w:numPr>
        <w:spacing w:before="120" w:after="120"/>
        <w:jc w:val="both"/>
        <w:rPr>
          <w:ins w:id="2478" w:author="Author"/>
          <w:rFonts w:ascii="Times New Roman" w:hAnsi="Times New Roman"/>
          <w:noProof/>
          <w:sz w:val="24"/>
        </w:rPr>
      </w:pPr>
      <w:ins w:id="2479" w:author="Author">
        <w:r w:rsidRPr="00E50FA4">
          <w:rPr>
            <w:rFonts w:ascii="Times New Roman" w:hAnsi="Times New Roman"/>
            <w:noProof/>
            <w:sz w:val="24"/>
          </w:rPr>
          <w:t xml:space="preserve">Institutions shall </w:t>
        </w:r>
        <w:r>
          <w:rPr>
            <w:rFonts w:ascii="Times New Roman" w:hAnsi="Times New Roman"/>
            <w:noProof/>
            <w:sz w:val="24"/>
          </w:rPr>
          <w:t>disclose</w:t>
        </w:r>
        <w:r w:rsidRPr="00E50FA4">
          <w:rPr>
            <w:rFonts w:ascii="Times New Roman" w:hAnsi="Times New Roman"/>
            <w:noProof/>
            <w:sz w:val="24"/>
          </w:rPr>
          <w:t xml:space="preserve"> </w:t>
        </w:r>
        <w:r>
          <w:rPr>
            <w:rFonts w:ascii="Times New Roman" w:hAnsi="Times New Roman"/>
            <w:noProof/>
            <w:sz w:val="24"/>
          </w:rPr>
          <w:t>‘</w:t>
        </w:r>
        <w:r w:rsidRPr="00E50FA4">
          <w:rPr>
            <w:rFonts w:ascii="Times New Roman" w:hAnsi="Times New Roman"/>
            <w:noProof/>
            <w:sz w:val="24"/>
          </w:rPr>
          <w:t>Table 3</w:t>
        </w:r>
        <w:r>
          <w:rPr>
            <w:rFonts w:ascii="Times New Roman" w:hAnsi="Times New Roman"/>
            <w:noProof/>
            <w:sz w:val="24"/>
          </w:rPr>
          <w:t>:</w:t>
        </w:r>
        <w:r w:rsidRPr="00E50FA4">
          <w:rPr>
            <w:rFonts w:ascii="Times New Roman" w:hAnsi="Times New Roman"/>
            <w:noProof/>
            <w:sz w:val="24"/>
          </w:rPr>
          <w:t xml:space="preserve"> Qualitative information on Governance risk</w:t>
        </w:r>
        <w:r>
          <w:rPr>
            <w:rFonts w:ascii="Times New Roman" w:hAnsi="Times New Roman"/>
            <w:noProof/>
            <w:sz w:val="24"/>
          </w:rPr>
          <w:t>’, as defined in Part 1 of this Annex for large institutions.</w:t>
        </w:r>
        <w:r w:rsidRPr="00E50FA4">
          <w:rPr>
            <w:rFonts w:ascii="Times New Roman" w:hAnsi="Times New Roman"/>
            <w:noProof/>
            <w:sz w:val="24"/>
          </w:rPr>
          <w:t xml:space="preserve"> </w:t>
        </w:r>
      </w:ins>
    </w:p>
    <w:p w14:paraId="15C68D6F" w14:textId="77777777" w:rsidR="0007151E" w:rsidRPr="00E50FA4" w:rsidRDefault="0007151E" w:rsidP="0007151E">
      <w:pPr>
        <w:jc w:val="both"/>
        <w:rPr>
          <w:ins w:id="2480" w:author="Author"/>
          <w:rFonts w:ascii="Times New Roman" w:hAnsi="Times New Roman" w:cs="Times New Roman"/>
          <w:b/>
          <w:noProof/>
          <w:sz w:val="24"/>
          <w:lang w:val="en-GB"/>
        </w:rPr>
      </w:pPr>
    </w:p>
    <w:p w14:paraId="7D2C879A" w14:textId="77777777" w:rsidR="0007151E" w:rsidRPr="00E50FA4" w:rsidRDefault="0007151E" w:rsidP="0007151E">
      <w:pPr>
        <w:rPr>
          <w:ins w:id="2481" w:author="Author"/>
          <w:rFonts w:ascii="Times New Roman" w:hAnsi="Times New Roman" w:cs="Times New Roman"/>
          <w:b/>
          <w:noProof/>
          <w:sz w:val="24"/>
          <w:lang w:val="en-GB"/>
        </w:rPr>
      </w:pPr>
      <w:ins w:id="2482" w:author="Author">
        <w:r w:rsidRPr="00E50FA4">
          <w:rPr>
            <w:rFonts w:ascii="Times New Roman" w:hAnsi="Times New Roman" w:cs="Times New Roman"/>
            <w:b/>
            <w:noProof/>
            <w:sz w:val="24"/>
            <w:lang w:val="en-GB"/>
          </w:rPr>
          <w:br w:type="page"/>
        </w:r>
      </w:ins>
    </w:p>
    <w:p w14:paraId="34C94F7A" w14:textId="025D47ED" w:rsidR="0007151E" w:rsidRPr="005B7A64" w:rsidRDefault="0007151E" w:rsidP="0007151E">
      <w:pPr>
        <w:jc w:val="both"/>
        <w:rPr>
          <w:ins w:id="2483" w:author="Author"/>
          <w:rFonts w:ascii="Times New Roman" w:hAnsi="Times New Roman" w:cs="Times New Roman"/>
          <w:noProof/>
          <w:sz w:val="24"/>
          <w:lang w:val="en-GB"/>
        </w:rPr>
      </w:pPr>
      <w:ins w:id="2484" w:author="Author">
        <w:r w:rsidRPr="00B81A76">
          <w:rPr>
            <w:rFonts w:ascii="Times New Roman" w:hAnsi="Times New Roman" w:cs="Times New Roman"/>
            <w:b/>
            <w:noProof/>
            <w:sz w:val="24"/>
            <w:lang w:val="en-GB"/>
          </w:rPr>
          <w:lastRenderedPageBreak/>
          <w:t xml:space="preserve">Template 1: Banking book- Climate Change transition risk: </w:t>
        </w:r>
        <w:r w:rsidRPr="007E6B2D">
          <w:rPr>
            <w:rFonts w:ascii="Times New Roman" w:hAnsi="Times New Roman"/>
            <w:b/>
            <w:sz w:val="24"/>
            <w:lang w:val="en-GB"/>
          </w:rPr>
          <w:t>Credit quality of exposures by sector, emissions and residual maturity</w:t>
        </w:r>
        <w:r w:rsidRPr="00E50FA4">
          <w:rPr>
            <w:rFonts w:ascii="Times New Roman" w:hAnsi="Times New Roman" w:cs="Times New Roman"/>
            <w:noProof/>
            <w:sz w:val="24"/>
            <w:lang w:val="en-GB"/>
          </w:rPr>
          <w:t>. Fixed format.</w:t>
        </w:r>
      </w:ins>
    </w:p>
    <w:p w14:paraId="17856F6C" w14:textId="0BDC020A" w:rsidR="0007151E" w:rsidRDefault="0007151E" w:rsidP="00D50147">
      <w:pPr>
        <w:pStyle w:val="ListParagraph"/>
        <w:numPr>
          <w:ilvl w:val="0"/>
          <w:numId w:val="38"/>
        </w:numPr>
        <w:tabs>
          <w:tab w:val="left" w:pos="567"/>
        </w:tabs>
        <w:spacing w:before="120" w:after="120"/>
        <w:ind w:left="357" w:hanging="357"/>
        <w:jc w:val="both"/>
        <w:rPr>
          <w:ins w:id="2485" w:author="Author"/>
          <w:rFonts w:ascii="Times New Roman" w:hAnsi="Times New Roman"/>
          <w:noProof/>
          <w:sz w:val="24"/>
        </w:rPr>
      </w:pPr>
      <w:ins w:id="2486" w:author="Author">
        <w:r w:rsidRPr="00E50FA4">
          <w:rPr>
            <w:rFonts w:ascii="Times New Roman" w:hAnsi="Times New Roman"/>
            <w:noProof/>
            <w:sz w:val="24"/>
          </w:rPr>
          <w:t xml:space="preserve">Institutions shall </w:t>
        </w:r>
        <w:r>
          <w:rPr>
            <w:rFonts w:ascii="Times New Roman" w:hAnsi="Times New Roman"/>
            <w:noProof/>
            <w:sz w:val="24"/>
          </w:rPr>
          <w:t xml:space="preserve">disclose ‘Template 1: </w:t>
        </w:r>
        <w:r w:rsidRPr="00DA58E4">
          <w:rPr>
            <w:rFonts w:ascii="Times New Roman" w:hAnsi="Times New Roman"/>
            <w:noProof/>
            <w:sz w:val="24"/>
          </w:rPr>
          <w:t>Banking book- Climate Change transition risk: Credit quality of exposures by sector, emissions and residual maturity</w:t>
        </w:r>
        <w:r>
          <w:rPr>
            <w:rFonts w:ascii="Times New Roman" w:hAnsi="Times New Roman"/>
            <w:noProof/>
            <w:sz w:val="24"/>
          </w:rPr>
          <w:t>’, as defined in Part 1 of this Annex for large institutions.</w:t>
        </w:r>
      </w:ins>
    </w:p>
    <w:p w14:paraId="515E05D2" w14:textId="626C6FAE" w:rsidR="00C64DF1" w:rsidRPr="00C64DF1" w:rsidRDefault="00C64DF1" w:rsidP="00C64DF1">
      <w:pPr>
        <w:pStyle w:val="ListParagraph"/>
        <w:numPr>
          <w:ilvl w:val="0"/>
          <w:numId w:val="38"/>
        </w:numPr>
        <w:tabs>
          <w:tab w:val="left" w:pos="567"/>
        </w:tabs>
        <w:spacing w:before="120" w:after="120"/>
        <w:ind w:left="357" w:hanging="357"/>
        <w:jc w:val="both"/>
        <w:rPr>
          <w:ins w:id="2487" w:author="Author"/>
          <w:rFonts w:ascii="Times New Roman" w:hAnsi="Times New Roman"/>
          <w:noProof/>
          <w:sz w:val="24"/>
        </w:rPr>
      </w:pPr>
      <w:ins w:id="2488" w:author="Author">
        <w:r w:rsidRPr="00C64DF1">
          <w:rPr>
            <w:rFonts w:ascii="Times New Roman" w:hAnsi="Times New Roman"/>
            <w:noProof/>
            <w:sz w:val="24"/>
          </w:rPr>
          <w:t>Other listed institutions and Large subsidiaries shall disclose this template on an annual basis.</w:t>
        </w:r>
      </w:ins>
    </w:p>
    <w:p w14:paraId="0B2E2A2E" w14:textId="1DFDDA55" w:rsidR="0007151E" w:rsidRPr="002834FF" w:rsidRDefault="0007151E" w:rsidP="0007151E">
      <w:pPr>
        <w:spacing w:before="120" w:after="120"/>
        <w:jc w:val="both"/>
        <w:rPr>
          <w:ins w:id="2489" w:author="Author"/>
          <w:rFonts w:ascii="Times New Roman" w:hAnsi="Times New Roman"/>
          <w:sz w:val="24"/>
          <w:lang w:val="en-GB"/>
        </w:rPr>
      </w:pPr>
      <w:ins w:id="2490" w:author="Author">
        <w:r w:rsidRPr="00E50FA4">
          <w:rPr>
            <w:rFonts w:ascii="Times New Roman" w:hAnsi="Times New Roman" w:cs="Times New Roman"/>
            <w:b/>
            <w:noProof/>
            <w:sz w:val="24"/>
            <w:lang w:val="en-GB"/>
          </w:rPr>
          <w:t xml:space="preserve">Template 2: </w:t>
        </w:r>
        <w:r>
          <w:rPr>
            <w:rFonts w:ascii="Times New Roman" w:hAnsi="Times New Roman" w:cs="Times New Roman"/>
            <w:b/>
            <w:noProof/>
            <w:sz w:val="24"/>
            <w:lang w:val="en-GB"/>
          </w:rPr>
          <w:t xml:space="preserve">Banking book </w:t>
        </w:r>
        <w:r w:rsidRPr="00E50FA4">
          <w:rPr>
            <w:rFonts w:ascii="Times New Roman" w:hAnsi="Times New Roman" w:cs="Times New Roman"/>
            <w:b/>
            <w:noProof/>
            <w:sz w:val="24"/>
            <w:lang w:val="en-GB"/>
          </w:rPr>
          <w:t>–</w:t>
        </w:r>
        <w:r>
          <w:rPr>
            <w:rFonts w:ascii="Times New Roman" w:hAnsi="Times New Roman" w:cs="Times New Roman"/>
            <w:b/>
            <w:noProof/>
            <w:sz w:val="24"/>
            <w:lang w:val="en-GB"/>
          </w:rPr>
          <w:t>C</w:t>
        </w:r>
        <w:r w:rsidRPr="00E50FA4">
          <w:rPr>
            <w:rFonts w:ascii="Times New Roman" w:hAnsi="Times New Roman" w:cs="Times New Roman"/>
            <w:b/>
            <w:noProof/>
            <w:sz w:val="24"/>
            <w:lang w:val="en-GB"/>
          </w:rPr>
          <w:t>limate change transition risk: Loans collateralised by immovable property</w:t>
        </w:r>
        <w:r>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xml:space="preserve">– Energy </w:t>
        </w:r>
        <w:r>
          <w:rPr>
            <w:rFonts w:ascii="Times New Roman" w:hAnsi="Times New Roman" w:cs="Times New Roman"/>
            <w:b/>
            <w:noProof/>
            <w:sz w:val="24"/>
            <w:lang w:val="en-GB"/>
          </w:rPr>
          <w:t>performance</w:t>
        </w:r>
        <w:r w:rsidRPr="00E50FA4">
          <w:rPr>
            <w:rFonts w:ascii="Times New Roman" w:hAnsi="Times New Roman" w:cs="Times New Roman"/>
            <w:b/>
            <w:noProof/>
            <w:sz w:val="24"/>
            <w:lang w:val="en-GB"/>
          </w:rPr>
          <w:t xml:space="preserve"> of the collateral. </w:t>
        </w:r>
        <w:r>
          <w:rPr>
            <w:rFonts w:ascii="Times New Roman" w:hAnsi="Times New Roman" w:cs="Times New Roman"/>
            <w:b/>
            <w:noProof/>
            <w:sz w:val="24"/>
            <w:lang w:val="en-GB"/>
          </w:rPr>
          <w:t>(</w:t>
        </w:r>
        <w:r w:rsidRPr="007E6B2D">
          <w:rPr>
            <w:rFonts w:ascii="Times New Roman" w:hAnsi="Times New Roman"/>
            <w:sz w:val="24"/>
            <w:lang w:val="en-GB"/>
          </w:rPr>
          <w:t>Fixed format</w:t>
        </w:r>
        <w:r>
          <w:rPr>
            <w:rFonts w:ascii="Times New Roman" w:hAnsi="Times New Roman" w:cs="Times New Roman"/>
            <w:bCs/>
            <w:noProof/>
            <w:sz w:val="24"/>
            <w:lang w:val="en-GB"/>
          </w:rPr>
          <w:t>)</w:t>
        </w:r>
        <w:r w:rsidRPr="008669E0">
          <w:rPr>
            <w:rFonts w:ascii="Times New Roman" w:hAnsi="Times New Roman" w:cs="Times New Roman"/>
            <w:bCs/>
            <w:noProof/>
            <w:sz w:val="24"/>
            <w:lang w:val="en-GB"/>
          </w:rPr>
          <w:t>.</w:t>
        </w:r>
      </w:ins>
    </w:p>
    <w:p w14:paraId="0514D47F" w14:textId="77777777" w:rsidR="0007151E" w:rsidRPr="002834FF" w:rsidRDefault="0007151E" w:rsidP="00D50147">
      <w:pPr>
        <w:pStyle w:val="ListParagraph"/>
        <w:numPr>
          <w:ilvl w:val="0"/>
          <w:numId w:val="39"/>
        </w:numPr>
        <w:tabs>
          <w:tab w:val="left" w:pos="567"/>
        </w:tabs>
        <w:spacing w:before="120" w:after="120"/>
        <w:ind w:left="357" w:hanging="357"/>
        <w:jc w:val="both"/>
        <w:rPr>
          <w:ins w:id="2491" w:author="Author"/>
          <w:rFonts w:ascii="Times New Roman" w:hAnsi="Times New Roman"/>
          <w:noProof/>
          <w:sz w:val="24"/>
        </w:rPr>
      </w:pPr>
      <w:ins w:id="2492" w:author="Author">
        <w:r w:rsidRPr="00E50FA4">
          <w:rPr>
            <w:rFonts w:ascii="Times New Roman" w:hAnsi="Times New Roman"/>
            <w:noProof/>
            <w:sz w:val="24"/>
          </w:rPr>
          <w:t xml:space="preserve">Institutions shall </w:t>
        </w:r>
        <w:r>
          <w:rPr>
            <w:rFonts w:ascii="Times New Roman" w:hAnsi="Times New Roman"/>
            <w:noProof/>
            <w:sz w:val="24"/>
          </w:rPr>
          <w:t xml:space="preserve">disclose ‘Template 2: </w:t>
        </w:r>
        <w:r w:rsidRPr="00751080">
          <w:rPr>
            <w:rFonts w:ascii="Times New Roman" w:hAnsi="Times New Roman"/>
            <w:noProof/>
            <w:sz w:val="24"/>
          </w:rPr>
          <w:t>Banking book - Climate change transition risk: Loans collateralised by immovable property - Energy performance of the collateral</w:t>
        </w:r>
        <w:r>
          <w:rPr>
            <w:rFonts w:ascii="Times New Roman" w:hAnsi="Times New Roman"/>
            <w:noProof/>
            <w:sz w:val="24"/>
          </w:rPr>
          <w:t>’, as defined in Part 1 of this Annex for large institutions.</w:t>
        </w:r>
        <w:r w:rsidRPr="00E50FA4">
          <w:rPr>
            <w:rFonts w:ascii="Times New Roman" w:hAnsi="Times New Roman"/>
            <w:noProof/>
            <w:sz w:val="24"/>
          </w:rPr>
          <w:t xml:space="preserve"> </w:t>
        </w:r>
      </w:ins>
    </w:p>
    <w:p w14:paraId="0B28BEF1" w14:textId="56C6A321" w:rsidR="0007151E" w:rsidRPr="00C64DF1" w:rsidRDefault="00C64DF1" w:rsidP="00C64DF1">
      <w:pPr>
        <w:pStyle w:val="ListParagraph"/>
        <w:numPr>
          <w:ilvl w:val="0"/>
          <w:numId w:val="39"/>
        </w:numPr>
        <w:tabs>
          <w:tab w:val="left" w:pos="567"/>
        </w:tabs>
        <w:spacing w:before="120" w:after="120"/>
        <w:ind w:left="357" w:hanging="357"/>
        <w:jc w:val="both"/>
        <w:rPr>
          <w:ins w:id="2493" w:author="Author"/>
          <w:rFonts w:ascii="Times New Roman" w:hAnsi="Times New Roman"/>
          <w:noProof/>
          <w:sz w:val="24"/>
        </w:rPr>
      </w:pPr>
      <w:ins w:id="2494" w:author="Author">
        <w:r w:rsidRPr="00C64DF1">
          <w:rPr>
            <w:rFonts w:ascii="Times New Roman" w:hAnsi="Times New Roman"/>
            <w:noProof/>
            <w:sz w:val="24"/>
          </w:rPr>
          <w:t>Other listed institutions and Large subsidiaries shall disclose this template on an annual basis.</w:t>
        </w:r>
      </w:ins>
    </w:p>
    <w:p w14:paraId="3531DCDF" w14:textId="77777777" w:rsidR="0007151E" w:rsidRPr="00E50FA4" w:rsidRDefault="0007151E" w:rsidP="0007151E">
      <w:pPr>
        <w:spacing w:before="120" w:after="120"/>
        <w:jc w:val="both"/>
        <w:rPr>
          <w:ins w:id="2495" w:author="Author"/>
          <w:rFonts w:ascii="Times New Roman" w:hAnsi="Times New Roman"/>
          <w:b/>
          <w:noProof/>
          <w:sz w:val="24"/>
          <w:lang w:val="en-GB"/>
        </w:rPr>
      </w:pPr>
      <w:ins w:id="2496" w:author="Author">
        <w:r w:rsidRPr="00E50FA4">
          <w:rPr>
            <w:rFonts w:ascii="Times New Roman" w:hAnsi="Times New Roman"/>
            <w:b/>
            <w:noProof/>
            <w:sz w:val="24"/>
            <w:lang w:val="en-GB"/>
          </w:rPr>
          <w:t>Template 5</w:t>
        </w:r>
        <w:r>
          <w:rPr>
            <w:rFonts w:ascii="Times New Roman" w:hAnsi="Times New Roman"/>
            <w:b/>
            <w:noProof/>
            <w:sz w:val="24"/>
            <w:lang w:val="en-GB"/>
          </w:rPr>
          <w:t>A:</w:t>
        </w:r>
        <w:r w:rsidRPr="00E50FA4">
          <w:rPr>
            <w:rFonts w:ascii="Times New Roman" w:hAnsi="Times New Roman"/>
            <w:b/>
            <w:noProof/>
            <w:sz w:val="24"/>
            <w:lang w:val="en-GB"/>
          </w:rPr>
          <w:t xml:space="preserve"> Banking book –</w:t>
        </w:r>
        <w:r>
          <w:rPr>
            <w:rFonts w:ascii="Times New Roman" w:hAnsi="Times New Roman"/>
            <w:b/>
            <w:noProof/>
            <w:sz w:val="24"/>
            <w:lang w:val="en-GB"/>
          </w:rPr>
          <w:t>Cl</w:t>
        </w:r>
        <w:r w:rsidRPr="00E50FA4">
          <w:rPr>
            <w:rFonts w:ascii="Times New Roman" w:hAnsi="Times New Roman"/>
            <w:b/>
            <w:noProof/>
            <w:sz w:val="24"/>
            <w:lang w:val="en-GB"/>
          </w:rPr>
          <w:t>imate change physical risk: Exposures subject to physical risk</w:t>
        </w:r>
        <w:r>
          <w:rPr>
            <w:rFonts w:ascii="Times New Roman" w:hAnsi="Times New Roman"/>
            <w:b/>
            <w:noProof/>
            <w:sz w:val="24"/>
            <w:lang w:val="en-GB"/>
          </w:rPr>
          <w:t xml:space="preserve"> </w:t>
        </w:r>
        <w:r w:rsidRPr="00E50FA4">
          <w:rPr>
            <w:rFonts w:ascii="Times New Roman" w:hAnsi="Times New Roman"/>
            <w:noProof/>
            <w:sz w:val="24"/>
            <w:lang w:val="en-GB"/>
          </w:rPr>
          <w:t xml:space="preserve">. </w:t>
        </w:r>
        <w:r>
          <w:rPr>
            <w:rFonts w:ascii="Times New Roman" w:hAnsi="Times New Roman"/>
            <w:noProof/>
            <w:sz w:val="24"/>
            <w:lang w:val="en-GB"/>
          </w:rPr>
          <w:t>(</w:t>
        </w:r>
        <w:r w:rsidRPr="00E50FA4">
          <w:rPr>
            <w:rFonts w:ascii="Times New Roman" w:hAnsi="Times New Roman" w:cs="Times New Roman"/>
            <w:noProof/>
            <w:sz w:val="24"/>
            <w:lang w:val="en-GB"/>
          </w:rPr>
          <w:t>Fixed format</w:t>
        </w:r>
        <w:r>
          <w:rPr>
            <w:rFonts w:ascii="Times New Roman" w:hAnsi="Times New Roman" w:cs="Times New Roman"/>
            <w:noProof/>
            <w:sz w:val="24"/>
            <w:lang w:val="en-GB"/>
          </w:rPr>
          <w:t>)</w:t>
        </w:r>
        <w:r w:rsidRPr="00E50FA4">
          <w:rPr>
            <w:rFonts w:ascii="Times New Roman" w:hAnsi="Times New Roman" w:cs="Times New Roman"/>
            <w:noProof/>
            <w:sz w:val="24"/>
            <w:lang w:val="en-GB"/>
          </w:rPr>
          <w:t>.</w:t>
        </w:r>
      </w:ins>
    </w:p>
    <w:p w14:paraId="54F32F20" w14:textId="77777777" w:rsidR="0007151E" w:rsidRPr="00E50FA4" w:rsidRDefault="0007151E" w:rsidP="00D50147">
      <w:pPr>
        <w:pStyle w:val="ListParagraph"/>
        <w:numPr>
          <w:ilvl w:val="0"/>
          <w:numId w:val="40"/>
        </w:numPr>
        <w:tabs>
          <w:tab w:val="left" w:pos="567"/>
        </w:tabs>
        <w:spacing w:before="120" w:after="120"/>
        <w:ind w:left="357" w:hanging="357"/>
        <w:jc w:val="both"/>
        <w:rPr>
          <w:ins w:id="2497" w:author="Author"/>
          <w:rFonts w:ascii="Times New Roman" w:eastAsiaTheme="minorEastAsia" w:hAnsi="Times New Roman" w:cstheme="minorBidi"/>
          <w:noProof/>
          <w:sz w:val="24"/>
          <w:szCs w:val="24"/>
        </w:rPr>
      </w:pPr>
      <w:ins w:id="2498" w:author="Author">
        <w:r w:rsidRPr="00E50FA4">
          <w:rPr>
            <w:rFonts w:ascii="Times New Roman" w:hAnsi="Times New Roman"/>
            <w:noProof/>
            <w:sz w:val="24"/>
          </w:rPr>
          <w:t xml:space="preserve">Institutions shall use the following instructions to disclose the information required in </w:t>
        </w:r>
        <w:r w:rsidRPr="00A310D9">
          <w:rPr>
            <w:rFonts w:ascii="Times New Roman" w:hAnsi="Times New Roman"/>
            <w:bCs/>
            <w:noProof/>
            <w:sz w:val="24"/>
          </w:rPr>
          <w:t>‘</w:t>
        </w:r>
        <w:r w:rsidRPr="00E50FA4">
          <w:rPr>
            <w:rFonts w:ascii="Times New Roman" w:hAnsi="Times New Roman"/>
            <w:bCs/>
            <w:noProof/>
            <w:sz w:val="24"/>
          </w:rPr>
          <w:t>Template 5</w:t>
        </w:r>
        <w:r>
          <w:rPr>
            <w:rFonts w:ascii="Times New Roman" w:hAnsi="Times New Roman"/>
            <w:bCs/>
            <w:noProof/>
            <w:sz w:val="24"/>
          </w:rPr>
          <w:t>A</w:t>
        </w:r>
        <w:r w:rsidRPr="00E50FA4">
          <w:rPr>
            <w:rFonts w:ascii="Times New Roman" w:hAnsi="Times New Roman"/>
            <w:bCs/>
            <w:noProof/>
            <w:sz w:val="24"/>
          </w:rPr>
          <w:t xml:space="preserve">: Banking book </w:t>
        </w:r>
        <w:r>
          <w:rPr>
            <w:rFonts w:ascii="Times New Roman" w:hAnsi="Times New Roman"/>
            <w:bCs/>
            <w:noProof/>
            <w:sz w:val="24"/>
          </w:rPr>
          <w:t>C</w:t>
        </w:r>
        <w:r w:rsidRPr="00E50FA4">
          <w:rPr>
            <w:rFonts w:ascii="Times New Roman" w:hAnsi="Times New Roman"/>
            <w:bCs/>
            <w:noProof/>
            <w:sz w:val="24"/>
          </w:rPr>
          <w:t>limate change physical risk: Exposures subject to physical risk’</w:t>
        </w:r>
        <w:r w:rsidRPr="00E50FA4">
          <w:rPr>
            <w:rFonts w:ascii="Times New Roman" w:hAnsi="Times New Roman"/>
            <w:noProof/>
            <w:sz w:val="24"/>
          </w:rPr>
          <w:t xml:space="preserve">, as set out in Annex XXXIX </w:t>
        </w:r>
        <w:r w:rsidRPr="002748C1">
          <w:rPr>
            <w:rFonts w:ascii="Times New Roman" w:hAnsi="Times New Roman"/>
            <w:noProof/>
            <w:sz w:val="24"/>
            <w:lang w:val="en-US"/>
          </w:rPr>
          <w:t>of Implementing</w:t>
        </w:r>
        <w:r w:rsidRPr="007E6B2D">
          <w:rPr>
            <w:rFonts w:ascii="Times New Roman" w:hAnsi="Times New Roman"/>
            <w:sz w:val="24"/>
            <w:lang w:val="en-US"/>
          </w:rPr>
          <w:t xml:space="preserve"> Regulation</w:t>
        </w:r>
        <w:r w:rsidRPr="002748C1">
          <w:rPr>
            <w:rFonts w:ascii="Times New Roman" w:hAnsi="Times New Roman"/>
            <w:noProof/>
            <w:sz w:val="24"/>
            <w:lang w:val="en-US"/>
          </w:rPr>
          <w:t xml:space="preserve"> 2024/XXXX</w:t>
        </w:r>
        <w:r w:rsidRPr="00E50FA4">
          <w:rPr>
            <w:rFonts w:ascii="Times New Roman" w:hAnsi="Times New Roman"/>
            <w:noProof/>
            <w:sz w:val="24"/>
          </w:rPr>
          <w:t xml:space="preserve">. </w:t>
        </w:r>
      </w:ins>
    </w:p>
    <w:p w14:paraId="1063CFD8" w14:textId="77777777" w:rsidR="0007151E" w:rsidRPr="00E50FA4" w:rsidRDefault="0007151E" w:rsidP="00D50147">
      <w:pPr>
        <w:pStyle w:val="ListParagraph"/>
        <w:numPr>
          <w:ilvl w:val="0"/>
          <w:numId w:val="40"/>
        </w:numPr>
        <w:tabs>
          <w:tab w:val="left" w:pos="567"/>
        </w:tabs>
        <w:spacing w:before="120" w:after="120"/>
        <w:ind w:left="357" w:hanging="357"/>
        <w:jc w:val="both"/>
        <w:rPr>
          <w:ins w:id="2499" w:author="Author"/>
          <w:rFonts w:ascii="Times New Roman" w:hAnsi="Times New Roman"/>
          <w:noProof/>
          <w:sz w:val="24"/>
          <w:szCs w:val="24"/>
        </w:rPr>
      </w:pPr>
      <w:ins w:id="2500" w:author="Author">
        <w:r w:rsidRPr="5B1A6548">
          <w:rPr>
            <w:rFonts w:ascii="Times New Roman" w:hAnsi="Times New Roman"/>
            <w:noProof/>
            <w:sz w:val="24"/>
            <w:szCs w:val="24"/>
          </w:rPr>
          <w:t xml:space="preserve">Institutions shall include in this template information on exposures in the banking book, including loans and advances, debt securities and equity instruments not held-for-trading and not held-for-sale, towards non-financial corporates, on loans collateralized with immovable property and on collateral obtained by taking possession, exposed to climate </w:t>
        </w:r>
        <w:r>
          <w:rPr>
            <w:rFonts w:ascii="Times New Roman" w:hAnsi="Times New Roman"/>
            <w:noProof/>
            <w:sz w:val="24"/>
            <w:szCs w:val="24"/>
          </w:rPr>
          <w:t>physical risk events</w:t>
        </w:r>
        <w:r w:rsidRPr="5B1A6548">
          <w:rPr>
            <w:rFonts w:ascii="Times New Roman" w:hAnsi="Times New Roman"/>
            <w:noProof/>
            <w:sz w:val="24"/>
            <w:szCs w:val="24"/>
          </w:rPr>
          <w:t>, with a breakdown by sector of economic activity (NACE classification) and by geography of location of the activity of the counterparty or of the collateral, for those sectors and geographical areas (NUTS classification) subject to climate change .</w:t>
        </w:r>
      </w:ins>
    </w:p>
    <w:p w14:paraId="6029568D" w14:textId="77777777" w:rsidR="0007151E" w:rsidRDefault="0007151E" w:rsidP="00D50147">
      <w:pPr>
        <w:pStyle w:val="ListParagraph"/>
        <w:numPr>
          <w:ilvl w:val="0"/>
          <w:numId w:val="40"/>
        </w:numPr>
        <w:tabs>
          <w:tab w:val="left" w:pos="567"/>
        </w:tabs>
        <w:spacing w:before="120" w:after="120"/>
        <w:ind w:left="357" w:hanging="357"/>
        <w:jc w:val="both"/>
        <w:rPr>
          <w:ins w:id="2501" w:author="Author"/>
          <w:rFonts w:ascii="Times New Roman" w:hAnsi="Times New Roman"/>
          <w:noProof/>
          <w:sz w:val="24"/>
        </w:rPr>
      </w:pPr>
      <w:ins w:id="2502" w:author="Author">
        <w:r w:rsidRPr="00E50FA4">
          <w:rPr>
            <w:rFonts w:ascii="Times New Roman" w:hAnsi="Times New Roman"/>
            <w:noProof/>
            <w:sz w:val="24"/>
          </w:rPr>
          <w:t xml:space="preserve">For the identification of geographies prone to specific climate-related </w:t>
        </w:r>
        <w:r>
          <w:rPr>
            <w:rFonts w:ascii="Times New Roman" w:hAnsi="Times New Roman"/>
            <w:noProof/>
            <w:sz w:val="24"/>
          </w:rPr>
          <w:t>physical risk events</w:t>
        </w:r>
        <w:r w:rsidRPr="00E50FA4">
          <w:rPr>
            <w:rFonts w:ascii="Times New Roman" w:hAnsi="Times New Roman"/>
            <w:noProof/>
            <w:sz w:val="24"/>
          </w:rPr>
          <w:t xml:space="preserve">, institutions shall use dedicated portals and databases. To obtain information on the characteristics of locations sensitive to climate-change events, institutions may use the data offered by Union bodies and by national government authorities including meteorological, environmental, statistical agencies or geoscience organisations. Examples of </w:t>
        </w:r>
        <w:r>
          <w:rPr>
            <w:rFonts w:ascii="Times New Roman" w:hAnsi="Times New Roman"/>
            <w:noProof/>
            <w:sz w:val="24"/>
          </w:rPr>
          <w:t xml:space="preserve">public </w:t>
        </w:r>
        <w:r w:rsidRPr="00E50FA4">
          <w:rPr>
            <w:rFonts w:ascii="Times New Roman" w:hAnsi="Times New Roman"/>
            <w:noProof/>
            <w:sz w:val="24"/>
          </w:rPr>
          <w:t>data sources to identify geographical areas subject to climate change related</w:t>
        </w:r>
        <w:r>
          <w:rPr>
            <w:rFonts w:ascii="Times New Roman" w:hAnsi="Times New Roman"/>
            <w:noProof/>
            <w:sz w:val="24"/>
          </w:rPr>
          <w:t xml:space="preserve">  </w:t>
        </w:r>
        <w:r w:rsidRPr="00E50FA4">
          <w:rPr>
            <w:rFonts w:ascii="Times New Roman" w:hAnsi="Times New Roman"/>
            <w:noProof/>
            <w:sz w:val="24"/>
          </w:rPr>
          <w:t>include</w:t>
        </w:r>
        <w:r w:rsidRPr="00E50FA4">
          <w:rPr>
            <w:rFonts w:ascii="Times New Roman" w:hAnsi="Times New Roman"/>
            <w:noProof/>
            <w:sz w:val="24"/>
            <w:vertAlign w:val="superscript"/>
          </w:rPr>
          <w:t>*20</w:t>
        </w:r>
        <w:r w:rsidRPr="00E50FA4">
          <w:rPr>
            <w:rFonts w:ascii="Times New Roman" w:hAnsi="Times New Roman"/>
            <w:noProof/>
            <w:sz w:val="24"/>
          </w:rPr>
          <w:t xml:space="preserve">: </w:t>
        </w:r>
      </w:ins>
    </w:p>
    <w:p w14:paraId="2CEA4B32" w14:textId="77777777" w:rsidR="0007151E" w:rsidRPr="006F3B81" w:rsidRDefault="0007151E" w:rsidP="00D50147">
      <w:pPr>
        <w:pStyle w:val="ListParagraph"/>
        <w:numPr>
          <w:ilvl w:val="1"/>
          <w:numId w:val="40"/>
        </w:numPr>
        <w:tabs>
          <w:tab w:val="left" w:pos="567"/>
        </w:tabs>
        <w:spacing w:before="120" w:after="120"/>
        <w:jc w:val="both"/>
        <w:rPr>
          <w:ins w:id="2503" w:author="Author"/>
          <w:rFonts w:ascii="Times New Roman" w:hAnsi="Times New Roman"/>
          <w:noProof/>
          <w:sz w:val="24"/>
        </w:rPr>
      </w:pPr>
      <w:ins w:id="2504" w:author="Author">
        <w:r w:rsidRPr="006F3B81">
          <w:rPr>
            <w:rFonts w:ascii="Times New Roman" w:hAnsi="Times New Roman"/>
            <w:sz w:val="24"/>
            <w:szCs w:val="24"/>
          </w:rPr>
          <w:t>The DRMKC Risk Data Hub</w:t>
        </w:r>
        <w:r w:rsidRPr="006F3B81">
          <w:rPr>
            <w:rStyle w:val="FootnoteReference"/>
          </w:rPr>
          <w:footnoteReference w:id="8"/>
        </w:r>
        <w:r w:rsidRPr="006F3B81">
          <w:rPr>
            <w:rFonts w:ascii="Times New Roman" w:hAnsi="Times New Roman"/>
            <w:sz w:val="24"/>
            <w:szCs w:val="24"/>
          </w:rPr>
          <w:t xml:space="preserve"> (The Risk Data Hub (RDH) of the Disaster Risk Management Knowledge Centre (DRMKC)  (currently: windstorms, coastal &amp; river flooding, wildfire, landslides, subsidence, earthquakes, tsunamis. </w:t>
        </w:r>
      </w:ins>
    </w:p>
    <w:p w14:paraId="33538D30" w14:textId="77777777" w:rsidR="0007151E" w:rsidRPr="006F3B81" w:rsidRDefault="0007151E" w:rsidP="00D50147">
      <w:pPr>
        <w:pStyle w:val="ListParagraph"/>
        <w:numPr>
          <w:ilvl w:val="1"/>
          <w:numId w:val="40"/>
        </w:numPr>
        <w:tabs>
          <w:tab w:val="left" w:pos="567"/>
        </w:tabs>
        <w:spacing w:before="120" w:after="120"/>
        <w:jc w:val="both"/>
        <w:rPr>
          <w:ins w:id="2506" w:author="Author"/>
          <w:rFonts w:ascii="Times New Roman" w:hAnsi="Times New Roman"/>
          <w:noProof/>
          <w:sz w:val="24"/>
        </w:rPr>
      </w:pPr>
      <w:ins w:id="2507" w:author="Author">
        <w:r>
          <w:fldChar w:fldCharType="begin"/>
        </w:r>
        <w:r>
          <w:instrText>HYPERLINK "https://interactive-atlas.ipcc.ch/regional-information"</w:instrText>
        </w:r>
        <w:r>
          <w:fldChar w:fldCharType="separate"/>
        </w:r>
        <w:r w:rsidRPr="006F3B81">
          <w:rPr>
            <w:rStyle w:val="Hyperlink"/>
            <w:rFonts w:ascii="Times New Roman" w:hAnsi="Times New Roman"/>
            <w:noProof/>
            <w:color w:val="auto"/>
            <w:sz w:val="24"/>
            <w:lang w:val="en-US"/>
          </w:rPr>
          <w:t>IPCC Interactive Atlas</w:t>
        </w:r>
        <w:r>
          <w:fldChar w:fldCharType="end"/>
        </w:r>
        <w:r w:rsidRPr="006F3B81">
          <w:rPr>
            <w:rFonts w:ascii="Times New Roman" w:hAnsi="Times New Roman"/>
            <w:noProof/>
            <w:sz w:val="24"/>
          </w:rPr>
          <w:t xml:space="preserve"> (mainly temperture and precepitation-related metrics)</w:t>
        </w:r>
      </w:ins>
    </w:p>
    <w:p w14:paraId="275C43FB" w14:textId="77777777" w:rsidR="0007151E" w:rsidRDefault="0007151E" w:rsidP="00D50147">
      <w:pPr>
        <w:pStyle w:val="ListParagraph"/>
        <w:numPr>
          <w:ilvl w:val="1"/>
          <w:numId w:val="40"/>
        </w:numPr>
        <w:tabs>
          <w:tab w:val="left" w:pos="567"/>
        </w:tabs>
        <w:spacing w:before="120" w:after="120"/>
        <w:jc w:val="both"/>
        <w:rPr>
          <w:ins w:id="2508" w:author="Author"/>
          <w:rFonts w:ascii="Times New Roman" w:hAnsi="Times New Roman"/>
          <w:noProof/>
          <w:sz w:val="24"/>
        </w:rPr>
      </w:pPr>
      <w:ins w:id="2509" w:author="Author">
        <w:r w:rsidRPr="006F3B81">
          <w:rPr>
            <w:rFonts w:ascii="Times New Roman" w:hAnsi="Times New Roman"/>
            <w:noProof/>
            <w:sz w:val="24"/>
          </w:rPr>
          <w:t>Copernicus (wide range of physical hazards based on multiple climate models, such as. windstorms, fire weather index</w:t>
        </w:r>
        <w:r>
          <w:rPr>
            <w:rFonts w:ascii="Times New Roman" w:hAnsi="Times New Roman"/>
            <w:noProof/>
            <w:sz w:val="24"/>
          </w:rPr>
          <w:t>)</w:t>
        </w:r>
      </w:ins>
    </w:p>
    <w:p w14:paraId="19A8A9FC" w14:textId="77777777" w:rsidR="0007151E" w:rsidRPr="00AD309F" w:rsidRDefault="0007151E" w:rsidP="00D50147">
      <w:pPr>
        <w:pStyle w:val="ListParagraph"/>
        <w:numPr>
          <w:ilvl w:val="1"/>
          <w:numId w:val="40"/>
        </w:numPr>
        <w:tabs>
          <w:tab w:val="left" w:pos="567"/>
        </w:tabs>
        <w:spacing w:before="120" w:after="120"/>
        <w:jc w:val="both"/>
        <w:rPr>
          <w:ins w:id="2510" w:author="Author"/>
          <w:rFonts w:ascii="Times New Roman" w:hAnsi="Times New Roman"/>
          <w:noProof/>
          <w:sz w:val="24"/>
        </w:rPr>
      </w:pPr>
      <w:ins w:id="2511" w:author="Author">
        <w:r w:rsidRPr="00E50FA4">
          <w:rPr>
            <w:rFonts w:ascii="Times New Roman" w:hAnsi="Times New Roman"/>
            <w:noProof/>
            <w:sz w:val="24"/>
          </w:rPr>
          <w:lastRenderedPageBreak/>
          <w:t xml:space="preserve">WRI - Aqueduct Water Risk Atlas (flood, coastal flood, water scarcity and stress) </w:t>
        </w:r>
      </w:ins>
    </w:p>
    <w:p w14:paraId="768DEC0E" w14:textId="77777777" w:rsidR="0007151E" w:rsidRDefault="0007151E" w:rsidP="00D50147">
      <w:pPr>
        <w:pStyle w:val="ListParagraph"/>
        <w:numPr>
          <w:ilvl w:val="1"/>
          <w:numId w:val="40"/>
        </w:numPr>
        <w:tabs>
          <w:tab w:val="left" w:pos="567"/>
        </w:tabs>
        <w:spacing w:before="120" w:after="120"/>
        <w:jc w:val="both"/>
        <w:rPr>
          <w:ins w:id="2512" w:author="Author"/>
          <w:rFonts w:ascii="Times New Roman" w:hAnsi="Times New Roman"/>
          <w:noProof/>
          <w:sz w:val="24"/>
        </w:rPr>
      </w:pPr>
      <w:ins w:id="2513" w:author="Author">
        <w:r w:rsidRPr="00E50FA4">
          <w:rPr>
            <w:rFonts w:ascii="Times New Roman" w:hAnsi="Times New Roman"/>
            <w:noProof/>
            <w:sz w:val="24"/>
          </w:rPr>
          <w:t xml:space="preserve">GFDRR - ThinkHazard! (covering heatwaves, water scarcity and stress, floods, wildfires, hurricanes, landslide); </w:t>
        </w:r>
      </w:ins>
    </w:p>
    <w:p w14:paraId="3DA5C82D" w14:textId="77777777" w:rsidR="0007151E" w:rsidRDefault="0007151E" w:rsidP="00D50147">
      <w:pPr>
        <w:pStyle w:val="ListParagraph"/>
        <w:numPr>
          <w:ilvl w:val="1"/>
          <w:numId w:val="40"/>
        </w:numPr>
        <w:tabs>
          <w:tab w:val="left" w:pos="567"/>
        </w:tabs>
        <w:spacing w:before="120" w:after="120"/>
        <w:jc w:val="both"/>
        <w:rPr>
          <w:ins w:id="2514" w:author="Author"/>
          <w:rFonts w:ascii="Times New Roman" w:hAnsi="Times New Roman"/>
          <w:noProof/>
          <w:sz w:val="24"/>
        </w:rPr>
      </w:pPr>
      <w:ins w:id="2515" w:author="Author">
        <w:r w:rsidRPr="00E50FA4">
          <w:rPr>
            <w:rFonts w:ascii="Times New Roman" w:hAnsi="Times New Roman"/>
            <w:noProof/>
            <w:sz w:val="24"/>
          </w:rPr>
          <w:t xml:space="preserve">PREP – PREPdata (coastal flood, extreme heat, landslide, water scarcity and stress, wildfire); </w:t>
        </w:r>
      </w:ins>
    </w:p>
    <w:p w14:paraId="1BFD4030" w14:textId="77777777" w:rsidR="0007151E" w:rsidRDefault="0007151E" w:rsidP="00D50147">
      <w:pPr>
        <w:pStyle w:val="ListParagraph"/>
        <w:numPr>
          <w:ilvl w:val="1"/>
          <w:numId w:val="40"/>
        </w:numPr>
        <w:tabs>
          <w:tab w:val="left" w:pos="567"/>
        </w:tabs>
        <w:spacing w:before="120" w:after="120"/>
        <w:jc w:val="both"/>
        <w:rPr>
          <w:ins w:id="2516" w:author="Author"/>
          <w:rFonts w:ascii="Times New Roman" w:hAnsi="Times New Roman"/>
          <w:noProof/>
          <w:sz w:val="24"/>
        </w:rPr>
      </w:pPr>
      <w:ins w:id="2517" w:author="Author">
        <w:r w:rsidRPr="00E50FA4">
          <w:rPr>
            <w:rFonts w:ascii="Times New Roman" w:hAnsi="Times New Roman"/>
            <w:noProof/>
            <w:sz w:val="24"/>
          </w:rPr>
          <w:t xml:space="preserve">World Bank - Climate Change Knowledge Portal (extreme heat, extreme precipitation, drought); </w:t>
        </w:r>
      </w:ins>
    </w:p>
    <w:p w14:paraId="5D94431C" w14:textId="77777777" w:rsidR="0007151E" w:rsidRDefault="0007151E" w:rsidP="00D50147">
      <w:pPr>
        <w:pStyle w:val="ListParagraph"/>
        <w:numPr>
          <w:ilvl w:val="1"/>
          <w:numId w:val="40"/>
        </w:numPr>
        <w:tabs>
          <w:tab w:val="left" w:pos="567"/>
        </w:tabs>
        <w:spacing w:before="120" w:after="120"/>
        <w:jc w:val="both"/>
        <w:rPr>
          <w:ins w:id="2518" w:author="Author"/>
          <w:rFonts w:ascii="Times New Roman" w:hAnsi="Times New Roman"/>
          <w:noProof/>
          <w:sz w:val="24"/>
        </w:rPr>
      </w:pPr>
      <w:ins w:id="2519" w:author="Author">
        <w:r w:rsidRPr="00E50FA4">
          <w:rPr>
            <w:rFonts w:ascii="Times New Roman" w:hAnsi="Times New Roman"/>
            <w:noProof/>
            <w:sz w:val="24"/>
          </w:rPr>
          <w:t xml:space="preserve">PCA - Global Drought Risk platform (drought); </w:t>
        </w:r>
      </w:ins>
    </w:p>
    <w:p w14:paraId="1BDF6290" w14:textId="77777777" w:rsidR="0007151E" w:rsidRPr="00E50FA4" w:rsidRDefault="0007151E" w:rsidP="00D50147">
      <w:pPr>
        <w:pStyle w:val="ListParagraph"/>
        <w:numPr>
          <w:ilvl w:val="1"/>
          <w:numId w:val="40"/>
        </w:numPr>
        <w:tabs>
          <w:tab w:val="left" w:pos="567"/>
        </w:tabs>
        <w:spacing w:before="120" w:after="120"/>
        <w:jc w:val="both"/>
        <w:rPr>
          <w:ins w:id="2520" w:author="Author"/>
          <w:rFonts w:ascii="Times New Roman" w:hAnsi="Times New Roman"/>
          <w:noProof/>
          <w:sz w:val="24"/>
        </w:rPr>
      </w:pPr>
      <w:ins w:id="2521" w:author="Author">
        <w:r w:rsidRPr="00E50FA4">
          <w:rPr>
            <w:rFonts w:ascii="Times New Roman" w:hAnsi="Times New Roman"/>
            <w:noProof/>
            <w:sz w:val="24"/>
          </w:rPr>
          <w:t>NOAA - Historical hurricane tracks (tropical cyclone (hurricane &amp;typhoon)</w:t>
        </w:r>
        <w:r>
          <w:rPr>
            <w:rFonts w:ascii="Times New Roman" w:hAnsi="Times New Roman"/>
            <w:noProof/>
            <w:sz w:val="24"/>
          </w:rPr>
          <w:t xml:space="preserve"> </w:t>
        </w:r>
      </w:ins>
    </w:p>
    <w:p w14:paraId="63D4FC89" w14:textId="77777777" w:rsidR="0007151E" w:rsidRPr="00E50FA4" w:rsidRDefault="0007151E" w:rsidP="00D50147">
      <w:pPr>
        <w:pStyle w:val="ListParagraph"/>
        <w:numPr>
          <w:ilvl w:val="0"/>
          <w:numId w:val="40"/>
        </w:numPr>
        <w:tabs>
          <w:tab w:val="left" w:pos="567"/>
        </w:tabs>
        <w:spacing w:before="120" w:after="120"/>
        <w:ind w:left="357" w:hanging="357"/>
        <w:jc w:val="both"/>
        <w:rPr>
          <w:ins w:id="2522" w:author="Author"/>
          <w:rFonts w:ascii="Times New Roman" w:hAnsi="Times New Roman"/>
          <w:noProof/>
          <w:sz w:val="24"/>
        </w:rPr>
      </w:pPr>
      <w:ins w:id="2523" w:author="Author">
        <w:r w:rsidRPr="00E50FA4">
          <w:rPr>
            <w:rFonts w:ascii="Times New Roman" w:hAnsi="Times New Roman"/>
            <w:noProof/>
            <w:sz w:val="24"/>
          </w:rPr>
          <w:t xml:space="preserve">When the counterparty is a holding company, institutions shall consider the NACE sector of the specific obligor controlled by the holding company (if different than the holding company itself) which receives the funding, particularly in those cases where the obligor is a non-financial corporate. Similarly, where the direct counterparty of the institution (the obligor) is an SPV, institutions shall disclose the relevant information under the NACE sector associated with the economic activity of the parent company of the SPV. The classification of the joint exposures towards more than one obligor shall be based on the characteristics of the obligor that was the most relevant for the institution to grant the exposure. The distribution of jointly incurred exposures by NACE codes shall be driven by the characteristics of the more relevant or determinant obligor. </w:t>
        </w:r>
      </w:ins>
    </w:p>
    <w:p w14:paraId="7CE905E2" w14:textId="77777777" w:rsidR="0007151E" w:rsidRPr="00E47764" w:rsidRDefault="0007151E" w:rsidP="00D50147">
      <w:pPr>
        <w:pStyle w:val="ListParagraph"/>
        <w:numPr>
          <w:ilvl w:val="0"/>
          <w:numId w:val="40"/>
        </w:numPr>
        <w:tabs>
          <w:tab w:val="left" w:pos="567"/>
        </w:tabs>
        <w:spacing w:before="120" w:after="120"/>
        <w:ind w:left="357" w:hanging="357"/>
        <w:jc w:val="both"/>
        <w:rPr>
          <w:ins w:id="2524" w:author="Author"/>
          <w:rFonts w:ascii="Times New Roman" w:hAnsi="Times New Roman"/>
          <w:noProof/>
          <w:sz w:val="24"/>
        </w:rPr>
      </w:pPr>
      <w:ins w:id="2525" w:author="Author">
        <w:r w:rsidRPr="00E47764">
          <w:rPr>
            <w:rFonts w:ascii="Times New Roman" w:hAnsi="Times New Roman"/>
            <w:noProof/>
            <w:sz w:val="24"/>
          </w:rPr>
          <w:t>Institutions shall explain in the narrative accompanying the template the sources of information and methods that they have used to identify exposures subject to climate-change physical risk and any significant change over the reporting period and the key drivers of such changes. Institutions are expected to provide details of the methodology</w:t>
        </w:r>
        <w:r>
          <w:rPr>
            <w:rFonts w:ascii="Times New Roman" w:hAnsi="Times New Roman"/>
            <w:noProof/>
            <w:sz w:val="24"/>
          </w:rPr>
          <w:t>, assumptions</w:t>
        </w:r>
        <w:r w:rsidRPr="00E47764">
          <w:rPr>
            <w:rFonts w:ascii="Times New Roman" w:hAnsi="Times New Roman"/>
            <w:noProof/>
            <w:sz w:val="24"/>
          </w:rPr>
          <w:t xml:space="preserve"> and scenarios used to determine which exposures are subject to the impact of material physical risk</w:t>
        </w:r>
        <w:r>
          <w:rPr>
            <w:rFonts w:ascii="Times New Roman" w:hAnsi="Times New Roman"/>
            <w:noProof/>
            <w:sz w:val="24"/>
          </w:rPr>
          <w:t>, in particular the exposures covered by the analysis, the time horizon considered, the types of hazards included, the granularity of the assessment, the resilience measures or insurance considerations, any materiality thresholds applied and any scoring systems used. Institutions shall explain</w:t>
        </w:r>
        <w:r w:rsidRPr="00E47764">
          <w:rPr>
            <w:rFonts w:ascii="Times New Roman" w:hAnsi="Times New Roman"/>
            <w:noProof/>
            <w:sz w:val="24"/>
          </w:rPr>
          <w:t xml:space="preserve"> which data sources they used to assess physical risk, considerations undertaken when assessing which exposures are exposed to physical risk, and how the </w:t>
        </w:r>
        <w:r>
          <w:rPr>
            <w:rFonts w:ascii="Times New Roman" w:hAnsi="Times New Roman"/>
            <w:noProof/>
            <w:sz w:val="24"/>
          </w:rPr>
          <w:t>five</w:t>
        </w:r>
        <w:r w:rsidRPr="00E47764">
          <w:rPr>
            <w:rFonts w:ascii="Times New Roman" w:hAnsi="Times New Roman"/>
            <w:noProof/>
            <w:sz w:val="24"/>
          </w:rPr>
          <w:t xml:space="preserve"> NUTS</w:t>
        </w:r>
        <w:r>
          <w:rPr>
            <w:rFonts w:ascii="Times New Roman" w:hAnsi="Times New Roman"/>
            <w:noProof/>
            <w:sz w:val="24"/>
          </w:rPr>
          <w:t>2</w:t>
        </w:r>
        <w:r w:rsidRPr="00E47764">
          <w:rPr>
            <w:rFonts w:ascii="Times New Roman" w:hAnsi="Times New Roman"/>
            <w:noProof/>
            <w:sz w:val="24"/>
          </w:rPr>
          <w:t xml:space="preserve"> regions were selected and how were exposures assigned to these regions and outlined sectors, including how possible data gaps in terms of assets location </w:t>
        </w:r>
        <w:r>
          <w:rPr>
            <w:rFonts w:ascii="Times New Roman" w:hAnsi="Times New Roman"/>
            <w:noProof/>
            <w:sz w:val="24"/>
          </w:rPr>
          <w:t xml:space="preserve">or risk exposure </w:t>
        </w:r>
        <w:r w:rsidRPr="00E47764">
          <w:rPr>
            <w:rFonts w:ascii="Times New Roman" w:hAnsi="Times New Roman"/>
            <w:noProof/>
            <w:sz w:val="24"/>
          </w:rPr>
          <w:t>were resolved.</w:t>
        </w:r>
      </w:ins>
    </w:p>
    <w:p w14:paraId="1293A172" w14:textId="77777777" w:rsidR="0007151E" w:rsidRPr="002E4BAE" w:rsidRDefault="0007151E" w:rsidP="00D50147">
      <w:pPr>
        <w:pStyle w:val="ListParagraph"/>
        <w:numPr>
          <w:ilvl w:val="0"/>
          <w:numId w:val="40"/>
        </w:numPr>
        <w:tabs>
          <w:tab w:val="left" w:pos="567"/>
        </w:tabs>
        <w:spacing w:before="120" w:after="120"/>
        <w:ind w:left="357" w:hanging="357"/>
        <w:jc w:val="both"/>
        <w:rPr>
          <w:ins w:id="2526" w:author="Author"/>
          <w:rFonts w:ascii="Times New Roman" w:hAnsi="Times New Roman"/>
          <w:noProof/>
          <w:sz w:val="24"/>
        </w:rPr>
      </w:pPr>
      <w:ins w:id="2527" w:author="Author">
        <w:r w:rsidRPr="008062B9">
          <w:rPr>
            <w:rFonts w:ascii="Times New Roman" w:hAnsi="Times New Roman"/>
            <w:noProof/>
            <w:sz w:val="24"/>
          </w:rPr>
          <w:t>Institutions shall also include information about how climate-related scenario analysis</w:t>
        </w:r>
        <w:r>
          <w:rPr>
            <w:rFonts w:ascii="Times New Roman" w:hAnsi="Times New Roman"/>
            <w:noProof/>
            <w:sz w:val="24"/>
          </w:rPr>
          <w:t xml:space="preserve">  </w:t>
        </w:r>
        <w:r w:rsidRPr="008062B9">
          <w:rPr>
            <w:rFonts w:ascii="Times New Roman" w:hAnsi="Times New Roman"/>
            <w:noProof/>
            <w:sz w:val="24"/>
          </w:rPr>
          <w:t>has been used in the assessment of physical and transition risks. The description shall include:</w:t>
        </w:r>
      </w:ins>
    </w:p>
    <w:p w14:paraId="44A54D15" w14:textId="77777777" w:rsidR="0007151E" w:rsidRPr="008062B9" w:rsidRDefault="0007151E" w:rsidP="00D50147">
      <w:pPr>
        <w:pStyle w:val="ListParagraph"/>
        <w:numPr>
          <w:ilvl w:val="0"/>
          <w:numId w:val="41"/>
        </w:numPr>
        <w:tabs>
          <w:tab w:val="left" w:pos="567"/>
        </w:tabs>
        <w:spacing w:before="120" w:after="120"/>
        <w:jc w:val="both"/>
        <w:rPr>
          <w:ins w:id="2528" w:author="Author"/>
          <w:rFonts w:ascii="Times New Roman" w:hAnsi="Times New Roman"/>
          <w:noProof/>
          <w:sz w:val="24"/>
        </w:rPr>
      </w:pPr>
      <w:ins w:id="2529" w:author="Author">
        <w:r w:rsidRPr="008062B9">
          <w:rPr>
            <w:rFonts w:ascii="Times New Roman" w:hAnsi="Times New Roman"/>
            <w:noProof/>
            <w:sz w:val="24"/>
          </w:rPr>
          <w:t>which scenarios were used, their sources and alignment with state-of-the-art science;</w:t>
        </w:r>
      </w:ins>
    </w:p>
    <w:p w14:paraId="148B0116" w14:textId="77777777" w:rsidR="0007151E" w:rsidRPr="008062B9" w:rsidRDefault="0007151E" w:rsidP="00D50147">
      <w:pPr>
        <w:pStyle w:val="ListParagraph"/>
        <w:numPr>
          <w:ilvl w:val="0"/>
          <w:numId w:val="41"/>
        </w:numPr>
        <w:tabs>
          <w:tab w:val="left" w:pos="567"/>
        </w:tabs>
        <w:spacing w:before="120" w:after="120"/>
        <w:jc w:val="both"/>
        <w:rPr>
          <w:ins w:id="2530" w:author="Author"/>
          <w:rFonts w:ascii="Times New Roman" w:hAnsi="Times New Roman"/>
          <w:noProof/>
          <w:sz w:val="24"/>
        </w:rPr>
      </w:pPr>
      <w:ins w:id="2531" w:author="Author">
        <w:r w:rsidRPr="008062B9">
          <w:rPr>
            <w:rFonts w:ascii="Times New Roman" w:hAnsi="Times New Roman"/>
            <w:noProof/>
            <w:sz w:val="24"/>
          </w:rPr>
          <w:t>narratives, time horizons, and endpoints used with a discussion of why it believes the range of scenarios used covers its plausible risks and uncertainties;</w:t>
        </w:r>
      </w:ins>
    </w:p>
    <w:p w14:paraId="33B57665" w14:textId="77777777" w:rsidR="0007151E" w:rsidRPr="008062B9" w:rsidRDefault="0007151E" w:rsidP="00D50147">
      <w:pPr>
        <w:pStyle w:val="ListParagraph"/>
        <w:numPr>
          <w:ilvl w:val="0"/>
          <w:numId w:val="41"/>
        </w:numPr>
        <w:tabs>
          <w:tab w:val="left" w:pos="567"/>
        </w:tabs>
        <w:spacing w:before="120" w:after="120"/>
        <w:jc w:val="both"/>
        <w:rPr>
          <w:ins w:id="2532" w:author="Author"/>
          <w:rFonts w:ascii="Times New Roman" w:hAnsi="Times New Roman"/>
          <w:noProof/>
          <w:sz w:val="24"/>
        </w:rPr>
      </w:pPr>
      <w:ins w:id="2533" w:author="Author">
        <w:r w:rsidRPr="008062B9">
          <w:rPr>
            <w:rFonts w:ascii="Times New Roman" w:hAnsi="Times New Roman"/>
            <w:noProof/>
            <w:sz w:val="24"/>
          </w:rPr>
          <w:t>the key forces and drivers taken into consideration in each scenario and why these are relevant to the</w:t>
        </w:r>
        <w:r>
          <w:rPr>
            <w:rFonts w:ascii="Times New Roman" w:hAnsi="Times New Roman"/>
            <w:noProof/>
            <w:sz w:val="24"/>
          </w:rPr>
          <w:t xml:space="preserve"> institution</w:t>
        </w:r>
        <w:r w:rsidRPr="008062B9">
          <w:rPr>
            <w:rFonts w:ascii="Times New Roman" w:hAnsi="Times New Roman"/>
            <w:noProof/>
            <w:sz w:val="24"/>
          </w:rPr>
          <w:t>, for example, policy assumptions, macroeconomic trends, energy usage and mix, and technology assumptions; and</w:t>
        </w:r>
      </w:ins>
    </w:p>
    <w:p w14:paraId="68357AC8" w14:textId="417A4555" w:rsidR="00C64DF1" w:rsidRPr="00C64DF1" w:rsidRDefault="0007151E" w:rsidP="00C64DF1">
      <w:pPr>
        <w:pStyle w:val="ListParagraph"/>
        <w:numPr>
          <w:ilvl w:val="0"/>
          <w:numId w:val="41"/>
        </w:numPr>
        <w:tabs>
          <w:tab w:val="left" w:pos="567"/>
        </w:tabs>
        <w:spacing w:before="120" w:after="120"/>
        <w:jc w:val="both"/>
        <w:rPr>
          <w:ins w:id="2534" w:author="Author"/>
          <w:rFonts w:ascii="Times New Roman" w:hAnsi="Times New Roman"/>
          <w:noProof/>
          <w:sz w:val="24"/>
        </w:rPr>
      </w:pPr>
      <w:ins w:id="2535" w:author="Author">
        <w:r w:rsidRPr="008062B9">
          <w:rPr>
            <w:rFonts w:ascii="Times New Roman" w:hAnsi="Times New Roman"/>
            <w:noProof/>
            <w:sz w:val="24"/>
          </w:rPr>
          <w:t xml:space="preserve">key inputs and constraints of the scenarios, including their level of detail (e.g., whether the analysis of physical climate-related risks is based on geospatial coordinates specific to the </w:t>
        </w:r>
        <w:r>
          <w:rPr>
            <w:rFonts w:ascii="Times New Roman" w:hAnsi="Times New Roman"/>
            <w:noProof/>
            <w:sz w:val="24"/>
          </w:rPr>
          <w:t>institution</w:t>
        </w:r>
        <w:r w:rsidRPr="008062B9">
          <w:rPr>
            <w:rFonts w:ascii="Times New Roman" w:hAnsi="Times New Roman"/>
            <w:noProof/>
            <w:sz w:val="24"/>
          </w:rPr>
          <w:t>’s locations or national- or regional-level broad data)</w:t>
        </w:r>
      </w:ins>
    </w:p>
    <w:p w14:paraId="13AAEA66" w14:textId="0D70F4C6" w:rsidR="00C64DF1" w:rsidRPr="00C64DF1" w:rsidRDefault="00C64DF1" w:rsidP="00C64DF1">
      <w:pPr>
        <w:pStyle w:val="ListParagraph"/>
        <w:numPr>
          <w:ilvl w:val="0"/>
          <w:numId w:val="40"/>
        </w:numPr>
        <w:tabs>
          <w:tab w:val="left" w:pos="567"/>
        </w:tabs>
        <w:spacing w:before="120" w:after="120"/>
        <w:ind w:left="357" w:hanging="357"/>
        <w:jc w:val="both"/>
        <w:rPr>
          <w:ins w:id="2536" w:author="Author"/>
          <w:rFonts w:ascii="Times New Roman" w:hAnsi="Times New Roman"/>
          <w:noProof/>
          <w:sz w:val="24"/>
        </w:rPr>
      </w:pPr>
      <w:ins w:id="2537" w:author="Author">
        <w:r>
          <w:rPr>
            <w:rFonts w:ascii="Times New Roman" w:hAnsi="Times New Roman"/>
            <w:noProof/>
            <w:sz w:val="24"/>
          </w:rPr>
          <w:lastRenderedPageBreak/>
          <w:t>I</w:t>
        </w:r>
        <w:r w:rsidRPr="00C64DF1">
          <w:rPr>
            <w:rFonts w:ascii="Times New Roman" w:hAnsi="Times New Roman"/>
            <w:noProof/>
            <w:sz w:val="24"/>
          </w:rPr>
          <w:t>nstitutions shall disclose this template on an annual basis.</w:t>
        </w:r>
      </w:ins>
    </w:p>
    <w:p w14:paraId="3531DD43" w14:textId="13969A52" w:rsidR="0007151E" w:rsidRPr="00C64DF1" w:rsidRDefault="0007151E" w:rsidP="00C64DF1">
      <w:pPr>
        <w:pStyle w:val="ListParagraph"/>
        <w:numPr>
          <w:ilvl w:val="0"/>
          <w:numId w:val="40"/>
        </w:numPr>
        <w:tabs>
          <w:tab w:val="left" w:pos="567"/>
        </w:tabs>
        <w:spacing w:before="120" w:after="120"/>
        <w:ind w:left="357" w:hanging="357"/>
        <w:jc w:val="both"/>
        <w:rPr>
          <w:ins w:id="2538" w:author="Author"/>
          <w:rFonts w:ascii="Times New Roman" w:hAnsi="Times New Roman"/>
          <w:noProof/>
          <w:sz w:val="24"/>
        </w:rPr>
      </w:pPr>
      <w:ins w:id="2539" w:author="Author">
        <w:r w:rsidRPr="00C64DF1">
          <w:rPr>
            <w:rFonts w:ascii="Times New Roman" w:hAnsi="Times New Roman"/>
            <w:noProof/>
            <w:sz w:val="24"/>
          </w:rPr>
          <w:t>Institutions shall disclose in this template:</w:t>
        </w:r>
      </w:ins>
    </w:p>
    <w:p w14:paraId="5502301A" w14:textId="77777777" w:rsidR="0007151E" w:rsidRDefault="0007151E" w:rsidP="00D50147">
      <w:pPr>
        <w:pStyle w:val="ListParagraph"/>
        <w:numPr>
          <w:ilvl w:val="0"/>
          <w:numId w:val="42"/>
        </w:numPr>
        <w:tabs>
          <w:tab w:val="left" w:pos="567"/>
        </w:tabs>
        <w:spacing w:before="120" w:after="120"/>
        <w:jc w:val="both"/>
        <w:rPr>
          <w:ins w:id="2540" w:author="Author"/>
          <w:rFonts w:ascii="Times New Roman" w:hAnsi="Times New Roman"/>
          <w:noProof/>
          <w:sz w:val="24"/>
          <w:szCs w:val="24"/>
        </w:rPr>
      </w:pPr>
      <w:ins w:id="2541" w:author="Author">
        <w:r>
          <w:rPr>
            <w:rFonts w:ascii="Times New Roman" w:hAnsi="Times New Roman"/>
            <w:noProof/>
            <w:sz w:val="24"/>
            <w:szCs w:val="24"/>
          </w:rPr>
          <w:t xml:space="preserve">In the z-axis, the </w:t>
        </w:r>
        <w:r w:rsidRPr="008062B9">
          <w:rPr>
            <w:rFonts w:ascii="Times New Roman" w:hAnsi="Times New Roman"/>
            <w:noProof/>
            <w:sz w:val="24"/>
            <w:szCs w:val="24"/>
          </w:rPr>
          <w:t>geographical information</w:t>
        </w:r>
        <w:r>
          <w:rPr>
            <w:rFonts w:ascii="Times New Roman" w:hAnsi="Times New Roman"/>
            <w:noProof/>
            <w:sz w:val="24"/>
            <w:szCs w:val="24"/>
          </w:rPr>
          <w:t xml:space="preserve"> covering </w:t>
        </w:r>
        <w:r w:rsidRPr="5B1A6548">
          <w:rPr>
            <w:rFonts w:ascii="Times New Roman" w:eastAsia="Times New Roman" w:hAnsi="Times New Roman"/>
            <w:noProof/>
            <w:sz w:val="24"/>
            <w:szCs w:val="24"/>
          </w:rPr>
          <w:t xml:space="preserve"> </w:t>
        </w:r>
        <w:r>
          <w:rPr>
            <w:rFonts w:ascii="Times New Roman" w:eastAsia="Times New Roman" w:hAnsi="Times New Roman"/>
            <w:noProof/>
            <w:sz w:val="24"/>
            <w:szCs w:val="24"/>
          </w:rPr>
          <w:t>the</w:t>
        </w:r>
        <w:r w:rsidRPr="5B1A6548">
          <w:rPr>
            <w:rFonts w:ascii="Times New Roman" w:eastAsia="Times New Roman" w:hAnsi="Times New Roman"/>
            <w:noProof/>
            <w:sz w:val="24"/>
            <w:szCs w:val="24"/>
          </w:rPr>
          <w:t xml:space="preserve"> geographical areas</w:t>
        </w:r>
        <w:r>
          <w:rPr>
            <w:rFonts w:ascii="Times New Roman" w:eastAsia="Times New Roman" w:hAnsi="Times New Roman"/>
            <w:noProof/>
            <w:sz w:val="24"/>
            <w:szCs w:val="24"/>
          </w:rPr>
          <w:t xml:space="preserve"> that</w:t>
        </w:r>
        <w:r w:rsidRPr="5B1A6548">
          <w:rPr>
            <w:rFonts w:ascii="Times New Roman" w:eastAsia="Times New Roman" w:hAnsi="Times New Roman"/>
            <w:noProof/>
            <w:sz w:val="24"/>
            <w:szCs w:val="24"/>
          </w:rPr>
          <w:t xml:space="preserve"> </w:t>
        </w:r>
        <w:r>
          <w:rPr>
            <w:rFonts w:ascii="Times New Roman" w:eastAsia="Times New Roman" w:hAnsi="Times New Roman"/>
            <w:noProof/>
            <w:sz w:val="24"/>
            <w:szCs w:val="24"/>
          </w:rPr>
          <w:t xml:space="preserve">are </w:t>
        </w:r>
        <w:r w:rsidRPr="5B1A6548">
          <w:rPr>
            <w:rFonts w:ascii="Times New Roman" w:eastAsia="Times New Roman" w:hAnsi="Times New Roman"/>
            <w:noProof/>
            <w:sz w:val="24"/>
            <w:szCs w:val="24"/>
          </w:rPr>
          <w:t xml:space="preserve">exposed to adverse impact from climate-change physical </w:t>
        </w:r>
        <w:r>
          <w:rPr>
            <w:rFonts w:ascii="Times New Roman" w:eastAsia="Times New Roman" w:hAnsi="Times New Roman"/>
            <w:noProof/>
            <w:sz w:val="24"/>
            <w:szCs w:val="24"/>
          </w:rPr>
          <w:t xml:space="preserve">risk </w:t>
        </w:r>
        <w:r w:rsidRPr="5B1A6548">
          <w:rPr>
            <w:rFonts w:ascii="Times New Roman" w:eastAsia="Times New Roman" w:hAnsi="Times New Roman"/>
            <w:noProof/>
            <w:sz w:val="24"/>
            <w:szCs w:val="24"/>
          </w:rPr>
          <w:t xml:space="preserve">events. </w:t>
        </w:r>
        <w:r w:rsidRPr="5B1A6548">
          <w:rPr>
            <w:rFonts w:ascii="Times New Roman" w:hAnsi="Times New Roman"/>
            <w:noProof/>
            <w:sz w:val="24"/>
            <w:szCs w:val="24"/>
          </w:rPr>
          <w:t xml:space="preserve">For geographical coverage of the exposures, institutions shall use the level of divisions indicated in Nomenclature of Territorial Units for Statistics (or NUTS), as appropriate. Institutions shall use NUTS </w:t>
        </w:r>
        <w:r w:rsidRPr="5B1A6548">
          <w:rPr>
            <w:rFonts w:ascii="Times New Roman" w:eastAsia="Times New Roman" w:hAnsi="Times New Roman"/>
            <w:noProof/>
            <w:sz w:val="24"/>
            <w:szCs w:val="24"/>
          </w:rPr>
          <w:t xml:space="preserve">codes level </w:t>
        </w:r>
        <w:r>
          <w:rPr>
            <w:rFonts w:ascii="Times New Roman" w:eastAsia="Times New Roman" w:hAnsi="Times New Roman"/>
            <w:noProof/>
            <w:sz w:val="24"/>
            <w:szCs w:val="24"/>
          </w:rPr>
          <w:t>2</w:t>
        </w:r>
        <w:r w:rsidRPr="5B1A6548">
          <w:rPr>
            <w:rFonts w:ascii="Times New Roman" w:eastAsia="Times New Roman" w:hAnsi="Times New Roman"/>
            <w:noProof/>
            <w:sz w:val="24"/>
            <w:szCs w:val="24"/>
          </w:rPr>
          <w:t>.</w:t>
        </w:r>
        <w:r>
          <w:rPr>
            <w:rFonts w:ascii="Times New Roman" w:eastAsia="Times New Roman" w:hAnsi="Times New Roman"/>
            <w:noProof/>
            <w:sz w:val="24"/>
            <w:szCs w:val="24"/>
          </w:rPr>
          <w:t xml:space="preserve"> Institutions shall disclose their </w:t>
        </w:r>
        <w:r w:rsidRPr="008062B9">
          <w:rPr>
            <w:rFonts w:ascii="Times New Roman" w:eastAsia="Times New Roman" w:hAnsi="Times New Roman"/>
            <w:noProof/>
            <w:sz w:val="24"/>
            <w:szCs w:val="24"/>
          </w:rPr>
          <w:t xml:space="preserve">top </w:t>
        </w:r>
        <w:r>
          <w:rPr>
            <w:rFonts w:ascii="Times New Roman" w:eastAsia="Times New Roman" w:hAnsi="Times New Roman"/>
            <w:noProof/>
            <w:sz w:val="24"/>
            <w:szCs w:val="24"/>
          </w:rPr>
          <w:t>5</w:t>
        </w:r>
        <w:r w:rsidRPr="008062B9">
          <w:rPr>
            <w:rFonts w:ascii="Times New Roman" w:eastAsia="Times New Roman" w:hAnsi="Times New Roman"/>
            <w:noProof/>
            <w:sz w:val="24"/>
            <w:szCs w:val="24"/>
          </w:rPr>
          <w:t xml:space="preserve"> </w:t>
        </w:r>
        <w:r>
          <w:rPr>
            <w:rFonts w:ascii="Times New Roman" w:eastAsia="Times New Roman" w:hAnsi="Times New Roman"/>
            <w:noProof/>
            <w:sz w:val="24"/>
            <w:szCs w:val="24"/>
          </w:rPr>
          <w:t xml:space="preserve"> NUTS level 2 geographical regions in terms of gross carrying amount of exposures. Additionally, institutions shall disclose by the z-axis the template covering i) Total EU exposures, and ii) Total exposures. The 7 z-axis values are defined by the 5 NUTS level 2 geographical regions, and by these 2 additional total exposures coverage. </w:t>
        </w:r>
      </w:ins>
    </w:p>
    <w:p w14:paraId="4FFC2A57" w14:textId="249B7FE9" w:rsidR="0007151E" w:rsidRDefault="0007151E" w:rsidP="00D50147">
      <w:pPr>
        <w:pStyle w:val="ListParagraph"/>
        <w:numPr>
          <w:ilvl w:val="0"/>
          <w:numId w:val="42"/>
        </w:numPr>
        <w:tabs>
          <w:tab w:val="left" w:pos="567"/>
        </w:tabs>
        <w:spacing w:before="120" w:after="120"/>
        <w:jc w:val="both"/>
        <w:rPr>
          <w:ins w:id="2542" w:author="Author"/>
          <w:rFonts w:ascii="Times New Roman" w:hAnsi="Times New Roman"/>
          <w:noProof/>
          <w:sz w:val="24"/>
        </w:rPr>
      </w:pPr>
      <w:ins w:id="2543" w:author="Author">
        <w:r>
          <w:rPr>
            <w:rFonts w:ascii="Times New Roman" w:hAnsi="Times New Roman"/>
            <w:noProof/>
            <w:sz w:val="24"/>
          </w:rPr>
          <w:t xml:space="preserve"> In the rows, t</w:t>
        </w:r>
        <w:r w:rsidRPr="006F3B81">
          <w:rPr>
            <w:rFonts w:ascii="Times New Roman" w:hAnsi="Times New Roman"/>
            <w:noProof/>
            <w:sz w:val="24"/>
          </w:rPr>
          <w:t>he relevant sector</w:t>
        </w:r>
        <w:r>
          <w:rPr>
            <w:rFonts w:ascii="Times New Roman" w:hAnsi="Times New Roman"/>
            <w:noProof/>
            <w:sz w:val="24"/>
          </w:rPr>
          <w:t>s</w:t>
        </w:r>
        <w:r w:rsidRPr="006F3B81">
          <w:rPr>
            <w:rFonts w:ascii="Times New Roman" w:hAnsi="Times New Roman"/>
            <w:noProof/>
            <w:sz w:val="24"/>
          </w:rPr>
          <w:t xml:space="preserve"> of the counterparty will be disclosed following the NACE code classification.</w:t>
        </w:r>
        <w:r>
          <w:rPr>
            <w:rFonts w:ascii="Times New Roman" w:hAnsi="Times New Roman"/>
            <w:noProof/>
            <w:sz w:val="24"/>
          </w:rPr>
          <w:t xml:space="preserve"> The following sectors shall be disclosed separately by the institutinos in rows 1 - 11:</w:t>
        </w:r>
      </w:ins>
    </w:p>
    <w:p w14:paraId="17F11DBB" w14:textId="77777777" w:rsidR="0007151E" w:rsidRDefault="0007151E" w:rsidP="00D50147">
      <w:pPr>
        <w:pStyle w:val="ListParagraph"/>
        <w:numPr>
          <w:ilvl w:val="1"/>
          <w:numId w:val="42"/>
        </w:numPr>
        <w:tabs>
          <w:tab w:val="left" w:pos="567"/>
        </w:tabs>
        <w:spacing w:before="120" w:after="120"/>
        <w:jc w:val="both"/>
        <w:rPr>
          <w:ins w:id="2544" w:author="Author"/>
          <w:rFonts w:ascii="Times New Roman" w:hAnsi="Times New Roman"/>
          <w:noProof/>
          <w:sz w:val="24"/>
        </w:rPr>
      </w:pPr>
      <w:ins w:id="2545" w:author="Author">
        <w:r w:rsidRPr="00F96D61">
          <w:rPr>
            <w:rFonts w:ascii="Times New Roman" w:hAnsi="Times New Roman"/>
            <w:noProof/>
            <w:sz w:val="24"/>
          </w:rPr>
          <w:t>A - Agriculture, forestry and fishing</w:t>
        </w:r>
        <w:r>
          <w:rPr>
            <w:rFonts w:ascii="Times New Roman" w:hAnsi="Times New Roman"/>
            <w:noProof/>
            <w:sz w:val="24"/>
          </w:rPr>
          <w:t>;</w:t>
        </w:r>
      </w:ins>
    </w:p>
    <w:p w14:paraId="180E4569" w14:textId="77777777" w:rsidR="0007151E" w:rsidRDefault="0007151E" w:rsidP="00D50147">
      <w:pPr>
        <w:pStyle w:val="ListParagraph"/>
        <w:numPr>
          <w:ilvl w:val="1"/>
          <w:numId w:val="42"/>
        </w:numPr>
        <w:tabs>
          <w:tab w:val="left" w:pos="567"/>
        </w:tabs>
        <w:spacing w:before="120" w:after="120"/>
        <w:jc w:val="both"/>
        <w:rPr>
          <w:ins w:id="2546" w:author="Author"/>
          <w:rFonts w:ascii="Times New Roman" w:hAnsi="Times New Roman"/>
          <w:noProof/>
          <w:sz w:val="24"/>
        </w:rPr>
      </w:pPr>
      <w:ins w:id="2547" w:author="Author">
        <w:r w:rsidRPr="00F85DB8">
          <w:rPr>
            <w:rFonts w:ascii="Times New Roman" w:hAnsi="Times New Roman"/>
            <w:noProof/>
            <w:sz w:val="24"/>
          </w:rPr>
          <w:t>B - Mining and quarrying</w:t>
        </w:r>
        <w:r>
          <w:rPr>
            <w:rFonts w:ascii="Times New Roman" w:hAnsi="Times New Roman"/>
            <w:noProof/>
            <w:sz w:val="24"/>
          </w:rPr>
          <w:t>;</w:t>
        </w:r>
      </w:ins>
    </w:p>
    <w:p w14:paraId="768982A4" w14:textId="77777777" w:rsidR="0007151E" w:rsidRDefault="0007151E" w:rsidP="00D50147">
      <w:pPr>
        <w:pStyle w:val="ListParagraph"/>
        <w:numPr>
          <w:ilvl w:val="1"/>
          <w:numId w:val="42"/>
        </w:numPr>
        <w:tabs>
          <w:tab w:val="left" w:pos="567"/>
        </w:tabs>
        <w:spacing w:before="120" w:after="120"/>
        <w:jc w:val="both"/>
        <w:rPr>
          <w:ins w:id="2548" w:author="Author"/>
          <w:rFonts w:ascii="Times New Roman" w:hAnsi="Times New Roman"/>
          <w:noProof/>
          <w:sz w:val="24"/>
        </w:rPr>
      </w:pPr>
      <w:ins w:id="2549" w:author="Author">
        <w:r w:rsidRPr="00F85DB8">
          <w:rPr>
            <w:rFonts w:ascii="Times New Roman" w:hAnsi="Times New Roman"/>
            <w:noProof/>
            <w:sz w:val="24"/>
          </w:rPr>
          <w:t xml:space="preserve">C </w:t>
        </w:r>
        <w:r>
          <w:rPr>
            <w:rFonts w:ascii="Times New Roman" w:hAnsi="Times New Roman"/>
            <w:noProof/>
            <w:sz w:val="24"/>
          </w:rPr>
          <w:t>–</w:t>
        </w:r>
        <w:r w:rsidRPr="00F85DB8">
          <w:rPr>
            <w:rFonts w:ascii="Times New Roman" w:hAnsi="Times New Roman"/>
            <w:noProof/>
            <w:sz w:val="24"/>
          </w:rPr>
          <w:t xml:space="preserve"> Manufacturing</w:t>
        </w:r>
        <w:r>
          <w:rPr>
            <w:rFonts w:ascii="Times New Roman" w:hAnsi="Times New Roman"/>
            <w:noProof/>
            <w:sz w:val="24"/>
          </w:rPr>
          <w:t>;</w:t>
        </w:r>
      </w:ins>
    </w:p>
    <w:p w14:paraId="1465C1F2" w14:textId="77777777" w:rsidR="0007151E" w:rsidRDefault="0007151E" w:rsidP="00D50147">
      <w:pPr>
        <w:pStyle w:val="ListParagraph"/>
        <w:numPr>
          <w:ilvl w:val="1"/>
          <w:numId w:val="42"/>
        </w:numPr>
        <w:tabs>
          <w:tab w:val="left" w:pos="567"/>
        </w:tabs>
        <w:spacing w:before="120" w:after="120"/>
        <w:jc w:val="both"/>
        <w:rPr>
          <w:ins w:id="2550" w:author="Author"/>
          <w:rFonts w:ascii="Times New Roman" w:hAnsi="Times New Roman"/>
          <w:noProof/>
          <w:sz w:val="24"/>
        </w:rPr>
      </w:pPr>
      <w:ins w:id="2551" w:author="Author">
        <w:r w:rsidRPr="005D2A53">
          <w:rPr>
            <w:rFonts w:ascii="Times New Roman" w:hAnsi="Times New Roman"/>
            <w:noProof/>
            <w:sz w:val="24"/>
          </w:rPr>
          <w:t>D - Electricity, gas, steam and air conditioning supply</w:t>
        </w:r>
        <w:r>
          <w:rPr>
            <w:rFonts w:ascii="Times New Roman" w:hAnsi="Times New Roman"/>
            <w:noProof/>
            <w:sz w:val="24"/>
          </w:rPr>
          <w:t>;</w:t>
        </w:r>
      </w:ins>
    </w:p>
    <w:p w14:paraId="1ECE17D7" w14:textId="77777777" w:rsidR="0007151E" w:rsidRDefault="0007151E" w:rsidP="00D50147">
      <w:pPr>
        <w:pStyle w:val="ListParagraph"/>
        <w:numPr>
          <w:ilvl w:val="1"/>
          <w:numId w:val="42"/>
        </w:numPr>
        <w:tabs>
          <w:tab w:val="left" w:pos="567"/>
        </w:tabs>
        <w:spacing w:before="120" w:after="120"/>
        <w:jc w:val="both"/>
        <w:rPr>
          <w:ins w:id="2552" w:author="Author"/>
          <w:rFonts w:ascii="Times New Roman" w:hAnsi="Times New Roman"/>
          <w:noProof/>
          <w:sz w:val="24"/>
        </w:rPr>
      </w:pPr>
      <w:ins w:id="2553" w:author="Author">
        <w:r w:rsidRPr="005D2A53">
          <w:rPr>
            <w:rFonts w:ascii="Times New Roman" w:hAnsi="Times New Roman"/>
            <w:noProof/>
            <w:sz w:val="24"/>
          </w:rPr>
          <w:t>E - Water supply; sewerage, waste management and remediation activities</w:t>
        </w:r>
        <w:r>
          <w:rPr>
            <w:rFonts w:ascii="Times New Roman" w:hAnsi="Times New Roman"/>
            <w:noProof/>
            <w:sz w:val="24"/>
          </w:rPr>
          <w:t>;</w:t>
        </w:r>
      </w:ins>
    </w:p>
    <w:p w14:paraId="63754C0D" w14:textId="77777777" w:rsidR="0007151E" w:rsidRDefault="0007151E" w:rsidP="00D50147">
      <w:pPr>
        <w:pStyle w:val="ListParagraph"/>
        <w:numPr>
          <w:ilvl w:val="1"/>
          <w:numId w:val="42"/>
        </w:numPr>
        <w:tabs>
          <w:tab w:val="left" w:pos="567"/>
        </w:tabs>
        <w:spacing w:before="120" w:after="120"/>
        <w:jc w:val="both"/>
        <w:rPr>
          <w:ins w:id="2554" w:author="Author"/>
          <w:rFonts w:ascii="Times New Roman" w:hAnsi="Times New Roman"/>
          <w:noProof/>
          <w:sz w:val="24"/>
        </w:rPr>
      </w:pPr>
      <w:ins w:id="2555" w:author="Author">
        <w:r w:rsidRPr="005D2A53">
          <w:rPr>
            <w:rFonts w:ascii="Times New Roman" w:hAnsi="Times New Roman"/>
            <w:noProof/>
            <w:sz w:val="24"/>
          </w:rPr>
          <w:t xml:space="preserve">F </w:t>
        </w:r>
        <w:r>
          <w:rPr>
            <w:rFonts w:ascii="Times New Roman" w:hAnsi="Times New Roman"/>
            <w:noProof/>
            <w:sz w:val="24"/>
          </w:rPr>
          <w:t>–</w:t>
        </w:r>
        <w:r w:rsidRPr="005D2A53">
          <w:rPr>
            <w:rFonts w:ascii="Times New Roman" w:hAnsi="Times New Roman"/>
            <w:noProof/>
            <w:sz w:val="24"/>
          </w:rPr>
          <w:t xml:space="preserve"> Construction</w:t>
        </w:r>
        <w:r>
          <w:rPr>
            <w:rFonts w:ascii="Times New Roman" w:hAnsi="Times New Roman"/>
            <w:noProof/>
            <w:sz w:val="24"/>
          </w:rPr>
          <w:t>;</w:t>
        </w:r>
      </w:ins>
    </w:p>
    <w:p w14:paraId="25F36A5D" w14:textId="77777777" w:rsidR="0007151E" w:rsidRDefault="0007151E" w:rsidP="00D50147">
      <w:pPr>
        <w:pStyle w:val="ListParagraph"/>
        <w:numPr>
          <w:ilvl w:val="1"/>
          <w:numId w:val="42"/>
        </w:numPr>
        <w:tabs>
          <w:tab w:val="left" w:pos="567"/>
        </w:tabs>
        <w:spacing w:before="120" w:after="120"/>
        <w:jc w:val="both"/>
        <w:rPr>
          <w:ins w:id="2556" w:author="Author"/>
          <w:rFonts w:ascii="Times New Roman" w:hAnsi="Times New Roman"/>
          <w:noProof/>
          <w:sz w:val="24"/>
        </w:rPr>
      </w:pPr>
      <w:ins w:id="2557" w:author="Author">
        <w:r w:rsidRPr="005D2A53">
          <w:rPr>
            <w:rFonts w:ascii="Times New Roman" w:hAnsi="Times New Roman"/>
            <w:noProof/>
            <w:sz w:val="24"/>
          </w:rPr>
          <w:t>G - Wholesale and retail trade</w:t>
        </w:r>
        <w:r>
          <w:rPr>
            <w:rFonts w:ascii="Times New Roman" w:hAnsi="Times New Roman"/>
            <w:noProof/>
            <w:sz w:val="24"/>
          </w:rPr>
          <w:t>;</w:t>
        </w:r>
      </w:ins>
    </w:p>
    <w:p w14:paraId="06442AE2" w14:textId="77777777" w:rsidR="0007151E" w:rsidRDefault="0007151E" w:rsidP="00D50147">
      <w:pPr>
        <w:pStyle w:val="ListParagraph"/>
        <w:numPr>
          <w:ilvl w:val="1"/>
          <w:numId w:val="42"/>
        </w:numPr>
        <w:tabs>
          <w:tab w:val="left" w:pos="567"/>
        </w:tabs>
        <w:spacing w:before="120" w:after="120"/>
        <w:jc w:val="both"/>
        <w:rPr>
          <w:ins w:id="2558" w:author="Author"/>
          <w:rFonts w:ascii="Times New Roman" w:hAnsi="Times New Roman"/>
          <w:noProof/>
          <w:sz w:val="24"/>
        </w:rPr>
      </w:pPr>
      <w:ins w:id="2559" w:author="Author">
        <w:r w:rsidRPr="005D2A53">
          <w:rPr>
            <w:rFonts w:ascii="Times New Roman" w:hAnsi="Times New Roman"/>
            <w:noProof/>
            <w:sz w:val="24"/>
          </w:rPr>
          <w:t>H - Transportation and storage</w:t>
        </w:r>
        <w:r>
          <w:rPr>
            <w:rFonts w:ascii="Times New Roman" w:hAnsi="Times New Roman"/>
            <w:noProof/>
            <w:sz w:val="24"/>
          </w:rPr>
          <w:t>;</w:t>
        </w:r>
      </w:ins>
    </w:p>
    <w:p w14:paraId="002DE351" w14:textId="77777777" w:rsidR="0007151E" w:rsidRDefault="0007151E" w:rsidP="00D50147">
      <w:pPr>
        <w:pStyle w:val="ListParagraph"/>
        <w:numPr>
          <w:ilvl w:val="1"/>
          <w:numId w:val="42"/>
        </w:numPr>
        <w:tabs>
          <w:tab w:val="left" w:pos="567"/>
        </w:tabs>
        <w:spacing w:before="120" w:after="120"/>
        <w:jc w:val="both"/>
        <w:rPr>
          <w:ins w:id="2560" w:author="Author"/>
          <w:rFonts w:ascii="Times New Roman" w:hAnsi="Times New Roman"/>
          <w:noProof/>
          <w:sz w:val="24"/>
        </w:rPr>
      </w:pPr>
      <w:ins w:id="2561" w:author="Author">
        <w:r w:rsidRPr="00946895">
          <w:rPr>
            <w:rFonts w:ascii="Times New Roman" w:hAnsi="Times New Roman"/>
            <w:noProof/>
            <w:sz w:val="24"/>
          </w:rPr>
          <w:t>I - Accommodation and Food Service Activities</w:t>
        </w:r>
        <w:r>
          <w:rPr>
            <w:rFonts w:ascii="Times New Roman" w:hAnsi="Times New Roman"/>
            <w:noProof/>
            <w:sz w:val="24"/>
          </w:rPr>
          <w:t>;</w:t>
        </w:r>
      </w:ins>
    </w:p>
    <w:p w14:paraId="7B764B47" w14:textId="77777777" w:rsidR="0007151E" w:rsidRDefault="0007151E" w:rsidP="00D50147">
      <w:pPr>
        <w:pStyle w:val="ListParagraph"/>
        <w:numPr>
          <w:ilvl w:val="1"/>
          <w:numId w:val="42"/>
        </w:numPr>
        <w:tabs>
          <w:tab w:val="left" w:pos="567"/>
        </w:tabs>
        <w:spacing w:before="120" w:after="120"/>
        <w:jc w:val="both"/>
        <w:rPr>
          <w:ins w:id="2562" w:author="Author"/>
          <w:rFonts w:ascii="Times New Roman" w:hAnsi="Times New Roman"/>
          <w:noProof/>
          <w:sz w:val="24"/>
        </w:rPr>
      </w:pPr>
      <w:ins w:id="2563" w:author="Author">
        <w:r w:rsidRPr="00946895">
          <w:rPr>
            <w:rFonts w:ascii="Times New Roman" w:hAnsi="Times New Roman"/>
            <w:noProof/>
            <w:sz w:val="24"/>
          </w:rPr>
          <w:t>K – Telecommunication, computer programming, consulting, computing infrastructure and other information service activities</w:t>
        </w:r>
        <w:r>
          <w:rPr>
            <w:rFonts w:ascii="Times New Roman" w:hAnsi="Times New Roman"/>
            <w:noProof/>
            <w:sz w:val="24"/>
          </w:rPr>
          <w:t xml:space="preserve">; and </w:t>
        </w:r>
      </w:ins>
    </w:p>
    <w:p w14:paraId="0432CD1F" w14:textId="77777777" w:rsidR="0007151E" w:rsidRDefault="0007151E" w:rsidP="00D50147">
      <w:pPr>
        <w:pStyle w:val="ListParagraph"/>
        <w:numPr>
          <w:ilvl w:val="1"/>
          <w:numId w:val="42"/>
        </w:numPr>
        <w:tabs>
          <w:tab w:val="left" w:pos="567"/>
        </w:tabs>
        <w:spacing w:before="120" w:after="120"/>
        <w:jc w:val="both"/>
        <w:rPr>
          <w:ins w:id="2564" w:author="Author"/>
          <w:rFonts w:ascii="Times New Roman" w:hAnsi="Times New Roman"/>
          <w:noProof/>
          <w:sz w:val="24"/>
        </w:rPr>
      </w:pPr>
      <w:ins w:id="2565" w:author="Author">
        <w:r w:rsidRPr="00946895">
          <w:rPr>
            <w:rFonts w:ascii="Times New Roman" w:hAnsi="Times New Roman"/>
            <w:noProof/>
            <w:sz w:val="24"/>
          </w:rPr>
          <w:t>M - Real estate activities</w:t>
        </w:r>
        <w:r>
          <w:rPr>
            <w:rFonts w:ascii="Times New Roman" w:hAnsi="Times New Roman"/>
            <w:noProof/>
            <w:sz w:val="24"/>
          </w:rPr>
          <w:t>.</w:t>
        </w:r>
      </w:ins>
    </w:p>
    <w:p w14:paraId="2BF3D689" w14:textId="181EAB30" w:rsidR="0007151E" w:rsidRDefault="0007151E" w:rsidP="0007151E">
      <w:pPr>
        <w:pStyle w:val="ListParagraph"/>
        <w:tabs>
          <w:tab w:val="left" w:pos="567"/>
        </w:tabs>
        <w:spacing w:before="120" w:after="120"/>
        <w:jc w:val="both"/>
        <w:rPr>
          <w:ins w:id="2566" w:author="Author"/>
          <w:rFonts w:ascii="Times New Roman" w:hAnsi="Times New Roman"/>
          <w:noProof/>
          <w:sz w:val="24"/>
        </w:rPr>
      </w:pPr>
      <w:ins w:id="2567" w:author="Author">
        <w:r>
          <w:rPr>
            <w:rFonts w:ascii="Times New Roman" w:hAnsi="Times New Roman"/>
            <w:noProof/>
            <w:sz w:val="24"/>
          </w:rPr>
          <w:t xml:space="preserve">Institutions shall disclose in row </w:t>
        </w:r>
        <w:r w:rsidRPr="006F3B81">
          <w:rPr>
            <w:rFonts w:ascii="Times New Roman" w:hAnsi="Times New Roman"/>
            <w:i/>
            <w:iCs/>
            <w:noProof/>
            <w:sz w:val="24"/>
          </w:rPr>
          <w:t>12 – Other sectors</w:t>
        </w:r>
        <w:r>
          <w:rPr>
            <w:rFonts w:ascii="Times New Roman" w:hAnsi="Times New Roman"/>
            <w:noProof/>
            <w:sz w:val="24"/>
          </w:rPr>
          <w:t xml:space="preserve"> those exposures</w:t>
        </w:r>
        <w:r w:rsidR="00E472A5">
          <w:rPr>
            <w:rFonts w:ascii="Times New Roman" w:hAnsi="Times New Roman"/>
            <w:noProof/>
            <w:sz w:val="24"/>
          </w:rPr>
          <w:t xml:space="preserve"> sensitive to impact from climate change physical risk events</w:t>
        </w:r>
        <w:r>
          <w:rPr>
            <w:rFonts w:ascii="Times New Roman" w:hAnsi="Times New Roman"/>
            <w:noProof/>
            <w:sz w:val="24"/>
          </w:rPr>
          <w:t xml:space="preserve"> not coverd with the sectoral breakdown by rows 1 – 11.</w:t>
        </w:r>
      </w:ins>
    </w:p>
    <w:p w14:paraId="18BA3C46" w14:textId="64ACFFE6" w:rsidR="0007151E" w:rsidRDefault="0007151E" w:rsidP="00CD4EA3">
      <w:pPr>
        <w:pStyle w:val="ListParagraph"/>
        <w:tabs>
          <w:tab w:val="left" w:pos="567"/>
        </w:tabs>
        <w:spacing w:before="120" w:after="120"/>
        <w:jc w:val="both"/>
        <w:rPr>
          <w:ins w:id="2568" w:author="Author"/>
          <w:rFonts w:ascii="Times New Roman" w:hAnsi="Times New Roman"/>
          <w:noProof/>
          <w:sz w:val="24"/>
          <w:szCs w:val="24"/>
        </w:rPr>
      </w:pPr>
      <w:ins w:id="2569" w:author="Author">
        <w:r>
          <w:rPr>
            <w:rFonts w:ascii="Times New Roman" w:hAnsi="Times New Roman"/>
            <w:noProof/>
            <w:sz w:val="24"/>
          </w:rPr>
          <w:t xml:space="preserve">Institutions shall disclose in rows 13 – 15 </w:t>
        </w:r>
        <w:r w:rsidRPr="5B1A6548">
          <w:rPr>
            <w:rFonts w:ascii="Times New Roman" w:hAnsi="Times New Roman"/>
            <w:noProof/>
            <w:sz w:val="24"/>
            <w:szCs w:val="24"/>
          </w:rPr>
          <w:t>loans collateralised by commercial immovable property, loans collateralised by residential immovable property and collateral obtained by taking possession</w:t>
        </w:r>
        <w:r>
          <w:rPr>
            <w:rFonts w:ascii="Times New Roman" w:hAnsi="Times New Roman"/>
            <w:noProof/>
            <w:sz w:val="24"/>
            <w:szCs w:val="24"/>
          </w:rPr>
          <w:t xml:space="preserve"> respectively.</w:t>
        </w:r>
      </w:ins>
    </w:p>
    <w:p w14:paraId="27119CB4" w14:textId="77777777" w:rsidR="00CD4EA3" w:rsidRPr="007E6B2D" w:rsidRDefault="00CD4EA3" w:rsidP="00CD4EA3">
      <w:pPr>
        <w:pStyle w:val="ListParagraph"/>
        <w:tabs>
          <w:tab w:val="left" w:pos="567"/>
        </w:tabs>
        <w:spacing w:before="120" w:after="120"/>
        <w:jc w:val="both"/>
        <w:rPr>
          <w:ins w:id="2570" w:author="Author"/>
          <w:rFonts w:ascii="Times New Roman" w:hAnsi="Times New Roman"/>
          <w:noProof/>
          <w:sz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07151E" w:rsidRPr="00E50FA4" w14:paraId="4122A6FD" w14:textId="77777777">
        <w:trPr>
          <w:trHeight w:val="238"/>
          <w:ins w:id="2571" w:author="Author"/>
        </w:trPr>
        <w:tc>
          <w:tcPr>
            <w:tcW w:w="1129" w:type="dxa"/>
            <w:shd w:val="clear" w:color="auto" w:fill="D9D9D9" w:themeFill="background1" w:themeFillShade="D9"/>
          </w:tcPr>
          <w:p w14:paraId="3BA70945" w14:textId="77777777" w:rsidR="0007151E" w:rsidRPr="00E50FA4" w:rsidRDefault="0007151E">
            <w:pPr>
              <w:autoSpaceDE w:val="0"/>
              <w:autoSpaceDN w:val="0"/>
              <w:adjustRightInd w:val="0"/>
              <w:jc w:val="both"/>
              <w:rPr>
                <w:ins w:id="2572" w:author="Author"/>
                <w:rFonts w:ascii="Times New Roman" w:hAnsi="Times New Roman" w:cs="Times New Roman"/>
                <w:noProof/>
                <w:sz w:val="24"/>
                <w:lang w:val="en-GB"/>
              </w:rPr>
            </w:pPr>
            <w:ins w:id="2573" w:author="Author">
              <w:r w:rsidRPr="00E50FA4">
                <w:rPr>
                  <w:rFonts w:ascii="Times New Roman" w:hAnsi="Times New Roman" w:cs="Times New Roman"/>
                  <w:noProof/>
                  <w:sz w:val="24"/>
                  <w:lang w:val="en-GB"/>
                </w:rPr>
                <w:t>Columns</w:t>
              </w:r>
            </w:ins>
          </w:p>
        </w:tc>
        <w:tc>
          <w:tcPr>
            <w:tcW w:w="7655" w:type="dxa"/>
            <w:shd w:val="clear" w:color="auto" w:fill="D9D9D9" w:themeFill="background1" w:themeFillShade="D9"/>
          </w:tcPr>
          <w:p w14:paraId="121B6C9E" w14:textId="77777777" w:rsidR="0007151E" w:rsidRPr="00E50FA4" w:rsidRDefault="0007151E">
            <w:pPr>
              <w:autoSpaceDE w:val="0"/>
              <w:autoSpaceDN w:val="0"/>
              <w:adjustRightInd w:val="0"/>
              <w:jc w:val="both"/>
              <w:rPr>
                <w:ins w:id="2574" w:author="Author"/>
                <w:rFonts w:ascii="Times New Roman" w:hAnsi="Times New Roman" w:cs="Times New Roman"/>
                <w:noProof/>
                <w:color w:val="000000"/>
                <w:sz w:val="24"/>
                <w:lang w:val="en-GB"/>
              </w:rPr>
            </w:pPr>
            <w:ins w:id="2575" w:author="Author">
              <w:r w:rsidRPr="00E50FA4">
                <w:rPr>
                  <w:rFonts w:ascii="Times New Roman" w:hAnsi="Times New Roman" w:cs="Times New Roman"/>
                  <w:noProof/>
                  <w:sz w:val="24"/>
                  <w:lang w:val="en-GB"/>
                </w:rPr>
                <w:t>Instructions</w:t>
              </w:r>
            </w:ins>
          </w:p>
        </w:tc>
      </w:tr>
      <w:tr w:rsidR="0007151E" w:rsidRPr="00E50FA4" w14:paraId="45861463" w14:textId="77777777">
        <w:trPr>
          <w:trHeight w:val="547"/>
          <w:ins w:id="2576" w:author="Author"/>
        </w:trPr>
        <w:tc>
          <w:tcPr>
            <w:tcW w:w="1129" w:type="dxa"/>
            <w:shd w:val="clear" w:color="auto" w:fill="FFFFFF" w:themeFill="background1"/>
          </w:tcPr>
          <w:p w14:paraId="696D1D96" w14:textId="77777777" w:rsidR="0007151E" w:rsidRPr="00E50FA4" w:rsidRDefault="0007151E">
            <w:pPr>
              <w:autoSpaceDE w:val="0"/>
              <w:autoSpaceDN w:val="0"/>
              <w:adjustRightInd w:val="0"/>
              <w:jc w:val="both"/>
              <w:rPr>
                <w:ins w:id="2577" w:author="Author"/>
                <w:rFonts w:ascii="Times New Roman" w:hAnsi="Times New Roman" w:cs="Times New Roman"/>
                <w:noProof/>
                <w:sz w:val="24"/>
                <w:lang w:val="en-GB"/>
              </w:rPr>
            </w:pPr>
            <w:ins w:id="2578" w:author="Author">
              <w:r>
                <w:rPr>
                  <w:rFonts w:ascii="Times New Roman" w:hAnsi="Times New Roman" w:cs="Times New Roman"/>
                  <w:noProof/>
                  <w:sz w:val="24"/>
                  <w:lang w:val="en-GB"/>
                </w:rPr>
                <w:t>a</w:t>
              </w:r>
            </w:ins>
          </w:p>
        </w:tc>
        <w:tc>
          <w:tcPr>
            <w:tcW w:w="7655" w:type="dxa"/>
            <w:shd w:val="clear" w:color="auto" w:fill="FFFFFF" w:themeFill="background1"/>
          </w:tcPr>
          <w:p w14:paraId="1A14EFFE" w14:textId="77777777" w:rsidR="0007151E" w:rsidRPr="00E50FA4" w:rsidRDefault="0007151E">
            <w:pPr>
              <w:spacing w:before="120" w:after="120"/>
              <w:jc w:val="both"/>
              <w:rPr>
                <w:ins w:id="2579" w:author="Author"/>
                <w:rFonts w:ascii="Times New Roman" w:eastAsia="Times New Roman" w:hAnsi="Times New Roman" w:cs="Times New Roman"/>
                <w:b/>
                <w:noProof/>
                <w:sz w:val="24"/>
                <w:u w:val="single"/>
                <w:lang w:val="en-GB"/>
              </w:rPr>
            </w:pPr>
            <w:ins w:id="2580" w:author="Author">
              <w:r w:rsidRPr="00E50FA4">
                <w:rPr>
                  <w:rFonts w:ascii="Times New Roman" w:eastAsia="Times New Roman" w:hAnsi="Times New Roman" w:cs="Times New Roman"/>
                  <w:b/>
                  <w:noProof/>
                  <w:sz w:val="24"/>
                  <w:u w:val="single"/>
                  <w:lang w:val="en-GB"/>
                </w:rPr>
                <w:t>Gross carrying amount</w:t>
              </w:r>
            </w:ins>
          </w:p>
          <w:p w14:paraId="3047975A" w14:textId="409FAC46" w:rsidR="0007151E" w:rsidRPr="00E50FA4" w:rsidRDefault="0007151E" w:rsidP="004D64DD">
            <w:pPr>
              <w:autoSpaceDE w:val="0"/>
              <w:autoSpaceDN w:val="0"/>
              <w:adjustRightInd w:val="0"/>
              <w:spacing w:before="120" w:after="120"/>
              <w:jc w:val="both"/>
              <w:rPr>
                <w:ins w:id="2581" w:author="Author"/>
                <w:rFonts w:ascii="Times New Roman" w:eastAsia="Times New Roman" w:hAnsi="Times New Roman" w:cs="Times New Roman"/>
                <w:noProof/>
                <w:sz w:val="24"/>
                <w:lang w:val="en-GB"/>
              </w:rPr>
            </w:pPr>
            <w:ins w:id="2582" w:author="Author">
              <w:r w:rsidRPr="00E50FA4">
                <w:rPr>
                  <w:rFonts w:ascii="Times New Roman" w:eastAsia="Times New Roman" w:hAnsi="Times New Roman" w:cs="Times New Roman"/>
                  <w:noProof/>
                  <w:sz w:val="24"/>
                  <w:lang w:val="en-GB"/>
                </w:rPr>
                <w:t xml:space="preserve">Institutions shall disclose the gross carrying amount as defined in Part 1 </w:t>
              </w:r>
              <w:r w:rsidRPr="00783530">
                <w:rPr>
                  <w:rFonts w:ascii="Times New Roman" w:eastAsia="Times New Roman" w:hAnsi="Times New Roman" w:cs="Times New Roman"/>
                  <w:noProof/>
                  <w:sz w:val="24"/>
                  <w:lang w:val="en-GB"/>
                </w:rPr>
                <w:t>of the EBA IT solutions published on EBA’s website related to the reporting on financial information</w:t>
              </w:r>
              <w:r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instruments), classified under the accounting portfolios in the banking book in accordance with that Implementing Regulation, excluding financial assets held for trading </w:t>
              </w:r>
              <w:r w:rsidRPr="00E50FA4">
                <w:rPr>
                  <w:rFonts w:ascii="Times New Roman" w:eastAsia="Times New Roman" w:hAnsi="Times New Roman" w:cs="Times New Roman"/>
                  <w:noProof/>
                  <w:sz w:val="24"/>
                  <w:lang w:val="en-GB"/>
                </w:rPr>
                <w:lastRenderedPageBreak/>
                <w:t>and held for sale assets.</w:t>
              </w:r>
              <w:r>
                <w:rPr>
                  <w:rFonts w:ascii="Times New Roman" w:eastAsia="Times New Roman" w:hAnsi="Times New Roman" w:cs="Times New Roman"/>
                  <w:noProof/>
                  <w:sz w:val="24"/>
                  <w:lang w:val="en-GB"/>
                </w:rPr>
                <w:t xml:space="preserve"> T</w:t>
              </w:r>
              <w:r w:rsidRPr="00ED7D4A">
                <w:rPr>
                  <w:rFonts w:ascii="Times New Roman" w:eastAsia="Times New Roman" w:hAnsi="Times New Roman" w:cs="Times New Roman"/>
                  <w:noProof/>
                  <w:sz w:val="24"/>
                  <w:lang w:val="en-GB"/>
                </w:rPr>
                <w:t>he amounts to be disclosed sh</w:t>
              </w:r>
              <w:r>
                <w:rPr>
                  <w:rFonts w:ascii="Times New Roman" w:eastAsia="Times New Roman" w:hAnsi="Times New Roman" w:cs="Times New Roman"/>
                  <w:noProof/>
                  <w:sz w:val="24"/>
                  <w:lang w:val="en-GB"/>
                </w:rPr>
                <w:t>all</w:t>
              </w:r>
              <w:r w:rsidRPr="00ED7D4A">
                <w:rPr>
                  <w:rFonts w:ascii="Times New Roman" w:eastAsia="Times New Roman" w:hAnsi="Times New Roman" w:cs="Times New Roman"/>
                  <w:noProof/>
                  <w:sz w:val="24"/>
                  <w:lang w:val="en-GB"/>
                </w:rPr>
                <w:t xml:space="preserve"> be identical to the final sum of the amount disclosed in</w:t>
              </w:r>
              <w:r>
                <w:rPr>
                  <w:rFonts w:ascii="Times New Roman" w:eastAsia="Times New Roman" w:hAnsi="Times New Roman" w:cs="Times New Roman"/>
                  <w:noProof/>
                  <w:sz w:val="24"/>
                  <w:lang w:val="en-GB"/>
                </w:rPr>
                <w:t xml:space="preserve"> </w:t>
              </w:r>
              <w:r w:rsidRPr="00ED7D4A">
                <w:rPr>
                  <w:rFonts w:ascii="Times New Roman" w:eastAsia="Times New Roman" w:hAnsi="Times New Roman" w:cs="Times New Roman"/>
                  <w:noProof/>
                  <w:sz w:val="24"/>
                  <w:lang w:val="en-GB"/>
                </w:rPr>
                <w:t>column a of Template 1 and not be restricted to the part of the institution’s</w:t>
              </w:r>
              <w:r>
                <w:rPr>
                  <w:rFonts w:ascii="Times New Roman" w:eastAsia="Times New Roman" w:hAnsi="Times New Roman" w:cs="Times New Roman"/>
                  <w:noProof/>
                  <w:sz w:val="24"/>
                  <w:lang w:val="en-GB"/>
                </w:rPr>
                <w:t xml:space="preserve"> </w:t>
              </w:r>
              <w:r w:rsidRPr="00ED7D4A">
                <w:rPr>
                  <w:rFonts w:ascii="Times New Roman" w:eastAsia="Times New Roman" w:hAnsi="Times New Roman" w:cs="Times New Roman"/>
                  <w:noProof/>
                  <w:sz w:val="24"/>
                  <w:lang w:val="en-GB"/>
                </w:rPr>
                <w:t>gross carrying amount exposed to physical</w:t>
              </w:r>
              <w:r w:rsidR="00CD4EA3">
                <w:rPr>
                  <w:rFonts w:ascii="Times New Roman" w:eastAsia="Times New Roman" w:hAnsi="Times New Roman" w:cs="Times New Roman"/>
                  <w:noProof/>
                  <w:sz w:val="24"/>
                  <w:lang w:val="en-GB"/>
                </w:rPr>
                <w:t xml:space="preserve"> </w:t>
              </w:r>
              <w:r w:rsidRPr="00ED7D4A">
                <w:rPr>
                  <w:rFonts w:ascii="Times New Roman" w:eastAsia="Times New Roman" w:hAnsi="Times New Roman" w:cs="Times New Roman"/>
                  <w:noProof/>
                  <w:sz w:val="24"/>
                  <w:lang w:val="en-GB"/>
                </w:rPr>
                <w:t xml:space="preserve">risks. </w:t>
              </w:r>
              <w:r>
                <w:rPr>
                  <w:rFonts w:ascii="Times New Roman" w:eastAsia="Times New Roman" w:hAnsi="Times New Roman" w:cs="Times New Roman"/>
                  <w:noProof/>
                  <w:sz w:val="24"/>
                  <w:lang w:val="en-GB"/>
                </w:rPr>
                <w:br/>
                <w:t xml:space="preserve">For loans collateralised by immovable property (commercial/residential) institutions shall disclose the gross carrying amount not limited to non-financial institutions, </w:t>
              </w:r>
              <w:r w:rsidRPr="00092EDD">
                <w:rPr>
                  <w:rFonts w:ascii="Times New Roman" w:eastAsia="Times New Roman" w:hAnsi="Times New Roman" w:cs="Times New Roman"/>
                  <w:noProof/>
                  <w:sz w:val="24"/>
                </w:rPr>
                <w:t>match</w:t>
              </w:r>
              <w:r>
                <w:rPr>
                  <w:rFonts w:ascii="Times New Roman" w:eastAsia="Times New Roman" w:hAnsi="Times New Roman" w:cs="Times New Roman"/>
                  <w:noProof/>
                  <w:sz w:val="24"/>
                </w:rPr>
                <w:t>ing</w:t>
              </w:r>
              <w:r w:rsidRPr="00092EDD">
                <w:rPr>
                  <w:rFonts w:ascii="Times New Roman" w:eastAsia="Times New Roman" w:hAnsi="Times New Roman" w:cs="Times New Roman"/>
                  <w:noProof/>
                  <w:sz w:val="24"/>
                </w:rPr>
                <w:t xml:space="preserve"> the gross carrying amount of the loans collateralized by immovable property reported in FINREP.</w:t>
              </w:r>
            </w:ins>
          </w:p>
        </w:tc>
      </w:tr>
      <w:tr w:rsidR="0007151E" w:rsidRPr="00E50FA4" w14:paraId="1C099C02" w14:textId="77777777">
        <w:trPr>
          <w:trHeight w:val="316"/>
          <w:ins w:id="2583" w:author="Author"/>
        </w:trPr>
        <w:tc>
          <w:tcPr>
            <w:tcW w:w="1129" w:type="dxa"/>
          </w:tcPr>
          <w:p w14:paraId="43C8F8C0" w14:textId="6B9A0183" w:rsidR="0007151E" w:rsidRPr="00E50FA4" w:rsidRDefault="0007151E">
            <w:pPr>
              <w:autoSpaceDE w:val="0"/>
              <w:autoSpaceDN w:val="0"/>
              <w:adjustRightInd w:val="0"/>
              <w:jc w:val="both"/>
              <w:rPr>
                <w:ins w:id="2584" w:author="Author"/>
                <w:rFonts w:ascii="Times New Roman" w:eastAsia="Times New Roman" w:hAnsi="Times New Roman" w:cs="Times New Roman"/>
                <w:noProof/>
                <w:sz w:val="24"/>
                <w:lang w:val="en-GB"/>
              </w:rPr>
            </w:pPr>
            <w:ins w:id="2585" w:author="Author">
              <w:r>
                <w:rPr>
                  <w:rFonts w:ascii="Times New Roman" w:eastAsia="Times New Roman" w:hAnsi="Times New Roman" w:cs="Times New Roman"/>
                  <w:noProof/>
                  <w:sz w:val="24"/>
                  <w:lang w:val="en-GB"/>
                </w:rPr>
                <w:lastRenderedPageBreak/>
                <w:t>b</w:t>
              </w:r>
              <w:r w:rsidRPr="00E50FA4">
                <w:rPr>
                  <w:rFonts w:ascii="Times New Roman" w:eastAsia="Times New Roman" w:hAnsi="Times New Roman" w:cs="Times New Roman"/>
                  <w:noProof/>
                  <w:sz w:val="24"/>
                  <w:lang w:val="en-GB"/>
                </w:rPr>
                <w:t xml:space="preserve"> </w:t>
              </w:r>
              <w:r>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CC6185">
                <w:rPr>
                  <w:rFonts w:ascii="Times New Roman" w:eastAsia="Times New Roman" w:hAnsi="Times New Roman" w:cs="Times New Roman"/>
                  <w:noProof/>
                  <w:sz w:val="24"/>
                  <w:lang w:val="en-GB"/>
                </w:rPr>
                <w:t>g</w:t>
              </w:r>
            </w:ins>
          </w:p>
        </w:tc>
        <w:tc>
          <w:tcPr>
            <w:tcW w:w="7655" w:type="dxa"/>
          </w:tcPr>
          <w:p w14:paraId="0FFBAEFA" w14:textId="77777777" w:rsidR="0007151E" w:rsidRPr="00E50FA4" w:rsidRDefault="0007151E">
            <w:pPr>
              <w:spacing w:before="120" w:after="120"/>
              <w:jc w:val="both"/>
              <w:rPr>
                <w:ins w:id="2586" w:author="Author"/>
                <w:rFonts w:ascii="Times New Roman" w:eastAsia="Times New Roman" w:hAnsi="Times New Roman" w:cs="Times New Roman"/>
                <w:b/>
                <w:noProof/>
                <w:sz w:val="24"/>
                <w:u w:val="single"/>
                <w:lang w:val="en-GB"/>
              </w:rPr>
            </w:pPr>
            <w:ins w:id="2587" w:author="Author">
              <w:r w:rsidRPr="00E50FA4">
                <w:rPr>
                  <w:rFonts w:ascii="Times New Roman" w:eastAsia="Times New Roman" w:hAnsi="Times New Roman" w:cs="Times New Roman"/>
                  <w:b/>
                  <w:noProof/>
                  <w:sz w:val="24"/>
                  <w:u w:val="single"/>
                  <w:lang w:val="en-GB"/>
                </w:rPr>
                <w:t>of which exposures sensitive to impact from climate change physical events</w:t>
              </w:r>
            </w:ins>
          </w:p>
          <w:p w14:paraId="45745C66" w14:textId="77777777" w:rsidR="0007151E" w:rsidRPr="00E50FA4" w:rsidRDefault="0007151E">
            <w:pPr>
              <w:autoSpaceDE w:val="0"/>
              <w:autoSpaceDN w:val="0"/>
              <w:adjustRightInd w:val="0"/>
              <w:spacing w:before="120" w:after="120"/>
              <w:jc w:val="both"/>
              <w:rPr>
                <w:ins w:id="2588" w:author="Author"/>
                <w:rFonts w:ascii="Times New Roman" w:hAnsi="Times New Roman" w:cs="Times New Roman"/>
                <w:noProof/>
                <w:sz w:val="24"/>
                <w:lang w:val="en-GB"/>
              </w:rPr>
            </w:pPr>
            <w:ins w:id="2589" w:author="Author">
              <w:r w:rsidRPr="00E50FA4">
                <w:rPr>
                  <w:rFonts w:ascii="Times New Roman" w:hAnsi="Times New Roman" w:cs="Times New Roman"/>
                  <w:noProof/>
                  <w:sz w:val="24"/>
                  <w:lang w:val="en-GB"/>
                </w:rPr>
                <w:t>Institutions shall disclose the gross carrying amount of exposures prone to impact from climate change physical events. The gross carrying amount of exposures prone to impact from climate change physical events may be equal to the full exposure amount disclosed in column (</w:t>
              </w:r>
              <w:r>
                <w:rPr>
                  <w:rFonts w:ascii="Times New Roman" w:hAnsi="Times New Roman" w:cs="Times New Roman"/>
                  <w:noProof/>
                  <w:sz w:val="24"/>
                  <w:lang w:val="en-GB"/>
                </w:rPr>
                <w:t>a</w:t>
              </w:r>
              <w:r w:rsidRPr="00E50FA4">
                <w:rPr>
                  <w:rFonts w:ascii="Times New Roman" w:hAnsi="Times New Roman" w:cs="Times New Roman"/>
                  <w:noProof/>
                  <w:sz w:val="24"/>
                  <w:lang w:val="en-GB"/>
                </w:rPr>
                <w:t xml:space="preserve">) of this template or may be a part of that exposure amount. </w:t>
              </w:r>
            </w:ins>
          </w:p>
        </w:tc>
      </w:tr>
      <w:tr w:rsidR="00CC6185" w:rsidRPr="00E50FA4" w14:paraId="19F9C724" w14:textId="77777777">
        <w:trPr>
          <w:trHeight w:val="316"/>
          <w:ins w:id="2590" w:author="Author"/>
        </w:trPr>
        <w:tc>
          <w:tcPr>
            <w:tcW w:w="1129" w:type="dxa"/>
          </w:tcPr>
          <w:p w14:paraId="7E2A8FE2" w14:textId="05B52D23" w:rsidR="00CC6185" w:rsidRDefault="00CC6185">
            <w:pPr>
              <w:autoSpaceDE w:val="0"/>
              <w:autoSpaceDN w:val="0"/>
              <w:adjustRightInd w:val="0"/>
              <w:jc w:val="both"/>
              <w:rPr>
                <w:ins w:id="2591" w:author="Author"/>
                <w:rFonts w:ascii="Times New Roman" w:eastAsia="Times New Roman" w:hAnsi="Times New Roman" w:cs="Times New Roman"/>
                <w:noProof/>
                <w:sz w:val="24"/>
                <w:lang w:val="en-GB"/>
              </w:rPr>
            </w:pPr>
            <w:ins w:id="2592" w:author="Author">
              <w:r>
                <w:rPr>
                  <w:rFonts w:ascii="Times New Roman" w:eastAsia="Times New Roman" w:hAnsi="Times New Roman" w:cs="Times New Roman"/>
                  <w:noProof/>
                  <w:sz w:val="24"/>
                  <w:lang w:val="en-GB"/>
                </w:rPr>
                <w:t>b</w:t>
              </w:r>
            </w:ins>
          </w:p>
        </w:tc>
        <w:tc>
          <w:tcPr>
            <w:tcW w:w="7655" w:type="dxa"/>
          </w:tcPr>
          <w:p w14:paraId="697698B2" w14:textId="1117DC03" w:rsidR="00E65780" w:rsidRPr="00A67CCF" w:rsidRDefault="00E65780">
            <w:pPr>
              <w:spacing w:before="120" w:after="120"/>
              <w:jc w:val="both"/>
              <w:rPr>
                <w:ins w:id="2593" w:author="Author"/>
                <w:rFonts w:ascii="Times New Roman" w:eastAsia="Times New Roman" w:hAnsi="Times New Roman" w:cs="Times New Roman"/>
                <w:b/>
                <w:noProof/>
                <w:sz w:val="24"/>
                <w:u w:val="single"/>
                <w:lang w:val="en-GB"/>
              </w:rPr>
            </w:pPr>
            <w:ins w:id="2594" w:author="Author">
              <w:r>
                <w:rPr>
                  <w:rFonts w:ascii="Times New Roman" w:eastAsia="Times New Roman" w:hAnsi="Times New Roman" w:cs="Times New Roman"/>
                  <w:b/>
                  <w:noProof/>
                  <w:sz w:val="24"/>
                  <w:u w:val="single"/>
                  <w:lang w:val="en-GB"/>
                </w:rPr>
                <w:t>Total exposures subject to physical risk</w:t>
              </w:r>
            </w:ins>
          </w:p>
          <w:p w14:paraId="41DEC35E" w14:textId="46E20F6D" w:rsidR="00CC6185" w:rsidRPr="00E50FA4" w:rsidRDefault="00075B33">
            <w:pPr>
              <w:spacing w:before="120" w:after="120"/>
              <w:jc w:val="both"/>
              <w:rPr>
                <w:ins w:id="2595" w:author="Author"/>
                <w:rFonts w:ascii="Times New Roman" w:eastAsia="Times New Roman" w:hAnsi="Times New Roman" w:cs="Times New Roman"/>
                <w:b/>
                <w:noProof/>
                <w:sz w:val="24"/>
                <w:u w:val="single"/>
                <w:lang w:val="en-GB"/>
              </w:rPr>
            </w:pPr>
            <w:ins w:id="2596" w:author="Author">
              <w:r w:rsidRPr="00D75F28">
                <w:rPr>
                  <w:rFonts w:ascii="Times New Roman" w:eastAsia="Times New Roman" w:hAnsi="Times New Roman" w:cs="Times New Roman"/>
                  <w:bCs/>
                  <w:noProof/>
                  <w:sz w:val="24"/>
                  <w:lang w:val="en-GB"/>
                </w:rPr>
                <w:t>Institutions shall disclose the total gross carrying amount of exposures subject to physical risk.</w:t>
              </w:r>
            </w:ins>
          </w:p>
        </w:tc>
      </w:tr>
      <w:tr w:rsidR="0007151E" w:rsidRPr="00E50FA4" w14:paraId="0908C6BD" w14:textId="77777777">
        <w:trPr>
          <w:trHeight w:val="316"/>
          <w:ins w:id="2597" w:author="Author"/>
        </w:trPr>
        <w:tc>
          <w:tcPr>
            <w:tcW w:w="1129" w:type="dxa"/>
          </w:tcPr>
          <w:p w14:paraId="37B2C23B" w14:textId="0B97D86D" w:rsidR="0007151E" w:rsidRPr="00E50FA4" w:rsidRDefault="00CC6185">
            <w:pPr>
              <w:autoSpaceDE w:val="0"/>
              <w:autoSpaceDN w:val="0"/>
              <w:adjustRightInd w:val="0"/>
              <w:jc w:val="both"/>
              <w:rPr>
                <w:ins w:id="2598" w:author="Author"/>
                <w:rFonts w:ascii="Times New Roman" w:eastAsia="Times New Roman" w:hAnsi="Times New Roman" w:cs="Times New Roman"/>
                <w:noProof/>
                <w:sz w:val="24"/>
                <w:lang w:val="en-GB"/>
              </w:rPr>
            </w:pPr>
            <w:ins w:id="2599" w:author="Author">
              <w:r>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 xml:space="preserve"> </w:t>
              </w:r>
              <w:r w:rsidR="0007151E" w:rsidRPr="00E50FA4">
                <w:rPr>
                  <w:rFonts w:ascii="Times New Roman" w:eastAsia="Times New Roman" w:hAnsi="Times New Roman" w:cs="Times New Roman"/>
                  <w:noProof/>
                  <w:sz w:val="24"/>
                  <w:lang w:val="en-GB"/>
                </w:rPr>
                <w:t xml:space="preserve">- </w:t>
              </w:r>
              <w:r>
                <w:rPr>
                  <w:rFonts w:ascii="Times New Roman" w:eastAsia="Times New Roman" w:hAnsi="Times New Roman" w:cs="Times New Roman"/>
                  <w:noProof/>
                  <w:sz w:val="24"/>
                  <w:lang w:val="en-GB"/>
                </w:rPr>
                <w:t>d</w:t>
              </w:r>
            </w:ins>
          </w:p>
        </w:tc>
        <w:tc>
          <w:tcPr>
            <w:tcW w:w="7655" w:type="dxa"/>
          </w:tcPr>
          <w:p w14:paraId="5FD2328A" w14:textId="77777777" w:rsidR="0007151E" w:rsidRPr="00E50FA4" w:rsidRDefault="0007151E">
            <w:pPr>
              <w:spacing w:before="120" w:after="120"/>
              <w:jc w:val="both"/>
              <w:rPr>
                <w:ins w:id="2600" w:author="Author"/>
                <w:rFonts w:ascii="Times New Roman" w:eastAsia="Times New Roman" w:hAnsi="Times New Roman" w:cs="Times New Roman"/>
                <w:b/>
                <w:noProof/>
                <w:sz w:val="24"/>
                <w:u w:val="single"/>
                <w:lang w:val="en-GB"/>
              </w:rPr>
            </w:pPr>
            <w:ins w:id="2601" w:author="Author">
              <w:r w:rsidRPr="00E50FA4">
                <w:rPr>
                  <w:rFonts w:ascii="Times New Roman" w:eastAsia="Times New Roman" w:hAnsi="Times New Roman" w:cs="Times New Roman"/>
                  <w:b/>
                  <w:noProof/>
                  <w:sz w:val="24"/>
                  <w:u w:val="single"/>
                  <w:lang w:val="en-GB"/>
                </w:rPr>
                <w:t xml:space="preserve">Breakdown by </w:t>
              </w:r>
              <w:r>
                <w:rPr>
                  <w:rFonts w:ascii="Times New Roman" w:eastAsia="Times New Roman" w:hAnsi="Times New Roman" w:cs="Times New Roman"/>
                  <w:b/>
                  <w:noProof/>
                  <w:sz w:val="24"/>
                  <w:u w:val="single"/>
                  <w:lang w:val="en-GB"/>
                </w:rPr>
                <w:t xml:space="preserve">residual </w:t>
              </w:r>
              <w:r w:rsidRPr="00E50FA4">
                <w:rPr>
                  <w:rFonts w:ascii="Times New Roman" w:eastAsia="Times New Roman" w:hAnsi="Times New Roman" w:cs="Times New Roman"/>
                  <w:b/>
                  <w:noProof/>
                  <w:sz w:val="24"/>
                  <w:u w:val="single"/>
                  <w:lang w:val="en-GB"/>
                </w:rPr>
                <w:t>maturity bucket</w:t>
              </w:r>
            </w:ins>
          </w:p>
          <w:p w14:paraId="1DE9C18F" w14:textId="77777777" w:rsidR="0007151E" w:rsidRPr="00E50FA4" w:rsidRDefault="0007151E">
            <w:pPr>
              <w:spacing w:before="120" w:after="120"/>
              <w:jc w:val="both"/>
              <w:rPr>
                <w:ins w:id="2602" w:author="Author"/>
                <w:rFonts w:ascii="Times New Roman" w:hAnsi="Times New Roman"/>
                <w:noProof/>
                <w:sz w:val="24"/>
                <w:lang w:val="en-GB"/>
              </w:rPr>
            </w:pPr>
            <w:ins w:id="2603" w:author="Author">
              <w:r w:rsidRPr="00E50FA4">
                <w:rPr>
                  <w:rFonts w:ascii="Times New Roman" w:hAnsi="Times New Roman"/>
                  <w:noProof/>
                  <w:sz w:val="24"/>
                  <w:lang w:val="en-GB"/>
                </w:rPr>
                <w:t>Institutions shall allocate the exposures to the relevant bucket depending on the residual maturity of the financial instrument, taking into account the following:</w:t>
              </w:r>
            </w:ins>
          </w:p>
          <w:p w14:paraId="2BB3543B" w14:textId="77777777" w:rsidR="0007151E" w:rsidRPr="00E50FA4" w:rsidRDefault="0007151E" w:rsidP="00D50147">
            <w:pPr>
              <w:pStyle w:val="ListParagraph"/>
              <w:numPr>
                <w:ilvl w:val="0"/>
                <w:numId w:val="43"/>
              </w:numPr>
              <w:jc w:val="both"/>
              <w:rPr>
                <w:ins w:id="2604" w:author="Author"/>
                <w:rFonts w:ascii="Times New Roman" w:hAnsi="Times New Roman"/>
                <w:noProof/>
                <w:sz w:val="24"/>
              </w:rPr>
            </w:pPr>
            <w:ins w:id="2605" w:author="Author">
              <w:r w:rsidRPr="00E50FA4">
                <w:rPr>
                  <w:rFonts w:ascii="Times New Roman" w:hAnsi="Times New Roman"/>
                  <w:noProof/>
                  <w:sz w:val="24"/>
                </w:rPr>
                <w:t>where the amount is to be repaid in instalments, the exposure shall be allocated in the maturity bucket corresponding to the last instalment;</w:t>
              </w:r>
            </w:ins>
          </w:p>
          <w:p w14:paraId="090467A4" w14:textId="20940CB1" w:rsidR="0007151E" w:rsidRPr="004D64DD" w:rsidRDefault="0007151E" w:rsidP="00D50147">
            <w:pPr>
              <w:pStyle w:val="ListParagraph"/>
              <w:numPr>
                <w:ilvl w:val="0"/>
                <w:numId w:val="43"/>
              </w:numPr>
              <w:spacing w:before="120" w:after="120"/>
              <w:jc w:val="both"/>
              <w:rPr>
                <w:ins w:id="2606" w:author="Author"/>
                <w:rFonts w:ascii="Times New Roman" w:hAnsi="Times New Roman"/>
                <w:noProof/>
                <w:sz w:val="24"/>
              </w:rPr>
            </w:pPr>
            <w:ins w:id="2607" w:author="Author">
              <w:r w:rsidRPr="00E50FA4">
                <w:rPr>
                  <w:rFonts w:ascii="Times New Roman" w:hAnsi="Times New Roman"/>
                  <w:noProof/>
                  <w:sz w:val="24"/>
                </w:rPr>
                <w:t xml:space="preserve">where an exposure has no stated maturity for reasons other than the counterparty having the choice of the repayment date, the amount of this exposure shall be disclosed in column ‘&gt; </w:t>
              </w:r>
              <w:r>
                <w:rPr>
                  <w:rFonts w:ascii="Times New Roman" w:hAnsi="Times New Roman"/>
                  <w:noProof/>
                  <w:sz w:val="24"/>
                </w:rPr>
                <w:t>5</w:t>
              </w:r>
              <w:r w:rsidRPr="00E50FA4">
                <w:rPr>
                  <w:rFonts w:ascii="Times New Roman" w:hAnsi="Times New Roman"/>
                  <w:noProof/>
                  <w:sz w:val="24"/>
                </w:rPr>
                <w:t xml:space="preserve"> years’;</w:t>
              </w:r>
            </w:ins>
          </w:p>
        </w:tc>
      </w:tr>
      <w:tr w:rsidR="0007151E" w:rsidRPr="00E50FA4" w14:paraId="3E397FF9" w14:textId="77777777">
        <w:trPr>
          <w:trHeight w:val="316"/>
          <w:ins w:id="2608" w:author="Author"/>
        </w:trPr>
        <w:tc>
          <w:tcPr>
            <w:tcW w:w="1129" w:type="dxa"/>
          </w:tcPr>
          <w:p w14:paraId="30BCF111" w14:textId="5B568EB6" w:rsidR="0007151E" w:rsidRPr="00E50FA4" w:rsidRDefault="00CC6185">
            <w:pPr>
              <w:autoSpaceDE w:val="0"/>
              <w:autoSpaceDN w:val="0"/>
              <w:adjustRightInd w:val="0"/>
              <w:jc w:val="both"/>
              <w:rPr>
                <w:ins w:id="2609" w:author="Author"/>
                <w:rFonts w:ascii="Times New Roman" w:hAnsi="Times New Roman" w:cs="Times New Roman"/>
                <w:noProof/>
                <w:sz w:val="24"/>
                <w:lang w:val="en-GB"/>
              </w:rPr>
            </w:pPr>
            <w:ins w:id="2610" w:author="Author">
              <w:r>
                <w:rPr>
                  <w:rFonts w:ascii="Times New Roman" w:hAnsi="Times New Roman" w:cs="Times New Roman"/>
                  <w:noProof/>
                  <w:sz w:val="24"/>
                  <w:lang w:val="en-GB"/>
                </w:rPr>
                <w:t>e</w:t>
              </w:r>
            </w:ins>
          </w:p>
        </w:tc>
        <w:tc>
          <w:tcPr>
            <w:tcW w:w="7655" w:type="dxa"/>
          </w:tcPr>
          <w:p w14:paraId="5B78D9B0" w14:textId="77777777" w:rsidR="0007151E" w:rsidRPr="00E50FA4" w:rsidRDefault="0007151E">
            <w:pPr>
              <w:spacing w:before="120" w:after="120"/>
              <w:jc w:val="both"/>
              <w:rPr>
                <w:ins w:id="2611" w:author="Author"/>
                <w:rFonts w:ascii="Times New Roman" w:eastAsia="Times New Roman" w:hAnsi="Times New Roman" w:cs="Times New Roman"/>
                <w:b/>
                <w:noProof/>
                <w:sz w:val="24"/>
                <w:u w:val="single"/>
                <w:lang w:val="en-GB"/>
              </w:rPr>
            </w:pPr>
            <w:ins w:id="2612" w:author="Author">
              <w:r w:rsidRPr="00E50FA4">
                <w:rPr>
                  <w:rFonts w:ascii="Times New Roman" w:eastAsia="Times New Roman" w:hAnsi="Times New Roman" w:cs="Times New Roman"/>
                  <w:b/>
                  <w:noProof/>
                  <w:sz w:val="24"/>
                  <w:u w:val="single"/>
                  <w:lang w:val="en-GB"/>
                </w:rPr>
                <w:t>Of which non-performing exposures</w:t>
              </w:r>
            </w:ins>
          </w:p>
          <w:p w14:paraId="46441DD6" w14:textId="77777777" w:rsidR="0007151E" w:rsidRPr="00E50FA4" w:rsidRDefault="0007151E">
            <w:pPr>
              <w:pStyle w:val="Fait"/>
              <w:spacing w:before="0" w:after="120"/>
              <w:rPr>
                <w:ins w:id="2613" w:author="Author"/>
                <w:noProof/>
              </w:rPr>
            </w:pPr>
            <w:ins w:id="2614" w:author="Author">
              <w:r w:rsidRPr="00E50FA4">
                <w:rPr>
                  <w:noProof/>
                </w:rPr>
                <w:t>Institutions shall disclose the gross carrying amount of non-performing exposures as referred to in Article 47a(3) Regulation (EU) No 575/2013, which are prone to impact from climate change events.</w:t>
              </w:r>
            </w:ins>
          </w:p>
        </w:tc>
      </w:tr>
      <w:tr w:rsidR="0007151E" w:rsidRPr="00E50FA4" w14:paraId="4FC44F6E" w14:textId="77777777">
        <w:trPr>
          <w:trHeight w:val="316"/>
          <w:ins w:id="2615" w:author="Author"/>
        </w:trPr>
        <w:tc>
          <w:tcPr>
            <w:tcW w:w="1129" w:type="dxa"/>
          </w:tcPr>
          <w:p w14:paraId="3EEF3625" w14:textId="22ADB00A" w:rsidR="0007151E" w:rsidRPr="00E50FA4" w:rsidRDefault="0007151E">
            <w:pPr>
              <w:autoSpaceDE w:val="0"/>
              <w:autoSpaceDN w:val="0"/>
              <w:adjustRightInd w:val="0"/>
              <w:jc w:val="both"/>
              <w:rPr>
                <w:ins w:id="2616" w:author="Author"/>
                <w:rFonts w:ascii="Times New Roman" w:hAnsi="Times New Roman" w:cs="Times New Roman"/>
                <w:noProof/>
                <w:sz w:val="24"/>
                <w:lang w:val="en-GB"/>
              </w:rPr>
            </w:pPr>
            <w:ins w:id="2617" w:author="Author">
              <w:r>
                <w:rPr>
                  <w:rFonts w:ascii="Times New Roman" w:hAnsi="Times New Roman" w:cs="Times New Roman"/>
                  <w:noProof/>
                  <w:sz w:val="24"/>
                  <w:lang w:val="en-GB"/>
                </w:rPr>
                <w:t>f</w:t>
              </w:r>
              <w:r w:rsidR="00075B33">
                <w:rPr>
                  <w:rFonts w:ascii="Times New Roman" w:hAnsi="Times New Roman" w:cs="Times New Roman"/>
                  <w:noProof/>
                  <w:sz w:val="24"/>
                  <w:lang w:val="en-GB"/>
                </w:rPr>
                <w:t>, g</w:t>
              </w:r>
            </w:ins>
          </w:p>
        </w:tc>
        <w:tc>
          <w:tcPr>
            <w:tcW w:w="7655" w:type="dxa"/>
          </w:tcPr>
          <w:p w14:paraId="79FCF63D" w14:textId="77777777" w:rsidR="0007151E" w:rsidRPr="00E50FA4" w:rsidRDefault="0007151E">
            <w:pPr>
              <w:spacing w:before="120" w:after="120"/>
              <w:jc w:val="both"/>
              <w:rPr>
                <w:ins w:id="2618" w:author="Author"/>
                <w:rFonts w:ascii="Times New Roman" w:eastAsia="Times New Roman" w:hAnsi="Times New Roman" w:cs="Times New Roman"/>
                <w:b/>
                <w:noProof/>
                <w:sz w:val="24"/>
                <w:u w:val="single"/>
                <w:lang w:val="en-GB"/>
              </w:rPr>
            </w:pPr>
            <w:ins w:id="2619" w:author="Autho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ins>
          </w:p>
          <w:p w14:paraId="787F8954" w14:textId="77777777" w:rsidR="0007151E" w:rsidRPr="00E50FA4" w:rsidRDefault="0007151E">
            <w:pPr>
              <w:autoSpaceDE w:val="0"/>
              <w:autoSpaceDN w:val="0"/>
              <w:adjustRightInd w:val="0"/>
              <w:spacing w:before="120" w:after="120"/>
              <w:jc w:val="both"/>
              <w:rPr>
                <w:ins w:id="2620" w:author="Author"/>
                <w:rFonts w:ascii="Times New Roman" w:eastAsia="Times New Roman" w:hAnsi="Times New Roman" w:cs="Times New Roman"/>
                <w:noProof/>
                <w:sz w:val="24"/>
                <w:lang w:val="en-GB" w:eastAsia="sv-SE"/>
              </w:rPr>
            </w:pPr>
            <w:ins w:id="2621" w:author="Author">
              <w:r w:rsidRPr="00E50FA4">
                <w:rPr>
                  <w:rFonts w:ascii="Times New Roman" w:eastAsia="Times New Roman" w:hAnsi="Times New Roman" w:cs="Times New Roman"/>
                  <w:noProof/>
                  <w:sz w:val="24"/>
                  <w:lang w:val="en-GB"/>
                </w:rPr>
                <w:t xml:space="preserve">Institutions shall disclose the amounts referred to in Part 2, points 11, 69, 70, 71, 106 and 110, </w:t>
              </w:r>
              <w:r w:rsidRPr="00783530">
                <w:rPr>
                  <w:rFonts w:ascii="Times New Roman" w:eastAsia="Times New Roman" w:hAnsi="Times New Roman" w:cs="Times New Roman"/>
                  <w:noProof/>
                  <w:sz w:val="24"/>
                  <w:lang w:val="en-GB"/>
                </w:rPr>
                <w:t>of the EBA IT solutions published on EBA’s website related to the reporting on financial information.</w:t>
              </w:r>
            </w:ins>
          </w:p>
        </w:tc>
      </w:tr>
      <w:tr w:rsidR="0007151E" w:rsidRPr="00E50FA4" w14:paraId="17CC8F9B" w14:textId="77777777">
        <w:trPr>
          <w:trHeight w:val="316"/>
          <w:ins w:id="2622" w:author="Author"/>
        </w:trPr>
        <w:tc>
          <w:tcPr>
            <w:tcW w:w="1129" w:type="dxa"/>
          </w:tcPr>
          <w:p w14:paraId="392808CD" w14:textId="7C4733E4" w:rsidR="0007151E" w:rsidRPr="00E50FA4" w:rsidRDefault="00075B33">
            <w:pPr>
              <w:autoSpaceDE w:val="0"/>
              <w:autoSpaceDN w:val="0"/>
              <w:adjustRightInd w:val="0"/>
              <w:jc w:val="both"/>
              <w:rPr>
                <w:ins w:id="2623" w:author="Author"/>
                <w:rFonts w:ascii="Times New Roman" w:hAnsi="Times New Roman" w:cs="Times New Roman"/>
                <w:noProof/>
                <w:sz w:val="24"/>
                <w:lang w:val="en-GB"/>
              </w:rPr>
            </w:pPr>
            <w:ins w:id="2624" w:author="Author">
              <w:r>
                <w:rPr>
                  <w:rFonts w:ascii="Times New Roman" w:hAnsi="Times New Roman" w:cs="Times New Roman"/>
                  <w:noProof/>
                  <w:sz w:val="24"/>
                  <w:lang w:val="en-GB"/>
                </w:rPr>
                <w:t>g</w:t>
              </w:r>
            </w:ins>
          </w:p>
        </w:tc>
        <w:tc>
          <w:tcPr>
            <w:tcW w:w="7655" w:type="dxa"/>
          </w:tcPr>
          <w:p w14:paraId="4FE67225" w14:textId="77777777" w:rsidR="0007151E" w:rsidRPr="00E50FA4" w:rsidRDefault="0007151E">
            <w:pPr>
              <w:spacing w:before="120" w:after="120"/>
              <w:jc w:val="both"/>
              <w:rPr>
                <w:ins w:id="2625" w:author="Author"/>
                <w:rFonts w:ascii="Times New Roman" w:eastAsia="Times New Roman" w:hAnsi="Times New Roman" w:cs="Times New Roman"/>
                <w:b/>
                <w:noProof/>
                <w:sz w:val="24"/>
                <w:u w:val="single"/>
                <w:lang w:val="en-GB"/>
              </w:rPr>
            </w:pPr>
            <w:ins w:id="2626" w:author="Author">
              <w:r>
                <w:rPr>
                  <w:rFonts w:ascii="Times New Roman" w:eastAsia="Times New Roman" w:hAnsi="Times New Roman" w:cs="Times New Roman"/>
                  <w:b/>
                  <w:noProof/>
                  <w:sz w:val="24"/>
                  <w:u w:val="single"/>
                  <w:lang w:val="en-GB"/>
                </w:rPr>
                <w:t>O</w:t>
              </w:r>
              <w:r w:rsidRPr="00E50FA4">
                <w:rPr>
                  <w:rFonts w:ascii="Times New Roman" w:eastAsia="Times New Roman" w:hAnsi="Times New Roman" w:cs="Times New Roman"/>
                  <w:b/>
                  <w:noProof/>
                  <w:sz w:val="24"/>
                  <w:u w:val="single"/>
                  <w:lang w:val="en-GB"/>
                </w:rPr>
                <w:t>f which non-performing exposures</w:t>
              </w:r>
            </w:ins>
          </w:p>
          <w:p w14:paraId="56B5CED4" w14:textId="77777777" w:rsidR="0007151E" w:rsidRPr="00E50FA4" w:rsidRDefault="0007151E">
            <w:pPr>
              <w:spacing w:before="120" w:after="120"/>
              <w:jc w:val="both"/>
              <w:rPr>
                <w:ins w:id="2627" w:author="Author"/>
                <w:rFonts w:ascii="Times New Roman" w:eastAsia="Times New Roman" w:hAnsi="Times New Roman" w:cs="Times New Roman"/>
                <w:b/>
                <w:noProof/>
                <w:sz w:val="24"/>
                <w:u w:val="single"/>
                <w:lang w:val="en-GB"/>
              </w:rPr>
            </w:pPr>
            <w:ins w:id="2628" w:author="Author">
              <w:r w:rsidRPr="00E50FA4">
                <w:rPr>
                  <w:rFonts w:ascii="Times New Roman" w:eastAsia="Times New Roman" w:hAnsi="Times New Roman" w:cs="Times New Roman"/>
                  <w:noProof/>
                  <w:sz w:val="24"/>
                  <w:lang w:val="en-GB"/>
                </w:rPr>
                <w:t>Institutions shall disclose the amount of the accumulated impairment, accumulated negative changes in fair value due to credit risk and provisions attributable to non-performing exposures, as referred to in Article 47a(3) Regulation (EU) No 575/2013.</w:t>
              </w:r>
            </w:ins>
          </w:p>
        </w:tc>
      </w:tr>
    </w:tbl>
    <w:p w14:paraId="425C2D22" w14:textId="77777777" w:rsidR="004D64DD" w:rsidRDefault="004D64DD">
      <w:pPr>
        <w:rPr>
          <w:ins w:id="2629" w:author="Author"/>
          <w:rFonts w:ascii="Times New Roman" w:hAnsi="Times New Roman"/>
          <w:b/>
          <w:noProof/>
          <w:sz w:val="24"/>
          <w:lang w:val="en-GB"/>
        </w:rPr>
      </w:pPr>
      <w:ins w:id="2630" w:author="Author">
        <w:r>
          <w:rPr>
            <w:rFonts w:ascii="Times New Roman" w:hAnsi="Times New Roman"/>
            <w:b/>
            <w:noProof/>
            <w:sz w:val="24"/>
            <w:lang w:val="en-GB"/>
          </w:rPr>
          <w:lastRenderedPageBreak/>
          <w:br w:type="page"/>
        </w:r>
      </w:ins>
    </w:p>
    <w:p w14:paraId="1A8E9039" w14:textId="77777777" w:rsidR="007674A5" w:rsidRPr="007E6B2D" w:rsidRDefault="007674A5" w:rsidP="007674A5">
      <w:pPr>
        <w:pStyle w:val="Annexetitre"/>
        <w:rPr>
          <w:ins w:id="2631" w:author="Author"/>
        </w:rPr>
      </w:pPr>
      <w:ins w:id="2632" w:author="Author">
        <w:r>
          <w:rPr>
            <w:noProof/>
          </w:rPr>
          <w:lastRenderedPageBreak/>
          <w:t xml:space="preserve">Part 3: </w:t>
        </w:r>
        <w:r w:rsidRPr="00E50FA4">
          <w:rPr>
            <w:noProof/>
          </w:rPr>
          <w:t>Instructions for disclosure of ESG risks</w:t>
        </w:r>
        <w:r>
          <w:rPr>
            <w:noProof/>
          </w:rPr>
          <w:t xml:space="preserve"> for Small and non-complex institutions and other non-listed institutions</w:t>
        </w:r>
      </w:ins>
    </w:p>
    <w:p w14:paraId="6A3FADE0" w14:textId="77777777" w:rsidR="007674A5" w:rsidRPr="00E50FA4" w:rsidRDefault="007674A5" w:rsidP="007674A5">
      <w:pPr>
        <w:jc w:val="both"/>
        <w:rPr>
          <w:ins w:id="2633" w:author="Author"/>
          <w:rFonts w:ascii="Times New Roman" w:hAnsi="Times New Roman" w:cs="Times New Roman"/>
          <w:noProof/>
          <w:sz w:val="24"/>
          <w:lang w:val="en-GB"/>
        </w:rPr>
      </w:pPr>
    </w:p>
    <w:p w14:paraId="27FE5C0B" w14:textId="77777777" w:rsidR="007674A5" w:rsidRPr="004700A1" w:rsidRDefault="007674A5" w:rsidP="00D50147">
      <w:pPr>
        <w:pStyle w:val="ListParagraph"/>
        <w:numPr>
          <w:ilvl w:val="0"/>
          <w:numId w:val="47"/>
        </w:numPr>
        <w:spacing w:before="120" w:after="120"/>
        <w:ind w:left="357" w:hanging="357"/>
        <w:jc w:val="both"/>
        <w:rPr>
          <w:ins w:id="2634" w:author="Author"/>
          <w:rFonts w:ascii="Times New Roman" w:hAnsi="Times New Roman"/>
          <w:noProof/>
          <w:sz w:val="24"/>
        </w:rPr>
      </w:pPr>
      <w:ins w:id="2635" w:author="Author">
        <w:r w:rsidRPr="004700A1">
          <w:rPr>
            <w:rFonts w:ascii="Times New Roman" w:hAnsi="Times New Roman"/>
            <w:noProof/>
            <w:sz w:val="24"/>
          </w:rPr>
          <w:t>Institutions shall disclose the information referred to in Article 449a of Regulation (EU) No 575/2013 by following the instructions provided in this Annex. The instructions are to be used to complete the tables and templates which are set out in Implementing Regulation 24/XXXX.</w:t>
        </w:r>
      </w:ins>
    </w:p>
    <w:p w14:paraId="211D603C" w14:textId="77777777" w:rsidR="007674A5" w:rsidRPr="007674A5" w:rsidRDefault="007674A5" w:rsidP="00D50147">
      <w:pPr>
        <w:pStyle w:val="NumPar2"/>
        <w:numPr>
          <w:ilvl w:val="0"/>
          <w:numId w:val="47"/>
        </w:numPr>
        <w:ind w:left="357" w:hanging="357"/>
        <w:rPr>
          <w:ins w:id="2636" w:author="Author"/>
          <w:noProof/>
        </w:rPr>
      </w:pPr>
      <w:ins w:id="2637" w:author="Author">
        <w:r w:rsidRPr="00E50FA4">
          <w:rPr>
            <w:noProof/>
          </w:rPr>
          <w:t>References to the international and Union policy frameworks and available benchmarks throughout these instructions include: the Paris Agreement adopted under the United Nations Framework Convention on Climate Change</w:t>
        </w:r>
        <w:r w:rsidRPr="007674A5">
          <w:rPr>
            <w:noProof/>
          </w:rPr>
          <w:t>*1  (</w:t>
        </w:r>
        <w:r w:rsidRPr="00E50FA4">
          <w:rPr>
            <w:noProof/>
          </w:rPr>
          <w:t>the ‘Paris Agreement’), the Communication from the Commission on the European Green Deal</w:t>
        </w:r>
        <w:r w:rsidRPr="007674A5">
          <w:rPr>
            <w:noProof/>
          </w:rPr>
          <w:t>*2</w:t>
        </w:r>
        <w:r w:rsidRPr="00E50FA4">
          <w:rPr>
            <w:noProof/>
          </w:rPr>
          <w:t>, Directive 2013/34/EU of the European Parliament and of the Council</w:t>
        </w:r>
        <w:r w:rsidRPr="007674A5">
          <w:rPr>
            <w:noProof/>
          </w:rPr>
          <w:t>*3</w:t>
        </w:r>
        <w:r w:rsidRPr="00E50FA4">
          <w:rPr>
            <w:noProof/>
          </w:rPr>
          <w:t>,</w:t>
        </w:r>
        <w:r w:rsidRPr="007674A5">
          <w:rPr>
            <w:noProof/>
          </w:rPr>
          <w:t xml:space="preserve"> </w:t>
        </w:r>
        <w:r w:rsidRPr="00E50FA4">
          <w:rPr>
            <w:noProof/>
          </w:rPr>
          <w:t>Directive 2014/95/EU of the European Parliament and of the Council</w:t>
        </w:r>
        <w:r w:rsidRPr="007674A5">
          <w:rPr>
            <w:noProof/>
          </w:rPr>
          <w:t>*4</w:t>
        </w:r>
        <w:r w:rsidRPr="00E50FA4">
          <w:rPr>
            <w:noProof/>
          </w:rPr>
          <w:t>, the Communication from the Commission - Guidelines on non-financial reporting: Supplement on reporting climate-related information</w:t>
        </w:r>
        <w:r w:rsidRPr="007674A5">
          <w:rPr>
            <w:noProof/>
          </w:rPr>
          <w:t>*5</w:t>
        </w:r>
        <w:r w:rsidRPr="00E50FA4">
          <w:rPr>
            <w:noProof/>
          </w:rPr>
          <w:t>, the guidance made available by the Task Force on Climate-related Financial Disclosures (TCFD) Recommendations</w:t>
        </w:r>
        <w:r w:rsidRPr="007674A5">
          <w:rPr>
            <w:noProof/>
          </w:rPr>
          <w:t>*6</w:t>
        </w:r>
        <w:r w:rsidRPr="00E50FA4">
          <w:rPr>
            <w:noProof/>
          </w:rPr>
          <w:t>, the United Nations Environment Programme Finance Initiative (UNEP FI)</w:t>
        </w:r>
        <w:r w:rsidRPr="007674A5">
          <w:rPr>
            <w:noProof/>
          </w:rPr>
          <w:t>*7</w:t>
        </w:r>
        <w:r w:rsidRPr="00E50FA4">
          <w:rPr>
            <w:noProof/>
          </w:rPr>
          <w:t>, the Global Reporting Initiative Sustainability Reporting Standards</w:t>
        </w:r>
        <w:r w:rsidRPr="007674A5">
          <w:rPr>
            <w:noProof/>
          </w:rPr>
          <w:t>*8</w:t>
        </w:r>
        <w:r w:rsidRPr="00E50FA4">
          <w:rPr>
            <w:noProof/>
          </w:rPr>
          <w:t>, and the United Nations’ Principles for Responsible Investment (UNPRI)</w:t>
        </w:r>
        <w:r w:rsidRPr="007674A5">
          <w:rPr>
            <w:noProof/>
          </w:rPr>
          <w:t>*9</w:t>
        </w:r>
        <w:r w:rsidRPr="00E50FA4">
          <w:rPr>
            <w:noProof/>
          </w:rPr>
          <w:t>.</w:t>
        </w:r>
      </w:ins>
    </w:p>
    <w:p w14:paraId="7F01AAAB" w14:textId="77777777" w:rsidR="007674A5" w:rsidRPr="00E50FA4" w:rsidRDefault="007674A5" w:rsidP="007674A5">
      <w:pPr>
        <w:jc w:val="both"/>
        <w:rPr>
          <w:ins w:id="2638" w:author="Author"/>
          <w:rFonts w:ascii="Times New Roman" w:hAnsi="Times New Roman" w:cs="Times New Roman"/>
          <w:b/>
          <w:noProof/>
          <w:sz w:val="24"/>
          <w:lang w:val="en-GB"/>
        </w:rPr>
      </w:pPr>
    </w:p>
    <w:p w14:paraId="7DFD7042" w14:textId="1CC90079" w:rsidR="007674A5" w:rsidRPr="00E50FA4" w:rsidRDefault="007674A5" w:rsidP="007674A5">
      <w:pPr>
        <w:jc w:val="both"/>
        <w:rPr>
          <w:ins w:id="2639" w:author="Author"/>
          <w:rFonts w:ascii="Times New Roman" w:hAnsi="Times New Roman" w:cs="Times New Roman"/>
          <w:noProof/>
          <w:sz w:val="24"/>
          <w:lang w:val="en-GB"/>
        </w:rPr>
      </w:pPr>
      <w:ins w:id="2640" w:author="Author">
        <w:r w:rsidRPr="00B81A76">
          <w:rPr>
            <w:rFonts w:ascii="Times New Roman" w:hAnsi="Times New Roman" w:cs="Times New Roman"/>
            <w:b/>
            <w:noProof/>
            <w:sz w:val="24"/>
            <w:lang w:val="en-GB"/>
          </w:rPr>
          <w:t>Table 1</w:t>
        </w:r>
        <w:r w:rsidR="00093E16">
          <w:rPr>
            <w:rFonts w:ascii="Times New Roman" w:hAnsi="Times New Roman" w:cs="Times New Roman"/>
            <w:b/>
            <w:noProof/>
            <w:sz w:val="24"/>
            <w:lang w:val="en-GB"/>
          </w:rPr>
          <w:t>A</w:t>
        </w:r>
        <w:r w:rsidRPr="00B81A76">
          <w:rPr>
            <w:rFonts w:ascii="Times New Roman" w:hAnsi="Times New Roman" w:cs="Times New Roman"/>
            <w:b/>
            <w:noProof/>
            <w:sz w:val="24"/>
            <w:lang w:val="en-GB"/>
          </w:rPr>
          <w:t xml:space="preserve">: Qualitative information on </w:t>
        </w:r>
        <w:r>
          <w:rPr>
            <w:rFonts w:ascii="Times New Roman" w:hAnsi="Times New Roman" w:cs="Times New Roman"/>
            <w:b/>
            <w:noProof/>
            <w:sz w:val="24"/>
            <w:lang w:val="en-GB"/>
          </w:rPr>
          <w:t>ESG</w:t>
        </w:r>
        <w:r w:rsidRPr="00B81A76">
          <w:rPr>
            <w:rFonts w:ascii="Times New Roman" w:hAnsi="Times New Roman" w:cs="Times New Roman"/>
            <w:b/>
            <w:noProof/>
            <w:sz w:val="24"/>
            <w:lang w:val="en-GB"/>
          </w:rPr>
          <w:t xml:space="preserve"> risk</w:t>
        </w:r>
        <w:r>
          <w:rPr>
            <w:rFonts w:ascii="Times New Roman" w:hAnsi="Times New Roman" w:cs="Times New Roman"/>
            <w:b/>
            <w:noProof/>
            <w:sz w:val="24"/>
            <w:lang w:val="en-GB"/>
          </w:rPr>
          <w:t>s:</w:t>
        </w:r>
        <w:r w:rsidRPr="00E50FA4">
          <w:rPr>
            <w:rFonts w:ascii="Times New Roman" w:hAnsi="Times New Roman" w:cs="Times New Roman"/>
            <w:noProof/>
            <w:sz w:val="24"/>
            <w:lang w:val="en-GB"/>
          </w:rPr>
          <w:t xml:space="preserve"> Free format text boxes for disclosure of qualitative information in Annex XXXIX.</w:t>
        </w:r>
      </w:ins>
    </w:p>
    <w:p w14:paraId="6D76D6A6" w14:textId="6DC681BD" w:rsidR="007674A5" w:rsidRDefault="007674A5" w:rsidP="00D50147">
      <w:pPr>
        <w:pStyle w:val="NumPar2"/>
        <w:numPr>
          <w:ilvl w:val="0"/>
          <w:numId w:val="47"/>
        </w:numPr>
        <w:ind w:left="357" w:hanging="357"/>
        <w:rPr>
          <w:ins w:id="2641" w:author="Author"/>
          <w:noProof/>
        </w:rPr>
      </w:pPr>
      <w:ins w:id="2642" w:author="Author">
        <w:r w:rsidRPr="00E50FA4">
          <w:rPr>
            <w:noProof/>
          </w:rPr>
          <w:t xml:space="preserve">Institutions shall use the following instructions to complete </w:t>
        </w:r>
        <w:r>
          <w:rPr>
            <w:noProof/>
          </w:rPr>
          <w:t>‘</w:t>
        </w:r>
        <w:r w:rsidRPr="00B81A76">
          <w:rPr>
            <w:noProof/>
          </w:rPr>
          <w:t xml:space="preserve">Table 1: Qualitative information on </w:t>
        </w:r>
        <w:r>
          <w:rPr>
            <w:noProof/>
          </w:rPr>
          <w:t>ESG</w:t>
        </w:r>
        <w:r w:rsidRPr="00B81A76">
          <w:rPr>
            <w:noProof/>
          </w:rPr>
          <w:t xml:space="preserve"> risk</w:t>
        </w:r>
        <w:r>
          <w:rPr>
            <w:noProof/>
          </w:rPr>
          <w:t>s</w:t>
        </w:r>
        <w:r w:rsidRPr="00B81A76">
          <w:rPr>
            <w:noProof/>
          </w:rPr>
          <w:t xml:space="preserve">, </w:t>
        </w:r>
        <w:r>
          <w:rPr>
            <w:noProof/>
          </w:rPr>
          <w:t>’</w:t>
        </w:r>
        <w:r w:rsidRPr="00E50FA4">
          <w:rPr>
            <w:noProof/>
          </w:rPr>
          <w:t xml:space="preserve"> as set out in </w:t>
        </w:r>
        <w:r w:rsidRPr="00B40F61">
          <w:rPr>
            <w:noProof/>
          </w:rPr>
          <w:t>Implementing Regulation 24/XXXX</w:t>
        </w:r>
        <w:r w:rsidRPr="00E50FA4">
          <w:rPr>
            <w:noProof/>
          </w:rPr>
          <w:t xml:space="preserve"> to describe the integration of environmental</w:t>
        </w:r>
        <w:r>
          <w:rPr>
            <w:noProof/>
          </w:rPr>
          <w:t>, social and governance</w:t>
        </w:r>
        <w:r w:rsidRPr="00E50FA4">
          <w:rPr>
            <w:noProof/>
          </w:rPr>
          <w:t xml:space="preserve"> risks, including specific information on climate change risks and on other environmental risks, in their business strategy and processes, governance and risk management. This is for the purposes of Article 449a of Regulation (EU) No 575/2013, read in conjunction with Article 435 of that Regulation.</w:t>
        </w:r>
      </w:ins>
    </w:p>
    <w:p w14:paraId="3F9575BE" w14:textId="6F2C3582" w:rsidR="009304FD" w:rsidRPr="009304FD" w:rsidRDefault="009304FD" w:rsidP="009304FD">
      <w:pPr>
        <w:pStyle w:val="NumPar2"/>
        <w:numPr>
          <w:ilvl w:val="0"/>
          <w:numId w:val="47"/>
        </w:numPr>
        <w:ind w:left="357" w:hanging="357"/>
        <w:rPr>
          <w:ins w:id="2643" w:author="Author"/>
          <w:noProof/>
        </w:rPr>
      </w:pPr>
      <w:ins w:id="2644" w:author="Author">
        <w:r>
          <w:rPr>
            <w:noProof/>
          </w:rPr>
          <w:t>I</w:t>
        </w:r>
        <w:r w:rsidRPr="00C64DF1">
          <w:rPr>
            <w:noProof/>
          </w:rPr>
          <w:t xml:space="preserve">nstitutions shall disclose this </w:t>
        </w:r>
        <w:r>
          <w:rPr>
            <w:noProof/>
          </w:rPr>
          <w:t>table</w:t>
        </w:r>
        <w:r w:rsidRPr="00C64DF1">
          <w:rPr>
            <w:noProof/>
          </w:rPr>
          <w:t xml:space="preserve"> on an annual basis.</w:t>
        </w:r>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674A5" w:rsidRPr="00E50FA4" w14:paraId="6D130E21" w14:textId="77777777">
        <w:trPr>
          <w:trHeight w:val="90"/>
          <w:ins w:id="2645"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58EC7" w14:textId="77777777" w:rsidR="007674A5" w:rsidRPr="00E50FA4" w:rsidRDefault="007674A5">
            <w:pPr>
              <w:jc w:val="both"/>
              <w:rPr>
                <w:ins w:id="2646" w:author="Author"/>
                <w:rFonts w:ascii="Times New Roman" w:hAnsi="Times New Roman" w:cs="Times New Roman"/>
                <w:b/>
                <w:noProof/>
                <w:sz w:val="24"/>
                <w:lang w:val="en-GB"/>
              </w:rPr>
            </w:pPr>
            <w:ins w:id="2647" w:author="Author">
              <w:r w:rsidRPr="00E50FA4">
                <w:rPr>
                  <w:rFonts w:ascii="Times New Roman" w:hAnsi="Times New Roman" w:cs="Times New Roman"/>
                  <w:b/>
                  <w:noProof/>
                  <w:sz w:val="24"/>
                  <w:lang w:val="en-GB"/>
                </w:rPr>
                <w:t>Legal references and instructions</w:t>
              </w:r>
            </w:ins>
          </w:p>
        </w:tc>
      </w:tr>
      <w:tr w:rsidR="007674A5" w:rsidRPr="00E50FA4" w14:paraId="2FD201B7" w14:textId="77777777">
        <w:trPr>
          <w:trHeight w:val="238"/>
          <w:ins w:id="2648" w:author="Author"/>
        </w:trPr>
        <w:tc>
          <w:tcPr>
            <w:tcW w:w="1384" w:type="dxa"/>
            <w:shd w:val="clear" w:color="auto" w:fill="D9D9D9" w:themeFill="background1" w:themeFillShade="D9"/>
          </w:tcPr>
          <w:p w14:paraId="0F11FDC8" w14:textId="77777777" w:rsidR="007674A5" w:rsidRPr="00E50FA4" w:rsidRDefault="007674A5">
            <w:pPr>
              <w:autoSpaceDE w:val="0"/>
              <w:autoSpaceDN w:val="0"/>
              <w:adjustRightInd w:val="0"/>
              <w:jc w:val="both"/>
              <w:rPr>
                <w:ins w:id="2649" w:author="Author"/>
                <w:rFonts w:ascii="Times New Roman" w:hAnsi="Times New Roman" w:cs="Times New Roman"/>
                <w:b/>
                <w:noProof/>
                <w:sz w:val="24"/>
                <w:lang w:val="en-GB"/>
              </w:rPr>
            </w:pPr>
            <w:ins w:id="2650" w:author="Author">
              <w:r w:rsidRPr="00E50FA4">
                <w:rPr>
                  <w:rFonts w:ascii="Times New Roman" w:hAnsi="Times New Roman" w:cs="Times New Roman"/>
                  <w:b/>
                  <w:noProof/>
                  <w:sz w:val="24"/>
                  <w:lang w:val="en-GB"/>
                </w:rPr>
                <w:t>Row number</w:t>
              </w:r>
            </w:ins>
          </w:p>
        </w:tc>
        <w:tc>
          <w:tcPr>
            <w:tcW w:w="7655" w:type="dxa"/>
            <w:shd w:val="clear" w:color="auto" w:fill="D9D9D9" w:themeFill="background1" w:themeFillShade="D9"/>
          </w:tcPr>
          <w:p w14:paraId="40419A87" w14:textId="77777777" w:rsidR="007674A5" w:rsidRPr="00E50FA4" w:rsidRDefault="007674A5">
            <w:pPr>
              <w:autoSpaceDE w:val="0"/>
              <w:autoSpaceDN w:val="0"/>
              <w:adjustRightInd w:val="0"/>
              <w:jc w:val="both"/>
              <w:rPr>
                <w:ins w:id="2651" w:author="Author"/>
                <w:rFonts w:ascii="Times New Roman" w:hAnsi="Times New Roman" w:cs="Times New Roman"/>
                <w:noProof/>
                <w:color w:val="000000"/>
                <w:sz w:val="24"/>
                <w:lang w:val="en-GB"/>
              </w:rPr>
            </w:pPr>
            <w:ins w:id="2652" w:author="Author">
              <w:r w:rsidRPr="00E50FA4">
                <w:rPr>
                  <w:rFonts w:ascii="Times New Roman" w:hAnsi="Times New Roman" w:cs="Times New Roman"/>
                  <w:b/>
                  <w:noProof/>
                  <w:sz w:val="24"/>
                  <w:lang w:val="en-GB"/>
                </w:rPr>
                <w:t>Explanation</w:t>
              </w:r>
            </w:ins>
          </w:p>
        </w:tc>
      </w:tr>
      <w:tr w:rsidR="007674A5" w:rsidRPr="00E50FA4" w14:paraId="3B5C5006" w14:textId="77777777">
        <w:trPr>
          <w:trHeight w:val="423"/>
          <w:ins w:id="2653" w:author="Author"/>
        </w:trPr>
        <w:tc>
          <w:tcPr>
            <w:tcW w:w="1384" w:type="dxa"/>
            <w:shd w:val="clear" w:color="auto" w:fill="D9D9D9" w:themeFill="background1" w:themeFillShade="D9"/>
          </w:tcPr>
          <w:p w14:paraId="269886B3" w14:textId="297BDEB7" w:rsidR="007674A5" w:rsidRPr="00E50FA4" w:rsidRDefault="002C3AF1">
            <w:pPr>
              <w:pStyle w:val="Applicationdirecte"/>
              <w:spacing w:before="120"/>
              <w:rPr>
                <w:ins w:id="2654" w:author="Author"/>
                <w:noProof/>
              </w:rPr>
            </w:pPr>
            <w:ins w:id="2655" w:author="Author">
              <w:r>
                <w:rPr>
                  <w:noProof/>
                </w:rPr>
                <w:t>(a)</w:t>
              </w:r>
            </w:ins>
          </w:p>
        </w:tc>
        <w:tc>
          <w:tcPr>
            <w:tcW w:w="7655" w:type="dxa"/>
            <w:shd w:val="clear" w:color="auto" w:fill="D9D9D9" w:themeFill="background1" w:themeFillShade="D9"/>
          </w:tcPr>
          <w:p w14:paraId="447443DD" w14:textId="77777777" w:rsidR="007674A5" w:rsidRPr="00E50FA4" w:rsidRDefault="007674A5">
            <w:pPr>
              <w:autoSpaceDE w:val="0"/>
              <w:autoSpaceDN w:val="0"/>
              <w:adjustRightInd w:val="0"/>
              <w:jc w:val="both"/>
              <w:rPr>
                <w:ins w:id="2656" w:author="Author"/>
                <w:rFonts w:ascii="Times New Roman" w:hAnsi="Times New Roman" w:cs="Times New Roman"/>
                <w:b/>
                <w:noProof/>
                <w:sz w:val="24"/>
                <w:lang w:val="en-GB"/>
              </w:rPr>
            </w:pPr>
            <w:ins w:id="2657" w:author="Author">
              <w:r w:rsidRPr="00E50FA4">
                <w:rPr>
                  <w:rFonts w:ascii="Times New Roman" w:hAnsi="Times New Roman" w:cs="Times New Roman"/>
                  <w:b/>
                  <w:noProof/>
                  <w:sz w:val="24"/>
                  <w:lang w:val="en-GB"/>
                </w:rPr>
                <w:t>Business strategy and processes</w:t>
              </w:r>
            </w:ins>
          </w:p>
        </w:tc>
      </w:tr>
      <w:tr w:rsidR="007674A5" w:rsidRPr="00415B0B" w14:paraId="7E10E03F" w14:textId="77777777">
        <w:trPr>
          <w:trHeight w:val="990"/>
          <w:ins w:id="2658" w:author="Author"/>
        </w:trPr>
        <w:tc>
          <w:tcPr>
            <w:tcW w:w="1384" w:type="dxa"/>
          </w:tcPr>
          <w:p w14:paraId="5F76CEBE" w14:textId="71F0EABB" w:rsidR="007674A5" w:rsidRPr="00E50FA4" w:rsidRDefault="002C3AF1">
            <w:pPr>
              <w:pStyle w:val="Applicationdirecte"/>
              <w:spacing w:before="120"/>
              <w:rPr>
                <w:ins w:id="2659" w:author="Author"/>
                <w:noProof/>
              </w:rPr>
            </w:pPr>
            <w:ins w:id="2660" w:author="Author">
              <w:r>
                <w:rPr>
                  <w:noProof/>
                </w:rPr>
                <w:t>(i), (</w:t>
              </w:r>
              <w:r w:rsidR="004E5E26">
                <w:rPr>
                  <w:noProof/>
                </w:rPr>
                <w:t>ii)</w:t>
              </w:r>
            </w:ins>
          </w:p>
        </w:tc>
        <w:tc>
          <w:tcPr>
            <w:tcW w:w="7655" w:type="dxa"/>
          </w:tcPr>
          <w:p w14:paraId="7BBF89A8" w14:textId="4269EB4A" w:rsidR="007674A5" w:rsidRPr="00E50FA4" w:rsidRDefault="007674A5">
            <w:pPr>
              <w:spacing w:before="120" w:after="120"/>
              <w:jc w:val="both"/>
              <w:rPr>
                <w:ins w:id="2661" w:author="Author"/>
                <w:rFonts w:ascii="Times New Roman" w:hAnsi="Times New Roman" w:cs="Times New Roman"/>
                <w:noProof/>
                <w:sz w:val="24"/>
                <w:lang w:val="en-GB"/>
              </w:rPr>
            </w:pPr>
            <w:ins w:id="2662" w:author="Author">
              <w:r w:rsidRPr="5B1A6548">
                <w:rPr>
                  <w:rFonts w:ascii="Times New Roman" w:hAnsi="Times New Roman" w:cs="Times New Roman"/>
                  <w:noProof/>
                  <w:sz w:val="24"/>
                  <w:lang w:val="en-GB"/>
                </w:rPr>
                <w:t xml:space="preserve">In accordance with Article 449a of </w:t>
              </w:r>
              <w:r w:rsidRPr="5B1A6548">
                <w:rPr>
                  <w:rFonts w:ascii="Times New Roman" w:hAnsi="Times New Roman"/>
                  <w:noProof/>
                  <w:sz w:val="24"/>
                </w:rPr>
                <w:t>Regulation (EU) No 575/2013,</w:t>
              </w:r>
              <w:r w:rsidRPr="5B1A6548">
                <w:rPr>
                  <w:rFonts w:ascii="Times New Roman" w:hAnsi="Times New Roman" w:cs="Times New Roman"/>
                  <w:noProof/>
                  <w:sz w:val="24"/>
                  <w:lang w:val="en-GB"/>
                </w:rPr>
                <w:t xml:space="preserve"> in conjunction with Article 435 of that Regulation, institutions shall provide </w:t>
              </w:r>
              <w:r>
                <w:rPr>
                  <w:rFonts w:ascii="Times New Roman" w:hAnsi="Times New Roman" w:cs="Times New Roman"/>
                  <w:noProof/>
                  <w:sz w:val="24"/>
                  <w:lang w:val="en-GB"/>
                </w:rPr>
                <w:t xml:space="preserve">information how the identified </w:t>
              </w:r>
              <w:r w:rsidR="004E5E26">
                <w:rPr>
                  <w:rFonts w:ascii="Times New Roman" w:hAnsi="Times New Roman" w:cs="Times New Roman"/>
                  <w:noProof/>
                  <w:sz w:val="24"/>
                  <w:lang w:val="en-GB"/>
                </w:rPr>
                <w:t xml:space="preserve">environmental and social </w:t>
              </w:r>
              <w:r>
                <w:rPr>
                  <w:rFonts w:ascii="Times New Roman" w:hAnsi="Times New Roman" w:cs="Times New Roman"/>
                  <w:noProof/>
                  <w:sz w:val="24"/>
                  <w:lang w:val="en-GB"/>
                </w:rPr>
                <w:t>risks are integrated in their business strategy and processes.</w:t>
              </w:r>
            </w:ins>
          </w:p>
        </w:tc>
      </w:tr>
      <w:tr w:rsidR="007674A5" w:rsidRPr="00E50FA4" w14:paraId="57F2EFDE" w14:textId="77777777">
        <w:trPr>
          <w:trHeight w:val="547"/>
          <w:ins w:id="2663" w:author="Author"/>
        </w:trPr>
        <w:tc>
          <w:tcPr>
            <w:tcW w:w="1384" w:type="dxa"/>
            <w:shd w:val="clear" w:color="auto" w:fill="D9D9D9" w:themeFill="background1" w:themeFillShade="D9"/>
          </w:tcPr>
          <w:p w14:paraId="6877D894" w14:textId="140F4F95" w:rsidR="007674A5" w:rsidRPr="00A67CCF" w:rsidRDefault="009B5734">
            <w:pPr>
              <w:autoSpaceDE w:val="0"/>
              <w:autoSpaceDN w:val="0"/>
              <w:adjustRightInd w:val="0"/>
              <w:jc w:val="both"/>
              <w:rPr>
                <w:ins w:id="2664" w:author="Author"/>
                <w:rFonts w:ascii="Times New Roman" w:hAnsi="Times New Roman" w:cs="Times New Roman"/>
                <w:bCs/>
                <w:noProof/>
                <w:sz w:val="24"/>
                <w:lang w:val="en-GB"/>
              </w:rPr>
            </w:pPr>
            <w:ins w:id="2665" w:author="Author">
              <w:r w:rsidRPr="00A67CCF">
                <w:rPr>
                  <w:rFonts w:ascii="Times New Roman" w:hAnsi="Times New Roman" w:cs="Times New Roman"/>
                  <w:bCs/>
                  <w:noProof/>
                  <w:sz w:val="24"/>
                  <w:lang w:val="en-GB"/>
                </w:rPr>
                <w:t>(b)</w:t>
              </w:r>
            </w:ins>
          </w:p>
        </w:tc>
        <w:tc>
          <w:tcPr>
            <w:tcW w:w="7655" w:type="dxa"/>
            <w:shd w:val="clear" w:color="auto" w:fill="D9D9D9" w:themeFill="background1" w:themeFillShade="D9"/>
          </w:tcPr>
          <w:p w14:paraId="58BCA42B" w14:textId="77777777" w:rsidR="007674A5" w:rsidRPr="00E50FA4" w:rsidRDefault="007674A5">
            <w:pPr>
              <w:autoSpaceDE w:val="0"/>
              <w:autoSpaceDN w:val="0"/>
              <w:adjustRightInd w:val="0"/>
              <w:jc w:val="both"/>
              <w:rPr>
                <w:ins w:id="2666" w:author="Author"/>
                <w:rFonts w:ascii="Times New Roman" w:hAnsi="Times New Roman" w:cs="Times New Roman"/>
                <w:b/>
                <w:noProof/>
                <w:sz w:val="24"/>
                <w:lang w:val="en-GB"/>
              </w:rPr>
            </w:pPr>
            <w:ins w:id="2667" w:author="Author">
              <w:r w:rsidRPr="00E50FA4">
                <w:rPr>
                  <w:rFonts w:ascii="Times New Roman" w:hAnsi="Times New Roman" w:cs="Times New Roman"/>
                  <w:b/>
                  <w:noProof/>
                  <w:sz w:val="24"/>
                  <w:lang w:val="en-GB"/>
                </w:rPr>
                <w:t>Governance</w:t>
              </w:r>
            </w:ins>
          </w:p>
        </w:tc>
      </w:tr>
      <w:tr w:rsidR="007674A5" w:rsidRPr="003B6CD0" w14:paraId="0ADD75D9" w14:textId="77777777">
        <w:trPr>
          <w:trHeight w:val="316"/>
          <w:ins w:id="2668" w:author="Author"/>
        </w:trPr>
        <w:tc>
          <w:tcPr>
            <w:tcW w:w="1384" w:type="dxa"/>
          </w:tcPr>
          <w:p w14:paraId="1DE90738" w14:textId="383BF227" w:rsidR="007674A5" w:rsidRPr="00E50FA4" w:rsidRDefault="00E03830">
            <w:pPr>
              <w:autoSpaceDE w:val="0"/>
              <w:autoSpaceDN w:val="0"/>
              <w:adjustRightInd w:val="0"/>
              <w:jc w:val="both"/>
              <w:rPr>
                <w:ins w:id="2669" w:author="Author"/>
                <w:rFonts w:ascii="Times New Roman" w:eastAsia="Times New Roman" w:hAnsi="Times New Roman" w:cs="Times New Roman"/>
                <w:noProof/>
                <w:sz w:val="24"/>
                <w:lang w:val="en-GB"/>
              </w:rPr>
            </w:pPr>
            <w:ins w:id="2670" w:author="Author">
              <w:r>
                <w:rPr>
                  <w:noProof/>
                  <w:lang w:val="en-GB"/>
                </w:rPr>
                <w:t>(i), (ii), (iii)</w:t>
              </w:r>
            </w:ins>
          </w:p>
        </w:tc>
        <w:tc>
          <w:tcPr>
            <w:tcW w:w="7655" w:type="dxa"/>
          </w:tcPr>
          <w:p w14:paraId="550A654F" w14:textId="6EC5835A" w:rsidR="007674A5" w:rsidRPr="00E50FA4" w:rsidRDefault="007674A5">
            <w:pPr>
              <w:autoSpaceDE w:val="0"/>
              <w:autoSpaceDN w:val="0"/>
              <w:adjustRightInd w:val="0"/>
              <w:spacing w:before="120" w:after="120"/>
              <w:jc w:val="both"/>
              <w:rPr>
                <w:ins w:id="2671" w:author="Author"/>
                <w:rFonts w:ascii="Times New Roman" w:hAnsi="Times New Roman" w:cs="Times New Roman"/>
                <w:noProof/>
                <w:sz w:val="24"/>
                <w:lang w:val="en-GB"/>
              </w:rPr>
            </w:pPr>
            <w:ins w:id="2672" w:author="Autho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 of that Regulation, institutions shall </w:t>
              </w:r>
              <w:r>
                <w:rPr>
                  <w:rFonts w:ascii="Times New Roman" w:hAnsi="Times New Roman" w:cs="Times New Roman"/>
                  <w:noProof/>
                  <w:sz w:val="24"/>
                  <w:lang w:val="en-GB"/>
                </w:rPr>
                <w:t xml:space="preserve">provide information how the identified </w:t>
              </w:r>
              <w:r w:rsidR="00E03830">
                <w:rPr>
                  <w:rFonts w:ascii="Times New Roman" w:hAnsi="Times New Roman" w:cs="Times New Roman"/>
                  <w:noProof/>
                  <w:sz w:val="24"/>
                  <w:lang w:val="en-GB"/>
                </w:rPr>
                <w:t xml:space="preserve">environmental, </w:t>
              </w:r>
              <w:r w:rsidR="00D65097">
                <w:rPr>
                  <w:rFonts w:ascii="Times New Roman" w:hAnsi="Times New Roman" w:cs="Times New Roman"/>
                  <w:noProof/>
                  <w:sz w:val="24"/>
                  <w:lang w:val="en-GB"/>
                </w:rPr>
                <w:t>social and governance</w:t>
              </w:r>
              <w:r w:rsidR="00E03830">
                <w:rPr>
                  <w:rFonts w:ascii="Times New Roman" w:hAnsi="Times New Roman" w:cs="Times New Roman"/>
                  <w:noProof/>
                  <w:sz w:val="24"/>
                  <w:lang w:val="en-GB"/>
                </w:rPr>
                <w:t xml:space="preserve"> </w:t>
              </w:r>
              <w:r>
                <w:rPr>
                  <w:rFonts w:ascii="Times New Roman" w:hAnsi="Times New Roman" w:cs="Times New Roman"/>
                  <w:noProof/>
                  <w:sz w:val="24"/>
                  <w:lang w:val="en-GB"/>
                </w:rPr>
                <w:t>risks are integrated in their governance.</w:t>
              </w:r>
            </w:ins>
          </w:p>
        </w:tc>
      </w:tr>
      <w:tr w:rsidR="007674A5" w:rsidRPr="00E50FA4" w14:paraId="5B3ADA3E" w14:textId="77777777">
        <w:trPr>
          <w:trHeight w:val="723"/>
          <w:ins w:id="2673" w:author="Author"/>
        </w:trPr>
        <w:tc>
          <w:tcPr>
            <w:tcW w:w="1384" w:type="dxa"/>
            <w:shd w:val="clear" w:color="auto" w:fill="D9D9D9" w:themeFill="background1" w:themeFillShade="D9"/>
          </w:tcPr>
          <w:p w14:paraId="6CFEB9C1" w14:textId="615D9BF8" w:rsidR="007674A5" w:rsidRPr="00E50FA4" w:rsidRDefault="00D65097">
            <w:pPr>
              <w:autoSpaceDE w:val="0"/>
              <w:autoSpaceDN w:val="0"/>
              <w:adjustRightInd w:val="0"/>
              <w:jc w:val="both"/>
              <w:rPr>
                <w:ins w:id="2674" w:author="Author"/>
                <w:rFonts w:ascii="Times New Roman" w:hAnsi="Times New Roman" w:cs="Times New Roman"/>
                <w:noProof/>
                <w:sz w:val="24"/>
                <w:lang w:val="en-GB"/>
              </w:rPr>
            </w:pPr>
            <w:ins w:id="2675" w:author="Author">
              <w:r>
                <w:rPr>
                  <w:rFonts w:ascii="Times New Roman" w:hAnsi="Times New Roman" w:cs="Times New Roman"/>
                  <w:noProof/>
                  <w:sz w:val="24"/>
                  <w:lang w:val="en-GB"/>
                </w:rPr>
                <w:lastRenderedPageBreak/>
                <w:t>(c)</w:t>
              </w:r>
            </w:ins>
          </w:p>
        </w:tc>
        <w:tc>
          <w:tcPr>
            <w:tcW w:w="7655" w:type="dxa"/>
            <w:shd w:val="clear" w:color="auto" w:fill="D9D9D9" w:themeFill="background1" w:themeFillShade="D9"/>
          </w:tcPr>
          <w:p w14:paraId="03291C99" w14:textId="77777777" w:rsidR="007674A5" w:rsidRPr="00E50FA4" w:rsidRDefault="007674A5">
            <w:pPr>
              <w:autoSpaceDE w:val="0"/>
              <w:autoSpaceDN w:val="0"/>
              <w:adjustRightInd w:val="0"/>
              <w:jc w:val="both"/>
              <w:rPr>
                <w:ins w:id="2676" w:author="Author"/>
                <w:rFonts w:ascii="Times New Roman" w:hAnsi="Times New Roman" w:cs="Times New Roman"/>
                <w:b/>
                <w:noProof/>
                <w:sz w:val="24"/>
                <w:lang w:val="en-GB"/>
              </w:rPr>
            </w:pPr>
            <w:ins w:id="2677" w:author="Author">
              <w:r w:rsidRPr="00E50FA4">
                <w:rPr>
                  <w:rFonts w:ascii="Times New Roman" w:hAnsi="Times New Roman" w:cs="Times New Roman"/>
                  <w:b/>
                  <w:noProof/>
                  <w:sz w:val="24"/>
                  <w:lang w:val="en-GB"/>
                </w:rPr>
                <w:t>Risk management</w:t>
              </w:r>
            </w:ins>
          </w:p>
        </w:tc>
      </w:tr>
      <w:tr w:rsidR="007674A5" w:rsidRPr="00E50FA4" w14:paraId="223BCE66" w14:textId="77777777">
        <w:trPr>
          <w:trHeight w:val="316"/>
          <w:ins w:id="2678" w:author="Author"/>
        </w:trPr>
        <w:tc>
          <w:tcPr>
            <w:tcW w:w="1384" w:type="dxa"/>
          </w:tcPr>
          <w:p w14:paraId="7BD3735C" w14:textId="5280A4CD" w:rsidR="007674A5" w:rsidRPr="00E50FA4" w:rsidRDefault="00D65097">
            <w:pPr>
              <w:autoSpaceDE w:val="0"/>
              <w:autoSpaceDN w:val="0"/>
              <w:adjustRightInd w:val="0"/>
              <w:jc w:val="both"/>
              <w:rPr>
                <w:ins w:id="2679" w:author="Author"/>
                <w:rFonts w:ascii="Times New Roman" w:hAnsi="Times New Roman" w:cs="Times New Roman"/>
                <w:noProof/>
                <w:sz w:val="24"/>
                <w:lang w:val="en-GB"/>
              </w:rPr>
            </w:pPr>
            <w:ins w:id="2680" w:author="Author">
              <w:r>
                <w:rPr>
                  <w:noProof/>
                  <w:lang w:val="en-GB"/>
                </w:rPr>
                <w:t>(i), (ii), (iii)</w:t>
              </w:r>
            </w:ins>
          </w:p>
        </w:tc>
        <w:tc>
          <w:tcPr>
            <w:tcW w:w="7655" w:type="dxa"/>
          </w:tcPr>
          <w:p w14:paraId="0DCD90E1" w14:textId="2C3F1BD3" w:rsidR="007674A5" w:rsidRPr="00A02D3A" w:rsidRDefault="007674A5">
            <w:pPr>
              <w:autoSpaceDE w:val="0"/>
              <w:autoSpaceDN w:val="0"/>
              <w:adjustRightInd w:val="0"/>
              <w:spacing w:before="120" w:after="120"/>
              <w:jc w:val="both"/>
              <w:rPr>
                <w:ins w:id="2681" w:author="Author"/>
                <w:rFonts w:ascii="Times New Roman" w:hAnsi="Times New Roman" w:cs="Times New Roman"/>
                <w:noProof/>
                <w:sz w:val="24"/>
                <w:lang w:val="en-GB"/>
              </w:rPr>
            </w:pPr>
            <w:ins w:id="2682" w:author="Autho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 of that Regulation, institutions shall </w:t>
              </w:r>
              <w:r>
                <w:rPr>
                  <w:rFonts w:ascii="Times New Roman" w:hAnsi="Times New Roman" w:cs="Times New Roman"/>
                  <w:noProof/>
                  <w:sz w:val="24"/>
                  <w:lang w:val="en-GB"/>
                </w:rPr>
                <w:t xml:space="preserve">provide information how the identified </w:t>
              </w:r>
              <w:r w:rsidR="00D65097">
                <w:rPr>
                  <w:rFonts w:ascii="Times New Roman" w:hAnsi="Times New Roman" w:cs="Times New Roman"/>
                  <w:noProof/>
                  <w:sz w:val="24"/>
                  <w:lang w:val="en-GB"/>
                </w:rPr>
                <w:t xml:space="preserve">environmental, social and </w:t>
              </w:r>
              <w:r w:rsidR="00FD28EF">
                <w:rPr>
                  <w:rFonts w:ascii="Times New Roman" w:hAnsi="Times New Roman" w:cs="Times New Roman"/>
                  <w:noProof/>
                  <w:sz w:val="24"/>
                  <w:lang w:val="en-GB"/>
                </w:rPr>
                <w:t>governance</w:t>
              </w:r>
              <w:r w:rsidR="00D65097">
                <w:rPr>
                  <w:rFonts w:ascii="Times New Roman" w:hAnsi="Times New Roman" w:cs="Times New Roman"/>
                  <w:noProof/>
                  <w:sz w:val="24"/>
                  <w:lang w:val="en-GB"/>
                </w:rPr>
                <w:t xml:space="preserve"> </w:t>
              </w:r>
              <w:r>
                <w:rPr>
                  <w:rFonts w:ascii="Times New Roman" w:hAnsi="Times New Roman" w:cs="Times New Roman"/>
                  <w:noProof/>
                  <w:sz w:val="24"/>
                  <w:lang w:val="en-GB"/>
                </w:rPr>
                <w:t>risks are integrated in their risk management.</w:t>
              </w:r>
            </w:ins>
          </w:p>
        </w:tc>
      </w:tr>
    </w:tbl>
    <w:p w14:paraId="66A585EF" w14:textId="77777777" w:rsidR="007674A5" w:rsidRPr="00E50FA4" w:rsidRDefault="007674A5" w:rsidP="007674A5">
      <w:pPr>
        <w:jc w:val="both"/>
        <w:rPr>
          <w:ins w:id="2683" w:author="Author"/>
          <w:rFonts w:ascii="Times New Roman" w:hAnsi="Times New Roman" w:cs="Times New Roman"/>
          <w:b/>
          <w:noProof/>
          <w:sz w:val="24"/>
          <w:lang w:val="en-GB"/>
        </w:rPr>
      </w:pPr>
    </w:p>
    <w:p w14:paraId="770FFCDC" w14:textId="77777777" w:rsidR="007674A5" w:rsidRPr="00E50FA4" w:rsidRDefault="007674A5" w:rsidP="007674A5">
      <w:pPr>
        <w:rPr>
          <w:ins w:id="2684" w:author="Author"/>
          <w:rFonts w:ascii="Times New Roman" w:hAnsi="Times New Roman" w:cs="Times New Roman"/>
          <w:b/>
          <w:noProof/>
          <w:sz w:val="24"/>
          <w:lang w:val="en-GB"/>
        </w:rPr>
      </w:pPr>
      <w:ins w:id="2685" w:author="Author">
        <w:r w:rsidRPr="00E50FA4">
          <w:rPr>
            <w:rFonts w:ascii="Times New Roman" w:hAnsi="Times New Roman" w:cs="Times New Roman"/>
            <w:b/>
            <w:noProof/>
            <w:sz w:val="24"/>
            <w:lang w:val="en-GB"/>
          </w:rPr>
          <w:br w:type="page"/>
        </w:r>
      </w:ins>
    </w:p>
    <w:p w14:paraId="3B64785C" w14:textId="77777777" w:rsidR="007674A5" w:rsidRDefault="007674A5" w:rsidP="007674A5">
      <w:pPr>
        <w:jc w:val="both"/>
        <w:rPr>
          <w:ins w:id="2686" w:author="Author"/>
          <w:rFonts w:ascii="Times New Roman" w:hAnsi="Times New Roman" w:cs="Times New Roman"/>
          <w:noProof/>
          <w:sz w:val="24"/>
          <w:lang w:val="en-GB"/>
        </w:rPr>
      </w:pPr>
      <w:ins w:id="2687" w:author="Author">
        <w:r>
          <w:rPr>
            <w:rFonts w:ascii="Times New Roman" w:hAnsi="Times New Roman" w:cs="Times New Roman"/>
            <w:b/>
            <w:noProof/>
            <w:sz w:val="24"/>
            <w:lang w:val="en-GB"/>
          </w:rPr>
          <w:lastRenderedPageBreak/>
          <w:t xml:space="preserve">Template 1A: </w:t>
        </w:r>
        <w:r w:rsidRPr="002B426E">
          <w:rPr>
            <w:rFonts w:ascii="Times New Roman" w:hAnsi="Times New Roman" w:cs="Times New Roman"/>
            <w:b/>
            <w:noProof/>
            <w:sz w:val="24"/>
            <w:lang w:val="en-GB"/>
          </w:rPr>
          <w:t>Simplified ESG information for SNCI and Other non-listed institutions covering both transition and physical risk</w:t>
        </w:r>
        <w:r>
          <w:rPr>
            <w:rFonts w:ascii="Times New Roman" w:hAnsi="Times New Roman" w:cs="Times New Roman"/>
            <w:b/>
            <w:noProof/>
            <w:sz w:val="24"/>
            <w:lang w:val="en-GB"/>
          </w:rPr>
          <w:t xml:space="preserve">. </w:t>
        </w:r>
        <w:r w:rsidRPr="00E50FA4">
          <w:rPr>
            <w:rFonts w:ascii="Times New Roman" w:hAnsi="Times New Roman" w:cs="Times New Roman"/>
            <w:noProof/>
            <w:sz w:val="24"/>
            <w:lang w:val="en-GB"/>
          </w:rPr>
          <w:t>Fixed format.</w:t>
        </w:r>
      </w:ins>
    </w:p>
    <w:p w14:paraId="186A45C1" w14:textId="77777777" w:rsidR="007674A5" w:rsidRDefault="007674A5" w:rsidP="007674A5">
      <w:pPr>
        <w:jc w:val="both"/>
        <w:rPr>
          <w:ins w:id="2688" w:author="Author"/>
          <w:rFonts w:ascii="Times New Roman" w:hAnsi="Times New Roman" w:cs="Times New Roman"/>
          <w:noProof/>
          <w:sz w:val="24"/>
          <w:lang w:val="en-GB"/>
        </w:rPr>
      </w:pPr>
    </w:p>
    <w:p w14:paraId="4002B8E8" w14:textId="77777777" w:rsidR="007674A5" w:rsidRDefault="007674A5" w:rsidP="00D50147">
      <w:pPr>
        <w:pStyle w:val="ListParagraph"/>
        <w:numPr>
          <w:ilvl w:val="0"/>
          <w:numId w:val="44"/>
        </w:numPr>
        <w:spacing w:before="120" w:after="120"/>
        <w:ind w:left="714" w:hanging="357"/>
        <w:jc w:val="both"/>
        <w:rPr>
          <w:ins w:id="2689" w:author="Author"/>
          <w:rFonts w:ascii="Times New Roman" w:hAnsi="Times New Roman"/>
          <w:noProof/>
          <w:sz w:val="24"/>
        </w:rPr>
      </w:pPr>
      <w:ins w:id="2690" w:author="Author">
        <w:r w:rsidRPr="000F3AF1">
          <w:rPr>
            <w:rFonts w:ascii="Times New Roman" w:hAnsi="Times New Roman"/>
            <w:noProof/>
            <w:sz w:val="24"/>
          </w:rPr>
          <w:t>For the purposes of Article 449a of Regulation (EU) No 575/2013, i</w:t>
        </w:r>
        <w:r w:rsidRPr="00AB608C">
          <w:rPr>
            <w:rFonts w:ascii="Times New Roman" w:hAnsi="Times New Roman"/>
            <w:noProof/>
            <w:sz w:val="24"/>
          </w:rPr>
          <w:t xml:space="preserve">nstitutions shall </w:t>
        </w:r>
        <w:r w:rsidRPr="00AB608C">
          <w:rPr>
            <w:rFonts w:ascii="Times New Roman" w:hAnsi="Times New Roman"/>
            <w:noProof/>
            <w:color w:val="000000"/>
            <w:sz w:val="24"/>
          </w:rPr>
          <w:t xml:space="preserve">use the following instructions </w:t>
        </w:r>
        <w:r w:rsidRPr="000F3AF1">
          <w:rPr>
            <w:rFonts w:ascii="Times New Roman" w:hAnsi="Times New Roman"/>
            <w:noProof/>
            <w:color w:val="000000"/>
            <w:sz w:val="24"/>
          </w:rPr>
          <w:t>when</w:t>
        </w:r>
        <w:r w:rsidRPr="00AB608C">
          <w:rPr>
            <w:rFonts w:ascii="Times New Roman" w:hAnsi="Times New Roman"/>
            <w:noProof/>
            <w:color w:val="000000"/>
            <w:sz w:val="24"/>
          </w:rPr>
          <w:t xml:space="preserve"> complete ‘Template 1A: Simplified ESG information for SNCI and Other non-listed institutions covering both transition and physical risk’  </w:t>
        </w:r>
        <w:r w:rsidRPr="00AB608C">
          <w:rPr>
            <w:rFonts w:ascii="Times New Roman" w:hAnsi="Times New Roman"/>
            <w:noProof/>
            <w:sz w:val="24"/>
          </w:rPr>
          <w:t>set out in Implementing Regulation 24/XXXX</w:t>
        </w:r>
        <w:r w:rsidRPr="00AB608C" w:rsidDel="002A5587">
          <w:rPr>
            <w:rFonts w:ascii="Times New Roman" w:hAnsi="Times New Roman"/>
            <w:noProof/>
            <w:sz w:val="24"/>
          </w:rPr>
          <w:t xml:space="preserve"> </w:t>
        </w:r>
        <w:r w:rsidRPr="00AB608C">
          <w:rPr>
            <w:rFonts w:ascii="Times New Roman" w:hAnsi="Times New Roman"/>
            <w:noProof/>
            <w:sz w:val="24"/>
          </w:rPr>
          <w:t xml:space="preserve"> to provide information on the exposures that are more prone to the risks that institutions may face from the transition to a low-carbon and climate resilient economy, with a breakdown of geographical regions </w:t>
        </w:r>
        <w:r w:rsidRPr="000F3AF1">
          <w:rPr>
            <w:rFonts w:ascii="Times New Roman" w:hAnsi="Times New Roman"/>
            <w:noProof/>
            <w:sz w:val="24"/>
          </w:rPr>
          <w:t xml:space="preserve">depending on the </w:t>
        </w:r>
        <w:r w:rsidRPr="00AB608C">
          <w:rPr>
            <w:rFonts w:ascii="Times New Roman" w:hAnsi="Times New Roman"/>
            <w:noProof/>
            <w:sz w:val="24"/>
          </w:rPr>
          <w:t>exposures</w:t>
        </w:r>
        <w:r w:rsidRPr="000F3AF1">
          <w:rPr>
            <w:rFonts w:ascii="Times New Roman" w:hAnsi="Times New Roman"/>
            <w:noProof/>
            <w:sz w:val="24"/>
          </w:rPr>
          <w:t>`</w:t>
        </w:r>
        <w:r w:rsidRPr="00AB608C">
          <w:rPr>
            <w:rFonts w:ascii="Times New Roman" w:hAnsi="Times New Roman"/>
            <w:noProof/>
            <w:sz w:val="24"/>
          </w:rPr>
          <w:t xml:space="preserve"> sensitive</w:t>
        </w:r>
        <w:r w:rsidRPr="000F3AF1">
          <w:rPr>
            <w:rFonts w:ascii="Times New Roman" w:hAnsi="Times New Roman"/>
            <w:noProof/>
            <w:sz w:val="24"/>
          </w:rPr>
          <w:t>ness</w:t>
        </w:r>
        <w:r w:rsidRPr="00AB608C">
          <w:rPr>
            <w:rFonts w:ascii="Times New Roman" w:hAnsi="Times New Roman"/>
            <w:noProof/>
            <w:sz w:val="24"/>
          </w:rPr>
          <w:t xml:space="preserve"> to the impact from climate change physical events.</w:t>
        </w:r>
      </w:ins>
    </w:p>
    <w:p w14:paraId="437C742C" w14:textId="77777777" w:rsidR="007674A5" w:rsidRPr="00E50FA4" w:rsidRDefault="007674A5" w:rsidP="00D50147">
      <w:pPr>
        <w:pStyle w:val="ListParagraph"/>
        <w:numPr>
          <w:ilvl w:val="0"/>
          <w:numId w:val="44"/>
        </w:numPr>
        <w:spacing w:before="120" w:after="120"/>
        <w:ind w:left="714" w:hanging="357"/>
        <w:jc w:val="both"/>
        <w:rPr>
          <w:ins w:id="2691" w:author="Author"/>
          <w:rFonts w:ascii="Times New Roman" w:hAnsi="Times New Roman"/>
          <w:noProof/>
          <w:sz w:val="24"/>
        </w:rPr>
      </w:pPr>
      <w:ins w:id="2692" w:author="Author">
        <w:r w:rsidRPr="00E50FA4">
          <w:rPr>
            <w:rFonts w:ascii="Times New Roman" w:hAnsi="Times New Roman"/>
            <w:noProof/>
            <w:sz w:val="24"/>
          </w:rPr>
          <w:t>Institutions shall include in the narrative accompanying the template, explanations on the information disclosed and the changes compared to previous disclosure periods, as well as any implications that those exposures may have in terms of credit, market, operational, reputational and liquidity risks for the institutions.</w:t>
        </w:r>
      </w:ins>
    </w:p>
    <w:p w14:paraId="1881984C" w14:textId="6083DA80" w:rsidR="007674A5" w:rsidRPr="00AB608C" w:rsidRDefault="007674A5" w:rsidP="00D50147">
      <w:pPr>
        <w:pStyle w:val="ListParagraph"/>
        <w:numPr>
          <w:ilvl w:val="0"/>
          <w:numId w:val="44"/>
        </w:numPr>
        <w:spacing w:before="120" w:after="120"/>
        <w:ind w:left="714" w:hanging="357"/>
        <w:jc w:val="both"/>
        <w:rPr>
          <w:ins w:id="2693" w:author="Author"/>
          <w:rFonts w:ascii="Times New Roman" w:hAnsi="Times New Roman"/>
          <w:noProof/>
          <w:sz w:val="24"/>
        </w:rPr>
      </w:pPr>
      <w:ins w:id="2694" w:author="Author">
        <w:r w:rsidRPr="00E50FA4">
          <w:rPr>
            <w:rFonts w:ascii="Times New Roman" w:hAnsi="Times New Roman"/>
            <w:noProof/>
            <w:sz w:val="24"/>
          </w:rPr>
          <w:t>Institutions shall include in the rows of the template the breakdown of the gross carrying amount of loans and advances, debt securities and equity instruments to non-financial corporations, other than those held for trading, by sector of economic activities using the Nomenclature of Economic Activities (NACE) codes, laid down in Regulation (EC) No 1893/2006 of the European Parliament and of the Council</w:t>
        </w:r>
        <w:r w:rsidRPr="00AB608C">
          <w:t>*</w:t>
        </w:r>
        <w:r w:rsidRPr="00AB608C" w:rsidDel="009278BA">
          <w:rPr>
            <w:rFonts w:ascii="Times New Roman" w:hAnsi="Times New Roman"/>
            <w:noProof/>
            <w:sz w:val="24"/>
          </w:rPr>
          <w:t>11</w:t>
        </w:r>
        <w:r w:rsidRPr="00E50FA4">
          <w:rPr>
            <w:rFonts w:ascii="Times New Roman" w:hAnsi="Times New Roman"/>
            <w:noProof/>
            <w:sz w:val="24"/>
          </w:rPr>
          <w:t xml:space="preserve">, based on the principal activity of the counterparty. They shall include the gross carrying amount of exposures towards sectors that highly contribute to climate change. In particular, reference is made to the sectors listed in Sections A to H and Section </w:t>
        </w:r>
        <w:r>
          <w:rPr>
            <w:rFonts w:ascii="Times New Roman" w:hAnsi="Times New Roman"/>
            <w:noProof/>
            <w:sz w:val="24"/>
          </w:rPr>
          <w:t>M</w:t>
        </w:r>
        <w:r w:rsidRPr="00E50FA4">
          <w:rPr>
            <w:rFonts w:ascii="Times New Roman" w:hAnsi="Times New Roman"/>
            <w:noProof/>
            <w:sz w:val="24"/>
          </w:rPr>
          <w:t xml:space="preserve"> of Annex  to</w:t>
        </w:r>
        <w:r>
          <w:rPr>
            <w:rFonts w:ascii="Times New Roman" w:hAnsi="Times New Roman"/>
            <w:noProof/>
            <w:sz w:val="24"/>
          </w:rPr>
          <w:t xml:space="preserve"> </w:t>
        </w:r>
        <w:r w:rsidRPr="00787542">
          <w:rPr>
            <w:rFonts w:ascii="Times New Roman" w:hAnsi="Times New Roman"/>
            <w:noProof/>
            <w:sz w:val="24"/>
          </w:rPr>
          <w:t>COMMISSION DELEGATED REGULATION (EU) 2023/137</w:t>
        </w:r>
        <w:r w:rsidRPr="00AB608C">
          <w:rPr>
            <w:rFonts w:ascii="Times New Roman" w:hAnsi="Times New Roman"/>
            <w:sz w:val="24"/>
          </w:rPr>
          <w:footnoteReference w:id="9"/>
        </w:r>
        <w:r w:rsidRPr="00E50FA4">
          <w:rPr>
            <w:rFonts w:ascii="Times New Roman" w:hAnsi="Times New Roman"/>
            <w:noProof/>
            <w:sz w:val="24"/>
          </w:rPr>
          <w:t>,</w:t>
        </w:r>
        <w:r w:rsidR="001C186F">
          <w:rPr>
            <w:rFonts w:ascii="Times New Roman" w:hAnsi="Times New Roman"/>
            <w:noProof/>
            <w:sz w:val="24"/>
          </w:rPr>
          <w:t xml:space="preserve"> within those Sections B to D and G defined as fossil fuel sectors by Article 4 (153) of CRR,</w:t>
        </w:r>
        <w:r w:rsidRPr="00E50FA4">
          <w:rPr>
            <w:rFonts w:ascii="Times New Roman" w:hAnsi="Times New Roman"/>
            <w:noProof/>
            <w:sz w:val="24"/>
          </w:rPr>
          <w:t xml:space="preserve"> which include the oil, gas, mining and transportation sectors, as sectors that highly contribute to climate change, as specified in Recital 6 of </w:t>
        </w:r>
        <w:r w:rsidRPr="00AB608C">
          <w:rPr>
            <w:rFonts w:ascii="Times New Roman" w:hAnsi="Times New Roman"/>
            <w:noProof/>
            <w:sz w:val="24"/>
          </w:rPr>
          <w:t>Commission Delegated Regulation (EU) 2020/1818*12; and a subtotal of exposures towards “other sectors” not mentioned in that Recital.</w:t>
        </w:r>
      </w:ins>
    </w:p>
    <w:p w14:paraId="3EBC6D0F" w14:textId="77777777" w:rsidR="007674A5" w:rsidRDefault="007674A5" w:rsidP="00D50147">
      <w:pPr>
        <w:pStyle w:val="ListParagraph"/>
        <w:numPr>
          <w:ilvl w:val="0"/>
          <w:numId w:val="44"/>
        </w:numPr>
        <w:spacing w:before="120" w:after="120"/>
        <w:ind w:left="714" w:hanging="357"/>
        <w:jc w:val="both"/>
        <w:rPr>
          <w:ins w:id="2696" w:author="Author"/>
          <w:rFonts w:ascii="Times New Roman" w:hAnsi="Times New Roman"/>
          <w:noProof/>
          <w:sz w:val="24"/>
        </w:rPr>
      </w:pPr>
      <w:ins w:id="2697" w:author="Author">
        <w:r w:rsidRPr="00E50FA4">
          <w:rPr>
            <w:rFonts w:ascii="Times New Roman" w:hAnsi="Times New Roman"/>
            <w:noProof/>
            <w:sz w:val="24"/>
          </w:rPr>
          <w:t xml:space="preserve">For the identification of geographies prone to specific climate-related </w:t>
        </w:r>
        <w:r>
          <w:rPr>
            <w:rFonts w:ascii="Times New Roman" w:hAnsi="Times New Roman"/>
            <w:noProof/>
            <w:sz w:val="24"/>
          </w:rPr>
          <w:t>physical risk events</w:t>
        </w:r>
        <w:r w:rsidRPr="00E50FA4">
          <w:rPr>
            <w:rFonts w:ascii="Times New Roman" w:hAnsi="Times New Roman"/>
            <w:noProof/>
            <w:sz w:val="24"/>
          </w:rPr>
          <w:t xml:space="preserve">, institutions shall use dedicated portals and databases. To obtain information on the characteristics of locations sensitive to climate-change events, institutions may use the data offered by Union bodies and by national government authorities including meteorological, environmental, statistical agencies or geoscience organisations. Examples of </w:t>
        </w:r>
        <w:r>
          <w:rPr>
            <w:rFonts w:ascii="Times New Roman" w:hAnsi="Times New Roman"/>
            <w:noProof/>
            <w:sz w:val="24"/>
          </w:rPr>
          <w:t xml:space="preserve">public </w:t>
        </w:r>
        <w:r w:rsidRPr="00E50FA4">
          <w:rPr>
            <w:rFonts w:ascii="Times New Roman" w:hAnsi="Times New Roman"/>
            <w:noProof/>
            <w:sz w:val="24"/>
          </w:rPr>
          <w:t>data sources to identify geographical areas subject to climate change related</w:t>
        </w:r>
        <w:r>
          <w:rPr>
            <w:rFonts w:ascii="Times New Roman" w:hAnsi="Times New Roman"/>
            <w:noProof/>
            <w:sz w:val="24"/>
          </w:rPr>
          <w:t xml:space="preserve">  </w:t>
        </w:r>
        <w:r w:rsidRPr="00E50FA4">
          <w:rPr>
            <w:rFonts w:ascii="Times New Roman" w:hAnsi="Times New Roman"/>
            <w:noProof/>
            <w:sz w:val="24"/>
          </w:rPr>
          <w:t>include</w:t>
        </w:r>
        <w:r w:rsidRPr="00AB608C">
          <w:rPr>
            <w:rFonts w:ascii="Times New Roman" w:hAnsi="Times New Roman"/>
            <w:noProof/>
            <w:sz w:val="24"/>
          </w:rPr>
          <w:t>*20</w:t>
        </w:r>
        <w:r w:rsidRPr="00E50FA4">
          <w:rPr>
            <w:rFonts w:ascii="Times New Roman" w:hAnsi="Times New Roman"/>
            <w:noProof/>
            <w:sz w:val="24"/>
          </w:rPr>
          <w:t xml:space="preserve">: </w:t>
        </w:r>
      </w:ins>
    </w:p>
    <w:p w14:paraId="5DB09CEF" w14:textId="77777777" w:rsidR="007674A5" w:rsidRPr="004700A1" w:rsidRDefault="007674A5" w:rsidP="007674A5">
      <w:pPr>
        <w:pStyle w:val="ListParagraph"/>
        <w:numPr>
          <w:ilvl w:val="1"/>
          <w:numId w:val="20"/>
        </w:numPr>
        <w:tabs>
          <w:tab w:val="left" w:pos="567"/>
        </w:tabs>
        <w:spacing w:before="120" w:after="120"/>
        <w:jc w:val="both"/>
        <w:rPr>
          <w:ins w:id="2698" w:author="Author"/>
          <w:rFonts w:ascii="Times New Roman" w:hAnsi="Times New Roman"/>
          <w:noProof/>
          <w:sz w:val="24"/>
        </w:rPr>
      </w:pPr>
      <w:ins w:id="2699" w:author="Author">
        <w:r w:rsidRPr="004700A1">
          <w:rPr>
            <w:rFonts w:ascii="Times New Roman" w:hAnsi="Times New Roman"/>
            <w:sz w:val="24"/>
            <w:szCs w:val="24"/>
          </w:rPr>
          <w:t>The DRMKC Risk Data Hub</w:t>
        </w:r>
        <w:r w:rsidRPr="004700A1">
          <w:rPr>
            <w:rStyle w:val="FootnoteReference"/>
          </w:rPr>
          <w:footnoteReference w:id="10"/>
        </w:r>
        <w:r w:rsidRPr="004700A1">
          <w:rPr>
            <w:rFonts w:ascii="Times New Roman" w:hAnsi="Times New Roman"/>
            <w:sz w:val="24"/>
            <w:szCs w:val="24"/>
          </w:rPr>
          <w:t xml:space="preserve"> (The Risk Data Hub (RDH) of the Disaster Risk Management Knowledge Centre (DRMKC)  (currently: windstorms, coastal &amp; river flooding, wildfire, landslides, subsidence, earthquakes, tsunamis. </w:t>
        </w:r>
      </w:ins>
    </w:p>
    <w:p w14:paraId="5B815769" w14:textId="77777777" w:rsidR="007674A5" w:rsidRDefault="007674A5" w:rsidP="007674A5">
      <w:pPr>
        <w:pStyle w:val="ListParagraph"/>
        <w:numPr>
          <w:ilvl w:val="1"/>
          <w:numId w:val="20"/>
        </w:numPr>
        <w:tabs>
          <w:tab w:val="left" w:pos="567"/>
        </w:tabs>
        <w:spacing w:before="120" w:after="120"/>
        <w:jc w:val="both"/>
        <w:rPr>
          <w:ins w:id="2701" w:author="Author"/>
          <w:rFonts w:ascii="Times New Roman" w:hAnsi="Times New Roman"/>
          <w:noProof/>
          <w:sz w:val="24"/>
        </w:rPr>
      </w:pPr>
      <w:ins w:id="2702" w:author="Author">
        <w:r>
          <w:fldChar w:fldCharType="begin"/>
        </w:r>
        <w:r>
          <w:instrText>HYPERLINK "https://interactive-atlas.ipcc.ch/regional-information"</w:instrText>
        </w:r>
        <w:r>
          <w:fldChar w:fldCharType="separate"/>
        </w:r>
        <w:r w:rsidRPr="004700A1">
          <w:rPr>
            <w:rStyle w:val="Hyperlink"/>
            <w:rFonts w:ascii="Times New Roman" w:hAnsi="Times New Roman"/>
            <w:noProof/>
            <w:color w:val="auto"/>
            <w:sz w:val="24"/>
            <w:lang w:val="en-US"/>
          </w:rPr>
          <w:t>IPCC Interactive Atlas</w:t>
        </w:r>
        <w:r>
          <w:fldChar w:fldCharType="end"/>
        </w:r>
        <w:r w:rsidRPr="004700A1">
          <w:rPr>
            <w:rFonts w:ascii="Times New Roman" w:hAnsi="Times New Roman"/>
            <w:noProof/>
            <w:sz w:val="24"/>
          </w:rPr>
          <w:t xml:space="preserve"> (mainly </w:t>
        </w:r>
        <w:r>
          <w:rPr>
            <w:rFonts w:ascii="Times New Roman" w:hAnsi="Times New Roman"/>
            <w:noProof/>
            <w:sz w:val="24"/>
          </w:rPr>
          <w:t>temperture and precepitation-related metrics)</w:t>
        </w:r>
      </w:ins>
    </w:p>
    <w:p w14:paraId="0C034824" w14:textId="77777777" w:rsidR="007674A5" w:rsidRDefault="007674A5" w:rsidP="007674A5">
      <w:pPr>
        <w:pStyle w:val="ListParagraph"/>
        <w:numPr>
          <w:ilvl w:val="1"/>
          <w:numId w:val="20"/>
        </w:numPr>
        <w:tabs>
          <w:tab w:val="left" w:pos="567"/>
        </w:tabs>
        <w:spacing w:before="120" w:after="120"/>
        <w:jc w:val="both"/>
        <w:rPr>
          <w:ins w:id="2703" w:author="Author"/>
          <w:rFonts w:ascii="Times New Roman" w:hAnsi="Times New Roman"/>
          <w:noProof/>
          <w:sz w:val="24"/>
        </w:rPr>
      </w:pPr>
      <w:ins w:id="2704" w:author="Author">
        <w:r>
          <w:rPr>
            <w:rFonts w:ascii="Times New Roman" w:hAnsi="Times New Roman"/>
            <w:noProof/>
            <w:sz w:val="24"/>
          </w:rPr>
          <w:lastRenderedPageBreak/>
          <w:t>Copernicus (wide range of physical hazards based on multiple climate models, such as. windstorms, fire weather index)</w:t>
        </w:r>
      </w:ins>
    </w:p>
    <w:p w14:paraId="74F33D41" w14:textId="77777777" w:rsidR="007674A5" w:rsidRPr="00AD309F" w:rsidRDefault="007674A5" w:rsidP="007674A5">
      <w:pPr>
        <w:pStyle w:val="ListParagraph"/>
        <w:numPr>
          <w:ilvl w:val="1"/>
          <w:numId w:val="20"/>
        </w:numPr>
        <w:tabs>
          <w:tab w:val="left" w:pos="567"/>
        </w:tabs>
        <w:spacing w:before="120" w:after="120"/>
        <w:jc w:val="both"/>
        <w:rPr>
          <w:ins w:id="2705" w:author="Author"/>
          <w:rFonts w:ascii="Times New Roman" w:hAnsi="Times New Roman"/>
          <w:noProof/>
          <w:sz w:val="24"/>
        </w:rPr>
      </w:pPr>
      <w:ins w:id="2706" w:author="Author">
        <w:r w:rsidRPr="00E50FA4">
          <w:rPr>
            <w:rFonts w:ascii="Times New Roman" w:hAnsi="Times New Roman"/>
            <w:noProof/>
            <w:sz w:val="24"/>
          </w:rPr>
          <w:t xml:space="preserve">WRI - Aqueduct Water Risk Atlas (flood, coastal flood, water scarcity and stress) </w:t>
        </w:r>
      </w:ins>
    </w:p>
    <w:p w14:paraId="3281DEF3" w14:textId="77777777" w:rsidR="007674A5" w:rsidRDefault="007674A5" w:rsidP="007674A5">
      <w:pPr>
        <w:pStyle w:val="ListParagraph"/>
        <w:numPr>
          <w:ilvl w:val="1"/>
          <w:numId w:val="20"/>
        </w:numPr>
        <w:tabs>
          <w:tab w:val="left" w:pos="567"/>
        </w:tabs>
        <w:spacing w:before="120" w:after="120"/>
        <w:jc w:val="both"/>
        <w:rPr>
          <w:ins w:id="2707" w:author="Author"/>
          <w:rFonts w:ascii="Times New Roman" w:hAnsi="Times New Roman"/>
          <w:noProof/>
          <w:sz w:val="24"/>
        </w:rPr>
      </w:pPr>
      <w:ins w:id="2708" w:author="Author">
        <w:r w:rsidRPr="00E50FA4">
          <w:rPr>
            <w:rFonts w:ascii="Times New Roman" w:hAnsi="Times New Roman"/>
            <w:noProof/>
            <w:sz w:val="24"/>
          </w:rPr>
          <w:t xml:space="preserve">GFDRR - ThinkHazard! (covering heatwaves, water scarcity and stress, floods, wildfires, hurricanes, landslide); </w:t>
        </w:r>
      </w:ins>
    </w:p>
    <w:p w14:paraId="3B52DF54" w14:textId="77777777" w:rsidR="007674A5" w:rsidRDefault="007674A5" w:rsidP="007674A5">
      <w:pPr>
        <w:pStyle w:val="ListParagraph"/>
        <w:numPr>
          <w:ilvl w:val="1"/>
          <w:numId w:val="20"/>
        </w:numPr>
        <w:tabs>
          <w:tab w:val="left" w:pos="567"/>
        </w:tabs>
        <w:spacing w:before="120" w:after="120"/>
        <w:jc w:val="both"/>
        <w:rPr>
          <w:ins w:id="2709" w:author="Author"/>
          <w:rFonts w:ascii="Times New Roman" w:hAnsi="Times New Roman"/>
          <w:noProof/>
          <w:sz w:val="24"/>
        </w:rPr>
      </w:pPr>
      <w:ins w:id="2710" w:author="Author">
        <w:r w:rsidRPr="00E50FA4">
          <w:rPr>
            <w:rFonts w:ascii="Times New Roman" w:hAnsi="Times New Roman"/>
            <w:noProof/>
            <w:sz w:val="24"/>
          </w:rPr>
          <w:t xml:space="preserve">PREP – PREPdata (coastal flood, extreme heat, landslide, water scarcity and stress, wildfire); </w:t>
        </w:r>
      </w:ins>
    </w:p>
    <w:p w14:paraId="754E6531" w14:textId="77777777" w:rsidR="007674A5" w:rsidRDefault="007674A5" w:rsidP="007674A5">
      <w:pPr>
        <w:pStyle w:val="ListParagraph"/>
        <w:numPr>
          <w:ilvl w:val="1"/>
          <w:numId w:val="20"/>
        </w:numPr>
        <w:tabs>
          <w:tab w:val="left" w:pos="567"/>
        </w:tabs>
        <w:spacing w:before="120" w:after="120"/>
        <w:jc w:val="both"/>
        <w:rPr>
          <w:ins w:id="2711" w:author="Author"/>
          <w:rFonts w:ascii="Times New Roman" w:hAnsi="Times New Roman"/>
          <w:noProof/>
          <w:sz w:val="24"/>
        </w:rPr>
      </w:pPr>
      <w:ins w:id="2712" w:author="Author">
        <w:r w:rsidRPr="00E50FA4">
          <w:rPr>
            <w:rFonts w:ascii="Times New Roman" w:hAnsi="Times New Roman"/>
            <w:noProof/>
            <w:sz w:val="24"/>
          </w:rPr>
          <w:t xml:space="preserve">World Bank - Climate Change Knowledge Portal (extreme heat, extreme precipitation, drought); </w:t>
        </w:r>
      </w:ins>
    </w:p>
    <w:p w14:paraId="5B8CF42C" w14:textId="77777777" w:rsidR="007674A5" w:rsidRDefault="007674A5" w:rsidP="007674A5">
      <w:pPr>
        <w:pStyle w:val="ListParagraph"/>
        <w:numPr>
          <w:ilvl w:val="1"/>
          <w:numId w:val="20"/>
        </w:numPr>
        <w:tabs>
          <w:tab w:val="left" w:pos="567"/>
        </w:tabs>
        <w:spacing w:before="120" w:after="120"/>
        <w:jc w:val="both"/>
        <w:rPr>
          <w:ins w:id="2713" w:author="Author"/>
          <w:rFonts w:ascii="Times New Roman" w:hAnsi="Times New Roman"/>
          <w:noProof/>
          <w:sz w:val="24"/>
        </w:rPr>
      </w:pPr>
      <w:ins w:id="2714" w:author="Author">
        <w:r w:rsidRPr="00E50FA4">
          <w:rPr>
            <w:rFonts w:ascii="Times New Roman" w:hAnsi="Times New Roman"/>
            <w:noProof/>
            <w:sz w:val="24"/>
          </w:rPr>
          <w:t xml:space="preserve">PCA - Global Drought Risk platform (drought); </w:t>
        </w:r>
      </w:ins>
    </w:p>
    <w:p w14:paraId="49802110" w14:textId="77777777" w:rsidR="007674A5" w:rsidRPr="00E50FA4" w:rsidRDefault="007674A5" w:rsidP="007674A5">
      <w:pPr>
        <w:pStyle w:val="ListParagraph"/>
        <w:numPr>
          <w:ilvl w:val="1"/>
          <w:numId w:val="20"/>
        </w:numPr>
        <w:tabs>
          <w:tab w:val="left" w:pos="567"/>
        </w:tabs>
        <w:spacing w:before="120" w:after="120"/>
        <w:jc w:val="both"/>
        <w:rPr>
          <w:ins w:id="2715" w:author="Author"/>
          <w:rFonts w:ascii="Times New Roman" w:hAnsi="Times New Roman"/>
          <w:noProof/>
          <w:sz w:val="24"/>
        </w:rPr>
      </w:pPr>
      <w:ins w:id="2716" w:author="Author">
        <w:r w:rsidRPr="00E50FA4">
          <w:rPr>
            <w:rFonts w:ascii="Times New Roman" w:hAnsi="Times New Roman"/>
            <w:noProof/>
            <w:sz w:val="24"/>
          </w:rPr>
          <w:t>NOAA - Historical hurricane tracks (tropical cyclone (hurricane &amp;typhoon)</w:t>
        </w:r>
        <w:r>
          <w:rPr>
            <w:rFonts w:ascii="Times New Roman" w:hAnsi="Times New Roman"/>
            <w:noProof/>
            <w:sz w:val="24"/>
          </w:rPr>
          <w:t xml:space="preserve"> </w:t>
        </w:r>
      </w:ins>
    </w:p>
    <w:p w14:paraId="53813DED" w14:textId="77777777" w:rsidR="007674A5" w:rsidRPr="00E50FA4" w:rsidRDefault="007674A5" w:rsidP="00D50147">
      <w:pPr>
        <w:pStyle w:val="ListParagraph"/>
        <w:numPr>
          <w:ilvl w:val="0"/>
          <w:numId w:val="44"/>
        </w:numPr>
        <w:spacing w:before="120" w:after="120"/>
        <w:ind w:left="714" w:hanging="357"/>
        <w:jc w:val="both"/>
        <w:rPr>
          <w:ins w:id="2717" w:author="Author"/>
          <w:rFonts w:ascii="Times New Roman" w:hAnsi="Times New Roman"/>
          <w:noProof/>
          <w:sz w:val="24"/>
        </w:rPr>
      </w:pPr>
      <w:ins w:id="2718" w:author="Author">
        <w:r w:rsidRPr="00E50FA4">
          <w:rPr>
            <w:rFonts w:ascii="Times New Roman" w:hAnsi="Times New Roman"/>
            <w:noProof/>
            <w:sz w:val="24"/>
          </w:rPr>
          <w:t xml:space="preserve">When the counterparty is a holding company, institutions shall consider the NACE sector of the specific obligor controlled by the holding company (if different than the holding company itself) which receives the funding, particularly in those cases where the obligor is a non-financial corporate. Similarly, where the direct counterparty of the institution (the obligor) is an SPV, institutions shall disclose the relevant information under the NACE sector associated with the economic activity of the parent company of the SPV. The classification of the joint exposures towards more than one obligor shall be based on the characteristics of the obligor that was the most relevant for the institution to grant the exposure. The distribution of jointly incurred exposures by NACE codes shall be driven by the characteristics of the more relevant or determinant obligor. </w:t>
        </w:r>
      </w:ins>
    </w:p>
    <w:p w14:paraId="20318225" w14:textId="09E0C8FF" w:rsidR="007674A5" w:rsidRPr="00E47764" w:rsidRDefault="007674A5" w:rsidP="00D50147">
      <w:pPr>
        <w:pStyle w:val="ListParagraph"/>
        <w:numPr>
          <w:ilvl w:val="0"/>
          <w:numId w:val="44"/>
        </w:numPr>
        <w:spacing w:before="120" w:after="120"/>
        <w:ind w:left="714" w:hanging="357"/>
        <w:jc w:val="both"/>
        <w:rPr>
          <w:ins w:id="2719" w:author="Author"/>
          <w:rFonts w:ascii="Times New Roman" w:hAnsi="Times New Roman"/>
          <w:noProof/>
          <w:sz w:val="24"/>
        </w:rPr>
      </w:pPr>
      <w:ins w:id="2720" w:author="Author">
        <w:r w:rsidRPr="00E47764">
          <w:rPr>
            <w:rFonts w:ascii="Times New Roman" w:hAnsi="Times New Roman"/>
            <w:noProof/>
            <w:sz w:val="24"/>
          </w:rPr>
          <w:t>Institutions shall explain in the narrative accompanying the template the sources of information and methods that they have used to identify exposures subject to climate-change physical risk and any significant change over the reporting period and the key drivers of such changes. Institutions are expected to provide details of the methodology</w:t>
        </w:r>
        <w:r>
          <w:rPr>
            <w:rFonts w:ascii="Times New Roman" w:hAnsi="Times New Roman"/>
            <w:noProof/>
            <w:sz w:val="24"/>
          </w:rPr>
          <w:t>, assumptions</w:t>
        </w:r>
        <w:r w:rsidRPr="00E47764">
          <w:rPr>
            <w:rFonts w:ascii="Times New Roman" w:hAnsi="Times New Roman"/>
            <w:noProof/>
            <w:sz w:val="24"/>
          </w:rPr>
          <w:t xml:space="preserve"> and scenarios used to determine which exposures are subject to the impact of material physical risk</w:t>
        </w:r>
        <w:r>
          <w:rPr>
            <w:rFonts w:ascii="Times New Roman" w:hAnsi="Times New Roman"/>
            <w:noProof/>
            <w:sz w:val="24"/>
          </w:rPr>
          <w:t>, in particular the exposures covered by the analysis, the time horizon considered, the types of hazards included, the granularity of the assessment, the resilience measures or insurance considerations, any materiality thresholds applied and any scoring systems used. Institutions shall explain</w:t>
        </w:r>
        <w:r w:rsidRPr="00E47764">
          <w:rPr>
            <w:rFonts w:ascii="Times New Roman" w:hAnsi="Times New Roman"/>
            <w:noProof/>
            <w:sz w:val="24"/>
          </w:rPr>
          <w:t xml:space="preserve"> which data sources they used to assess physical risk, considerations undertaken when assessing which exposures are exposed to physical risk, and how the </w:t>
        </w:r>
        <w:r w:rsidR="00C57725">
          <w:rPr>
            <w:rFonts w:ascii="Times New Roman" w:hAnsi="Times New Roman"/>
            <w:noProof/>
            <w:sz w:val="24"/>
          </w:rPr>
          <w:t>four</w:t>
        </w:r>
        <w:r w:rsidR="00C57725" w:rsidRPr="00E47764">
          <w:rPr>
            <w:rFonts w:ascii="Times New Roman" w:hAnsi="Times New Roman"/>
            <w:noProof/>
            <w:sz w:val="24"/>
          </w:rPr>
          <w:t xml:space="preserve"> </w:t>
        </w:r>
        <w:r w:rsidRPr="00E47764">
          <w:rPr>
            <w:rFonts w:ascii="Times New Roman" w:hAnsi="Times New Roman"/>
            <w:noProof/>
            <w:sz w:val="24"/>
          </w:rPr>
          <w:t>NUTS</w:t>
        </w:r>
        <w:r>
          <w:rPr>
            <w:rFonts w:ascii="Times New Roman" w:hAnsi="Times New Roman"/>
            <w:noProof/>
            <w:sz w:val="24"/>
          </w:rPr>
          <w:t xml:space="preserve"> 2</w:t>
        </w:r>
        <w:r w:rsidRPr="00E47764">
          <w:rPr>
            <w:rFonts w:ascii="Times New Roman" w:hAnsi="Times New Roman"/>
            <w:noProof/>
            <w:sz w:val="24"/>
          </w:rPr>
          <w:t xml:space="preserve"> regions were selected and how were exposures assigned to these regions and outlined sectors, including how possible data gaps in terms of assets location </w:t>
        </w:r>
        <w:r>
          <w:rPr>
            <w:rFonts w:ascii="Times New Roman" w:hAnsi="Times New Roman"/>
            <w:noProof/>
            <w:sz w:val="24"/>
          </w:rPr>
          <w:t xml:space="preserve">or risk exposure </w:t>
        </w:r>
        <w:r w:rsidRPr="00E47764">
          <w:rPr>
            <w:rFonts w:ascii="Times New Roman" w:hAnsi="Times New Roman"/>
            <w:noProof/>
            <w:sz w:val="24"/>
          </w:rPr>
          <w:t>were resolved.</w:t>
        </w:r>
      </w:ins>
    </w:p>
    <w:p w14:paraId="265A7F23" w14:textId="77777777" w:rsidR="007674A5" w:rsidRPr="00AB608C" w:rsidRDefault="007674A5" w:rsidP="00D50147">
      <w:pPr>
        <w:pStyle w:val="ListParagraph"/>
        <w:numPr>
          <w:ilvl w:val="0"/>
          <w:numId w:val="44"/>
        </w:numPr>
        <w:spacing w:before="120" w:after="120"/>
        <w:ind w:left="714" w:hanging="357"/>
        <w:jc w:val="both"/>
        <w:rPr>
          <w:ins w:id="2721" w:author="Author"/>
          <w:rFonts w:ascii="Times New Roman" w:hAnsi="Times New Roman"/>
          <w:noProof/>
          <w:sz w:val="24"/>
        </w:rPr>
      </w:pPr>
      <w:ins w:id="2722" w:author="Author">
        <w:r w:rsidRPr="008062B9">
          <w:rPr>
            <w:rFonts w:ascii="Times New Roman" w:hAnsi="Times New Roman"/>
            <w:noProof/>
            <w:sz w:val="24"/>
          </w:rPr>
          <w:t>Institutions shall also include information about how climate-related scenario analysis</w:t>
        </w:r>
        <w:r>
          <w:rPr>
            <w:rFonts w:ascii="Times New Roman" w:hAnsi="Times New Roman"/>
            <w:noProof/>
            <w:sz w:val="24"/>
          </w:rPr>
          <w:t xml:space="preserve">  </w:t>
        </w:r>
        <w:r w:rsidRPr="008062B9">
          <w:rPr>
            <w:rFonts w:ascii="Times New Roman" w:hAnsi="Times New Roman"/>
            <w:noProof/>
            <w:sz w:val="24"/>
          </w:rPr>
          <w:t>has been used in the assessment of physical and transition risks. The description shall include:</w:t>
        </w:r>
      </w:ins>
    </w:p>
    <w:p w14:paraId="78CC364E" w14:textId="77777777" w:rsidR="007674A5" w:rsidRPr="008062B9" w:rsidRDefault="007674A5" w:rsidP="00D50147">
      <w:pPr>
        <w:pStyle w:val="ListParagraph"/>
        <w:numPr>
          <w:ilvl w:val="0"/>
          <w:numId w:val="45"/>
        </w:numPr>
        <w:tabs>
          <w:tab w:val="left" w:pos="567"/>
        </w:tabs>
        <w:spacing w:before="120" w:after="120"/>
        <w:jc w:val="both"/>
        <w:rPr>
          <w:ins w:id="2723" w:author="Author"/>
          <w:rFonts w:ascii="Times New Roman" w:hAnsi="Times New Roman"/>
          <w:noProof/>
          <w:sz w:val="24"/>
        </w:rPr>
      </w:pPr>
      <w:ins w:id="2724" w:author="Author">
        <w:r w:rsidRPr="008062B9">
          <w:rPr>
            <w:rFonts w:ascii="Times New Roman" w:hAnsi="Times New Roman"/>
            <w:noProof/>
            <w:sz w:val="24"/>
          </w:rPr>
          <w:t>which scenarios were used, their sources and alignment with state-of-the-art science;</w:t>
        </w:r>
      </w:ins>
    </w:p>
    <w:p w14:paraId="4D4C514F" w14:textId="77777777" w:rsidR="007674A5" w:rsidRPr="008062B9" w:rsidRDefault="007674A5" w:rsidP="00D50147">
      <w:pPr>
        <w:pStyle w:val="ListParagraph"/>
        <w:numPr>
          <w:ilvl w:val="0"/>
          <w:numId w:val="45"/>
        </w:numPr>
        <w:tabs>
          <w:tab w:val="left" w:pos="567"/>
        </w:tabs>
        <w:spacing w:before="120" w:after="120"/>
        <w:jc w:val="both"/>
        <w:rPr>
          <w:ins w:id="2725" w:author="Author"/>
          <w:rFonts w:ascii="Times New Roman" w:hAnsi="Times New Roman"/>
          <w:noProof/>
          <w:sz w:val="24"/>
        </w:rPr>
      </w:pPr>
      <w:ins w:id="2726" w:author="Author">
        <w:r w:rsidRPr="008062B9">
          <w:rPr>
            <w:rFonts w:ascii="Times New Roman" w:hAnsi="Times New Roman"/>
            <w:noProof/>
            <w:sz w:val="24"/>
          </w:rPr>
          <w:t>narratives, time horizons, and endpoints used with a discussion of why it believes the range of scenarios used covers its plausible risks and uncertainties;</w:t>
        </w:r>
      </w:ins>
    </w:p>
    <w:p w14:paraId="03D83106" w14:textId="77777777" w:rsidR="007674A5" w:rsidRPr="008062B9" w:rsidRDefault="007674A5" w:rsidP="00D50147">
      <w:pPr>
        <w:pStyle w:val="ListParagraph"/>
        <w:numPr>
          <w:ilvl w:val="0"/>
          <w:numId w:val="45"/>
        </w:numPr>
        <w:tabs>
          <w:tab w:val="left" w:pos="567"/>
        </w:tabs>
        <w:spacing w:before="120" w:after="120"/>
        <w:jc w:val="both"/>
        <w:rPr>
          <w:ins w:id="2727" w:author="Author"/>
          <w:rFonts w:ascii="Times New Roman" w:hAnsi="Times New Roman"/>
          <w:noProof/>
          <w:sz w:val="24"/>
        </w:rPr>
      </w:pPr>
      <w:ins w:id="2728" w:author="Author">
        <w:r w:rsidRPr="008062B9">
          <w:rPr>
            <w:rFonts w:ascii="Times New Roman" w:hAnsi="Times New Roman"/>
            <w:noProof/>
            <w:sz w:val="24"/>
          </w:rPr>
          <w:lastRenderedPageBreak/>
          <w:t>the key forces and drivers taken into consideration in each scenario and why these are relevant to the</w:t>
        </w:r>
        <w:r>
          <w:rPr>
            <w:rFonts w:ascii="Times New Roman" w:hAnsi="Times New Roman"/>
            <w:noProof/>
            <w:sz w:val="24"/>
          </w:rPr>
          <w:t xml:space="preserve"> institution</w:t>
        </w:r>
        <w:r w:rsidRPr="008062B9">
          <w:rPr>
            <w:rFonts w:ascii="Times New Roman" w:hAnsi="Times New Roman"/>
            <w:noProof/>
            <w:sz w:val="24"/>
          </w:rPr>
          <w:t>, for example, policy assumptions, macroeconomic trends, energy usage and mix, and technology assumptions; and</w:t>
        </w:r>
      </w:ins>
    </w:p>
    <w:p w14:paraId="3D84766B" w14:textId="6E663714" w:rsidR="009304FD" w:rsidRPr="009304FD" w:rsidRDefault="007674A5" w:rsidP="009304FD">
      <w:pPr>
        <w:pStyle w:val="ListParagraph"/>
        <w:numPr>
          <w:ilvl w:val="0"/>
          <w:numId w:val="45"/>
        </w:numPr>
        <w:tabs>
          <w:tab w:val="left" w:pos="567"/>
        </w:tabs>
        <w:spacing w:before="120" w:after="120"/>
        <w:jc w:val="both"/>
        <w:rPr>
          <w:ins w:id="2729" w:author="Author"/>
          <w:rFonts w:ascii="Times New Roman" w:hAnsi="Times New Roman"/>
          <w:noProof/>
          <w:sz w:val="24"/>
        </w:rPr>
      </w:pPr>
      <w:ins w:id="2730" w:author="Author">
        <w:r w:rsidRPr="008062B9">
          <w:rPr>
            <w:rFonts w:ascii="Times New Roman" w:hAnsi="Times New Roman"/>
            <w:noProof/>
            <w:sz w:val="24"/>
          </w:rPr>
          <w:t xml:space="preserve">key inputs and constraints of the scenarios, including their level of detail (e.g., whether the analysis of physical climate-related risks is based on geospatial coordinates specific to the </w:t>
        </w:r>
        <w:r>
          <w:rPr>
            <w:rFonts w:ascii="Times New Roman" w:hAnsi="Times New Roman"/>
            <w:noProof/>
            <w:sz w:val="24"/>
          </w:rPr>
          <w:t>institution</w:t>
        </w:r>
        <w:r w:rsidRPr="008062B9">
          <w:rPr>
            <w:rFonts w:ascii="Times New Roman" w:hAnsi="Times New Roman"/>
            <w:noProof/>
            <w:sz w:val="24"/>
          </w:rPr>
          <w:t>’s locations or national- or regional-level broad data)</w:t>
        </w:r>
      </w:ins>
    </w:p>
    <w:p w14:paraId="606AB6A0" w14:textId="638943D4" w:rsidR="009304FD" w:rsidRPr="009304FD" w:rsidRDefault="009304FD" w:rsidP="009304FD">
      <w:pPr>
        <w:pStyle w:val="ListParagraph"/>
        <w:numPr>
          <w:ilvl w:val="0"/>
          <w:numId w:val="44"/>
        </w:numPr>
        <w:spacing w:before="120" w:after="120"/>
        <w:ind w:left="714" w:hanging="357"/>
        <w:jc w:val="both"/>
        <w:rPr>
          <w:ins w:id="2731" w:author="Author"/>
          <w:rFonts w:ascii="Times New Roman" w:hAnsi="Times New Roman"/>
          <w:noProof/>
          <w:sz w:val="24"/>
          <w:szCs w:val="24"/>
        </w:rPr>
      </w:pPr>
      <w:ins w:id="2732" w:author="Author">
        <w:r>
          <w:rPr>
            <w:rFonts w:ascii="Times New Roman" w:hAnsi="Times New Roman"/>
            <w:noProof/>
            <w:sz w:val="24"/>
            <w:szCs w:val="24"/>
          </w:rPr>
          <w:t>I</w:t>
        </w:r>
        <w:r w:rsidRPr="009304FD">
          <w:rPr>
            <w:rFonts w:ascii="Times New Roman" w:hAnsi="Times New Roman"/>
            <w:noProof/>
            <w:sz w:val="24"/>
            <w:szCs w:val="24"/>
          </w:rPr>
          <w:t>nstitutions shall disclose this template on an annual basis.</w:t>
        </w:r>
      </w:ins>
    </w:p>
    <w:p w14:paraId="23CC2BCD" w14:textId="1DBFC163" w:rsidR="007674A5" w:rsidRPr="00BF2A0B" w:rsidRDefault="007674A5" w:rsidP="00D50147">
      <w:pPr>
        <w:pStyle w:val="ListParagraph"/>
        <w:numPr>
          <w:ilvl w:val="0"/>
          <w:numId w:val="44"/>
        </w:numPr>
        <w:spacing w:before="120" w:after="120"/>
        <w:ind w:left="714" w:hanging="357"/>
        <w:jc w:val="both"/>
        <w:rPr>
          <w:ins w:id="2733" w:author="Author"/>
          <w:rFonts w:ascii="Times New Roman" w:hAnsi="Times New Roman"/>
          <w:noProof/>
          <w:sz w:val="24"/>
        </w:rPr>
      </w:pPr>
      <w:ins w:id="2734" w:author="Author">
        <w:r w:rsidRPr="000F3AF1">
          <w:rPr>
            <w:rFonts w:ascii="Times New Roman" w:hAnsi="Times New Roman"/>
            <w:noProof/>
            <w:sz w:val="24"/>
            <w:szCs w:val="24"/>
          </w:rPr>
          <w:t>Institutions shall disclose in this template:</w:t>
        </w:r>
      </w:ins>
    </w:p>
    <w:p w14:paraId="6AB91403" w14:textId="7668962A" w:rsidR="007674A5" w:rsidRPr="00937C4F" w:rsidRDefault="007674A5" w:rsidP="00D50147">
      <w:pPr>
        <w:pStyle w:val="ListParagraph"/>
        <w:numPr>
          <w:ilvl w:val="0"/>
          <w:numId w:val="46"/>
        </w:numPr>
        <w:spacing w:before="120" w:after="120"/>
        <w:jc w:val="both"/>
        <w:rPr>
          <w:ins w:id="2735" w:author="Author"/>
          <w:rFonts w:ascii="Times New Roman" w:hAnsi="Times New Roman"/>
          <w:noProof/>
          <w:sz w:val="24"/>
        </w:rPr>
      </w:pPr>
      <w:ins w:id="2736" w:author="Author">
        <w:r w:rsidRPr="00937C4F">
          <w:rPr>
            <w:rFonts w:ascii="Times New Roman" w:hAnsi="Times New Roman"/>
            <w:noProof/>
            <w:sz w:val="24"/>
          </w:rPr>
          <w:t>In the rows,</w:t>
        </w:r>
        <w:r>
          <w:rPr>
            <w:rFonts w:ascii="Times New Roman" w:hAnsi="Times New Roman"/>
            <w:noProof/>
            <w:sz w:val="24"/>
          </w:rPr>
          <w:t xml:space="preserve"> </w:t>
        </w:r>
        <w:r w:rsidRPr="00AB608C">
          <w:rPr>
            <w:rFonts w:ascii="Times New Roman" w:hAnsi="Times New Roman"/>
            <w:i/>
            <w:iCs/>
            <w:noProof/>
            <w:sz w:val="24"/>
          </w:rPr>
          <w:t>exposures towards sectors that are climate change relevant</w:t>
        </w:r>
        <w:r>
          <w:rPr>
            <w:rFonts w:ascii="Times New Roman" w:hAnsi="Times New Roman"/>
            <w:noProof/>
            <w:sz w:val="24"/>
          </w:rPr>
          <w:t xml:space="preserve">; </w:t>
        </w:r>
        <w:r w:rsidRPr="00AB608C">
          <w:rPr>
            <w:rFonts w:ascii="Times New Roman" w:hAnsi="Times New Roman"/>
            <w:i/>
            <w:iCs/>
            <w:noProof/>
            <w:sz w:val="24"/>
          </w:rPr>
          <w:t>exposures towards sectors that highly contribute to climate change</w:t>
        </w:r>
        <w:r>
          <w:rPr>
            <w:rFonts w:ascii="Times New Roman" w:hAnsi="Times New Roman"/>
            <w:noProof/>
            <w:sz w:val="24"/>
          </w:rPr>
          <w:t xml:space="preserve">; and </w:t>
        </w:r>
        <w:r w:rsidRPr="00AB608C">
          <w:rPr>
            <w:rFonts w:ascii="Times New Roman" w:hAnsi="Times New Roman"/>
            <w:i/>
            <w:iCs/>
            <w:noProof/>
            <w:sz w:val="24"/>
          </w:rPr>
          <w:t>exposures towards sectors other than those that highly contribute to climate change</w:t>
        </w:r>
        <w:r>
          <w:rPr>
            <w:rFonts w:ascii="Times New Roman" w:hAnsi="Times New Roman"/>
            <w:noProof/>
            <w:sz w:val="24"/>
          </w:rPr>
          <w:t xml:space="preserve"> shall be disclosed with a sectoral breakdown.</w:t>
        </w:r>
        <w:r w:rsidRPr="00937C4F">
          <w:rPr>
            <w:rFonts w:ascii="Times New Roman" w:hAnsi="Times New Roman"/>
            <w:noProof/>
            <w:sz w:val="24"/>
          </w:rPr>
          <w:t xml:space="preserve"> </w:t>
        </w:r>
        <w:r>
          <w:rPr>
            <w:rFonts w:ascii="Times New Roman" w:hAnsi="Times New Roman"/>
            <w:noProof/>
            <w:sz w:val="24"/>
          </w:rPr>
          <w:t>T</w:t>
        </w:r>
        <w:r w:rsidRPr="00937C4F">
          <w:rPr>
            <w:rFonts w:ascii="Times New Roman" w:hAnsi="Times New Roman"/>
            <w:noProof/>
            <w:sz w:val="24"/>
          </w:rPr>
          <w:t xml:space="preserve">he relevant sectors of the counterparty will be disclosed following the NACE code classification. The following sectors shall be disclosed separately by the institutinos in rows </w:t>
        </w:r>
        <w:r>
          <w:rPr>
            <w:rFonts w:ascii="Times New Roman" w:hAnsi="Times New Roman"/>
            <w:noProof/>
            <w:sz w:val="24"/>
          </w:rPr>
          <w:t>3</w:t>
        </w:r>
        <w:r w:rsidRPr="00937C4F">
          <w:rPr>
            <w:rFonts w:ascii="Times New Roman" w:hAnsi="Times New Roman"/>
            <w:noProof/>
            <w:sz w:val="24"/>
          </w:rPr>
          <w:t xml:space="preserve"> </w:t>
        </w:r>
        <w:r>
          <w:rPr>
            <w:rFonts w:ascii="Times New Roman" w:hAnsi="Times New Roman"/>
            <w:noProof/>
            <w:sz w:val="24"/>
          </w:rPr>
          <w:t>–</w:t>
        </w:r>
        <w:r w:rsidRPr="00937C4F">
          <w:rPr>
            <w:rFonts w:ascii="Times New Roman" w:hAnsi="Times New Roman"/>
            <w:noProof/>
            <w:sz w:val="24"/>
          </w:rPr>
          <w:t xml:space="preserve"> 1</w:t>
        </w:r>
        <w:r w:rsidR="00371F81">
          <w:rPr>
            <w:rFonts w:ascii="Times New Roman" w:hAnsi="Times New Roman"/>
            <w:noProof/>
            <w:sz w:val="24"/>
          </w:rPr>
          <w:t>6</w:t>
        </w:r>
        <w:r>
          <w:rPr>
            <w:rFonts w:ascii="Times New Roman" w:hAnsi="Times New Roman"/>
            <w:noProof/>
            <w:sz w:val="24"/>
          </w:rPr>
          <w:t>, and in rows 1</w:t>
        </w:r>
        <w:r w:rsidR="00132F7A">
          <w:rPr>
            <w:rFonts w:ascii="Times New Roman" w:hAnsi="Times New Roman"/>
            <w:noProof/>
            <w:sz w:val="24"/>
          </w:rPr>
          <w:t>8</w:t>
        </w:r>
        <w:r>
          <w:rPr>
            <w:rFonts w:ascii="Times New Roman" w:hAnsi="Times New Roman"/>
            <w:noProof/>
            <w:sz w:val="24"/>
          </w:rPr>
          <w:t xml:space="preserve"> – </w:t>
        </w:r>
        <w:r w:rsidR="00132F7A">
          <w:rPr>
            <w:rFonts w:ascii="Times New Roman" w:hAnsi="Times New Roman"/>
            <w:noProof/>
            <w:sz w:val="24"/>
          </w:rPr>
          <w:t>20</w:t>
        </w:r>
        <w:r>
          <w:rPr>
            <w:rFonts w:ascii="Times New Roman" w:hAnsi="Times New Roman"/>
            <w:noProof/>
            <w:sz w:val="24"/>
          </w:rPr>
          <w:t>, respectively</w:t>
        </w:r>
        <w:r w:rsidRPr="00937C4F">
          <w:rPr>
            <w:rFonts w:ascii="Times New Roman" w:hAnsi="Times New Roman"/>
            <w:noProof/>
            <w:sz w:val="24"/>
          </w:rPr>
          <w:t>:</w:t>
        </w:r>
      </w:ins>
    </w:p>
    <w:p w14:paraId="5941AE4D" w14:textId="77777777" w:rsidR="007674A5" w:rsidRDefault="007674A5" w:rsidP="00D50147">
      <w:pPr>
        <w:pStyle w:val="ListParagraph"/>
        <w:numPr>
          <w:ilvl w:val="1"/>
          <w:numId w:val="44"/>
        </w:numPr>
        <w:tabs>
          <w:tab w:val="left" w:pos="567"/>
        </w:tabs>
        <w:spacing w:before="120" w:after="120"/>
        <w:jc w:val="both"/>
        <w:rPr>
          <w:ins w:id="2737" w:author="Author"/>
          <w:rFonts w:ascii="Times New Roman" w:hAnsi="Times New Roman"/>
          <w:noProof/>
          <w:sz w:val="24"/>
        </w:rPr>
      </w:pPr>
      <w:ins w:id="2738" w:author="Author">
        <w:r w:rsidRPr="00F96D61">
          <w:rPr>
            <w:rFonts w:ascii="Times New Roman" w:hAnsi="Times New Roman"/>
            <w:noProof/>
            <w:sz w:val="24"/>
          </w:rPr>
          <w:t>A - Agriculture, forestry and fishing</w:t>
        </w:r>
        <w:r>
          <w:rPr>
            <w:rFonts w:ascii="Times New Roman" w:hAnsi="Times New Roman"/>
            <w:noProof/>
            <w:sz w:val="24"/>
          </w:rPr>
          <w:t>;</w:t>
        </w:r>
      </w:ins>
    </w:p>
    <w:p w14:paraId="47C89970" w14:textId="77777777" w:rsidR="007674A5" w:rsidRDefault="007674A5" w:rsidP="00D50147">
      <w:pPr>
        <w:pStyle w:val="ListParagraph"/>
        <w:numPr>
          <w:ilvl w:val="1"/>
          <w:numId w:val="44"/>
        </w:numPr>
        <w:tabs>
          <w:tab w:val="left" w:pos="567"/>
        </w:tabs>
        <w:spacing w:before="120" w:after="120"/>
        <w:jc w:val="both"/>
        <w:rPr>
          <w:ins w:id="2739" w:author="Author"/>
          <w:rFonts w:ascii="Times New Roman" w:hAnsi="Times New Roman"/>
          <w:noProof/>
          <w:sz w:val="24"/>
        </w:rPr>
      </w:pPr>
      <w:ins w:id="2740" w:author="Author">
        <w:r w:rsidRPr="00F85DB8">
          <w:rPr>
            <w:rFonts w:ascii="Times New Roman" w:hAnsi="Times New Roman"/>
            <w:noProof/>
            <w:sz w:val="24"/>
          </w:rPr>
          <w:t>B - Mining and quarrying</w:t>
        </w:r>
        <w:r>
          <w:rPr>
            <w:rFonts w:ascii="Times New Roman" w:hAnsi="Times New Roman"/>
            <w:noProof/>
            <w:sz w:val="24"/>
          </w:rPr>
          <w:t>;</w:t>
        </w:r>
      </w:ins>
    </w:p>
    <w:p w14:paraId="75B332E1" w14:textId="77777777" w:rsidR="007674A5" w:rsidRDefault="007674A5" w:rsidP="00D50147">
      <w:pPr>
        <w:pStyle w:val="ListParagraph"/>
        <w:numPr>
          <w:ilvl w:val="1"/>
          <w:numId w:val="44"/>
        </w:numPr>
        <w:tabs>
          <w:tab w:val="left" w:pos="567"/>
        </w:tabs>
        <w:spacing w:before="120" w:after="120"/>
        <w:jc w:val="both"/>
        <w:rPr>
          <w:ins w:id="2741" w:author="Author"/>
          <w:rFonts w:ascii="Times New Roman" w:hAnsi="Times New Roman"/>
          <w:noProof/>
          <w:sz w:val="24"/>
        </w:rPr>
      </w:pPr>
      <w:ins w:id="2742" w:author="Author">
        <w:r w:rsidRPr="00F85DB8">
          <w:rPr>
            <w:rFonts w:ascii="Times New Roman" w:hAnsi="Times New Roman"/>
            <w:noProof/>
            <w:sz w:val="24"/>
          </w:rPr>
          <w:t xml:space="preserve">C </w:t>
        </w:r>
        <w:r>
          <w:rPr>
            <w:rFonts w:ascii="Times New Roman" w:hAnsi="Times New Roman"/>
            <w:noProof/>
            <w:sz w:val="24"/>
          </w:rPr>
          <w:t>–</w:t>
        </w:r>
        <w:r w:rsidRPr="00F85DB8">
          <w:rPr>
            <w:rFonts w:ascii="Times New Roman" w:hAnsi="Times New Roman"/>
            <w:noProof/>
            <w:sz w:val="24"/>
          </w:rPr>
          <w:t xml:space="preserve"> Manufacturing</w:t>
        </w:r>
        <w:r>
          <w:rPr>
            <w:rFonts w:ascii="Times New Roman" w:hAnsi="Times New Roman"/>
            <w:noProof/>
            <w:sz w:val="24"/>
          </w:rPr>
          <w:t>;</w:t>
        </w:r>
      </w:ins>
    </w:p>
    <w:p w14:paraId="76B3CFBB" w14:textId="77777777" w:rsidR="007674A5" w:rsidRDefault="007674A5" w:rsidP="00D50147">
      <w:pPr>
        <w:pStyle w:val="ListParagraph"/>
        <w:numPr>
          <w:ilvl w:val="1"/>
          <w:numId w:val="44"/>
        </w:numPr>
        <w:tabs>
          <w:tab w:val="left" w:pos="567"/>
        </w:tabs>
        <w:spacing w:before="120" w:after="120"/>
        <w:jc w:val="both"/>
        <w:rPr>
          <w:ins w:id="2743" w:author="Author"/>
          <w:rFonts w:ascii="Times New Roman" w:hAnsi="Times New Roman"/>
          <w:noProof/>
          <w:sz w:val="24"/>
        </w:rPr>
      </w:pPr>
      <w:ins w:id="2744" w:author="Author">
        <w:r w:rsidRPr="005D2A53">
          <w:rPr>
            <w:rFonts w:ascii="Times New Roman" w:hAnsi="Times New Roman"/>
            <w:noProof/>
            <w:sz w:val="24"/>
          </w:rPr>
          <w:t>D - Electricity, gas, steam and air conditioning supply</w:t>
        </w:r>
        <w:r>
          <w:rPr>
            <w:rFonts w:ascii="Times New Roman" w:hAnsi="Times New Roman"/>
            <w:noProof/>
            <w:sz w:val="24"/>
          </w:rPr>
          <w:t>;</w:t>
        </w:r>
      </w:ins>
    </w:p>
    <w:p w14:paraId="3EB28D76" w14:textId="06D1FE5B" w:rsidR="001369EC" w:rsidRDefault="001369EC" w:rsidP="001369EC">
      <w:pPr>
        <w:pStyle w:val="ListParagraph"/>
        <w:numPr>
          <w:ilvl w:val="2"/>
          <w:numId w:val="44"/>
        </w:numPr>
        <w:tabs>
          <w:tab w:val="left" w:pos="567"/>
        </w:tabs>
        <w:spacing w:before="120" w:after="120"/>
        <w:jc w:val="both"/>
        <w:rPr>
          <w:ins w:id="2745" w:author="Author"/>
          <w:rFonts w:ascii="Times New Roman" w:hAnsi="Times New Roman"/>
          <w:noProof/>
          <w:sz w:val="24"/>
        </w:rPr>
      </w:pPr>
      <w:ins w:id="2746" w:author="Author">
        <w:r w:rsidRPr="001369EC">
          <w:rPr>
            <w:rFonts w:ascii="Times New Roman" w:hAnsi="Times New Roman"/>
            <w:noProof/>
            <w:sz w:val="24"/>
          </w:rPr>
          <w:t>D35.1 - Electric power generation, transmission and distribution</w:t>
        </w:r>
      </w:ins>
    </w:p>
    <w:p w14:paraId="1E816161" w14:textId="60CAB66C" w:rsidR="001369EC" w:rsidRDefault="001369EC" w:rsidP="001369EC">
      <w:pPr>
        <w:pStyle w:val="ListParagraph"/>
        <w:numPr>
          <w:ilvl w:val="2"/>
          <w:numId w:val="44"/>
        </w:numPr>
        <w:tabs>
          <w:tab w:val="left" w:pos="567"/>
        </w:tabs>
        <w:spacing w:before="120" w:after="120"/>
        <w:jc w:val="both"/>
        <w:rPr>
          <w:ins w:id="2747" w:author="Author"/>
          <w:rFonts w:ascii="Times New Roman" w:hAnsi="Times New Roman"/>
          <w:noProof/>
          <w:sz w:val="24"/>
        </w:rPr>
      </w:pPr>
      <w:ins w:id="2748" w:author="Author">
        <w:r w:rsidRPr="001369EC">
          <w:rPr>
            <w:rFonts w:ascii="Times New Roman" w:hAnsi="Times New Roman"/>
            <w:noProof/>
            <w:sz w:val="24"/>
          </w:rPr>
          <w:t>D35.11 - Production of electricity from non-renewable sources</w:t>
        </w:r>
      </w:ins>
    </w:p>
    <w:p w14:paraId="3487A359" w14:textId="4ED2DEDA" w:rsidR="001369EC" w:rsidRDefault="00467CF0" w:rsidP="001369EC">
      <w:pPr>
        <w:pStyle w:val="ListParagraph"/>
        <w:numPr>
          <w:ilvl w:val="2"/>
          <w:numId w:val="44"/>
        </w:numPr>
        <w:tabs>
          <w:tab w:val="left" w:pos="567"/>
        </w:tabs>
        <w:spacing w:before="120" w:after="120"/>
        <w:jc w:val="both"/>
        <w:rPr>
          <w:ins w:id="2749" w:author="Author"/>
          <w:rFonts w:ascii="Times New Roman" w:hAnsi="Times New Roman"/>
          <w:noProof/>
          <w:sz w:val="24"/>
        </w:rPr>
      </w:pPr>
      <w:ins w:id="2750" w:author="Author">
        <w:r w:rsidRPr="00467CF0">
          <w:rPr>
            <w:rFonts w:ascii="Times New Roman" w:hAnsi="Times New Roman"/>
            <w:noProof/>
            <w:sz w:val="24"/>
          </w:rPr>
          <w:t>D.35.2 - Manufacture of gas, and distribution of gaseous fuels through mains</w:t>
        </w:r>
      </w:ins>
    </w:p>
    <w:p w14:paraId="46426F9D" w14:textId="64E9C197" w:rsidR="00467CF0" w:rsidRDefault="00467CF0" w:rsidP="001369EC">
      <w:pPr>
        <w:pStyle w:val="ListParagraph"/>
        <w:numPr>
          <w:ilvl w:val="2"/>
          <w:numId w:val="44"/>
        </w:numPr>
        <w:tabs>
          <w:tab w:val="left" w:pos="567"/>
        </w:tabs>
        <w:spacing w:before="120" w:after="120"/>
        <w:jc w:val="both"/>
        <w:rPr>
          <w:ins w:id="2751" w:author="Author"/>
          <w:rFonts w:ascii="Times New Roman" w:hAnsi="Times New Roman"/>
          <w:noProof/>
          <w:sz w:val="24"/>
        </w:rPr>
      </w:pPr>
      <w:ins w:id="2752" w:author="Author">
        <w:r w:rsidRPr="00467CF0">
          <w:rPr>
            <w:rFonts w:ascii="Times New Roman" w:hAnsi="Times New Roman"/>
            <w:noProof/>
            <w:sz w:val="24"/>
          </w:rPr>
          <w:t>D35.3 - Steam and air conditioning supply</w:t>
        </w:r>
      </w:ins>
    </w:p>
    <w:p w14:paraId="3C22A0B3" w14:textId="05716E40" w:rsidR="00467CF0" w:rsidRDefault="00467CF0" w:rsidP="00A67CCF">
      <w:pPr>
        <w:pStyle w:val="ListParagraph"/>
        <w:numPr>
          <w:ilvl w:val="2"/>
          <w:numId w:val="44"/>
        </w:numPr>
        <w:tabs>
          <w:tab w:val="left" w:pos="567"/>
        </w:tabs>
        <w:spacing w:before="120" w:after="120"/>
        <w:jc w:val="both"/>
        <w:rPr>
          <w:ins w:id="2753" w:author="Author"/>
          <w:rFonts w:ascii="Times New Roman" w:hAnsi="Times New Roman"/>
          <w:noProof/>
          <w:sz w:val="24"/>
        </w:rPr>
      </w:pPr>
      <w:ins w:id="2754" w:author="Author">
        <w:r w:rsidRPr="00467CF0">
          <w:rPr>
            <w:rFonts w:ascii="Times New Roman" w:hAnsi="Times New Roman"/>
            <w:noProof/>
            <w:sz w:val="24"/>
          </w:rPr>
          <w:t>D 35.4 Activities of brokers and agents for electric power and natural gas</w:t>
        </w:r>
      </w:ins>
    </w:p>
    <w:p w14:paraId="6B352BA6" w14:textId="77777777" w:rsidR="007674A5" w:rsidRDefault="007674A5" w:rsidP="00D50147">
      <w:pPr>
        <w:pStyle w:val="ListParagraph"/>
        <w:numPr>
          <w:ilvl w:val="1"/>
          <w:numId w:val="44"/>
        </w:numPr>
        <w:tabs>
          <w:tab w:val="left" w:pos="567"/>
        </w:tabs>
        <w:spacing w:before="120" w:after="120"/>
        <w:jc w:val="both"/>
        <w:rPr>
          <w:ins w:id="2755" w:author="Author"/>
          <w:rFonts w:ascii="Times New Roman" w:hAnsi="Times New Roman"/>
          <w:noProof/>
          <w:sz w:val="24"/>
        </w:rPr>
      </w:pPr>
      <w:ins w:id="2756" w:author="Author">
        <w:r w:rsidRPr="005D2A53">
          <w:rPr>
            <w:rFonts w:ascii="Times New Roman" w:hAnsi="Times New Roman"/>
            <w:noProof/>
            <w:sz w:val="24"/>
          </w:rPr>
          <w:t>E - Water supply; sewerage, waste management and remediation activities</w:t>
        </w:r>
        <w:r>
          <w:rPr>
            <w:rFonts w:ascii="Times New Roman" w:hAnsi="Times New Roman"/>
            <w:noProof/>
            <w:sz w:val="24"/>
          </w:rPr>
          <w:t>;</w:t>
        </w:r>
      </w:ins>
    </w:p>
    <w:p w14:paraId="71D85CBD" w14:textId="77777777" w:rsidR="007674A5" w:rsidRDefault="007674A5" w:rsidP="00D50147">
      <w:pPr>
        <w:pStyle w:val="ListParagraph"/>
        <w:numPr>
          <w:ilvl w:val="1"/>
          <w:numId w:val="44"/>
        </w:numPr>
        <w:tabs>
          <w:tab w:val="left" w:pos="567"/>
        </w:tabs>
        <w:spacing w:before="120" w:after="120"/>
        <w:jc w:val="both"/>
        <w:rPr>
          <w:ins w:id="2757" w:author="Author"/>
          <w:rFonts w:ascii="Times New Roman" w:hAnsi="Times New Roman"/>
          <w:noProof/>
          <w:sz w:val="24"/>
        </w:rPr>
      </w:pPr>
      <w:ins w:id="2758" w:author="Author">
        <w:r w:rsidRPr="005D2A53">
          <w:rPr>
            <w:rFonts w:ascii="Times New Roman" w:hAnsi="Times New Roman"/>
            <w:noProof/>
            <w:sz w:val="24"/>
          </w:rPr>
          <w:t xml:space="preserve">F </w:t>
        </w:r>
        <w:r>
          <w:rPr>
            <w:rFonts w:ascii="Times New Roman" w:hAnsi="Times New Roman"/>
            <w:noProof/>
            <w:sz w:val="24"/>
          </w:rPr>
          <w:t>–</w:t>
        </w:r>
        <w:r w:rsidRPr="005D2A53">
          <w:rPr>
            <w:rFonts w:ascii="Times New Roman" w:hAnsi="Times New Roman"/>
            <w:noProof/>
            <w:sz w:val="24"/>
          </w:rPr>
          <w:t xml:space="preserve"> Construction</w:t>
        </w:r>
        <w:r>
          <w:rPr>
            <w:rFonts w:ascii="Times New Roman" w:hAnsi="Times New Roman"/>
            <w:noProof/>
            <w:sz w:val="24"/>
          </w:rPr>
          <w:t>;</w:t>
        </w:r>
      </w:ins>
    </w:p>
    <w:p w14:paraId="146AABFC" w14:textId="77777777" w:rsidR="007674A5" w:rsidRDefault="007674A5" w:rsidP="00D50147">
      <w:pPr>
        <w:pStyle w:val="ListParagraph"/>
        <w:numPr>
          <w:ilvl w:val="1"/>
          <w:numId w:val="44"/>
        </w:numPr>
        <w:tabs>
          <w:tab w:val="left" w:pos="567"/>
        </w:tabs>
        <w:spacing w:before="120" w:after="120"/>
        <w:jc w:val="both"/>
        <w:rPr>
          <w:ins w:id="2759" w:author="Author"/>
          <w:rFonts w:ascii="Times New Roman" w:hAnsi="Times New Roman"/>
          <w:noProof/>
          <w:sz w:val="24"/>
        </w:rPr>
      </w:pPr>
      <w:ins w:id="2760" w:author="Author">
        <w:r w:rsidRPr="005D2A53">
          <w:rPr>
            <w:rFonts w:ascii="Times New Roman" w:hAnsi="Times New Roman"/>
            <w:noProof/>
            <w:sz w:val="24"/>
          </w:rPr>
          <w:t>G - Wholesale and retail trade</w:t>
        </w:r>
        <w:r>
          <w:rPr>
            <w:rFonts w:ascii="Times New Roman" w:hAnsi="Times New Roman"/>
            <w:noProof/>
            <w:sz w:val="24"/>
          </w:rPr>
          <w:t>;</w:t>
        </w:r>
      </w:ins>
    </w:p>
    <w:p w14:paraId="5B54969F" w14:textId="77777777" w:rsidR="007674A5" w:rsidRDefault="007674A5" w:rsidP="00D50147">
      <w:pPr>
        <w:pStyle w:val="ListParagraph"/>
        <w:numPr>
          <w:ilvl w:val="1"/>
          <w:numId w:val="44"/>
        </w:numPr>
        <w:tabs>
          <w:tab w:val="left" w:pos="567"/>
        </w:tabs>
        <w:spacing w:before="120" w:after="120"/>
        <w:jc w:val="both"/>
        <w:rPr>
          <w:ins w:id="2761" w:author="Author"/>
          <w:rFonts w:ascii="Times New Roman" w:hAnsi="Times New Roman"/>
          <w:noProof/>
          <w:sz w:val="24"/>
        </w:rPr>
      </w:pPr>
      <w:ins w:id="2762" w:author="Author">
        <w:r w:rsidRPr="005D2A53">
          <w:rPr>
            <w:rFonts w:ascii="Times New Roman" w:hAnsi="Times New Roman"/>
            <w:noProof/>
            <w:sz w:val="24"/>
          </w:rPr>
          <w:t>H - Transportation and storage</w:t>
        </w:r>
        <w:r>
          <w:rPr>
            <w:rFonts w:ascii="Times New Roman" w:hAnsi="Times New Roman"/>
            <w:noProof/>
            <w:sz w:val="24"/>
          </w:rPr>
          <w:t>;</w:t>
        </w:r>
      </w:ins>
    </w:p>
    <w:p w14:paraId="0C24E5E1" w14:textId="13B26CFE" w:rsidR="00CD0C22" w:rsidRPr="00A67CCF" w:rsidRDefault="00ED21BE" w:rsidP="00ED21BE">
      <w:pPr>
        <w:pStyle w:val="ListParagraph"/>
        <w:numPr>
          <w:ilvl w:val="1"/>
          <w:numId w:val="44"/>
        </w:numPr>
        <w:tabs>
          <w:tab w:val="left" w:pos="567"/>
        </w:tabs>
        <w:spacing w:before="120" w:after="120"/>
        <w:jc w:val="both"/>
        <w:rPr>
          <w:ins w:id="2763" w:author="Author"/>
          <w:rFonts w:ascii="Times New Roman" w:hAnsi="Times New Roman"/>
          <w:noProof/>
          <w:sz w:val="24"/>
        </w:rPr>
      </w:pPr>
      <w:ins w:id="2764" w:author="Author">
        <w:r w:rsidRPr="00946895">
          <w:rPr>
            <w:rFonts w:ascii="Times New Roman" w:hAnsi="Times New Roman"/>
            <w:noProof/>
            <w:sz w:val="24"/>
          </w:rPr>
          <w:t>M - Real estate activities</w:t>
        </w:r>
        <w:r>
          <w:rPr>
            <w:rFonts w:ascii="Times New Roman" w:hAnsi="Times New Roman"/>
            <w:noProof/>
            <w:sz w:val="24"/>
          </w:rPr>
          <w:t>;</w:t>
        </w:r>
      </w:ins>
    </w:p>
    <w:p w14:paraId="572334D1" w14:textId="2555B096" w:rsidR="007674A5" w:rsidRDefault="007674A5" w:rsidP="00D50147">
      <w:pPr>
        <w:pStyle w:val="ListParagraph"/>
        <w:numPr>
          <w:ilvl w:val="1"/>
          <w:numId w:val="44"/>
        </w:numPr>
        <w:tabs>
          <w:tab w:val="left" w:pos="567"/>
        </w:tabs>
        <w:spacing w:before="120" w:after="120"/>
        <w:jc w:val="both"/>
        <w:rPr>
          <w:ins w:id="2765" w:author="Author"/>
          <w:rFonts w:ascii="Times New Roman" w:hAnsi="Times New Roman"/>
          <w:noProof/>
          <w:sz w:val="24"/>
        </w:rPr>
      </w:pPr>
      <w:ins w:id="2766" w:author="Author">
        <w:r w:rsidRPr="00946895">
          <w:rPr>
            <w:rFonts w:ascii="Times New Roman" w:hAnsi="Times New Roman"/>
            <w:noProof/>
            <w:sz w:val="24"/>
          </w:rPr>
          <w:t>I - Accommodation and Food Service Activities</w:t>
        </w:r>
        <w:r>
          <w:rPr>
            <w:rFonts w:ascii="Times New Roman" w:hAnsi="Times New Roman"/>
            <w:noProof/>
            <w:sz w:val="24"/>
          </w:rPr>
          <w:t xml:space="preserve">; </w:t>
        </w:r>
      </w:ins>
    </w:p>
    <w:p w14:paraId="7CAE14B5" w14:textId="4496EDFC" w:rsidR="007674A5" w:rsidRDefault="007674A5" w:rsidP="00D50147">
      <w:pPr>
        <w:pStyle w:val="ListParagraph"/>
        <w:numPr>
          <w:ilvl w:val="1"/>
          <w:numId w:val="44"/>
        </w:numPr>
        <w:tabs>
          <w:tab w:val="left" w:pos="567"/>
        </w:tabs>
        <w:spacing w:before="120" w:after="120"/>
        <w:jc w:val="both"/>
        <w:rPr>
          <w:ins w:id="2767" w:author="Author"/>
          <w:rFonts w:ascii="Times New Roman" w:hAnsi="Times New Roman"/>
          <w:noProof/>
          <w:sz w:val="24"/>
        </w:rPr>
      </w:pPr>
      <w:ins w:id="2768" w:author="Author">
        <w:r w:rsidRPr="00946895">
          <w:rPr>
            <w:rFonts w:ascii="Times New Roman" w:hAnsi="Times New Roman"/>
            <w:noProof/>
            <w:sz w:val="24"/>
          </w:rPr>
          <w:t>K – Telecommunication, computer programming, consulting, computing infrastructure and other information service activities</w:t>
        </w:r>
        <w:r>
          <w:rPr>
            <w:rFonts w:ascii="Times New Roman" w:hAnsi="Times New Roman"/>
            <w:noProof/>
            <w:sz w:val="24"/>
          </w:rPr>
          <w:t>;</w:t>
        </w:r>
        <w:r w:rsidR="00ED21BE">
          <w:rPr>
            <w:rFonts w:ascii="Times New Roman" w:hAnsi="Times New Roman"/>
            <w:noProof/>
            <w:sz w:val="24"/>
          </w:rPr>
          <w:t xml:space="preserve"> and</w:t>
        </w:r>
      </w:ins>
    </w:p>
    <w:p w14:paraId="63B76059" w14:textId="6012AA1C" w:rsidR="00233843" w:rsidRDefault="00233843" w:rsidP="00A67CCF">
      <w:pPr>
        <w:pStyle w:val="ListParagraph"/>
        <w:numPr>
          <w:ilvl w:val="2"/>
          <w:numId w:val="44"/>
        </w:numPr>
        <w:tabs>
          <w:tab w:val="left" w:pos="567"/>
        </w:tabs>
        <w:spacing w:before="120" w:after="120"/>
        <w:jc w:val="both"/>
        <w:rPr>
          <w:ins w:id="2769" w:author="Author"/>
          <w:rFonts w:ascii="Times New Roman" w:hAnsi="Times New Roman"/>
          <w:noProof/>
          <w:sz w:val="24"/>
        </w:rPr>
      </w:pPr>
      <w:ins w:id="2770" w:author="Author">
        <w:r w:rsidRPr="00233843">
          <w:rPr>
            <w:rFonts w:ascii="Times New Roman" w:hAnsi="Times New Roman"/>
            <w:noProof/>
            <w:sz w:val="24"/>
          </w:rPr>
          <w:t>K 63 - Computing infrastructure, data processing, hosting and other information service activities</w:t>
        </w:r>
        <w:r w:rsidR="00ED21BE">
          <w:rPr>
            <w:rFonts w:ascii="Times New Roman" w:hAnsi="Times New Roman"/>
            <w:noProof/>
            <w:sz w:val="24"/>
          </w:rPr>
          <w:t>.</w:t>
        </w:r>
      </w:ins>
    </w:p>
    <w:p w14:paraId="4185EE8C" w14:textId="60AEA465" w:rsidR="007674A5" w:rsidRDefault="007674A5" w:rsidP="007674A5">
      <w:pPr>
        <w:pStyle w:val="ListParagraph"/>
        <w:tabs>
          <w:tab w:val="left" w:pos="567"/>
        </w:tabs>
        <w:spacing w:before="120" w:after="120"/>
        <w:jc w:val="both"/>
        <w:rPr>
          <w:ins w:id="2771" w:author="Author"/>
          <w:rFonts w:ascii="Times New Roman" w:hAnsi="Times New Roman"/>
          <w:noProof/>
          <w:sz w:val="24"/>
        </w:rPr>
      </w:pPr>
      <w:ins w:id="2772" w:author="Author">
        <w:r>
          <w:rPr>
            <w:rFonts w:ascii="Times New Roman" w:hAnsi="Times New Roman"/>
            <w:noProof/>
            <w:sz w:val="24"/>
          </w:rPr>
          <w:t xml:space="preserve">Institutions shall disclose in row </w:t>
        </w:r>
        <w:r w:rsidR="00132F7A">
          <w:rPr>
            <w:rFonts w:ascii="Times New Roman" w:hAnsi="Times New Roman"/>
            <w:i/>
            <w:iCs/>
            <w:noProof/>
            <w:sz w:val="24"/>
          </w:rPr>
          <w:t>21</w:t>
        </w:r>
        <w:r w:rsidRPr="00AF345B">
          <w:rPr>
            <w:rFonts w:ascii="Times New Roman" w:hAnsi="Times New Roman"/>
            <w:i/>
            <w:iCs/>
            <w:noProof/>
            <w:sz w:val="24"/>
          </w:rPr>
          <w:t xml:space="preserve"> – </w:t>
        </w:r>
        <w:r w:rsidRPr="009E6A09">
          <w:rPr>
            <w:rFonts w:ascii="Times New Roman" w:hAnsi="Times New Roman"/>
            <w:i/>
            <w:iCs/>
            <w:noProof/>
            <w:sz w:val="24"/>
          </w:rPr>
          <w:t>Exposures to other sectors (NACE codes (J, L, N - V)</w:t>
        </w:r>
        <w:r>
          <w:rPr>
            <w:rFonts w:ascii="Times New Roman" w:hAnsi="Times New Roman"/>
            <w:i/>
            <w:iCs/>
            <w:noProof/>
            <w:sz w:val="24"/>
          </w:rPr>
          <w:t xml:space="preserve"> </w:t>
        </w:r>
        <w:r>
          <w:rPr>
            <w:rFonts w:ascii="Times New Roman" w:hAnsi="Times New Roman"/>
            <w:noProof/>
            <w:sz w:val="24"/>
          </w:rPr>
          <w:t>those exposures coverd by the sectors associated with NACE codes J, L and N - V.</w:t>
        </w:r>
      </w:ins>
    </w:p>
    <w:p w14:paraId="4A1D57D0" w14:textId="519B6F6B" w:rsidR="007674A5" w:rsidRPr="00AB608C" w:rsidRDefault="007674A5" w:rsidP="007674A5">
      <w:pPr>
        <w:pStyle w:val="ListParagraph"/>
        <w:tabs>
          <w:tab w:val="left" w:pos="567"/>
        </w:tabs>
        <w:spacing w:before="120" w:after="120"/>
        <w:jc w:val="both"/>
        <w:rPr>
          <w:ins w:id="2773" w:author="Author"/>
          <w:rFonts w:ascii="Times New Roman" w:hAnsi="Times New Roman"/>
          <w:noProof/>
          <w:sz w:val="24"/>
        </w:rPr>
      </w:pPr>
      <w:ins w:id="2774" w:author="Author">
        <w:r>
          <w:rPr>
            <w:rFonts w:ascii="Times New Roman" w:hAnsi="Times New Roman"/>
            <w:noProof/>
            <w:sz w:val="24"/>
          </w:rPr>
          <w:lastRenderedPageBreak/>
          <w:t xml:space="preserve">Institutions shall disclose in rows </w:t>
        </w:r>
        <w:r w:rsidR="00D429EB">
          <w:rPr>
            <w:rFonts w:ascii="Times New Roman" w:hAnsi="Times New Roman"/>
            <w:noProof/>
            <w:sz w:val="24"/>
          </w:rPr>
          <w:t xml:space="preserve">22 </w:t>
        </w:r>
        <w:r>
          <w:rPr>
            <w:rFonts w:ascii="Times New Roman" w:hAnsi="Times New Roman"/>
            <w:noProof/>
            <w:sz w:val="24"/>
          </w:rPr>
          <w:t xml:space="preserve">– </w:t>
        </w:r>
        <w:r w:rsidR="00D429EB">
          <w:rPr>
            <w:rFonts w:ascii="Times New Roman" w:hAnsi="Times New Roman"/>
            <w:noProof/>
            <w:sz w:val="24"/>
          </w:rPr>
          <w:t xml:space="preserve">24 </w:t>
        </w:r>
        <w:r w:rsidRPr="5B1A6548">
          <w:rPr>
            <w:rFonts w:ascii="Times New Roman" w:hAnsi="Times New Roman"/>
            <w:noProof/>
            <w:sz w:val="24"/>
            <w:szCs w:val="24"/>
          </w:rPr>
          <w:t>loans collateralised by commercial immovable property, loans collateralised by residential immovable property and collateral obtained by taking possession</w:t>
        </w:r>
        <w:r>
          <w:rPr>
            <w:rFonts w:ascii="Times New Roman" w:hAnsi="Times New Roman"/>
            <w:noProof/>
            <w:sz w:val="24"/>
            <w:szCs w:val="24"/>
          </w:rPr>
          <w:t xml:space="preserve"> respectively.</w:t>
        </w:r>
      </w:ins>
    </w:p>
    <w:p w14:paraId="62BE9011" w14:textId="77777777" w:rsidR="007674A5" w:rsidRPr="00AB608C" w:rsidRDefault="007674A5" w:rsidP="007674A5">
      <w:pPr>
        <w:jc w:val="both"/>
        <w:rPr>
          <w:ins w:id="2775" w:author="Author"/>
          <w:rFonts w:ascii="Times New Roman" w:hAnsi="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3064C2" w:rsidRPr="00E50FA4" w14:paraId="6B1F8968" w14:textId="77777777">
        <w:trPr>
          <w:ins w:id="2776"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A9BD48" w14:textId="77777777" w:rsidR="007674A5" w:rsidRPr="00E50FA4" w:rsidRDefault="007674A5">
            <w:pPr>
              <w:spacing w:before="120" w:after="120"/>
              <w:jc w:val="both"/>
              <w:rPr>
                <w:ins w:id="2777" w:author="Author"/>
                <w:rFonts w:ascii="Times New Roman" w:eastAsia="Times New Roman" w:hAnsi="Times New Roman" w:cs="Times New Roman"/>
                <w:noProof/>
                <w:sz w:val="24"/>
                <w:lang w:val="en-GB" w:bidi="ne-NP"/>
              </w:rPr>
            </w:pPr>
            <w:ins w:id="2778" w:author="Author">
              <w:r w:rsidRPr="00E50FA4">
                <w:rPr>
                  <w:rFonts w:ascii="Times New Roman" w:eastAsia="Times New Roman" w:hAnsi="Times New Roman" w:cs="Times New Roman"/>
                  <w:noProof/>
                  <w:sz w:val="24"/>
                  <w:lang w:val="en-GB" w:bidi="ne-NP"/>
                </w:rPr>
                <w:t>Columns</w:t>
              </w:r>
            </w:ins>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61CF5C94" w14:textId="77777777" w:rsidR="007674A5" w:rsidRPr="00E50FA4" w:rsidRDefault="007674A5">
            <w:pPr>
              <w:spacing w:before="120" w:after="120"/>
              <w:jc w:val="both"/>
              <w:rPr>
                <w:ins w:id="2779" w:author="Author"/>
                <w:rFonts w:ascii="Times New Roman" w:eastAsia="Times New Roman" w:hAnsi="Times New Roman" w:cs="Times New Roman"/>
                <w:noProof/>
                <w:sz w:val="24"/>
                <w:lang w:val="en-GB" w:bidi="ne-NP"/>
              </w:rPr>
            </w:pPr>
            <w:ins w:id="2780" w:author="Author">
              <w:r w:rsidRPr="00E50FA4">
                <w:rPr>
                  <w:rFonts w:ascii="Times New Roman" w:eastAsia="Times New Roman" w:hAnsi="Times New Roman" w:cs="Times New Roman"/>
                  <w:noProof/>
                  <w:sz w:val="24"/>
                  <w:lang w:val="en-GB" w:bidi="ne-NP"/>
                </w:rPr>
                <w:t>Instructions</w:t>
              </w:r>
            </w:ins>
          </w:p>
        </w:tc>
      </w:tr>
      <w:tr w:rsidR="003064C2" w:rsidRPr="00E50FA4" w:rsidDel="00D939F8" w14:paraId="4C9EA081" w14:textId="77777777">
        <w:trPr>
          <w:ins w:id="2781" w:author="Author"/>
        </w:trPr>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E74D59" w14:textId="77777777" w:rsidR="007674A5" w:rsidRPr="00E50FA4" w:rsidRDefault="007674A5">
            <w:pPr>
              <w:spacing w:before="120" w:after="120"/>
              <w:jc w:val="both"/>
              <w:rPr>
                <w:ins w:id="2782" w:author="Autho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8F1ED5" w14:textId="77777777" w:rsidR="007674A5" w:rsidRPr="00E50FA4" w:rsidDel="00D939F8" w:rsidRDefault="007674A5">
            <w:pPr>
              <w:spacing w:before="120" w:after="120"/>
              <w:jc w:val="both"/>
              <w:rPr>
                <w:ins w:id="2783" w:author="Author"/>
                <w:rFonts w:ascii="Times New Roman" w:eastAsia="Times New Roman" w:hAnsi="Times New Roman" w:cs="Times New Roman"/>
                <w:b/>
                <w:noProof/>
                <w:sz w:val="24"/>
                <w:u w:val="single"/>
                <w:lang w:val="en-GB"/>
              </w:rPr>
            </w:pPr>
            <w:ins w:id="2784" w:author="Author">
              <w:r w:rsidRPr="004D126D">
                <w:rPr>
                  <w:rFonts w:ascii="Times New Roman" w:eastAsia="Times New Roman" w:hAnsi="Times New Roman" w:cs="Times New Roman"/>
                  <w:b/>
                  <w:noProof/>
                  <w:sz w:val="24"/>
                  <w:u w:val="single"/>
                  <w:lang w:val="en-GB"/>
                </w:rPr>
                <w:t>On-balance sheet items</w:t>
              </w:r>
            </w:ins>
          </w:p>
        </w:tc>
      </w:tr>
      <w:tr w:rsidR="003064C2" w:rsidRPr="00E50FA4" w14:paraId="6C888B08" w14:textId="77777777">
        <w:trPr>
          <w:ins w:id="2785" w:author="Author"/>
        </w:trPr>
        <w:tc>
          <w:tcPr>
            <w:tcW w:w="1188" w:type="dxa"/>
            <w:tcBorders>
              <w:top w:val="single" w:sz="4" w:space="0" w:color="auto"/>
              <w:left w:val="single" w:sz="4" w:space="0" w:color="auto"/>
              <w:bottom w:val="single" w:sz="4" w:space="0" w:color="auto"/>
              <w:right w:val="single" w:sz="4" w:space="0" w:color="auto"/>
            </w:tcBorders>
          </w:tcPr>
          <w:p w14:paraId="7C804781" w14:textId="77777777" w:rsidR="007674A5" w:rsidRPr="00E50FA4" w:rsidRDefault="007674A5">
            <w:pPr>
              <w:spacing w:before="120" w:after="120"/>
              <w:jc w:val="both"/>
              <w:rPr>
                <w:ins w:id="2786" w:author="Author"/>
                <w:rFonts w:ascii="Times New Roman" w:eastAsia="Times New Roman" w:hAnsi="Times New Roman" w:cs="Times New Roman"/>
                <w:noProof/>
                <w:sz w:val="24"/>
                <w:lang w:val="en-GB"/>
              </w:rPr>
            </w:pPr>
            <w:ins w:id="2787" w:author="Author">
              <w:r w:rsidRPr="00E50FA4">
                <w:rPr>
                  <w:rFonts w:ascii="Times New Roman" w:eastAsia="Times New Roman" w:hAnsi="Times New Roman" w:cs="Times New Roman"/>
                  <w:noProof/>
                  <w:sz w:val="24"/>
                  <w:lang w:val="en-GB"/>
                </w:rPr>
                <w:t>a</w:t>
              </w:r>
            </w:ins>
          </w:p>
        </w:tc>
        <w:tc>
          <w:tcPr>
            <w:tcW w:w="7879" w:type="dxa"/>
            <w:tcBorders>
              <w:top w:val="single" w:sz="4" w:space="0" w:color="auto"/>
              <w:left w:val="single" w:sz="4" w:space="0" w:color="auto"/>
              <w:bottom w:val="single" w:sz="4" w:space="0" w:color="auto"/>
              <w:right w:val="single" w:sz="4" w:space="0" w:color="auto"/>
            </w:tcBorders>
          </w:tcPr>
          <w:p w14:paraId="60442D7A" w14:textId="77777777" w:rsidR="007674A5" w:rsidRPr="00E50FA4" w:rsidRDefault="007674A5">
            <w:pPr>
              <w:spacing w:before="120" w:after="120"/>
              <w:jc w:val="both"/>
              <w:rPr>
                <w:ins w:id="2788" w:author="Author"/>
                <w:rFonts w:ascii="Times New Roman" w:eastAsia="Times New Roman" w:hAnsi="Times New Roman" w:cs="Times New Roman"/>
                <w:b/>
                <w:noProof/>
                <w:sz w:val="24"/>
                <w:u w:val="single"/>
                <w:lang w:val="en-GB"/>
              </w:rPr>
            </w:pPr>
            <w:ins w:id="2789" w:author="Author">
              <w:r>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ross carrying amount</w:t>
              </w:r>
            </w:ins>
          </w:p>
          <w:p w14:paraId="329186D9" w14:textId="77777777" w:rsidR="007674A5" w:rsidRDefault="007674A5">
            <w:pPr>
              <w:jc w:val="both"/>
              <w:rPr>
                <w:ins w:id="2790" w:author="Author"/>
                <w:rFonts w:ascii="Times New Roman" w:eastAsia="Times New Roman" w:hAnsi="Times New Roman" w:cs="Times New Roman"/>
                <w:noProof/>
                <w:sz w:val="24"/>
                <w:lang w:val="en-GB"/>
              </w:rPr>
            </w:pPr>
            <w:ins w:id="2791" w:author="Author">
              <w:r w:rsidRPr="00E50FA4">
                <w:rPr>
                  <w:rFonts w:ascii="Times New Roman" w:eastAsia="Times New Roman" w:hAnsi="Times New Roman" w:cs="Times New Roman"/>
                  <w:noProof/>
                  <w:sz w:val="24"/>
                  <w:lang w:val="en-GB"/>
                </w:rPr>
                <w:t xml:space="preserve">Institutions shall disclose the </w:t>
              </w:r>
              <w:r>
                <w:rPr>
                  <w:rFonts w:ascii="Times New Roman" w:eastAsia="Times New Roman" w:hAnsi="Times New Roman" w:cs="Times New Roman"/>
                  <w:noProof/>
                  <w:sz w:val="24"/>
                  <w:lang w:val="en-GB"/>
                </w:rPr>
                <w:t xml:space="preserve">total </w:t>
              </w:r>
              <w:r w:rsidRPr="00E50FA4">
                <w:rPr>
                  <w:rFonts w:ascii="Times New Roman" w:eastAsia="Times New Roman" w:hAnsi="Times New Roman" w:cs="Times New Roman"/>
                  <w:noProof/>
                  <w:sz w:val="24"/>
                  <w:lang w:val="en-GB"/>
                </w:rPr>
                <w:t>gross carrying amount, re</w:t>
              </w:r>
              <w:r w:rsidRPr="00340A99">
                <w:rPr>
                  <w:rFonts w:ascii="Times New Roman" w:eastAsia="Times New Roman" w:hAnsi="Times New Roman" w:cs="Times New Roman"/>
                  <w:noProof/>
                  <w:sz w:val="24"/>
                  <w:lang w:val="en-GB"/>
                </w:rPr>
                <w:t>ferred to in Part 1 of of the EBA IT solutions published on EBA’s website related to the reporting on financial information,</w:t>
              </w:r>
              <w:r>
                <w:rPr>
                  <w:rFonts w:ascii="Times New Roman" w:eastAsia="Times New Roman" w:hAnsi="Times New Roman" w:cs="Times New Roman"/>
                  <w:noProof/>
                  <w:sz w:val="24"/>
                  <w:lang w:val="en-GB"/>
                </w:rPr>
                <w:t xml:space="preserve"> </w:t>
              </w:r>
              <w:r w:rsidRPr="00340A99">
                <w:rPr>
                  <w:rFonts w:ascii="Times New Roman" w:eastAsia="Times New Roman" w:hAnsi="Times New Roman" w:cs="Times New Roman"/>
                  <w:noProof/>
                  <w:sz w:val="24"/>
                  <w:lang w:val="en-GB"/>
                </w:rPr>
                <w:t>of those exposures towards non-financial corporates, including loans and advances, debt securities and equity instru</w:t>
              </w:r>
              <w:r w:rsidRPr="00E50FA4">
                <w:rPr>
                  <w:rFonts w:ascii="Times New Roman" w:eastAsia="Times New Roman" w:hAnsi="Times New Roman" w:cs="Times New Roman"/>
                  <w:noProof/>
                  <w:sz w:val="24"/>
                  <w:lang w:val="en-GB"/>
                </w:rPr>
                <w:t>ments, classified in the accounting portfolios in the banking book in accordance with that Implementing Regulation, excluding financial assets held for trading or held for sale assets.</w:t>
              </w:r>
            </w:ins>
          </w:p>
          <w:p w14:paraId="13EF1165" w14:textId="77777777" w:rsidR="007674A5" w:rsidRDefault="007674A5">
            <w:pPr>
              <w:jc w:val="both"/>
              <w:rPr>
                <w:ins w:id="2792" w:author="Author"/>
                <w:rFonts w:ascii="Times New Roman" w:eastAsia="Times New Roman" w:hAnsi="Times New Roman" w:cs="Times New Roman"/>
                <w:noProof/>
                <w:sz w:val="24"/>
                <w:lang w:val="en-GB"/>
              </w:rPr>
            </w:pPr>
          </w:p>
          <w:p w14:paraId="557B0C02" w14:textId="77777777" w:rsidR="007674A5" w:rsidRPr="00E50FA4" w:rsidRDefault="007674A5">
            <w:pPr>
              <w:jc w:val="both"/>
              <w:rPr>
                <w:ins w:id="2793" w:author="Author"/>
                <w:rFonts w:ascii="Times New Roman" w:hAnsi="Times New Roman" w:cs="Times New Roman"/>
                <w:noProof/>
                <w:sz w:val="24"/>
                <w:lang w:val="en-GB" w:eastAsia="en-GB"/>
              </w:rPr>
            </w:pPr>
            <w:ins w:id="2794" w:author="Author">
              <w:r>
                <w:rPr>
                  <w:rFonts w:ascii="Times New Roman" w:eastAsia="Times New Roman" w:hAnsi="Times New Roman" w:cs="Times New Roman"/>
                  <w:noProof/>
                  <w:sz w:val="24"/>
                  <w:lang w:val="en-GB"/>
                </w:rPr>
                <w:t xml:space="preserve">For loans collateralised by immovable property (commercial/residential) institutions shall disclose the gross carrying amount not limited to non-financial institutions, </w:t>
              </w:r>
              <w:r w:rsidRPr="00092EDD">
                <w:rPr>
                  <w:rFonts w:ascii="Times New Roman" w:eastAsia="Times New Roman" w:hAnsi="Times New Roman" w:cs="Times New Roman"/>
                  <w:noProof/>
                  <w:sz w:val="24"/>
                </w:rPr>
                <w:t>match</w:t>
              </w:r>
              <w:r>
                <w:rPr>
                  <w:rFonts w:ascii="Times New Roman" w:eastAsia="Times New Roman" w:hAnsi="Times New Roman" w:cs="Times New Roman"/>
                  <w:noProof/>
                  <w:sz w:val="24"/>
                </w:rPr>
                <w:t>ing</w:t>
              </w:r>
              <w:r w:rsidRPr="00092EDD">
                <w:rPr>
                  <w:rFonts w:ascii="Times New Roman" w:eastAsia="Times New Roman" w:hAnsi="Times New Roman" w:cs="Times New Roman"/>
                  <w:noProof/>
                  <w:sz w:val="24"/>
                </w:rPr>
                <w:t xml:space="preserve"> the gross carrying amount of the loans collateralized by immovable property reported in FINREP.</w:t>
              </w:r>
            </w:ins>
          </w:p>
        </w:tc>
      </w:tr>
      <w:tr w:rsidR="003064C2" w:rsidRPr="00E50FA4" w14:paraId="3634B8AA" w14:textId="77777777">
        <w:trPr>
          <w:ins w:id="2795" w:author="Author"/>
        </w:trPr>
        <w:tc>
          <w:tcPr>
            <w:tcW w:w="1188" w:type="dxa"/>
            <w:tcBorders>
              <w:top w:val="single" w:sz="4" w:space="0" w:color="auto"/>
              <w:left w:val="single" w:sz="4" w:space="0" w:color="auto"/>
              <w:bottom w:val="single" w:sz="4" w:space="0" w:color="auto"/>
              <w:right w:val="single" w:sz="4" w:space="0" w:color="auto"/>
            </w:tcBorders>
          </w:tcPr>
          <w:p w14:paraId="4D4A97BC" w14:textId="77777777" w:rsidR="007674A5" w:rsidRPr="00E50FA4" w:rsidRDefault="007674A5">
            <w:pPr>
              <w:spacing w:before="120" w:after="120"/>
              <w:jc w:val="both"/>
              <w:rPr>
                <w:ins w:id="2796" w:author="Author"/>
                <w:rFonts w:ascii="Times New Roman" w:eastAsia="Times New Roman" w:hAnsi="Times New Roman" w:cs="Times New Roman"/>
                <w:noProof/>
                <w:sz w:val="24"/>
                <w:lang w:val="en-GB"/>
              </w:rPr>
            </w:pPr>
            <w:ins w:id="2797" w:author="Author">
              <w:r>
                <w:rPr>
                  <w:rFonts w:ascii="Times New Roman" w:eastAsia="Times New Roman" w:hAnsi="Times New Roman" w:cs="Times New Roman"/>
                  <w:noProof/>
                  <w:sz w:val="24"/>
                  <w:lang w:val="en-GB"/>
                </w:rPr>
                <w:t>b - g</w:t>
              </w:r>
            </w:ins>
          </w:p>
        </w:tc>
        <w:tc>
          <w:tcPr>
            <w:tcW w:w="7879" w:type="dxa"/>
            <w:tcBorders>
              <w:top w:val="single" w:sz="4" w:space="0" w:color="auto"/>
              <w:left w:val="single" w:sz="4" w:space="0" w:color="auto"/>
              <w:bottom w:val="single" w:sz="4" w:space="0" w:color="auto"/>
              <w:right w:val="single" w:sz="4" w:space="0" w:color="auto"/>
            </w:tcBorders>
          </w:tcPr>
          <w:p w14:paraId="41ABDB71" w14:textId="77777777" w:rsidR="007674A5" w:rsidRPr="00E50FA4" w:rsidRDefault="007674A5">
            <w:pPr>
              <w:spacing w:before="120" w:after="120"/>
              <w:jc w:val="both"/>
              <w:rPr>
                <w:ins w:id="2798" w:author="Author"/>
                <w:rFonts w:ascii="Times New Roman" w:eastAsia="Times New Roman" w:hAnsi="Times New Roman" w:cs="Times New Roman"/>
                <w:b/>
                <w:noProof/>
                <w:sz w:val="24"/>
                <w:u w:val="single"/>
                <w:lang w:val="en-GB"/>
              </w:rPr>
            </w:pPr>
            <w:ins w:id="2799" w:author="Author">
              <w:r w:rsidRPr="00E50FA4">
                <w:rPr>
                  <w:rFonts w:ascii="Times New Roman" w:eastAsia="Times New Roman" w:hAnsi="Times New Roman" w:cs="Times New Roman"/>
                  <w:b/>
                  <w:noProof/>
                  <w:sz w:val="24"/>
                  <w:u w:val="single"/>
                  <w:lang w:val="en-GB"/>
                </w:rPr>
                <w:t>of which exposures sensitive to impact from climate change physical events</w:t>
              </w:r>
            </w:ins>
          </w:p>
          <w:p w14:paraId="790E5736" w14:textId="77777777" w:rsidR="007674A5" w:rsidRDefault="007674A5">
            <w:pPr>
              <w:spacing w:before="120" w:after="120"/>
              <w:jc w:val="both"/>
              <w:rPr>
                <w:ins w:id="2800" w:author="Author"/>
                <w:rFonts w:ascii="Times New Roman" w:eastAsia="Times New Roman" w:hAnsi="Times New Roman" w:cs="Times New Roman"/>
                <w:b/>
                <w:noProof/>
                <w:sz w:val="24"/>
                <w:u w:val="single"/>
                <w:lang w:val="en-GB"/>
              </w:rPr>
            </w:pPr>
            <w:ins w:id="2801" w:author="Author">
              <w:r w:rsidRPr="00E50FA4">
                <w:rPr>
                  <w:rFonts w:ascii="Times New Roman" w:hAnsi="Times New Roman" w:cs="Times New Roman"/>
                  <w:noProof/>
                  <w:sz w:val="24"/>
                  <w:lang w:val="en-GB"/>
                </w:rPr>
                <w:t>Institutions shall disclose the gross carrying amount of exposures prone to impact from climate change physical events. The gross carrying amount of exposures prone to impact from climate change physical events may be equal to the full exposure amount disclosed in column (</w:t>
              </w:r>
              <w:r>
                <w:rPr>
                  <w:rFonts w:ascii="Times New Roman" w:hAnsi="Times New Roman" w:cs="Times New Roman"/>
                  <w:noProof/>
                  <w:sz w:val="24"/>
                  <w:lang w:val="en-GB"/>
                </w:rPr>
                <w:t>a</w:t>
              </w:r>
              <w:r w:rsidRPr="00E50FA4">
                <w:rPr>
                  <w:rFonts w:ascii="Times New Roman" w:hAnsi="Times New Roman" w:cs="Times New Roman"/>
                  <w:noProof/>
                  <w:sz w:val="24"/>
                  <w:lang w:val="en-GB"/>
                </w:rPr>
                <w:t>) of this template or may be a part of that exposure amount.</w:t>
              </w:r>
            </w:ins>
          </w:p>
        </w:tc>
      </w:tr>
      <w:tr w:rsidR="003064C2" w:rsidRPr="00E50FA4" w14:paraId="10DAB935" w14:textId="77777777">
        <w:trPr>
          <w:ins w:id="2802" w:author="Author"/>
        </w:trPr>
        <w:tc>
          <w:tcPr>
            <w:tcW w:w="1188" w:type="dxa"/>
            <w:tcBorders>
              <w:top w:val="single" w:sz="4" w:space="0" w:color="auto"/>
              <w:left w:val="single" w:sz="4" w:space="0" w:color="auto"/>
              <w:bottom w:val="single" w:sz="4" w:space="0" w:color="auto"/>
              <w:right w:val="single" w:sz="4" w:space="0" w:color="auto"/>
            </w:tcBorders>
          </w:tcPr>
          <w:p w14:paraId="1F9D29F3" w14:textId="77777777" w:rsidR="007674A5" w:rsidRDefault="007674A5">
            <w:pPr>
              <w:spacing w:before="120" w:after="120"/>
              <w:jc w:val="both"/>
              <w:rPr>
                <w:ins w:id="2803" w:author="Author"/>
                <w:rFonts w:ascii="Times New Roman" w:eastAsia="Times New Roman" w:hAnsi="Times New Roman" w:cs="Times New Roman"/>
                <w:noProof/>
                <w:sz w:val="24"/>
                <w:lang w:val="en-GB"/>
              </w:rPr>
            </w:pPr>
            <w:ins w:id="2804" w:author="Author">
              <w:r>
                <w:rPr>
                  <w:rFonts w:ascii="Times New Roman" w:eastAsia="Times New Roman" w:hAnsi="Times New Roman" w:cs="Times New Roman"/>
                  <w:noProof/>
                  <w:sz w:val="24"/>
                  <w:lang w:val="en-GB"/>
                </w:rPr>
                <w:t>b</w:t>
              </w:r>
            </w:ins>
          </w:p>
        </w:tc>
        <w:tc>
          <w:tcPr>
            <w:tcW w:w="7879" w:type="dxa"/>
            <w:tcBorders>
              <w:top w:val="single" w:sz="4" w:space="0" w:color="auto"/>
              <w:left w:val="single" w:sz="4" w:space="0" w:color="auto"/>
              <w:bottom w:val="single" w:sz="4" w:space="0" w:color="auto"/>
              <w:right w:val="single" w:sz="4" w:space="0" w:color="auto"/>
            </w:tcBorders>
          </w:tcPr>
          <w:p w14:paraId="6B5F2119" w14:textId="77777777" w:rsidR="007674A5" w:rsidRDefault="007674A5">
            <w:pPr>
              <w:spacing w:before="120" w:after="120"/>
              <w:jc w:val="both"/>
              <w:rPr>
                <w:ins w:id="2805" w:author="Author"/>
                <w:rFonts w:ascii="Times New Roman" w:eastAsia="Times New Roman" w:hAnsi="Times New Roman" w:cs="Times New Roman"/>
                <w:b/>
                <w:noProof/>
                <w:sz w:val="24"/>
                <w:u w:val="single"/>
                <w:lang w:val="en-GB"/>
              </w:rPr>
            </w:pPr>
            <w:ins w:id="2806" w:author="Author">
              <w:r>
                <w:rPr>
                  <w:rFonts w:ascii="Times New Roman" w:eastAsia="Times New Roman" w:hAnsi="Times New Roman" w:cs="Times New Roman"/>
                  <w:b/>
                  <w:noProof/>
                  <w:sz w:val="24"/>
                  <w:u w:val="single"/>
                  <w:lang w:val="en-GB"/>
                </w:rPr>
                <w:t>Total exposures subject to physical risk</w:t>
              </w:r>
            </w:ins>
          </w:p>
          <w:p w14:paraId="3B85A369" w14:textId="77777777" w:rsidR="007674A5" w:rsidRPr="00E50FA4" w:rsidRDefault="007674A5">
            <w:pPr>
              <w:spacing w:before="120" w:after="120"/>
              <w:jc w:val="both"/>
              <w:rPr>
                <w:ins w:id="2807" w:author="Author"/>
                <w:rFonts w:ascii="Times New Roman" w:eastAsia="Times New Roman" w:hAnsi="Times New Roman" w:cs="Times New Roman"/>
                <w:b/>
                <w:noProof/>
                <w:sz w:val="24"/>
                <w:u w:val="single"/>
                <w:lang w:val="en-GB"/>
              </w:rPr>
            </w:pPr>
            <w:ins w:id="2808" w:author="Author">
              <w:r w:rsidRPr="00AF345B">
                <w:rPr>
                  <w:rFonts w:ascii="Times New Roman" w:eastAsia="Times New Roman" w:hAnsi="Times New Roman" w:cs="Times New Roman"/>
                  <w:bCs/>
                  <w:noProof/>
                  <w:sz w:val="24"/>
                  <w:u w:val="single"/>
                  <w:lang w:val="en-GB"/>
                </w:rPr>
                <w:t>Institutions shall disclose the total gross carrying amount of exposures subject to physical risk.</w:t>
              </w:r>
            </w:ins>
          </w:p>
        </w:tc>
      </w:tr>
      <w:tr w:rsidR="003064C2" w:rsidRPr="00E50FA4" w14:paraId="5310F304" w14:textId="77777777">
        <w:trPr>
          <w:ins w:id="2809" w:author="Author"/>
        </w:trPr>
        <w:tc>
          <w:tcPr>
            <w:tcW w:w="1188" w:type="dxa"/>
            <w:tcBorders>
              <w:top w:val="single" w:sz="4" w:space="0" w:color="auto"/>
              <w:left w:val="single" w:sz="4" w:space="0" w:color="auto"/>
              <w:bottom w:val="single" w:sz="4" w:space="0" w:color="auto"/>
              <w:right w:val="single" w:sz="4" w:space="0" w:color="auto"/>
            </w:tcBorders>
          </w:tcPr>
          <w:p w14:paraId="31FFD35D" w14:textId="77777777" w:rsidR="007674A5" w:rsidRDefault="007674A5">
            <w:pPr>
              <w:spacing w:before="120" w:after="120"/>
              <w:jc w:val="both"/>
              <w:rPr>
                <w:ins w:id="2810" w:author="Author"/>
                <w:rFonts w:ascii="Times New Roman" w:eastAsia="Times New Roman" w:hAnsi="Times New Roman" w:cs="Times New Roman"/>
                <w:noProof/>
                <w:sz w:val="24"/>
                <w:lang w:val="en-GB"/>
              </w:rPr>
            </w:pPr>
            <w:ins w:id="2811" w:author="Author">
              <w:r>
                <w:rPr>
                  <w:rFonts w:ascii="Times New Roman" w:eastAsia="Times New Roman" w:hAnsi="Times New Roman" w:cs="Times New Roman"/>
                  <w:noProof/>
                  <w:sz w:val="24"/>
                  <w:lang w:val="en-GB"/>
                </w:rPr>
                <w:t>c - f</w:t>
              </w:r>
            </w:ins>
          </w:p>
        </w:tc>
        <w:tc>
          <w:tcPr>
            <w:tcW w:w="7879" w:type="dxa"/>
            <w:tcBorders>
              <w:top w:val="single" w:sz="4" w:space="0" w:color="auto"/>
              <w:left w:val="single" w:sz="4" w:space="0" w:color="auto"/>
              <w:bottom w:val="single" w:sz="4" w:space="0" w:color="auto"/>
              <w:right w:val="single" w:sz="4" w:space="0" w:color="auto"/>
            </w:tcBorders>
          </w:tcPr>
          <w:p w14:paraId="3E5C5799" w14:textId="77777777" w:rsidR="007674A5" w:rsidRDefault="007674A5">
            <w:pPr>
              <w:spacing w:before="120" w:after="120"/>
              <w:jc w:val="both"/>
              <w:rPr>
                <w:ins w:id="2812" w:author="Author"/>
                <w:rFonts w:ascii="Times New Roman" w:eastAsia="Times New Roman" w:hAnsi="Times New Roman" w:cs="Times New Roman"/>
                <w:b/>
                <w:noProof/>
                <w:sz w:val="24"/>
                <w:u w:val="single"/>
                <w:lang w:val="en-GB"/>
              </w:rPr>
            </w:pPr>
            <w:ins w:id="2813" w:author="Author">
              <w:r>
                <w:rPr>
                  <w:rFonts w:ascii="Times New Roman" w:eastAsia="Times New Roman" w:hAnsi="Times New Roman" w:cs="Times New Roman"/>
                  <w:b/>
                  <w:noProof/>
                  <w:sz w:val="24"/>
                  <w:u w:val="single"/>
                  <w:lang w:val="en-GB"/>
                </w:rPr>
                <w:t>Geography 1, 2, 3, and 4</w:t>
              </w:r>
            </w:ins>
          </w:p>
          <w:p w14:paraId="779966FD" w14:textId="77777777" w:rsidR="007674A5" w:rsidRPr="00AB608C" w:rsidRDefault="007674A5">
            <w:pPr>
              <w:spacing w:before="120" w:after="120"/>
              <w:jc w:val="both"/>
              <w:rPr>
                <w:ins w:id="2814" w:author="Author"/>
                <w:rFonts w:ascii="Times New Roman" w:eastAsia="Times New Roman" w:hAnsi="Times New Roman" w:cs="Times New Roman"/>
                <w:bCs/>
                <w:noProof/>
                <w:sz w:val="24"/>
                <w:lang w:val="en-GB"/>
              </w:rPr>
            </w:pPr>
            <w:ins w:id="2815" w:author="Author">
              <w:r w:rsidRPr="00AB608C">
                <w:rPr>
                  <w:rFonts w:ascii="Times New Roman" w:eastAsia="Times New Roman" w:hAnsi="Times New Roman" w:cs="Times New Roman"/>
                  <w:bCs/>
                  <w:noProof/>
                  <w:sz w:val="24"/>
                  <w:lang w:val="en-GB"/>
                </w:rPr>
                <w:t>Institutions shall</w:t>
              </w:r>
              <w:r>
                <w:rPr>
                  <w:rFonts w:ascii="Times New Roman" w:eastAsia="Times New Roman" w:hAnsi="Times New Roman" w:cs="Times New Roman"/>
                  <w:bCs/>
                  <w:noProof/>
                  <w:sz w:val="24"/>
                  <w:lang w:val="en-GB"/>
                </w:rPr>
                <w:t xml:space="preserve"> disclose the top 4 geographical regions in terms of gross carrying amount of exposures subject to physical risk. </w:t>
              </w:r>
              <w:r w:rsidRPr="5B1A6548">
                <w:rPr>
                  <w:rFonts w:ascii="Times New Roman" w:hAnsi="Times New Roman"/>
                  <w:noProof/>
                  <w:sz w:val="24"/>
                </w:rPr>
                <w:t xml:space="preserve">For geographical coverage of the exposures, institutions shall use the level of divisions indicated in Nomenclature of Territorial Units for Statistics (or NUTS), as appropriate. Institutions shall use NUTS </w:t>
              </w:r>
              <w:r w:rsidRPr="5B1A6548">
                <w:rPr>
                  <w:rFonts w:ascii="Times New Roman" w:eastAsia="Times New Roman" w:hAnsi="Times New Roman"/>
                  <w:noProof/>
                  <w:sz w:val="24"/>
                </w:rPr>
                <w:t xml:space="preserve">codes level </w:t>
              </w:r>
              <w:r>
                <w:rPr>
                  <w:rFonts w:ascii="Times New Roman" w:eastAsia="Times New Roman" w:hAnsi="Times New Roman"/>
                  <w:noProof/>
                  <w:sz w:val="24"/>
                </w:rPr>
                <w:t>2</w:t>
              </w:r>
              <w:r w:rsidRPr="5B1A6548">
                <w:rPr>
                  <w:rFonts w:ascii="Times New Roman" w:eastAsia="Times New Roman" w:hAnsi="Times New Roman"/>
                  <w:noProof/>
                  <w:sz w:val="24"/>
                </w:rPr>
                <w:t>.</w:t>
              </w:r>
            </w:ins>
          </w:p>
        </w:tc>
      </w:tr>
      <w:tr w:rsidR="003064C2" w:rsidRPr="00E50FA4" w14:paraId="4FB5A48F" w14:textId="77777777">
        <w:trPr>
          <w:ins w:id="2816" w:author="Author"/>
        </w:trPr>
        <w:tc>
          <w:tcPr>
            <w:tcW w:w="1188" w:type="dxa"/>
            <w:tcBorders>
              <w:top w:val="single" w:sz="4" w:space="0" w:color="auto"/>
              <w:left w:val="single" w:sz="4" w:space="0" w:color="auto"/>
              <w:bottom w:val="single" w:sz="4" w:space="0" w:color="auto"/>
              <w:right w:val="single" w:sz="4" w:space="0" w:color="auto"/>
            </w:tcBorders>
          </w:tcPr>
          <w:p w14:paraId="4C47CB13" w14:textId="77777777" w:rsidR="007674A5" w:rsidRDefault="007674A5">
            <w:pPr>
              <w:spacing w:before="120" w:after="120"/>
              <w:jc w:val="both"/>
              <w:rPr>
                <w:ins w:id="2817" w:author="Author"/>
                <w:rFonts w:ascii="Times New Roman" w:eastAsia="Times New Roman" w:hAnsi="Times New Roman" w:cs="Times New Roman"/>
                <w:noProof/>
                <w:sz w:val="24"/>
                <w:lang w:val="en-GB"/>
              </w:rPr>
            </w:pPr>
            <w:ins w:id="2818" w:author="Author">
              <w:r>
                <w:rPr>
                  <w:rFonts w:ascii="Times New Roman" w:eastAsia="Times New Roman" w:hAnsi="Times New Roman" w:cs="Times New Roman"/>
                  <w:noProof/>
                  <w:sz w:val="24"/>
                  <w:lang w:val="en-GB"/>
                </w:rPr>
                <w:t>g</w:t>
              </w:r>
            </w:ins>
          </w:p>
        </w:tc>
        <w:tc>
          <w:tcPr>
            <w:tcW w:w="7879" w:type="dxa"/>
            <w:tcBorders>
              <w:top w:val="single" w:sz="4" w:space="0" w:color="auto"/>
              <w:left w:val="single" w:sz="4" w:space="0" w:color="auto"/>
              <w:bottom w:val="single" w:sz="4" w:space="0" w:color="auto"/>
              <w:right w:val="single" w:sz="4" w:space="0" w:color="auto"/>
            </w:tcBorders>
          </w:tcPr>
          <w:p w14:paraId="794683F2" w14:textId="77777777" w:rsidR="007674A5" w:rsidRDefault="007674A5">
            <w:pPr>
              <w:spacing w:before="120" w:after="120"/>
              <w:jc w:val="both"/>
              <w:rPr>
                <w:ins w:id="2819" w:author="Author"/>
                <w:rFonts w:ascii="Times New Roman" w:eastAsia="Times New Roman" w:hAnsi="Times New Roman" w:cs="Times New Roman"/>
                <w:b/>
                <w:noProof/>
                <w:sz w:val="24"/>
                <w:u w:val="single"/>
                <w:lang w:val="en-GB"/>
              </w:rPr>
            </w:pPr>
            <w:ins w:id="2820" w:author="Author">
              <w:r>
                <w:rPr>
                  <w:rFonts w:ascii="Times New Roman" w:eastAsia="Times New Roman" w:hAnsi="Times New Roman" w:cs="Times New Roman"/>
                  <w:b/>
                  <w:noProof/>
                  <w:sz w:val="24"/>
                  <w:u w:val="single"/>
                  <w:lang w:val="en-GB"/>
                </w:rPr>
                <w:t>Other</w:t>
              </w:r>
            </w:ins>
          </w:p>
          <w:p w14:paraId="2140D845" w14:textId="77777777" w:rsidR="007674A5" w:rsidRPr="00AB608C" w:rsidRDefault="007674A5">
            <w:pPr>
              <w:spacing w:before="120" w:after="120"/>
              <w:jc w:val="both"/>
              <w:rPr>
                <w:ins w:id="2821" w:author="Author"/>
                <w:rFonts w:ascii="Times New Roman" w:eastAsia="Times New Roman" w:hAnsi="Times New Roman" w:cs="Times New Roman"/>
                <w:bCs/>
                <w:noProof/>
                <w:sz w:val="24"/>
                <w:lang w:val="en-GB"/>
              </w:rPr>
            </w:pPr>
            <w:ins w:id="2822" w:author="Author">
              <w:r w:rsidRPr="00AB608C">
                <w:rPr>
                  <w:rFonts w:ascii="Times New Roman" w:eastAsia="Times New Roman" w:hAnsi="Times New Roman" w:cs="Times New Roman"/>
                  <w:bCs/>
                  <w:noProof/>
                  <w:sz w:val="24"/>
                  <w:lang w:val="en-GB"/>
                </w:rPr>
                <w:t xml:space="preserve">Institutions shall disclose </w:t>
              </w:r>
              <w:r>
                <w:rPr>
                  <w:rFonts w:ascii="Times New Roman" w:eastAsia="Times New Roman" w:hAnsi="Times New Roman" w:cs="Times New Roman"/>
                  <w:bCs/>
                  <w:noProof/>
                  <w:sz w:val="24"/>
                  <w:lang w:val="en-GB"/>
                </w:rPr>
                <w:t xml:space="preserve">in this column </w:t>
              </w:r>
              <w:r w:rsidRPr="00AB608C">
                <w:rPr>
                  <w:rFonts w:ascii="Times New Roman" w:eastAsia="Times New Roman" w:hAnsi="Times New Roman" w:cs="Times New Roman"/>
                  <w:bCs/>
                  <w:noProof/>
                  <w:sz w:val="24"/>
                  <w:lang w:val="en-GB"/>
                </w:rPr>
                <w:t>those exposures subject to physical risk that are not covered by the geographical region breakdown disclosed in columns c – f.</w:t>
              </w:r>
            </w:ins>
          </w:p>
        </w:tc>
      </w:tr>
      <w:tr w:rsidR="003064C2" w:rsidRPr="00E50FA4" w14:paraId="4BA17DF1" w14:textId="77777777">
        <w:trPr>
          <w:ins w:id="2823" w:author="Author"/>
        </w:trPr>
        <w:tc>
          <w:tcPr>
            <w:tcW w:w="1188" w:type="dxa"/>
            <w:tcBorders>
              <w:top w:val="single" w:sz="4" w:space="0" w:color="auto"/>
              <w:left w:val="single" w:sz="4" w:space="0" w:color="auto"/>
              <w:bottom w:val="single" w:sz="4" w:space="0" w:color="auto"/>
              <w:right w:val="single" w:sz="4" w:space="0" w:color="auto"/>
            </w:tcBorders>
          </w:tcPr>
          <w:p w14:paraId="0676E575" w14:textId="77777777" w:rsidR="007674A5" w:rsidRDefault="007674A5">
            <w:pPr>
              <w:spacing w:before="120" w:after="120"/>
              <w:jc w:val="both"/>
              <w:rPr>
                <w:ins w:id="2824" w:author="Author"/>
                <w:rFonts w:ascii="Times New Roman" w:eastAsia="Times New Roman" w:hAnsi="Times New Roman" w:cs="Times New Roman"/>
                <w:noProof/>
                <w:sz w:val="24"/>
                <w:lang w:val="en-GB"/>
              </w:rPr>
            </w:pPr>
            <w:ins w:id="2825" w:author="Author">
              <w:r>
                <w:rPr>
                  <w:rFonts w:ascii="Times New Roman" w:eastAsia="Times New Roman" w:hAnsi="Times New Roman" w:cs="Times New Roman"/>
                  <w:noProof/>
                  <w:sz w:val="24"/>
                  <w:lang w:val="en-GB"/>
                </w:rPr>
                <w:t>h - i</w:t>
              </w:r>
            </w:ins>
          </w:p>
        </w:tc>
        <w:tc>
          <w:tcPr>
            <w:tcW w:w="7879" w:type="dxa"/>
            <w:tcBorders>
              <w:top w:val="single" w:sz="4" w:space="0" w:color="auto"/>
              <w:left w:val="single" w:sz="4" w:space="0" w:color="auto"/>
              <w:bottom w:val="single" w:sz="4" w:space="0" w:color="auto"/>
              <w:right w:val="single" w:sz="4" w:space="0" w:color="auto"/>
            </w:tcBorders>
          </w:tcPr>
          <w:p w14:paraId="1A4D7560" w14:textId="77777777" w:rsidR="007674A5" w:rsidRPr="00E50FA4" w:rsidRDefault="007674A5">
            <w:pPr>
              <w:spacing w:before="120" w:after="120"/>
              <w:jc w:val="both"/>
              <w:rPr>
                <w:ins w:id="2826" w:author="Author"/>
                <w:rFonts w:ascii="Times New Roman" w:eastAsia="Times New Roman" w:hAnsi="Times New Roman" w:cs="Times New Roman"/>
                <w:b/>
                <w:noProof/>
                <w:sz w:val="24"/>
                <w:u w:val="single"/>
                <w:lang w:val="en-GB"/>
              </w:rPr>
            </w:pPr>
            <w:ins w:id="2827" w:author="Author">
              <w:r w:rsidRPr="00E50FA4">
                <w:rPr>
                  <w:rFonts w:ascii="Times New Roman" w:eastAsia="Times New Roman" w:hAnsi="Times New Roman" w:cs="Times New Roman"/>
                  <w:b/>
                  <w:noProof/>
                  <w:sz w:val="24"/>
                  <w:u w:val="single"/>
                  <w:lang w:val="en-GB"/>
                </w:rPr>
                <w:t xml:space="preserve">Breakdown by </w:t>
              </w:r>
              <w:r>
                <w:rPr>
                  <w:rFonts w:ascii="Times New Roman" w:eastAsia="Times New Roman" w:hAnsi="Times New Roman" w:cs="Times New Roman"/>
                  <w:b/>
                  <w:noProof/>
                  <w:sz w:val="24"/>
                  <w:u w:val="single"/>
                  <w:lang w:val="en-GB"/>
                </w:rPr>
                <w:t xml:space="preserve">residual </w:t>
              </w:r>
              <w:r w:rsidRPr="00E50FA4">
                <w:rPr>
                  <w:rFonts w:ascii="Times New Roman" w:eastAsia="Times New Roman" w:hAnsi="Times New Roman" w:cs="Times New Roman"/>
                  <w:b/>
                  <w:noProof/>
                  <w:sz w:val="24"/>
                  <w:u w:val="single"/>
                  <w:lang w:val="en-GB"/>
                </w:rPr>
                <w:t>maturity bucket</w:t>
              </w:r>
            </w:ins>
          </w:p>
          <w:p w14:paraId="289C9C5F" w14:textId="77777777" w:rsidR="007674A5" w:rsidRPr="00E50FA4" w:rsidRDefault="007674A5">
            <w:pPr>
              <w:spacing w:before="120" w:after="120"/>
              <w:jc w:val="both"/>
              <w:rPr>
                <w:ins w:id="2828" w:author="Author"/>
                <w:rFonts w:ascii="Times New Roman" w:hAnsi="Times New Roman"/>
                <w:noProof/>
                <w:sz w:val="24"/>
                <w:lang w:val="en-GB"/>
              </w:rPr>
            </w:pPr>
            <w:ins w:id="2829" w:author="Author">
              <w:r w:rsidRPr="00E50FA4">
                <w:rPr>
                  <w:rFonts w:ascii="Times New Roman" w:hAnsi="Times New Roman"/>
                  <w:noProof/>
                  <w:sz w:val="24"/>
                  <w:lang w:val="en-GB"/>
                </w:rPr>
                <w:t>Institutions shall allocate the exposures to the relevant bucket depending on the residual maturity of the financial instrument, taking into account the following:</w:t>
              </w:r>
            </w:ins>
          </w:p>
          <w:p w14:paraId="1B27C0B4" w14:textId="77777777" w:rsidR="007674A5" w:rsidRPr="00E50FA4" w:rsidRDefault="007674A5" w:rsidP="007674A5">
            <w:pPr>
              <w:pStyle w:val="ListParagraph"/>
              <w:numPr>
                <w:ilvl w:val="0"/>
                <w:numId w:val="21"/>
              </w:numPr>
              <w:ind w:left="602" w:hanging="602"/>
              <w:jc w:val="both"/>
              <w:rPr>
                <w:ins w:id="2830" w:author="Author"/>
                <w:rFonts w:ascii="Times New Roman" w:hAnsi="Times New Roman"/>
                <w:noProof/>
                <w:sz w:val="24"/>
              </w:rPr>
            </w:pPr>
            <w:ins w:id="2831" w:author="Author">
              <w:r w:rsidRPr="00E50FA4">
                <w:rPr>
                  <w:rFonts w:ascii="Times New Roman" w:hAnsi="Times New Roman"/>
                  <w:noProof/>
                  <w:sz w:val="24"/>
                </w:rPr>
                <w:lastRenderedPageBreak/>
                <w:t>where the amount is to be repaid in instalments, the exposure shall be allocated in the maturity bucket corresponding to the last instalment;</w:t>
              </w:r>
            </w:ins>
          </w:p>
          <w:p w14:paraId="5F188B36" w14:textId="77777777" w:rsidR="007674A5" w:rsidRPr="00AB608C" w:rsidRDefault="007674A5" w:rsidP="007674A5">
            <w:pPr>
              <w:pStyle w:val="ListParagraph"/>
              <w:numPr>
                <w:ilvl w:val="0"/>
                <w:numId w:val="21"/>
              </w:numPr>
              <w:spacing w:before="120" w:after="120"/>
              <w:ind w:left="602" w:hanging="602"/>
              <w:jc w:val="both"/>
              <w:rPr>
                <w:ins w:id="2832" w:author="Author"/>
                <w:rFonts w:ascii="Times New Roman" w:hAnsi="Times New Roman"/>
                <w:noProof/>
                <w:sz w:val="24"/>
              </w:rPr>
            </w:pPr>
            <w:ins w:id="2833" w:author="Author">
              <w:r w:rsidRPr="00E50FA4">
                <w:rPr>
                  <w:rFonts w:ascii="Times New Roman" w:hAnsi="Times New Roman"/>
                  <w:noProof/>
                  <w:sz w:val="24"/>
                </w:rPr>
                <w:t xml:space="preserve">where an exposure has no stated maturity for reasons other than the counterparty having the choice of the repayment date, the amount of this exposure shall be disclosed in column ‘&gt; </w:t>
              </w:r>
              <w:r>
                <w:rPr>
                  <w:rFonts w:ascii="Times New Roman" w:hAnsi="Times New Roman"/>
                  <w:noProof/>
                  <w:sz w:val="24"/>
                </w:rPr>
                <w:t>5</w:t>
              </w:r>
              <w:r w:rsidRPr="00E50FA4">
                <w:rPr>
                  <w:rFonts w:ascii="Times New Roman" w:hAnsi="Times New Roman"/>
                  <w:noProof/>
                  <w:sz w:val="24"/>
                </w:rPr>
                <w:t xml:space="preserve"> year’;</w:t>
              </w:r>
            </w:ins>
          </w:p>
        </w:tc>
      </w:tr>
    </w:tbl>
    <w:p w14:paraId="085236F2" w14:textId="77777777" w:rsidR="0007151E" w:rsidRPr="00E50FA4" w:rsidRDefault="0007151E" w:rsidP="0007151E">
      <w:pPr>
        <w:spacing w:before="120" w:after="120"/>
        <w:jc w:val="both"/>
        <w:rPr>
          <w:ins w:id="2834" w:author="Author"/>
          <w:rFonts w:ascii="Times New Roman" w:hAnsi="Times New Roman"/>
          <w:b/>
          <w:noProof/>
          <w:sz w:val="24"/>
          <w:lang w:val="en-GB"/>
        </w:rPr>
      </w:pPr>
    </w:p>
    <w:p w14:paraId="3638A6CA" w14:textId="77777777" w:rsidR="0007151E" w:rsidRPr="002340A1" w:rsidRDefault="0007151E" w:rsidP="0007151E">
      <w:pPr>
        <w:jc w:val="both"/>
        <w:rPr>
          <w:ins w:id="2835" w:author="Author"/>
          <w:rFonts w:ascii="Times New Roman" w:hAnsi="Times New Roman" w:cs="Times New Roman"/>
          <w:noProof/>
          <w:sz w:val="20"/>
          <w:szCs w:val="20"/>
          <w:lang w:val="en-GB"/>
        </w:rPr>
      </w:pPr>
    </w:p>
    <w:p w14:paraId="4C19511B" w14:textId="77777777" w:rsidR="00BE0F9F" w:rsidRDefault="00BE0F9F" w:rsidP="001A08A2">
      <w:pPr>
        <w:jc w:val="both"/>
        <w:rPr>
          <w:ins w:id="2836" w:author="Author"/>
          <w:rFonts w:ascii="Times New Roman" w:hAnsi="Times New Roman" w:cs="Times New Roman"/>
          <w:noProof/>
          <w:sz w:val="24"/>
          <w:lang w:val="en-GB"/>
        </w:rPr>
      </w:pPr>
    </w:p>
    <w:p w14:paraId="596FCF0C" w14:textId="77777777" w:rsidR="00A62AA1" w:rsidRDefault="00A62AA1" w:rsidP="001A08A2">
      <w:pPr>
        <w:jc w:val="both"/>
        <w:rPr>
          <w:ins w:id="2837" w:author="Author"/>
          <w:rFonts w:ascii="Times New Roman" w:hAnsi="Times New Roman" w:cs="Times New Roman"/>
          <w:noProof/>
          <w:sz w:val="24"/>
          <w:lang w:val="en-GB"/>
        </w:rPr>
      </w:pPr>
    </w:p>
    <w:p w14:paraId="518D6C5D" w14:textId="77777777" w:rsidR="00A62AA1" w:rsidRDefault="00A62AA1" w:rsidP="001A08A2">
      <w:pPr>
        <w:jc w:val="both"/>
        <w:rPr>
          <w:ins w:id="2838" w:author="Author"/>
          <w:rFonts w:ascii="Times New Roman" w:hAnsi="Times New Roman" w:cs="Times New Roman"/>
          <w:noProof/>
          <w:sz w:val="24"/>
          <w:lang w:val="en-GB"/>
        </w:rPr>
      </w:pPr>
    </w:p>
    <w:p w14:paraId="72397FC5" w14:textId="77777777" w:rsidR="00A62AA1" w:rsidRDefault="00A62AA1" w:rsidP="001A08A2">
      <w:pPr>
        <w:jc w:val="both"/>
        <w:rPr>
          <w:ins w:id="2839" w:author="Author"/>
          <w:rFonts w:ascii="Times New Roman" w:hAnsi="Times New Roman" w:cs="Times New Roman"/>
          <w:noProof/>
          <w:sz w:val="24"/>
          <w:lang w:val="en-GB"/>
        </w:rPr>
      </w:pPr>
    </w:p>
    <w:p w14:paraId="29262337" w14:textId="77777777" w:rsidR="00A62AA1" w:rsidRDefault="00A62AA1" w:rsidP="001A08A2">
      <w:pPr>
        <w:jc w:val="both"/>
        <w:rPr>
          <w:ins w:id="2840" w:author="Author"/>
          <w:rFonts w:ascii="Times New Roman" w:hAnsi="Times New Roman" w:cs="Times New Roman"/>
          <w:noProof/>
          <w:sz w:val="24"/>
          <w:lang w:val="en-GB"/>
        </w:rPr>
      </w:pPr>
    </w:p>
    <w:p w14:paraId="21E67B11" w14:textId="77777777" w:rsidR="00A62AA1" w:rsidRDefault="00A62AA1" w:rsidP="001A08A2">
      <w:pPr>
        <w:jc w:val="both"/>
        <w:rPr>
          <w:ins w:id="2841" w:author="Author"/>
          <w:rFonts w:ascii="Times New Roman" w:hAnsi="Times New Roman" w:cs="Times New Roman"/>
          <w:noProof/>
          <w:sz w:val="24"/>
          <w:lang w:val="en-GB"/>
        </w:rPr>
      </w:pPr>
    </w:p>
    <w:p w14:paraId="47304B92" w14:textId="77777777" w:rsidR="00BE0F9F" w:rsidRDefault="00BE0F9F" w:rsidP="001A08A2">
      <w:pPr>
        <w:jc w:val="both"/>
        <w:rPr>
          <w:ins w:id="2842" w:author="Author"/>
          <w:rFonts w:ascii="Times New Roman" w:hAnsi="Times New Roman" w:cs="Times New Roman"/>
          <w:noProof/>
          <w:sz w:val="24"/>
          <w:lang w:val="en-GB"/>
        </w:rPr>
      </w:pPr>
    </w:p>
    <w:p w14:paraId="50D508E9" w14:textId="77777777" w:rsidR="00BE0F9F" w:rsidRDefault="00BE0F9F" w:rsidP="001A08A2">
      <w:pPr>
        <w:jc w:val="both"/>
        <w:rPr>
          <w:ins w:id="2843" w:author="Author"/>
          <w:rFonts w:ascii="Times New Roman" w:hAnsi="Times New Roman" w:cs="Times New Roman"/>
          <w:noProof/>
          <w:sz w:val="24"/>
          <w:lang w:val="en-GB"/>
        </w:rPr>
      </w:pPr>
    </w:p>
    <w:p w14:paraId="2C5B6AE3" w14:textId="77777777" w:rsidR="00BE0F9F" w:rsidRDefault="00BE0F9F" w:rsidP="001A08A2">
      <w:pPr>
        <w:jc w:val="both"/>
        <w:rPr>
          <w:ins w:id="2844" w:author="Author"/>
          <w:rFonts w:ascii="Times New Roman" w:hAnsi="Times New Roman" w:cs="Times New Roman"/>
          <w:noProof/>
          <w:sz w:val="24"/>
          <w:lang w:val="en-GB"/>
        </w:rPr>
      </w:pPr>
    </w:p>
    <w:p w14:paraId="62F078D2" w14:textId="65F13398" w:rsidR="007A6AB7" w:rsidRPr="00E50FA4" w:rsidRDefault="00F83472" w:rsidP="001A08A2">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4</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6326" w:rsidRPr="00E50FA4">
        <w:rPr>
          <w:rFonts w:ascii="Times New Roman" w:hAnsi="Times New Roman"/>
          <w:noProof/>
          <w:sz w:val="20"/>
          <w:szCs w:val="20"/>
          <w:vertAlign w:val="superscript"/>
        </w:rPr>
        <w:t>6</w:t>
      </w:r>
      <w:r w:rsidRPr="00E50FA4">
        <w:rPr>
          <w:rFonts w:ascii="Times New Roman" w:hAnsi="Times New Roman"/>
          <w:noProof/>
          <w:sz w:val="20"/>
          <w:szCs w:val="20"/>
        </w:rPr>
        <w:tab/>
      </w:r>
      <w:r w:rsidR="00E70857" w:rsidRPr="00E50FA4">
        <w:rPr>
          <w:rFonts w:ascii="Times New Roman" w:hAnsi="Times New Roman"/>
          <w:noProof/>
          <w:sz w:val="20"/>
          <w:szCs w:val="20"/>
        </w:rPr>
        <w:t xml:space="preserve">Recommendations of the Task Force on Climate-related Financial Disclosures, </w:t>
      </w:r>
      <w:hyperlink r:id="rId8" w:history="1">
        <w:r w:rsidR="00E70857"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United Nations Environment Programme Finance Initiative (UNEP FI)</w:t>
      </w:r>
      <w:r w:rsidR="00E70857" w:rsidRPr="00E50FA4">
        <w:rPr>
          <w:rFonts w:ascii="Times New Roman" w:hAnsi="Times New Roman"/>
          <w:noProof/>
          <w:sz w:val="20"/>
          <w:szCs w:val="20"/>
        </w:rPr>
        <w:t xml:space="preserve">, </w:t>
      </w:r>
      <w:hyperlink r:id="rId9" w:history="1">
        <w:r w:rsidR="00E70857"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8</w:t>
      </w:r>
      <w:r w:rsidRPr="00E50FA4">
        <w:rPr>
          <w:rFonts w:ascii="Times New Roman" w:hAnsi="Times New Roman"/>
          <w:noProof/>
          <w:sz w:val="20"/>
          <w:szCs w:val="20"/>
        </w:rPr>
        <w:tab/>
        <w:t>Global Reporting Initiative Sustainability Reporting Standards</w:t>
      </w:r>
      <w:r w:rsidR="00E70857" w:rsidRPr="00E50FA4">
        <w:rPr>
          <w:rFonts w:ascii="Times New Roman" w:hAnsi="Times New Roman"/>
          <w:noProof/>
          <w:sz w:val="20"/>
          <w:szCs w:val="20"/>
        </w:rPr>
        <w:t xml:space="preserve">, </w:t>
      </w:r>
      <w:hyperlink r:id="rId10" w:history="1">
        <w:r w:rsidR="00E70857" w:rsidRPr="00E50FA4">
          <w:rPr>
            <w:rStyle w:val="Hyperlink"/>
            <w:noProof/>
          </w:rPr>
          <w:t>https://www.globalreporting.org/standards</w:t>
        </w:r>
      </w:hyperlink>
      <w:r w:rsidR="002340A1">
        <w:rPr>
          <w:rFonts w:ascii="Times New Roman" w:hAnsi="Times New Roman"/>
          <w:noProof/>
          <w:sz w:val="20"/>
          <w:szCs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9</w:t>
      </w:r>
      <w:r w:rsidRPr="00E50FA4">
        <w:rPr>
          <w:rFonts w:ascii="Times New Roman" w:hAnsi="Times New Roman"/>
          <w:noProof/>
          <w:sz w:val="20"/>
          <w:szCs w:val="20"/>
        </w:rPr>
        <w:tab/>
        <w:t>United Nations’ Principles for Responsible Investment (UNPRI)</w:t>
      </w:r>
      <w:r w:rsidR="00E70857" w:rsidRPr="00E50FA4">
        <w:rPr>
          <w:rFonts w:ascii="Times New Roman" w:hAnsi="Times New Roman"/>
          <w:noProof/>
          <w:sz w:val="20"/>
          <w:szCs w:val="20"/>
        </w:rPr>
        <w:t xml:space="preserve">, </w:t>
      </w:r>
      <w:hyperlink r:id="rId11" w:history="1">
        <w:r w:rsidR="00E70857" w:rsidRPr="00E50FA4">
          <w:rPr>
            <w:rStyle w:val="Hyperlink"/>
            <w:noProof/>
          </w:rPr>
          <w:t>https://www.unpri.org</w:t>
        </w:r>
      </w:hyperlink>
      <w:r w:rsidR="002340A1">
        <w:rPr>
          <w:rFonts w:ascii="Times New Roman" w:hAnsi="Times New Roman"/>
          <w:noProof/>
          <w:sz w:val="20"/>
          <w:szCs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1D2888"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3315"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013315" w:rsidRPr="00E50FA4">
        <w:rPr>
          <w:rFonts w:ascii="Times New Roman" w:hAnsi="Times New Roman" w:cs="Times New Roman"/>
          <w:noProof/>
          <w:sz w:val="20"/>
          <w:szCs w:val="20"/>
          <w:vertAlign w:val="superscript"/>
          <w:lang w:val="en-GB"/>
        </w:rPr>
        <w:t>12</w:t>
      </w:r>
      <w:r w:rsidR="00541B93"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7A7437" w:rsidRPr="00E50FA4">
        <w:rPr>
          <w:rFonts w:ascii="Times New Roman" w:hAnsi="Times New Roman" w:cs="Times New Roman"/>
          <w:noProof/>
          <w:sz w:val="20"/>
          <w:szCs w:val="20"/>
          <w:lang w:val="en-GB"/>
        </w:rPr>
        <w:t>.</w:t>
      </w:r>
    </w:p>
    <w:p w14:paraId="6CCB9458" w14:textId="776BCF70" w:rsidR="007A7437" w:rsidRPr="00E50FA4" w:rsidRDefault="007A7437"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D653B5" w:rsidRPr="00E50FA4">
        <w:rPr>
          <w:rFonts w:ascii="Times New Roman" w:hAnsi="Times New Roman" w:cs="Times New Roman"/>
          <w:noProof/>
          <w:sz w:val="20"/>
          <w:szCs w:val="20"/>
          <w:vertAlign w:val="superscript"/>
          <w:lang w:val="en-GB"/>
        </w:rPr>
        <w:t>3</w:t>
      </w:r>
      <w:r w:rsidR="00541B93"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w:t>
      </w:r>
      <w:r w:rsidR="00106DB2" w:rsidRPr="00E50FA4">
        <w:rPr>
          <w:rFonts w:ascii="Times New Roman" w:hAnsi="Times New Roman"/>
          <w:noProof/>
          <w:sz w:val="20"/>
          <w:szCs w:val="20"/>
          <w:vertAlign w:val="superscript"/>
        </w:rPr>
        <w:t>4</w:t>
      </w:r>
      <w:r w:rsidRPr="00E50FA4">
        <w:rPr>
          <w:rFonts w:ascii="Times New Roman" w:hAnsi="Times New Roman"/>
          <w:noProof/>
          <w:sz w:val="20"/>
          <w:szCs w:val="20"/>
        </w:rPr>
        <w:tab/>
      </w:r>
      <w:hyperlink r:id="rId12" w:history="1">
        <w:r w:rsidRPr="00E50FA4">
          <w:rPr>
            <w:rStyle w:val="Hyperlink"/>
            <w:rFonts w:ascii="Times New Roman" w:hAnsi="Times New Roman" w:cs="Times New Roman"/>
            <w:noProof/>
            <w:sz w:val="20"/>
            <w:szCs w:val="20"/>
          </w:rPr>
          <w:t>https://carbonaccountingfinancials.com/standard</w:t>
        </w:r>
      </w:hyperlink>
      <w:r w:rsidR="002340A1">
        <w:rPr>
          <w:rFonts w:ascii="Times New Roman" w:hAnsi="Times New Roman" w:cs="Times New Roman"/>
          <w:noProof/>
          <w:sz w:val="20"/>
          <w:szCs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w:t>
      </w:r>
      <w:r w:rsidR="00106DB2" w:rsidRPr="00E50FA4">
        <w:rPr>
          <w:rFonts w:ascii="Times New Roman" w:hAnsi="Times New Roman" w:cs="Times New Roman"/>
          <w:noProof/>
          <w:sz w:val="20"/>
          <w:szCs w:val="20"/>
          <w:vertAlign w:val="superscript"/>
        </w:rPr>
        <w:t>5</w:t>
      </w:r>
      <w:r w:rsidR="002340A1">
        <w:rPr>
          <w:rFonts w:ascii="Times New Roman" w:hAnsi="Times New Roman" w:cs="Times New Roman"/>
          <w:noProof/>
          <w:sz w:val="20"/>
          <w:szCs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6</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2010/31/EU of the European Parliament and of the Council of 19 May 2010 on the energy performance of building</w:t>
      </w:r>
      <w:r w:rsidR="002340A1">
        <w:rPr>
          <w:rFonts w:ascii="Times New Roman" w:hAnsi="Times New Roman" w:cs="Times New Roman"/>
          <w:noProof/>
          <w:sz w:val="20"/>
          <w:szCs w:val="20"/>
          <w:lang w:val="en-GB"/>
        </w:rPr>
        <w:t>s (OJ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7</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2012/27/EU of the European Parliament and of the Council of 25 October 2012 on energy efficiency, amending Directives 2009/125/EC and 2010/30/EU and repealing Directives 2004/8/EC and 2006/32/E</w:t>
      </w:r>
      <w:r w:rsidR="002340A1">
        <w:rPr>
          <w:rFonts w:ascii="Times New Roman" w:hAnsi="Times New Roman" w:cs="Times New Roman"/>
          <w:noProof/>
          <w:sz w:val="20"/>
          <w:szCs w:val="20"/>
          <w:lang w:val="en-GB"/>
        </w:rPr>
        <w:t>C (OJ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w:t>
      </w:r>
      <w:r w:rsidR="00EB7026" w:rsidRPr="00E50FA4">
        <w:rPr>
          <w:rFonts w:ascii="Times New Roman" w:hAnsi="Times New Roman" w:cs="Times New Roman"/>
          <w:noProof/>
          <w:sz w:val="20"/>
          <w:szCs w:val="20"/>
          <w:vertAlign w:val="superscript"/>
          <w:lang w:val="en-GB"/>
        </w:rPr>
        <w:t>8</w:t>
      </w:r>
      <w:r w:rsidRPr="00E50FA4">
        <w:rPr>
          <w:rFonts w:ascii="Times New Roman" w:hAnsi="Times New Roman" w:cs="Times New Roman"/>
          <w:noProof/>
          <w:sz w:val="20"/>
          <w:szCs w:val="20"/>
          <w:lang w:val="en-GB"/>
        </w:rPr>
        <w:tab/>
        <w:t>Net Zero Emissions by 2050 Scenario (NZE) –</w:t>
      </w:r>
      <w:r w:rsidR="00ED04E7" w:rsidRPr="00ED04E7">
        <w:rPr>
          <w:rFonts w:ascii="Times New Roman" w:hAnsi="Times New Roman" w:cs="Times New Roman"/>
          <w:noProof/>
          <w:sz w:val="20"/>
          <w:szCs w:val="20"/>
          <w:lang w:val="en-GB"/>
        </w:rPr>
        <w:t xml:space="preserve">IEA (2021), World Energy Model, IEA, Paris </w:t>
      </w:r>
      <w:hyperlink r:id="rId13" w:history="1">
        <w:r w:rsidR="00ED04E7" w:rsidRPr="00141FF6">
          <w:rPr>
            <w:rStyle w:val="Hyperlink"/>
            <w:rFonts w:ascii="Times New Roman" w:hAnsi="Times New Roman" w:cs="Times New Roman"/>
            <w:noProof/>
            <w:sz w:val="20"/>
            <w:szCs w:val="20"/>
            <w:lang w:val="en-GB"/>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lastRenderedPageBreak/>
        <w:t>*</w:t>
      </w:r>
      <w:r w:rsidR="00191FE2"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14" w:history="1">
        <w:r w:rsidRPr="00E50FA4">
          <w:rPr>
            <w:rStyle w:val="Hyperlink"/>
            <w:rFonts w:ascii="Times New Roman" w:hAnsi="Times New Roman" w:cs="Times New Roman"/>
            <w:noProof/>
            <w:sz w:val="20"/>
            <w:szCs w:val="20"/>
            <w:lang w:val="en-GB"/>
          </w:rPr>
          <w:t>link</w:t>
        </w:r>
      </w:hyperlink>
      <w:r w:rsidR="002340A1">
        <w:rPr>
          <w:rFonts w:ascii="Times New Roman" w:hAnsi="Times New Roman" w:cs="Times New Roman"/>
          <w:noProof/>
          <w:sz w:val="20"/>
          <w:szCs w:val="20"/>
          <w:lang w:val="en-GB"/>
        </w:rPr>
        <w:t>.</w:t>
      </w:r>
    </w:p>
    <w:p w14:paraId="424B1F1A" w14:textId="10CED7A2" w:rsidR="00D65FBF" w:rsidRPr="00E50FA4" w:rsidRDefault="00D65FBF" w:rsidP="00D65FBF">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15"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106E1BCE" w14:textId="4E100508" w:rsidR="004775AC" w:rsidRPr="00E50FA4" w:rsidRDefault="004775AC"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21</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sidR="002340A1">
        <w:rPr>
          <w:rFonts w:ascii="Times New Roman" w:hAnsi="Times New Roman" w:cs="Times New Roman"/>
          <w:noProof/>
          <w:sz w:val="20"/>
          <w:szCs w:val="20"/>
          <w:lang w:val="en-GB"/>
        </w:rPr>
        <w:t>n (OJ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22</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0073529E" w:rsidRPr="00E50FA4">
        <w:rPr>
          <w:rFonts w:ascii="Times New Roman" w:hAnsi="Times New Roman" w:cs="Times New Roman"/>
          <w:noProof/>
          <w:sz w:val="24"/>
          <w:lang w:val="en-GB"/>
        </w:rPr>
        <w:t>’</w:t>
      </w:r>
    </w:p>
    <w:sectPr w:rsidR="002E0121" w:rsidRPr="002340A1" w:rsidSect="00AC69F0">
      <w:headerReference w:type="even" r:id="rId16"/>
      <w:footerReference w:type="default" r:id="rId17"/>
      <w:headerReference w:type="first" r:id="rId18"/>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56286" w14:textId="77777777" w:rsidR="004607C4" w:rsidRDefault="004607C4" w:rsidP="00A00E34">
      <w:r>
        <w:separator/>
      </w:r>
    </w:p>
    <w:p w14:paraId="7BD18B70" w14:textId="77777777" w:rsidR="004607C4" w:rsidRDefault="004607C4"/>
  </w:endnote>
  <w:endnote w:type="continuationSeparator" w:id="0">
    <w:p w14:paraId="0018101D" w14:textId="77777777" w:rsidR="004607C4" w:rsidRDefault="004607C4" w:rsidP="00A00E34">
      <w:r>
        <w:continuationSeparator/>
      </w:r>
    </w:p>
    <w:p w14:paraId="362EE5FA" w14:textId="77777777" w:rsidR="004607C4" w:rsidRDefault="004607C4"/>
  </w:endnote>
  <w:endnote w:type="continuationNotice" w:id="1">
    <w:p w14:paraId="78DF9352" w14:textId="77777777" w:rsidR="004607C4" w:rsidRDefault="00460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1785285"/>
      <w:docPartObj>
        <w:docPartGallery w:val="Page Numbers (Bottom of Page)"/>
        <w:docPartUnique/>
      </w:docPartObj>
    </w:sdtPr>
    <w:sdtEndPr>
      <w:rPr>
        <w:noProof/>
      </w:rPr>
    </w:sdtEndPr>
    <w:sdtContent>
      <w:p w14:paraId="2E0C1876" w14:textId="7C264E60" w:rsidR="00341C6B" w:rsidRDefault="00341C6B" w:rsidP="001B2797">
        <w:pPr>
          <w:pStyle w:val="Footer"/>
          <w:ind w:left="7938"/>
        </w:pPr>
        <w:r>
          <w:fldChar w:fldCharType="begin"/>
        </w:r>
        <w:r>
          <w:instrText xml:space="preserve"> PAGE   \* MERGEFORMAT </w:instrText>
        </w:r>
        <w:r>
          <w:fldChar w:fldCharType="separate"/>
        </w:r>
        <w:r w:rsidR="00C930E7">
          <w:rPr>
            <w:noProof/>
          </w:rPr>
          <w:t>36</w:t>
        </w:r>
        <w:r>
          <w:rPr>
            <w:noProof/>
          </w:rPr>
          <w:fldChar w:fldCharType="end"/>
        </w:r>
      </w:p>
    </w:sdtContent>
  </w:sdt>
  <w:p w14:paraId="2113419C" w14:textId="77777777" w:rsidR="00341C6B" w:rsidRDefault="00341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2406D" w14:textId="77777777" w:rsidR="004607C4" w:rsidRPr="00DB5E8F" w:rsidRDefault="004607C4">
      <w:pPr>
        <w:rPr>
          <w:sz w:val="12"/>
          <w:szCs w:val="12"/>
        </w:rPr>
      </w:pPr>
      <w:r w:rsidRPr="00DB5E8F">
        <w:rPr>
          <w:sz w:val="12"/>
          <w:szCs w:val="12"/>
        </w:rPr>
        <w:separator/>
      </w:r>
    </w:p>
  </w:footnote>
  <w:footnote w:type="continuationSeparator" w:id="0">
    <w:p w14:paraId="6B2B57FA" w14:textId="77777777" w:rsidR="004607C4" w:rsidRDefault="004607C4" w:rsidP="00A00E34">
      <w:r>
        <w:continuationSeparator/>
      </w:r>
    </w:p>
    <w:p w14:paraId="78DB10F8" w14:textId="77777777" w:rsidR="004607C4" w:rsidRDefault="004607C4"/>
  </w:footnote>
  <w:footnote w:type="continuationNotice" w:id="1">
    <w:p w14:paraId="7EC7370F" w14:textId="77777777" w:rsidR="004607C4" w:rsidRDefault="004607C4"/>
  </w:footnote>
  <w:footnote w:id="2">
    <w:p w14:paraId="24AE8C4D" w14:textId="269C972B" w:rsidR="00341C6B" w:rsidRPr="00771AAB" w:rsidRDefault="00341C6B" w:rsidP="00771AAB">
      <w:pPr>
        <w:pStyle w:val="FootnoteText"/>
        <w:rPr>
          <w:lang w:val="en-GB"/>
        </w:rPr>
      </w:pPr>
      <w:ins w:id="178" w:author="Author">
        <w:r>
          <w:rPr>
            <w:rStyle w:val="FootnoteReference"/>
          </w:rPr>
          <w:footnoteRef/>
        </w:r>
        <w:r>
          <w:t xml:space="preserve"> </w:t>
        </w:r>
        <w:r w:rsidRPr="00771AAB">
          <w:t>https://carbonaccountingfinancials.com/files/downloads/PCAF-Global-GHG-Standard.pdf</w:t>
        </w:r>
      </w:ins>
    </w:p>
  </w:footnote>
  <w:footnote w:id="3">
    <w:p w14:paraId="2F0BF506" w14:textId="4A17D56A" w:rsidR="008D2967" w:rsidRPr="007E13B5" w:rsidRDefault="008D2967">
      <w:pPr>
        <w:pStyle w:val="FootnoteText"/>
        <w:rPr>
          <w:lang w:val="en-GB"/>
        </w:rPr>
      </w:pPr>
      <w:ins w:id="185" w:author="Author">
        <w:r>
          <w:rPr>
            <w:rStyle w:val="FootnoteReference"/>
          </w:rPr>
          <w:footnoteRef/>
        </w:r>
        <w:r>
          <w:t xml:space="preserve"> </w:t>
        </w:r>
        <w:r w:rsidRPr="006509F4">
          <w:t>Commission Delegated Regulation (EU) 2023/137 of 10 October 2022 amending Regulation (EC) No 1893/2006 of the European Parliament and of the Council establishing the statistical classification of economic activities NACE Revision 2 (OJ L 19, 20.1.2023, p. 5).</w:t>
        </w:r>
      </w:ins>
    </w:p>
  </w:footnote>
  <w:footnote w:id="4">
    <w:p w14:paraId="16D512BA" w14:textId="77777777" w:rsidR="00270C97" w:rsidRDefault="00270C97" w:rsidP="00270C97">
      <w:pPr>
        <w:pStyle w:val="FootnoteText"/>
      </w:pPr>
      <w:ins w:id="785" w:author="Author">
        <w:r>
          <w:rPr>
            <w:rStyle w:val="FootnoteReference"/>
          </w:rPr>
          <w:footnoteRef/>
        </w:r>
        <w:r>
          <w:t xml:space="preserve"> </w:t>
        </w:r>
        <w:r>
          <w:tab/>
        </w:r>
        <w:r w:rsidRPr="00D00357">
          <w:t>DRMKC is a platform designed to centrali</w:t>
        </w:r>
        <w:r>
          <w:t>s</w:t>
        </w:r>
        <w:r w:rsidRPr="00D00357">
          <w:t>e and standardi</w:t>
        </w:r>
        <w:r>
          <w:t>s</w:t>
        </w:r>
        <w:r w:rsidRPr="00D00357">
          <w:t>e risk, damage and loss data at a pan-European level. Developed with the goal of supporting risk assessment and risk analysis processes, the RDH facilitates the collection, sharing, and analysis of data that is crucial for understanding and mitigating risks. This repository offers a variety of datasets, tools, and resources that can be utilized by policymakers, researchers, and practitioners in the field of disaster risk reduction.</w:t>
        </w:r>
        <w:r>
          <w:t xml:space="preserve"> </w:t>
        </w:r>
        <w:r w:rsidRPr="00D00357">
          <w:t>Data available at the Eeuropean and partly on global scale.</w:t>
        </w:r>
      </w:ins>
    </w:p>
  </w:footnote>
  <w:footnote w:id="5">
    <w:p w14:paraId="2F6443B1" w14:textId="77777777" w:rsidR="008A0669" w:rsidRDefault="008A0669" w:rsidP="008A0669">
      <w:pPr>
        <w:pStyle w:val="FootnoteText"/>
      </w:pPr>
      <w:ins w:id="817" w:author="Author">
        <w:r>
          <w:rPr>
            <w:rStyle w:val="FootnoteReference"/>
          </w:rPr>
          <w:footnoteRef/>
        </w:r>
        <w:r>
          <w:t xml:space="preserve"> For example, for </w:t>
        </w:r>
        <w:r w:rsidRPr="0036016F">
          <w:t xml:space="preserve">exposures sensitive to </w:t>
        </w:r>
        <w:r>
          <w:t>water</w:t>
        </w:r>
        <w:r w:rsidRPr="0036016F">
          <w:t xml:space="preserve">-related hazards, </w:t>
        </w:r>
        <w:r>
          <w:t>whether the institution analysed e.g. d</w:t>
        </w:r>
        <w:r w:rsidRPr="0036016F">
          <w:t>rought</w:t>
        </w:r>
        <w:r>
          <w:t xml:space="preserve">, water stress,  flood etc. following the classification </w:t>
        </w:r>
        <w:r w:rsidRPr="0036016F">
          <w:t>by COMMISSION DELEGATED REGULATION (EU) 2023/2486 .</w:t>
        </w:r>
      </w:ins>
    </w:p>
  </w:footnote>
  <w:footnote w:id="6">
    <w:p w14:paraId="5E953D15" w14:textId="71C1AA87" w:rsidR="000C27D7" w:rsidRPr="007E13B5" w:rsidRDefault="000C27D7">
      <w:pPr>
        <w:pStyle w:val="FootnoteText"/>
        <w:rPr>
          <w:lang w:val="en-GB"/>
        </w:rPr>
      </w:pPr>
      <w:ins w:id="1017" w:author="Author">
        <w:r>
          <w:rPr>
            <w:rStyle w:val="FootnoteReference"/>
          </w:rPr>
          <w:footnoteRef/>
        </w:r>
        <w:r>
          <w:t xml:space="preserve"> </w:t>
        </w:r>
        <w:r>
          <w:fldChar w:fldCharType="begin"/>
        </w:r>
        <w:r>
          <w:instrText>HYPERLINK "https://eur-lex.europa.eu/legal-content/EN/TXT/PDF/?uri=OJ:L_202302486"</w:instrText>
        </w:r>
        <w:r>
          <w:fldChar w:fldCharType="separate"/>
        </w:r>
        <w:r w:rsidRPr="00B83733">
          <w:rPr>
            <w:rStyle w:val="Hyperlink"/>
          </w:rPr>
          <w:t>COMMISSION DELEGATED REGULATION (EU) 2023/2486 of 27 June 2023 supplementing Regulation (EU) 2020/852</w:t>
        </w:r>
        <w:r>
          <w:fldChar w:fldCharType="end"/>
        </w:r>
      </w:ins>
    </w:p>
  </w:footnote>
  <w:footnote w:id="7">
    <w:p w14:paraId="5269FF03" w14:textId="078B2551" w:rsidR="00341C6B" w:rsidRPr="008669E0" w:rsidRDefault="00341C6B">
      <w:pPr>
        <w:pStyle w:val="FootnoteText"/>
        <w:rPr>
          <w:lang w:val="en-GB"/>
        </w:rPr>
      </w:pPr>
      <w:ins w:id="2152" w:author="Author">
        <w:r>
          <w:rPr>
            <w:rStyle w:val="FootnoteReference"/>
          </w:rPr>
          <w:footnoteRef/>
        </w:r>
        <w:r>
          <w:t xml:space="preserve"> </w:t>
        </w:r>
        <w:r>
          <w:rPr>
            <w:lang w:val="en-GB"/>
          </w:rPr>
          <w:t xml:space="preserve"> Please refer also to the </w:t>
        </w:r>
        <w:r>
          <w:fldChar w:fldCharType="begin"/>
        </w:r>
        <w:r>
          <w:instrText>HYPERLINK "https://ec.europa.eu/finance/docs/law/231221-draft-commission-notice-eu-taxonomy-reporting-financials_en.pdf"</w:instrText>
        </w:r>
        <w:r>
          <w:fldChar w:fldCharType="separate"/>
        </w:r>
        <w:r w:rsidRPr="00FF354A">
          <w:rPr>
            <w:rStyle w:val="Hyperlink"/>
          </w:rPr>
          <w:t>Draft Commission Notice on the interpretation and implementation of certain legal provisions of the Disclosures Delegated Act under Article ;8 of the EU taxonomy Regulation on the reporting of taxonomy-eligible and Taxonomy-aligned economic activities and assets</w:t>
        </w:r>
        <w:r>
          <w:fldChar w:fldCharType="end"/>
        </w:r>
      </w:ins>
    </w:p>
  </w:footnote>
  <w:footnote w:id="8">
    <w:p w14:paraId="36637444" w14:textId="77777777" w:rsidR="0007151E" w:rsidRDefault="0007151E" w:rsidP="0007151E">
      <w:pPr>
        <w:pStyle w:val="FootnoteText"/>
      </w:pPr>
      <w:ins w:id="2505" w:author="Author">
        <w:r>
          <w:rPr>
            <w:rStyle w:val="FootnoteReference"/>
          </w:rPr>
          <w:footnoteRef/>
        </w:r>
        <w:r>
          <w:t xml:space="preserve"> </w:t>
        </w:r>
        <w:r>
          <w:tab/>
        </w:r>
        <w:r w:rsidRPr="00D00357">
          <w:t>DRMKC is a platform designed to centrali</w:t>
        </w:r>
        <w:r>
          <w:t>s</w:t>
        </w:r>
        <w:r w:rsidRPr="00D00357">
          <w:t>e and standardi</w:t>
        </w:r>
        <w:r>
          <w:t>s</w:t>
        </w:r>
        <w:r w:rsidRPr="00D00357">
          <w:t>e risk, damage and loss data at a pan-European level. Developed with the goal of supporting risk assessment and risk analysis processes, the RDH facilitates the collection, sharing, and analysis of data that is crucial for understanding and mitigating risks. This repository offers a variety of datasets, tools, and resources that can be utilized by policymakers, researchers, and practitioners in the field of disaster risk reduction.</w:t>
        </w:r>
        <w:r>
          <w:t xml:space="preserve"> </w:t>
        </w:r>
        <w:r w:rsidRPr="00D00357">
          <w:t>Data available at the Eeuropean and partly on global scale.</w:t>
        </w:r>
      </w:ins>
    </w:p>
  </w:footnote>
  <w:footnote w:id="9">
    <w:p w14:paraId="0D6972E7" w14:textId="77777777" w:rsidR="007674A5" w:rsidRPr="00AF345B" w:rsidRDefault="007674A5" w:rsidP="007674A5">
      <w:pPr>
        <w:pStyle w:val="FootnoteText"/>
        <w:rPr>
          <w:lang w:val="en-GB"/>
        </w:rPr>
      </w:pPr>
      <w:ins w:id="2695" w:author="Author">
        <w:r>
          <w:rPr>
            <w:rStyle w:val="FootnoteReference"/>
          </w:rPr>
          <w:footnoteRef/>
        </w:r>
        <w:r>
          <w:t xml:space="preserve"> </w:t>
        </w:r>
        <w:r w:rsidRPr="006509F4">
          <w:t>Commission Delegated Regulation (EU) 2023/137 of 10 October 2022 amending Regulation (EC) No 1893/2006 of the European Parliament and of the Council establishing the statistical classification of economic activities NACE Revision 2 (OJ L 19, 20.1.2023, p. 5).</w:t>
        </w:r>
      </w:ins>
    </w:p>
  </w:footnote>
  <w:footnote w:id="10">
    <w:p w14:paraId="2169AE0F" w14:textId="77777777" w:rsidR="007674A5" w:rsidRDefault="007674A5" w:rsidP="007674A5">
      <w:pPr>
        <w:pStyle w:val="FootnoteText"/>
      </w:pPr>
      <w:ins w:id="2700" w:author="Author">
        <w:r>
          <w:rPr>
            <w:rStyle w:val="FootnoteReference"/>
          </w:rPr>
          <w:footnoteRef/>
        </w:r>
        <w:r>
          <w:t xml:space="preserve"> </w:t>
        </w:r>
        <w:r>
          <w:tab/>
        </w:r>
        <w:r w:rsidRPr="00D00357">
          <w:t>DRMKC is a platform designed to centrali</w:t>
        </w:r>
        <w:r>
          <w:t>s</w:t>
        </w:r>
        <w:r w:rsidRPr="00D00357">
          <w:t>e and standardi</w:t>
        </w:r>
        <w:r>
          <w:t>s</w:t>
        </w:r>
        <w:r w:rsidRPr="00D00357">
          <w:t>e risk, damage and loss data at a pan-European level. Developed with the goal of supporting risk assessment and risk analysis processes, the RDH facilitates the collection, sharing, and analysis of data that is crucial for understanding and mitigating risks. This repository offers a variety of datasets, tools, and resources that can be utilized by policymakers, researchers, and practitioners in the field of disaster risk reduction.</w:t>
        </w:r>
        <w:r>
          <w:t xml:space="preserve"> </w:t>
        </w:r>
        <w:r w:rsidRPr="00D00357">
          <w:t>Data available at the Eeuropean and partly on global scale.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7988" w14:textId="0AF5BFFF" w:rsidR="00341C6B" w:rsidRDefault="00475232">
    <w:pPr>
      <w:pStyle w:val="Header"/>
    </w:pPr>
    <w:del w:id="2845" w:author="Author">
      <w:r>
        <w:rPr>
          <w:noProof/>
          <w:lang w:val="en-GB" w:eastAsia="en-GB"/>
        </w:rPr>
        <mc:AlternateContent>
          <mc:Choice Requires="wps">
            <w:drawing>
              <wp:anchor distT="0" distB="0" distL="0" distR="0" simplePos="0" relativeHeight="251660289" behindDoc="0" locked="0" layoutInCell="1" allowOverlap="1" wp14:anchorId="10D361A5" wp14:editId="1855BFC6">
                <wp:simplePos x="635" y="635"/>
                <wp:positionH relativeFrom="leftMargin">
                  <wp:align>left</wp:align>
                </wp:positionH>
                <wp:positionV relativeFrom="paragraph">
                  <wp:posOffset>635</wp:posOffset>
                </wp:positionV>
                <wp:extent cx="443865" cy="443865"/>
                <wp:effectExtent l="0" t="0" r="3175" b="4445"/>
                <wp:wrapSquare wrapText="bothSides"/>
                <wp:docPr id="760506364" name="Text Box 76050636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B0E052" w14:textId="77777777" w:rsidR="00475232" w:rsidRPr="00245103" w:rsidRDefault="00475232">
                            <w:pPr>
                              <w:rPr>
                                <w:del w:id="2846" w:author="Author"/>
                                <w:rFonts w:ascii="Calibri" w:eastAsia="Calibri" w:hAnsi="Calibri" w:cs="Calibri"/>
                                <w:color w:val="000000"/>
                                <w:sz w:val="24"/>
                              </w:rPr>
                            </w:pPr>
                            <w:del w:id="2847" w:author="Author">
                              <w:r w:rsidRPr="00245103">
                                <w:rPr>
                                  <w:rFonts w:ascii="Calibri" w:eastAsia="Calibri" w:hAnsi="Calibri" w:cs="Calibri"/>
                                  <w:color w:val="000000"/>
                                  <w:sz w:val="24"/>
                                </w:rPr>
                                <w:delText>EBA Regular Use</w:delText>
                              </w:r>
                            </w:del>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0D361A5" id="_x0000_t202" coordsize="21600,21600" o:spt="202" path="m,l,21600r21600,l21600,xe">
                <v:stroke joinstyle="miter"/>
                <v:path gradientshapeok="t" o:connecttype="rect"/>
              </v:shapetype>
              <v:shape id="Text Box 760506364" o:spid="_x0000_s1026" type="#_x0000_t202" alt="EBA Regular Use" style="position:absolute;margin-left:0;margin-top:.05pt;width:34.95pt;height:34.95pt;z-index:251660289;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19B0E052" w14:textId="77777777" w:rsidR="00475232" w:rsidRPr="00245103" w:rsidRDefault="00475232">
                      <w:pPr>
                        <w:rPr>
                          <w:del w:id="2848" w:author="Author"/>
                          <w:rFonts w:ascii="Calibri" w:eastAsia="Calibri" w:hAnsi="Calibri" w:cs="Calibri"/>
                          <w:color w:val="000000"/>
                          <w:sz w:val="24"/>
                        </w:rPr>
                      </w:pPr>
                      <w:del w:id="2849" w:author="Author">
                        <w:r w:rsidRPr="00245103">
                          <w:rPr>
                            <w:rFonts w:ascii="Calibri" w:eastAsia="Calibri" w:hAnsi="Calibri" w:cs="Calibri"/>
                            <w:color w:val="000000"/>
                            <w:sz w:val="24"/>
                          </w:rPr>
                          <w:delText>EBA Regular Use</w:delText>
                        </w:r>
                      </w:del>
                    </w:p>
                  </w:txbxContent>
                </v:textbox>
                <w10:wrap type="square" anchorx="margin"/>
              </v:shape>
            </w:pict>
          </mc:Fallback>
        </mc:AlternateContent>
      </w:r>
    </w:del>
    <w:ins w:id="2850" w:author="Author">
      <w:r w:rsidR="00341C6B">
        <w:rPr>
          <w:noProof/>
          <w:lang w:val="es-ES_tradnl" w:eastAsia="es-ES_tradnl"/>
        </w:rPr>
        <mc:AlternateContent>
          <mc:Choice Requires="wps">
            <w:drawing>
              <wp:anchor distT="0" distB="0" distL="0" distR="0" simplePos="0" relativeHeight="251658241"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341C6B" w:rsidRPr="00245103" w:rsidRDefault="00341C6B">
                            <w:pPr>
                              <w:rPr>
                                <w:ins w:id="2851" w:author="Author"/>
                                <w:rFonts w:ascii="Calibri" w:eastAsia="Calibri" w:hAnsi="Calibri" w:cs="Calibri"/>
                                <w:color w:val="000000"/>
                                <w:sz w:val="24"/>
                              </w:rPr>
                            </w:pPr>
                            <w:ins w:id="2852" w:author="Author">
                              <w:r w:rsidRPr="00245103">
                                <w:rPr>
                                  <w:rFonts w:ascii="Calibri" w:eastAsia="Calibri" w:hAnsi="Calibri" w:cs="Calibri"/>
                                  <w:color w:val="000000"/>
                                  <w:sz w:val="24"/>
                                </w:rPr>
                                <w:t>EBA Regular Use</w:t>
                              </w:r>
                            </w:ins>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 w14:anchorId="6E7D9170" id="Text Box 5" o:spid="_x0000_s1027" type="#_x0000_t202" alt="EBA Regular Use"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1252DCD" w14:textId="2A5AE193" w:rsidR="00341C6B" w:rsidRPr="00245103" w:rsidRDefault="00341C6B">
                      <w:pPr>
                        <w:rPr>
                          <w:ins w:id="2853" w:author="Author"/>
                          <w:rFonts w:ascii="Calibri" w:eastAsia="Calibri" w:hAnsi="Calibri" w:cs="Calibri"/>
                          <w:color w:val="000000"/>
                          <w:sz w:val="24"/>
                        </w:rPr>
                      </w:pPr>
                      <w:ins w:id="2854" w:author="Author">
                        <w:r w:rsidRPr="00245103">
                          <w:rPr>
                            <w:rFonts w:ascii="Calibri" w:eastAsia="Calibri" w:hAnsi="Calibri" w:cs="Calibri"/>
                            <w:color w:val="000000"/>
                            <w:sz w:val="24"/>
                          </w:rPr>
                          <w:t>EBA Regular Use</w:t>
                        </w:r>
                      </w:ins>
                    </w:p>
                  </w:txbxContent>
                </v:textbox>
                <w10:wrap type="square" anchorx="margin"/>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F2AE" w14:textId="6323717A" w:rsidR="00341C6B" w:rsidRDefault="00475232">
    <w:pPr>
      <w:pStyle w:val="Header"/>
    </w:pPr>
    <w:del w:id="2855" w:author="Author">
      <w:r>
        <w:rPr>
          <w:noProof/>
          <w:lang w:val="en-GB" w:eastAsia="en-GB"/>
        </w:rPr>
        <mc:AlternateContent>
          <mc:Choice Requires="wps">
            <w:drawing>
              <wp:anchor distT="0" distB="0" distL="0" distR="0" simplePos="0" relativeHeight="251662337" behindDoc="0" locked="0" layoutInCell="1" allowOverlap="1" wp14:anchorId="61C54137" wp14:editId="6763CA66">
                <wp:simplePos x="635" y="635"/>
                <wp:positionH relativeFrom="leftMargin">
                  <wp:align>left</wp:align>
                </wp:positionH>
                <wp:positionV relativeFrom="paragraph">
                  <wp:posOffset>635</wp:posOffset>
                </wp:positionV>
                <wp:extent cx="443865" cy="443865"/>
                <wp:effectExtent l="0" t="0" r="3175" b="4445"/>
                <wp:wrapSquare wrapText="bothSides"/>
                <wp:docPr id="1548786855" name="Text Box 154878685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AAD7B0" w14:textId="77777777" w:rsidR="00475232" w:rsidRPr="00245103" w:rsidRDefault="00475232">
                            <w:pPr>
                              <w:rPr>
                                <w:del w:id="2856" w:author="Author"/>
                                <w:rFonts w:ascii="Calibri" w:eastAsia="Calibri" w:hAnsi="Calibri" w:cs="Calibri"/>
                                <w:color w:val="000000"/>
                                <w:sz w:val="24"/>
                              </w:rPr>
                            </w:pPr>
                            <w:del w:id="2857" w:author="Author">
                              <w:r w:rsidRPr="00245103">
                                <w:rPr>
                                  <w:rFonts w:ascii="Calibri" w:eastAsia="Calibri" w:hAnsi="Calibri" w:cs="Calibri"/>
                                  <w:color w:val="000000"/>
                                  <w:sz w:val="24"/>
                                </w:rPr>
                                <w:delText>EBA Regular Use</w:delText>
                              </w:r>
                            </w:del>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1C54137" id="_x0000_t202" coordsize="21600,21600" o:spt="202" path="m,l,21600r21600,l21600,xe">
                <v:stroke joinstyle="miter"/>
                <v:path gradientshapeok="t" o:connecttype="rect"/>
              </v:shapetype>
              <v:shape id="Text Box 1548786855" o:spid="_x0000_s1028" type="#_x0000_t202" alt="EBA Regular Use" style="position:absolute;margin-left:0;margin-top:.05pt;width:34.95pt;height:34.95pt;z-index:251662337;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2CAAD7B0" w14:textId="77777777" w:rsidR="00475232" w:rsidRPr="00245103" w:rsidRDefault="00475232">
                      <w:pPr>
                        <w:rPr>
                          <w:del w:id="2858" w:author="Author"/>
                          <w:rFonts w:ascii="Calibri" w:eastAsia="Calibri" w:hAnsi="Calibri" w:cs="Calibri"/>
                          <w:color w:val="000000"/>
                          <w:sz w:val="24"/>
                        </w:rPr>
                      </w:pPr>
                      <w:del w:id="2859" w:author="Author">
                        <w:r w:rsidRPr="00245103">
                          <w:rPr>
                            <w:rFonts w:ascii="Calibri" w:eastAsia="Calibri" w:hAnsi="Calibri" w:cs="Calibri"/>
                            <w:color w:val="000000"/>
                            <w:sz w:val="24"/>
                          </w:rPr>
                          <w:delText>EBA Regular Use</w:delText>
                        </w:r>
                      </w:del>
                    </w:p>
                  </w:txbxContent>
                </v:textbox>
                <w10:wrap type="square" anchorx="margin"/>
              </v:shape>
            </w:pict>
          </mc:Fallback>
        </mc:AlternateContent>
      </w:r>
    </w:del>
    <w:ins w:id="2860" w:author="Author">
      <w:r w:rsidR="00341C6B">
        <w:rPr>
          <w:noProof/>
          <w:lang w:val="es-ES_tradnl" w:eastAsia="es-ES_tradnl"/>
        </w:rPr>
        <mc:AlternateContent>
          <mc:Choice Requires="wps">
            <w:drawing>
              <wp:anchor distT="0" distB="0" distL="0" distR="0" simplePos="0" relativeHeight="251658240"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341C6B" w:rsidRPr="00245103" w:rsidRDefault="00341C6B">
                            <w:pPr>
                              <w:rPr>
                                <w:ins w:id="2861" w:author="Author"/>
                                <w:rFonts w:ascii="Calibri" w:eastAsia="Calibri" w:hAnsi="Calibri" w:cs="Calibri"/>
                                <w:color w:val="000000"/>
                                <w:sz w:val="24"/>
                              </w:rPr>
                            </w:pPr>
                            <w:ins w:id="2862" w:author="Author">
                              <w:r w:rsidRPr="00245103">
                                <w:rPr>
                                  <w:rFonts w:ascii="Calibri" w:eastAsia="Calibri" w:hAnsi="Calibri" w:cs="Calibri"/>
                                  <w:color w:val="000000"/>
                                  <w:sz w:val="24"/>
                                </w:rPr>
                                <w:t>EBA Regular Use</w:t>
                              </w:r>
                            </w:ins>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 w14:anchorId="47DB5CB4" id="Text Box 4" o:spid="_x0000_s1029"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7DDA3B5E" w14:textId="382486DA" w:rsidR="00341C6B" w:rsidRPr="00245103" w:rsidRDefault="00341C6B">
                      <w:pPr>
                        <w:rPr>
                          <w:ins w:id="2863" w:author="Author"/>
                          <w:rFonts w:ascii="Calibri" w:eastAsia="Calibri" w:hAnsi="Calibri" w:cs="Calibri"/>
                          <w:color w:val="000000"/>
                          <w:sz w:val="24"/>
                        </w:rPr>
                      </w:pPr>
                      <w:ins w:id="2864" w:author="Author">
                        <w:r w:rsidRPr="00245103">
                          <w:rPr>
                            <w:rFonts w:ascii="Calibri" w:eastAsia="Calibri" w:hAnsi="Calibri" w:cs="Calibri"/>
                            <w:color w:val="000000"/>
                            <w:sz w:val="24"/>
                          </w:rPr>
                          <w:t>EBA Regular Use</w:t>
                        </w:r>
                      </w:ins>
                    </w:p>
                  </w:txbxContent>
                </v:textbox>
                <w10:wrap type="square" anchorx="margin"/>
              </v:shape>
            </w:pict>
          </mc:Fallback>
        </mc:AlternateConten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434277"/>
    <w:multiLevelType w:val="hybridMultilevel"/>
    <w:tmpl w:val="3892AC86"/>
    <w:lvl w:ilvl="0" w:tplc="46BE6EE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655A8B"/>
    <w:multiLevelType w:val="hybridMultilevel"/>
    <w:tmpl w:val="59EAFE0E"/>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990AE3"/>
    <w:multiLevelType w:val="hybridMultilevel"/>
    <w:tmpl w:val="BD9CBE68"/>
    <w:lvl w:ilvl="0" w:tplc="1DE8D0C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C49439A"/>
    <w:multiLevelType w:val="hybridMultilevel"/>
    <w:tmpl w:val="4890498C"/>
    <w:lvl w:ilvl="0" w:tplc="FFFFFFFF">
      <w:start w:val="1"/>
      <w:numFmt w:val="decimal"/>
      <w:lvlText w:val="%1."/>
      <w:lvlJc w:val="left"/>
      <w:pPr>
        <w:ind w:left="720" w:hanging="360"/>
      </w:pPr>
      <w:rPr>
        <w:rFonts w:ascii="Times New Roman" w:hAnsi="Times New Roman" w:cs="Times New Roman" w:hint="default"/>
        <w:b w:val="0"/>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7F819BA"/>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8" w15:restartNumberingAfterBreak="0">
    <w:nsid w:val="2BE10A57"/>
    <w:multiLevelType w:val="hybridMultilevel"/>
    <w:tmpl w:val="E996D42C"/>
    <w:lvl w:ilvl="0" w:tplc="08090017">
      <w:start w:val="1"/>
      <w:numFmt w:val="lowerLetter"/>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CD64E25"/>
    <w:multiLevelType w:val="hybridMultilevel"/>
    <w:tmpl w:val="38F2008A"/>
    <w:lvl w:ilvl="0" w:tplc="6952DAAA">
      <w:start w:val="1"/>
      <w:numFmt w:val="lowerLetter"/>
      <w:lvlText w:val="%1."/>
      <w:lvlJc w:val="right"/>
      <w:pPr>
        <w:ind w:left="1560" w:hanging="360"/>
      </w:pPr>
      <w:rPr>
        <w:rFonts w:hint="default"/>
        <w:b w:val="0"/>
        <w:i w:val="0"/>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31"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2"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E8D1A6E"/>
    <w:multiLevelType w:val="hybridMultilevel"/>
    <w:tmpl w:val="59EAFE0E"/>
    <w:lvl w:ilvl="0" w:tplc="08090017">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E9836BB"/>
    <w:multiLevelType w:val="hybridMultilevel"/>
    <w:tmpl w:val="A3603662"/>
    <w:lvl w:ilvl="0" w:tplc="E04EB83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0491EDE"/>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8" w15:restartNumberingAfterBreak="0">
    <w:nsid w:val="30C3672C"/>
    <w:multiLevelType w:val="hybridMultilevel"/>
    <w:tmpl w:val="33A25CD4"/>
    <w:lvl w:ilvl="0" w:tplc="FFFFFFFF">
      <w:start w:val="1"/>
      <w:numFmt w:val="decimal"/>
      <w:lvlText w:val="%1."/>
      <w:lvlJc w:val="left"/>
      <w:pPr>
        <w:ind w:left="720" w:hanging="360"/>
      </w:pPr>
      <w:rPr>
        <w:rFonts w:ascii="Times New Roman" w:hAnsi="Times New Roman" w:cs="Times New Roman"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84D2EDF"/>
    <w:multiLevelType w:val="hybridMultilevel"/>
    <w:tmpl w:val="E996D42C"/>
    <w:lvl w:ilvl="0" w:tplc="FFFFFFFF">
      <w:start w:val="1"/>
      <w:numFmt w:val="lowerLetter"/>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99C6581"/>
    <w:multiLevelType w:val="hybridMultilevel"/>
    <w:tmpl w:val="30B2745A"/>
    <w:lvl w:ilvl="0" w:tplc="FFFFFFFF">
      <w:start w:val="1"/>
      <w:numFmt w:val="decimal"/>
      <w:lvlText w:val="%1."/>
      <w:lvlJc w:val="left"/>
      <w:pPr>
        <w:ind w:left="360" w:hanging="360"/>
      </w:pPr>
      <w:rPr>
        <w:rFonts w:ascii="Times New Roman" w:hAnsi="Times New Roman" w:cs="Times New Roman" w:hint="default"/>
        <w:b w:val="0"/>
        <w:i w:val="0"/>
        <w:lang w:val="en-GB"/>
      </w:rPr>
    </w:lvl>
    <w:lvl w:ilvl="1" w:tplc="FFFFFFFF">
      <w:start w:val="6"/>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0292C3E"/>
    <w:multiLevelType w:val="hybridMultilevel"/>
    <w:tmpl w:val="E874556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1"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45FA5974"/>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4B6A6580"/>
    <w:multiLevelType w:val="hybridMultilevel"/>
    <w:tmpl w:val="4866DD66"/>
    <w:lvl w:ilvl="0" w:tplc="2CCE692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DA02F0D"/>
    <w:multiLevelType w:val="hybridMultilevel"/>
    <w:tmpl w:val="9FDC520A"/>
    <w:lvl w:ilvl="0" w:tplc="ACFEF6E8">
      <w:start w:val="1"/>
      <w:numFmt w:val="decimal"/>
      <w:lvlText w:val="%1."/>
      <w:lvlJc w:val="left"/>
      <w:pPr>
        <w:ind w:left="1020" w:hanging="360"/>
      </w:pPr>
    </w:lvl>
    <w:lvl w:ilvl="1" w:tplc="E7786D5C">
      <w:start w:val="1"/>
      <w:numFmt w:val="decimal"/>
      <w:lvlText w:val="%2."/>
      <w:lvlJc w:val="left"/>
      <w:pPr>
        <w:ind w:left="1020" w:hanging="360"/>
      </w:pPr>
    </w:lvl>
    <w:lvl w:ilvl="2" w:tplc="EA86DBFC">
      <w:start w:val="1"/>
      <w:numFmt w:val="decimal"/>
      <w:lvlText w:val="%3."/>
      <w:lvlJc w:val="left"/>
      <w:pPr>
        <w:ind w:left="1020" w:hanging="360"/>
      </w:pPr>
    </w:lvl>
    <w:lvl w:ilvl="3" w:tplc="16263750">
      <w:start w:val="1"/>
      <w:numFmt w:val="decimal"/>
      <w:lvlText w:val="%4."/>
      <w:lvlJc w:val="left"/>
      <w:pPr>
        <w:ind w:left="1020" w:hanging="360"/>
      </w:pPr>
    </w:lvl>
    <w:lvl w:ilvl="4" w:tplc="58B6D6C0">
      <w:start w:val="1"/>
      <w:numFmt w:val="decimal"/>
      <w:lvlText w:val="%5."/>
      <w:lvlJc w:val="left"/>
      <w:pPr>
        <w:ind w:left="1020" w:hanging="360"/>
      </w:pPr>
    </w:lvl>
    <w:lvl w:ilvl="5" w:tplc="402AEE80">
      <w:start w:val="1"/>
      <w:numFmt w:val="decimal"/>
      <w:lvlText w:val="%6."/>
      <w:lvlJc w:val="left"/>
      <w:pPr>
        <w:ind w:left="1020" w:hanging="360"/>
      </w:pPr>
    </w:lvl>
    <w:lvl w:ilvl="6" w:tplc="33A8282A">
      <w:start w:val="1"/>
      <w:numFmt w:val="decimal"/>
      <w:lvlText w:val="%7."/>
      <w:lvlJc w:val="left"/>
      <w:pPr>
        <w:ind w:left="1020" w:hanging="360"/>
      </w:pPr>
    </w:lvl>
    <w:lvl w:ilvl="7" w:tplc="1A6CF05A">
      <w:start w:val="1"/>
      <w:numFmt w:val="decimal"/>
      <w:lvlText w:val="%8."/>
      <w:lvlJc w:val="left"/>
      <w:pPr>
        <w:ind w:left="1020" w:hanging="360"/>
      </w:pPr>
    </w:lvl>
    <w:lvl w:ilvl="8" w:tplc="5DA4B626">
      <w:start w:val="1"/>
      <w:numFmt w:val="decimal"/>
      <w:lvlText w:val="%9."/>
      <w:lvlJc w:val="left"/>
      <w:pPr>
        <w:ind w:left="1020" w:hanging="360"/>
      </w:pPr>
    </w:lvl>
  </w:abstractNum>
  <w:abstractNum w:abstractNumId="59"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6C92480"/>
    <w:multiLevelType w:val="hybridMultilevel"/>
    <w:tmpl w:val="30B2745A"/>
    <w:lvl w:ilvl="0" w:tplc="FFFFFFFF">
      <w:start w:val="1"/>
      <w:numFmt w:val="decimal"/>
      <w:lvlText w:val="%1."/>
      <w:lvlJc w:val="left"/>
      <w:pPr>
        <w:ind w:left="720" w:hanging="360"/>
      </w:pPr>
      <w:rPr>
        <w:rFonts w:ascii="Times New Roman" w:hAnsi="Times New Roman" w:cs="Times New Roman" w:hint="default"/>
        <w:b w:val="0"/>
        <w:i w:val="0"/>
        <w:lang w:val="en-GB"/>
      </w:rPr>
    </w:lvl>
    <w:lvl w:ilvl="1" w:tplc="FFFFFFFF">
      <w:start w:val="6"/>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1"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2"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14D1FAD"/>
    <w:multiLevelType w:val="hybridMultilevel"/>
    <w:tmpl w:val="A57E4234"/>
    <w:lvl w:ilvl="0" w:tplc="0809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6"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77"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1"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 w15:restartNumberingAfterBreak="0">
    <w:nsid w:val="72894B98"/>
    <w:multiLevelType w:val="hybridMultilevel"/>
    <w:tmpl w:val="921E2E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3362954"/>
    <w:multiLevelType w:val="hybridMultilevel"/>
    <w:tmpl w:val="4890498C"/>
    <w:lvl w:ilvl="0" w:tplc="FFFFFFFF">
      <w:start w:val="1"/>
      <w:numFmt w:val="decimal"/>
      <w:lvlText w:val="%1."/>
      <w:lvlJc w:val="left"/>
      <w:pPr>
        <w:ind w:left="720" w:hanging="360"/>
      </w:pPr>
      <w:rPr>
        <w:rFonts w:ascii="Times New Roman" w:hAnsi="Times New Roman" w:cs="Times New Roman" w:hint="default"/>
        <w:b w:val="0"/>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36300C5"/>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37E6D8A"/>
    <w:multiLevelType w:val="hybridMultilevel"/>
    <w:tmpl w:val="76EE09FE"/>
    <w:lvl w:ilvl="0" w:tplc="FFFFFFFF">
      <w:start w:val="1"/>
      <w:numFmt w:val="decimal"/>
      <w:lvlText w:val="%1."/>
      <w:lvlJc w:val="left"/>
      <w:pPr>
        <w:ind w:left="720" w:hanging="360"/>
      </w:pPr>
      <w:rPr>
        <w:rFonts w:ascii="Times New Roman" w:hAnsi="Times New Roman" w:cs="Times New Roman"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0"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92" w15:restartNumberingAfterBreak="0">
    <w:nsid w:val="7EB538E7"/>
    <w:multiLevelType w:val="hybridMultilevel"/>
    <w:tmpl w:val="47029B58"/>
    <w:lvl w:ilvl="0" w:tplc="00BEBD6E">
      <w:start w:val="1"/>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82222063">
    <w:abstractNumId w:val="54"/>
  </w:num>
  <w:num w:numId="2" w16cid:durableId="372577965">
    <w:abstractNumId w:val="6"/>
  </w:num>
  <w:num w:numId="3" w16cid:durableId="867646156">
    <w:abstractNumId w:val="31"/>
  </w:num>
  <w:num w:numId="4" w16cid:durableId="1316254082">
    <w:abstractNumId w:val="47"/>
  </w:num>
  <w:num w:numId="5" w16cid:durableId="1378436430">
    <w:abstractNumId w:val="82"/>
  </w:num>
  <w:num w:numId="6" w16cid:durableId="90009445">
    <w:abstractNumId w:val="2"/>
  </w:num>
  <w:num w:numId="7" w16cid:durableId="1818497563">
    <w:abstractNumId w:val="80"/>
  </w:num>
  <w:num w:numId="8" w16cid:durableId="1904489307">
    <w:abstractNumId w:val="63"/>
  </w:num>
  <w:num w:numId="9" w16cid:durableId="1409111776">
    <w:abstractNumId w:val="0"/>
  </w:num>
  <w:num w:numId="10" w16cid:durableId="2018574534">
    <w:abstractNumId w:val="27"/>
  </w:num>
  <w:num w:numId="11" w16cid:durableId="286282267">
    <w:abstractNumId w:val="69"/>
  </w:num>
  <w:num w:numId="12" w16cid:durableId="1935094926">
    <w:abstractNumId w:val="5"/>
  </w:num>
  <w:num w:numId="13" w16cid:durableId="2135975539">
    <w:abstractNumId w:val="41"/>
  </w:num>
  <w:num w:numId="14" w16cid:durableId="1553468359">
    <w:abstractNumId w:val="20"/>
  </w:num>
  <w:num w:numId="15" w16cid:durableId="16778759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2673047">
    <w:abstractNumId w:val="50"/>
  </w:num>
  <w:num w:numId="17" w16cid:durableId="1060522038">
    <w:abstractNumId w:val="67"/>
  </w:num>
  <w:num w:numId="18" w16cid:durableId="100804264">
    <w:abstractNumId w:val="14"/>
  </w:num>
  <w:num w:numId="19" w16cid:durableId="969549594">
    <w:abstractNumId w:val="12"/>
  </w:num>
  <w:num w:numId="20" w16cid:durableId="1781415581">
    <w:abstractNumId w:val="48"/>
  </w:num>
  <w:num w:numId="21" w16cid:durableId="529536206">
    <w:abstractNumId w:val="10"/>
  </w:num>
  <w:num w:numId="22" w16cid:durableId="102458611">
    <w:abstractNumId w:val="18"/>
  </w:num>
  <w:num w:numId="23" w16cid:durableId="1658073293">
    <w:abstractNumId w:val="39"/>
  </w:num>
  <w:num w:numId="24" w16cid:durableId="1579754092">
    <w:abstractNumId w:val="22"/>
  </w:num>
  <w:num w:numId="25" w16cid:durableId="2145999266">
    <w:abstractNumId w:val="16"/>
  </w:num>
  <w:num w:numId="26" w16cid:durableId="1838303538">
    <w:abstractNumId w:val="55"/>
  </w:num>
  <w:num w:numId="27" w16cid:durableId="340203416">
    <w:abstractNumId w:val="86"/>
  </w:num>
  <w:num w:numId="28" w16cid:durableId="2098402285">
    <w:abstractNumId w:val="34"/>
  </w:num>
  <w:num w:numId="29" w16cid:durableId="1262908720">
    <w:abstractNumId w:val="28"/>
  </w:num>
  <w:num w:numId="30" w16cid:durableId="1746684945">
    <w:abstractNumId w:val="92"/>
  </w:num>
  <w:num w:numId="31" w16cid:durableId="216283156">
    <w:abstractNumId w:val="7"/>
  </w:num>
  <w:num w:numId="32" w16cid:durableId="1852916341">
    <w:abstractNumId w:val="57"/>
  </w:num>
  <w:num w:numId="33" w16cid:durableId="1964119117">
    <w:abstractNumId w:val="15"/>
  </w:num>
  <w:num w:numId="34" w16cid:durableId="793327630">
    <w:abstractNumId w:val="35"/>
  </w:num>
  <w:num w:numId="35" w16cid:durableId="1260604207">
    <w:abstractNumId w:val="46"/>
  </w:num>
  <w:num w:numId="36" w16cid:durableId="18994348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3738555">
    <w:abstractNumId w:val="37"/>
  </w:num>
  <w:num w:numId="38" w16cid:durableId="801268108">
    <w:abstractNumId w:val="85"/>
  </w:num>
  <w:num w:numId="39" w16cid:durableId="682047397">
    <w:abstractNumId w:val="21"/>
  </w:num>
  <w:num w:numId="40" w16cid:durableId="1135756353">
    <w:abstractNumId w:val="38"/>
  </w:num>
  <w:num w:numId="41" w16cid:durableId="1276256628">
    <w:abstractNumId w:val="8"/>
  </w:num>
  <w:num w:numId="42" w16cid:durableId="1316301027">
    <w:abstractNumId w:val="45"/>
  </w:num>
  <w:num w:numId="43" w16cid:durableId="122620738">
    <w:abstractNumId w:val="49"/>
  </w:num>
  <w:num w:numId="44" w16cid:durableId="306520769">
    <w:abstractNumId w:val="84"/>
  </w:num>
  <w:num w:numId="45" w16cid:durableId="434520669">
    <w:abstractNumId w:val="30"/>
  </w:num>
  <w:num w:numId="46" w16cid:durableId="1704013361">
    <w:abstractNumId w:val="73"/>
  </w:num>
  <w:num w:numId="47" w16cid:durableId="27950095">
    <w:abstractNumId w:val="68"/>
  </w:num>
  <w:num w:numId="48" w16cid:durableId="875968536">
    <w:abstractNumId w:val="25"/>
  </w:num>
  <w:num w:numId="49" w16cid:durableId="145246011">
    <w:abstractNumId w:val="87"/>
  </w:num>
  <w:num w:numId="50" w16cid:durableId="87431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82918368">
    <w:abstractNumId w:val="58"/>
  </w:num>
  <w:num w:numId="52" w16cid:durableId="1608193993">
    <w:abstractNumId w:val="36"/>
  </w:num>
  <w:num w:numId="53" w16cid:durableId="728191320">
    <w:abstractNumId w:val="61"/>
  </w:num>
  <w:num w:numId="54" w16cid:durableId="10915850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3626357">
    <w:abstractNumId w:val="1"/>
  </w:num>
  <w:num w:numId="56" w16cid:durableId="949817153">
    <w:abstractNumId w:val="81"/>
  </w:num>
  <w:num w:numId="57" w16cid:durableId="1371416592">
    <w:abstractNumId w:val="77"/>
  </w:num>
  <w:num w:numId="58" w16cid:durableId="1433627790">
    <w:abstractNumId w:val="13"/>
  </w:num>
  <w:num w:numId="59" w16cid:durableId="1829394024">
    <w:abstractNumId w:val="74"/>
  </w:num>
  <w:num w:numId="60" w16cid:durableId="281495028">
    <w:abstractNumId w:val="33"/>
  </w:num>
  <w:num w:numId="61" w16cid:durableId="975178666">
    <w:abstractNumId w:val="76"/>
  </w:num>
  <w:num w:numId="62" w16cid:durableId="49690764">
    <w:abstractNumId w:val="4"/>
  </w:num>
  <w:num w:numId="63" w16cid:durableId="635380551">
    <w:abstractNumId w:val="91"/>
  </w:num>
  <w:num w:numId="64" w16cid:durableId="498928840">
    <w:abstractNumId w:val="44"/>
  </w:num>
  <w:num w:numId="65" w16cid:durableId="402291197">
    <w:abstractNumId w:val="53"/>
  </w:num>
  <w:num w:numId="66" w16cid:durableId="1749955816">
    <w:abstractNumId w:val="90"/>
  </w:num>
  <w:num w:numId="67" w16cid:durableId="1451125648">
    <w:abstractNumId w:val="17"/>
  </w:num>
  <w:num w:numId="68" w16cid:durableId="1203788880">
    <w:abstractNumId w:val="89"/>
  </w:num>
  <w:num w:numId="69" w16cid:durableId="1666740143">
    <w:abstractNumId w:val="26"/>
  </w:num>
  <w:num w:numId="70" w16cid:durableId="1355957653">
    <w:abstractNumId w:val="71"/>
  </w:num>
  <w:num w:numId="71" w16cid:durableId="1010722774">
    <w:abstractNumId w:val="32"/>
  </w:num>
  <w:num w:numId="72" w16cid:durableId="204874666">
    <w:abstractNumId w:val="51"/>
  </w:num>
  <w:num w:numId="73" w16cid:durableId="1785415810">
    <w:abstractNumId w:val="79"/>
  </w:num>
  <w:num w:numId="74" w16cid:durableId="2141146951">
    <w:abstractNumId w:val="70"/>
  </w:num>
  <w:num w:numId="75" w16cid:durableId="1170219710">
    <w:abstractNumId w:val="42"/>
  </w:num>
  <w:num w:numId="76" w16cid:durableId="755319296">
    <w:abstractNumId w:val="29"/>
  </w:num>
  <w:num w:numId="77" w16cid:durableId="1863013530">
    <w:abstractNumId w:val="60"/>
  </w:num>
  <w:num w:numId="78" w16cid:durableId="909924904">
    <w:abstractNumId w:val="64"/>
  </w:num>
  <w:num w:numId="79" w16cid:durableId="69625365">
    <w:abstractNumId w:val="23"/>
  </w:num>
  <w:num w:numId="80" w16cid:durableId="112139255">
    <w:abstractNumId w:val="93"/>
  </w:num>
  <w:num w:numId="81" w16cid:durableId="2113628528">
    <w:abstractNumId w:val="9"/>
  </w:num>
  <w:num w:numId="82" w16cid:durableId="1909538843">
    <w:abstractNumId w:val="65"/>
  </w:num>
  <w:num w:numId="83" w16cid:durableId="251475005">
    <w:abstractNumId w:val="3"/>
  </w:num>
  <w:num w:numId="84" w16cid:durableId="1095436829">
    <w:abstractNumId w:val="40"/>
  </w:num>
  <w:num w:numId="85" w16cid:durableId="1966738250">
    <w:abstractNumId w:val="94"/>
  </w:num>
  <w:num w:numId="86" w16cid:durableId="2053923201">
    <w:abstractNumId w:val="88"/>
  </w:num>
  <w:num w:numId="87" w16cid:durableId="935674804">
    <w:abstractNumId w:val="75"/>
  </w:num>
  <w:num w:numId="88" w16cid:durableId="1738816989">
    <w:abstractNumId w:val="66"/>
  </w:num>
  <w:num w:numId="89" w16cid:durableId="1573152130">
    <w:abstractNumId w:val="72"/>
  </w:num>
  <w:num w:numId="90" w16cid:durableId="2023555139">
    <w:abstractNumId w:val="11"/>
  </w:num>
  <w:num w:numId="91" w16cid:durableId="1369377998">
    <w:abstractNumId w:val="24"/>
  </w:num>
  <w:num w:numId="92" w16cid:durableId="1110050365">
    <w:abstractNumId w:val="52"/>
  </w:num>
  <w:num w:numId="93" w16cid:durableId="1696692682">
    <w:abstractNumId w:val="43"/>
  </w:num>
  <w:num w:numId="94" w16cid:durableId="413209858">
    <w:abstractNumId w:val="19"/>
  </w:num>
  <w:num w:numId="95" w16cid:durableId="835651932">
    <w:abstractNumId w:val="78"/>
  </w:num>
  <w:num w:numId="96" w16cid:durableId="520122811">
    <w:abstractNumId w:val="59"/>
  </w:num>
  <w:num w:numId="97" w16cid:durableId="230970709">
    <w:abstractNumId w:val="62"/>
  </w:num>
  <w:num w:numId="98" w16cid:durableId="1050810388">
    <w:abstractNumId w:val="56"/>
  </w:num>
  <w:num w:numId="99" w16cid:durableId="2042002887">
    <w:abstractNumId w:val="8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hideSpellingErrors/>
  <w:hideGrammaticalErrors/>
  <w:activeWritingStyle w:appName="MSWord" w:lang="en-GB" w:vendorID="64" w:dllVersion="0" w:nlCheck="1" w:checkStyle="0"/>
  <w:activeWritingStyle w:appName="MSWord" w:lang="en-US" w:vendorID="64" w:dllVersion="0" w:nlCheck="1" w:checkStyle="0"/>
  <w:activeWritingStyle w:appName="MSWord" w:lang="en-GB" w:vendorID="64" w:dllVersion="6" w:nlCheck="1" w:checkStyle="0"/>
  <w:activeWritingStyle w:appName="MSWord" w:lang="en-US" w:vendorID="64" w:dllVersion="6" w:nlCheck="1" w:checkStyle="0"/>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DocStatus" w:val="Red"/>
    <w:docVar w:name="LW_ACCOMPAGNANT.CP" w:val="to the "/>
    <w:docVar w:name="LW_ANNEX_NBR_FIRST" w:val="2"/>
    <w:docVar w:name="LW_ANNEX_NBR_LAST" w:val="2"/>
    <w:docVar w:name="LW_ANNEX_UNIQUE" w:val="0"/>
    <w:docVar w:name="LW_CORRIGENDUM" w:val="&lt;UNUSED&gt;"/>
    <w:docVar w:name="LW_COVERPAGE_EXISTS" w:val="True"/>
    <w:docVar w:name="LW_COVERPAGE_GUID" w:val="42C44E38-084F-4619-A73F-FC43305B1653"/>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637 as regards the disclosure of environmental, social and governance risks_x000d__x000b__x000d__x000b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3.2.0; LW 8.0, Build 20211117"/>
  </w:docVars>
  <w:rsids>
    <w:rsidRoot w:val="006307A5"/>
    <w:rsid w:val="00000183"/>
    <w:rsid w:val="00000C40"/>
    <w:rsid w:val="00000E62"/>
    <w:rsid w:val="0000128D"/>
    <w:rsid w:val="00001873"/>
    <w:rsid w:val="000021E8"/>
    <w:rsid w:val="00002623"/>
    <w:rsid w:val="00003540"/>
    <w:rsid w:val="00003B3B"/>
    <w:rsid w:val="00003C6F"/>
    <w:rsid w:val="00003F50"/>
    <w:rsid w:val="000041B4"/>
    <w:rsid w:val="00004679"/>
    <w:rsid w:val="00004AD2"/>
    <w:rsid w:val="00005A8E"/>
    <w:rsid w:val="00005B6F"/>
    <w:rsid w:val="000066B4"/>
    <w:rsid w:val="00006CBB"/>
    <w:rsid w:val="00006D74"/>
    <w:rsid w:val="00006E5E"/>
    <w:rsid w:val="00007009"/>
    <w:rsid w:val="00007873"/>
    <w:rsid w:val="00010E8E"/>
    <w:rsid w:val="00011B00"/>
    <w:rsid w:val="00011C7C"/>
    <w:rsid w:val="00012CAB"/>
    <w:rsid w:val="00013281"/>
    <w:rsid w:val="00013315"/>
    <w:rsid w:val="000136DD"/>
    <w:rsid w:val="00014788"/>
    <w:rsid w:val="00015010"/>
    <w:rsid w:val="000155DB"/>
    <w:rsid w:val="00015AF3"/>
    <w:rsid w:val="00015DE4"/>
    <w:rsid w:val="0001628B"/>
    <w:rsid w:val="00016326"/>
    <w:rsid w:val="000168C4"/>
    <w:rsid w:val="000177AF"/>
    <w:rsid w:val="00017EED"/>
    <w:rsid w:val="00020608"/>
    <w:rsid w:val="00020A29"/>
    <w:rsid w:val="000231B7"/>
    <w:rsid w:val="0002323B"/>
    <w:rsid w:val="00023E8E"/>
    <w:rsid w:val="0002494D"/>
    <w:rsid w:val="00025534"/>
    <w:rsid w:val="00026288"/>
    <w:rsid w:val="000266D0"/>
    <w:rsid w:val="00026C40"/>
    <w:rsid w:val="000271E6"/>
    <w:rsid w:val="00027CA0"/>
    <w:rsid w:val="00030D65"/>
    <w:rsid w:val="00031349"/>
    <w:rsid w:val="00031497"/>
    <w:rsid w:val="00031790"/>
    <w:rsid w:val="0003236B"/>
    <w:rsid w:val="00032920"/>
    <w:rsid w:val="00032BFB"/>
    <w:rsid w:val="00032C9A"/>
    <w:rsid w:val="00033291"/>
    <w:rsid w:val="000336F7"/>
    <w:rsid w:val="00034BAB"/>
    <w:rsid w:val="0003517D"/>
    <w:rsid w:val="00035515"/>
    <w:rsid w:val="0003568D"/>
    <w:rsid w:val="00035D2C"/>
    <w:rsid w:val="00037E04"/>
    <w:rsid w:val="00040129"/>
    <w:rsid w:val="000401D0"/>
    <w:rsid w:val="0004113D"/>
    <w:rsid w:val="00044371"/>
    <w:rsid w:val="000444CD"/>
    <w:rsid w:val="0004578B"/>
    <w:rsid w:val="00045986"/>
    <w:rsid w:val="000465D1"/>
    <w:rsid w:val="000466D5"/>
    <w:rsid w:val="000468D2"/>
    <w:rsid w:val="00046DF5"/>
    <w:rsid w:val="000478D0"/>
    <w:rsid w:val="00047E94"/>
    <w:rsid w:val="000513C2"/>
    <w:rsid w:val="000516B3"/>
    <w:rsid w:val="00051990"/>
    <w:rsid w:val="00052B09"/>
    <w:rsid w:val="000534B3"/>
    <w:rsid w:val="00053AA2"/>
    <w:rsid w:val="00053F28"/>
    <w:rsid w:val="00055AC5"/>
    <w:rsid w:val="0005640C"/>
    <w:rsid w:val="00056EF4"/>
    <w:rsid w:val="00057C06"/>
    <w:rsid w:val="00057CB6"/>
    <w:rsid w:val="0006039B"/>
    <w:rsid w:val="00060F36"/>
    <w:rsid w:val="00060F40"/>
    <w:rsid w:val="00060FFB"/>
    <w:rsid w:val="00061C0E"/>
    <w:rsid w:val="0006209D"/>
    <w:rsid w:val="000622F6"/>
    <w:rsid w:val="00062830"/>
    <w:rsid w:val="00062937"/>
    <w:rsid w:val="00064FCD"/>
    <w:rsid w:val="000664E6"/>
    <w:rsid w:val="00066A9A"/>
    <w:rsid w:val="000673E9"/>
    <w:rsid w:val="00067607"/>
    <w:rsid w:val="00067723"/>
    <w:rsid w:val="0007151E"/>
    <w:rsid w:val="000718D2"/>
    <w:rsid w:val="00072F31"/>
    <w:rsid w:val="00073D33"/>
    <w:rsid w:val="00073FE7"/>
    <w:rsid w:val="00074023"/>
    <w:rsid w:val="00074B2C"/>
    <w:rsid w:val="00075128"/>
    <w:rsid w:val="00075B33"/>
    <w:rsid w:val="00075C54"/>
    <w:rsid w:val="00075CC1"/>
    <w:rsid w:val="00075EC1"/>
    <w:rsid w:val="000765C8"/>
    <w:rsid w:val="00076F8B"/>
    <w:rsid w:val="000774B3"/>
    <w:rsid w:val="000779D2"/>
    <w:rsid w:val="00077DF5"/>
    <w:rsid w:val="000803DB"/>
    <w:rsid w:val="00080540"/>
    <w:rsid w:val="0008141A"/>
    <w:rsid w:val="000814A3"/>
    <w:rsid w:val="000827DE"/>
    <w:rsid w:val="000834D9"/>
    <w:rsid w:val="000838CD"/>
    <w:rsid w:val="00083C33"/>
    <w:rsid w:val="00083D70"/>
    <w:rsid w:val="000843CD"/>
    <w:rsid w:val="000845D8"/>
    <w:rsid w:val="00084F8F"/>
    <w:rsid w:val="00085549"/>
    <w:rsid w:val="00085BAF"/>
    <w:rsid w:val="00085F65"/>
    <w:rsid w:val="00087002"/>
    <w:rsid w:val="0009057B"/>
    <w:rsid w:val="000912AC"/>
    <w:rsid w:val="000921CD"/>
    <w:rsid w:val="00092A28"/>
    <w:rsid w:val="00092B40"/>
    <w:rsid w:val="00093D96"/>
    <w:rsid w:val="00093E16"/>
    <w:rsid w:val="000942FC"/>
    <w:rsid w:val="000949E0"/>
    <w:rsid w:val="00094D86"/>
    <w:rsid w:val="00095728"/>
    <w:rsid w:val="00095EFF"/>
    <w:rsid w:val="0009607F"/>
    <w:rsid w:val="00096093"/>
    <w:rsid w:val="000960C2"/>
    <w:rsid w:val="00096F1B"/>
    <w:rsid w:val="000971B9"/>
    <w:rsid w:val="000A1C52"/>
    <w:rsid w:val="000A1C81"/>
    <w:rsid w:val="000A23C6"/>
    <w:rsid w:val="000A2565"/>
    <w:rsid w:val="000A3851"/>
    <w:rsid w:val="000A5C17"/>
    <w:rsid w:val="000A5DEC"/>
    <w:rsid w:val="000A7167"/>
    <w:rsid w:val="000A7F89"/>
    <w:rsid w:val="000A7F92"/>
    <w:rsid w:val="000B0326"/>
    <w:rsid w:val="000B1645"/>
    <w:rsid w:val="000B2A83"/>
    <w:rsid w:val="000B3A3E"/>
    <w:rsid w:val="000B3C8F"/>
    <w:rsid w:val="000B3CDB"/>
    <w:rsid w:val="000B4093"/>
    <w:rsid w:val="000B4490"/>
    <w:rsid w:val="000B51D7"/>
    <w:rsid w:val="000B597D"/>
    <w:rsid w:val="000B5BB7"/>
    <w:rsid w:val="000B5E10"/>
    <w:rsid w:val="000B6B16"/>
    <w:rsid w:val="000C0FED"/>
    <w:rsid w:val="000C1170"/>
    <w:rsid w:val="000C1FA8"/>
    <w:rsid w:val="000C27A1"/>
    <w:rsid w:val="000C27D7"/>
    <w:rsid w:val="000C2D3D"/>
    <w:rsid w:val="000C40AF"/>
    <w:rsid w:val="000C5A8A"/>
    <w:rsid w:val="000C68DF"/>
    <w:rsid w:val="000C6D9A"/>
    <w:rsid w:val="000C71BC"/>
    <w:rsid w:val="000C727E"/>
    <w:rsid w:val="000C7FD8"/>
    <w:rsid w:val="000D0676"/>
    <w:rsid w:val="000D086A"/>
    <w:rsid w:val="000D1FC3"/>
    <w:rsid w:val="000D31D6"/>
    <w:rsid w:val="000D4737"/>
    <w:rsid w:val="000D4AE4"/>
    <w:rsid w:val="000D6219"/>
    <w:rsid w:val="000D7A44"/>
    <w:rsid w:val="000E0A05"/>
    <w:rsid w:val="000E0A0D"/>
    <w:rsid w:val="000E0C27"/>
    <w:rsid w:val="000E1BE9"/>
    <w:rsid w:val="000E1C8C"/>
    <w:rsid w:val="000E2258"/>
    <w:rsid w:val="000E41DD"/>
    <w:rsid w:val="000E488C"/>
    <w:rsid w:val="000E4B0B"/>
    <w:rsid w:val="000E5243"/>
    <w:rsid w:val="000E6752"/>
    <w:rsid w:val="000E6D15"/>
    <w:rsid w:val="000E70F5"/>
    <w:rsid w:val="000E7F32"/>
    <w:rsid w:val="000F056B"/>
    <w:rsid w:val="000F086B"/>
    <w:rsid w:val="000F1A23"/>
    <w:rsid w:val="000F33D3"/>
    <w:rsid w:val="000F356A"/>
    <w:rsid w:val="000F3E72"/>
    <w:rsid w:val="000F4056"/>
    <w:rsid w:val="000F453E"/>
    <w:rsid w:val="000F45C7"/>
    <w:rsid w:val="000F4C0C"/>
    <w:rsid w:val="000F505C"/>
    <w:rsid w:val="000F5061"/>
    <w:rsid w:val="000F5ADF"/>
    <w:rsid w:val="000F607B"/>
    <w:rsid w:val="000F60C1"/>
    <w:rsid w:val="000F6495"/>
    <w:rsid w:val="000F6FD8"/>
    <w:rsid w:val="000F734D"/>
    <w:rsid w:val="000F73A4"/>
    <w:rsid w:val="000F78D5"/>
    <w:rsid w:val="000F7C31"/>
    <w:rsid w:val="000F7FF2"/>
    <w:rsid w:val="00102CCC"/>
    <w:rsid w:val="0010317B"/>
    <w:rsid w:val="00103952"/>
    <w:rsid w:val="001040D3"/>
    <w:rsid w:val="0010554F"/>
    <w:rsid w:val="0010568F"/>
    <w:rsid w:val="001061FA"/>
    <w:rsid w:val="00106DB2"/>
    <w:rsid w:val="00107798"/>
    <w:rsid w:val="001077C6"/>
    <w:rsid w:val="00107E03"/>
    <w:rsid w:val="00110476"/>
    <w:rsid w:val="00110CDC"/>
    <w:rsid w:val="00110FB0"/>
    <w:rsid w:val="00113961"/>
    <w:rsid w:val="0011436D"/>
    <w:rsid w:val="0011517F"/>
    <w:rsid w:val="001152BD"/>
    <w:rsid w:val="001159BD"/>
    <w:rsid w:val="001170E9"/>
    <w:rsid w:val="00117455"/>
    <w:rsid w:val="00117ABB"/>
    <w:rsid w:val="0012002F"/>
    <w:rsid w:val="001206B8"/>
    <w:rsid w:val="00120A2B"/>
    <w:rsid w:val="00120BDD"/>
    <w:rsid w:val="00121BB0"/>
    <w:rsid w:val="00121E46"/>
    <w:rsid w:val="001226BA"/>
    <w:rsid w:val="001232A8"/>
    <w:rsid w:val="001239C7"/>
    <w:rsid w:val="00124580"/>
    <w:rsid w:val="00124851"/>
    <w:rsid w:val="001249DB"/>
    <w:rsid w:val="00124D51"/>
    <w:rsid w:val="00124EF7"/>
    <w:rsid w:val="00124FD4"/>
    <w:rsid w:val="001254BB"/>
    <w:rsid w:val="00125C05"/>
    <w:rsid w:val="00126318"/>
    <w:rsid w:val="001264F7"/>
    <w:rsid w:val="0012686C"/>
    <w:rsid w:val="001269F2"/>
    <w:rsid w:val="00126A34"/>
    <w:rsid w:val="001305A2"/>
    <w:rsid w:val="0013090C"/>
    <w:rsid w:val="00131963"/>
    <w:rsid w:val="00131ACE"/>
    <w:rsid w:val="00131C5D"/>
    <w:rsid w:val="00132247"/>
    <w:rsid w:val="00132B5F"/>
    <w:rsid w:val="00132F7A"/>
    <w:rsid w:val="001338AB"/>
    <w:rsid w:val="00134FC8"/>
    <w:rsid w:val="00135C6C"/>
    <w:rsid w:val="00135F58"/>
    <w:rsid w:val="00136660"/>
    <w:rsid w:val="00136976"/>
    <w:rsid w:val="001369EC"/>
    <w:rsid w:val="0014116A"/>
    <w:rsid w:val="00141B8D"/>
    <w:rsid w:val="001423E9"/>
    <w:rsid w:val="00142780"/>
    <w:rsid w:val="00142DF6"/>
    <w:rsid w:val="00143C0C"/>
    <w:rsid w:val="00143FAF"/>
    <w:rsid w:val="00144780"/>
    <w:rsid w:val="001452F9"/>
    <w:rsid w:val="00145848"/>
    <w:rsid w:val="001459B7"/>
    <w:rsid w:val="00145D24"/>
    <w:rsid w:val="001465E5"/>
    <w:rsid w:val="001467B4"/>
    <w:rsid w:val="00146BDF"/>
    <w:rsid w:val="00147142"/>
    <w:rsid w:val="001471E3"/>
    <w:rsid w:val="00150CFE"/>
    <w:rsid w:val="00150E9A"/>
    <w:rsid w:val="00151389"/>
    <w:rsid w:val="00151D56"/>
    <w:rsid w:val="001523C6"/>
    <w:rsid w:val="00152832"/>
    <w:rsid w:val="001530A1"/>
    <w:rsid w:val="001532B3"/>
    <w:rsid w:val="001532D7"/>
    <w:rsid w:val="00153506"/>
    <w:rsid w:val="00154596"/>
    <w:rsid w:val="0015486D"/>
    <w:rsid w:val="00155026"/>
    <w:rsid w:val="00155915"/>
    <w:rsid w:val="00156AF4"/>
    <w:rsid w:val="0015757C"/>
    <w:rsid w:val="00157624"/>
    <w:rsid w:val="00157716"/>
    <w:rsid w:val="00157B71"/>
    <w:rsid w:val="00157B8E"/>
    <w:rsid w:val="001600FC"/>
    <w:rsid w:val="00160E04"/>
    <w:rsid w:val="00160F32"/>
    <w:rsid w:val="00160FD9"/>
    <w:rsid w:val="00161621"/>
    <w:rsid w:val="0016195C"/>
    <w:rsid w:val="00162453"/>
    <w:rsid w:val="00162644"/>
    <w:rsid w:val="00162FD0"/>
    <w:rsid w:val="0016476B"/>
    <w:rsid w:val="00164B72"/>
    <w:rsid w:val="00164DD4"/>
    <w:rsid w:val="0016581B"/>
    <w:rsid w:val="001668AE"/>
    <w:rsid w:val="00166CE0"/>
    <w:rsid w:val="00166E5D"/>
    <w:rsid w:val="0016737A"/>
    <w:rsid w:val="00170D49"/>
    <w:rsid w:val="0017117C"/>
    <w:rsid w:val="00171625"/>
    <w:rsid w:val="001716D2"/>
    <w:rsid w:val="00172007"/>
    <w:rsid w:val="0017223E"/>
    <w:rsid w:val="00172824"/>
    <w:rsid w:val="00172EE7"/>
    <w:rsid w:val="00173473"/>
    <w:rsid w:val="00173774"/>
    <w:rsid w:val="0017393D"/>
    <w:rsid w:val="001739FF"/>
    <w:rsid w:val="00173C8A"/>
    <w:rsid w:val="0017446F"/>
    <w:rsid w:val="00175583"/>
    <w:rsid w:val="00176F52"/>
    <w:rsid w:val="00177CB9"/>
    <w:rsid w:val="00177E1D"/>
    <w:rsid w:val="00180210"/>
    <w:rsid w:val="0018115C"/>
    <w:rsid w:val="00181DFE"/>
    <w:rsid w:val="00181FA3"/>
    <w:rsid w:val="001833C2"/>
    <w:rsid w:val="001834D4"/>
    <w:rsid w:val="00184269"/>
    <w:rsid w:val="00185741"/>
    <w:rsid w:val="00185C42"/>
    <w:rsid w:val="001876BD"/>
    <w:rsid w:val="00191249"/>
    <w:rsid w:val="0019129E"/>
    <w:rsid w:val="001916DF"/>
    <w:rsid w:val="00191FE2"/>
    <w:rsid w:val="00192057"/>
    <w:rsid w:val="00192287"/>
    <w:rsid w:val="0019287D"/>
    <w:rsid w:val="00192A6D"/>
    <w:rsid w:val="00193573"/>
    <w:rsid w:val="00193F32"/>
    <w:rsid w:val="00194BC7"/>
    <w:rsid w:val="0019714F"/>
    <w:rsid w:val="0019725F"/>
    <w:rsid w:val="001A016C"/>
    <w:rsid w:val="001A0194"/>
    <w:rsid w:val="001A05DF"/>
    <w:rsid w:val="001A08A2"/>
    <w:rsid w:val="001A0A03"/>
    <w:rsid w:val="001A0C7D"/>
    <w:rsid w:val="001A0E66"/>
    <w:rsid w:val="001A2A81"/>
    <w:rsid w:val="001A365E"/>
    <w:rsid w:val="001A39BF"/>
    <w:rsid w:val="001A3C57"/>
    <w:rsid w:val="001A5405"/>
    <w:rsid w:val="001A5A8B"/>
    <w:rsid w:val="001A5BD4"/>
    <w:rsid w:val="001A66AA"/>
    <w:rsid w:val="001A70A8"/>
    <w:rsid w:val="001B0E70"/>
    <w:rsid w:val="001B102C"/>
    <w:rsid w:val="001B151C"/>
    <w:rsid w:val="001B2797"/>
    <w:rsid w:val="001B27F3"/>
    <w:rsid w:val="001B2C0D"/>
    <w:rsid w:val="001B2D99"/>
    <w:rsid w:val="001B39BA"/>
    <w:rsid w:val="001B49F2"/>
    <w:rsid w:val="001B59E4"/>
    <w:rsid w:val="001B6017"/>
    <w:rsid w:val="001B6651"/>
    <w:rsid w:val="001B7A0B"/>
    <w:rsid w:val="001B7EB3"/>
    <w:rsid w:val="001C01E0"/>
    <w:rsid w:val="001C04BC"/>
    <w:rsid w:val="001C0C86"/>
    <w:rsid w:val="001C186F"/>
    <w:rsid w:val="001C1B45"/>
    <w:rsid w:val="001C1FD9"/>
    <w:rsid w:val="001C21AC"/>
    <w:rsid w:val="001C2549"/>
    <w:rsid w:val="001C2FE0"/>
    <w:rsid w:val="001C35FB"/>
    <w:rsid w:val="001C3A52"/>
    <w:rsid w:val="001C43A4"/>
    <w:rsid w:val="001C4644"/>
    <w:rsid w:val="001C4B8F"/>
    <w:rsid w:val="001C53F2"/>
    <w:rsid w:val="001C56E3"/>
    <w:rsid w:val="001C5BC2"/>
    <w:rsid w:val="001C5F6A"/>
    <w:rsid w:val="001C6030"/>
    <w:rsid w:val="001C60DA"/>
    <w:rsid w:val="001C650C"/>
    <w:rsid w:val="001C717A"/>
    <w:rsid w:val="001D0109"/>
    <w:rsid w:val="001D0179"/>
    <w:rsid w:val="001D0251"/>
    <w:rsid w:val="001D23C0"/>
    <w:rsid w:val="001D258D"/>
    <w:rsid w:val="001D2888"/>
    <w:rsid w:val="001D29AA"/>
    <w:rsid w:val="001D2DA7"/>
    <w:rsid w:val="001D2F4D"/>
    <w:rsid w:val="001D4928"/>
    <w:rsid w:val="001D510D"/>
    <w:rsid w:val="001D5153"/>
    <w:rsid w:val="001D5CD2"/>
    <w:rsid w:val="001D69F9"/>
    <w:rsid w:val="001D70E0"/>
    <w:rsid w:val="001D719C"/>
    <w:rsid w:val="001E0DF5"/>
    <w:rsid w:val="001E1188"/>
    <w:rsid w:val="001E1C25"/>
    <w:rsid w:val="001E1E53"/>
    <w:rsid w:val="001E26DD"/>
    <w:rsid w:val="001E2810"/>
    <w:rsid w:val="001E2C37"/>
    <w:rsid w:val="001E2DD6"/>
    <w:rsid w:val="001E3599"/>
    <w:rsid w:val="001E39F8"/>
    <w:rsid w:val="001E41DD"/>
    <w:rsid w:val="001E46E8"/>
    <w:rsid w:val="001E5B1A"/>
    <w:rsid w:val="001E5F64"/>
    <w:rsid w:val="001E6BE6"/>
    <w:rsid w:val="001E7E63"/>
    <w:rsid w:val="001F0378"/>
    <w:rsid w:val="001F0759"/>
    <w:rsid w:val="001F0DD9"/>
    <w:rsid w:val="001F18BA"/>
    <w:rsid w:val="001F1CB9"/>
    <w:rsid w:val="001F1EBC"/>
    <w:rsid w:val="001F1FBE"/>
    <w:rsid w:val="001F2096"/>
    <w:rsid w:val="001F2361"/>
    <w:rsid w:val="001F2957"/>
    <w:rsid w:val="001F35D9"/>
    <w:rsid w:val="001F3A1A"/>
    <w:rsid w:val="001F3F99"/>
    <w:rsid w:val="001F4056"/>
    <w:rsid w:val="001F47C5"/>
    <w:rsid w:val="001F5181"/>
    <w:rsid w:val="001F5687"/>
    <w:rsid w:val="001F62A4"/>
    <w:rsid w:val="001F6BFB"/>
    <w:rsid w:val="001F6F6B"/>
    <w:rsid w:val="001F70D8"/>
    <w:rsid w:val="001F7501"/>
    <w:rsid w:val="0020034F"/>
    <w:rsid w:val="00201FEC"/>
    <w:rsid w:val="00203525"/>
    <w:rsid w:val="002042D2"/>
    <w:rsid w:val="002048EA"/>
    <w:rsid w:val="00204AFF"/>
    <w:rsid w:val="00205878"/>
    <w:rsid w:val="00206C60"/>
    <w:rsid w:val="00207101"/>
    <w:rsid w:val="00210385"/>
    <w:rsid w:val="0021039A"/>
    <w:rsid w:val="002103A8"/>
    <w:rsid w:val="002104C2"/>
    <w:rsid w:val="00211511"/>
    <w:rsid w:val="00211887"/>
    <w:rsid w:val="002138F2"/>
    <w:rsid w:val="00213D7B"/>
    <w:rsid w:val="00214DEC"/>
    <w:rsid w:val="00215E94"/>
    <w:rsid w:val="0021644B"/>
    <w:rsid w:val="00217209"/>
    <w:rsid w:val="002175C6"/>
    <w:rsid w:val="00217909"/>
    <w:rsid w:val="002200C7"/>
    <w:rsid w:val="0022111D"/>
    <w:rsid w:val="00221E91"/>
    <w:rsid w:val="0022273E"/>
    <w:rsid w:val="0022358F"/>
    <w:rsid w:val="002237CC"/>
    <w:rsid w:val="00223FDF"/>
    <w:rsid w:val="00224737"/>
    <w:rsid w:val="00224761"/>
    <w:rsid w:val="00224A3F"/>
    <w:rsid w:val="00224B1E"/>
    <w:rsid w:val="00224D96"/>
    <w:rsid w:val="00224ED1"/>
    <w:rsid w:val="00224F6F"/>
    <w:rsid w:val="002255A3"/>
    <w:rsid w:val="00225637"/>
    <w:rsid w:val="00226644"/>
    <w:rsid w:val="002270F6"/>
    <w:rsid w:val="0022726D"/>
    <w:rsid w:val="002276BC"/>
    <w:rsid w:val="00227744"/>
    <w:rsid w:val="00230676"/>
    <w:rsid w:val="002306C7"/>
    <w:rsid w:val="0023127D"/>
    <w:rsid w:val="0023147A"/>
    <w:rsid w:val="0023156F"/>
    <w:rsid w:val="00231A18"/>
    <w:rsid w:val="00231EC3"/>
    <w:rsid w:val="00233385"/>
    <w:rsid w:val="00233843"/>
    <w:rsid w:val="00233F87"/>
    <w:rsid w:val="002340A1"/>
    <w:rsid w:val="002343BD"/>
    <w:rsid w:val="00235A00"/>
    <w:rsid w:val="00237CA7"/>
    <w:rsid w:val="002401BD"/>
    <w:rsid w:val="00240363"/>
    <w:rsid w:val="002404A4"/>
    <w:rsid w:val="00240607"/>
    <w:rsid w:val="00240EA8"/>
    <w:rsid w:val="00241322"/>
    <w:rsid w:val="00241BD8"/>
    <w:rsid w:val="0024200D"/>
    <w:rsid w:val="00242400"/>
    <w:rsid w:val="00242FCF"/>
    <w:rsid w:val="00243184"/>
    <w:rsid w:val="002434B0"/>
    <w:rsid w:val="0024483C"/>
    <w:rsid w:val="00245103"/>
    <w:rsid w:val="002453FC"/>
    <w:rsid w:val="0024542C"/>
    <w:rsid w:val="002454DD"/>
    <w:rsid w:val="00245B60"/>
    <w:rsid w:val="00246083"/>
    <w:rsid w:val="00247026"/>
    <w:rsid w:val="00247881"/>
    <w:rsid w:val="00247F14"/>
    <w:rsid w:val="0025017D"/>
    <w:rsid w:val="00250277"/>
    <w:rsid w:val="00250B6A"/>
    <w:rsid w:val="00250C8B"/>
    <w:rsid w:val="00253160"/>
    <w:rsid w:val="002534E6"/>
    <w:rsid w:val="0025359A"/>
    <w:rsid w:val="00253C92"/>
    <w:rsid w:val="0025453E"/>
    <w:rsid w:val="0025458E"/>
    <w:rsid w:val="00254835"/>
    <w:rsid w:val="00254CA9"/>
    <w:rsid w:val="00254DAC"/>
    <w:rsid w:val="00255F5B"/>
    <w:rsid w:val="002575FC"/>
    <w:rsid w:val="00257F9D"/>
    <w:rsid w:val="0026011D"/>
    <w:rsid w:val="00260415"/>
    <w:rsid w:val="00260C35"/>
    <w:rsid w:val="00261C5A"/>
    <w:rsid w:val="00262019"/>
    <w:rsid w:val="00262FDB"/>
    <w:rsid w:val="00263B8F"/>
    <w:rsid w:val="00264434"/>
    <w:rsid w:val="00264E2F"/>
    <w:rsid w:val="002652A6"/>
    <w:rsid w:val="00265557"/>
    <w:rsid w:val="002665EC"/>
    <w:rsid w:val="00266831"/>
    <w:rsid w:val="00266BD5"/>
    <w:rsid w:val="00266F53"/>
    <w:rsid w:val="00266F94"/>
    <w:rsid w:val="00267CF5"/>
    <w:rsid w:val="00267D58"/>
    <w:rsid w:val="00270B8C"/>
    <w:rsid w:val="00270C97"/>
    <w:rsid w:val="00270FD9"/>
    <w:rsid w:val="00270FF1"/>
    <w:rsid w:val="00272AA2"/>
    <w:rsid w:val="0027418E"/>
    <w:rsid w:val="00274566"/>
    <w:rsid w:val="002748C1"/>
    <w:rsid w:val="00274B19"/>
    <w:rsid w:val="00274BFD"/>
    <w:rsid w:val="00274FF7"/>
    <w:rsid w:val="002751CB"/>
    <w:rsid w:val="002755C2"/>
    <w:rsid w:val="00276404"/>
    <w:rsid w:val="002767AA"/>
    <w:rsid w:val="00276AB2"/>
    <w:rsid w:val="0027704C"/>
    <w:rsid w:val="00277379"/>
    <w:rsid w:val="00277B27"/>
    <w:rsid w:val="00280873"/>
    <w:rsid w:val="002809C1"/>
    <w:rsid w:val="002811CA"/>
    <w:rsid w:val="002812BA"/>
    <w:rsid w:val="002817C7"/>
    <w:rsid w:val="00281DC5"/>
    <w:rsid w:val="002834FF"/>
    <w:rsid w:val="00283C75"/>
    <w:rsid w:val="00284C2B"/>
    <w:rsid w:val="00284CC6"/>
    <w:rsid w:val="00284D1D"/>
    <w:rsid w:val="00285139"/>
    <w:rsid w:val="00285448"/>
    <w:rsid w:val="00286E43"/>
    <w:rsid w:val="00287DF2"/>
    <w:rsid w:val="00287E38"/>
    <w:rsid w:val="002906B1"/>
    <w:rsid w:val="00290CA3"/>
    <w:rsid w:val="00290DA3"/>
    <w:rsid w:val="00292324"/>
    <w:rsid w:val="0029237A"/>
    <w:rsid w:val="00292EF5"/>
    <w:rsid w:val="00293B0B"/>
    <w:rsid w:val="00293C40"/>
    <w:rsid w:val="002942D3"/>
    <w:rsid w:val="00294ABC"/>
    <w:rsid w:val="0029541C"/>
    <w:rsid w:val="00295FC5"/>
    <w:rsid w:val="00296919"/>
    <w:rsid w:val="002975CC"/>
    <w:rsid w:val="002A0149"/>
    <w:rsid w:val="002A03CB"/>
    <w:rsid w:val="002A0FF0"/>
    <w:rsid w:val="002A2C5B"/>
    <w:rsid w:val="002A2C7F"/>
    <w:rsid w:val="002A3160"/>
    <w:rsid w:val="002A32C2"/>
    <w:rsid w:val="002A3A19"/>
    <w:rsid w:val="002A515A"/>
    <w:rsid w:val="002A5587"/>
    <w:rsid w:val="002A5633"/>
    <w:rsid w:val="002A56D2"/>
    <w:rsid w:val="002A5E78"/>
    <w:rsid w:val="002A6EFB"/>
    <w:rsid w:val="002B014E"/>
    <w:rsid w:val="002B0B88"/>
    <w:rsid w:val="002B2ADE"/>
    <w:rsid w:val="002B2E6D"/>
    <w:rsid w:val="002B3B8B"/>
    <w:rsid w:val="002B3CD1"/>
    <w:rsid w:val="002B3E02"/>
    <w:rsid w:val="002B48DB"/>
    <w:rsid w:val="002B4BB2"/>
    <w:rsid w:val="002B4C58"/>
    <w:rsid w:val="002B5AC8"/>
    <w:rsid w:val="002B7720"/>
    <w:rsid w:val="002C0DCF"/>
    <w:rsid w:val="002C0EA4"/>
    <w:rsid w:val="002C1B71"/>
    <w:rsid w:val="002C1DE3"/>
    <w:rsid w:val="002C2887"/>
    <w:rsid w:val="002C3AF1"/>
    <w:rsid w:val="002C3B45"/>
    <w:rsid w:val="002C41B7"/>
    <w:rsid w:val="002C449B"/>
    <w:rsid w:val="002C47AB"/>
    <w:rsid w:val="002C4CAC"/>
    <w:rsid w:val="002C55A3"/>
    <w:rsid w:val="002C5E3F"/>
    <w:rsid w:val="002C62A6"/>
    <w:rsid w:val="002C7025"/>
    <w:rsid w:val="002C7418"/>
    <w:rsid w:val="002C7740"/>
    <w:rsid w:val="002D061D"/>
    <w:rsid w:val="002D1322"/>
    <w:rsid w:val="002D17E9"/>
    <w:rsid w:val="002D1867"/>
    <w:rsid w:val="002D4903"/>
    <w:rsid w:val="002D56F8"/>
    <w:rsid w:val="002D6645"/>
    <w:rsid w:val="002D6A9D"/>
    <w:rsid w:val="002D6B78"/>
    <w:rsid w:val="002D6EA3"/>
    <w:rsid w:val="002D76F0"/>
    <w:rsid w:val="002E0121"/>
    <w:rsid w:val="002E0986"/>
    <w:rsid w:val="002E0CCA"/>
    <w:rsid w:val="002E172F"/>
    <w:rsid w:val="002E17AC"/>
    <w:rsid w:val="002E218D"/>
    <w:rsid w:val="002E4BAE"/>
    <w:rsid w:val="002F00EF"/>
    <w:rsid w:val="002F0C41"/>
    <w:rsid w:val="002F0D65"/>
    <w:rsid w:val="002F142F"/>
    <w:rsid w:val="002F19A3"/>
    <w:rsid w:val="002F2009"/>
    <w:rsid w:val="002F2D7A"/>
    <w:rsid w:val="002F37E6"/>
    <w:rsid w:val="002F3C61"/>
    <w:rsid w:val="002F4593"/>
    <w:rsid w:val="002F4619"/>
    <w:rsid w:val="002F5976"/>
    <w:rsid w:val="002F5B5B"/>
    <w:rsid w:val="002F66F3"/>
    <w:rsid w:val="00300362"/>
    <w:rsid w:val="00300924"/>
    <w:rsid w:val="00300FA4"/>
    <w:rsid w:val="003025A8"/>
    <w:rsid w:val="00302BAB"/>
    <w:rsid w:val="0030383E"/>
    <w:rsid w:val="00303A1A"/>
    <w:rsid w:val="003050FE"/>
    <w:rsid w:val="00305AF8"/>
    <w:rsid w:val="0030607C"/>
    <w:rsid w:val="003064C2"/>
    <w:rsid w:val="0030750D"/>
    <w:rsid w:val="003076C9"/>
    <w:rsid w:val="0031031A"/>
    <w:rsid w:val="0031122A"/>
    <w:rsid w:val="00312726"/>
    <w:rsid w:val="003129B6"/>
    <w:rsid w:val="00313449"/>
    <w:rsid w:val="00313C2B"/>
    <w:rsid w:val="00313FB2"/>
    <w:rsid w:val="003146AC"/>
    <w:rsid w:val="00314AA5"/>
    <w:rsid w:val="00314B80"/>
    <w:rsid w:val="00314D6E"/>
    <w:rsid w:val="003166F7"/>
    <w:rsid w:val="00320005"/>
    <w:rsid w:val="00320E57"/>
    <w:rsid w:val="00321270"/>
    <w:rsid w:val="003216E1"/>
    <w:rsid w:val="00321C29"/>
    <w:rsid w:val="00321C34"/>
    <w:rsid w:val="003221EF"/>
    <w:rsid w:val="00322C23"/>
    <w:rsid w:val="00322ECC"/>
    <w:rsid w:val="003248A2"/>
    <w:rsid w:val="00324C49"/>
    <w:rsid w:val="00324FE3"/>
    <w:rsid w:val="0032509C"/>
    <w:rsid w:val="003259BA"/>
    <w:rsid w:val="00325E7E"/>
    <w:rsid w:val="003301C8"/>
    <w:rsid w:val="00330463"/>
    <w:rsid w:val="003307D9"/>
    <w:rsid w:val="00330A13"/>
    <w:rsid w:val="003332B1"/>
    <w:rsid w:val="00334AEC"/>
    <w:rsid w:val="0033582C"/>
    <w:rsid w:val="00335B30"/>
    <w:rsid w:val="00335D85"/>
    <w:rsid w:val="0033731E"/>
    <w:rsid w:val="00337D39"/>
    <w:rsid w:val="0034087D"/>
    <w:rsid w:val="00340A99"/>
    <w:rsid w:val="00340C68"/>
    <w:rsid w:val="00340F2B"/>
    <w:rsid w:val="00341C6B"/>
    <w:rsid w:val="003427F8"/>
    <w:rsid w:val="00342A2A"/>
    <w:rsid w:val="00343C08"/>
    <w:rsid w:val="00343EAC"/>
    <w:rsid w:val="00345183"/>
    <w:rsid w:val="003451EF"/>
    <w:rsid w:val="0034535D"/>
    <w:rsid w:val="003457B4"/>
    <w:rsid w:val="003458B3"/>
    <w:rsid w:val="003465DA"/>
    <w:rsid w:val="00347CC0"/>
    <w:rsid w:val="00347E78"/>
    <w:rsid w:val="003504D7"/>
    <w:rsid w:val="00350D0D"/>
    <w:rsid w:val="00350EFD"/>
    <w:rsid w:val="00350FA5"/>
    <w:rsid w:val="00351472"/>
    <w:rsid w:val="00351B81"/>
    <w:rsid w:val="00351C08"/>
    <w:rsid w:val="00352795"/>
    <w:rsid w:val="003527F4"/>
    <w:rsid w:val="00352AF7"/>
    <w:rsid w:val="00353998"/>
    <w:rsid w:val="0035477B"/>
    <w:rsid w:val="00355DC8"/>
    <w:rsid w:val="00355EAE"/>
    <w:rsid w:val="0035622A"/>
    <w:rsid w:val="00357369"/>
    <w:rsid w:val="00357AEB"/>
    <w:rsid w:val="003604AA"/>
    <w:rsid w:val="003605FE"/>
    <w:rsid w:val="00360A2C"/>
    <w:rsid w:val="00360FF1"/>
    <w:rsid w:val="00361E0D"/>
    <w:rsid w:val="003622F7"/>
    <w:rsid w:val="00362FAA"/>
    <w:rsid w:val="00363654"/>
    <w:rsid w:val="00363B6C"/>
    <w:rsid w:val="00363DC4"/>
    <w:rsid w:val="00364176"/>
    <w:rsid w:val="0036436B"/>
    <w:rsid w:val="0036446A"/>
    <w:rsid w:val="003664C5"/>
    <w:rsid w:val="00366C89"/>
    <w:rsid w:val="003675DE"/>
    <w:rsid w:val="00367B72"/>
    <w:rsid w:val="00367E9B"/>
    <w:rsid w:val="00370D28"/>
    <w:rsid w:val="00370E69"/>
    <w:rsid w:val="00370ED3"/>
    <w:rsid w:val="003712B5"/>
    <w:rsid w:val="003713B0"/>
    <w:rsid w:val="00371F81"/>
    <w:rsid w:val="003725B4"/>
    <w:rsid w:val="0037273A"/>
    <w:rsid w:val="00372A6E"/>
    <w:rsid w:val="00372BEC"/>
    <w:rsid w:val="003730CE"/>
    <w:rsid w:val="00373180"/>
    <w:rsid w:val="00373848"/>
    <w:rsid w:val="00373853"/>
    <w:rsid w:val="003746E0"/>
    <w:rsid w:val="003747E1"/>
    <w:rsid w:val="00375721"/>
    <w:rsid w:val="00375AEA"/>
    <w:rsid w:val="00377986"/>
    <w:rsid w:val="00380B09"/>
    <w:rsid w:val="00381681"/>
    <w:rsid w:val="00381F6D"/>
    <w:rsid w:val="0038290D"/>
    <w:rsid w:val="00382C4D"/>
    <w:rsid w:val="003830D1"/>
    <w:rsid w:val="003840F3"/>
    <w:rsid w:val="003848F5"/>
    <w:rsid w:val="00384A5B"/>
    <w:rsid w:val="003864BE"/>
    <w:rsid w:val="003868B8"/>
    <w:rsid w:val="003875AF"/>
    <w:rsid w:val="00390616"/>
    <w:rsid w:val="00390ED7"/>
    <w:rsid w:val="00391979"/>
    <w:rsid w:val="00391FC5"/>
    <w:rsid w:val="00392385"/>
    <w:rsid w:val="003928AA"/>
    <w:rsid w:val="00392D8A"/>
    <w:rsid w:val="003931A4"/>
    <w:rsid w:val="0039352C"/>
    <w:rsid w:val="003938C8"/>
    <w:rsid w:val="00393C46"/>
    <w:rsid w:val="003941CD"/>
    <w:rsid w:val="0039534B"/>
    <w:rsid w:val="00395F6A"/>
    <w:rsid w:val="0039601B"/>
    <w:rsid w:val="003A0211"/>
    <w:rsid w:val="003A0E90"/>
    <w:rsid w:val="003A16D9"/>
    <w:rsid w:val="003A1C70"/>
    <w:rsid w:val="003A31DE"/>
    <w:rsid w:val="003A36B8"/>
    <w:rsid w:val="003A40C1"/>
    <w:rsid w:val="003A41A1"/>
    <w:rsid w:val="003A4578"/>
    <w:rsid w:val="003A6DA7"/>
    <w:rsid w:val="003A7448"/>
    <w:rsid w:val="003A7A1A"/>
    <w:rsid w:val="003A7CC7"/>
    <w:rsid w:val="003B4200"/>
    <w:rsid w:val="003B44BF"/>
    <w:rsid w:val="003B44D5"/>
    <w:rsid w:val="003B51B5"/>
    <w:rsid w:val="003B51B6"/>
    <w:rsid w:val="003B5459"/>
    <w:rsid w:val="003B576A"/>
    <w:rsid w:val="003B665E"/>
    <w:rsid w:val="003B695F"/>
    <w:rsid w:val="003B6A5A"/>
    <w:rsid w:val="003B6CD0"/>
    <w:rsid w:val="003B708D"/>
    <w:rsid w:val="003B718D"/>
    <w:rsid w:val="003C020F"/>
    <w:rsid w:val="003C0A7F"/>
    <w:rsid w:val="003C0C22"/>
    <w:rsid w:val="003C10DA"/>
    <w:rsid w:val="003C237A"/>
    <w:rsid w:val="003C293F"/>
    <w:rsid w:val="003C32CD"/>
    <w:rsid w:val="003C3BE0"/>
    <w:rsid w:val="003C4AB2"/>
    <w:rsid w:val="003C544A"/>
    <w:rsid w:val="003C607F"/>
    <w:rsid w:val="003C61CD"/>
    <w:rsid w:val="003C64E6"/>
    <w:rsid w:val="003C7132"/>
    <w:rsid w:val="003C7818"/>
    <w:rsid w:val="003C784E"/>
    <w:rsid w:val="003D01F8"/>
    <w:rsid w:val="003D06DA"/>
    <w:rsid w:val="003D0929"/>
    <w:rsid w:val="003D094A"/>
    <w:rsid w:val="003D2A84"/>
    <w:rsid w:val="003D2F1F"/>
    <w:rsid w:val="003D33C7"/>
    <w:rsid w:val="003D4267"/>
    <w:rsid w:val="003D4C65"/>
    <w:rsid w:val="003D5084"/>
    <w:rsid w:val="003D53CA"/>
    <w:rsid w:val="003D6E3A"/>
    <w:rsid w:val="003D765A"/>
    <w:rsid w:val="003D77BD"/>
    <w:rsid w:val="003D7A72"/>
    <w:rsid w:val="003E062C"/>
    <w:rsid w:val="003E149E"/>
    <w:rsid w:val="003E1996"/>
    <w:rsid w:val="003E1A86"/>
    <w:rsid w:val="003E1CE0"/>
    <w:rsid w:val="003E27D1"/>
    <w:rsid w:val="003E318D"/>
    <w:rsid w:val="003E31A5"/>
    <w:rsid w:val="003E3703"/>
    <w:rsid w:val="003E4337"/>
    <w:rsid w:val="003E4ADB"/>
    <w:rsid w:val="003E4DB5"/>
    <w:rsid w:val="003E4FA5"/>
    <w:rsid w:val="003E6B05"/>
    <w:rsid w:val="003E6E1D"/>
    <w:rsid w:val="003F053E"/>
    <w:rsid w:val="003F07A6"/>
    <w:rsid w:val="003F1AB5"/>
    <w:rsid w:val="003F1BC9"/>
    <w:rsid w:val="003F1F4A"/>
    <w:rsid w:val="003F2674"/>
    <w:rsid w:val="003F3206"/>
    <w:rsid w:val="003F4368"/>
    <w:rsid w:val="003F4CEC"/>
    <w:rsid w:val="00400130"/>
    <w:rsid w:val="00400324"/>
    <w:rsid w:val="00401B4F"/>
    <w:rsid w:val="00401E93"/>
    <w:rsid w:val="00404858"/>
    <w:rsid w:val="004049CD"/>
    <w:rsid w:val="00404D8D"/>
    <w:rsid w:val="0040502A"/>
    <w:rsid w:val="00405A6B"/>
    <w:rsid w:val="00406381"/>
    <w:rsid w:val="004065A1"/>
    <w:rsid w:val="00407726"/>
    <w:rsid w:val="00407972"/>
    <w:rsid w:val="0041112A"/>
    <w:rsid w:val="004112FA"/>
    <w:rsid w:val="00411493"/>
    <w:rsid w:val="004116C1"/>
    <w:rsid w:val="00412567"/>
    <w:rsid w:val="004136C3"/>
    <w:rsid w:val="00414BD6"/>
    <w:rsid w:val="00414CFC"/>
    <w:rsid w:val="00414E05"/>
    <w:rsid w:val="00414E78"/>
    <w:rsid w:val="004150FA"/>
    <w:rsid w:val="00415293"/>
    <w:rsid w:val="0041531C"/>
    <w:rsid w:val="0041578E"/>
    <w:rsid w:val="004158E6"/>
    <w:rsid w:val="00415B0B"/>
    <w:rsid w:val="00415DB0"/>
    <w:rsid w:val="004172D1"/>
    <w:rsid w:val="004176BB"/>
    <w:rsid w:val="004207DD"/>
    <w:rsid w:val="00420F5B"/>
    <w:rsid w:val="0042103D"/>
    <w:rsid w:val="00421198"/>
    <w:rsid w:val="00423CD0"/>
    <w:rsid w:val="00424530"/>
    <w:rsid w:val="00425050"/>
    <w:rsid w:val="004254BA"/>
    <w:rsid w:val="00426C5F"/>
    <w:rsid w:val="0042717D"/>
    <w:rsid w:val="00430766"/>
    <w:rsid w:val="00430D11"/>
    <w:rsid w:val="00430D41"/>
    <w:rsid w:val="00431970"/>
    <w:rsid w:val="004319C3"/>
    <w:rsid w:val="0043250D"/>
    <w:rsid w:val="00432DC1"/>
    <w:rsid w:val="00433310"/>
    <w:rsid w:val="004335FC"/>
    <w:rsid w:val="0043577F"/>
    <w:rsid w:val="00435855"/>
    <w:rsid w:val="0043675A"/>
    <w:rsid w:val="004373E9"/>
    <w:rsid w:val="00440CAC"/>
    <w:rsid w:val="00441F85"/>
    <w:rsid w:val="004443E7"/>
    <w:rsid w:val="0044484B"/>
    <w:rsid w:val="0044502A"/>
    <w:rsid w:val="0044526F"/>
    <w:rsid w:val="00445A82"/>
    <w:rsid w:val="00446CD8"/>
    <w:rsid w:val="00446DDB"/>
    <w:rsid w:val="00447667"/>
    <w:rsid w:val="00450B29"/>
    <w:rsid w:val="00451470"/>
    <w:rsid w:val="004517AB"/>
    <w:rsid w:val="0045195F"/>
    <w:rsid w:val="00452468"/>
    <w:rsid w:val="0045301B"/>
    <w:rsid w:val="00453CE1"/>
    <w:rsid w:val="004541F3"/>
    <w:rsid w:val="00455919"/>
    <w:rsid w:val="00455953"/>
    <w:rsid w:val="00455E0E"/>
    <w:rsid w:val="00456337"/>
    <w:rsid w:val="004607C4"/>
    <w:rsid w:val="00460CAA"/>
    <w:rsid w:val="00460E0F"/>
    <w:rsid w:val="00461192"/>
    <w:rsid w:val="00461748"/>
    <w:rsid w:val="0046306A"/>
    <w:rsid w:val="00463FEC"/>
    <w:rsid w:val="0046482D"/>
    <w:rsid w:val="00465BD0"/>
    <w:rsid w:val="00467CF0"/>
    <w:rsid w:val="00470532"/>
    <w:rsid w:val="004719B4"/>
    <w:rsid w:val="00471C42"/>
    <w:rsid w:val="00471CA1"/>
    <w:rsid w:val="00471CCE"/>
    <w:rsid w:val="00472729"/>
    <w:rsid w:val="004733DF"/>
    <w:rsid w:val="0047368B"/>
    <w:rsid w:val="004742D4"/>
    <w:rsid w:val="004745C4"/>
    <w:rsid w:val="00475232"/>
    <w:rsid w:val="00475D2B"/>
    <w:rsid w:val="0047686C"/>
    <w:rsid w:val="00477559"/>
    <w:rsid w:val="004775AC"/>
    <w:rsid w:val="00477745"/>
    <w:rsid w:val="00479766"/>
    <w:rsid w:val="00480A1C"/>
    <w:rsid w:val="0048187C"/>
    <w:rsid w:val="00481A65"/>
    <w:rsid w:val="00481AC4"/>
    <w:rsid w:val="00482FB6"/>
    <w:rsid w:val="00483749"/>
    <w:rsid w:val="00483CD3"/>
    <w:rsid w:val="00484C40"/>
    <w:rsid w:val="00485B08"/>
    <w:rsid w:val="00485C52"/>
    <w:rsid w:val="00485D45"/>
    <w:rsid w:val="00486147"/>
    <w:rsid w:val="00486380"/>
    <w:rsid w:val="00486580"/>
    <w:rsid w:val="00487405"/>
    <w:rsid w:val="00487DB2"/>
    <w:rsid w:val="004906BD"/>
    <w:rsid w:val="00490832"/>
    <w:rsid w:val="004913ED"/>
    <w:rsid w:val="00491A29"/>
    <w:rsid w:val="00492211"/>
    <w:rsid w:val="00492736"/>
    <w:rsid w:val="00492B68"/>
    <w:rsid w:val="00494D10"/>
    <w:rsid w:val="004955E7"/>
    <w:rsid w:val="004966B0"/>
    <w:rsid w:val="00497543"/>
    <w:rsid w:val="0049781D"/>
    <w:rsid w:val="004A1E4E"/>
    <w:rsid w:val="004A24E9"/>
    <w:rsid w:val="004A5C49"/>
    <w:rsid w:val="004A5D8B"/>
    <w:rsid w:val="004A5D9C"/>
    <w:rsid w:val="004A6465"/>
    <w:rsid w:val="004A6B70"/>
    <w:rsid w:val="004A7268"/>
    <w:rsid w:val="004A75EF"/>
    <w:rsid w:val="004A778E"/>
    <w:rsid w:val="004B0861"/>
    <w:rsid w:val="004B1DCF"/>
    <w:rsid w:val="004B1F0F"/>
    <w:rsid w:val="004B2FC0"/>
    <w:rsid w:val="004B322D"/>
    <w:rsid w:val="004B50B3"/>
    <w:rsid w:val="004B76FE"/>
    <w:rsid w:val="004B7784"/>
    <w:rsid w:val="004B7B01"/>
    <w:rsid w:val="004C00CE"/>
    <w:rsid w:val="004C015A"/>
    <w:rsid w:val="004C03C2"/>
    <w:rsid w:val="004C03F7"/>
    <w:rsid w:val="004C06A9"/>
    <w:rsid w:val="004C090A"/>
    <w:rsid w:val="004C18A1"/>
    <w:rsid w:val="004C1B19"/>
    <w:rsid w:val="004C1D00"/>
    <w:rsid w:val="004C29D4"/>
    <w:rsid w:val="004C2F9A"/>
    <w:rsid w:val="004C320A"/>
    <w:rsid w:val="004C4002"/>
    <w:rsid w:val="004C5418"/>
    <w:rsid w:val="004C5F48"/>
    <w:rsid w:val="004C5FA1"/>
    <w:rsid w:val="004C61E0"/>
    <w:rsid w:val="004C6392"/>
    <w:rsid w:val="004C650C"/>
    <w:rsid w:val="004C7536"/>
    <w:rsid w:val="004C7AD5"/>
    <w:rsid w:val="004D0192"/>
    <w:rsid w:val="004D033F"/>
    <w:rsid w:val="004D0638"/>
    <w:rsid w:val="004D0991"/>
    <w:rsid w:val="004D126D"/>
    <w:rsid w:val="004D12B9"/>
    <w:rsid w:val="004D1F04"/>
    <w:rsid w:val="004D24E6"/>
    <w:rsid w:val="004D2B41"/>
    <w:rsid w:val="004D304E"/>
    <w:rsid w:val="004D3523"/>
    <w:rsid w:val="004D3AAB"/>
    <w:rsid w:val="004D3F3F"/>
    <w:rsid w:val="004D4639"/>
    <w:rsid w:val="004D4691"/>
    <w:rsid w:val="004D4DF4"/>
    <w:rsid w:val="004D5F61"/>
    <w:rsid w:val="004D63B2"/>
    <w:rsid w:val="004D64DD"/>
    <w:rsid w:val="004D6FC8"/>
    <w:rsid w:val="004D7668"/>
    <w:rsid w:val="004D79FB"/>
    <w:rsid w:val="004E00BC"/>
    <w:rsid w:val="004E0E63"/>
    <w:rsid w:val="004E0E6D"/>
    <w:rsid w:val="004E1CEC"/>
    <w:rsid w:val="004E3D18"/>
    <w:rsid w:val="004E3DBC"/>
    <w:rsid w:val="004E405B"/>
    <w:rsid w:val="004E45D8"/>
    <w:rsid w:val="004E4D85"/>
    <w:rsid w:val="004E5E26"/>
    <w:rsid w:val="004E6C3D"/>
    <w:rsid w:val="004E7D97"/>
    <w:rsid w:val="004F059E"/>
    <w:rsid w:val="004F0AB6"/>
    <w:rsid w:val="004F0BC6"/>
    <w:rsid w:val="004F1077"/>
    <w:rsid w:val="004F1651"/>
    <w:rsid w:val="004F1BD0"/>
    <w:rsid w:val="004F43D6"/>
    <w:rsid w:val="004F48C9"/>
    <w:rsid w:val="004F52E0"/>
    <w:rsid w:val="004F63DB"/>
    <w:rsid w:val="004F6448"/>
    <w:rsid w:val="004F65D4"/>
    <w:rsid w:val="004F69D2"/>
    <w:rsid w:val="004F7817"/>
    <w:rsid w:val="00500027"/>
    <w:rsid w:val="00501650"/>
    <w:rsid w:val="00502554"/>
    <w:rsid w:val="00503B0C"/>
    <w:rsid w:val="0050481C"/>
    <w:rsid w:val="005054F2"/>
    <w:rsid w:val="005055D8"/>
    <w:rsid w:val="00505C64"/>
    <w:rsid w:val="005073BC"/>
    <w:rsid w:val="00507E2B"/>
    <w:rsid w:val="00510201"/>
    <w:rsid w:val="00510392"/>
    <w:rsid w:val="005105EF"/>
    <w:rsid w:val="0051078D"/>
    <w:rsid w:val="0051107C"/>
    <w:rsid w:val="00511C21"/>
    <w:rsid w:val="0051326C"/>
    <w:rsid w:val="00513677"/>
    <w:rsid w:val="0051392F"/>
    <w:rsid w:val="00513D48"/>
    <w:rsid w:val="00513F48"/>
    <w:rsid w:val="00514944"/>
    <w:rsid w:val="005159E2"/>
    <w:rsid w:val="00521860"/>
    <w:rsid w:val="0052194E"/>
    <w:rsid w:val="00521C95"/>
    <w:rsid w:val="00521D40"/>
    <w:rsid w:val="005229A3"/>
    <w:rsid w:val="00522A8F"/>
    <w:rsid w:val="00523837"/>
    <w:rsid w:val="00523895"/>
    <w:rsid w:val="00524FDF"/>
    <w:rsid w:val="00525E7F"/>
    <w:rsid w:val="0052667D"/>
    <w:rsid w:val="005308CA"/>
    <w:rsid w:val="00530E95"/>
    <w:rsid w:val="005314FE"/>
    <w:rsid w:val="0053233E"/>
    <w:rsid w:val="0053255B"/>
    <w:rsid w:val="00532DDB"/>
    <w:rsid w:val="0053317D"/>
    <w:rsid w:val="005338F7"/>
    <w:rsid w:val="00533A0D"/>
    <w:rsid w:val="005348FB"/>
    <w:rsid w:val="00535A68"/>
    <w:rsid w:val="00535F94"/>
    <w:rsid w:val="00536066"/>
    <w:rsid w:val="00540765"/>
    <w:rsid w:val="00540776"/>
    <w:rsid w:val="005408DC"/>
    <w:rsid w:val="005410AB"/>
    <w:rsid w:val="00541B93"/>
    <w:rsid w:val="00542CB0"/>
    <w:rsid w:val="00543881"/>
    <w:rsid w:val="00543A44"/>
    <w:rsid w:val="00543AE1"/>
    <w:rsid w:val="005446D0"/>
    <w:rsid w:val="00544EA6"/>
    <w:rsid w:val="005455BA"/>
    <w:rsid w:val="00547C2B"/>
    <w:rsid w:val="0055085A"/>
    <w:rsid w:val="005508BA"/>
    <w:rsid w:val="00552C77"/>
    <w:rsid w:val="00552D38"/>
    <w:rsid w:val="00552EFF"/>
    <w:rsid w:val="00553C6F"/>
    <w:rsid w:val="00553DE7"/>
    <w:rsid w:val="0055405C"/>
    <w:rsid w:val="005549AE"/>
    <w:rsid w:val="00557D83"/>
    <w:rsid w:val="005604FE"/>
    <w:rsid w:val="00560AE5"/>
    <w:rsid w:val="0056144E"/>
    <w:rsid w:val="0056178C"/>
    <w:rsid w:val="00563751"/>
    <w:rsid w:val="00563D41"/>
    <w:rsid w:val="0056428E"/>
    <w:rsid w:val="00564C97"/>
    <w:rsid w:val="0056514B"/>
    <w:rsid w:val="00565454"/>
    <w:rsid w:val="00565691"/>
    <w:rsid w:val="00565816"/>
    <w:rsid w:val="005658E3"/>
    <w:rsid w:val="005660B3"/>
    <w:rsid w:val="005665DC"/>
    <w:rsid w:val="00567316"/>
    <w:rsid w:val="005673AC"/>
    <w:rsid w:val="00567CA1"/>
    <w:rsid w:val="00567F12"/>
    <w:rsid w:val="0057151F"/>
    <w:rsid w:val="00571BB6"/>
    <w:rsid w:val="005720C9"/>
    <w:rsid w:val="00572989"/>
    <w:rsid w:val="00572F58"/>
    <w:rsid w:val="0057357A"/>
    <w:rsid w:val="005743DF"/>
    <w:rsid w:val="00574F7C"/>
    <w:rsid w:val="00575791"/>
    <w:rsid w:val="00575B92"/>
    <w:rsid w:val="00575BA7"/>
    <w:rsid w:val="0057641A"/>
    <w:rsid w:val="0057648B"/>
    <w:rsid w:val="00580D9C"/>
    <w:rsid w:val="00581331"/>
    <w:rsid w:val="00582AA7"/>
    <w:rsid w:val="0058333C"/>
    <w:rsid w:val="005833EC"/>
    <w:rsid w:val="00583A1D"/>
    <w:rsid w:val="00583FA5"/>
    <w:rsid w:val="00583FF1"/>
    <w:rsid w:val="0058454B"/>
    <w:rsid w:val="005846ED"/>
    <w:rsid w:val="0058477C"/>
    <w:rsid w:val="0058568F"/>
    <w:rsid w:val="00585EEB"/>
    <w:rsid w:val="00585F22"/>
    <w:rsid w:val="0058692D"/>
    <w:rsid w:val="00586EE8"/>
    <w:rsid w:val="00586FB3"/>
    <w:rsid w:val="0058722F"/>
    <w:rsid w:val="0059022B"/>
    <w:rsid w:val="005905BB"/>
    <w:rsid w:val="00590970"/>
    <w:rsid w:val="005916F5"/>
    <w:rsid w:val="00591E68"/>
    <w:rsid w:val="0059250F"/>
    <w:rsid w:val="005928D7"/>
    <w:rsid w:val="005931CD"/>
    <w:rsid w:val="0059320B"/>
    <w:rsid w:val="005934EC"/>
    <w:rsid w:val="00593D83"/>
    <w:rsid w:val="0059456C"/>
    <w:rsid w:val="00596E1A"/>
    <w:rsid w:val="00597B5C"/>
    <w:rsid w:val="005A0FF8"/>
    <w:rsid w:val="005A1370"/>
    <w:rsid w:val="005A145F"/>
    <w:rsid w:val="005A251C"/>
    <w:rsid w:val="005A2694"/>
    <w:rsid w:val="005A3310"/>
    <w:rsid w:val="005A4216"/>
    <w:rsid w:val="005A43A1"/>
    <w:rsid w:val="005A4494"/>
    <w:rsid w:val="005A44C5"/>
    <w:rsid w:val="005A450C"/>
    <w:rsid w:val="005A4AE9"/>
    <w:rsid w:val="005A610A"/>
    <w:rsid w:val="005A61F4"/>
    <w:rsid w:val="005A67EE"/>
    <w:rsid w:val="005A6911"/>
    <w:rsid w:val="005B1C5D"/>
    <w:rsid w:val="005B2289"/>
    <w:rsid w:val="005B2539"/>
    <w:rsid w:val="005B253F"/>
    <w:rsid w:val="005B3152"/>
    <w:rsid w:val="005B3218"/>
    <w:rsid w:val="005B35EB"/>
    <w:rsid w:val="005B3E95"/>
    <w:rsid w:val="005B4566"/>
    <w:rsid w:val="005B5055"/>
    <w:rsid w:val="005B51E0"/>
    <w:rsid w:val="005B599D"/>
    <w:rsid w:val="005B59DB"/>
    <w:rsid w:val="005B5C09"/>
    <w:rsid w:val="005B624B"/>
    <w:rsid w:val="005B74FD"/>
    <w:rsid w:val="005B7A64"/>
    <w:rsid w:val="005B7D63"/>
    <w:rsid w:val="005C1A17"/>
    <w:rsid w:val="005C2065"/>
    <w:rsid w:val="005C2692"/>
    <w:rsid w:val="005C2856"/>
    <w:rsid w:val="005C2865"/>
    <w:rsid w:val="005C298A"/>
    <w:rsid w:val="005C2EB9"/>
    <w:rsid w:val="005C3DFF"/>
    <w:rsid w:val="005C4810"/>
    <w:rsid w:val="005C498B"/>
    <w:rsid w:val="005C4997"/>
    <w:rsid w:val="005C4B51"/>
    <w:rsid w:val="005C590A"/>
    <w:rsid w:val="005C5C4D"/>
    <w:rsid w:val="005C6269"/>
    <w:rsid w:val="005C7162"/>
    <w:rsid w:val="005C7740"/>
    <w:rsid w:val="005C7FCC"/>
    <w:rsid w:val="005D0161"/>
    <w:rsid w:val="005D0535"/>
    <w:rsid w:val="005D0DBC"/>
    <w:rsid w:val="005D2527"/>
    <w:rsid w:val="005D2A53"/>
    <w:rsid w:val="005D4005"/>
    <w:rsid w:val="005D40D1"/>
    <w:rsid w:val="005D61D4"/>
    <w:rsid w:val="005D63A1"/>
    <w:rsid w:val="005D65F6"/>
    <w:rsid w:val="005D7532"/>
    <w:rsid w:val="005E0816"/>
    <w:rsid w:val="005E1544"/>
    <w:rsid w:val="005E30B4"/>
    <w:rsid w:val="005E331B"/>
    <w:rsid w:val="005E389E"/>
    <w:rsid w:val="005E5062"/>
    <w:rsid w:val="005E579D"/>
    <w:rsid w:val="005E6066"/>
    <w:rsid w:val="005E6EB4"/>
    <w:rsid w:val="005E71DC"/>
    <w:rsid w:val="005F068A"/>
    <w:rsid w:val="005F2B0B"/>
    <w:rsid w:val="005F2DA5"/>
    <w:rsid w:val="005F312E"/>
    <w:rsid w:val="005F425F"/>
    <w:rsid w:val="005F4F8A"/>
    <w:rsid w:val="005F4FEE"/>
    <w:rsid w:val="005F537A"/>
    <w:rsid w:val="005F5E4D"/>
    <w:rsid w:val="005F5ED9"/>
    <w:rsid w:val="005F635A"/>
    <w:rsid w:val="005F711B"/>
    <w:rsid w:val="0060023C"/>
    <w:rsid w:val="00600B8A"/>
    <w:rsid w:val="00600D70"/>
    <w:rsid w:val="006017FA"/>
    <w:rsid w:val="00602FA2"/>
    <w:rsid w:val="00603760"/>
    <w:rsid w:val="00605062"/>
    <w:rsid w:val="006059B2"/>
    <w:rsid w:val="00605B14"/>
    <w:rsid w:val="00606C49"/>
    <w:rsid w:val="00607C00"/>
    <w:rsid w:val="00610305"/>
    <w:rsid w:val="00610419"/>
    <w:rsid w:val="00611985"/>
    <w:rsid w:val="00611B50"/>
    <w:rsid w:val="00611DDB"/>
    <w:rsid w:val="00612479"/>
    <w:rsid w:val="0061287E"/>
    <w:rsid w:val="00612C7B"/>
    <w:rsid w:val="0061303A"/>
    <w:rsid w:val="00613DB0"/>
    <w:rsid w:val="006148AC"/>
    <w:rsid w:val="00615262"/>
    <w:rsid w:val="00615CA4"/>
    <w:rsid w:val="00616C2A"/>
    <w:rsid w:val="00620891"/>
    <w:rsid w:val="006209B6"/>
    <w:rsid w:val="006209BD"/>
    <w:rsid w:val="00620E5E"/>
    <w:rsid w:val="006222E4"/>
    <w:rsid w:val="00622366"/>
    <w:rsid w:val="006224C1"/>
    <w:rsid w:val="00622726"/>
    <w:rsid w:val="006227D5"/>
    <w:rsid w:val="006251B6"/>
    <w:rsid w:val="006265CF"/>
    <w:rsid w:val="006268C9"/>
    <w:rsid w:val="006269B7"/>
    <w:rsid w:val="00626CE9"/>
    <w:rsid w:val="00626D49"/>
    <w:rsid w:val="00626E9A"/>
    <w:rsid w:val="0062707E"/>
    <w:rsid w:val="00627556"/>
    <w:rsid w:val="006277FF"/>
    <w:rsid w:val="00627D4B"/>
    <w:rsid w:val="00627EA5"/>
    <w:rsid w:val="006307A5"/>
    <w:rsid w:val="006313B8"/>
    <w:rsid w:val="0063151E"/>
    <w:rsid w:val="00631977"/>
    <w:rsid w:val="00632357"/>
    <w:rsid w:val="00632904"/>
    <w:rsid w:val="00633D1A"/>
    <w:rsid w:val="00633DC7"/>
    <w:rsid w:val="006347C8"/>
    <w:rsid w:val="006356FC"/>
    <w:rsid w:val="0063580B"/>
    <w:rsid w:val="0063605D"/>
    <w:rsid w:val="006362B8"/>
    <w:rsid w:val="00636E1D"/>
    <w:rsid w:val="0063718E"/>
    <w:rsid w:val="00637423"/>
    <w:rsid w:val="00637858"/>
    <w:rsid w:val="006409B0"/>
    <w:rsid w:val="006418F7"/>
    <w:rsid w:val="00642617"/>
    <w:rsid w:val="0064281C"/>
    <w:rsid w:val="00642A33"/>
    <w:rsid w:val="00642FE9"/>
    <w:rsid w:val="0064318F"/>
    <w:rsid w:val="00643297"/>
    <w:rsid w:val="006457EA"/>
    <w:rsid w:val="00645CA8"/>
    <w:rsid w:val="0064687B"/>
    <w:rsid w:val="00646F44"/>
    <w:rsid w:val="006472E0"/>
    <w:rsid w:val="00647FB4"/>
    <w:rsid w:val="0065010C"/>
    <w:rsid w:val="00650D2B"/>
    <w:rsid w:val="0065103A"/>
    <w:rsid w:val="00651272"/>
    <w:rsid w:val="006520FE"/>
    <w:rsid w:val="006526D8"/>
    <w:rsid w:val="00652A95"/>
    <w:rsid w:val="006542E0"/>
    <w:rsid w:val="0065448A"/>
    <w:rsid w:val="00654B00"/>
    <w:rsid w:val="00655112"/>
    <w:rsid w:val="006553B8"/>
    <w:rsid w:val="00655BF7"/>
    <w:rsid w:val="00655D46"/>
    <w:rsid w:val="00656062"/>
    <w:rsid w:val="00656CDF"/>
    <w:rsid w:val="0065737A"/>
    <w:rsid w:val="006577D7"/>
    <w:rsid w:val="00660574"/>
    <w:rsid w:val="006608F7"/>
    <w:rsid w:val="0066146F"/>
    <w:rsid w:val="00661B7C"/>
    <w:rsid w:val="006632B5"/>
    <w:rsid w:val="00663B0A"/>
    <w:rsid w:val="00663BEE"/>
    <w:rsid w:val="00663D16"/>
    <w:rsid w:val="006641F8"/>
    <w:rsid w:val="006644DB"/>
    <w:rsid w:val="00664881"/>
    <w:rsid w:val="00664F6C"/>
    <w:rsid w:val="006657B1"/>
    <w:rsid w:val="00665FA3"/>
    <w:rsid w:val="006671A5"/>
    <w:rsid w:val="006700B3"/>
    <w:rsid w:val="006700E3"/>
    <w:rsid w:val="00670254"/>
    <w:rsid w:val="006702DF"/>
    <w:rsid w:val="00670D10"/>
    <w:rsid w:val="00671350"/>
    <w:rsid w:val="00671748"/>
    <w:rsid w:val="00672AD4"/>
    <w:rsid w:val="006731DA"/>
    <w:rsid w:val="0067346C"/>
    <w:rsid w:val="006735DE"/>
    <w:rsid w:val="0067455A"/>
    <w:rsid w:val="006765ED"/>
    <w:rsid w:val="00676680"/>
    <w:rsid w:val="00676F0A"/>
    <w:rsid w:val="00677085"/>
    <w:rsid w:val="0067725E"/>
    <w:rsid w:val="00680246"/>
    <w:rsid w:val="006807C1"/>
    <w:rsid w:val="00680E3F"/>
    <w:rsid w:val="00682115"/>
    <w:rsid w:val="00682A8C"/>
    <w:rsid w:val="0068322D"/>
    <w:rsid w:val="006832F9"/>
    <w:rsid w:val="00684527"/>
    <w:rsid w:val="0068490A"/>
    <w:rsid w:val="00684D8B"/>
    <w:rsid w:val="00686F9C"/>
    <w:rsid w:val="006871C4"/>
    <w:rsid w:val="00687218"/>
    <w:rsid w:val="00687808"/>
    <w:rsid w:val="006902BE"/>
    <w:rsid w:val="006909E8"/>
    <w:rsid w:val="006913E5"/>
    <w:rsid w:val="00691435"/>
    <w:rsid w:val="0069192F"/>
    <w:rsid w:val="00691CD1"/>
    <w:rsid w:val="00691F90"/>
    <w:rsid w:val="00693087"/>
    <w:rsid w:val="00693BD2"/>
    <w:rsid w:val="00694E60"/>
    <w:rsid w:val="006963AF"/>
    <w:rsid w:val="006967F7"/>
    <w:rsid w:val="006968DE"/>
    <w:rsid w:val="0069726A"/>
    <w:rsid w:val="006973AC"/>
    <w:rsid w:val="00697641"/>
    <w:rsid w:val="006977EE"/>
    <w:rsid w:val="00697BF2"/>
    <w:rsid w:val="006A0930"/>
    <w:rsid w:val="006A0D6A"/>
    <w:rsid w:val="006A1F7B"/>
    <w:rsid w:val="006A2B03"/>
    <w:rsid w:val="006A2CA7"/>
    <w:rsid w:val="006A2FE4"/>
    <w:rsid w:val="006A476B"/>
    <w:rsid w:val="006A5546"/>
    <w:rsid w:val="006A5D89"/>
    <w:rsid w:val="006A61F0"/>
    <w:rsid w:val="006A64AD"/>
    <w:rsid w:val="006A6F6D"/>
    <w:rsid w:val="006A79AF"/>
    <w:rsid w:val="006B0462"/>
    <w:rsid w:val="006B05E5"/>
    <w:rsid w:val="006B0DC6"/>
    <w:rsid w:val="006B135F"/>
    <w:rsid w:val="006B2BCE"/>
    <w:rsid w:val="006B2F58"/>
    <w:rsid w:val="006B3889"/>
    <w:rsid w:val="006B6280"/>
    <w:rsid w:val="006B6339"/>
    <w:rsid w:val="006B71E3"/>
    <w:rsid w:val="006B7827"/>
    <w:rsid w:val="006B7FBA"/>
    <w:rsid w:val="006C186D"/>
    <w:rsid w:val="006C1955"/>
    <w:rsid w:val="006C1C7B"/>
    <w:rsid w:val="006C1F71"/>
    <w:rsid w:val="006C22AF"/>
    <w:rsid w:val="006C3CB2"/>
    <w:rsid w:val="006C4055"/>
    <w:rsid w:val="006C4FF7"/>
    <w:rsid w:val="006C514B"/>
    <w:rsid w:val="006D0F03"/>
    <w:rsid w:val="006D13AF"/>
    <w:rsid w:val="006D15A7"/>
    <w:rsid w:val="006D22C8"/>
    <w:rsid w:val="006D489B"/>
    <w:rsid w:val="006D4DB1"/>
    <w:rsid w:val="006D666C"/>
    <w:rsid w:val="006D6958"/>
    <w:rsid w:val="006D6E07"/>
    <w:rsid w:val="006D6E55"/>
    <w:rsid w:val="006D6EB8"/>
    <w:rsid w:val="006D6ECE"/>
    <w:rsid w:val="006D7393"/>
    <w:rsid w:val="006E15C0"/>
    <w:rsid w:val="006E15C3"/>
    <w:rsid w:val="006E1C1A"/>
    <w:rsid w:val="006E22CA"/>
    <w:rsid w:val="006E2B41"/>
    <w:rsid w:val="006E38CF"/>
    <w:rsid w:val="006E3953"/>
    <w:rsid w:val="006E40BC"/>
    <w:rsid w:val="006E55E1"/>
    <w:rsid w:val="006E5DBA"/>
    <w:rsid w:val="006E5F9F"/>
    <w:rsid w:val="006E60C8"/>
    <w:rsid w:val="006E665F"/>
    <w:rsid w:val="006E68F0"/>
    <w:rsid w:val="006E6F3E"/>
    <w:rsid w:val="006E7029"/>
    <w:rsid w:val="006E7A9F"/>
    <w:rsid w:val="006E7E44"/>
    <w:rsid w:val="006F0987"/>
    <w:rsid w:val="006F14D2"/>
    <w:rsid w:val="006F2520"/>
    <w:rsid w:val="006F2E13"/>
    <w:rsid w:val="006F2EC1"/>
    <w:rsid w:val="006F3BAF"/>
    <w:rsid w:val="006F3DD0"/>
    <w:rsid w:val="006F4280"/>
    <w:rsid w:val="006F445D"/>
    <w:rsid w:val="006F45C0"/>
    <w:rsid w:val="006F4FD7"/>
    <w:rsid w:val="006F55DB"/>
    <w:rsid w:val="006F61B9"/>
    <w:rsid w:val="006F656B"/>
    <w:rsid w:val="006F6986"/>
    <w:rsid w:val="006F6A52"/>
    <w:rsid w:val="006F72C6"/>
    <w:rsid w:val="006F749F"/>
    <w:rsid w:val="006F7D8E"/>
    <w:rsid w:val="00700CF0"/>
    <w:rsid w:val="00701D6D"/>
    <w:rsid w:val="00701F05"/>
    <w:rsid w:val="00702661"/>
    <w:rsid w:val="00703E4E"/>
    <w:rsid w:val="0070481D"/>
    <w:rsid w:val="00704CFB"/>
    <w:rsid w:val="00705904"/>
    <w:rsid w:val="00706230"/>
    <w:rsid w:val="0070677B"/>
    <w:rsid w:val="007071C6"/>
    <w:rsid w:val="007073E1"/>
    <w:rsid w:val="0071196B"/>
    <w:rsid w:val="00711E1C"/>
    <w:rsid w:val="00712C2A"/>
    <w:rsid w:val="00712D2C"/>
    <w:rsid w:val="00712F2B"/>
    <w:rsid w:val="007137E0"/>
    <w:rsid w:val="00713BAC"/>
    <w:rsid w:val="00713C7C"/>
    <w:rsid w:val="00715557"/>
    <w:rsid w:val="0071684B"/>
    <w:rsid w:val="007170F8"/>
    <w:rsid w:val="00720CB4"/>
    <w:rsid w:val="007215F1"/>
    <w:rsid w:val="00721891"/>
    <w:rsid w:val="007218C5"/>
    <w:rsid w:val="00721FBA"/>
    <w:rsid w:val="007226C6"/>
    <w:rsid w:val="00722EB4"/>
    <w:rsid w:val="00723342"/>
    <w:rsid w:val="00723764"/>
    <w:rsid w:val="00724898"/>
    <w:rsid w:val="00725A3A"/>
    <w:rsid w:val="007274F1"/>
    <w:rsid w:val="00727855"/>
    <w:rsid w:val="00730352"/>
    <w:rsid w:val="00730A0F"/>
    <w:rsid w:val="00730B7F"/>
    <w:rsid w:val="00730ED7"/>
    <w:rsid w:val="00731BC6"/>
    <w:rsid w:val="00732BE2"/>
    <w:rsid w:val="00734DCE"/>
    <w:rsid w:val="0073529E"/>
    <w:rsid w:val="0073537A"/>
    <w:rsid w:val="0073552B"/>
    <w:rsid w:val="00735A2C"/>
    <w:rsid w:val="0073631A"/>
    <w:rsid w:val="007363D2"/>
    <w:rsid w:val="00736733"/>
    <w:rsid w:val="00736781"/>
    <w:rsid w:val="00740DC7"/>
    <w:rsid w:val="00741894"/>
    <w:rsid w:val="00741A54"/>
    <w:rsid w:val="00741C82"/>
    <w:rsid w:val="00742839"/>
    <w:rsid w:val="00742F0D"/>
    <w:rsid w:val="007431C9"/>
    <w:rsid w:val="007436ED"/>
    <w:rsid w:val="007437F2"/>
    <w:rsid w:val="00743AC2"/>
    <w:rsid w:val="00743DF8"/>
    <w:rsid w:val="00745446"/>
    <w:rsid w:val="007456C0"/>
    <w:rsid w:val="007459D9"/>
    <w:rsid w:val="00745C2E"/>
    <w:rsid w:val="00745CFD"/>
    <w:rsid w:val="00746194"/>
    <w:rsid w:val="007472C8"/>
    <w:rsid w:val="00747359"/>
    <w:rsid w:val="0074783F"/>
    <w:rsid w:val="00750538"/>
    <w:rsid w:val="00750A24"/>
    <w:rsid w:val="00750F68"/>
    <w:rsid w:val="00751202"/>
    <w:rsid w:val="00752681"/>
    <w:rsid w:val="00752710"/>
    <w:rsid w:val="007527DD"/>
    <w:rsid w:val="00752E6E"/>
    <w:rsid w:val="007537C7"/>
    <w:rsid w:val="007541A0"/>
    <w:rsid w:val="007542B8"/>
    <w:rsid w:val="00754A74"/>
    <w:rsid w:val="00754F1F"/>
    <w:rsid w:val="00755505"/>
    <w:rsid w:val="00756501"/>
    <w:rsid w:val="007569D9"/>
    <w:rsid w:val="00756CAF"/>
    <w:rsid w:val="0075792B"/>
    <w:rsid w:val="007605C7"/>
    <w:rsid w:val="0076092D"/>
    <w:rsid w:val="00760F34"/>
    <w:rsid w:val="00760FE9"/>
    <w:rsid w:val="0076150A"/>
    <w:rsid w:val="0076316D"/>
    <w:rsid w:val="0076506A"/>
    <w:rsid w:val="0076714B"/>
    <w:rsid w:val="007674A5"/>
    <w:rsid w:val="00770A9C"/>
    <w:rsid w:val="00770F5E"/>
    <w:rsid w:val="00771AAB"/>
    <w:rsid w:val="00772993"/>
    <w:rsid w:val="0077330E"/>
    <w:rsid w:val="00775279"/>
    <w:rsid w:val="00775808"/>
    <w:rsid w:val="007762FB"/>
    <w:rsid w:val="00777500"/>
    <w:rsid w:val="0077764E"/>
    <w:rsid w:val="007815FB"/>
    <w:rsid w:val="00781D80"/>
    <w:rsid w:val="00782114"/>
    <w:rsid w:val="00782822"/>
    <w:rsid w:val="007829F5"/>
    <w:rsid w:val="00782A26"/>
    <w:rsid w:val="00783530"/>
    <w:rsid w:val="00783C1E"/>
    <w:rsid w:val="00783E41"/>
    <w:rsid w:val="0078430A"/>
    <w:rsid w:val="0078442C"/>
    <w:rsid w:val="007859E6"/>
    <w:rsid w:val="00786244"/>
    <w:rsid w:val="00786519"/>
    <w:rsid w:val="00786654"/>
    <w:rsid w:val="0078667F"/>
    <w:rsid w:val="00786838"/>
    <w:rsid w:val="00786AFD"/>
    <w:rsid w:val="00787542"/>
    <w:rsid w:val="0079002B"/>
    <w:rsid w:val="007900FD"/>
    <w:rsid w:val="00790DE1"/>
    <w:rsid w:val="007916C2"/>
    <w:rsid w:val="00791DE5"/>
    <w:rsid w:val="00791E28"/>
    <w:rsid w:val="00793D72"/>
    <w:rsid w:val="0079414B"/>
    <w:rsid w:val="0079738A"/>
    <w:rsid w:val="00797C05"/>
    <w:rsid w:val="007A0054"/>
    <w:rsid w:val="007A1C4A"/>
    <w:rsid w:val="007A2A87"/>
    <w:rsid w:val="007A2ACC"/>
    <w:rsid w:val="007A35BC"/>
    <w:rsid w:val="007A38F2"/>
    <w:rsid w:val="007A3B08"/>
    <w:rsid w:val="007A44A6"/>
    <w:rsid w:val="007A47EC"/>
    <w:rsid w:val="007A5353"/>
    <w:rsid w:val="007A6AB7"/>
    <w:rsid w:val="007A7437"/>
    <w:rsid w:val="007A7D05"/>
    <w:rsid w:val="007B0626"/>
    <w:rsid w:val="007B329D"/>
    <w:rsid w:val="007B3637"/>
    <w:rsid w:val="007B3D13"/>
    <w:rsid w:val="007B3D63"/>
    <w:rsid w:val="007B40DF"/>
    <w:rsid w:val="007B42EC"/>
    <w:rsid w:val="007B4724"/>
    <w:rsid w:val="007B47A7"/>
    <w:rsid w:val="007B508F"/>
    <w:rsid w:val="007B69D6"/>
    <w:rsid w:val="007B6C04"/>
    <w:rsid w:val="007B7B95"/>
    <w:rsid w:val="007B7D70"/>
    <w:rsid w:val="007C02C5"/>
    <w:rsid w:val="007C05CD"/>
    <w:rsid w:val="007C076F"/>
    <w:rsid w:val="007C19C1"/>
    <w:rsid w:val="007C337E"/>
    <w:rsid w:val="007C373A"/>
    <w:rsid w:val="007C3B2F"/>
    <w:rsid w:val="007C3FAB"/>
    <w:rsid w:val="007C43FE"/>
    <w:rsid w:val="007C55D0"/>
    <w:rsid w:val="007C6AB1"/>
    <w:rsid w:val="007C7419"/>
    <w:rsid w:val="007C77FD"/>
    <w:rsid w:val="007C7ADC"/>
    <w:rsid w:val="007D0D00"/>
    <w:rsid w:val="007D0EB7"/>
    <w:rsid w:val="007D0FE3"/>
    <w:rsid w:val="007D18CC"/>
    <w:rsid w:val="007D26C1"/>
    <w:rsid w:val="007D2FD0"/>
    <w:rsid w:val="007D398D"/>
    <w:rsid w:val="007D3A9A"/>
    <w:rsid w:val="007D3E67"/>
    <w:rsid w:val="007D441E"/>
    <w:rsid w:val="007D47CD"/>
    <w:rsid w:val="007D49F6"/>
    <w:rsid w:val="007D5A9F"/>
    <w:rsid w:val="007D6AB8"/>
    <w:rsid w:val="007D71D6"/>
    <w:rsid w:val="007D73BC"/>
    <w:rsid w:val="007E1307"/>
    <w:rsid w:val="007E13B5"/>
    <w:rsid w:val="007E17FF"/>
    <w:rsid w:val="007E274F"/>
    <w:rsid w:val="007E2CE6"/>
    <w:rsid w:val="007E2FC8"/>
    <w:rsid w:val="007E3A92"/>
    <w:rsid w:val="007E3DE8"/>
    <w:rsid w:val="007E3F04"/>
    <w:rsid w:val="007E4D91"/>
    <w:rsid w:val="007E513B"/>
    <w:rsid w:val="007E57CE"/>
    <w:rsid w:val="007E64E7"/>
    <w:rsid w:val="007E686E"/>
    <w:rsid w:val="007E6B2D"/>
    <w:rsid w:val="007E6C43"/>
    <w:rsid w:val="007E7531"/>
    <w:rsid w:val="007E7F6C"/>
    <w:rsid w:val="007F052C"/>
    <w:rsid w:val="007F24BA"/>
    <w:rsid w:val="007F29B5"/>
    <w:rsid w:val="007F3AF1"/>
    <w:rsid w:val="007F40F6"/>
    <w:rsid w:val="007F4D39"/>
    <w:rsid w:val="007F566F"/>
    <w:rsid w:val="007F639F"/>
    <w:rsid w:val="007F6A28"/>
    <w:rsid w:val="007F6E06"/>
    <w:rsid w:val="007F706D"/>
    <w:rsid w:val="007F711B"/>
    <w:rsid w:val="007F7CEC"/>
    <w:rsid w:val="007F7EBF"/>
    <w:rsid w:val="007F7FF5"/>
    <w:rsid w:val="0080001C"/>
    <w:rsid w:val="008011A7"/>
    <w:rsid w:val="008011C1"/>
    <w:rsid w:val="008014AE"/>
    <w:rsid w:val="00801FA4"/>
    <w:rsid w:val="008028F7"/>
    <w:rsid w:val="00802AB8"/>
    <w:rsid w:val="00802CE2"/>
    <w:rsid w:val="00802DD9"/>
    <w:rsid w:val="00805889"/>
    <w:rsid w:val="00805D37"/>
    <w:rsid w:val="00805E7E"/>
    <w:rsid w:val="008062B9"/>
    <w:rsid w:val="00806C8E"/>
    <w:rsid w:val="00807985"/>
    <w:rsid w:val="00807F0F"/>
    <w:rsid w:val="00810603"/>
    <w:rsid w:val="00810A3B"/>
    <w:rsid w:val="00810EBD"/>
    <w:rsid w:val="008116D5"/>
    <w:rsid w:val="00811AC7"/>
    <w:rsid w:val="00811C2E"/>
    <w:rsid w:val="00812027"/>
    <w:rsid w:val="008123E1"/>
    <w:rsid w:val="008124A0"/>
    <w:rsid w:val="00812527"/>
    <w:rsid w:val="00813BAC"/>
    <w:rsid w:val="00813CD4"/>
    <w:rsid w:val="008140C2"/>
    <w:rsid w:val="00814152"/>
    <w:rsid w:val="0081424C"/>
    <w:rsid w:val="00821535"/>
    <w:rsid w:val="00821B9D"/>
    <w:rsid w:val="00821D25"/>
    <w:rsid w:val="00821DF0"/>
    <w:rsid w:val="00823DDC"/>
    <w:rsid w:val="00823FF9"/>
    <w:rsid w:val="00824A41"/>
    <w:rsid w:val="008255C5"/>
    <w:rsid w:val="00825DA4"/>
    <w:rsid w:val="00830B4F"/>
    <w:rsid w:val="0083120F"/>
    <w:rsid w:val="008317DE"/>
    <w:rsid w:val="00831ADA"/>
    <w:rsid w:val="00832FB8"/>
    <w:rsid w:val="00832FE5"/>
    <w:rsid w:val="0083437F"/>
    <w:rsid w:val="0083480C"/>
    <w:rsid w:val="00834BE7"/>
    <w:rsid w:val="00834C8D"/>
    <w:rsid w:val="008377B1"/>
    <w:rsid w:val="00837857"/>
    <w:rsid w:val="008414A9"/>
    <w:rsid w:val="00841A3F"/>
    <w:rsid w:val="00843085"/>
    <w:rsid w:val="008444E2"/>
    <w:rsid w:val="0084468C"/>
    <w:rsid w:val="00844EE2"/>
    <w:rsid w:val="00844F91"/>
    <w:rsid w:val="00845B61"/>
    <w:rsid w:val="00846368"/>
    <w:rsid w:val="00846827"/>
    <w:rsid w:val="00847218"/>
    <w:rsid w:val="00847927"/>
    <w:rsid w:val="00847C79"/>
    <w:rsid w:val="0085041F"/>
    <w:rsid w:val="00850842"/>
    <w:rsid w:val="00850A8A"/>
    <w:rsid w:val="00851DC4"/>
    <w:rsid w:val="00853187"/>
    <w:rsid w:val="008537AA"/>
    <w:rsid w:val="0085398F"/>
    <w:rsid w:val="008552A0"/>
    <w:rsid w:val="0085653A"/>
    <w:rsid w:val="00856CAB"/>
    <w:rsid w:val="008572A9"/>
    <w:rsid w:val="00857735"/>
    <w:rsid w:val="00857AFC"/>
    <w:rsid w:val="008600CD"/>
    <w:rsid w:val="00860FFD"/>
    <w:rsid w:val="00862D23"/>
    <w:rsid w:val="00862D53"/>
    <w:rsid w:val="00862E11"/>
    <w:rsid w:val="00865492"/>
    <w:rsid w:val="0086592A"/>
    <w:rsid w:val="00866549"/>
    <w:rsid w:val="008669E0"/>
    <w:rsid w:val="00866CD1"/>
    <w:rsid w:val="00866FAA"/>
    <w:rsid w:val="008676F3"/>
    <w:rsid w:val="00867962"/>
    <w:rsid w:val="00867CB4"/>
    <w:rsid w:val="00867D7B"/>
    <w:rsid w:val="0087068A"/>
    <w:rsid w:val="00870891"/>
    <w:rsid w:val="008708AB"/>
    <w:rsid w:val="008708CD"/>
    <w:rsid w:val="00870BB0"/>
    <w:rsid w:val="00871E88"/>
    <w:rsid w:val="0087390D"/>
    <w:rsid w:val="00873C44"/>
    <w:rsid w:val="00874CD1"/>
    <w:rsid w:val="00874CD3"/>
    <w:rsid w:val="00874D69"/>
    <w:rsid w:val="00874ED5"/>
    <w:rsid w:val="008765E8"/>
    <w:rsid w:val="008776ED"/>
    <w:rsid w:val="00877A37"/>
    <w:rsid w:val="00880367"/>
    <w:rsid w:val="00880707"/>
    <w:rsid w:val="008810BC"/>
    <w:rsid w:val="008819DF"/>
    <w:rsid w:val="00881A19"/>
    <w:rsid w:val="00883438"/>
    <w:rsid w:val="00884166"/>
    <w:rsid w:val="0088417D"/>
    <w:rsid w:val="008843E1"/>
    <w:rsid w:val="008844F8"/>
    <w:rsid w:val="008846FA"/>
    <w:rsid w:val="00884D6D"/>
    <w:rsid w:val="0088562F"/>
    <w:rsid w:val="0088713E"/>
    <w:rsid w:val="00887550"/>
    <w:rsid w:val="00891253"/>
    <w:rsid w:val="00891319"/>
    <w:rsid w:val="00892322"/>
    <w:rsid w:val="0089240F"/>
    <w:rsid w:val="00892F35"/>
    <w:rsid w:val="00893F3E"/>
    <w:rsid w:val="0089627B"/>
    <w:rsid w:val="00896A2F"/>
    <w:rsid w:val="00896D10"/>
    <w:rsid w:val="008971FF"/>
    <w:rsid w:val="008975FD"/>
    <w:rsid w:val="00897E36"/>
    <w:rsid w:val="008A0008"/>
    <w:rsid w:val="008A0669"/>
    <w:rsid w:val="008A197E"/>
    <w:rsid w:val="008A22BF"/>
    <w:rsid w:val="008A2A82"/>
    <w:rsid w:val="008A3B0F"/>
    <w:rsid w:val="008A5993"/>
    <w:rsid w:val="008A6095"/>
    <w:rsid w:val="008A75BB"/>
    <w:rsid w:val="008A7C0A"/>
    <w:rsid w:val="008B0830"/>
    <w:rsid w:val="008B0845"/>
    <w:rsid w:val="008B0DCD"/>
    <w:rsid w:val="008B234B"/>
    <w:rsid w:val="008B254D"/>
    <w:rsid w:val="008B4341"/>
    <w:rsid w:val="008B4D4B"/>
    <w:rsid w:val="008B56AC"/>
    <w:rsid w:val="008B5727"/>
    <w:rsid w:val="008B62A9"/>
    <w:rsid w:val="008B7D61"/>
    <w:rsid w:val="008B7DB2"/>
    <w:rsid w:val="008C1A94"/>
    <w:rsid w:val="008C29E1"/>
    <w:rsid w:val="008C364B"/>
    <w:rsid w:val="008C3EB7"/>
    <w:rsid w:val="008C4549"/>
    <w:rsid w:val="008C4794"/>
    <w:rsid w:val="008C55DE"/>
    <w:rsid w:val="008C59EB"/>
    <w:rsid w:val="008C5B82"/>
    <w:rsid w:val="008C5BE5"/>
    <w:rsid w:val="008C7197"/>
    <w:rsid w:val="008C7697"/>
    <w:rsid w:val="008D087B"/>
    <w:rsid w:val="008D102B"/>
    <w:rsid w:val="008D18C3"/>
    <w:rsid w:val="008D1B93"/>
    <w:rsid w:val="008D2711"/>
    <w:rsid w:val="008D2967"/>
    <w:rsid w:val="008D3B1A"/>
    <w:rsid w:val="008D522D"/>
    <w:rsid w:val="008D590A"/>
    <w:rsid w:val="008D6300"/>
    <w:rsid w:val="008D6765"/>
    <w:rsid w:val="008D683E"/>
    <w:rsid w:val="008E0258"/>
    <w:rsid w:val="008E2D7F"/>
    <w:rsid w:val="008E326F"/>
    <w:rsid w:val="008E445D"/>
    <w:rsid w:val="008E4C92"/>
    <w:rsid w:val="008E5979"/>
    <w:rsid w:val="008E66A5"/>
    <w:rsid w:val="008E7997"/>
    <w:rsid w:val="008F00BC"/>
    <w:rsid w:val="008F0228"/>
    <w:rsid w:val="008F0332"/>
    <w:rsid w:val="008F08CA"/>
    <w:rsid w:val="008F0A6C"/>
    <w:rsid w:val="008F18A3"/>
    <w:rsid w:val="008F18EB"/>
    <w:rsid w:val="008F1D53"/>
    <w:rsid w:val="008F3242"/>
    <w:rsid w:val="008F3908"/>
    <w:rsid w:val="008F3A5A"/>
    <w:rsid w:val="008F55A5"/>
    <w:rsid w:val="008F66F5"/>
    <w:rsid w:val="008F7340"/>
    <w:rsid w:val="008F73C6"/>
    <w:rsid w:val="008F73E9"/>
    <w:rsid w:val="008F7B13"/>
    <w:rsid w:val="008F7B99"/>
    <w:rsid w:val="00900C4B"/>
    <w:rsid w:val="009011A9"/>
    <w:rsid w:val="009014B6"/>
    <w:rsid w:val="0090281A"/>
    <w:rsid w:val="0090321E"/>
    <w:rsid w:val="00903D06"/>
    <w:rsid w:val="00903F9E"/>
    <w:rsid w:val="00904C5D"/>
    <w:rsid w:val="00911037"/>
    <w:rsid w:val="009112CE"/>
    <w:rsid w:val="00912882"/>
    <w:rsid w:val="00912895"/>
    <w:rsid w:val="00912A54"/>
    <w:rsid w:val="00912F46"/>
    <w:rsid w:val="009132FF"/>
    <w:rsid w:val="00913434"/>
    <w:rsid w:val="00913B18"/>
    <w:rsid w:val="009148AF"/>
    <w:rsid w:val="00914A93"/>
    <w:rsid w:val="009151D6"/>
    <w:rsid w:val="0091526F"/>
    <w:rsid w:val="00916B92"/>
    <w:rsid w:val="00916F8B"/>
    <w:rsid w:val="00917173"/>
    <w:rsid w:val="009176BD"/>
    <w:rsid w:val="00917814"/>
    <w:rsid w:val="009210DE"/>
    <w:rsid w:val="00921167"/>
    <w:rsid w:val="00921B99"/>
    <w:rsid w:val="009220C4"/>
    <w:rsid w:val="009220C5"/>
    <w:rsid w:val="00922172"/>
    <w:rsid w:val="00922316"/>
    <w:rsid w:val="00922DB3"/>
    <w:rsid w:val="0092311E"/>
    <w:rsid w:val="00923D55"/>
    <w:rsid w:val="0092434F"/>
    <w:rsid w:val="009259E7"/>
    <w:rsid w:val="00925A58"/>
    <w:rsid w:val="00925F6C"/>
    <w:rsid w:val="00925F77"/>
    <w:rsid w:val="009269E6"/>
    <w:rsid w:val="00926A84"/>
    <w:rsid w:val="009270AC"/>
    <w:rsid w:val="009278BA"/>
    <w:rsid w:val="00927E47"/>
    <w:rsid w:val="009304FD"/>
    <w:rsid w:val="00930E02"/>
    <w:rsid w:val="00931BA6"/>
    <w:rsid w:val="009323D9"/>
    <w:rsid w:val="009329EA"/>
    <w:rsid w:val="00933F36"/>
    <w:rsid w:val="009351C6"/>
    <w:rsid w:val="009357FD"/>
    <w:rsid w:val="009360CA"/>
    <w:rsid w:val="009361F8"/>
    <w:rsid w:val="00936585"/>
    <w:rsid w:val="00937691"/>
    <w:rsid w:val="009404A7"/>
    <w:rsid w:val="00940FB2"/>
    <w:rsid w:val="009422A4"/>
    <w:rsid w:val="00942507"/>
    <w:rsid w:val="009430FF"/>
    <w:rsid w:val="00943B87"/>
    <w:rsid w:val="00943C57"/>
    <w:rsid w:val="009446A9"/>
    <w:rsid w:val="00944E43"/>
    <w:rsid w:val="009451CB"/>
    <w:rsid w:val="009457B0"/>
    <w:rsid w:val="00945FDC"/>
    <w:rsid w:val="00946008"/>
    <w:rsid w:val="009461DC"/>
    <w:rsid w:val="00946502"/>
    <w:rsid w:val="00946895"/>
    <w:rsid w:val="00946A88"/>
    <w:rsid w:val="00947D1B"/>
    <w:rsid w:val="00947EFB"/>
    <w:rsid w:val="00950374"/>
    <w:rsid w:val="0095054B"/>
    <w:rsid w:val="00950C8B"/>
    <w:rsid w:val="00952475"/>
    <w:rsid w:val="009531CB"/>
    <w:rsid w:val="00953758"/>
    <w:rsid w:val="00953FD0"/>
    <w:rsid w:val="009545C6"/>
    <w:rsid w:val="00955176"/>
    <w:rsid w:val="00956039"/>
    <w:rsid w:val="009561FA"/>
    <w:rsid w:val="00956E14"/>
    <w:rsid w:val="0095720B"/>
    <w:rsid w:val="009574A8"/>
    <w:rsid w:val="00957690"/>
    <w:rsid w:val="00957A42"/>
    <w:rsid w:val="00957C66"/>
    <w:rsid w:val="00957F96"/>
    <w:rsid w:val="00960690"/>
    <w:rsid w:val="0096160F"/>
    <w:rsid w:val="00961A84"/>
    <w:rsid w:val="009620B8"/>
    <w:rsid w:val="0096255E"/>
    <w:rsid w:val="009631B5"/>
    <w:rsid w:val="009631EC"/>
    <w:rsid w:val="009644FD"/>
    <w:rsid w:val="0096479A"/>
    <w:rsid w:val="00964BD6"/>
    <w:rsid w:val="00965B80"/>
    <w:rsid w:val="00965EF4"/>
    <w:rsid w:val="00966130"/>
    <w:rsid w:val="00967D7C"/>
    <w:rsid w:val="009704ED"/>
    <w:rsid w:val="009707B4"/>
    <w:rsid w:val="00970B58"/>
    <w:rsid w:val="00970DF4"/>
    <w:rsid w:val="0097360D"/>
    <w:rsid w:val="009736D6"/>
    <w:rsid w:val="009762F5"/>
    <w:rsid w:val="009763A6"/>
    <w:rsid w:val="009763F3"/>
    <w:rsid w:val="00976910"/>
    <w:rsid w:val="00976D8D"/>
    <w:rsid w:val="0098111B"/>
    <w:rsid w:val="00981A4D"/>
    <w:rsid w:val="00982383"/>
    <w:rsid w:val="009823DD"/>
    <w:rsid w:val="00982631"/>
    <w:rsid w:val="00985C30"/>
    <w:rsid w:val="0098613E"/>
    <w:rsid w:val="00987FAE"/>
    <w:rsid w:val="009906F2"/>
    <w:rsid w:val="0099073D"/>
    <w:rsid w:val="00991A79"/>
    <w:rsid w:val="00991C5A"/>
    <w:rsid w:val="00991FC0"/>
    <w:rsid w:val="0099317B"/>
    <w:rsid w:val="0099386C"/>
    <w:rsid w:val="009939EB"/>
    <w:rsid w:val="00993B1E"/>
    <w:rsid w:val="00994B42"/>
    <w:rsid w:val="00994B8A"/>
    <w:rsid w:val="00994D7D"/>
    <w:rsid w:val="00995E57"/>
    <w:rsid w:val="0099664B"/>
    <w:rsid w:val="0099709C"/>
    <w:rsid w:val="00997FF3"/>
    <w:rsid w:val="009A044F"/>
    <w:rsid w:val="009A0999"/>
    <w:rsid w:val="009A1C7E"/>
    <w:rsid w:val="009A2201"/>
    <w:rsid w:val="009A23DA"/>
    <w:rsid w:val="009A24FF"/>
    <w:rsid w:val="009A2896"/>
    <w:rsid w:val="009A2FBD"/>
    <w:rsid w:val="009A3937"/>
    <w:rsid w:val="009A40B9"/>
    <w:rsid w:val="009A42FF"/>
    <w:rsid w:val="009A49FC"/>
    <w:rsid w:val="009A51C8"/>
    <w:rsid w:val="009A5F11"/>
    <w:rsid w:val="009A6C2A"/>
    <w:rsid w:val="009A6CF6"/>
    <w:rsid w:val="009B0BC1"/>
    <w:rsid w:val="009B2D35"/>
    <w:rsid w:val="009B37D7"/>
    <w:rsid w:val="009B501B"/>
    <w:rsid w:val="009B5734"/>
    <w:rsid w:val="009B6F06"/>
    <w:rsid w:val="009B7417"/>
    <w:rsid w:val="009B7766"/>
    <w:rsid w:val="009C0924"/>
    <w:rsid w:val="009C12C9"/>
    <w:rsid w:val="009C1CE7"/>
    <w:rsid w:val="009C2CEF"/>
    <w:rsid w:val="009C2E64"/>
    <w:rsid w:val="009C41D3"/>
    <w:rsid w:val="009C4A12"/>
    <w:rsid w:val="009C532C"/>
    <w:rsid w:val="009C637C"/>
    <w:rsid w:val="009C6567"/>
    <w:rsid w:val="009C6F59"/>
    <w:rsid w:val="009C705B"/>
    <w:rsid w:val="009D072E"/>
    <w:rsid w:val="009D0F4E"/>
    <w:rsid w:val="009D116E"/>
    <w:rsid w:val="009D1B92"/>
    <w:rsid w:val="009D2181"/>
    <w:rsid w:val="009D256C"/>
    <w:rsid w:val="009D3026"/>
    <w:rsid w:val="009D3C6F"/>
    <w:rsid w:val="009D3E74"/>
    <w:rsid w:val="009D521D"/>
    <w:rsid w:val="009D526B"/>
    <w:rsid w:val="009D55F7"/>
    <w:rsid w:val="009D6FE0"/>
    <w:rsid w:val="009D74B3"/>
    <w:rsid w:val="009E0532"/>
    <w:rsid w:val="009E1146"/>
    <w:rsid w:val="009E2252"/>
    <w:rsid w:val="009E38A2"/>
    <w:rsid w:val="009E3E84"/>
    <w:rsid w:val="009E4107"/>
    <w:rsid w:val="009E446B"/>
    <w:rsid w:val="009E4D70"/>
    <w:rsid w:val="009E5B28"/>
    <w:rsid w:val="009E7148"/>
    <w:rsid w:val="009E76BE"/>
    <w:rsid w:val="009E7740"/>
    <w:rsid w:val="009E7795"/>
    <w:rsid w:val="009E79BF"/>
    <w:rsid w:val="009E7CED"/>
    <w:rsid w:val="009F0084"/>
    <w:rsid w:val="009F12DA"/>
    <w:rsid w:val="009F1B3F"/>
    <w:rsid w:val="009F2004"/>
    <w:rsid w:val="009F3FE6"/>
    <w:rsid w:val="009F53AF"/>
    <w:rsid w:val="009F5968"/>
    <w:rsid w:val="009F6296"/>
    <w:rsid w:val="009F69D4"/>
    <w:rsid w:val="009F6B5B"/>
    <w:rsid w:val="009F703F"/>
    <w:rsid w:val="009F7A7C"/>
    <w:rsid w:val="00A000C4"/>
    <w:rsid w:val="00A00793"/>
    <w:rsid w:val="00A00E34"/>
    <w:rsid w:val="00A022BE"/>
    <w:rsid w:val="00A02D3A"/>
    <w:rsid w:val="00A03659"/>
    <w:rsid w:val="00A0396B"/>
    <w:rsid w:val="00A03C37"/>
    <w:rsid w:val="00A042D1"/>
    <w:rsid w:val="00A05058"/>
    <w:rsid w:val="00A05771"/>
    <w:rsid w:val="00A05DD2"/>
    <w:rsid w:val="00A062C7"/>
    <w:rsid w:val="00A07945"/>
    <w:rsid w:val="00A07DF7"/>
    <w:rsid w:val="00A10257"/>
    <w:rsid w:val="00A104D2"/>
    <w:rsid w:val="00A105AF"/>
    <w:rsid w:val="00A11474"/>
    <w:rsid w:val="00A1390C"/>
    <w:rsid w:val="00A13CAF"/>
    <w:rsid w:val="00A142FE"/>
    <w:rsid w:val="00A14332"/>
    <w:rsid w:val="00A15059"/>
    <w:rsid w:val="00A1534A"/>
    <w:rsid w:val="00A1551E"/>
    <w:rsid w:val="00A16001"/>
    <w:rsid w:val="00A16358"/>
    <w:rsid w:val="00A16BD9"/>
    <w:rsid w:val="00A16FB8"/>
    <w:rsid w:val="00A1707C"/>
    <w:rsid w:val="00A1747A"/>
    <w:rsid w:val="00A204AE"/>
    <w:rsid w:val="00A20C7A"/>
    <w:rsid w:val="00A217F7"/>
    <w:rsid w:val="00A21BC3"/>
    <w:rsid w:val="00A22BC4"/>
    <w:rsid w:val="00A22CEF"/>
    <w:rsid w:val="00A23608"/>
    <w:rsid w:val="00A2387F"/>
    <w:rsid w:val="00A23BC3"/>
    <w:rsid w:val="00A23C9E"/>
    <w:rsid w:val="00A23F56"/>
    <w:rsid w:val="00A241F1"/>
    <w:rsid w:val="00A24295"/>
    <w:rsid w:val="00A27B9D"/>
    <w:rsid w:val="00A27D88"/>
    <w:rsid w:val="00A304B3"/>
    <w:rsid w:val="00A304D0"/>
    <w:rsid w:val="00A310D9"/>
    <w:rsid w:val="00A31A3E"/>
    <w:rsid w:val="00A35082"/>
    <w:rsid w:val="00A35710"/>
    <w:rsid w:val="00A36325"/>
    <w:rsid w:val="00A3720B"/>
    <w:rsid w:val="00A37414"/>
    <w:rsid w:val="00A374D6"/>
    <w:rsid w:val="00A3759B"/>
    <w:rsid w:val="00A37FED"/>
    <w:rsid w:val="00A40DD0"/>
    <w:rsid w:val="00A41060"/>
    <w:rsid w:val="00A419E8"/>
    <w:rsid w:val="00A430A7"/>
    <w:rsid w:val="00A437CD"/>
    <w:rsid w:val="00A43903"/>
    <w:rsid w:val="00A44441"/>
    <w:rsid w:val="00A44956"/>
    <w:rsid w:val="00A45166"/>
    <w:rsid w:val="00A45C53"/>
    <w:rsid w:val="00A4607D"/>
    <w:rsid w:val="00A469C9"/>
    <w:rsid w:val="00A4789B"/>
    <w:rsid w:val="00A50820"/>
    <w:rsid w:val="00A50B27"/>
    <w:rsid w:val="00A5174B"/>
    <w:rsid w:val="00A518B4"/>
    <w:rsid w:val="00A51D27"/>
    <w:rsid w:val="00A51F18"/>
    <w:rsid w:val="00A52831"/>
    <w:rsid w:val="00A536A7"/>
    <w:rsid w:val="00A53852"/>
    <w:rsid w:val="00A53B34"/>
    <w:rsid w:val="00A53EC9"/>
    <w:rsid w:val="00A54DF4"/>
    <w:rsid w:val="00A55659"/>
    <w:rsid w:val="00A575F8"/>
    <w:rsid w:val="00A61DA4"/>
    <w:rsid w:val="00A622AA"/>
    <w:rsid w:val="00A62AA1"/>
    <w:rsid w:val="00A62B0A"/>
    <w:rsid w:val="00A62E4B"/>
    <w:rsid w:val="00A630E9"/>
    <w:rsid w:val="00A65693"/>
    <w:rsid w:val="00A65BEE"/>
    <w:rsid w:val="00A65D67"/>
    <w:rsid w:val="00A67CCF"/>
    <w:rsid w:val="00A701A8"/>
    <w:rsid w:val="00A70BDC"/>
    <w:rsid w:val="00A710CC"/>
    <w:rsid w:val="00A7138C"/>
    <w:rsid w:val="00A71647"/>
    <w:rsid w:val="00A725D6"/>
    <w:rsid w:val="00A726B3"/>
    <w:rsid w:val="00A729FC"/>
    <w:rsid w:val="00A72C7D"/>
    <w:rsid w:val="00A7339B"/>
    <w:rsid w:val="00A73766"/>
    <w:rsid w:val="00A76710"/>
    <w:rsid w:val="00A76857"/>
    <w:rsid w:val="00A77D06"/>
    <w:rsid w:val="00A801CC"/>
    <w:rsid w:val="00A81586"/>
    <w:rsid w:val="00A81C91"/>
    <w:rsid w:val="00A82A12"/>
    <w:rsid w:val="00A84165"/>
    <w:rsid w:val="00A8479A"/>
    <w:rsid w:val="00A849D1"/>
    <w:rsid w:val="00A84FB7"/>
    <w:rsid w:val="00A851D7"/>
    <w:rsid w:val="00A854F1"/>
    <w:rsid w:val="00A862F5"/>
    <w:rsid w:val="00A867F1"/>
    <w:rsid w:val="00A87283"/>
    <w:rsid w:val="00A87993"/>
    <w:rsid w:val="00A90EA5"/>
    <w:rsid w:val="00A91314"/>
    <w:rsid w:val="00A91C9B"/>
    <w:rsid w:val="00A91EDA"/>
    <w:rsid w:val="00A92440"/>
    <w:rsid w:val="00A92F27"/>
    <w:rsid w:val="00A935A6"/>
    <w:rsid w:val="00A947C1"/>
    <w:rsid w:val="00A948EB"/>
    <w:rsid w:val="00A94910"/>
    <w:rsid w:val="00A96878"/>
    <w:rsid w:val="00A971AE"/>
    <w:rsid w:val="00A97330"/>
    <w:rsid w:val="00A97676"/>
    <w:rsid w:val="00A97C2C"/>
    <w:rsid w:val="00AA0CB7"/>
    <w:rsid w:val="00AA0CBF"/>
    <w:rsid w:val="00AA293B"/>
    <w:rsid w:val="00AA2EC1"/>
    <w:rsid w:val="00AA3791"/>
    <w:rsid w:val="00AA3DFF"/>
    <w:rsid w:val="00AA61CB"/>
    <w:rsid w:val="00AA68AB"/>
    <w:rsid w:val="00AA78DE"/>
    <w:rsid w:val="00AA7B2D"/>
    <w:rsid w:val="00AB104D"/>
    <w:rsid w:val="00AB2476"/>
    <w:rsid w:val="00AB3EA6"/>
    <w:rsid w:val="00AB4551"/>
    <w:rsid w:val="00AB4A67"/>
    <w:rsid w:val="00AB5BA0"/>
    <w:rsid w:val="00AB5CA6"/>
    <w:rsid w:val="00AB5E43"/>
    <w:rsid w:val="00AB753C"/>
    <w:rsid w:val="00AC000C"/>
    <w:rsid w:val="00AC004A"/>
    <w:rsid w:val="00AC03F6"/>
    <w:rsid w:val="00AC06AD"/>
    <w:rsid w:val="00AC1274"/>
    <w:rsid w:val="00AC1826"/>
    <w:rsid w:val="00AC1B02"/>
    <w:rsid w:val="00AC23E3"/>
    <w:rsid w:val="00AC2569"/>
    <w:rsid w:val="00AC2A3F"/>
    <w:rsid w:val="00AC2A4C"/>
    <w:rsid w:val="00AC3A94"/>
    <w:rsid w:val="00AC3CC8"/>
    <w:rsid w:val="00AC48CA"/>
    <w:rsid w:val="00AC49AA"/>
    <w:rsid w:val="00AC4E3E"/>
    <w:rsid w:val="00AC5509"/>
    <w:rsid w:val="00AC56E4"/>
    <w:rsid w:val="00AC5B5A"/>
    <w:rsid w:val="00AC5D05"/>
    <w:rsid w:val="00AC69F0"/>
    <w:rsid w:val="00AD00F1"/>
    <w:rsid w:val="00AD0C73"/>
    <w:rsid w:val="00AD0DC5"/>
    <w:rsid w:val="00AD1742"/>
    <w:rsid w:val="00AD24BC"/>
    <w:rsid w:val="00AD3D96"/>
    <w:rsid w:val="00AD4161"/>
    <w:rsid w:val="00AD492E"/>
    <w:rsid w:val="00AD5C1A"/>
    <w:rsid w:val="00AD61FC"/>
    <w:rsid w:val="00AD62CB"/>
    <w:rsid w:val="00AD665B"/>
    <w:rsid w:val="00AE02D8"/>
    <w:rsid w:val="00AE0350"/>
    <w:rsid w:val="00AE1313"/>
    <w:rsid w:val="00AE1A2D"/>
    <w:rsid w:val="00AE2220"/>
    <w:rsid w:val="00AE2B19"/>
    <w:rsid w:val="00AE2D0F"/>
    <w:rsid w:val="00AE31A8"/>
    <w:rsid w:val="00AE5347"/>
    <w:rsid w:val="00AE55F6"/>
    <w:rsid w:val="00AE56DB"/>
    <w:rsid w:val="00AE5E60"/>
    <w:rsid w:val="00AE5EC1"/>
    <w:rsid w:val="00AE5F3C"/>
    <w:rsid w:val="00AE7FF8"/>
    <w:rsid w:val="00AF03AF"/>
    <w:rsid w:val="00AF0432"/>
    <w:rsid w:val="00AF072A"/>
    <w:rsid w:val="00AF1A87"/>
    <w:rsid w:val="00AF3118"/>
    <w:rsid w:val="00AF371C"/>
    <w:rsid w:val="00AF4186"/>
    <w:rsid w:val="00AF5093"/>
    <w:rsid w:val="00AF5E61"/>
    <w:rsid w:val="00AF715C"/>
    <w:rsid w:val="00AF7442"/>
    <w:rsid w:val="00AF74E4"/>
    <w:rsid w:val="00AF78A3"/>
    <w:rsid w:val="00B02292"/>
    <w:rsid w:val="00B03002"/>
    <w:rsid w:val="00B04FD3"/>
    <w:rsid w:val="00B052D5"/>
    <w:rsid w:val="00B06655"/>
    <w:rsid w:val="00B075BA"/>
    <w:rsid w:val="00B10BED"/>
    <w:rsid w:val="00B10F86"/>
    <w:rsid w:val="00B114E1"/>
    <w:rsid w:val="00B13C50"/>
    <w:rsid w:val="00B13C87"/>
    <w:rsid w:val="00B13E44"/>
    <w:rsid w:val="00B14169"/>
    <w:rsid w:val="00B15225"/>
    <w:rsid w:val="00B157F8"/>
    <w:rsid w:val="00B15846"/>
    <w:rsid w:val="00B1608C"/>
    <w:rsid w:val="00B1659F"/>
    <w:rsid w:val="00B16E49"/>
    <w:rsid w:val="00B1710D"/>
    <w:rsid w:val="00B17D2A"/>
    <w:rsid w:val="00B17D66"/>
    <w:rsid w:val="00B206B8"/>
    <w:rsid w:val="00B208B9"/>
    <w:rsid w:val="00B2137C"/>
    <w:rsid w:val="00B213CA"/>
    <w:rsid w:val="00B2155A"/>
    <w:rsid w:val="00B21981"/>
    <w:rsid w:val="00B22A2A"/>
    <w:rsid w:val="00B24163"/>
    <w:rsid w:val="00B24790"/>
    <w:rsid w:val="00B248AA"/>
    <w:rsid w:val="00B24D99"/>
    <w:rsid w:val="00B25634"/>
    <w:rsid w:val="00B267D3"/>
    <w:rsid w:val="00B26989"/>
    <w:rsid w:val="00B26AB1"/>
    <w:rsid w:val="00B274FB"/>
    <w:rsid w:val="00B278FA"/>
    <w:rsid w:val="00B2796F"/>
    <w:rsid w:val="00B30352"/>
    <w:rsid w:val="00B30367"/>
    <w:rsid w:val="00B31BDA"/>
    <w:rsid w:val="00B31D7F"/>
    <w:rsid w:val="00B322AF"/>
    <w:rsid w:val="00B32510"/>
    <w:rsid w:val="00B32E7E"/>
    <w:rsid w:val="00B33373"/>
    <w:rsid w:val="00B34359"/>
    <w:rsid w:val="00B3446F"/>
    <w:rsid w:val="00B3523F"/>
    <w:rsid w:val="00B3524D"/>
    <w:rsid w:val="00B353A0"/>
    <w:rsid w:val="00B358D8"/>
    <w:rsid w:val="00B3595C"/>
    <w:rsid w:val="00B35B2E"/>
    <w:rsid w:val="00B35C5A"/>
    <w:rsid w:val="00B35CC3"/>
    <w:rsid w:val="00B36D5E"/>
    <w:rsid w:val="00B372BE"/>
    <w:rsid w:val="00B40339"/>
    <w:rsid w:val="00B40F3E"/>
    <w:rsid w:val="00B40F61"/>
    <w:rsid w:val="00B41D4D"/>
    <w:rsid w:val="00B41E55"/>
    <w:rsid w:val="00B428BE"/>
    <w:rsid w:val="00B43E07"/>
    <w:rsid w:val="00B4438E"/>
    <w:rsid w:val="00B44EA9"/>
    <w:rsid w:val="00B45900"/>
    <w:rsid w:val="00B45966"/>
    <w:rsid w:val="00B46E5D"/>
    <w:rsid w:val="00B47E3E"/>
    <w:rsid w:val="00B50180"/>
    <w:rsid w:val="00B506EC"/>
    <w:rsid w:val="00B51378"/>
    <w:rsid w:val="00B51A27"/>
    <w:rsid w:val="00B51A58"/>
    <w:rsid w:val="00B51CB3"/>
    <w:rsid w:val="00B51CE1"/>
    <w:rsid w:val="00B526A8"/>
    <w:rsid w:val="00B5352B"/>
    <w:rsid w:val="00B53F76"/>
    <w:rsid w:val="00B54636"/>
    <w:rsid w:val="00B547A6"/>
    <w:rsid w:val="00B54F44"/>
    <w:rsid w:val="00B5510C"/>
    <w:rsid w:val="00B55CBA"/>
    <w:rsid w:val="00B55FAB"/>
    <w:rsid w:val="00B565DF"/>
    <w:rsid w:val="00B57BDE"/>
    <w:rsid w:val="00B61A43"/>
    <w:rsid w:val="00B629A4"/>
    <w:rsid w:val="00B62D15"/>
    <w:rsid w:val="00B63146"/>
    <w:rsid w:val="00B63904"/>
    <w:rsid w:val="00B640DB"/>
    <w:rsid w:val="00B64503"/>
    <w:rsid w:val="00B6499F"/>
    <w:rsid w:val="00B64B13"/>
    <w:rsid w:val="00B64F8F"/>
    <w:rsid w:val="00B65346"/>
    <w:rsid w:val="00B65371"/>
    <w:rsid w:val="00B6543C"/>
    <w:rsid w:val="00B658F8"/>
    <w:rsid w:val="00B65E07"/>
    <w:rsid w:val="00B663F4"/>
    <w:rsid w:val="00B6734E"/>
    <w:rsid w:val="00B678F5"/>
    <w:rsid w:val="00B67A0D"/>
    <w:rsid w:val="00B72173"/>
    <w:rsid w:val="00B734B8"/>
    <w:rsid w:val="00B7557D"/>
    <w:rsid w:val="00B76198"/>
    <w:rsid w:val="00B7682D"/>
    <w:rsid w:val="00B76863"/>
    <w:rsid w:val="00B81190"/>
    <w:rsid w:val="00B81430"/>
    <w:rsid w:val="00B815E9"/>
    <w:rsid w:val="00B816D1"/>
    <w:rsid w:val="00B81A76"/>
    <w:rsid w:val="00B82010"/>
    <w:rsid w:val="00B8355A"/>
    <w:rsid w:val="00B83D2C"/>
    <w:rsid w:val="00B83D9D"/>
    <w:rsid w:val="00B84529"/>
    <w:rsid w:val="00B858B9"/>
    <w:rsid w:val="00B85F71"/>
    <w:rsid w:val="00B860FE"/>
    <w:rsid w:val="00B8680A"/>
    <w:rsid w:val="00B86BAE"/>
    <w:rsid w:val="00B86CF5"/>
    <w:rsid w:val="00B87CBD"/>
    <w:rsid w:val="00B903F4"/>
    <w:rsid w:val="00B91CF6"/>
    <w:rsid w:val="00B93C05"/>
    <w:rsid w:val="00B93CD1"/>
    <w:rsid w:val="00B95CB5"/>
    <w:rsid w:val="00B96F7F"/>
    <w:rsid w:val="00B97A1B"/>
    <w:rsid w:val="00BA002B"/>
    <w:rsid w:val="00BA0B7C"/>
    <w:rsid w:val="00BA0C7F"/>
    <w:rsid w:val="00BA1673"/>
    <w:rsid w:val="00BA2434"/>
    <w:rsid w:val="00BA313D"/>
    <w:rsid w:val="00BA39F2"/>
    <w:rsid w:val="00BA414B"/>
    <w:rsid w:val="00BA4944"/>
    <w:rsid w:val="00BA5698"/>
    <w:rsid w:val="00BA70E9"/>
    <w:rsid w:val="00BA77B4"/>
    <w:rsid w:val="00BA7E4F"/>
    <w:rsid w:val="00BB05E7"/>
    <w:rsid w:val="00BB0B13"/>
    <w:rsid w:val="00BB1107"/>
    <w:rsid w:val="00BB1225"/>
    <w:rsid w:val="00BB1FF1"/>
    <w:rsid w:val="00BB2111"/>
    <w:rsid w:val="00BB22C8"/>
    <w:rsid w:val="00BB3021"/>
    <w:rsid w:val="00BB3040"/>
    <w:rsid w:val="00BB3340"/>
    <w:rsid w:val="00BB3A52"/>
    <w:rsid w:val="00BB3D92"/>
    <w:rsid w:val="00BB6AC6"/>
    <w:rsid w:val="00BB7755"/>
    <w:rsid w:val="00BB7AAE"/>
    <w:rsid w:val="00BC1A06"/>
    <w:rsid w:val="00BC21CD"/>
    <w:rsid w:val="00BC21F2"/>
    <w:rsid w:val="00BC3ABF"/>
    <w:rsid w:val="00BC5F5E"/>
    <w:rsid w:val="00BC63FE"/>
    <w:rsid w:val="00BC6604"/>
    <w:rsid w:val="00BC66D0"/>
    <w:rsid w:val="00BC6833"/>
    <w:rsid w:val="00BC6B56"/>
    <w:rsid w:val="00BC6B70"/>
    <w:rsid w:val="00BC70EA"/>
    <w:rsid w:val="00BC7581"/>
    <w:rsid w:val="00BC7FD2"/>
    <w:rsid w:val="00BD0AA4"/>
    <w:rsid w:val="00BD0DE8"/>
    <w:rsid w:val="00BD1091"/>
    <w:rsid w:val="00BD13A7"/>
    <w:rsid w:val="00BD13E6"/>
    <w:rsid w:val="00BD26E3"/>
    <w:rsid w:val="00BD340D"/>
    <w:rsid w:val="00BD34E1"/>
    <w:rsid w:val="00BD38B9"/>
    <w:rsid w:val="00BD4449"/>
    <w:rsid w:val="00BD4D91"/>
    <w:rsid w:val="00BD55F5"/>
    <w:rsid w:val="00BD5947"/>
    <w:rsid w:val="00BD656F"/>
    <w:rsid w:val="00BD7CDE"/>
    <w:rsid w:val="00BD7F74"/>
    <w:rsid w:val="00BE0262"/>
    <w:rsid w:val="00BE02E2"/>
    <w:rsid w:val="00BE059E"/>
    <w:rsid w:val="00BE05D4"/>
    <w:rsid w:val="00BE0F9F"/>
    <w:rsid w:val="00BE11BD"/>
    <w:rsid w:val="00BE1AA0"/>
    <w:rsid w:val="00BE334D"/>
    <w:rsid w:val="00BE3991"/>
    <w:rsid w:val="00BE3D4C"/>
    <w:rsid w:val="00BE5C80"/>
    <w:rsid w:val="00BE7B62"/>
    <w:rsid w:val="00BE7CAF"/>
    <w:rsid w:val="00BF0177"/>
    <w:rsid w:val="00BF0DB9"/>
    <w:rsid w:val="00BF0EC4"/>
    <w:rsid w:val="00BF3412"/>
    <w:rsid w:val="00BF461D"/>
    <w:rsid w:val="00BF5D43"/>
    <w:rsid w:val="00BF6709"/>
    <w:rsid w:val="00BF71BA"/>
    <w:rsid w:val="00C0083B"/>
    <w:rsid w:val="00C00CD7"/>
    <w:rsid w:val="00C00F22"/>
    <w:rsid w:val="00C01DEB"/>
    <w:rsid w:val="00C021CB"/>
    <w:rsid w:val="00C02AD4"/>
    <w:rsid w:val="00C038D4"/>
    <w:rsid w:val="00C03AE7"/>
    <w:rsid w:val="00C03E55"/>
    <w:rsid w:val="00C04473"/>
    <w:rsid w:val="00C044F1"/>
    <w:rsid w:val="00C0479E"/>
    <w:rsid w:val="00C059B7"/>
    <w:rsid w:val="00C059F4"/>
    <w:rsid w:val="00C05D9D"/>
    <w:rsid w:val="00C06AA4"/>
    <w:rsid w:val="00C06ED1"/>
    <w:rsid w:val="00C06EE3"/>
    <w:rsid w:val="00C072C9"/>
    <w:rsid w:val="00C0778B"/>
    <w:rsid w:val="00C1007C"/>
    <w:rsid w:val="00C113F4"/>
    <w:rsid w:val="00C116F1"/>
    <w:rsid w:val="00C12025"/>
    <w:rsid w:val="00C121C8"/>
    <w:rsid w:val="00C12FA8"/>
    <w:rsid w:val="00C136BF"/>
    <w:rsid w:val="00C14674"/>
    <w:rsid w:val="00C168F0"/>
    <w:rsid w:val="00C1773E"/>
    <w:rsid w:val="00C17EE4"/>
    <w:rsid w:val="00C20268"/>
    <w:rsid w:val="00C219F1"/>
    <w:rsid w:val="00C21CBE"/>
    <w:rsid w:val="00C2303F"/>
    <w:rsid w:val="00C23C8F"/>
    <w:rsid w:val="00C2401E"/>
    <w:rsid w:val="00C260D7"/>
    <w:rsid w:val="00C261D1"/>
    <w:rsid w:val="00C26BE2"/>
    <w:rsid w:val="00C272E0"/>
    <w:rsid w:val="00C2756F"/>
    <w:rsid w:val="00C30C86"/>
    <w:rsid w:val="00C30D42"/>
    <w:rsid w:val="00C31B9E"/>
    <w:rsid w:val="00C32AE1"/>
    <w:rsid w:val="00C33125"/>
    <w:rsid w:val="00C33282"/>
    <w:rsid w:val="00C33910"/>
    <w:rsid w:val="00C34683"/>
    <w:rsid w:val="00C351D3"/>
    <w:rsid w:val="00C35592"/>
    <w:rsid w:val="00C356AF"/>
    <w:rsid w:val="00C35837"/>
    <w:rsid w:val="00C35AC3"/>
    <w:rsid w:val="00C367E7"/>
    <w:rsid w:val="00C36818"/>
    <w:rsid w:val="00C37612"/>
    <w:rsid w:val="00C37C47"/>
    <w:rsid w:val="00C4039B"/>
    <w:rsid w:val="00C404E2"/>
    <w:rsid w:val="00C407EC"/>
    <w:rsid w:val="00C41927"/>
    <w:rsid w:val="00C41EE2"/>
    <w:rsid w:val="00C4296F"/>
    <w:rsid w:val="00C439D6"/>
    <w:rsid w:val="00C43DB5"/>
    <w:rsid w:val="00C43EA6"/>
    <w:rsid w:val="00C43FD9"/>
    <w:rsid w:val="00C44D22"/>
    <w:rsid w:val="00C44D79"/>
    <w:rsid w:val="00C44EB2"/>
    <w:rsid w:val="00C4538B"/>
    <w:rsid w:val="00C46691"/>
    <w:rsid w:val="00C46C93"/>
    <w:rsid w:val="00C46DEA"/>
    <w:rsid w:val="00C47B97"/>
    <w:rsid w:val="00C47E8F"/>
    <w:rsid w:val="00C501AC"/>
    <w:rsid w:val="00C50715"/>
    <w:rsid w:val="00C5464C"/>
    <w:rsid w:val="00C54CC8"/>
    <w:rsid w:val="00C5644F"/>
    <w:rsid w:val="00C57425"/>
    <w:rsid w:val="00C57725"/>
    <w:rsid w:val="00C57BC4"/>
    <w:rsid w:val="00C60915"/>
    <w:rsid w:val="00C60A19"/>
    <w:rsid w:val="00C60C73"/>
    <w:rsid w:val="00C60FBB"/>
    <w:rsid w:val="00C6101E"/>
    <w:rsid w:val="00C6176D"/>
    <w:rsid w:val="00C61831"/>
    <w:rsid w:val="00C61CC1"/>
    <w:rsid w:val="00C62A25"/>
    <w:rsid w:val="00C638DA"/>
    <w:rsid w:val="00C6390F"/>
    <w:rsid w:val="00C64DF1"/>
    <w:rsid w:val="00C65659"/>
    <w:rsid w:val="00C65E44"/>
    <w:rsid w:val="00C66CDC"/>
    <w:rsid w:val="00C66F88"/>
    <w:rsid w:val="00C66FA2"/>
    <w:rsid w:val="00C675B5"/>
    <w:rsid w:val="00C67640"/>
    <w:rsid w:val="00C70F15"/>
    <w:rsid w:val="00C71E7E"/>
    <w:rsid w:val="00C72AE2"/>
    <w:rsid w:val="00C72B6D"/>
    <w:rsid w:val="00C735D1"/>
    <w:rsid w:val="00C73715"/>
    <w:rsid w:val="00C73D0D"/>
    <w:rsid w:val="00C767CD"/>
    <w:rsid w:val="00C77403"/>
    <w:rsid w:val="00C775D8"/>
    <w:rsid w:val="00C77A6D"/>
    <w:rsid w:val="00C80D87"/>
    <w:rsid w:val="00C8164D"/>
    <w:rsid w:val="00C819E8"/>
    <w:rsid w:val="00C82D14"/>
    <w:rsid w:val="00C835A3"/>
    <w:rsid w:val="00C83CEA"/>
    <w:rsid w:val="00C84E9C"/>
    <w:rsid w:val="00C86300"/>
    <w:rsid w:val="00C86522"/>
    <w:rsid w:val="00C86AF6"/>
    <w:rsid w:val="00C877AE"/>
    <w:rsid w:val="00C9088A"/>
    <w:rsid w:val="00C9124F"/>
    <w:rsid w:val="00C926FA"/>
    <w:rsid w:val="00C929AE"/>
    <w:rsid w:val="00C930E7"/>
    <w:rsid w:val="00C934BC"/>
    <w:rsid w:val="00C94B8E"/>
    <w:rsid w:val="00C9513C"/>
    <w:rsid w:val="00C95287"/>
    <w:rsid w:val="00C95AA5"/>
    <w:rsid w:val="00C95BBB"/>
    <w:rsid w:val="00C95C44"/>
    <w:rsid w:val="00C964B8"/>
    <w:rsid w:val="00C96BCE"/>
    <w:rsid w:val="00C96FD9"/>
    <w:rsid w:val="00C976CC"/>
    <w:rsid w:val="00C97892"/>
    <w:rsid w:val="00CA045D"/>
    <w:rsid w:val="00CA0DF5"/>
    <w:rsid w:val="00CA1333"/>
    <w:rsid w:val="00CA2E29"/>
    <w:rsid w:val="00CA3594"/>
    <w:rsid w:val="00CA3C6C"/>
    <w:rsid w:val="00CA3D98"/>
    <w:rsid w:val="00CA4F08"/>
    <w:rsid w:val="00CA4F26"/>
    <w:rsid w:val="00CA54F7"/>
    <w:rsid w:val="00CA57F2"/>
    <w:rsid w:val="00CA5A1B"/>
    <w:rsid w:val="00CA6754"/>
    <w:rsid w:val="00CA6E87"/>
    <w:rsid w:val="00CA6FCE"/>
    <w:rsid w:val="00CA7627"/>
    <w:rsid w:val="00CA7947"/>
    <w:rsid w:val="00CA79F3"/>
    <w:rsid w:val="00CB0BC0"/>
    <w:rsid w:val="00CB1C19"/>
    <w:rsid w:val="00CB20BF"/>
    <w:rsid w:val="00CB3DFF"/>
    <w:rsid w:val="00CB4168"/>
    <w:rsid w:val="00CB421D"/>
    <w:rsid w:val="00CB4C05"/>
    <w:rsid w:val="00CB5006"/>
    <w:rsid w:val="00CB544D"/>
    <w:rsid w:val="00CB671D"/>
    <w:rsid w:val="00CB7823"/>
    <w:rsid w:val="00CB7F1A"/>
    <w:rsid w:val="00CC02BA"/>
    <w:rsid w:val="00CC047E"/>
    <w:rsid w:val="00CC1411"/>
    <w:rsid w:val="00CC1E8B"/>
    <w:rsid w:val="00CC1ED8"/>
    <w:rsid w:val="00CC2F49"/>
    <w:rsid w:val="00CC3AB5"/>
    <w:rsid w:val="00CC3CA0"/>
    <w:rsid w:val="00CC4201"/>
    <w:rsid w:val="00CC5876"/>
    <w:rsid w:val="00CC6185"/>
    <w:rsid w:val="00CD0C22"/>
    <w:rsid w:val="00CD1209"/>
    <w:rsid w:val="00CD133B"/>
    <w:rsid w:val="00CD1668"/>
    <w:rsid w:val="00CD17EC"/>
    <w:rsid w:val="00CD19D1"/>
    <w:rsid w:val="00CD267C"/>
    <w:rsid w:val="00CD303F"/>
    <w:rsid w:val="00CD3073"/>
    <w:rsid w:val="00CD3A74"/>
    <w:rsid w:val="00CD42E0"/>
    <w:rsid w:val="00CD4A3F"/>
    <w:rsid w:val="00CD4AF7"/>
    <w:rsid w:val="00CD4C1C"/>
    <w:rsid w:val="00CD4D9E"/>
    <w:rsid w:val="00CD4EA3"/>
    <w:rsid w:val="00CD508F"/>
    <w:rsid w:val="00CD661F"/>
    <w:rsid w:val="00CD6A16"/>
    <w:rsid w:val="00CD7739"/>
    <w:rsid w:val="00CD77CE"/>
    <w:rsid w:val="00CE0B97"/>
    <w:rsid w:val="00CE18FE"/>
    <w:rsid w:val="00CE2DBF"/>
    <w:rsid w:val="00CE3517"/>
    <w:rsid w:val="00CE3CDF"/>
    <w:rsid w:val="00CE3CE9"/>
    <w:rsid w:val="00CE4DCA"/>
    <w:rsid w:val="00CE4E07"/>
    <w:rsid w:val="00CE62D3"/>
    <w:rsid w:val="00CE6C4C"/>
    <w:rsid w:val="00CE6ED2"/>
    <w:rsid w:val="00CE6EE6"/>
    <w:rsid w:val="00CE6F44"/>
    <w:rsid w:val="00CE7DF3"/>
    <w:rsid w:val="00CF1C5E"/>
    <w:rsid w:val="00CF2E67"/>
    <w:rsid w:val="00CF3B6F"/>
    <w:rsid w:val="00CF3E6A"/>
    <w:rsid w:val="00CF4705"/>
    <w:rsid w:val="00CF4C0C"/>
    <w:rsid w:val="00CF6460"/>
    <w:rsid w:val="00CF7988"/>
    <w:rsid w:val="00D01670"/>
    <w:rsid w:val="00D0190A"/>
    <w:rsid w:val="00D02337"/>
    <w:rsid w:val="00D02A74"/>
    <w:rsid w:val="00D02DF0"/>
    <w:rsid w:val="00D034C9"/>
    <w:rsid w:val="00D0430B"/>
    <w:rsid w:val="00D0547D"/>
    <w:rsid w:val="00D0555C"/>
    <w:rsid w:val="00D05C26"/>
    <w:rsid w:val="00D062AC"/>
    <w:rsid w:val="00D06FAE"/>
    <w:rsid w:val="00D108A1"/>
    <w:rsid w:val="00D10917"/>
    <w:rsid w:val="00D10ECF"/>
    <w:rsid w:val="00D114D5"/>
    <w:rsid w:val="00D120EF"/>
    <w:rsid w:val="00D1245D"/>
    <w:rsid w:val="00D12513"/>
    <w:rsid w:val="00D12CD4"/>
    <w:rsid w:val="00D1369B"/>
    <w:rsid w:val="00D14028"/>
    <w:rsid w:val="00D1415A"/>
    <w:rsid w:val="00D152CC"/>
    <w:rsid w:val="00D152E7"/>
    <w:rsid w:val="00D157EA"/>
    <w:rsid w:val="00D170D1"/>
    <w:rsid w:val="00D179D4"/>
    <w:rsid w:val="00D20AC0"/>
    <w:rsid w:val="00D20B32"/>
    <w:rsid w:val="00D20BCF"/>
    <w:rsid w:val="00D2126D"/>
    <w:rsid w:val="00D2129F"/>
    <w:rsid w:val="00D218DF"/>
    <w:rsid w:val="00D21AA2"/>
    <w:rsid w:val="00D21F91"/>
    <w:rsid w:val="00D22D04"/>
    <w:rsid w:val="00D23081"/>
    <w:rsid w:val="00D236D1"/>
    <w:rsid w:val="00D239AC"/>
    <w:rsid w:val="00D239B0"/>
    <w:rsid w:val="00D23FA6"/>
    <w:rsid w:val="00D241F7"/>
    <w:rsid w:val="00D25680"/>
    <w:rsid w:val="00D25E28"/>
    <w:rsid w:val="00D25FBD"/>
    <w:rsid w:val="00D26964"/>
    <w:rsid w:val="00D3016C"/>
    <w:rsid w:val="00D30B25"/>
    <w:rsid w:val="00D33027"/>
    <w:rsid w:val="00D33F3E"/>
    <w:rsid w:val="00D33F7A"/>
    <w:rsid w:val="00D35372"/>
    <w:rsid w:val="00D35475"/>
    <w:rsid w:val="00D35812"/>
    <w:rsid w:val="00D3599E"/>
    <w:rsid w:val="00D35AD5"/>
    <w:rsid w:val="00D35C37"/>
    <w:rsid w:val="00D37759"/>
    <w:rsid w:val="00D3796C"/>
    <w:rsid w:val="00D37C78"/>
    <w:rsid w:val="00D40009"/>
    <w:rsid w:val="00D41754"/>
    <w:rsid w:val="00D41774"/>
    <w:rsid w:val="00D41E35"/>
    <w:rsid w:val="00D423BA"/>
    <w:rsid w:val="00D429EB"/>
    <w:rsid w:val="00D432DD"/>
    <w:rsid w:val="00D433F1"/>
    <w:rsid w:val="00D43F9B"/>
    <w:rsid w:val="00D44360"/>
    <w:rsid w:val="00D4595F"/>
    <w:rsid w:val="00D45A51"/>
    <w:rsid w:val="00D46970"/>
    <w:rsid w:val="00D50147"/>
    <w:rsid w:val="00D50329"/>
    <w:rsid w:val="00D51218"/>
    <w:rsid w:val="00D5191A"/>
    <w:rsid w:val="00D51DA4"/>
    <w:rsid w:val="00D51EFA"/>
    <w:rsid w:val="00D51F15"/>
    <w:rsid w:val="00D5263F"/>
    <w:rsid w:val="00D5351D"/>
    <w:rsid w:val="00D53948"/>
    <w:rsid w:val="00D54538"/>
    <w:rsid w:val="00D547F5"/>
    <w:rsid w:val="00D549B9"/>
    <w:rsid w:val="00D557EE"/>
    <w:rsid w:val="00D55A8D"/>
    <w:rsid w:val="00D56058"/>
    <w:rsid w:val="00D56182"/>
    <w:rsid w:val="00D5705D"/>
    <w:rsid w:val="00D57074"/>
    <w:rsid w:val="00D57255"/>
    <w:rsid w:val="00D57F4B"/>
    <w:rsid w:val="00D6007A"/>
    <w:rsid w:val="00D603FE"/>
    <w:rsid w:val="00D60BA8"/>
    <w:rsid w:val="00D618E0"/>
    <w:rsid w:val="00D6265D"/>
    <w:rsid w:val="00D62E8C"/>
    <w:rsid w:val="00D633EE"/>
    <w:rsid w:val="00D63D89"/>
    <w:rsid w:val="00D64399"/>
    <w:rsid w:val="00D64E66"/>
    <w:rsid w:val="00D65097"/>
    <w:rsid w:val="00D653B5"/>
    <w:rsid w:val="00D656AD"/>
    <w:rsid w:val="00D658E5"/>
    <w:rsid w:val="00D65FBF"/>
    <w:rsid w:val="00D66172"/>
    <w:rsid w:val="00D66824"/>
    <w:rsid w:val="00D66AB4"/>
    <w:rsid w:val="00D66B2B"/>
    <w:rsid w:val="00D7087A"/>
    <w:rsid w:val="00D71136"/>
    <w:rsid w:val="00D712AC"/>
    <w:rsid w:val="00D72ADD"/>
    <w:rsid w:val="00D73702"/>
    <w:rsid w:val="00D73A9F"/>
    <w:rsid w:val="00D73F79"/>
    <w:rsid w:val="00D74151"/>
    <w:rsid w:val="00D75F28"/>
    <w:rsid w:val="00D767A5"/>
    <w:rsid w:val="00D76E91"/>
    <w:rsid w:val="00D774BD"/>
    <w:rsid w:val="00D802E4"/>
    <w:rsid w:val="00D811F0"/>
    <w:rsid w:val="00D822FC"/>
    <w:rsid w:val="00D8237E"/>
    <w:rsid w:val="00D82728"/>
    <w:rsid w:val="00D828FC"/>
    <w:rsid w:val="00D849AA"/>
    <w:rsid w:val="00D84F71"/>
    <w:rsid w:val="00D86101"/>
    <w:rsid w:val="00D86367"/>
    <w:rsid w:val="00D86B80"/>
    <w:rsid w:val="00D8719E"/>
    <w:rsid w:val="00D872D1"/>
    <w:rsid w:val="00D87CA6"/>
    <w:rsid w:val="00D91E59"/>
    <w:rsid w:val="00D924B1"/>
    <w:rsid w:val="00D925A3"/>
    <w:rsid w:val="00D92AE7"/>
    <w:rsid w:val="00D939F8"/>
    <w:rsid w:val="00D9451D"/>
    <w:rsid w:val="00D94679"/>
    <w:rsid w:val="00D971CC"/>
    <w:rsid w:val="00D974ED"/>
    <w:rsid w:val="00DA04D8"/>
    <w:rsid w:val="00DA1124"/>
    <w:rsid w:val="00DA177A"/>
    <w:rsid w:val="00DA1F78"/>
    <w:rsid w:val="00DA2078"/>
    <w:rsid w:val="00DA2A09"/>
    <w:rsid w:val="00DA2D4B"/>
    <w:rsid w:val="00DA390D"/>
    <w:rsid w:val="00DA3C29"/>
    <w:rsid w:val="00DA6122"/>
    <w:rsid w:val="00DA6841"/>
    <w:rsid w:val="00DA6BE5"/>
    <w:rsid w:val="00DA72C1"/>
    <w:rsid w:val="00DB000A"/>
    <w:rsid w:val="00DB0D8B"/>
    <w:rsid w:val="00DB1E15"/>
    <w:rsid w:val="00DB26CC"/>
    <w:rsid w:val="00DB2BD0"/>
    <w:rsid w:val="00DB2E48"/>
    <w:rsid w:val="00DB3062"/>
    <w:rsid w:val="00DB3C33"/>
    <w:rsid w:val="00DB3E6B"/>
    <w:rsid w:val="00DB4809"/>
    <w:rsid w:val="00DB50C2"/>
    <w:rsid w:val="00DB5193"/>
    <w:rsid w:val="00DB5E8F"/>
    <w:rsid w:val="00DB5FA1"/>
    <w:rsid w:val="00DB659B"/>
    <w:rsid w:val="00DB6ACC"/>
    <w:rsid w:val="00DB7760"/>
    <w:rsid w:val="00DC00D3"/>
    <w:rsid w:val="00DC0ADC"/>
    <w:rsid w:val="00DC2850"/>
    <w:rsid w:val="00DC3E99"/>
    <w:rsid w:val="00DC4418"/>
    <w:rsid w:val="00DC44C4"/>
    <w:rsid w:val="00DC48F2"/>
    <w:rsid w:val="00DC50BB"/>
    <w:rsid w:val="00DC607D"/>
    <w:rsid w:val="00DC6758"/>
    <w:rsid w:val="00DC7220"/>
    <w:rsid w:val="00DC79B8"/>
    <w:rsid w:val="00DC7C3E"/>
    <w:rsid w:val="00DD0222"/>
    <w:rsid w:val="00DD03A9"/>
    <w:rsid w:val="00DD050A"/>
    <w:rsid w:val="00DD0714"/>
    <w:rsid w:val="00DD1DF6"/>
    <w:rsid w:val="00DD22D1"/>
    <w:rsid w:val="00DD2EF4"/>
    <w:rsid w:val="00DD331C"/>
    <w:rsid w:val="00DD382C"/>
    <w:rsid w:val="00DD3A1A"/>
    <w:rsid w:val="00DD5274"/>
    <w:rsid w:val="00DD5EA1"/>
    <w:rsid w:val="00DD6843"/>
    <w:rsid w:val="00DD74D3"/>
    <w:rsid w:val="00DE0CAB"/>
    <w:rsid w:val="00DE10C4"/>
    <w:rsid w:val="00DE1E46"/>
    <w:rsid w:val="00DE2E9A"/>
    <w:rsid w:val="00DE30E0"/>
    <w:rsid w:val="00DE35B8"/>
    <w:rsid w:val="00DE3F3D"/>
    <w:rsid w:val="00DE4518"/>
    <w:rsid w:val="00DE485A"/>
    <w:rsid w:val="00DE49EB"/>
    <w:rsid w:val="00DE5ADC"/>
    <w:rsid w:val="00DE725D"/>
    <w:rsid w:val="00DF040D"/>
    <w:rsid w:val="00DF0981"/>
    <w:rsid w:val="00DF1EFB"/>
    <w:rsid w:val="00DF1F32"/>
    <w:rsid w:val="00DF3219"/>
    <w:rsid w:val="00DF541B"/>
    <w:rsid w:val="00DF5510"/>
    <w:rsid w:val="00DF58E2"/>
    <w:rsid w:val="00DF634E"/>
    <w:rsid w:val="00DF67F9"/>
    <w:rsid w:val="00DF6C03"/>
    <w:rsid w:val="00E01673"/>
    <w:rsid w:val="00E016C1"/>
    <w:rsid w:val="00E02A44"/>
    <w:rsid w:val="00E02DFC"/>
    <w:rsid w:val="00E03830"/>
    <w:rsid w:val="00E03C13"/>
    <w:rsid w:val="00E04E2B"/>
    <w:rsid w:val="00E04EC8"/>
    <w:rsid w:val="00E0606F"/>
    <w:rsid w:val="00E06451"/>
    <w:rsid w:val="00E07775"/>
    <w:rsid w:val="00E07AA9"/>
    <w:rsid w:val="00E101B0"/>
    <w:rsid w:val="00E10964"/>
    <w:rsid w:val="00E1186F"/>
    <w:rsid w:val="00E11D3A"/>
    <w:rsid w:val="00E121F5"/>
    <w:rsid w:val="00E1287D"/>
    <w:rsid w:val="00E132E7"/>
    <w:rsid w:val="00E13DEB"/>
    <w:rsid w:val="00E14AA0"/>
    <w:rsid w:val="00E14CE0"/>
    <w:rsid w:val="00E14E9D"/>
    <w:rsid w:val="00E150AE"/>
    <w:rsid w:val="00E158D0"/>
    <w:rsid w:val="00E1637D"/>
    <w:rsid w:val="00E173B3"/>
    <w:rsid w:val="00E22BCE"/>
    <w:rsid w:val="00E22E32"/>
    <w:rsid w:val="00E23BBE"/>
    <w:rsid w:val="00E24230"/>
    <w:rsid w:val="00E24B0C"/>
    <w:rsid w:val="00E252FB"/>
    <w:rsid w:val="00E25828"/>
    <w:rsid w:val="00E258D8"/>
    <w:rsid w:val="00E25992"/>
    <w:rsid w:val="00E25C41"/>
    <w:rsid w:val="00E27533"/>
    <w:rsid w:val="00E30109"/>
    <w:rsid w:val="00E31169"/>
    <w:rsid w:val="00E326FF"/>
    <w:rsid w:val="00E3283B"/>
    <w:rsid w:val="00E32D38"/>
    <w:rsid w:val="00E34055"/>
    <w:rsid w:val="00E349AB"/>
    <w:rsid w:val="00E34B5E"/>
    <w:rsid w:val="00E34B8E"/>
    <w:rsid w:val="00E35321"/>
    <w:rsid w:val="00E361B0"/>
    <w:rsid w:val="00E3654E"/>
    <w:rsid w:val="00E36B1C"/>
    <w:rsid w:val="00E36DBC"/>
    <w:rsid w:val="00E37C15"/>
    <w:rsid w:val="00E41563"/>
    <w:rsid w:val="00E41FF7"/>
    <w:rsid w:val="00E42249"/>
    <w:rsid w:val="00E42610"/>
    <w:rsid w:val="00E4323A"/>
    <w:rsid w:val="00E43373"/>
    <w:rsid w:val="00E43E48"/>
    <w:rsid w:val="00E45E2A"/>
    <w:rsid w:val="00E46657"/>
    <w:rsid w:val="00E466D8"/>
    <w:rsid w:val="00E472A5"/>
    <w:rsid w:val="00E47764"/>
    <w:rsid w:val="00E47F52"/>
    <w:rsid w:val="00E50536"/>
    <w:rsid w:val="00E50669"/>
    <w:rsid w:val="00E50FA4"/>
    <w:rsid w:val="00E5212A"/>
    <w:rsid w:val="00E5231F"/>
    <w:rsid w:val="00E53DB1"/>
    <w:rsid w:val="00E54E5E"/>
    <w:rsid w:val="00E5508F"/>
    <w:rsid w:val="00E55DE0"/>
    <w:rsid w:val="00E574A1"/>
    <w:rsid w:val="00E602E9"/>
    <w:rsid w:val="00E60E93"/>
    <w:rsid w:val="00E6166B"/>
    <w:rsid w:val="00E61BC5"/>
    <w:rsid w:val="00E622DE"/>
    <w:rsid w:val="00E62DB8"/>
    <w:rsid w:val="00E62F4D"/>
    <w:rsid w:val="00E63010"/>
    <w:rsid w:val="00E647D1"/>
    <w:rsid w:val="00E65780"/>
    <w:rsid w:val="00E6588E"/>
    <w:rsid w:val="00E665C4"/>
    <w:rsid w:val="00E6722B"/>
    <w:rsid w:val="00E677EF"/>
    <w:rsid w:val="00E679FE"/>
    <w:rsid w:val="00E70857"/>
    <w:rsid w:val="00E70E23"/>
    <w:rsid w:val="00E70E9B"/>
    <w:rsid w:val="00E7159B"/>
    <w:rsid w:val="00E71F44"/>
    <w:rsid w:val="00E72225"/>
    <w:rsid w:val="00E741E1"/>
    <w:rsid w:val="00E74489"/>
    <w:rsid w:val="00E75E5D"/>
    <w:rsid w:val="00E76FFD"/>
    <w:rsid w:val="00E77292"/>
    <w:rsid w:val="00E7761E"/>
    <w:rsid w:val="00E77C58"/>
    <w:rsid w:val="00E77CF8"/>
    <w:rsid w:val="00E80223"/>
    <w:rsid w:val="00E80C7D"/>
    <w:rsid w:val="00E8145C"/>
    <w:rsid w:val="00E82934"/>
    <w:rsid w:val="00E83297"/>
    <w:rsid w:val="00E837BD"/>
    <w:rsid w:val="00E84D25"/>
    <w:rsid w:val="00E85179"/>
    <w:rsid w:val="00E859DF"/>
    <w:rsid w:val="00E85F8E"/>
    <w:rsid w:val="00E87041"/>
    <w:rsid w:val="00E87110"/>
    <w:rsid w:val="00E87225"/>
    <w:rsid w:val="00E874A1"/>
    <w:rsid w:val="00E91169"/>
    <w:rsid w:val="00E91C82"/>
    <w:rsid w:val="00E92950"/>
    <w:rsid w:val="00E93D26"/>
    <w:rsid w:val="00E95201"/>
    <w:rsid w:val="00E95979"/>
    <w:rsid w:val="00E95EA1"/>
    <w:rsid w:val="00E9640D"/>
    <w:rsid w:val="00E9693D"/>
    <w:rsid w:val="00E97008"/>
    <w:rsid w:val="00E97D33"/>
    <w:rsid w:val="00E97F6F"/>
    <w:rsid w:val="00E97FB7"/>
    <w:rsid w:val="00EA043F"/>
    <w:rsid w:val="00EA15E6"/>
    <w:rsid w:val="00EA1807"/>
    <w:rsid w:val="00EA228E"/>
    <w:rsid w:val="00EA320F"/>
    <w:rsid w:val="00EA3295"/>
    <w:rsid w:val="00EA4062"/>
    <w:rsid w:val="00EA4947"/>
    <w:rsid w:val="00EA53C9"/>
    <w:rsid w:val="00EA54AE"/>
    <w:rsid w:val="00EA5BFB"/>
    <w:rsid w:val="00EA622F"/>
    <w:rsid w:val="00EB035D"/>
    <w:rsid w:val="00EB19E7"/>
    <w:rsid w:val="00EB1DAE"/>
    <w:rsid w:val="00EB2519"/>
    <w:rsid w:val="00EB253F"/>
    <w:rsid w:val="00EB2734"/>
    <w:rsid w:val="00EB4A81"/>
    <w:rsid w:val="00EB532C"/>
    <w:rsid w:val="00EB53E5"/>
    <w:rsid w:val="00EB55CF"/>
    <w:rsid w:val="00EB5923"/>
    <w:rsid w:val="00EB6CCA"/>
    <w:rsid w:val="00EB7026"/>
    <w:rsid w:val="00EB726E"/>
    <w:rsid w:val="00EB7B37"/>
    <w:rsid w:val="00EC01CF"/>
    <w:rsid w:val="00EC09CD"/>
    <w:rsid w:val="00EC0C41"/>
    <w:rsid w:val="00EC11F0"/>
    <w:rsid w:val="00EC1594"/>
    <w:rsid w:val="00EC1A08"/>
    <w:rsid w:val="00EC1C8C"/>
    <w:rsid w:val="00EC22C1"/>
    <w:rsid w:val="00EC45F7"/>
    <w:rsid w:val="00EC4B74"/>
    <w:rsid w:val="00EC4DF9"/>
    <w:rsid w:val="00EC5DA2"/>
    <w:rsid w:val="00EC60C0"/>
    <w:rsid w:val="00EC65D4"/>
    <w:rsid w:val="00EC7629"/>
    <w:rsid w:val="00ED04E7"/>
    <w:rsid w:val="00ED0886"/>
    <w:rsid w:val="00ED1B10"/>
    <w:rsid w:val="00ED21BE"/>
    <w:rsid w:val="00ED2521"/>
    <w:rsid w:val="00ED265C"/>
    <w:rsid w:val="00ED268D"/>
    <w:rsid w:val="00ED2C85"/>
    <w:rsid w:val="00ED2FB9"/>
    <w:rsid w:val="00ED3E1C"/>
    <w:rsid w:val="00ED51EB"/>
    <w:rsid w:val="00ED64A7"/>
    <w:rsid w:val="00ED683C"/>
    <w:rsid w:val="00ED6E2D"/>
    <w:rsid w:val="00ED7D07"/>
    <w:rsid w:val="00EE0C7D"/>
    <w:rsid w:val="00EE1778"/>
    <w:rsid w:val="00EE3B85"/>
    <w:rsid w:val="00EE456B"/>
    <w:rsid w:val="00EE5098"/>
    <w:rsid w:val="00EE5287"/>
    <w:rsid w:val="00EE7717"/>
    <w:rsid w:val="00EE7A22"/>
    <w:rsid w:val="00EE7EBE"/>
    <w:rsid w:val="00EF039B"/>
    <w:rsid w:val="00EF0419"/>
    <w:rsid w:val="00EF08EC"/>
    <w:rsid w:val="00EF0C69"/>
    <w:rsid w:val="00EF0D93"/>
    <w:rsid w:val="00EF208E"/>
    <w:rsid w:val="00EF35BF"/>
    <w:rsid w:val="00EF381C"/>
    <w:rsid w:val="00EF3EEA"/>
    <w:rsid w:val="00EF63C8"/>
    <w:rsid w:val="00EF6C32"/>
    <w:rsid w:val="00EF71AA"/>
    <w:rsid w:val="00EF7E7C"/>
    <w:rsid w:val="00F00C37"/>
    <w:rsid w:val="00F0155E"/>
    <w:rsid w:val="00F030B9"/>
    <w:rsid w:val="00F034AC"/>
    <w:rsid w:val="00F03DED"/>
    <w:rsid w:val="00F045B0"/>
    <w:rsid w:val="00F068C0"/>
    <w:rsid w:val="00F07BE0"/>
    <w:rsid w:val="00F113BC"/>
    <w:rsid w:val="00F11493"/>
    <w:rsid w:val="00F11966"/>
    <w:rsid w:val="00F11C8B"/>
    <w:rsid w:val="00F11E46"/>
    <w:rsid w:val="00F12A7B"/>
    <w:rsid w:val="00F133F0"/>
    <w:rsid w:val="00F13DE3"/>
    <w:rsid w:val="00F1402F"/>
    <w:rsid w:val="00F145A4"/>
    <w:rsid w:val="00F14BA3"/>
    <w:rsid w:val="00F15A9C"/>
    <w:rsid w:val="00F160D2"/>
    <w:rsid w:val="00F171EF"/>
    <w:rsid w:val="00F175F5"/>
    <w:rsid w:val="00F20507"/>
    <w:rsid w:val="00F23732"/>
    <w:rsid w:val="00F2556F"/>
    <w:rsid w:val="00F27806"/>
    <w:rsid w:val="00F304C5"/>
    <w:rsid w:val="00F307E8"/>
    <w:rsid w:val="00F3174B"/>
    <w:rsid w:val="00F32310"/>
    <w:rsid w:val="00F33DE9"/>
    <w:rsid w:val="00F351E2"/>
    <w:rsid w:val="00F36193"/>
    <w:rsid w:val="00F368E1"/>
    <w:rsid w:val="00F413B7"/>
    <w:rsid w:val="00F417EA"/>
    <w:rsid w:val="00F41C5A"/>
    <w:rsid w:val="00F42392"/>
    <w:rsid w:val="00F4324B"/>
    <w:rsid w:val="00F436F1"/>
    <w:rsid w:val="00F4376D"/>
    <w:rsid w:val="00F46611"/>
    <w:rsid w:val="00F469FB"/>
    <w:rsid w:val="00F46EAF"/>
    <w:rsid w:val="00F46F4E"/>
    <w:rsid w:val="00F4748D"/>
    <w:rsid w:val="00F478E4"/>
    <w:rsid w:val="00F47B6C"/>
    <w:rsid w:val="00F47DBD"/>
    <w:rsid w:val="00F51006"/>
    <w:rsid w:val="00F51CDD"/>
    <w:rsid w:val="00F52DB6"/>
    <w:rsid w:val="00F53772"/>
    <w:rsid w:val="00F53841"/>
    <w:rsid w:val="00F53872"/>
    <w:rsid w:val="00F53B21"/>
    <w:rsid w:val="00F54484"/>
    <w:rsid w:val="00F5470F"/>
    <w:rsid w:val="00F559B4"/>
    <w:rsid w:val="00F55B82"/>
    <w:rsid w:val="00F5689C"/>
    <w:rsid w:val="00F56A7D"/>
    <w:rsid w:val="00F57F42"/>
    <w:rsid w:val="00F608C6"/>
    <w:rsid w:val="00F612B3"/>
    <w:rsid w:val="00F615C3"/>
    <w:rsid w:val="00F61607"/>
    <w:rsid w:val="00F61774"/>
    <w:rsid w:val="00F618F9"/>
    <w:rsid w:val="00F61AFB"/>
    <w:rsid w:val="00F61EAC"/>
    <w:rsid w:val="00F62731"/>
    <w:rsid w:val="00F62808"/>
    <w:rsid w:val="00F62B1F"/>
    <w:rsid w:val="00F62BEE"/>
    <w:rsid w:val="00F63BD7"/>
    <w:rsid w:val="00F63EA2"/>
    <w:rsid w:val="00F64639"/>
    <w:rsid w:val="00F6495D"/>
    <w:rsid w:val="00F64B5E"/>
    <w:rsid w:val="00F64C0C"/>
    <w:rsid w:val="00F64CB4"/>
    <w:rsid w:val="00F64CED"/>
    <w:rsid w:val="00F653FF"/>
    <w:rsid w:val="00F65715"/>
    <w:rsid w:val="00F65B23"/>
    <w:rsid w:val="00F65C0A"/>
    <w:rsid w:val="00F65C15"/>
    <w:rsid w:val="00F65FE3"/>
    <w:rsid w:val="00F66495"/>
    <w:rsid w:val="00F66E58"/>
    <w:rsid w:val="00F7064A"/>
    <w:rsid w:val="00F7069C"/>
    <w:rsid w:val="00F7073E"/>
    <w:rsid w:val="00F70ABA"/>
    <w:rsid w:val="00F715AF"/>
    <w:rsid w:val="00F71E19"/>
    <w:rsid w:val="00F72551"/>
    <w:rsid w:val="00F72F06"/>
    <w:rsid w:val="00F73492"/>
    <w:rsid w:val="00F747AD"/>
    <w:rsid w:val="00F7497F"/>
    <w:rsid w:val="00F75A20"/>
    <w:rsid w:val="00F76226"/>
    <w:rsid w:val="00F76585"/>
    <w:rsid w:val="00F766AF"/>
    <w:rsid w:val="00F773B2"/>
    <w:rsid w:val="00F8103F"/>
    <w:rsid w:val="00F83472"/>
    <w:rsid w:val="00F83F48"/>
    <w:rsid w:val="00F848CB"/>
    <w:rsid w:val="00F84A07"/>
    <w:rsid w:val="00F8586B"/>
    <w:rsid w:val="00F859D6"/>
    <w:rsid w:val="00F85AD6"/>
    <w:rsid w:val="00F85DB8"/>
    <w:rsid w:val="00F86FB8"/>
    <w:rsid w:val="00F87201"/>
    <w:rsid w:val="00F87F11"/>
    <w:rsid w:val="00F901EE"/>
    <w:rsid w:val="00F90595"/>
    <w:rsid w:val="00F909FD"/>
    <w:rsid w:val="00F90C4C"/>
    <w:rsid w:val="00F90C4D"/>
    <w:rsid w:val="00F911AE"/>
    <w:rsid w:val="00F91B64"/>
    <w:rsid w:val="00F937D4"/>
    <w:rsid w:val="00F93969"/>
    <w:rsid w:val="00F93F4F"/>
    <w:rsid w:val="00F940D8"/>
    <w:rsid w:val="00F942CA"/>
    <w:rsid w:val="00F9452C"/>
    <w:rsid w:val="00F94B51"/>
    <w:rsid w:val="00F9513A"/>
    <w:rsid w:val="00F95350"/>
    <w:rsid w:val="00F96258"/>
    <w:rsid w:val="00F9677F"/>
    <w:rsid w:val="00F96D61"/>
    <w:rsid w:val="00F96FFE"/>
    <w:rsid w:val="00F9705C"/>
    <w:rsid w:val="00F976F4"/>
    <w:rsid w:val="00FA0197"/>
    <w:rsid w:val="00FA0CEB"/>
    <w:rsid w:val="00FA0F40"/>
    <w:rsid w:val="00FA222A"/>
    <w:rsid w:val="00FA28C2"/>
    <w:rsid w:val="00FA2953"/>
    <w:rsid w:val="00FA2AA0"/>
    <w:rsid w:val="00FA2DEF"/>
    <w:rsid w:val="00FA35E8"/>
    <w:rsid w:val="00FA3E2A"/>
    <w:rsid w:val="00FA43A9"/>
    <w:rsid w:val="00FA4899"/>
    <w:rsid w:val="00FA4A39"/>
    <w:rsid w:val="00FA4EFE"/>
    <w:rsid w:val="00FA512F"/>
    <w:rsid w:val="00FA58D7"/>
    <w:rsid w:val="00FA5C95"/>
    <w:rsid w:val="00FA640E"/>
    <w:rsid w:val="00FA66F9"/>
    <w:rsid w:val="00FA7820"/>
    <w:rsid w:val="00FB0222"/>
    <w:rsid w:val="00FB0CE8"/>
    <w:rsid w:val="00FB1ED3"/>
    <w:rsid w:val="00FB2C23"/>
    <w:rsid w:val="00FB2CC0"/>
    <w:rsid w:val="00FB2D1C"/>
    <w:rsid w:val="00FB2E7A"/>
    <w:rsid w:val="00FB2F77"/>
    <w:rsid w:val="00FB3E46"/>
    <w:rsid w:val="00FB470C"/>
    <w:rsid w:val="00FB4CAE"/>
    <w:rsid w:val="00FB4CDE"/>
    <w:rsid w:val="00FB4D1D"/>
    <w:rsid w:val="00FB7206"/>
    <w:rsid w:val="00FB7AF5"/>
    <w:rsid w:val="00FB7BB3"/>
    <w:rsid w:val="00FC0514"/>
    <w:rsid w:val="00FC1121"/>
    <w:rsid w:val="00FC1D72"/>
    <w:rsid w:val="00FC2571"/>
    <w:rsid w:val="00FC3CBC"/>
    <w:rsid w:val="00FC46E8"/>
    <w:rsid w:val="00FC6CF1"/>
    <w:rsid w:val="00FC7E75"/>
    <w:rsid w:val="00FD0ED4"/>
    <w:rsid w:val="00FD1986"/>
    <w:rsid w:val="00FD28EF"/>
    <w:rsid w:val="00FD2A2E"/>
    <w:rsid w:val="00FD3CEF"/>
    <w:rsid w:val="00FD4011"/>
    <w:rsid w:val="00FD4767"/>
    <w:rsid w:val="00FD56EC"/>
    <w:rsid w:val="00FD63C8"/>
    <w:rsid w:val="00FD6600"/>
    <w:rsid w:val="00FD68CE"/>
    <w:rsid w:val="00FD700E"/>
    <w:rsid w:val="00FD7217"/>
    <w:rsid w:val="00FD7509"/>
    <w:rsid w:val="00FE0C92"/>
    <w:rsid w:val="00FE32A6"/>
    <w:rsid w:val="00FE3A4B"/>
    <w:rsid w:val="00FE3F28"/>
    <w:rsid w:val="00FE444F"/>
    <w:rsid w:val="00FE5577"/>
    <w:rsid w:val="00FE631F"/>
    <w:rsid w:val="00FF0B8C"/>
    <w:rsid w:val="00FF1AB0"/>
    <w:rsid w:val="00FF249A"/>
    <w:rsid w:val="00FF2CBA"/>
    <w:rsid w:val="00FF322E"/>
    <w:rsid w:val="00FF34CA"/>
    <w:rsid w:val="00FF354A"/>
    <w:rsid w:val="00FF371C"/>
    <w:rsid w:val="00FF394E"/>
    <w:rsid w:val="00FF5C07"/>
    <w:rsid w:val="00FF62A9"/>
    <w:rsid w:val="00FF6493"/>
    <w:rsid w:val="00FF64AC"/>
    <w:rsid w:val="00FF7171"/>
    <w:rsid w:val="00FF7DA0"/>
    <w:rsid w:val="0126E305"/>
    <w:rsid w:val="0190BFDA"/>
    <w:rsid w:val="01F435C6"/>
    <w:rsid w:val="02A52C8A"/>
    <w:rsid w:val="02F5FCC2"/>
    <w:rsid w:val="032A6E5C"/>
    <w:rsid w:val="036DB24F"/>
    <w:rsid w:val="0411F0F5"/>
    <w:rsid w:val="044CE125"/>
    <w:rsid w:val="04D94812"/>
    <w:rsid w:val="05D15D8A"/>
    <w:rsid w:val="06C1D50B"/>
    <w:rsid w:val="06D792E3"/>
    <w:rsid w:val="0702645C"/>
    <w:rsid w:val="076B95F7"/>
    <w:rsid w:val="07C4B766"/>
    <w:rsid w:val="07E06417"/>
    <w:rsid w:val="08099C0B"/>
    <w:rsid w:val="08EB160F"/>
    <w:rsid w:val="08F72563"/>
    <w:rsid w:val="08FB8C40"/>
    <w:rsid w:val="093C8D95"/>
    <w:rsid w:val="094A264E"/>
    <w:rsid w:val="0A3D9C2E"/>
    <w:rsid w:val="0A7E8137"/>
    <w:rsid w:val="0ACD7BF7"/>
    <w:rsid w:val="0AEA62C6"/>
    <w:rsid w:val="0C464935"/>
    <w:rsid w:val="0C8EF083"/>
    <w:rsid w:val="0D20EC05"/>
    <w:rsid w:val="0DE5A2E6"/>
    <w:rsid w:val="0DF42BA7"/>
    <w:rsid w:val="0F2A5BF5"/>
    <w:rsid w:val="0F6A8398"/>
    <w:rsid w:val="104BA8A8"/>
    <w:rsid w:val="1078EA59"/>
    <w:rsid w:val="11EC2249"/>
    <w:rsid w:val="127DA121"/>
    <w:rsid w:val="12D58AEE"/>
    <w:rsid w:val="138FBE44"/>
    <w:rsid w:val="13C0504B"/>
    <w:rsid w:val="13FAF292"/>
    <w:rsid w:val="15277D98"/>
    <w:rsid w:val="16F71F33"/>
    <w:rsid w:val="177A01DE"/>
    <w:rsid w:val="17B14815"/>
    <w:rsid w:val="17C96285"/>
    <w:rsid w:val="184F218B"/>
    <w:rsid w:val="1952C28D"/>
    <w:rsid w:val="19682218"/>
    <w:rsid w:val="19FA2D85"/>
    <w:rsid w:val="1A9CAC57"/>
    <w:rsid w:val="1AA5BB11"/>
    <w:rsid w:val="1AB0C234"/>
    <w:rsid w:val="1B0862FE"/>
    <w:rsid w:val="1B16F0C1"/>
    <w:rsid w:val="1B4794EE"/>
    <w:rsid w:val="1B972D9C"/>
    <w:rsid w:val="1BC12B40"/>
    <w:rsid w:val="1E7588FD"/>
    <w:rsid w:val="2012B016"/>
    <w:rsid w:val="203163A2"/>
    <w:rsid w:val="221E7681"/>
    <w:rsid w:val="22AB47EB"/>
    <w:rsid w:val="22D54548"/>
    <w:rsid w:val="23415E86"/>
    <w:rsid w:val="235DAB94"/>
    <w:rsid w:val="23BFDFB0"/>
    <w:rsid w:val="24011CE3"/>
    <w:rsid w:val="250B5D29"/>
    <w:rsid w:val="25E9BC72"/>
    <w:rsid w:val="2684E2A0"/>
    <w:rsid w:val="269619E2"/>
    <w:rsid w:val="2A4A0727"/>
    <w:rsid w:val="2BD7086C"/>
    <w:rsid w:val="2BFCFA47"/>
    <w:rsid w:val="2C1A194E"/>
    <w:rsid w:val="2D16E300"/>
    <w:rsid w:val="2D6506BA"/>
    <w:rsid w:val="2E1A745B"/>
    <w:rsid w:val="2E8DD790"/>
    <w:rsid w:val="2FF6D78D"/>
    <w:rsid w:val="30D5CE7E"/>
    <w:rsid w:val="310E802C"/>
    <w:rsid w:val="3204DA57"/>
    <w:rsid w:val="3223471C"/>
    <w:rsid w:val="32A7665C"/>
    <w:rsid w:val="33C37EC5"/>
    <w:rsid w:val="3595DFE9"/>
    <w:rsid w:val="3625C5BA"/>
    <w:rsid w:val="37573300"/>
    <w:rsid w:val="378010CD"/>
    <w:rsid w:val="389D16ED"/>
    <w:rsid w:val="39D9922B"/>
    <w:rsid w:val="39FE281D"/>
    <w:rsid w:val="3A5175E8"/>
    <w:rsid w:val="3AB6200F"/>
    <w:rsid w:val="3CDF702A"/>
    <w:rsid w:val="3D2F8793"/>
    <w:rsid w:val="3E6B3CDB"/>
    <w:rsid w:val="3EF345A6"/>
    <w:rsid w:val="3F70C204"/>
    <w:rsid w:val="3FBAC7E1"/>
    <w:rsid w:val="40339E12"/>
    <w:rsid w:val="410F07D1"/>
    <w:rsid w:val="41327DDE"/>
    <w:rsid w:val="41726824"/>
    <w:rsid w:val="4214840B"/>
    <w:rsid w:val="42D11BCE"/>
    <w:rsid w:val="43143024"/>
    <w:rsid w:val="43662740"/>
    <w:rsid w:val="43E99C7A"/>
    <w:rsid w:val="440BAF9F"/>
    <w:rsid w:val="4467AF34"/>
    <w:rsid w:val="452CE710"/>
    <w:rsid w:val="46047689"/>
    <w:rsid w:val="467564AE"/>
    <w:rsid w:val="469FAFED"/>
    <w:rsid w:val="46A8959B"/>
    <w:rsid w:val="47231054"/>
    <w:rsid w:val="47566D33"/>
    <w:rsid w:val="477F74FD"/>
    <w:rsid w:val="4790945D"/>
    <w:rsid w:val="4793931A"/>
    <w:rsid w:val="48724638"/>
    <w:rsid w:val="487D7F68"/>
    <w:rsid w:val="48993133"/>
    <w:rsid w:val="494C61B8"/>
    <w:rsid w:val="4B0E9D20"/>
    <w:rsid w:val="4B475CDD"/>
    <w:rsid w:val="4B529D10"/>
    <w:rsid w:val="4BC1D215"/>
    <w:rsid w:val="4D404AA2"/>
    <w:rsid w:val="4E362DF6"/>
    <w:rsid w:val="4EB5592A"/>
    <w:rsid w:val="4F9E183D"/>
    <w:rsid w:val="4FD0A61B"/>
    <w:rsid w:val="4FEDA9AC"/>
    <w:rsid w:val="4FFB7ABD"/>
    <w:rsid w:val="503CBD41"/>
    <w:rsid w:val="5084788B"/>
    <w:rsid w:val="50851E16"/>
    <w:rsid w:val="50C17DAD"/>
    <w:rsid w:val="50F9B00D"/>
    <w:rsid w:val="51601C95"/>
    <w:rsid w:val="51AD768A"/>
    <w:rsid w:val="51ADA514"/>
    <w:rsid w:val="5285DBC2"/>
    <w:rsid w:val="529CE6C8"/>
    <w:rsid w:val="52B09A01"/>
    <w:rsid w:val="53FA4F7A"/>
    <w:rsid w:val="54C65B0D"/>
    <w:rsid w:val="550536E1"/>
    <w:rsid w:val="564315F8"/>
    <w:rsid w:val="56F7365C"/>
    <w:rsid w:val="571718C8"/>
    <w:rsid w:val="5741A2F3"/>
    <w:rsid w:val="574D6560"/>
    <w:rsid w:val="57C6437E"/>
    <w:rsid w:val="57F8DFA2"/>
    <w:rsid w:val="58221797"/>
    <w:rsid w:val="58B03B5F"/>
    <w:rsid w:val="58B17C49"/>
    <w:rsid w:val="59926FD9"/>
    <w:rsid w:val="59A4874A"/>
    <w:rsid w:val="59E3A092"/>
    <w:rsid w:val="5A32D3DA"/>
    <w:rsid w:val="5A60AEC7"/>
    <w:rsid w:val="5B1A6548"/>
    <w:rsid w:val="5B49BB69"/>
    <w:rsid w:val="5B5CF2CC"/>
    <w:rsid w:val="5BC8E899"/>
    <w:rsid w:val="5D614448"/>
    <w:rsid w:val="5D884911"/>
    <w:rsid w:val="5D90B0A0"/>
    <w:rsid w:val="5DE5CE6D"/>
    <w:rsid w:val="5E88D58A"/>
    <w:rsid w:val="5F6C17DC"/>
    <w:rsid w:val="60AC0395"/>
    <w:rsid w:val="60F908B3"/>
    <w:rsid w:val="6180E8B5"/>
    <w:rsid w:val="636D2F5F"/>
    <w:rsid w:val="6450E899"/>
    <w:rsid w:val="65332142"/>
    <w:rsid w:val="65CF6469"/>
    <w:rsid w:val="66C28CA6"/>
    <w:rsid w:val="67FB3F64"/>
    <w:rsid w:val="688994FA"/>
    <w:rsid w:val="68A60C6D"/>
    <w:rsid w:val="6900586F"/>
    <w:rsid w:val="69F44A83"/>
    <w:rsid w:val="6B116D32"/>
    <w:rsid w:val="6B540375"/>
    <w:rsid w:val="6BD2D3B3"/>
    <w:rsid w:val="6D782FA7"/>
    <w:rsid w:val="6E49C349"/>
    <w:rsid w:val="703F4D50"/>
    <w:rsid w:val="722242C5"/>
    <w:rsid w:val="724BB1A5"/>
    <w:rsid w:val="72657A4C"/>
    <w:rsid w:val="7290FCFC"/>
    <w:rsid w:val="7401692F"/>
    <w:rsid w:val="7472F72F"/>
    <w:rsid w:val="74BB8680"/>
    <w:rsid w:val="74D027D7"/>
    <w:rsid w:val="7509C0EA"/>
    <w:rsid w:val="7553DE93"/>
    <w:rsid w:val="7561B714"/>
    <w:rsid w:val="75623444"/>
    <w:rsid w:val="756E9BDF"/>
    <w:rsid w:val="758696BB"/>
    <w:rsid w:val="761C6D57"/>
    <w:rsid w:val="77098C3C"/>
    <w:rsid w:val="770DBB73"/>
    <w:rsid w:val="78C601DF"/>
    <w:rsid w:val="797D1B0E"/>
    <w:rsid w:val="79A18601"/>
    <w:rsid w:val="7A0D59D4"/>
    <w:rsid w:val="7A69B885"/>
    <w:rsid w:val="7B16D0AD"/>
    <w:rsid w:val="7B97881A"/>
    <w:rsid w:val="7BB8BE87"/>
    <w:rsid w:val="7D55616E"/>
    <w:rsid w:val="7EBEB639"/>
    <w:rsid w:val="7F32C6C0"/>
    <w:rsid w:val="7F8FC8B2"/>
    <w:rsid w:val="7FDEC2C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BE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3064C2"/>
    <w:pPr>
      <w:keepNext/>
      <w:keepLines/>
      <w:numPr>
        <w:ilvl w:val="3"/>
        <w:numId w:val="3"/>
      </w:numPr>
      <w:spacing w:before="200"/>
      <w:ind w:left="2880" w:hanging="360"/>
      <w:outlineLvl w:val="3"/>
      <w:pPrChange w:id="0" w:author="Author">
        <w:pPr>
          <w:keepNext/>
          <w:keepLines/>
          <w:numPr>
            <w:ilvl w:val="3"/>
            <w:numId w:val="3"/>
          </w:numPr>
          <w:spacing w:before="200"/>
          <w:ind w:left="864" w:hanging="144"/>
          <w:outlineLvl w:val="3"/>
        </w:pPr>
      </w:pPrChange>
    </w:pPr>
    <w:rPr>
      <w:rFonts w:asciiTheme="majorHAnsi" w:eastAsiaTheme="majorEastAsia" w:hAnsiTheme="majorHAnsi" w:cstheme="majorBidi"/>
      <w:b/>
      <w:bCs/>
      <w:i/>
      <w:iCs/>
      <w:color w:val="2F5773" w:themeColor="accent1"/>
      <w:rPrChange w:id="0" w:author="Author">
        <w:rPr>
          <w:rFonts w:asciiTheme="majorHAnsi" w:eastAsiaTheme="majorEastAsia" w:hAnsiTheme="majorHAnsi" w:cstheme="majorBidi"/>
          <w:b/>
          <w:bCs/>
          <w:i/>
          <w:iCs/>
          <w:color w:val="2F5773" w:themeColor="accent1"/>
          <w:sz w:val="22"/>
          <w:szCs w:val="24"/>
          <w:lang w:val="en-US" w:eastAsia="en-US" w:bidi="ar-SA"/>
        </w:rPr>
      </w:rPrChange>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3064C2"/>
    <w:pPr>
      <w:keepNext/>
      <w:keepLines/>
      <w:numPr>
        <w:ilvl w:val="5"/>
        <w:numId w:val="3"/>
      </w:numPr>
      <w:spacing w:before="200"/>
      <w:ind w:left="4320" w:hanging="180"/>
      <w:outlineLvl w:val="5"/>
      <w:pPrChange w:id="1" w:author="Author">
        <w:pPr>
          <w:keepNext/>
          <w:keepLines/>
          <w:numPr>
            <w:ilvl w:val="5"/>
            <w:numId w:val="3"/>
          </w:numPr>
          <w:spacing w:before="200"/>
          <w:ind w:left="1152" w:hanging="432"/>
          <w:outlineLvl w:val="5"/>
        </w:pPr>
      </w:pPrChange>
    </w:pPr>
    <w:rPr>
      <w:rFonts w:asciiTheme="majorHAnsi" w:eastAsiaTheme="majorEastAsia" w:hAnsiTheme="majorHAnsi" w:cstheme="majorBidi"/>
      <w:i/>
      <w:iCs/>
      <w:color w:val="172B39" w:themeColor="accent1" w:themeShade="7F"/>
      <w:rPrChange w:id="1" w:author="Author">
        <w:rPr>
          <w:rFonts w:asciiTheme="majorHAnsi" w:eastAsiaTheme="majorEastAsia" w:hAnsiTheme="majorHAnsi" w:cstheme="majorBidi"/>
          <w:i/>
          <w:iCs/>
          <w:color w:val="172B39" w:themeColor="accent1" w:themeShade="7F"/>
          <w:sz w:val="22"/>
          <w:szCs w:val="24"/>
          <w:lang w:val="en-US" w:eastAsia="en-US" w:bidi="ar-SA"/>
        </w:rPr>
      </w:rPrChange>
    </w:rPr>
  </w:style>
  <w:style w:type="paragraph" w:styleId="Heading7">
    <w:name w:val="heading 7"/>
    <w:basedOn w:val="Normal"/>
    <w:next w:val="Normal"/>
    <w:link w:val="Heading7Char"/>
    <w:uiPriority w:val="9"/>
    <w:semiHidden/>
    <w:qFormat/>
    <w:rsid w:val="003064C2"/>
    <w:pPr>
      <w:keepNext/>
      <w:keepLines/>
      <w:numPr>
        <w:ilvl w:val="6"/>
        <w:numId w:val="3"/>
      </w:numPr>
      <w:spacing w:before="200"/>
      <w:ind w:left="5040" w:hanging="360"/>
      <w:outlineLvl w:val="6"/>
      <w:pPrChange w:id="2" w:author="Author">
        <w:pPr>
          <w:keepNext/>
          <w:keepLines/>
          <w:numPr>
            <w:ilvl w:val="6"/>
            <w:numId w:val="3"/>
          </w:numPr>
          <w:spacing w:before="200"/>
          <w:ind w:left="1296" w:hanging="288"/>
          <w:outlineLvl w:val="6"/>
        </w:pPr>
      </w:pPrChange>
    </w:pPr>
    <w:rPr>
      <w:rFonts w:asciiTheme="majorHAnsi" w:eastAsiaTheme="majorEastAsia" w:hAnsiTheme="majorHAnsi" w:cstheme="majorBidi"/>
      <w:i/>
      <w:iCs/>
      <w:color w:val="404040" w:themeColor="text1" w:themeTint="BF"/>
      <w:rPrChange w:id="2" w:author="Author">
        <w:rPr>
          <w:rFonts w:asciiTheme="majorHAnsi" w:eastAsiaTheme="majorEastAsia" w:hAnsiTheme="majorHAnsi" w:cstheme="majorBidi"/>
          <w:i/>
          <w:iCs/>
          <w:color w:val="404040" w:themeColor="text1" w:themeTint="BF"/>
          <w:sz w:val="22"/>
          <w:szCs w:val="24"/>
          <w:lang w:val="en-US" w:eastAsia="en-US" w:bidi="ar-SA"/>
        </w:rPr>
      </w:rPrChange>
    </w:rPr>
  </w:style>
  <w:style w:type="paragraph" w:styleId="Heading8">
    <w:name w:val="heading 8"/>
    <w:basedOn w:val="Normal"/>
    <w:next w:val="Normal"/>
    <w:link w:val="Heading8Char"/>
    <w:uiPriority w:val="9"/>
    <w:semiHidden/>
    <w:qFormat/>
    <w:rsid w:val="003064C2"/>
    <w:pPr>
      <w:keepNext/>
      <w:keepLines/>
      <w:numPr>
        <w:ilvl w:val="7"/>
        <w:numId w:val="3"/>
      </w:numPr>
      <w:spacing w:before="200"/>
      <w:ind w:left="5760" w:hanging="360"/>
      <w:outlineLvl w:val="7"/>
      <w:pPrChange w:id="3" w:author="Author">
        <w:pPr>
          <w:keepNext/>
          <w:keepLines/>
          <w:numPr>
            <w:ilvl w:val="7"/>
            <w:numId w:val="3"/>
          </w:numPr>
          <w:spacing w:before="200"/>
          <w:ind w:left="1440" w:hanging="432"/>
          <w:outlineLvl w:val="7"/>
        </w:pPr>
      </w:pPrChange>
    </w:pPr>
    <w:rPr>
      <w:rFonts w:asciiTheme="majorHAnsi" w:eastAsiaTheme="majorEastAsia" w:hAnsiTheme="majorHAnsi" w:cstheme="majorBidi"/>
      <w:color w:val="404040" w:themeColor="text1" w:themeTint="BF"/>
      <w:sz w:val="20"/>
      <w:szCs w:val="20"/>
      <w:rPrChange w:id="3" w:author="Author">
        <w:rPr>
          <w:rFonts w:asciiTheme="majorHAnsi" w:eastAsiaTheme="majorEastAsia" w:hAnsiTheme="majorHAnsi" w:cstheme="majorBidi"/>
          <w:color w:val="404040" w:themeColor="text1" w:themeTint="BF"/>
          <w:lang w:val="en-US" w:eastAsia="en-US" w:bidi="ar-SA"/>
        </w:rPr>
      </w:rPrChange>
    </w:rPr>
  </w:style>
  <w:style w:type="paragraph" w:styleId="Heading9">
    <w:name w:val="heading 9"/>
    <w:basedOn w:val="Normal"/>
    <w:next w:val="Normal"/>
    <w:link w:val="Heading9Char"/>
    <w:uiPriority w:val="9"/>
    <w:semiHidden/>
    <w:qFormat/>
    <w:rsid w:val="003064C2"/>
    <w:pPr>
      <w:keepNext/>
      <w:keepLines/>
      <w:numPr>
        <w:ilvl w:val="8"/>
        <w:numId w:val="3"/>
      </w:numPr>
      <w:spacing w:before="200"/>
      <w:ind w:left="6480" w:hanging="180"/>
      <w:outlineLvl w:val="8"/>
      <w:pPrChange w:id="4" w:author="Author">
        <w:pPr>
          <w:keepNext/>
          <w:keepLines/>
          <w:numPr>
            <w:ilvl w:val="8"/>
            <w:numId w:val="3"/>
          </w:numPr>
          <w:spacing w:before="200"/>
          <w:ind w:left="1584" w:hanging="144"/>
          <w:outlineLvl w:val="8"/>
        </w:pPr>
      </w:pPrChange>
    </w:pPr>
    <w:rPr>
      <w:rFonts w:asciiTheme="majorHAnsi" w:eastAsiaTheme="majorEastAsia" w:hAnsiTheme="majorHAnsi" w:cstheme="majorBidi"/>
      <w:i/>
      <w:iCs/>
      <w:color w:val="404040" w:themeColor="text1" w:themeTint="BF"/>
      <w:sz w:val="20"/>
      <w:szCs w:val="20"/>
      <w:rPrChange w:id="4" w:author="Author">
        <w:rPr>
          <w:rFonts w:asciiTheme="majorHAnsi" w:eastAsiaTheme="majorEastAsia" w:hAnsiTheme="majorHAnsi" w:cstheme="majorBidi"/>
          <w:i/>
          <w:iCs/>
          <w:color w:val="404040" w:themeColor="text1" w:themeTint="BF"/>
          <w:lang w:val="en-US"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3064C2"/>
    <w:pPr>
      <w:numPr>
        <w:numId w:val="7"/>
      </w:numPr>
      <w:tabs>
        <w:tab w:val="num" w:pos="284"/>
      </w:tabs>
      <w:ind w:left="284" w:hanging="284"/>
      <w:pPrChange w:id="5" w:author="Author">
        <w:pPr>
          <w:numPr>
            <w:numId w:val="7"/>
          </w:numPr>
          <w:pBdr>
            <w:bottom w:val="single" w:sz="8" w:space="1" w:color="2F5773" w:themeColor="text2"/>
          </w:pBdr>
          <w:spacing w:before="360" w:after="600" w:line="560" w:lineRule="exact"/>
        </w:pPr>
      </w:pPrChange>
    </w:pPr>
    <w:rPr>
      <w:rPrChange w:id="5" w:author="Author">
        <w:rPr>
          <w:rFonts w:asciiTheme="majorHAnsi" w:eastAsiaTheme="majorEastAsia" w:hAnsiTheme="majorHAnsi" w:cstheme="majorBidi"/>
          <w:color w:val="2F5773" w:themeColor="text2"/>
          <w:spacing w:val="5"/>
          <w:kern w:val="28"/>
          <w:sz w:val="52"/>
          <w:szCs w:val="52"/>
          <w:lang w:val="en-US" w:eastAsia="en-US" w:bidi="ar-SA"/>
        </w:rPr>
      </w:rPrChange>
    </w:r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3064C2"/>
    <w:pPr>
      <w:numPr>
        <w:ilvl w:val="1"/>
        <w:numId w:val="7"/>
      </w:numPr>
      <w:ind w:left="1440" w:hanging="360"/>
      <w:pPrChange w:id="6" w:author="Author">
        <w:pPr>
          <w:numPr>
            <w:ilvl w:val="1"/>
            <w:numId w:val="7"/>
          </w:numPr>
          <w:spacing w:before="240" w:after="240"/>
        </w:pPr>
      </w:pPrChange>
    </w:pPr>
    <w:rPr>
      <w:rPrChange w:id="6" w:author="Author">
        <w:rPr>
          <w:rFonts w:asciiTheme="majorHAnsi" w:eastAsiaTheme="majorEastAsia" w:hAnsiTheme="majorHAnsi" w:cstheme="majorBidi"/>
          <w:bCs/>
          <w:color w:val="2F5773" w:themeColor="text2"/>
          <w:sz w:val="32"/>
          <w:szCs w:val="24"/>
          <w:lang w:val="en-US" w:eastAsia="en-US" w:bidi="ar-SA"/>
        </w:rPr>
      </w:rPrChange>
    </w:r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3064C2"/>
    <w:pPr>
      <w:numPr>
        <w:numId w:val="5"/>
      </w:numPr>
      <w:tabs>
        <w:tab w:val="num" w:pos="680"/>
      </w:tabs>
      <w:ind w:left="680" w:hanging="680"/>
      <w:pPrChange w:id="7" w:author="Author">
        <w:pPr>
          <w:numPr>
            <w:numId w:val="5"/>
          </w:numPr>
          <w:ind w:left="720" w:hanging="720"/>
        </w:pPr>
      </w:pPrChange>
    </w:pPr>
    <w:rPr>
      <w:sz w:val="22"/>
      <w:szCs w:val="22"/>
      <w:rPrChange w:id="7" w:author="Author">
        <w:rPr>
          <w:rFonts w:asciiTheme="minorHAnsi" w:eastAsiaTheme="minorEastAsia" w:hAnsiTheme="minorHAnsi" w:cstheme="minorBidi"/>
          <w:sz w:val="22"/>
          <w:szCs w:val="22"/>
          <w:lang w:val="en-US" w:eastAsia="en-US" w:bidi="ar-SA"/>
        </w:rPr>
      </w:rPrChange>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3064C2"/>
    <w:pPr>
      <w:numPr>
        <w:numId w:val="6"/>
      </w:numPr>
      <w:tabs>
        <w:tab w:val="clear" w:pos="680"/>
      </w:tabs>
      <w:spacing w:before="240" w:after="120"/>
      <w:ind w:left="0" w:firstLine="0"/>
      <w:contextualSpacing/>
      <w:pPrChange w:id="8" w:author="Author">
        <w:pPr>
          <w:numPr>
            <w:numId w:val="6"/>
          </w:numPr>
          <w:tabs>
            <w:tab w:val="num" w:pos="680"/>
          </w:tabs>
          <w:spacing w:before="240" w:after="120"/>
          <w:ind w:left="680" w:hanging="680"/>
          <w:contextualSpacing/>
        </w:pPr>
      </w:pPrChange>
    </w:pPr>
    <w:rPr>
      <w:sz w:val="22"/>
      <w:rPrChange w:id="8" w:author="Author">
        <w:rPr>
          <w:rFonts w:asciiTheme="minorHAnsi" w:eastAsiaTheme="minorEastAsia" w:hAnsiTheme="minorHAnsi" w:cstheme="minorBidi"/>
          <w:sz w:val="22"/>
          <w:szCs w:val="24"/>
          <w:lang w:val="en-US" w:eastAsia="en-US" w:bidi="ar-SA"/>
        </w:rPr>
      </w:rPrChange>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771AAB"/>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771AAB"/>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3064C2"/>
    <w:pPr>
      <w:numPr>
        <w:numId w:val="2"/>
      </w:numPr>
      <w:tabs>
        <w:tab w:val="clear" w:pos="340"/>
      </w:tabs>
      <w:ind w:left="0" w:firstLine="0"/>
      <w:pPrChange w:id="9" w:author="Author">
        <w:pPr>
          <w:numPr>
            <w:numId w:val="2"/>
          </w:numPr>
          <w:tabs>
            <w:tab w:val="num" w:pos="340"/>
          </w:tabs>
          <w:spacing w:before="240" w:after="120" w:line="276" w:lineRule="auto"/>
          <w:ind w:left="340" w:hanging="340"/>
          <w:jc w:val="both"/>
        </w:pPr>
      </w:pPrChange>
    </w:pPr>
    <w:rPr>
      <w:szCs w:val="22"/>
      <w:rPrChange w:id="9" w:author="Author">
        <w:rPr>
          <w:rFonts w:asciiTheme="minorHAnsi" w:eastAsiaTheme="minorEastAsia" w:hAnsiTheme="minorHAnsi" w:cstheme="minorBidi"/>
          <w:sz w:val="22"/>
          <w:szCs w:val="22"/>
          <w:lang w:val="en-US" w:eastAsia="en-US" w:bidi="ar-SA"/>
        </w:rPr>
      </w:rPrChange>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3064C2"/>
    <w:pPr>
      <w:numPr>
        <w:numId w:val="1"/>
      </w:numPr>
      <w:tabs>
        <w:tab w:val="clear" w:pos="680"/>
        <w:tab w:val="num" w:pos="340"/>
      </w:tabs>
      <w:ind w:left="340"/>
      <w:pPrChange w:id="10" w:author="Author">
        <w:pPr>
          <w:numPr>
            <w:numId w:val="1"/>
          </w:numPr>
          <w:tabs>
            <w:tab w:val="num" w:pos="680"/>
          </w:tabs>
          <w:spacing w:before="240" w:after="120" w:line="276" w:lineRule="auto"/>
          <w:ind w:left="680" w:hanging="340"/>
          <w:jc w:val="both"/>
        </w:pPr>
      </w:pPrChange>
    </w:pPr>
    <w:rPr>
      <w:szCs w:val="22"/>
      <w:rPrChange w:id="10" w:author="Author">
        <w:rPr>
          <w:rFonts w:asciiTheme="minorHAnsi" w:eastAsiaTheme="minorEastAsia" w:hAnsiTheme="minorHAnsi" w:cstheme="minorBidi"/>
          <w:sz w:val="22"/>
          <w:szCs w:val="22"/>
          <w:lang w:val="en-US" w:eastAsia="en-US" w:bidi="ar-SA"/>
        </w:rPr>
      </w:rPrChange>
    </w:rPr>
  </w:style>
  <w:style w:type="paragraph" w:customStyle="1" w:styleId="Numberedtitlelevel3">
    <w:name w:val="Numbered title level 3"/>
    <w:basedOn w:val="Titlelevel3"/>
    <w:next w:val="body"/>
    <w:qFormat/>
    <w:rsid w:val="003064C2"/>
    <w:pPr>
      <w:numPr>
        <w:ilvl w:val="2"/>
        <w:numId w:val="7"/>
      </w:numPr>
      <w:ind w:left="2160" w:hanging="180"/>
      <w:pPrChange w:id="11" w:author="Author">
        <w:pPr>
          <w:numPr>
            <w:ilvl w:val="2"/>
            <w:numId w:val="7"/>
          </w:numPr>
          <w:spacing w:before="240" w:after="240"/>
          <w:ind w:left="720" w:hanging="432"/>
        </w:pPr>
      </w:pPrChange>
    </w:pPr>
    <w:rPr>
      <w:rPrChange w:id="11" w:author="Author">
        <w:rPr>
          <w:rFonts w:asciiTheme="minorHAnsi" w:eastAsiaTheme="minorEastAsia" w:hAnsiTheme="minorHAnsi" w:cstheme="minorBidi"/>
          <w:b/>
          <w:color w:val="2F5773" w:themeColor="text2"/>
          <w:sz w:val="24"/>
          <w:szCs w:val="24"/>
          <w:lang w:val="en-US" w:eastAsia="en-US" w:bidi="ar-SA"/>
        </w:rPr>
      </w:rPrChange>
    </w:r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3064C2"/>
    <w:pPr>
      <w:numPr>
        <w:numId w:val="9"/>
      </w:numPr>
      <w:tabs>
        <w:tab w:val="clear" w:pos="360"/>
        <w:tab w:val="num" w:pos="709"/>
      </w:tabs>
      <w:ind w:left="709" w:hanging="709"/>
      <w:contextualSpacing/>
      <w:pPrChange w:id="12" w:author="Author">
        <w:pPr>
          <w:numPr>
            <w:numId w:val="9"/>
          </w:numPr>
          <w:tabs>
            <w:tab w:val="num" w:pos="360"/>
          </w:tabs>
          <w:ind w:left="360" w:hanging="360"/>
          <w:contextualSpacing/>
        </w:pPr>
      </w:pPrChange>
    </w:pPr>
    <w:rPr>
      <w:rPrChange w:id="12" w:author="Author">
        <w:rPr>
          <w:rFonts w:asciiTheme="minorHAnsi" w:eastAsiaTheme="minorEastAsia" w:hAnsiTheme="minorHAnsi" w:cstheme="minorBidi"/>
          <w:sz w:val="22"/>
          <w:szCs w:val="24"/>
          <w:lang w:val="en-US" w:eastAsia="en-US" w:bidi="ar-SA"/>
        </w:rPr>
      </w:rPrChange>
    </w:r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3064C2"/>
    <w:pPr>
      <w:numPr>
        <w:numId w:val="8"/>
      </w:numPr>
      <w:tabs>
        <w:tab w:val="clear" w:pos="284"/>
        <w:tab w:val="num" w:pos="360"/>
      </w:tabs>
      <w:ind w:left="360" w:hanging="360"/>
      <w:pPrChange w:id="13" w:author="Author">
        <w:pPr>
          <w:numPr>
            <w:numId w:val="8"/>
          </w:numPr>
          <w:tabs>
            <w:tab w:val="num" w:pos="284"/>
          </w:tabs>
          <w:spacing w:before="240" w:after="120" w:line="276" w:lineRule="auto"/>
          <w:ind w:left="284" w:hanging="284"/>
          <w:jc w:val="both"/>
        </w:pPr>
      </w:pPrChange>
    </w:pPr>
    <w:rPr>
      <w:rPrChange w:id="13" w:author="Author">
        <w:rPr>
          <w:rFonts w:asciiTheme="minorHAnsi" w:eastAsiaTheme="minorEastAsia" w:hAnsiTheme="minorHAnsi" w:cstheme="minorBidi"/>
          <w:sz w:val="22"/>
          <w:szCs w:val="24"/>
          <w:lang w:val="en-US" w:eastAsia="en-US" w:bidi="ar-SA"/>
        </w:rPr>
      </w:rPrChange>
    </w:r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3064C2"/>
    <w:pPr>
      <w:numPr>
        <w:numId w:val="10"/>
      </w:numPr>
      <w:tabs>
        <w:tab w:val="clear" w:pos="709"/>
      </w:tabs>
      <w:spacing w:before="120" w:after="120"/>
      <w:ind w:left="720" w:hanging="360"/>
      <w:jc w:val="both"/>
      <w:pPrChange w:id="14" w:author="Author">
        <w:pPr>
          <w:numPr>
            <w:numId w:val="10"/>
          </w:numPr>
          <w:tabs>
            <w:tab w:val="num" w:pos="709"/>
          </w:tabs>
          <w:spacing w:before="120" w:after="120"/>
          <w:ind w:left="709" w:hanging="709"/>
          <w:jc w:val="both"/>
        </w:pPr>
      </w:pPrChange>
    </w:pPr>
    <w:rPr>
      <w:rFonts w:ascii="Times New Roman" w:eastAsia="Times New Roman" w:hAnsi="Times New Roman" w:cs="Times New Roman"/>
      <w:sz w:val="24"/>
      <w:lang w:val="en-GB"/>
      <w:rPrChange w:id="14" w:author="Author">
        <w:rPr>
          <w:sz w:val="24"/>
          <w:szCs w:val="24"/>
          <w:lang w:val="en-GB" w:eastAsia="en-US" w:bidi="ar-SA"/>
        </w:rPr>
      </w:rPrChange>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n-GB"/>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n-GB"/>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n-GB"/>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n-GB"/>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n-GB"/>
    </w:rPr>
  </w:style>
  <w:style w:type="paragraph" w:customStyle="1" w:styleId="HeaderSensitivityRight">
    <w:name w:val="Header Sensitivity Right"/>
    <w:basedOn w:val="Normal"/>
    <w:link w:val="HeaderSensitivityRightChar"/>
    <w:rsid w:val="003064C2"/>
    <w:pPr>
      <w:spacing w:after="120"/>
      <w:jc w:val="right"/>
      <w:pPrChange w:id="15" w:author="Author">
        <w:pPr>
          <w:spacing w:after="120"/>
          <w:jc w:val="right"/>
        </w:pPr>
      </w:pPrChange>
    </w:pPr>
    <w:rPr>
      <w:rFonts w:ascii="Times New Roman" w:eastAsiaTheme="minorHAnsi" w:hAnsi="Times New Roman" w:cs="Times New Roman"/>
      <w:sz w:val="28"/>
      <w:szCs w:val="22"/>
      <w:rPrChange w:id="15" w:author="Author">
        <w:rPr>
          <w:rFonts w:eastAsiaTheme="minorEastAsia"/>
          <w:sz w:val="28"/>
          <w:szCs w:val="24"/>
          <w:lang w:val="en-US" w:eastAsia="en-US" w:bidi="ar-SA"/>
        </w:rPr>
      </w:rPrChange>
    </w:rPr>
  </w:style>
  <w:style w:type="character" w:customStyle="1" w:styleId="HeaderSensitivityRightChar">
    <w:name w:val="Header Sensitivity Right Char"/>
    <w:basedOn w:val="AnnexetitreChar"/>
    <w:link w:val="HeaderSensitivityRight"/>
    <w:rsid w:val="00642A33"/>
    <w:rPr>
      <w:rFonts w:ascii="Times New Roman" w:eastAsiaTheme="minorHAnsi" w:hAnsi="Times New Roman" w:cs="Times New Roman"/>
      <w:b w:val="0"/>
      <w:sz w:val="28"/>
      <w:szCs w:val="22"/>
      <w:u w:val="single"/>
      <w:lang w:val="en-GB"/>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866549"/>
    <w:pPr>
      <w:numPr>
        <w:numId w:val="15"/>
      </w:numPr>
      <w:tabs>
        <w:tab w:val="clear" w:pos="850"/>
      </w:tabs>
      <w:spacing w:before="120" w:after="120"/>
      <w:ind w:left="720" w:hanging="36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866549"/>
    <w:pPr>
      <w:numPr>
        <w:ilvl w:val="1"/>
        <w:numId w:val="15"/>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866549"/>
    <w:pPr>
      <w:numPr>
        <w:ilvl w:val="2"/>
        <w:numId w:val="15"/>
      </w:numPr>
      <w:tabs>
        <w:tab w:val="clear" w:pos="850"/>
      </w:tabs>
      <w:spacing w:before="120" w:after="120"/>
      <w:ind w:left="2160" w:hanging="18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866549"/>
    <w:pPr>
      <w:numPr>
        <w:ilvl w:val="3"/>
        <w:numId w:val="15"/>
      </w:numPr>
      <w:tabs>
        <w:tab w:val="clear" w:pos="850"/>
      </w:tabs>
      <w:spacing w:before="120" w:after="120"/>
      <w:ind w:left="2880" w:hanging="36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866549"/>
    <w:pPr>
      <w:numPr>
        <w:numId w:val="14"/>
      </w:numPr>
      <w:tabs>
        <w:tab w:val="clear" w:pos="850"/>
        <w:tab w:val="num" w:pos="720"/>
      </w:tabs>
      <w:spacing w:before="120" w:after="120"/>
      <w:ind w:left="720" w:hanging="7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3064C2"/>
    <w:pPr>
      <w:numPr>
        <w:ilvl w:val="2"/>
        <w:numId w:val="14"/>
      </w:numPr>
      <w:tabs>
        <w:tab w:val="clear" w:pos="1417"/>
        <w:tab w:val="num" w:pos="850"/>
        <w:tab w:val="num" w:pos="2160"/>
      </w:tabs>
      <w:spacing w:before="120" w:after="120"/>
      <w:ind w:left="850" w:hanging="850"/>
      <w:jc w:val="both"/>
      <w:pPrChange w:id="16" w:author="Author">
        <w:pPr>
          <w:numPr>
            <w:ilvl w:val="2"/>
            <w:numId w:val="14"/>
          </w:numPr>
          <w:tabs>
            <w:tab w:val="num" w:pos="1417"/>
          </w:tabs>
          <w:spacing w:before="120" w:after="120"/>
          <w:ind w:left="1417" w:hanging="567"/>
          <w:jc w:val="both"/>
        </w:pPr>
      </w:pPrChange>
    </w:pPr>
    <w:rPr>
      <w:rFonts w:ascii="Times New Roman" w:eastAsiaTheme="minorHAnsi" w:hAnsi="Times New Roman" w:cs="Times New Roman"/>
      <w:sz w:val="24"/>
      <w:szCs w:val="22"/>
      <w:lang w:val="en-GB"/>
      <w:rPrChange w:id="16" w:author="Author">
        <w:rPr>
          <w:rFonts w:eastAsiaTheme="minorHAnsi"/>
          <w:sz w:val="24"/>
          <w:szCs w:val="22"/>
          <w:lang w:val="en-GB" w:eastAsia="en-US" w:bidi="ar-SA"/>
        </w:rPr>
      </w:rPrChange>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3064C2"/>
    <w:pPr>
      <w:numPr>
        <w:ilvl w:val="6"/>
        <w:numId w:val="14"/>
      </w:numPr>
      <w:tabs>
        <w:tab w:val="clear" w:pos="2551"/>
        <w:tab w:val="num" w:pos="5040"/>
      </w:tabs>
      <w:spacing w:before="120" w:after="120"/>
      <w:ind w:left="2520" w:hanging="360"/>
      <w:jc w:val="both"/>
      <w:pPrChange w:id="17" w:author="Author">
        <w:pPr>
          <w:numPr>
            <w:ilvl w:val="6"/>
            <w:numId w:val="14"/>
          </w:numPr>
          <w:tabs>
            <w:tab w:val="num" w:pos="2551"/>
          </w:tabs>
          <w:spacing w:before="120" w:after="120"/>
          <w:ind w:left="2551" w:hanging="567"/>
          <w:jc w:val="both"/>
        </w:pPr>
      </w:pPrChange>
    </w:pPr>
    <w:rPr>
      <w:rFonts w:ascii="Times New Roman" w:eastAsiaTheme="minorHAnsi" w:hAnsi="Times New Roman" w:cs="Times New Roman"/>
      <w:sz w:val="24"/>
      <w:szCs w:val="22"/>
      <w:lang w:val="en-GB"/>
      <w:rPrChange w:id="17" w:author="Author">
        <w:rPr>
          <w:rFonts w:eastAsiaTheme="minorHAnsi"/>
          <w:sz w:val="24"/>
          <w:szCs w:val="22"/>
          <w:lang w:val="en-GB" w:eastAsia="en-US" w:bidi="ar-SA"/>
        </w:rPr>
      </w:rPrChange>
    </w:rPr>
  </w:style>
  <w:style w:type="paragraph" w:customStyle="1" w:styleId="Point0letter">
    <w:name w:val="Point 0 (letter)"/>
    <w:basedOn w:val="Normal"/>
    <w:rsid w:val="00866549"/>
    <w:pPr>
      <w:numPr>
        <w:ilvl w:val="1"/>
        <w:numId w:val="14"/>
      </w:numPr>
      <w:tabs>
        <w:tab w:val="clear" w:pos="850"/>
        <w:tab w:val="num" w:pos="1440"/>
      </w:tabs>
      <w:spacing w:before="120" w:after="120"/>
      <w:ind w:left="1440" w:hanging="7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866549"/>
    <w:pPr>
      <w:numPr>
        <w:ilvl w:val="3"/>
        <w:numId w:val="14"/>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3064C2"/>
    <w:pPr>
      <w:numPr>
        <w:ilvl w:val="5"/>
        <w:numId w:val="14"/>
      </w:numPr>
      <w:tabs>
        <w:tab w:val="clear" w:pos="1984"/>
        <w:tab w:val="num" w:pos="4320"/>
      </w:tabs>
      <w:spacing w:before="120" w:after="120"/>
      <w:ind w:left="2160" w:hanging="360"/>
      <w:jc w:val="both"/>
      <w:pPrChange w:id="18" w:author="Author">
        <w:pPr>
          <w:numPr>
            <w:ilvl w:val="5"/>
            <w:numId w:val="14"/>
          </w:numPr>
          <w:tabs>
            <w:tab w:val="num" w:pos="1984"/>
          </w:tabs>
          <w:spacing w:before="120" w:after="120"/>
          <w:ind w:left="1984" w:hanging="567"/>
          <w:jc w:val="both"/>
        </w:pPr>
      </w:pPrChange>
    </w:pPr>
    <w:rPr>
      <w:rFonts w:ascii="Times New Roman" w:eastAsiaTheme="minorHAnsi" w:hAnsi="Times New Roman" w:cs="Times New Roman"/>
      <w:sz w:val="24"/>
      <w:szCs w:val="22"/>
      <w:lang w:val="en-GB"/>
      <w:rPrChange w:id="18" w:author="Author">
        <w:rPr>
          <w:rFonts w:eastAsiaTheme="minorHAnsi"/>
          <w:sz w:val="24"/>
          <w:szCs w:val="22"/>
          <w:lang w:val="en-GB" w:eastAsia="en-US" w:bidi="ar-SA"/>
        </w:rPr>
      </w:rPrChange>
    </w:rPr>
  </w:style>
  <w:style w:type="paragraph" w:customStyle="1" w:styleId="Point3letter">
    <w:name w:val="Point 3 (letter)"/>
    <w:basedOn w:val="Normal"/>
    <w:rsid w:val="003064C2"/>
    <w:pPr>
      <w:numPr>
        <w:ilvl w:val="7"/>
        <w:numId w:val="14"/>
      </w:numPr>
      <w:tabs>
        <w:tab w:val="clear" w:pos="2551"/>
        <w:tab w:val="num" w:pos="5760"/>
      </w:tabs>
      <w:spacing w:before="120" w:after="120"/>
      <w:ind w:left="2880" w:hanging="360"/>
      <w:jc w:val="both"/>
      <w:pPrChange w:id="19" w:author="Author">
        <w:pPr>
          <w:numPr>
            <w:ilvl w:val="7"/>
            <w:numId w:val="14"/>
          </w:numPr>
          <w:tabs>
            <w:tab w:val="num" w:pos="2551"/>
          </w:tabs>
          <w:spacing w:before="120" w:after="120"/>
          <w:ind w:left="2551" w:hanging="567"/>
          <w:jc w:val="both"/>
        </w:pPr>
      </w:pPrChange>
    </w:pPr>
    <w:rPr>
      <w:rFonts w:ascii="Times New Roman" w:eastAsiaTheme="minorHAnsi" w:hAnsi="Times New Roman" w:cs="Times New Roman"/>
      <w:sz w:val="24"/>
      <w:szCs w:val="22"/>
      <w:lang w:val="en-GB"/>
      <w:rPrChange w:id="19" w:author="Author">
        <w:rPr>
          <w:rFonts w:eastAsiaTheme="minorHAnsi"/>
          <w:sz w:val="24"/>
          <w:szCs w:val="22"/>
          <w:lang w:val="en-GB" w:eastAsia="en-US" w:bidi="ar-SA"/>
        </w:rPr>
      </w:rPrChange>
    </w:rPr>
  </w:style>
  <w:style w:type="paragraph" w:customStyle="1" w:styleId="Point4letter">
    <w:name w:val="Point 4 (letter)"/>
    <w:basedOn w:val="Normal"/>
    <w:rsid w:val="003064C2"/>
    <w:pPr>
      <w:numPr>
        <w:ilvl w:val="8"/>
        <w:numId w:val="14"/>
      </w:numPr>
      <w:tabs>
        <w:tab w:val="clear" w:pos="3118"/>
        <w:tab w:val="num" w:pos="6480"/>
      </w:tabs>
      <w:spacing w:before="120" w:after="120"/>
      <w:ind w:left="3240" w:hanging="360"/>
      <w:jc w:val="both"/>
      <w:pPrChange w:id="20" w:author="Author">
        <w:pPr>
          <w:numPr>
            <w:ilvl w:val="8"/>
            <w:numId w:val="14"/>
          </w:numPr>
          <w:tabs>
            <w:tab w:val="num" w:pos="3118"/>
          </w:tabs>
          <w:spacing w:before="120" w:after="120"/>
          <w:ind w:left="3118" w:hanging="567"/>
          <w:jc w:val="both"/>
        </w:pPr>
      </w:pPrChange>
    </w:pPr>
    <w:rPr>
      <w:rFonts w:ascii="Times New Roman" w:eastAsiaTheme="minorHAnsi" w:hAnsi="Times New Roman" w:cs="Times New Roman"/>
      <w:sz w:val="24"/>
      <w:szCs w:val="22"/>
      <w:lang w:val="en-GB"/>
      <w:rPrChange w:id="20" w:author="Author">
        <w:rPr>
          <w:rFonts w:eastAsiaTheme="minorHAnsi"/>
          <w:sz w:val="24"/>
          <w:szCs w:val="22"/>
          <w:lang w:val="en-GB" w:eastAsia="en-US" w:bidi="ar-SA"/>
        </w:rPr>
      </w:rPrChange>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 w:type="character" w:customStyle="1" w:styleId="ui-provider">
    <w:name w:val="ui-provider"/>
    <w:basedOn w:val="DefaultParagraphFont"/>
    <w:rsid w:val="00CA7947"/>
  </w:style>
  <w:style w:type="character" w:customStyle="1" w:styleId="Mention1">
    <w:name w:val="Mention1"/>
    <w:basedOn w:val="DefaultParagraphFont"/>
    <w:uiPriority w:val="99"/>
    <w:unhideWhenUsed/>
    <w:rsid w:val="003D765A"/>
    <w:rPr>
      <w:color w:val="2B579A"/>
      <w:shd w:val="clear" w:color="auto" w:fill="E1DFDD"/>
    </w:rPr>
  </w:style>
  <w:style w:type="paragraph" w:customStyle="1" w:styleId="pf0">
    <w:name w:val="pf0"/>
    <w:basedOn w:val="Normal"/>
    <w:rsid w:val="00E43E48"/>
    <w:pPr>
      <w:spacing w:before="100" w:beforeAutospacing="1" w:after="100" w:afterAutospacing="1"/>
    </w:pPr>
    <w:rPr>
      <w:rFonts w:ascii="Times New Roman" w:eastAsia="Times New Roman" w:hAnsi="Times New Roman" w:cs="Times New Roman"/>
      <w:sz w:val="24"/>
      <w:lang w:val="en-GB" w:eastAsia="en-GB"/>
    </w:rPr>
  </w:style>
  <w:style w:type="character" w:customStyle="1" w:styleId="cf01">
    <w:name w:val="cf01"/>
    <w:basedOn w:val="DefaultParagraphFont"/>
    <w:rsid w:val="00E43E48"/>
    <w:rPr>
      <w:rFonts w:ascii="Segoe UI" w:hAnsi="Segoe UI" w:cs="Segoe UI" w:hint="default"/>
      <w:sz w:val="18"/>
      <w:szCs w:val="18"/>
    </w:rPr>
  </w:style>
  <w:style w:type="paragraph" w:customStyle="1" w:styleId="CM1">
    <w:name w:val="CM1"/>
    <w:basedOn w:val="Default"/>
    <w:next w:val="Default"/>
    <w:uiPriority w:val="99"/>
    <w:rsid w:val="00F61EAC"/>
    <w:rPr>
      <w:rFonts w:ascii="Times New Roman" w:eastAsiaTheme="minorEastAsia" w:hAnsi="Times New Roman" w:cs="Times New Roman"/>
      <w:color w:val="auto"/>
    </w:rPr>
  </w:style>
  <w:style w:type="paragraph" w:customStyle="1" w:styleId="CM3">
    <w:name w:val="CM3"/>
    <w:basedOn w:val="Default"/>
    <w:next w:val="Default"/>
    <w:uiPriority w:val="99"/>
    <w:rsid w:val="00F61EAC"/>
    <w:rPr>
      <w:rFonts w:ascii="Times New Roman" w:eastAsiaTheme="minorEastAsia" w:hAnsi="Times New Roman" w:cs="Times New Roman"/>
      <w:color w:val="auto"/>
    </w:rPr>
  </w:style>
  <w:style w:type="character" w:customStyle="1" w:styleId="UnresolvedMention1">
    <w:name w:val="Unresolved Mention1"/>
    <w:basedOn w:val="DefaultParagraphFont"/>
    <w:uiPriority w:val="99"/>
    <w:semiHidden/>
    <w:unhideWhenUsed/>
    <w:rsid w:val="00FF354A"/>
    <w:rPr>
      <w:color w:val="605E5C"/>
      <w:shd w:val="clear" w:color="auto" w:fill="E1DFDD"/>
    </w:rPr>
  </w:style>
  <w:style w:type="character" w:styleId="UnresolvedMention">
    <w:name w:val="Unresolved Mention"/>
    <w:basedOn w:val="DefaultParagraphFont"/>
    <w:uiPriority w:val="99"/>
    <w:semiHidden/>
    <w:unhideWhenUsed/>
    <w:rsid w:val="001F6BFB"/>
    <w:rPr>
      <w:color w:val="605E5C"/>
      <w:shd w:val="clear" w:color="auto" w:fill="E1DFDD"/>
    </w:rPr>
  </w:style>
  <w:style w:type="paragraph" w:customStyle="1" w:styleId="Disclaimer">
    <w:name w:val="Disclaimer"/>
    <w:basedOn w:val="Normal"/>
    <w:rsid w:val="00262019"/>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ascii="Times New Roman" w:eastAsiaTheme="minorHAnsi" w:hAnsi="Times New Roman" w:cs="Times New Roman"/>
      <w:sz w:val="24"/>
      <w:szCs w:val="22"/>
    </w:rPr>
  </w:style>
  <w:style w:type="paragraph" w:customStyle="1" w:styleId="SecurityMarking">
    <w:name w:val="SecurityMarking"/>
    <w:basedOn w:val="Normal"/>
    <w:rsid w:val="00262019"/>
    <w:pPr>
      <w:spacing w:line="276" w:lineRule="auto"/>
      <w:ind w:left="5103"/>
    </w:pPr>
    <w:rPr>
      <w:rFonts w:ascii="Times New Roman" w:eastAsiaTheme="minorHAnsi" w:hAnsi="Times New Roman" w:cs="Times New Roman"/>
      <w:sz w:val="28"/>
      <w:szCs w:val="22"/>
    </w:rPr>
  </w:style>
  <w:style w:type="paragraph" w:customStyle="1" w:styleId="DateMarking">
    <w:name w:val="DateMarking"/>
    <w:basedOn w:val="Normal"/>
    <w:rsid w:val="00262019"/>
    <w:pPr>
      <w:spacing w:line="276" w:lineRule="auto"/>
      <w:ind w:left="5103"/>
    </w:pPr>
    <w:rPr>
      <w:rFonts w:ascii="Times New Roman" w:eastAsiaTheme="minorHAnsi" w:hAnsi="Times New Roman" w:cs="Times New Roman"/>
      <w:i/>
      <w:sz w:val="28"/>
      <w:szCs w:val="22"/>
    </w:rPr>
  </w:style>
  <w:style w:type="paragraph" w:customStyle="1" w:styleId="ReleasableTo">
    <w:name w:val="ReleasableTo"/>
    <w:basedOn w:val="Normal"/>
    <w:rsid w:val="00262019"/>
    <w:pPr>
      <w:spacing w:line="276" w:lineRule="auto"/>
      <w:ind w:left="5103"/>
    </w:pPr>
    <w:rPr>
      <w:rFonts w:ascii="Times New Roman" w:eastAsiaTheme="minorHAnsi" w:hAnsi="Times New Roman" w:cs="Times New Roman"/>
      <w:i/>
      <w:sz w:val="28"/>
      <w:szCs w:val="22"/>
    </w:rPr>
  </w:style>
  <w:style w:type="character" w:styleId="Mention">
    <w:name w:val="Mention"/>
    <w:basedOn w:val="DefaultParagraphFont"/>
    <w:uiPriority w:val="99"/>
    <w:unhideWhenUsed/>
    <w:rsid w:val="00E60E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80568997">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461847638">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13306680">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575943517">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89121">
      <w:bodyDiv w:val="1"/>
      <w:marLeft w:val="0"/>
      <w:marRight w:val="0"/>
      <w:marTop w:val="0"/>
      <w:marBottom w:val="0"/>
      <w:divBdr>
        <w:top w:val="none" w:sz="0" w:space="0" w:color="auto"/>
        <w:left w:val="none" w:sz="0" w:space="0" w:color="auto"/>
        <w:bottom w:val="none" w:sz="0" w:space="0" w:color="auto"/>
        <w:right w:val="none" w:sz="0" w:space="0" w:color="auto"/>
      </w:divBdr>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777413559">
      <w:bodyDiv w:val="1"/>
      <w:marLeft w:val="0"/>
      <w:marRight w:val="0"/>
      <w:marTop w:val="0"/>
      <w:marBottom w:val="0"/>
      <w:divBdr>
        <w:top w:val="none" w:sz="0" w:space="0" w:color="auto"/>
        <w:left w:val="none" w:sz="0" w:space="0" w:color="auto"/>
        <w:bottom w:val="none" w:sz="0" w:space="0" w:color="auto"/>
        <w:right w:val="none" w:sz="0" w:space="0" w:color="auto"/>
      </w:divBdr>
    </w:div>
    <w:div w:id="873733500">
      <w:bodyDiv w:val="1"/>
      <w:marLeft w:val="0"/>
      <w:marRight w:val="0"/>
      <w:marTop w:val="0"/>
      <w:marBottom w:val="0"/>
      <w:divBdr>
        <w:top w:val="none" w:sz="0" w:space="0" w:color="auto"/>
        <w:left w:val="none" w:sz="0" w:space="0" w:color="auto"/>
        <w:bottom w:val="none" w:sz="0" w:space="0" w:color="auto"/>
        <w:right w:val="none" w:sz="0" w:space="0" w:color="auto"/>
      </w:divBdr>
    </w:div>
    <w:div w:id="933241595">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065178093">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75531511">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21619579">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20061241">
          <w:marLeft w:val="0"/>
          <w:marRight w:val="0"/>
          <w:marTop w:val="0"/>
          <w:marBottom w:val="0"/>
          <w:divBdr>
            <w:top w:val="none" w:sz="0" w:space="0" w:color="auto"/>
            <w:left w:val="none" w:sz="0" w:space="0" w:color="auto"/>
            <w:bottom w:val="none" w:sz="0" w:space="0" w:color="auto"/>
            <w:right w:val="none" w:sz="0" w:space="0" w:color="auto"/>
          </w:divBdr>
        </w:div>
        <w:div w:id="1013191775">
          <w:marLeft w:val="0"/>
          <w:marRight w:val="0"/>
          <w:marTop w:val="120"/>
          <w:marBottom w:val="0"/>
          <w:divBdr>
            <w:top w:val="none" w:sz="0" w:space="0" w:color="auto"/>
            <w:left w:val="none" w:sz="0" w:space="0" w:color="auto"/>
            <w:bottom w:val="none" w:sz="0" w:space="0" w:color="auto"/>
            <w:right w:val="none" w:sz="0" w:space="0" w:color="auto"/>
          </w:divBdr>
        </w:div>
      </w:divsChild>
    </w:div>
    <w:div w:id="1486167301">
      <w:bodyDiv w:val="1"/>
      <w:marLeft w:val="0"/>
      <w:marRight w:val="0"/>
      <w:marTop w:val="0"/>
      <w:marBottom w:val="0"/>
      <w:divBdr>
        <w:top w:val="none" w:sz="0" w:space="0" w:color="auto"/>
        <w:left w:val="none" w:sz="0" w:space="0" w:color="auto"/>
        <w:bottom w:val="none" w:sz="0" w:space="0" w:color="auto"/>
        <w:right w:val="none" w:sz="0" w:space="0" w:color="auto"/>
      </w:divBdr>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23504372">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1877617715">
      <w:bodyDiv w:val="1"/>
      <w:marLeft w:val="0"/>
      <w:marRight w:val="0"/>
      <w:marTop w:val="0"/>
      <w:marBottom w:val="0"/>
      <w:divBdr>
        <w:top w:val="none" w:sz="0" w:space="0" w:color="auto"/>
        <w:left w:val="none" w:sz="0" w:space="0" w:color="auto"/>
        <w:bottom w:val="none" w:sz="0" w:space="0" w:color="auto"/>
        <w:right w:val="none" w:sz="0" w:space="0" w:color="auto"/>
      </w:divBdr>
    </w:div>
    <w:div w:id="1892688401">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 w:id="2076394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b-tcfd.org/recommendations/" TargetMode="External"/><Relationship Id="rId13" Type="http://schemas.openxmlformats.org/officeDocument/2006/relationships/hyperlink" Target="https://www.iea.org/reports/world-energy-mode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rbonaccountingfinancials.com/standar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pri.org" TargetMode="External"/><Relationship Id="rId5" Type="http://schemas.openxmlformats.org/officeDocument/2006/relationships/webSettings" Target="webSettings.xml"/><Relationship Id="rId15" Type="http://schemas.openxmlformats.org/officeDocument/2006/relationships/hyperlink" Target="https://www.unepfi.org/publications/banking-publications/charting-a-new-climate/" TargetMode="External"/><Relationship Id="rId10" Type="http://schemas.openxmlformats.org/officeDocument/2006/relationships/hyperlink" Target="https://www.globalreporting.org/standard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epfi.org" TargetMode="External"/><Relationship Id="rId14" Type="http://schemas.openxmlformats.org/officeDocument/2006/relationships/hyperlink" Target="https://iea.blob.core.windows.net/assets/deebef5d-0c34-4539-9d0c-10b13d840027/NetZeroby2050-ARoadmapfortheGlobalEnergySector_CORR.pdf"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0B98F-9B0C-4647-90E0-7264E577A71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77</Pages>
  <Words>29194</Words>
  <Characters>166412</Characters>
  <Application>Microsoft Office Word</Application>
  <DocSecurity>0</DocSecurity>
  <Lines>1386</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195216</CharactersWithSpaces>
  <SharedDoc>false</SharedDoc>
  <HLinks>
    <vt:vector size="78" baseType="variant">
      <vt:variant>
        <vt:i4>5505029</vt:i4>
      </vt:variant>
      <vt:variant>
        <vt:i4>30</vt:i4>
      </vt:variant>
      <vt:variant>
        <vt:i4>0</vt:i4>
      </vt:variant>
      <vt:variant>
        <vt:i4>5</vt:i4>
      </vt:variant>
      <vt:variant>
        <vt:lpwstr>https://www.unepfi.org/publications/banking-publications/charting-a-new-climate/</vt:lpwstr>
      </vt:variant>
      <vt:variant>
        <vt:lpwstr/>
      </vt:variant>
      <vt:variant>
        <vt:i4>589887</vt:i4>
      </vt:variant>
      <vt:variant>
        <vt:i4>27</vt:i4>
      </vt:variant>
      <vt:variant>
        <vt:i4>0</vt:i4>
      </vt:variant>
      <vt:variant>
        <vt:i4>5</vt:i4>
      </vt:variant>
      <vt:variant>
        <vt:lpwstr>https://iea.blob.core.windows.net/assets/deebef5d-0c34-4539-9d0c-10b13d840027/NetZeroby2050-ARoadmapfortheGlobalEnergySector_CORR.pdf</vt:lpwstr>
      </vt:variant>
      <vt:variant>
        <vt:lpwstr/>
      </vt:variant>
      <vt:variant>
        <vt:i4>2162786</vt:i4>
      </vt:variant>
      <vt:variant>
        <vt:i4>24</vt:i4>
      </vt:variant>
      <vt:variant>
        <vt:i4>0</vt:i4>
      </vt:variant>
      <vt:variant>
        <vt:i4>5</vt:i4>
      </vt:variant>
      <vt:variant>
        <vt:lpwstr>https://www.iea.org/reports/world-energy-model</vt:lpwstr>
      </vt:variant>
      <vt:variant>
        <vt:lpwstr/>
      </vt:variant>
      <vt:variant>
        <vt:i4>6488101</vt:i4>
      </vt:variant>
      <vt:variant>
        <vt:i4>21</vt:i4>
      </vt:variant>
      <vt:variant>
        <vt:i4>0</vt:i4>
      </vt:variant>
      <vt:variant>
        <vt:i4>5</vt:i4>
      </vt:variant>
      <vt:variant>
        <vt:lpwstr>https://carbonaccountingfinancials.com/standard</vt:lpwstr>
      </vt:variant>
      <vt:variant>
        <vt:lpwstr/>
      </vt:variant>
      <vt:variant>
        <vt:i4>2555940</vt:i4>
      </vt:variant>
      <vt:variant>
        <vt:i4>18</vt:i4>
      </vt:variant>
      <vt:variant>
        <vt:i4>0</vt:i4>
      </vt:variant>
      <vt:variant>
        <vt:i4>5</vt:i4>
      </vt:variant>
      <vt:variant>
        <vt:lpwstr>https://www.unpri.org/</vt:lpwstr>
      </vt:variant>
      <vt:variant>
        <vt:lpwstr/>
      </vt:variant>
      <vt:variant>
        <vt:i4>5636187</vt:i4>
      </vt:variant>
      <vt:variant>
        <vt:i4>15</vt:i4>
      </vt:variant>
      <vt:variant>
        <vt:i4>0</vt:i4>
      </vt:variant>
      <vt:variant>
        <vt:i4>5</vt:i4>
      </vt:variant>
      <vt:variant>
        <vt:lpwstr>https://www.globalreporting.org/standards</vt:lpwstr>
      </vt:variant>
      <vt:variant>
        <vt:lpwstr/>
      </vt:variant>
      <vt:variant>
        <vt:i4>3604586</vt:i4>
      </vt:variant>
      <vt:variant>
        <vt:i4>12</vt:i4>
      </vt:variant>
      <vt:variant>
        <vt:i4>0</vt:i4>
      </vt:variant>
      <vt:variant>
        <vt:i4>5</vt:i4>
      </vt:variant>
      <vt:variant>
        <vt:lpwstr>https://www.unepfi.org/</vt:lpwstr>
      </vt:variant>
      <vt:variant>
        <vt:lpwstr/>
      </vt:variant>
      <vt:variant>
        <vt:i4>786506</vt:i4>
      </vt:variant>
      <vt:variant>
        <vt:i4>9</vt:i4>
      </vt:variant>
      <vt:variant>
        <vt:i4>0</vt:i4>
      </vt:variant>
      <vt:variant>
        <vt:i4>5</vt:i4>
      </vt:variant>
      <vt:variant>
        <vt:lpwstr>https://www.fsb-tcfd.org/recommendations/</vt:lpwstr>
      </vt:variant>
      <vt:variant>
        <vt:lpwstr/>
      </vt:variant>
      <vt:variant>
        <vt:i4>2424883</vt:i4>
      </vt:variant>
      <vt:variant>
        <vt:i4>6</vt:i4>
      </vt:variant>
      <vt:variant>
        <vt:i4>0</vt:i4>
      </vt:variant>
      <vt:variant>
        <vt:i4>5</vt:i4>
      </vt:variant>
      <vt:variant>
        <vt:lpwstr>https://interactive-atlas.ipcc.ch/regional-information</vt:lpwstr>
      </vt:variant>
      <vt:variant>
        <vt:lpwstr/>
      </vt:variant>
      <vt:variant>
        <vt:i4>2424883</vt:i4>
      </vt:variant>
      <vt:variant>
        <vt:i4>3</vt:i4>
      </vt:variant>
      <vt:variant>
        <vt:i4>0</vt:i4>
      </vt:variant>
      <vt:variant>
        <vt:i4>5</vt:i4>
      </vt:variant>
      <vt:variant>
        <vt:lpwstr>https://interactive-atlas.ipcc.ch/regional-information</vt:lpwstr>
      </vt:variant>
      <vt:variant>
        <vt:lpwstr/>
      </vt:variant>
      <vt:variant>
        <vt:i4>2424883</vt:i4>
      </vt:variant>
      <vt:variant>
        <vt:i4>0</vt:i4>
      </vt:variant>
      <vt:variant>
        <vt:i4>0</vt:i4>
      </vt:variant>
      <vt:variant>
        <vt:i4>5</vt:i4>
      </vt:variant>
      <vt:variant>
        <vt:lpwstr>https://interactive-atlas.ipcc.ch/regional-information</vt:lpwstr>
      </vt:variant>
      <vt:variant>
        <vt:lpwstr/>
      </vt:variant>
      <vt:variant>
        <vt:i4>3473474</vt:i4>
      </vt:variant>
      <vt:variant>
        <vt:i4>3</vt:i4>
      </vt:variant>
      <vt:variant>
        <vt:i4>0</vt:i4>
      </vt:variant>
      <vt:variant>
        <vt:i4>5</vt:i4>
      </vt:variant>
      <vt:variant>
        <vt:lpwstr>https://ec.europa.eu/finance/docs/law/231221-draft-commission-notice-eu-taxonomy-reporting-financials_en.pdf</vt:lpwstr>
      </vt:variant>
      <vt:variant>
        <vt:lpwstr/>
      </vt:variant>
      <vt:variant>
        <vt:i4>8126541</vt:i4>
      </vt:variant>
      <vt:variant>
        <vt:i4>0</vt:i4>
      </vt:variant>
      <vt:variant>
        <vt:i4>0</vt:i4>
      </vt:variant>
      <vt:variant>
        <vt:i4>5</vt:i4>
      </vt:variant>
      <vt:variant>
        <vt:lpwstr>https://eur-lex.europa.eu/legal-content/EN/TXT/PDF/?uri=OJ:L_202302486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2025-05-21T12:41:00Z</dcterms:created>
  <dcterms:modified xsi:type="dcterms:W3CDTF">2025-05-21T12:41:00Z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ies>
</file>