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69876" w14:textId="77777777" w:rsidR="00353239" w:rsidRDefault="00353239" w:rsidP="00353239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EN</w:t>
      </w:r>
    </w:p>
    <w:p w14:paraId="4173EF9D" w14:textId="77777777" w:rsidR="00353239" w:rsidRDefault="00353239" w:rsidP="00353239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 w:rsidRPr="00037E7B">
        <w:rPr>
          <w:rFonts w:ascii="Times New Roman" w:hAnsi="Times New Roman"/>
          <w:sz w:val="24"/>
        </w:rPr>
        <w:t>ANNEX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 w:rsidRPr="00037E7B">
        <w:rPr>
          <w:rFonts w:ascii="Times New Roman" w:hAnsi="Times New Roman"/>
          <w:sz w:val="24"/>
        </w:rPr>
        <w:t>‘ANNEX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  <w:lang w:eastAsia="de-DE"/>
        </w:rPr>
      </w:pPr>
      <w:r w:rsidRPr="00037E7B">
        <w:rPr>
          <w:rFonts w:ascii="Times New Roman" w:hAnsi="Times New Roman"/>
          <w:b/>
          <w:sz w:val="24"/>
          <w:lang w:eastAsia="de-DE"/>
        </w:rPr>
        <w:t>INSTRUCTIONS FOR REPORTING ON OWN FUNDS AND OWN FUNDS REQUIREMENTS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736637">
        <w:rPr>
          <w:rStyle w:val="InstructionsTabelleText"/>
          <w:rFonts w:ascii="Times New Roman" w:hAnsi="Times New Roman"/>
          <w:b/>
          <w:bCs/>
          <w:sz w:val="24"/>
          <w:u w:val="single"/>
        </w:rPr>
        <w:t>PART II: TEMPLATE RELATED INSTRUCTIONS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736637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736637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ins w:id="2" w:author="Author"/>
          <w:rFonts w:ascii="Times New Roman" w:hAnsi="Times New Roman"/>
          <w:bCs/>
          <w:sz w:val="24"/>
          <w:lang w:eastAsia="de-DE"/>
        </w:rPr>
      </w:pPr>
      <w:ins w:id="3" w:author="Author">
        <w:r w:rsidRPr="00130AF7">
          <w:rPr>
            <w:rFonts w:ascii="Times New Roman" w:hAnsi="Times New Roman"/>
            <w:bCs/>
            <w:sz w:val="24"/>
            <w:lang w:eastAsia="de-DE"/>
          </w:rPr>
          <w:t xml:space="preserve">10. </w:t>
        </w:r>
        <w:r w:rsidRPr="007E7BE1">
          <w:rPr>
            <w:rFonts w:ascii="Times New Roman" w:hAnsi="Times New Roman"/>
            <w:bCs/>
            <w:sz w:val="24"/>
            <w:u w:val="single"/>
            <w:lang w:eastAsia="de-DE"/>
          </w:rPr>
          <w:t>C 36.00 EXPOSURES TO CRYPTO ASSETS</w:t>
        </w:r>
      </w:ins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ins w:id="4" w:author="Author"/>
          <w:rFonts w:ascii="Times New Roman" w:hAnsi="Times New Roman" w:cs="Times New Roman"/>
          <w:sz w:val="24"/>
          <w:lang w:val="fr-LU"/>
        </w:rPr>
      </w:pPr>
      <w:ins w:id="5" w:author="Author">
        <w:r w:rsidRPr="00375B75">
          <w:rPr>
            <w:rFonts w:ascii="Times New Roman" w:hAnsi="Times New Roman" w:cs="Times New Roman"/>
            <w:sz w:val="24"/>
            <w:u w:val="none"/>
            <w:lang w:val="fr-LU"/>
          </w:rPr>
          <w:t xml:space="preserve">10.1 </w:t>
        </w:r>
        <w:r w:rsidRPr="00375B75">
          <w:rPr>
            <w:rFonts w:ascii="Times New Roman" w:hAnsi="Times New Roman" w:cs="Times New Roman"/>
            <w:sz w:val="24"/>
            <w:lang w:val="fr-LU"/>
          </w:rPr>
          <w:t>General remarks</w:t>
        </w:r>
      </w:ins>
    </w:p>
    <w:p w14:paraId="6942FA35" w14:textId="77777777" w:rsidR="005F103E" w:rsidRDefault="005F103E" w:rsidP="00CF4FBC">
      <w:pPr>
        <w:pStyle w:val="InstructionsText2"/>
        <w:rPr>
          <w:ins w:id="6" w:author="Author"/>
        </w:rPr>
      </w:pPr>
      <w:ins w:id="7" w:author="Author">
        <w:r w:rsidRPr="0051092B">
          <w:t>This template shall be used to provide information on the</w:t>
        </w:r>
        <w:r>
          <w:t xml:space="preserve"> exposures to crypto assets as required under Article 501d, paragraphs 2 and 3 of </w:t>
        </w:r>
        <w:r w:rsidRPr="0051092B">
          <w:t>Regulation (EU) No 575/2013</w:t>
        </w:r>
        <w:r>
          <w:t>.</w:t>
        </w:r>
      </w:ins>
    </w:p>
    <w:p w14:paraId="4985A436" w14:textId="77777777" w:rsidR="005F103E" w:rsidRDefault="005F103E" w:rsidP="005F103E">
      <w:pPr>
        <w:pStyle w:val="InstructionsText2"/>
        <w:rPr>
          <w:ins w:id="8" w:author="Author"/>
        </w:rPr>
      </w:pPr>
      <w:ins w:id="9" w:author="Author">
        <w:r w:rsidRPr="00E47CC4">
          <w:t>Exposures in crypto</w:t>
        </w:r>
        <w:r>
          <w:t xml:space="preserve"> </w:t>
        </w:r>
        <w:r w:rsidRPr="00E47CC4">
          <w:t>assets shall be reported only in this template</w:t>
        </w:r>
        <w:r>
          <w:t>.</w:t>
        </w:r>
      </w:ins>
    </w:p>
    <w:p w14:paraId="26F9871B" w14:textId="4F0F2DBD" w:rsidR="005F103E" w:rsidRPr="00375B75" w:rsidRDefault="005F103E" w:rsidP="00036C7E">
      <w:pPr>
        <w:pStyle w:val="InstructionsText2"/>
        <w:numPr>
          <w:ilvl w:val="0"/>
          <w:numId w:val="0"/>
        </w:numPr>
        <w:rPr>
          <w:ins w:id="10" w:author="Author"/>
          <w:lang w:val="fr-LU"/>
        </w:rPr>
      </w:pPr>
      <w:ins w:id="11" w:author="Author">
        <w:r>
          <w:rPr>
            <w:lang w:val="fr-LU"/>
          </w:rPr>
          <w:t>10.</w:t>
        </w:r>
        <w:r w:rsidR="00036C7E">
          <w:rPr>
            <w:lang w:val="fr-LU"/>
          </w:rPr>
          <w:t>2</w:t>
        </w:r>
        <w:r>
          <w:rPr>
            <w:lang w:val="fr-LU"/>
          </w:rPr>
          <w:t xml:space="preserve"> </w:t>
        </w:r>
      </w:ins>
      <w:r w:rsidR="007C5166">
        <w:rPr>
          <w:lang w:val="fr-LU"/>
        </w:rPr>
        <w:t>I</w:t>
      </w:r>
      <w:ins w:id="12" w:author="Author">
        <w:r w:rsidRPr="00375B75">
          <w:rPr>
            <w:lang w:val="fr-LU"/>
          </w:rPr>
          <w:t>nstructions concerning specific positions</w:t>
        </w:r>
      </w:ins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rPr>
          <w:ins w:id="13" w:author="Author"/>
        </w:trPr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  <w:rPr>
                <w:ins w:id="14" w:author="Author"/>
              </w:rPr>
            </w:pPr>
            <w:ins w:id="15" w:author="Author">
              <w:r w:rsidRPr="00130AF7">
                <w:t>Column</w:t>
              </w:r>
            </w:ins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  <w:rPr>
                <w:ins w:id="16" w:author="Author"/>
              </w:rPr>
            </w:pPr>
            <w:ins w:id="17" w:author="Author">
              <w:r w:rsidRPr="00130AF7">
                <w:t>Legal references and instructions</w:t>
              </w:r>
            </w:ins>
          </w:p>
        </w:tc>
      </w:tr>
      <w:tr w:rsidR="005F103E" w:rsidRPr="0076606B" w14:paraId="7E08B7B7" w14:textId="77777777" w:rsidTr="00A258A5">
        <w:trPr>
          <w:ins w:id="18" w:author="Author"/>
        </w:trPr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  <w:rPr>
                <w:ins w:id="19" w:author="Author"/>
              </w:rPr>
            </w:pPr>
            <w:ins w:id="20" w:author="Author">
              <w:r>
                <w:t>0010</w:t>
              </w:r>
            </w:ins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ins w:id="21" w:author="Author"/>
                <w:rStyle w:val="InstructionsTabelleberschrift"/>
                <w:rFonts w:ascii="Times New Roman" w:hAnsi="Times New Roman"/>
                <w:sz w:val="24"/>
              </w:rPr>
            </w:pPr>
            <w:ins w:id="22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>Exposure value</w:t>
              </w:r>
            </w:ins>
          </w:p>
          <w:p w14:paraId="38BE77DA" w14:textId="77777777" w:rsidR="005F103E" w:rsidRPr="00111160" w:rsidRDefault="005F103E" w:rsidP="005F103E">
            <w:pPr>
              <w:pStyle w:val="InstructionsText"/>
              <w:rPr>
                <w:ins w:id="23" w:author="Author"/>
              </w:rPr>
            </w:pPr>
            <w:ins w:id="24" w:author="Author">
              <w:r>
                <w:t xml:space="preserve">Value of the exposures to crypto-assets for the different types of crypto-assets referred to in </w:t>
              </w:r>
              <w:r w:rsidRPr="00111160">
                <w:rPr>
                  <w:rStyle w:val="InstructionsTabelleberschrift"/>
                  <w:b w:val="0"/>
                  <w:bCs/>
                </w:rPr>
                <w:t xml:space="preserve">Article 501d (2) of </w:t>
              </w:r>
              <w:r w:rsidRPr="00111160">
                <w:t>Regulation (EU) No 575/2013</w:t>
              </w:r>
              <w:r>
                <w:t>.</w:t>
              </w:r>
            </w:ins>
          </w:p>
        </w:tc>
      </w:tr>
      <w:tr w:rsidR="005F103E" w:rsidRPr="0076606B" w14:paraId="668FA6EC" w14:textId="77777777" w:rsidTr="00A258A5">
        <w:trPr>
          <w:ins w:id="25" w:author="Author"/>
        </w:trPr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  <w:rPr>
                <w:ins w:id="26" w:author="Author"/>
              </w:rPr>
            </w:pPr>
            <w:ins w:id="27" w:author="Author">
              <w:r>
                <w:t>0020</w:t>
              </w:r>
            </w:ins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ins w:id="28" w:author="Author"/>
                <w:rStyle w:val="InstructionsTabelleberschrift"/>
                <w:sz w:val="24"/>
              </w:rPr>
            </w:pPr>
            <w:ins w:id="29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>Risk weighted exposure amounts (RWEA)</w:t>
              </w:r>
            </w:ins>
          </w:p>
          <w:p w14:paraId="67B71D23" w14:textId="77777777" w:rsidR="005F103E" w:rsidRPr="00111160" w:rsidRDefault="005F103E" w:rsidP="005F103E">
            <w:pPr>
              <w:pStyle w:val="InstructionsText"/>
              <w:rPr>
                <w:ins w:id="30" w:author="Author"/>
                <w:b/>
              </w:rPr>
            </w:pPr>
            <w:ins w:id="31" w:author="Author">
              <w:r w:rsidRPr="00111160">
                <w:t>Article 501d (2) of</w:t>
              </w:r>
              <w:r w:rsidRPr="00111160">
                <w:rPr>
                  <w:b/>
                </w:rPr>
                <w:t xml:space="preserve"> </w:t>
              </w:r>
              <w:r w:rsidRPr="00111160">
                <w:t>Regulation (EU) No 575/2013.</w:t>
              </w:r>
              <w:r w:rsidRPr="00111160">
                <w:rPr>
                  <w:b/>
                </w:rPr>
                <w:t xml:space="preserve"> </w:t>
              </w:r>
            </w:ins>
          </w:p>
          <w:p w14:paraId="76E5BCF9" w14:textId="77777777" w:rsidR="005F103E" w:rsidRPr="0076606B" w:rsidRDefault="005F103E" w:rsidP="005F103E">
            <w:pPr>
              <w:pStyle w:val="InstructionsText"/>
              <w:rPr>
                <w:ins w:id="32" w:author="Author"/>
              </w:rPr>
            </w:pPr>
            <w:ins w:id="33" w:author="Author">
              <w:r w:rsidRPr="00111160">
                <w:t>Risk weighted exposure amounts for the different types of exposures to crypto assets calculated in accordance with Article 501d (2) of Regulation (EU) No 575/2013.</w:t>
              </w:r>
            </w:ins>
          </w:p>
        </w:tc>
      </w:tr>
    </w:tbl>
    <w:p w14:paraId="30039F5A" w14:textId="77777777" w:rsidR="005F103E" w:rsidRPr="0076606B" w:rsidRDefault="005F103E" w:rsidP="005F103E">
      <w:pPr>
        <w:pStyle w:val="InstructionsText"/>
        <w:rPr>
          <w:ins w:id="34" w:author="Author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rPr>
          <w:ins w:id="35" w:author="Author"/>
        </w:trPr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  <w:rPr>
                <w:ins w:id="36" w:author="Author"/>
              </w:rPr>
            </w:pPr>
            <w:ins w:id="37" w:author="Author">
              <w:r w:rsidRPr="00130AF7">
                <w:t>Row</w:t>
              </w:r>
            </w:ins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  <w:rPr>
                <w:ins w:id="38" w:author="Author"/>
              </w:rPr>
            </w:pPr>
            <w:ins w:id="39" w:author="Author">
              <w:r w:rsidRPr="00130AF7">
                <w:t>Legal references and instructions</w:t>
              </w:r>
            </w:ins>
          </w:p>
        </w:tc>
      </w:tr>
      <w:tr w:rsidR="005F103E" w:rsidRPr="0076606B" w14:paraId="004946E8" w14:textId="77777777" w:rsidTr="00A258A5">
        <w:trPr>
          <w:ins w:id="40" w:author="Author"/>
        </w:trPr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  <w:rPr>
                <w:ins w:id="41" w:author="Author"/>
              </w:rPr>
            </w:pPr>
            <w:ins w:id="42" w:author="Author">
              <w:r>
                <w:t>0010</w:t>
              </w:r>
            </w:ins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  <w:rPr>
                <w:ins w:id="43" w:author="Author"/>
              </w:rPr>
            </w:pPr>
            <w:ins w:id="44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>Total exposures</w:t>
              </w:r>
            </w:ins>
          </w:p>
          <w:p w14:paraId="25F6989B" w14:textId="77777777" w:rsidR="005F103E" w:rsidRPr="005F103E" w:rsidRDefault="005F103E" w:rsidP="005F103E">
            <w:pPr>
              <w:pStyle w:val="InstructionsText"/>
              <w:rPr>
                <w:ins w:id="45" w:author="Author"/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ins w:id="46" w:author="Author">
              <w:r w:rsidRPr="005F103E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  <w:u w:val="none"/>
                </w:rPr>
                <w:t>Total values calculated as a sum of rows 0020, 0030 and 0040. The value in column 0020 shall equal the total risk exposure amounts reported in row 0780 of template C 02.00 (Own funds requirements</w:t>
              </w:r>
              <w:r w:rsidRPr="005F103E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</w:rPr>
                <w:t>).</w:t>
              </w:r>
            </w:ins>
          </w:p>
        </w:tc>
      </w:tr>
      <w:tr w:rsidR="005F103E" w:rsidRPr="0076606B" w14:paraId="33BB0F18" w14:textId="77777777" w:rsidTr="00A258A5">
        <w:trPr>
          <w:ins w:id="47" w:author="Author"/>
        </w:trPr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  <w:rPr>
                <w:ins w:id="48" w:author="Author"/>
              </w:rPr>
            </w:pPr>
            <w:ins w:id="49" w:author="Author">
              <w:r>
                <w:t>0020</w:t>
              </w:r>
            </w:ins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ins w:id="50" w:author="Author"/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ins w:id="51" w:author="Author">
              <w:r w:rsidRPr="005F103E">
                <w:rPr>
                  <w:rStyle w:val="cf01"/>
                  <w:rFonts w:ascii="Times New Roman" w:hAnsi="Times New Roman" w:cs="Times New Roman"/>
                  <w:b/>
                  <w:bCs w:val="0"/>
                  <w:sz w:val="24"/>
                  <w:szCs w:val="24"/>
                  <w:u w:val="single"/>
                </w:rPr>
                <w:t xml:space="preserve">Crypto-asset exposures to tokenised traditional assets </w:t>
              </w:r>
            </w:ins>
          </w:p>
          <w:p w14:paraId="3F8D8884" w14:textId="77777777" w:rsidR="005F103E" w:rsidRPr="005F103E" w:rsidRDefault="005F103E" w:rsidP="005F103E">
            <w:pPr>
              <w:pStyle w:val="InstructionsText"/>
              <w:rPr>
                <w:ins w:id="52" w:author="Author"/>
              </w:rPr>
            </w:pPr>
            <w:ins w:id="53" w:author="Author">
              <w:r w:rsidRPr="005F103E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</w:rPr>
                <w:t>Article 501d (2), point (a) of</w:t>
              </w:r>
              <w:r w:rsidRPr="005F103E">
                <w:rPr>
                  <w:rStyle w:val="InstructionsTabelleberschrift"/>
                  <w:rFonts w:ascii="Times New Roman" w:hAnsi="Times New Roman"/>
                  <w:b w:val="0"/>
                  <w:sz w:val="24"/>
                </w:rPr>
                <w:t xml:space="preserve"> </w:t>
              </w:r>
              <w:r w:rsidRPr="005F103E">
                <w:t>Regulation (EU) No 575/2013.</w:t>
              </w:r>
            </w:ins>
          </w:p>
        </w:tc>
      </w:tr>
      <w:tr w:rsidR="005F103E" w:rsidRPr="0076606B" w14:paraId="799E93D5" w14:textId="77777777" w:rsidTr="00A258A5">
        <w:trPr>
          <w:ins w:id="54" w:author="Author"/>
        </w:trPr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  <w:rPr>
                <w:ins w:id="55" w:author="Author"/>
              </w:rPr>
            </w:pPr>
            <w:ins w:id="56" w:author="Author">
              <w:r>
                <w:t>0030</w:t>
              </w:r>
            </w:ins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ins w:id="57" w:author="Author"/>
                <w:rStyle w:val="InstructionsTabelleberschrift"/>
                <w:rFonts w:ascii="Times New Roman" w:hAnsi="Times New Roman"/>
                <w:sz w:val="24"/>
              </w:rPr>
            </w:pPr>
            <w:ins w:id="58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 xml:space="preserve"> Exposures to asset referenced tokens</w:t>
              </w:r>
            </w:ins>
          </w:p>
          <w:p w14:paraId="73B4C961" w14:textId="77777777" w:rsidR="005F103E" w:rsidRPr="0076606B" w:rsidRDefault="005F103E" w:rsidP="005F103E">
            <w:pPr>
              <w:pStyle w:val="InstructionsText"/>
              <w:rPr>
                <w:ins w:id="59" w:author="Author"/>
                <w:rStyle w:val="InstructionsTabelleberschrift"/>
              </w:rPr>
            </w:pPr>
            <w:ins w:id="60" w:author="Author">
              <w:r w:rsidRPr="0076606B">
                <w:lastRenderedPageBreak/>
                <w:t>Article 50</w:t>
              </w:r>
              <w:r>
                <w:t>1</w:t>
              </w:r>
              <w:r w:rsidRPr="0076606B">
                <w:t>d</w:t>
              </w:r>
              <w:r>
                <w:t xml:space="preserve"> </w:t>
              </w:r>
              <w:r w:rsidRPr="0076606B">
                <w:t>(2), point (b) of Regulation (EU) No 575/2013</w:t>
              </w:r>
              <w:r>
                <w:t>.</w:t>
              </w:r>
            </w:ins>
          </w:p>
        </w:tc>
      </w:tr>
      <w:tr w:rsidR="005F103E" w:rsidRPr="0076606B" w14:paraId="4E3EC874" w14:textId="77777777" w:rsidTr="00A258A5">
        <w:trPr>
          <w:ins w:id="61" w:author="Author"/>
        </w:trPr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  <w:rPr>
                <w:ins w:id="62" w:author="Author"/>
              </w:rPr>
            </w:pPr>
            <w:ins w:id="63" w:author="Author">
              <w:r>
                <w:lastRenderedPageBreak/>
                <w:t>0040</w:t>
              </w:r>
            </w:ins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  <w:rPr>
                <w:ins w:id="64" w:author="Author"/>
              </w:rPr>
            </w:pPr>
            <w:ins w:id="65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>Exposures to other crypto assets</w:t>
              </w:r>
            </w:ins>
          </w:p>
          <w:p w14:paraId="2471242B" w14:textId="77777777" w:rsidR="005F103E" w:rsidRPr="00111160" w:rsidRDefault="005F103E" w:rsidP="005F103E">
            <w:pPr>
              <w:pStyle w:val="InstructionsText"/>
              <w:rPr>
                <w:ins w:id="66" w:author="Author"/>
                <w:rStyle w:val="InstructionsTabelleberschrift"/>
                <w:rFonts w:ascii="Times New Roman" w:hAnsi="Times New Roman"/>
                <w:b w:val="0"/>
                <w:sz w:val="24"/>
              </w:rPr>
            </w:pPr>
            <w:ins w:id="67" w:author="Author">
              <w:r w:rsidRPr="00111160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</w:rPr>
                <w:t>Article 501d (2), point (c) of</w:t>
              </w:r>
              <w:r w:rsidRPr="00111160">
                <w:rPr>
                  <w:rStyle w:val="InstructionsTabelleberschrift"/>
                  <w:rFonts w:ascii="Times New Roman" w:hAnsi="Times New Roman"/>
                  <w:b w:val="0"/>
                  <w:sz w:val="24"/>
                </w:rPr>
                <w:t xml:space="preserve"> </w:t>
              </w:r>
              <w:r w:rsidRPr="00111160">
                <w:t>Regulation (EU) No 575/2013.</w:t>
              </w:r>
            </w:ins>
          </w:p>
          <w:p w14:paraId="23855C9D" w14:textId="77777777" w:rsidR="005F103E" w:rsidRPr="00111160" w:rsidRDefault="005F103E" w:rsidP="005F103E">
            <w:pPr>
              <w:pStyle w:val="InstructionsText"/>
              <w:rPr>
                <w:ins w:id="68" w:author="Author"/>
              </w:rPr>
            </w:pPr>
            <w:ins w:id="69" w:author="Author">
              <w:r w:rsidRPr="00111160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  <w:u w:val="none"/>
                </w:rPr>
                <w:t>Other exposures to crypto assets that are different from points (a) and (b) of</w:t>
              </w:r>
              <w:r w:rsidRPr="00111160">
                <w:rPr>
                  <w:rStyle w:val="InstructionsTabelleberschrift"/>
                  <w:rFonts w:ascii="Times New Roman" w:hAnsi="Times New Roman"/>
                  <w:b w:val="0"/>
                  <w:sz w:val="24"/>
                </w:rPr>
                <w:t xml:space="preserve"> </w:t>
              </w:r>
              <w:r w:rsidRPr="00111160">
                <w:t>Article 501d (2) of Regulation (EU) No 575/2013</w:t>
              </w:r>
              <w:r>
                <w:rPr>
                  <w:rStyle w:val="InstructionsTabelleberschrift"/>
                </w:rPr>
                <w:t>.</w:t>
              </w:r>
            </w:ins>
          </w:p>
        </w:tc>
      </w:tr>
      <w:tr w:rsidR="005F103E" w:rsidRPr="00130AF7" w14:paraId="077FC004" w14:textId="77777777" w:rsidTr="00A258A5">
        <w:trPr>
          <w:ins w:id="70" w:author="Author"/>
        </w:trPr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  <w:rPr>
                <w:ins w:id="71" w:author="Author"/>
              </w:rPr>
            </w:pPr>
            <w:ins w:id="72" w:author="Author">
              <w:r w:rsidRPr="00130AF7">
                <w:t>Row</w:t>
              </w:r>
            </w:ins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ins w:id="73" w:author="Author"/>
                <w:rStyle w:val="InstructionsTabelleberschrift"/>
                <w:rFonts w:ascii="Times New Roman" w:hAnsi="Times New Roman"/>
                <w:sz w:val="24"/>
              </w:rPr>
            </w:pPr>
            <w:ins w:id="74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 xml:space="preserve">Memorandum item </w:t>
              </w:r>
            </w:ins>
          </w:p>
        </w:tc>
      </w:tr>
      <w:tr w:rsidR="005F103E" w:rsidRPr="0076606B" w14:paraId="2CFF9186" w14:textId="77777777" w:rsidTr="00A258A5">
        <w:trPr>
          <w:ins w:id="75" w:author="Author"/>
        </w:trPr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  <w:rPr>
                <w:ins w:id="76" w:author="Author"/>
              </w:rPr>
            </w:pPr>
            <w:ins w:id="77" w:author="Author">
              <w:r>
                <w:t>0050</w:t>
              </w:r>
            </w:ins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ins w:id="78" w:author="Author"/>
                <w:rStyle w:val="InstructionsTabelleberschrift"/>
                <w:rFonts w:ascii="Times New Roman" w:hAnsi="Times New Roman"/>
                <w:sz w:val="24"/>
                <w:u w:val="none"/>
              </w:rPr>
            </w:pPr>
            <w:ins w:id="79" w:author="Author">
              <w:r w:rsidRPr="005F103E">
                <w:rPr>
                  <w:rStyle w:val="InstructionsTabelleberschrift"/>
                  <w:rFonts w:ascii="Times New Roman" w:hAnsi="Times New Roman"/>
                  <w:sz w:val="24"/>
                  <w:u w:val="none"/>
                </w:rPr>
                <w:t>Exposures to other crypto assets expressed as a percentage of the institutions' T1 capital</w:t>
              </w:r>
              <w:r w:rsidRPr="005F103E">
                <w:rPr>
                  <w:rStyle w:val="InstructionsTabelleberschrift"/>
                  <w:rFonts w:ascii="Times New Roman" w:hAnsi="Times New Roman"/>
                  <w:sz w:val="24"/>
                </w:rPr>
                <w:t>.</w:t>
              </w:r>
              <w:r w:rsidRPr="005F103E">
                <w:rPr>
                  <w:rStyle w:val="InstructionsTabelleberschrift"/>
                  <w:rFonts w:ascii="Times New Roman" w:hAnsi="Times New Roman"/>
                  <w:sz w:val="24"/>
                  <w:u w:val="none"/>
                </w:rPr>
                <w:t xml:space="preserve"> </w:t>
              </w:r>
            </w:ins>
          </w:p>
          <w:p w14:paraId="57492AE6" w14:textId="77777777" w:rsidR="005F103E" w:rsidRPr="00111160" w:rsidRDefault="005F103E" w:rsidP="005F103E">
            <w:pPr>
              <w:pStyle w:val="InstructionsText"/>
              <w:rPr>
                <w:ins w:id="80" w:author="Author"/>
                <w:rStyle w:val="InstructionsTabelleberschrift"/>
                <w:b w:val="0"/>
              </w:rPr>
            </w:pPr>
            <w:ins w:id="81" w:author="Author">
              <w:r w:rsidRPr="005F103E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  <w:u w:val="none"/>
                </w:rPr>
                <w:t>Article 501d (3) of</w:t>
              </w:r>
              <w:r w:rsidRPr="005F103E">
                <w:rPr>
                  <w:rStyle w:val="InstructionsTabelleberschrift"/>
                  <w:rFonts w:ascii="Times New Roman" w:hAnsi="Times New Roman"/>
                  <w:b w:val="0"/>
                  <w:bCs/>
                  <w:sz w:val="24"/>
                </w:rPr>
                <w:t xml:space="preserve"> </w:t>
              </w:r>
              <w:r w:rsidRPr="005F103E">
                <w:t>Regulation (EU) No 575/2013.</w:t>
              </w:r>
            </w:ins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ins w:id="82" w:author="Author"/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183</w:t>
    </w:r>
    <w:r>
      <w:rPr>
        <w:rStyle w:val="PageNumber"/>
        <w:szCs w:val="22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  <w:szCs w:val="20"/>
      </w:rPr>
      <w:fldChar w:fldCharType="begin"/>
    </w:r>
    <w:r w:rsidRPr="00ED1956">
      <w:rPr>
        <w:rFonts w:ascii="Times New Roman" w:hAnsi="Times New Roman"/>
        <w:sz w:val="20"/>
        <w:szCs w:val="20"/>
      </w:rPr>
      <w:instrText xml:space="preserve"> PAGE   \* MERGEFORMAT </w:instrText>
    </w:r>
    <w:r w:rsidRPr="00ED1956">
      <w:rPr>
        <w:rFonts w:ascii="Times New Roman" w:hAnsi="Times New Roman"/>
        <w:sz w:val="20"/>
        <w:szCs w:val="20"/>
      </w:rPr>
      <w:fldChar w:fldCharType="separate"/>
    </w:r>
    <w:r w:rsidR="008F3052">
      <w:rPr>
        <w:rFonts w:ascii="Times New Roman" w:hAnsi="Times New Roman"/>
        <w:noProof/>
        <w:sz w:val="20"/>
        <w:szCs w:val="20"/>
      </w:rPr>
      <w:t>42</w:t>
    </w:r>
    <w:r w:rsidRPr="00ED1956">
      <w:rPr>
        <w:rFonts w:ascii="Times New Roman" w:hAnsi="Times New Roman"/>
        <w:sz w:val="20"/>
        <w:szCs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 w:cs="Arial"/>
        <w:noProof/>
        <w:lang w:eastAsia="en-GB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3B6094"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3B6094"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0D8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239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166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1A35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7F6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5AF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GB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x-none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en-US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en-US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en-US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en-US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en-US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en-US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en-US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en-US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en-GB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e-D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de-DE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92A754480E944A1CB10007F634BC1" ma:contentTypeVersion="15" ma:contentTypeDescription="Create a new document." ma:contentTypeScope="" ma:versionID="04fd2bbf83f61cbb7f77305d7d33018e">
  <xsd:schema xmlns:xsd="http://www.w3.org/2001/XMLSchema" xmlns:xs="http://www.w3.org/2001/XMLSchema" xmlns:p="http://schemas.microsoft.com/office/2006/metadata/properties" xmlns:ns2="82dbab2e-3b56-44de-becc-0ec356b33dff" xmlns:ns3="da0bec91-bd15-486a-844a-39cd7890c3eb" targetNamespace="http://schemas.microsoft.com/office/2006/metadata/properties" ma:root="true" ma:fieldsID="9d3dd55a588f94d6839c48f92d239bc8" ns2:_="" ns3:_="">
    <xsd:import namespace="82dbab2e-3b56-44de-becc-0ec356b33dff"/>
    <xsd:import namespace="da0bec91-bd15-486a-844a-39cd7890c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bab2e-3b56-44de-becc-0ec356b33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39ef8c6-609c-46fa-9e5c-e4dc5d0a7c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bec91-bd15-486a-844a-39cd7890c3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d846e-bdaa-4578-b787-1940367c6c23}" ma:internalName="TaxCatchAll" ma:showField="CatchAllData" ma:web="da0bec91-bd15-486a-844a-39cd7890c3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dbab2e-3b56-44de-becc-0ec356b33dff">
      <Terms xmlns="http://schemas.microsoft.com/office/infopath/2007/PartnerControls"/>
    </lcf76f155ced4ddcb4097134ff3c332f>
    <TaxCatchAll xmlns="da0bec91-bd15-486a-844a-39cd7890c3e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BA7A28-E3AB-4DEE-BEF1-D25141058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dbab2e-3b56-44de-becc-0ec356b33dff"/>
    <ds:schemaRef ds:uri="da0bec91-bd15-486a-844a-39cd7890c3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2023-12-07T16:44:00Z</dcterms:created>
  <dcterms:modified xsi:type="dcterms:W3CDTF">2024-06-21T12:28:00Z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0x010100AA092A754480E944A1CB10007F634BC1</vt:lpwstr>
  </property>
</Properties>
</file>