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2312DE" w:rsidRDefault="00646595" w:rsidP="00646595">
      <w:pPr>
        <w:pStyle w:val="Annexetitre"/>
        <w:spacing w:before="0"/>
        <w:ind w:firstLine="708"/>
        <w:rPr>
          <w:b w:val="0"/>
        </w:rPr>
      </w:pPr>
      <w:r w:rsidRPr="002312DE">
        <w:t xml:space="preserve">ANNEX XII- Instructions for leverage ratio </w:t>
      </w:r>
      <w:proofErr w:type="gramStart"/>
      <w:r w:rsidRPr="002312DE">
        <w:t>disclosures</w:t>
      </w:r>
      <w:proofErr w:type="gramEnd"/>
      <w:r w:rsidRPr="002312DE">
        <w:t xml:space="preserve"> </w:t>
      </w:r>
    </w:p>
    <w:p w14:paraId="69E09F44" w14:textId="77777777" w:rsidR="00646595" w:rsidRPr="002312DE"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2312DE"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2312DE">
        <w:rPr>
          <w:rFonts w:ascii="Times New Roman" w:hAnsi="Times New Roman" w:cs="Times New Roman"/>
          <w:sz w:val="24"/>
          <w:szCs w:val="24"/>
        </w:rPr>
        <w:t xml:space="preserve">Template EU LR1 - </w:t>
      </w:r>
      <w:proofErr w:type="spellStart"/>
      <w:r w:rsidRPr="002312DE">
        <w:rPr>
          <w:rFonts w:ascii="Times New Roman" w:hAnsi="Times New Roman" w:cs="Times New Roman"/>
          <w:sz w:val="24"/>
          <w:szCs w:val="24"/>
        </w:rPr>
        <w:t>LRSum</w:t>
      </w:r>
      <w:proofErr w:type="spellEnd"/>
      <w:r w:rsidRPr="002312DE">
        <w:rPr>
          <w:rFonts w:ascii="Times New Roman" w:hAnsi="Times New Roman" w:cs="Times New Roman"/>
          <w:sz w:val="24"/>
          <w:szCs w:val="24"/>
        </w:rPr>
        <w:t xml:space="preserve">: Summary reconciliation of accounting assets and leverage ratio exposures. </w:t>
      </w:r>
      <w:r w:rsidRPr="002312DE">
        <w:rPr>
          <w:rFonts w:ascii="Times New Roman" w:hAnsi="Times New Roman" w:cs="Times New Roman"/>
          <w:b w:val="0"/>
          <w:sz w:val="24"/>
          <w:szCs w:val="24"/>
        </w:rPr>
        <w:t>Fixed format template.</w:t>
      </w:r>
    </w:p>
    <w:p w14:paraId="69E09F46" w14:textId="77777777" w:rsidR="00646595" w:rsidRPr="002312DE" w:rsidRDefault="00646595" w:rsidP="00646595">
      <w:pPr>
        <w:pStyle w:val="ListParagraph"/>
        <w:numPr>
          <w:ilvl w:val="0"/>
          <w:numId w:val="6"/>
        </w:numPr>
        <w:spacing w:after="120"/>
        <w:ind w:left="426"/>
        <w:rPr>
          <w:rFonts w:ascii="Times New Roman" w:hAnsi="Times New Roman"/>
          <w:sz w:val="24"/>
          <w:szCs w:val="24"/>
        </w:rPr>
      </w:pPr>
      <w:r w:rsidRPr="002312DE">
        <w:rPr>
          <w:rFonts w:ascii="Times New Roman" w:hAnsi="Times New Roman"/>
          <w:sz w:val="24"/>
          <w:szCs w:val="24"/>
        </w:rPr>
        <w:t xml:space="preserve">Institutions shall apply the instructions provided in this section to complete template EU LR1 - </w:t>
      </w:r>
      <w:proofErr w:type="spellStart"/>
      <w:r w:rsidRPr="002312DE">
        <w:rPr>
          <w:rFonts w:ascii="Times New Roman" w:hAnsi="Times New Roman"/>
          <w:sz w:val="24"/>
          <w:szCs w:val="24"/>
        </w:rPr>
        <w:t>LRSum</w:t>
      </w:r>
      <w:proofErr w:type="spellEnd"/>
      <w:r w:rsidRPr="002312DE">
        <w:rPr>
          <w:rFonts w:ascii="Times New Roman" w:hAnsi="Times New Roman"/>
          <w:sz w:val="24"/>
          <w:szCs w:val="24"/>
        </w:rPr>
        <w:t xml:space="preserve"> in application of point (b) of Article 451(1) of Regulation (EU) No 575/2013</w:t>
      </w:r>
      <w:r w:rsidRPr="002312DE">
        <w:rPr>
          <w:rStyle w:val="FootnoteReference"/>
          <w:rFonts w:ascii="Times New Roman" w:hAnsi="Times New Roman"/>
        </w:rPr>
        <w:footnoteReference w:id="2"/>
      </w:r>
      <w:r w:rsidRPr="002312DE">
        <w:rPr>
          <w:rFonts w:ascii="Times New Roman" w:hAnsi="Times New Roman"/>
          <w:sz w:val="24"/>
          <w:szCs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2312DE"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2312DE" w:rsidRDefault="00646595" w:rsidP="00E9371F">
            <w:pPr>
              <w:spacing w:after="120"/>
              <w:rPr>
                <w:rFonts w:ascii="Times New Roman" w:hAnsi="Times New Roman" w:cs="Times New Roman"/>
                <w:b/>
                <w:sz w:val="24"/>
              </w:rPr>
            </w:pPr>
            <w:r w:rsidRPr="002312DE">
              <w:rPr>
                <w:rFonts w:ascii="Times New Roman" w:hAnsi="Times New Roman" w:cs="Times New Roman"/>
                <w:b/>
                <w:sz w:val="24"/>
              </w:rPr>
              <w:t>Legal references and instructions</w:t>
            </w:r>
          </w:p>
        </w:tc>
      </w:tr>
      <w:tr w:rsidR="002312DE" w:rsidRPr="002312DE" w14:paraId="69E09F4B" w14:textId="77777777" w:rsidTr="5E9D3914">
        <w:trPr>
          <w:trHeight w:val="238"/>
        </w:trPr>
        <w:tc>
          <w:tcPr>
            <w:tcW w:w="1384" w:type="dxa"/>
            <w:shd w:val="clear" w:color="auto" w:fill="D9D9D9" w:themeFill="background1" w:themeFillShade="D9"/>
          </w:tcPr>
          <w:p w14:paraId="69E09F49" w14:textId="77777777" w:rsidR="00646595" w:rsidRPr="002312DE" w:rsidRDefault="00646595" w:rsidP="00E9371F">
            <w:pPr>
              <w:autoSpaceDE w:val="0"/>
              <w:autoSpaceDN w:val="0"/>
              <w:adjustRightInd w:val="0"/>
              <w:spacing w:after="120"/>
              <w:rPr>
                <w:rFonts w:ascii="Times New Roman" w:hAnsi="Times New Roman" w:cs="Times New Roman"/>
                <w:b/>
                <w:sz w:val="24"/>
              </w:rPr>
            </w:pPr>
            <w:r w:rsidRPr="002312DE">
              <w:rPr>
                <w:rFonts w:ascii="Times New Roman" w:hAnsi="Times New Roman" w:cs="Times New Roman"/>
                <w:b/>
                <w:sz w:val="24"/>
              </w:rPr>
              <w:t>Row number</w:t>
            </w:r>
          </w:p>
        </w:tc>
        <w:tc>
          <w:tcPr>
            <w:tcW w:w="7655" w:type="dxa"/>
            <w:shd w:val="clear" w:color="auto" w:fill="D9D9D9" w:themeFill="background1" w:themeFillShade="D9"/>
          </w:tcPr>
          <w:p w14:paraId="69E09F4A" w14:textId="77777777" w:rsidR="00646595" w:rsidRPr="002312DE" w:rsidRDefault="00646595" w:rsidP="00E9371F">
            <w:pPr>
              <w:autoSpaceDE w:val="0"/>
              <w:autoSpaceDN w:val="0"/>
              <w:adjustRightInd w:val="0"/>
              <w:spacing w:after="120"/>
              <w:rPr>
                <w:rFonts w:ascii="Times New Roman" w:hAnsi="Times New Roman" w:cs="Times New Roman"/>
                <w:sz w:val="24"/>
              </w:rPr>
            </w:pPr>
            <w:r w:rsidRPr="002312DE">
              <w:rPr>
                <w:rFonts w:ascii="Times New Roman" w:hAnsi="Times New Roman" w:cs="Times New Roman"/>
                <w:b/>
                <w:sz w:val="24"/>
              </w:rPr>
              <w:t>Explanation</w:t>
            </w:r>
          </w:p>
        </w:tc>
      </w:tr>
      <w:tr w:rsidR="002312DE" w:rsidRPr="002312DE" w14:paraId="69E09F4F" w14:textId="77777777" w:rsidTr="5E9D3914">
        <w:trPr>
          <w:trHeight w:val="1419"/>
        </w:trPr>
        <w:tc>
          <w:tcPr>
            <w:tcW w:w="1384" w:type="dxa"/>
            <w:vAlign w:val="center"/>
          </w:tcPr>
          <w:p w14:paraId="69E09F4C"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w:t>
            </w:r>
          </w:p>
        </w:tc>
        <w:tc>
          <w:tcPr>
            <w:tcW w:w="7655" w:type="dxa"/>
          </w:tcPr>
          <w:p w14:paraId="69E09F4D"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Total assets as per published financial statements</w:t>
            </w:r>
          </w:p>
          <w:p w14:paraId="69E09F4E" w14:textId="6BFCA41F"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total assets as published in their financial statements under the applicable accounting framework as defined </w:t>
            </w:r>
            <w:proofErr w:type="spellStart"/>
            <w:r w:rsidRPr="002312DE">
              <w:rPr>
                <w:rFonts w:ascii="Times New Roman" w:hAnsi="Times New Roman" w:cs="Times New Roman"/>
                <w:sz w:val="24"/>
                <w:szCs w:val="24"/>
              </w:rPr>
              <w:t>in</w:t>
            </w:r>
            <w:del w:id="2" w:author="Author">
              <w:r w:rsidRPr="002312DE" w:rsidDel="00646595">
                <w:rPr>
                  <w:rFonts w:ascii="Times New Roman" w:hAnsi="Times New Roman" w:cs="Times New Roman"/>
                  <w:sz w:val="24"/>
                  <w:szCs w:val="24"/>
                </w:rPr>
                <w:delText xml:space="preserve"> point (77) of </w:delText>
              </w:r>
            </w:del>
            <w:r w:rsidRPr="002312DE">
              <w:rPr>
                <w:rFonts w:ascii="Times New Roman" w:hAnsi="Times New Roman" w:cs="Times New Roman"/>
                <w:sz w:val="24"/>
                <w:szCs w:val="24"/>
              </w:rPr>
              <w:t>Article</w:t>
            </w:r>
            <w:proofErr w:type="spellEnd"/>
            <w:r w:rsidRPr="002312DE">
              <w:rPr>
                <w:rFonts w:ascii="Times New Roman" w:hAnsi="Times New Roman" w:cs="Times New Roman"/>
                <w:sz w:val="24"/>
                <w:szCs w:val="24"/>
              </w:rPr>
              <w:t xml:space="preserve"> 4(1)</w:t>
            </w:r>
            <w:ins w:id="3" w:author="Author">
              <w:r w:rsidR="7CC962FF"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4" w:author="Author">
              <w:r w:rsidR="02E525D7" w:rsidRPr="002312DE">
                <w:rPr>
                  <w:rFonts w:ascii="Times New Roman" w:hAnsi="Times New Roman" w:cs="Times New Roman"/>
                  <w:sz w:val="24"/>
                  <w:szCs w:val="24"/>
                </w:rPr>
                <w:t xml:space="preserve">point (77) of </w:t>
              </w:r>
            </w:ins>
            <w:del w:id="5" w:author="Author">
              <w:r w:rsidRPr="002312DE" w:rsidDel="00646595">
                <w:rPr>
                  <w:rFonts w:ascii="Times New Roman" w:hAnsi="Times New Roman" w:cs="Times New Roman"/>
                  <w:sz w:val="24"/>
                  <w:szCs w:val="24"/>
                </w:rPr>
                <w:delText>CRR</w:delText>
              </w:r>
            </w:del>
            <w:ins w:id="6" w:author="Author">
              <w:r w:rsidR="557ABE3E" w:rsidRPr="002312DE">
                <w:rPr>
                  <w:rFonts w:ascii="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9F54" w14:textId="77777777" w:rsidTr="5E9D3914">
        <w:trPr>
          <w:trHeight w:val="2265"/>
        </w:trPr>
        <w:tc>
          <w:tcPr>
            <w:tcW w:w="1384" w:type="dxa"/>
            <w:vAlign w:val="center"/>
          </w:tcPr>
          <w:p w14:paraId="69E09F50"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w:t>
            </w:r>
          </w:p>
        </w:tc>
        <w:tc>
          <w:tcPr>
            <w:tcW w:w="7655" w:type="dxa"/>
          </w:tcPr>
          <w:p w14:paraId="69E09F51"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Adjustment for entities which are consolidated for accounting purposes but are outside the scope of prudential consolidation</w:t>
            </w:r>
          </w:p>
          <w:p w14:paraId="69E09F5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difference in value between the total exposure measure as disclosed in row 13 of template </w:t>
            </w:r>
            <w:r w:rsidRPr="002312DE">
              <w:rPr>
                <w:rFonts w:ascii="Times New Roman" w:eastAsia="Calibri" w:hAnsi="Times New Roman" w:cs="Times New Roman"/>
                <w:sz w:val="24"/>
                <w:szCs w:val="24"/>
              </w:rPr>
              <w:t xml:space="preserve">EU LR1 - </w:t>
            </w:r>
            <w:proofErr w:type="spellStart"/>
            <w:r w:rsidRPr="002312DE">
              <w:rPr>
                <w:rFonts w:ascii="Times New Roman" w:hAnsi="Times New Roman" w:cs="Times New Roman"/>
                <w:sz w:val="24"/>
                <w:szCs w:val="24"/>
              </w:rPr>
              <w:t>LRSum</w:t>
            </w:r>
            <w:proofErr w:type="spellEnd"/>
            <w:r w:rsidRPr="002312DE">
              <w:rPr>
                <w:rFonts w:ascii="Times New Roman" w:hAnsi="Times New Roman" w:cs="Times New Roman"/>
                <w:sz w:val="24"/>
                <w:szCs w:val="24"/>
              </w:rPr>
              <w:t xml:space="preserve"> and total accounting assets as disclosed in row 1 of template </w:t>
            </w:r>
            <w:r w:rsidRPr="002312DE">
              <w:rPr>
                <w:rFonts w:ascii="Times New Roman" w:eastAsia="Calibri" w:hAnsi="Times New Roman" w:cs="Times New Roman"/>
                <w:sz w:val="24"/>
                <w:szCs w:val="24"/>
              </w:rPr>
              <w:t xml:space="preserve">EU LR1 - </w:t>
            </w:r>
            <w:proofErr w:type="spellStart"/>
            <w:r w:rsidRPr="002312DE">
              <w:rPr>
                <w:rFonts w:ascii="Times New Roman" w:hAnsi="Times New Roman" w:cs="Times New Roman"/>
                <w:sz w:val="24"/>
                <w:szCs w:val="24"/>
              </w:rPr>
              <w:t>LRSum</w:t>
            </w:r>
            <w:proofErr w:type="spellEnd"/>
            <w:r w:rsidRPr="002312DE">
              <w:rPr>
                <w:rFonts w:ascii="Times New Roman" w:hAnsi="Times New Roman" w:cs="Times New Roman"/>
                <w:sz w:val="24"/>
                <w:szCs w:val="24"/>
              </w:rPr>
              <w:t>, which results from differences be</w:t>
            </w:r>
            <w:r w:rsidRPr="002312DE">
              <w:rPr>
                <w:rFonts w:ascii="Times New Roman" w:hAnsi="Times New Roman" w:cs="Times New Roman"/>
                <w:sz w:val="24"/>
                <w:szCs w:val="24"/>
              </w:rPr>
              <w:softHyphen/>
              <w:t>tween the accounting scope of consolidation and the scope of prudential consolidation.</w:t>
            </w:r>
          </w:p>
          <w:p w14:paraId="69E09F53"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2312DE" w14:paraId="69E09F5A" w14:textId="77777777" w:rsidTr="5E9D3914">
        <w:trPr>
          <w:trHeight w:val="567"/>
        </w:trPr>
        <w:tc>
          <w:tcPr>
            <w:tcW w:w="1384" w:type="dxa"/>
            <w:vAlign w:val="center"/>
          </w:tcPr>
          <w:p w14:paraId="69E09F5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3</w:t>
            </w:r>
          </w:p>
        </w:tc>
        <w:tc>
          <w:tcPr>
            <w:tcW w:w="7655" w:type="dxa"/>
          </w:tcPr>
          <w:p w14:paraId="69E09F56"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securitised exposures that meet the operational requirements for the recognition of risk transference)</w:t>
            </w:r>
          </w:p>
          <w:p w14:paraId="69E09F57" w14:textId="08135C64"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del w:id="7" w:author="Author">
              <w:r w:rsidRPr="002312DE" w:rsidDel="00646595">
                <w:rPr>
                  <w:rStyle w:val="TeksttreciPogrubienie"/>
                  <w:rFonts w:ascii="Times New Roman" w:hAnsi="Times New Roman" w:cs="Times New Roman"/>
                  <w:color w:val="auto"/>
                  <w:sz w:val="24"/>
                  <w:szCs w:val="24"/>
                </w:rPr>
                <w:delText xml:space="preserve">Point (m) of </w:delText>
              </w:r>
            </w:del>
            <w:r w:rsidRPr="002312DE">
              <w:rPr>
                <w:rStyle w:val="TeksttreciPogrubienie"/>
                <w:rFonts w:ascii="Times New Roman" w:hAnsi="Times New Roman" w:cs="Times New Roman"/>
                <w:color w:val="auto"/>
                <w:sz w:val="24"/>
                <w:szCs w:val="24"/>
              </w:rPr>
              <w:t>Article 429a(1)</w:t>
            </w:r>
            <w:ins w:id="8" w:author="Author">
              <w:r w:rsidR="184F0C9B" w:rsidRPr="002312DE">
                <w:rPr>
                  <w:rStyle w:val="TeksttreciPogrubienie"/>
                  <w:rFonts w:ascii="Times New Roman" w:hAnsi="Times New Roman" w:cs="Times New Roman"/>
                  <w:color w:val="auto"/>
                  <w:sz w:val="24"/>
                  <w:szCs w:val="24"/>
                </w:rPr>
                <w:t>,</w:t>
              </w:r>
            </w:ins>
            <w:r w:rsidRPr="002312DE">
              <w:rPr>
                <w:rStyle w:val="TeksttreciPogrubienie"/>
                <w:rFonts w:ascii="Times New Roman" w:hAnsi="Times New Roman" w:cs="Times New Roman"/>
                <w:color w:val="auto"/>
                <w:sz w:val="24"/>
                <w:szCs w:val="24"/>
              </w:rPr>
              <w:t xml:space="preserve"> </w:t>
            </w:r>
            <w:r w:rsidR="0C36E508" w:rsidRPr="002312DE">
              <w:rPr>
                <w:rStyle w:val="TeksttreciPogrubienie"/>
                <w:rFonts w:ascii="Times New Roman" w:hAnsi="Times New Roman" w:cs="Times New Roman"/>
                <w:color w:val="auto"/>
                <w:sz w:val="24"/>
                <w:szCs w:val="24"/>
              </w:rPr>
              <w:t>p</w:t>
            </w:r>
            <w:r w:rsidR="5365D243" w:rsidRPr="002312DE">
              <w:rPr>
                <w:rStyle w:val="TeksttreciPogrubienie"/>
                <w:rFonts w:ascii="Times New Roman" w:hAnsi="Times New Roman" w:cs="Times New Roman"/>
                <w:color w:val="auto"/>
                <w:sz w:val="24"/>
                <w:szCs w:val="24"/>
              </w:rPr>
              <w:t xml:space="preserve">oint (m) of </w:t>
            </w:r>
            <w:ins w:id="9" w:author="Author">
              <w:r w:rsidR="58920849" w:rsidRPr="002312DE">
                <w:rPr>
                  <w:rStyle w:val="TeksttreciPogrubienie"/>
                  <w:rFonts w:ascii="Times New Roman" w:hAnsi="Times New Roman" w:cs="Times New Roman"/>
                  <w:color w:val="auto"/>
                  <w:sz w:val="24"/>
                  <w:szCs w:val="24"/>
                </w:rPr>
                <w:t>Regulation (EU) No 575/2013</w:t>
              </w:r>
              <w:r w:rsidR="5D322E7B" w:rsidRPr="002312DE">
                <w:rPr>
                  <w:rStyle w:val="TeksttreciPogrubienie"/>
                  <w:rFonts w:ascii="Times New Roman" w:hAnsi="Times New Roman" w:cs="Times New Roman"/>
                  <w:color w:val="auto"/>
                  <w:sz w:val="24"/>
                  <w:szCs w:val="24"/>
                </w:rPr>
                <w:t>.</w:t>
              </w:r>
            </w:ins>
          </w:p>
          <w:p w14:paraId="69E09F58" w14:textId="50823C15"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disclose the amount of the securitised</w:t>
            </w:r>
            <w:r w:rsidRPr="002312DE">
              <w:rPr>
                <w:rFonts w:ascii="Times New Roman" w:hAnsi="Times New Roman" w:cs="Times New Roman"/>
                <w:i/>
                <w:iCs/>
                <w:sz w:val="24"/>
                <w:szCs w:val="24"/>
              </w:rPr>
              <w:t xml:space="preserve"> </w:t>
            </w:r>
            <w:r w:rsidRPr="002312DE">
              <w:rPr>
                <w:rFonts w:ascii="Times New Roman" w:hAnsi="Times New Roman" w:cs="Times New Roman"/>
                <w:sz w:val="24"/>
                <w:szCs w:val="24"/>
              </w:rPr>
              <w:t xml:space="preserve">exposures from traditional securitisations that meet the conditions for significant risk transfer set out in Article 244(2) </w:t>
            </w:r>
            <w:del w:id="10" w:author="Author">
              <w:r w:rsidRPr="002312DE" w:rsidDel="00646595">
                <w:rPr>
                  <w:rFonts w:ascii="Times New Roman" w:hAnsi="Times New Roman" w:cs="Times New Roman"/>
                  <w:sz w:val="24"/>
                  <w:szCs w:val="24"/>
                </w:rPr>
                <w:delText>CRR</w:delText>
              </w:r>
            </w:del>
            <w:ins w:id="11" w:author="Author">
              <w:r w:rsidR="71C7D743" w:rsidRPr="002312DE">
                <w:rPr>
                  <w:rFonts w:ascii="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59"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2312DE" w14:paraId="69E09F60" w14:textId="77777777" w:rsidTr="5E9D3914">
        <w:trPr>
          <w:trHeight w:val="850"/>
        </w:trPr>
        <w:tc>
          <w:tcPr>
            <w:tcW w:w="1384" w:type="dxa"/>
            <w:vAlign w:val="center"/>
          </w:tcPr>
          <w:p w14:paraId="69E09F5B"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4</w:t>
            </w:r>
          </w:p>
        </w:tc>
        <w:tc>
          <w:tcPr>
            <w:tcW w:w="7655" w:type="dxa"/>
          </w:tcPr>
          <w:p w14:paraId="69E09F5C"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temporary exemption of exposures to central banks (if applicable))</w:t>
            </w:r>
          </w:p>
          <w:p w14:paraId="69E09F5D" w14:textId="5A39E08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del w:id="12" w:author="Author">
              <w:r w:rsidRPr="002312DE" w:rsidDel="00646595">
                <w:rPr>
                  <w:rStyle w:val="TeksttreciPogrubienie"/>
                  <w:rFonts w:ascii="Times New Roman" w:hAnsi="Times New Roman" w:cs="Times New Roman"/>
                  <w:color w:val="auto"/>
                  <w:sz w:val="24"/>
                  <w:szCs w:val="24"/>
                </w:rPr>
                <w:delText xml:space="preserve">Point (n) of </w:delText>
              </w:r>
            </w:del>
            <w:r w:rsidRPr="002312DE">
              <w:rPr>
                <w:rStyle w:val="TeksttreciPogrubienie"/>
                <w:rFonts w:ascii="Times New Roman" w:hAnsi="Times New Roman" w:cs="Times New Roman"/>
                <w:b w:val="0"/>
                <w:bCs w:val="0"/>
                <w:color w:val="auto"/>
                <w:sz w:val="24"/>
                <w:szCs w:val="24"/>
              </w:rPr>
              <w:t>Article 429a(1)</w:t>
            </w:r>
            <w:ins w:id="13" w:author="Author">
              <w:r w:rsidR="6010BDCD" w:rsidRPr="002312DE">
                <w:rPr>
                  <w:rStyle w:val="TeksttreciPogrubienie"/>
                  <w:rFonts w:ascii="Times New Roman" w:hAnsi="Times New Roman" w:cs="Times New Roman"/>
                  <w:b w:val="0"/>
                  <w:bCs w:val="0"/>
                  <w:color w:val="auto"/>
                  <w:sz w:val="24"/>
                  <w:szCs w:val="24"/>
                </w:rPr>
                <w:t>,</w:t>
              </w:r>
            </w:ins>
            <w:r w:rsidRPr="002312DE">
              <w:rPr>
                <w:rStyle w:val="TeksttreciPogrubienie"/>
                <w:rFonts w:ascii="Times New Roman" w:hAnsi="Times New Roman" w:cs="Times New Roman"/>
                <w:b w:val="0"/>
                <w:bCs w:val="0"/>
                <w:color w:val="auto"/>
                <w:sz w:val="24"/>
                <w:szCs w:val="24"/>
              </w:rPr>
              <w:t xml:space="preserve"> </w:t>
            </w:r>
            <w:r w:rsidR="322D000F" w:rsidRPr="002312DE">
              <w:rPr>
                <w:rStyle w:val="TeksttreciPogrubienie"/>
                <w:rFonts w:ascii="Times New Roman" w:hAnsi="Times New Roman" w:cs="Times New Roman"/>
                <w:b w:val="0"/>
                <w:bCs w:val="0"/>
                <w:color w:val="auto"/>
                <w:sz w:val="24"/>
                <w:szCs w:val="24"/>
              </w:rPr>
              <w:t>p</w:t>
            </w:r>
            <w:r w:rsidR="461A50DA" w:rsidRPr="002312DE">
              <w:rPr>
                <w:rStyle w:val="TeksttreciPogrubienie"/>
                <w:rFonts w:ascii="Times New Roman" w:hAnsi="Times New Roman" w:cs="Times New Roman"/>
                <w:b w:val="0"/>
                <w:bCs w:val="0"/>
                <w:color w:val="auto"/>
                <w:sz w:val="24"/>
                <w:szCs w:val="24"/>
              </w:rPr>
              <w:t>oint (n) of</w:t>
            </w:r>
            <w:del w:id="14" w:author="Author">
              <w:r w:rsidR="461A50DA" w:rsidRPr="002312DE" w:rsidDel="00E87CE2">
                <w:rPr>
                  <w:rStyle w:val="TeksttreciPogrubienie"/>
                  <w:rFonts w:ascii="Times New Roman" w:hAnsi="Times New Roman" w:cs="Times New Roman"/>
                  <w:b w:val="0"/>
                  <w:bCs w:val="0"/>
                  <w:color w:val="auto"/>
                  <w:sz w:val="24"/>
                  <w:szCs w:val="24"/>
                </w:rPr>
                <w:delText xml:space="preserve"> </w:delText>
              </w:r>
            </w:del>
            <w:ins w:id="15" w:author="Author">
              <w:del w:id="16" w:author="Author">
                <w:r w:rsidR="371ED979" w:rsidRPr="002312DE" w:rsidDel="00E87CE2">
                  <w:rPr>
                    <w:rStyle w:val="TeksttreciPogrubienie"/>
                    <w:rFonts w:ascii="Times New Roman" w:hAnsi="Times New Roman" w:cs="Times New Roman"/>
                    <w:b w:val="0"/>
                    <w:bCs w:val="0"/>
                    <w:color w:val="auto"/>
                    <w:sz w:val="24"/>
                    <w:szCs w:val="24"/>
                  </w:rPr>
                  <w:delText>CRR</w:delText>
                </w:r>
              </w:del>
              <w:r w:rsidR="00E87CE2" w:rsidRPr="002312DE">
                <w:rPr>
                  <w:rFonts w:ascii="Times New Roman" w:eastAsia="Times New Roman" w:hAnsi="Times New Roman" w:cs="Times New Roman"/>
                  <w:b/>
                  <w:sz w:val="24"/>
                </w:rPr>
                <w:t xml:space="preserve"> Regulation (EU) No 575/2013</w:t>
              </w:r>
              <w:r w:rsidR="427646F6" w:rsidRPr="002312DE">
                <w:rPr>
                  <w:rStyle w:val="TeksttreciPogrubienie"/>
                  <w:rFonts w:ascii="Times New Roman" w:hAnsi="Times New Roman" w:cs="Times New Roman"/>
                  <w:b w:val="0"/>
                  <w:bCs w:val="0"/>
                  <w:color w:val="auto"/>
                  <w:sz w:val="24"/>
                  <w:szCs w:val="24"/>
                </w:rPr>
                <w:t>.</w:t>
              </w:r>
            </w:ins>
          </w:p>
          <w:p w14:paraId="69E09F5E" w14:textId="1F292BB9"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color w:val="auto"/>
                <w:sz w:val="24"/>
                <w:szCs w:val="24"/>
              </w:rPr>
              <w:t xml:space="preserve">If applicable, institutions shall disclose the amount of coins and banknotes constituting legal currency in the jurisdiction of the central bank and assets representing claims on the central bank, including reserves held at the central bank. These exposures may be temporarily exempted subject to the conditions mentioned in Article 429a(5) and (6) </w:t>
            </w:r>
            <w:del w:id="17" w:author="Author">
              <w:r w:rsidRPr="002312DE" w:rsidDel="00646595">
                <w:rPr>
                  <w:rStyle w:val="TeksttreciPogrubienie"/>
                  <w:rFonts w:ascii="Times New Roman" w:hAnsi="Times New Roman" w:cs="Times New Roman"/>
                  <w:color w:val="auto"/>
                  <w:sz w:val="24"/>
                  <w:szCs w:val="24"/>
                </w:rPr>
                <w:delText>CRR</w:delText>
              </w:r>
            </w:del>
            <w:ins w:id="18" w:author="Author">
              <w:r w:rsidR="0990CCF9" w:rsidRPr="002312DE">
                <w:rPr>
                  <w:rStyle w:val="TeksttreciPogrubienie"/>
                  <w:rFonts w:ascii="Times New Roman" w:hAnsi="Times New Roman" w:cs="Times New Roman"/>
                  <w:color w:val="auto"/>
                  <w:sz w:val="24"/>
                  <w:szCs w:val="24"/>
                </w:rPr>
                <w:t xml:space="preserve"> Regulation (EU) No 575/2013</w:t>
              </w:r>
            </w:ins>
            <w:r w:rsidRPr="002312DE">
              <w:rPr>
                <w:rStyle w:val="TeksttreciPogrubienie"/>
                <w:rFonts w:ascii="Times New Roman" w:hAnsi="Times New Roman" w:cs="Times New Roman"/>
                <w:color w:val="auto"/>
                <w:sz w:val="24"/>
                <w:szCs w:val="24"/>
              </w:rPr>
              <w:t>.</w:t>
            </w:r>
          </w:p>
          <w:p w14:paraId="69E09F5F"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r w:rsidRPr="002312DE">
              <w:rPr>
                <w:rStyle w:val="TeksttreciPogrubienie"/>
                <w:rFonts w:ascii="Times New Roman" w:hAnsi="Times New Roman" w:cs="Times New Roman"/>
                <w:color w:val="auto"/>
                <w:sz w:val="24"/>
                <w:szCs w:val="24"/>
              </w:rPr>
              <w:t xml:space="preserve"> </w:t>
            </w:r>
          </w:p>
        </w:tc>
      </w:tr>
      <w:tr w:rsidR="002312DE" w:rsidRPr="002312DE" w14:paraId="69E09F65" w14:textId="77777777" w:rsidTr="5E9D3914">
        <w:trPr>
          <w:trHeight w:val="2265"/>
        </w:trPr>
        <w:tc>
          <w:tcPr>
            <w:tcW w:w="1384" w:type="dxa"/>
            <w:vAlign w:val="center"/>
          </w:tcPr>
          <w:p w14:paraId="69E09F6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5</w:t>
            </w:r>
          </w:p>
        </w:tc>
        <w:tc>
          <w:tcPr>
            <w:tcW w:w="7655" w:type="dxa"/>
          </w:tcPr>
          <w:p w14:paraId="69E09F62" w14:textId="7C107201"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19" w:author="Author">
                <w:pPr>
                  <w:pStyle w:val="Teksttreci0"/>
                  <w:spacing w:after="120" w:line="240" w:lineRule="auto"/>
                  <w:ind w:firstLine="0"/>
                </w:pPr>
              </w:pPrChange>
            </w:pPr>
            <w:r w:rsidRPr="002312DE">
              <w:rPr>
                <w:rStyle w:val="TeksttreciPogrubienie"/>
                <w:rFonts w:ascii="Times New Roman" w:hAnsi="Times New Roman" w:cs="Times New Roman"/>
                <w:color w:val="auto"/>
                <w:sz w:val="24"/>
                <w:szCs w:val="24"/>
              </w:rPr>
              <w:t xml:space="preserve">(Adjustment for fiduciary assets recognised on the balance sheet pursuant to the applicable accounting framework but excluded from the total exposure measure in accordance with </w:t>
            </w:r>
            <w:del w:id="20" w:author="Author">
              <w:r w:rsidRPr="002312DE" w:rsidDel="00646595">
                <w:rPr>
                  <w:rStyle w:val="TeksttreciPogrubienie"/>
                  <w:rFonts w:ascii="Times New Roman" w:hAnsi="Times New Roman" w:cs="Times New Roman"/>
                  <w:color w:val="auto"/>
                  <w:sz w:val="24"/>
                  <w:szCs w:val="24"/>
                </w:rPr>
                <w:delText>point (i) of</w:delText>
              </w:r>
            </w:del>
            <w:r w:rsidRPr="002312DE">
              <w:rPr>
                <w:rStyle w:val="TeksttreciPogrubienie"/>
                <w:rFonts w:ascii="Times New Roman" w:hAnsi="Times New Roman" w:cs="Times New Roman"/>
                <w:color w:val="auto"/>
                <w:sz w:val="24"/>
                <w:szCs w:val="24"/>
              </w:rPr>
              <w:t xml:space="preserve"> Article 429a(1)</w:t>
            </w:r>
            <w:ins w:id="21" w:author="Author">
              <w:r w:rsidR="7F448859" w:rsidRPr="002312DE">
                <w:rPr>
                  <w:rStyle w:val="TeksttreciPogrubienie"/>
                  <w:rFonts w:ascii="Times New Roman" w:hAnsi="Times New Roman" w:cs="Times New Roman"/>
                  <w:color w:val="auto"/>
                  <w:sz w:val="24"/>
                  <w:szCs w:val="24"/>
                </w:rPr>
                <w:t>, point (i) of</w:t>
              </w:r>
            </w:ins>
            <w:r w:rsidRPr="002312DE">
              <w:rPr>
                <w:rStyle w:val="TeksttreciPogrubienie"/>
                <w:rFonts w:ascii="Times New Roman" w:hAnsi="Times New Roman" w:cs="Times New Roman"/>
                <w:color w:val="auto"/>
                <w:sz w:val="24"/>
                <w:szCs w:val="24"/>
              </w:rPr>
              <w:t xml:space="preserve"> CRR)</w:t>
            </w:r>
          </w:p>
          <w:p w14:paraId="69E09F63" w14:textId="2987E899"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amount of derecognised fiduciary items in accordance with </w:t>
            </w:r>
            <w:del w:id="22" w:author="Author">
              <w:r w:rsidRPr="002312DE" w:rsidDel="00646595">
                <w:rPr>
                  <w:rFonts w:ascii="Times New Roman" w:hAnsi="Times New Roman" w:cs="Times New Roman"/>
                  <w:sz w:val="24"/>
                  <w:szCs w:val="24"/>
                </w:rPr>
                <w:delText>point (i) of</w:delText>
              </w:r>
            </w:del>
            <w:r w:rsidRPr="002312DE">
              <w:rPr>
                <w:rFonts w:ascii="Times New Roman" w:hAnsi="Times New Roman" w:cs="Times New Roman"/>
                <w:sz w:val="24"/>
                <w:szCs w:val="24"/>
              </w:rPr>
              <w:t xml:space="preserve"> Article 429a(1)</w:t>
            </w:r>
            <w:ins w:id="23" w:author="Author">
              <w:r w:rsidR="59AA2769"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24" w:author="Author">
              <w:r w:rsidR="07312319" w:rsidRPr="002312DE">
                <w:rPr>
                  <w:rFonts w:ascii="Times New Roman" w:hAnsi="Times New Roman" w:cs="Times New Roman"/>
                  <w:sz w:val="24"/>
                  <w:szCs w:val="24"/>
                </w:rPr>
                <w:t xml:space="preserve">point (i) of </w:t>
              </w:r>
            </w:ins>
            <w:del w:id="25" w:author="Author">
              <w:r w:rsidRPr="002312DE" w:rsidDel="00646595">
                <w:rPr>
                  <w:rFonts w:ascii="Times New Roman" w:hAnsi="Times New Roman" w:cs="Times New Roman"/>
                  <w:sz w:val="24"/>
                  <w:szCs w:val="24"/>
                </w:rPr>
                <w:delText>CRR</w:delText>
              </w:r>
            </w:del>
            <w:ins w:id="26" w:author="Author">
              <w:r w:rsidR="1BC9DE10" w:rsidRPr="002312DE">
                <w:rPr>
                  <w:rFonts w:ascii="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64"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2312DE" w14:paraId="69E09F6E" w14:textId="77777777" w:rsidTr="5E9D3914">
        <w:trPr>
          <w:trHeight w:val="1559"/>
        </w:trPr>
        <w:tc>
          <w:tcPr>
            <w:tcW w:w="1384" w:type="dxa"/>
            <w:vAlign w:val="center"/>
          </w:tcPr>
          <w:p w14:paraId="69E09F66"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6</w:t>
            </w:r>
          </w:p>
        </w:tc>
        <w:tc>
          <w:tcPr>
            <w:tcW w:w="7655" w:type="dxa"/>
          </w:tcPr>
          <w:p w14:paraId="69E09F67"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regular-way purchases and sales of financial assets subject to trade date accounting</w:t>
            </w:r>
          </w:p>
          <w:p w14:paraId="69E09F68" w14:textId="1EB0793A"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rPr>
              <w:pPrChange w:id="27" w:author="Author">
                <w:pPr>
                  <w:pStyle w:val="Teksttreci0"/>
                  <w:spacing w:after="120" w:line="240" w:lineRule="auto"/>
                  <w:ind w:firstLine="0"/>
                </w:pPr>
              </w:pPrChange>
            </w:pPr>
            <w:r w:rsidRPr="002312DE">
              <w:rPr>
                <w:rFonts w:ascii="Times New Roman" w:hAnsi="Times New Roman" w:cs="Times New Roman"/>
                <w:sz w:val="24"/>
                <w:szCs w:val="24"/>
              </w:rPr>
              <w:t xml:space="preserve">Article 429g(1) and (2) </w:t>
            </w:r>
            <w:del w:id="28" w:author="Author">
              <w:r w:rsidRPr="002312DE" w:rsidDel="007369C3">
                <w:rPr>
                  <w:rFonts w:ascii="Times New Roman" w:hAnsi="Times New Roman" w:cs="Times New Roman"/>
                  <w:sz w:val="24"/>
                  <w:szCs w:val="24"/>
                </w:rPr>
                <w:delText>CRR</w:delText>
              </w:r>
            </w:del>
            <w:ins w:id="29" w:author="Author">
              <w:r w:rsidR="007369C3" w:rsidRPr="002312DE">
                <w:rPr>
                  <w:rFonts w:ascii="Times New Roman" w:hAnsi="Times New Roman" w:cs="Times New Roman"/>
                  <w:sz w:val="24"/>
                  <w:szCs w:val="24"/>
                </w:rPr>
                <w:t xml:space="preserve"> </w:t>
              </w:r>
              <w:r w:rsidR="007369C3" w:rsidRPr="002312DE">
                <w:rPr>
                  <w:rFonts w:ascii="Times New Roman" w:eastAsia="Times New Roman" w:hAnsi="Times New Roman" w:cs="Times New Roman"/>
                  <w:sz w:val="24"/>
                </w:rPr>
                <w:t>Regulation (EU) No 575/2013</w:t>
              </w:r>
              <w:r w:rsidR="00C157DA" w:rsidRPr="002312DE">
                <w:rPr>
                  <w:rFonts w:ascii="Times New Roman" w:eastAsia="Times New Roman" w:hAnsi="Times New Roman" w:cs="Times New Roman"/>
                  <w:sz w:val="24"/>
                </w:rPr>
                <w:t>.</w:t>
              </w:r>
            </w:ins>
          </w:p>
          <w:p w14:paraId="69E09F69" w14:textId="79B0E08E" w:rsidR="00646595" w:rsidRPr="002312DE" w:rsidRDefault="00646595" w:rsidP="17C07D06">
            <w:pPr>
              <w:tabs>
                <w:tab w:val="left" w:pos="400"/>
              </w:tabs>
              <w:spacing w:after="120"/>
              <w:jc w:val="both"/>
              <w:rPr>
                <w:rFonts w:ascii="Times New Roman" w:hAnsi="Times New Roman" w:cs="Times New Roman"/>
                <w:sz w:val="24"/>
              </w:rPr>
            </w:pPr>
            <w:r w:rsidRPr="002312DE">
              <w:rPr>
                <w:rFonts w:ascii="Times New Roman" w:hAnsi="Times New Roman" w:cs="Times New Roman"/>
                <w:sz w:val="24"/>
              </w:rPr>
              <w:t xml:space="preserve">Institutions shall disclose the adjustment of the accounting value related to regular-way purchases or sales awaiting settlement subject to trade date accounting in accordance with Article 429g(1) and (2) </w:t>
            </w:r>
            <w:del w:id="30" w:author="Author">
              <w:r w:rsidRPr="002312DE" w:rsidDel="00646595">
                <w:rPr>
                  <w:rFonts w:ascii="Times New Roman" w:hAnsi="Times New Roman" w:cs="Times New Roman"/>
                  <w:sz w:val="24"/>
                </w:rPr>
                <w:delText>CRR</w:delText>
              </w:r>
            </w:del>
            <w:ins w:id="31" w:author="Author">
              <w:r w:rsidR="083D7DAC" w:rsidRPr="002312DE">
                <w:rPr>
                  <w:rFonts w:ascii="Times New Roman" w:eastAsia="Times New Roman" w:hAnsi="Times New Roman" w:cs="Times New Roman"/>
                  <w:sz w:val="24"/>
                </w:rPr>
                <w:t xml:space="preserve"> Regulation (EU) No 575/2013</w:t>
              </w:r>
            </w:ins>
            <w:r w:rsidRPr="002312DE">
              <w:rPr>
                <w:rFonts w:ascii="Times New Roman" w:hAnsi="Times New Roman" w:cs="Times New Roman"/>
                <w:sz w:val="24"/>
              </w:rPr>
              <w:t>. The adjustment is the sum of:</w:t>
            </w:r>
          </w:p>
          <w:p w14:paraId="69E09F6A" w14:textId="77777777" w:rsidR="00646595" w:rsidRPr="002312DE" w:rsidRDefault="00646595" w:rsidP="00646595">
            <w:pPr>
              <w:pStyle w:val="ListParagraph"/>
              <w:numPr>
                <w:ilvl w:val="0"/>
                <w:numId w:val="7"/>
              </w:numPr>
              <w:spacing w:after="120"/>
              <w:contextualSpacing/>
              <w:jc w:val="both"/>
              <w:rPr>
                <w:rFonts w:ascii="Times New Roman" w:hAnsi="Times New Roman"/>
                <w:sz w:val="24"/>
                <w:szCs w:val="24"/>
              </w:rPr>
            </w:pPr>
            <w:r w:rsidRPr="002312DE">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14:paraId="69E09F6B" w14:textId="6F6A9162" w:rsidR="00646595" w:rsidRPr="002312DE" w:rsidRDefault="00646595" w:rsidP="00646595">
            <w:pPr>
              <w:pStyle w:val="ListParagraph"/>
              <w:numPr>
                <w:ilvl w:val="0"/>
                <w:numId w:val="7"/>
              </w:numPr>
              <w:spacing w:after="120"/>
              <w:contextualSpacing/>
              <w:jc w:val="both"/>
              <w:rPr>
                <w:rFonts w:ascii="Times New Roman" w:hAnsi="Times New Roman"/>
                <w:sz w:val="24"/>
                <w:szCs w:val="24"/>
              </w:rPr>
            </w:pPr>
            <w:r w:rsidRPr="002312DE">
              <w:rPr>
                <w:rFonts w:ascii="Times New Roman" w:hAnsi="Times New Roman"/>
                <w:sz w:val="24"/>
                <w:szCs w:val="24"/>
              </w:rPr>
              <w:t xml:space="preserve">The amount offset between cash receivables and cash payables where both the related regular-way sales and purchases are settled on a delivery-versus-payment basis in accordance with Article 429g(2) </w:t>
            </w:r>
            <w:del w:id="32" w:author="Author">
              <w:r w:rsidRPr="002312DE" w:rsidDel="00646595">
                <w:rPr>
                  <w:rFonts w:ascii="Times New Roman" w:hAnsi="Times New Roman"/>
                  <w:sz w:val="24"/>
                  <w:szCs w:val="24"/>
                </w:rPr>
                <w:delText>CRR</w:delText>
              </w:r>
            </w:del>
            <w:ins w:id="33" w:author="Author">
              <w:r w:rsidR="0184FD56" w:rsidRPr="002312DE">
                <w:rPr>
                  <w:rFonts w:ascii="Times New Roman" w:eastAsia="Times New Roman" w:hAnsi="Times New Roman"/>
                  <w:sz w:val="24"/>
                  <w:szCs w:val="24"/>
                </w:rPr>
                <w:t xml:space="preserve"> Regulation (EU) No 575/2013</w:t>
              </w:r>
            </w:ins>
            <w:r w:rsidRPr="002312DE">
              <w:rPr>
                <w:rFonts w:ascii="Times New Roman" w:hAnsi="Times New Roman"/>
                <w:sz w:val="24"/>
                <w:szCs w:val="24"/>
              </w:rPr>
              <w:t xml:space="preserve">. This is a negative value. </w:t>
            </w:r>
          </w:p>
          <w:p w14:paraId="69E09F6C" w14:textId="31B780B6" w:rsidR="00646595" w:rsidRPr="002312DE" w:rsidRDefault="00646595" w:rsidP="17C07D06">
            <w:pPr>
              <w:spacing w:after="120"/>
              <w:jc w:val="both"/>
              <w:rPr>
                <w:rFonts w:ascii="Times New Roman" w:hAnsi="Times New Roman" w:cs="Times New Roman"/>
                <w:sz w:val="24"/>
              </w:rPr>
            </w:pPr>
            <w:r w:rsidRPr="002312DE">
              <w:rPr>
                <w:rFonts w:ascii="Times New Roman" w:hAnsi="Times New Roman" w:cs="Times New Roman"/>
                <w:sz w:val="24"/>
              </w:rPr>
              <w:t xml:space="preserve">Regular-way purchases or sales awaiting settlement subject to settlement date accounting in accordance with Article 429g(3) </w:t>
            </w:r>
            <w:del w:id="34" w:author="Author">
              <w:r w:rsidRPr="002312DE" w:rsidDel="00646595">
                <w:rPr>
                  <w:rFonts w:ascii="Times New Roman" w:hAnsi="Times New Roman" w:cs="Times New Roman"/>
                  <w:sz w:val="24"/>
                </w:rPr>
                <w:delText xml:space="preserve">CRR </w:delText>
              </w:r>
            </w:del>
            <w:ins w:id="35" w:author="Author">
              <w:r w:rsidR="0A11469C" w:rsidRPr="002312DE">
                <w:rPr>
                  <w:rFonts w:ascii="Times New Roman" w:eastAsia="Times New Roman" w:hAnsi="Times New Roman" w:cs="Times New Roman"/>
                  <w:sz w:val="24"/>
                </w:rPr>
                <w:t xml:space="preserve">Regulation (EU) No 575/2013 </w:t>
              </w:r>
            </w:ins>
            <w:r w:rsidRPr="002312DE">
              <w:rPr>
                <w:rFonts w:ascii="Times New Roman" w:hAnsi="Times New Roman" w:cs="Times New Roman"/>
                <w:sz w:val="24"/>
              </w:rPr>
              <w:t xml:space="preserve">shall be included in row 10 of template EU LR1 - </w:t>
            </w:r>
            <w:proofErr w:type="spellStart"/>
            <w:r w:rsidRPr="002312DE">
              <w:rPr>
                <w:rFonts w:ascii="Times New Roman" w:hAnsi="Times New Roman" w:cs="Times New Roman"/>
                <w:sz w:val="24"/>
              </w:rPr>
              <w:t>LRSum</w:t>
            </w:r>
            <w:proofErr w:type="spellEnd"/>
            <w:r w:rsidRPr="002312DE">
              <w:rPr>
                <w:rFonts w:ascii="Times New Roman" w:hAnsi="Times New Roman" w:cs="Times New Roman"/>
                <w:sz w:val="24"/>
              </w:rPr>
              <w:t>.</w:t>
            </w:r>
          </w:p>
          <w:p w14:paraId="69E09F6D" w14:textId="77777777" w:rsidR="00646595" w:rsidRPr="002312DE" w:rsidRDefault="00646595" w:rsidP="00E9371F">
            <w:pPr>
              <w:tabs>
                <w:tab w:val="left" w:pos="400"/>
              </w:tabs>
              <w:spacing w:after="120"/>
              <w:jc w:val="both"/>
              <w:rPr>
                <w:rStyle w:val="TeksttreciPogrubienie"/>
                <w:rFonts w:ascii="Times New Roman" w:hAnsi="Times New Roman" w:cs="Times New Roman"/>
                <w:color w:val="auto"/>
                <w:sz w:val="24"/>
              </w:rPr>
            </w:pPr>
            <w:r w:rsidRPr="002312DE">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2312DE" w14:paraId="69E09F74" w14:textId="77777777" w:rsidTr="5E9D3914">
        <w:trPr>
          <w:trHeight w:val="708"/>
        </w:trPr>
        <w:tc>
          <w:tcPr>
            <w:tcW w:w="1384" w:type="dxa"/>
            <w:vAlign w:val="center"/>
          </w:tcPr>
          <w:p w14:paraId="69E09F6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7</w:t>
            </w:r>
          </w:p>
        </w:tc>
        <w:tc>
          <w:tcPr>
            <w:tcW w:w="7655" w:type="dxa"/>
          </w:tcPr>
          <w:p w14:paraId="69E09F70"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eligible cash pooling transactions</w:t>
            </w:r>
          </w:p>
          <w:p w14:paraId="69E09F71" w14:textId="6AC035B0"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rPr>
              <w:pPrChange w:id="36" w:author="Author">
                <w:pPr>
                  <w:pStyle w:val="Teksttreci0"/>
                  <w:spacing w:after="120" w:line="240" w:lineRule="auto"/>
                  <w:ind w:firstLine="0"/>
                </w:pPr>
              </w:pPrChange>
            </w:pPr>
            <w:r w:rsidRPr="002312DE">
              <w:rPr>
                <w:rFonts w:ascii="Times New Roman" w:hAnsi="Times New Roman" w:cs="Times New Roman"/>
                <w:sz w:val="24"/>
                <w:szCs w:val="24"/>
              </w:rPr>
              <w:t xml:space="preserve">Article 429b(2) and (3) </w:t>
            </w:r>
            <w:ins w:id="37" w:author="Author">
              <w:r w:rsidR="00D27E2B" w:rsidRPr="002312DE">
                <w:rPr>
                  <w:rFonts w:ascii="Times New Roman" w:eastAsia="Times New Roman" w:hAnsi="Times New Roman" w:cs="Times New Roman"/>
                  <w:sz w:val="24"/>
                </w:rPr>
                <w:t>Regulation (EU) No 575/2013</w:t>
              </w:r>
            </w:ins>
            <w:del w:id="38" w:author="Author">
              <w:r w:rsidRPr="002312DE" w:rsidDel="00D27E2B">
                <w:rPr>
                  <w:rFonts w:ascii="Times New Roman" w:hAnsi="Times New Roman" w:cs="Times New Roman"/>
                  <w:sz w:val="24"/>
                  <w:szCs w:val="24"/>
                </w:rPr>
                <w:delText>CRR</w:delText>
              </w:r>
            </w:del>
            <w:ins w:id="39" w:author="Author">
              <w:r w:rsidR="004B7BC8" w:rsidRPr="002312DE">
                <w:rPr>
                  <w:rFonts w:ascii="Times New Roman" w:hAnsi="Times New Roman" w:cs="Times New Roman"/>
                  <w:sz w:val="24"/>
                  <w:szCs w:val="24"/>
                </w:rPr>
                <w:t>.</w:t>
              </w:r>
            </w:ins>
          </w:p>
          <w:p w14:paraId="69E09F72" w14:textId="673F0985"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40" w:author="Author">
                <w:pPr>
                  <w:pStyle w:val="Teksttreci0"/>
                  <w:spacing w:after="120" w:line="240" w:lineRule="auto"/>
                  <w:ind w:firstLine="0"/>
                </w:pPr>
              </w:pPrChange>
            </w:pPr>
            <w:r w:rsidRPr="002312DE">
              <w:rPr>
                <w:rFonts w:ascii="Times New Roman" w:hAnsi="Times New Roman" w:cs="Times New Roman"/>
                <w:sz w:val="24"/>
                <w:szCs w:val="24"/>
              </w:rPr>
              <w:t xml:space="preserve">Institutions shall disclose the difference between the accounting value and the leverage ratio exposure value of cash pooling arrangements in accordance with the conditions mentioned in Article 429b(2) and (3) </w:t>
            </w:r>
            <w:del w:id="41" w:author="Author">
              <w:r w:rsidRPr="002312DE" w:rsidDel="00646595">
                <w:rPr>
                  <w:rFonts w:ascii="Times New Roman" w:hAnsi="Times New Roman" w:cs="Times New Roman"/>
                  <w:sz w:val="24"/>
                  <w:szCs w:val="24"/>
                </w:rPr>
                <w:delText>CRR</w:delText>
              </w:r>
            </w:del>
            <w:ins w:id="42" w:author="Author">
              <w:r w:rsidR="117136ED"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73" w14:textId="2A0CFAA1" w:rsidR="00646595" w:rsidRPr="002312DE" w:rsidRDefault="0064659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Change w:id="43" w:author="Author">
                <w:pPr>
                  <w:pStyle w:val="Teksttreci0"/>
                  <w:spacing w:after="120" w:line="240" w:lineRule="auto"/>
                  <w:ind w:firstLine="0"/>
                </w:pPr>
              </w:pPrChange>
            </w:pPr>
            <w:r w:rsidRPr="002312DE">
              <w:rPr>
                <w:rFonts w:ascii="Times New Roman" w:hAnsi="Times New Roman" w:cs="Times New Roman"/>
                <w:sz w:val="24"/>
                <w:szCs w:val="24"/>
              </w:rPr>
              <w:t xml:space="preserve">If this adjustment leads to an increase in exposure, due to transactions that are represented net under the applicable accounting framework but do not meet the conditions for net presentation under Article 429b(2) and (3) </w:t>
            </w:r>
            <w:del w:id="44" w:author="Author">
              <w:r w:rsidRPr="002312DE" w:rsidDel="00646595">
                <w:rPr>
                  <w:rFonts w:ascii="Times New Roman" w:hAnsi="Times New Roman" w:cs="Times New Roman"/>
                  <w:sz w:val="24"/>
                  <w:szCs w:val="24"/>
                </w:rPr>
                <w:delText>CRR</w:delText>
              </w:r>
            </w:del>
            <w:ins w:id="45" w:author="Author">
              <w:r w:rsidR="56788F4F"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institutions shall disclose this as a positive amount. If this adjustment leads to a decrease in exposure, due to transactions that are not represented net under the applicable accounting framework but do meet the conditions for net presentation under Article 429b(2) and (3) </w:t>
            </w:r>
            <w:del w:id="46" w:author="Author">
              <w:r w:rsidRPr="002312DE" w:rsidDel="00646595">
                <w:rPr>
                  <w:rFonts w:ascii="Times New Roman" w:hAnsi="Times New Roman" w:cs="Times New Roman"/>
                  <w:sz w:val="24"/>
                  <w:szCs w:val="24"/>
                </w:rPr>
                <w:delText>CRR</w:delText>
              </w:r>
            </w:del>
            <w:ins w:id="47" w:author="Author">
              <w:r w:rsidR="00B2A15F"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institutions shall place the value in this row between brackets (negative amount).</w:t>
            </w:r>
          </w:p>
        </w:tc>
      </w:tr>
      <w:tr w:rsidR="002312DE" w:rsidRPr="002312DE" w14:paraId="69E09F79" w14:textId="77777777" w:rsidTr="5E9D3914">
        <w:trPr>
          <w:trHeight w:val="2265"/>
        </w:trPr>
        <w:tc>
          <w:tcPr>
            <w:tcW w:w="1384" w:type="dxa"/>
            <w:vAlign w:val="center"/>
          </w:tcPr>
          <w:p w14:paraId="69E09F7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8</w:t>
            </w:r>
          </w:p>
        </w:tc>
        <w:tc>
          <w:tcPr>
            <w:tcW w:w="7655" w:type="dxa"/>
          </w:tcPr>
          <w:p w14:paraId="69E09F76"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derivative financial instruments</w:t>
            </w:r>
          </w:p>
          <w:p w14:paraId="69E09F77" w14:textId="5555A94F"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48" w:author="Author">
                <w:pPr>
                  <w:pStyle w:val="Teksttreci0"/>
                  <w:spacing w:after="120" w:line="240" w:lineRule="auto"/>
                  <w:ind w:firstLine="0"/>
                </w:pPr>
              </w:pPrChange>
            </w:pPr>
            <w:r w:rsidRPr="002312DE">
              <w:rPr>
                <w:rFonts w:ascii="Times New Roman" w:hAnsi="Times New Roman" w:cs="Times New Roman"/>
                <w:sz w:val="24"/>
                <w:szCs w:val="24"/>
              </w:rPr>
              <w:t xml:space="preserve">For credit derivatives and contracts listed in Annex II of </w:t>
            </w:r>
            <w:del w:id="49" w:author="Author">
              <w:r w:rsidRPr="002312DE" w:rsidDel="00646595">
                <w:rPr>
                  <w:rFonts w:ascii="Times New Roman" w:hAnsi="Times New Roman" w:cs="Times New Roman"/>
                  <w:sz w:val="24"/>
                  <w:szCs w:val="24"/>
                </w:rPr>
                <w:delText>CRR</w:delText>
              </w:r>
            </w:del>
            <w:ins w:id="50" w:author="Author">
              <w:r w:rsidR="51CFADB1"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institutions shall disclose the difference in value between the accounting value of the derivatives recognised as assets and the leverage ratio exposure value as determined by application of </w:t>
            </w:r>
            <w:del w:id="51" w:author="Author">
              <w:r w:rsidRPr="002312DE" w:rsidDel="00646595">
                <w:rPr>
                  <w:rFonts w:ascii="Times New Roman" w:hAnsi="Times New Roman" w:cs="Times New Roman"/>
                  <w:sz w:val="24"/>
                  <w:szCs w:val="24"/>
                </w:rPr>
                <w:delText>point (b) of</w:delText>
              </w:r>
            </w:del>
            <w:r w:rsidRPr="002312DE">
              <w:rPr>
                <w:rFonts w:ascii="Times New Roman" w:hAnsi="Times New Roman" w:cs="Times New Roman"/>
                <w:sz w:val="24"/>
                <w:szCs w:val="24"/>
              </w:rPr>
              <w:t xml:space="preserve"> Article</w:t>
            </w:r>
            <w:ins w:id="52" w:author="Author">
              <w:r w:rsidR="487FFC67" w:rsidRPr="002312DE">
                <w:rPr>
                  <w:rFonts w:ascii="Times New Roman" w:hAnsi="Times New Roman" w:cs="Times New Roman"/>
                  <w:sz w:val="24"/>
                  <w:szCs w:val="24"/>
                </w:rPr>
                <w:t xml:space="preserve"> point (b),</w:t>
              </w:r>
            </w:ins>
            <w:r w:rsidRPr="002312DE">
              <w:rPr>
                <w:rFonts w:ascii="Times New Roman" w:hAnsi="Times New Roman" w:cs="Times New Roman"/>
                <w:sz w:val="24"/>
                <w:szCs w:val="24"/>
              </w:rPr>
              <w:t xml:space="preserve"> 429(4), Article 429c, 429d, </w:t>
            </w:r>
            <w:del w:id="53" w:author="Author">
              <w:r w:rsidRPr="002312DE" w:rsidDel="00646595">
                <w:rPr>
                  <w:rFonts w:ascii="Times New Roman" w:hAnsi="Times New Roman" w:cs="Times New Roman"/>
                  <w:sz w:val="24"/>
                  <w:szCs w:val="24"/>
                </w:rPr>
                <w:delText>points (g) and (h) of</w:delText>
              </w:r>
            </w:del>
            <w:r w:rsidRPr="002312DE">
              <w:rPr>
                <w:rFonts w:ascii="Times New Roman" w:hAnsi="Times New Roman" w:cs="Times New Roman"/>
                <w:sz w:val="24"/>
                <w:szCs w:val="24"/>
              </w:rPr>
              <w:t xml:space="preserve"> Article 429a(1)</w:t>
            </w:r>
            <w:ins w:id="54" w:author="Author">
              <w:r w:rsidR="15A03A2B" w:rsidRPr="002312DE">
                <w:rPr>
                  <w:rFonts w:ascii="Times New Roman" w:hAnsi="Times New Roman" w:cs="Times New Roman"/>
                  <w:sz w:val="24"/>
                  <w:szCs w:val="24"/>
                </w:rPr>
                <w:t>, points (g) and (h)</w:t>
              </w:r>
            </w:ins>
            <w:del w:id="55" w:author="Author">
              <w:r w:rsidRPr="002312DE" w:rsidDel="00646595">
                <w:rPr>
                  <w:rFonts w:ascii="Times New Roman" w:hAnsi="Times New Roman" w:cs="Times New Roman"/>
                  <w:sz w:val="24"/>
                  <w:szCs w:val="24"/>
                </w:rPr>
                <w:delText>,</w:delText>
              </w:r>
            </w:del>
            <w:r w:rsidRPr="002312DE">
              <w:rPr>
                <w:rFonts w:ascii="Times New Roman" w:hAnsi="Times New Roman" w:cs="Times New Roman"/>
                <w:sz w:val="24"/>
                <w:szCs w:val="24"/>
              </w:rPr>
              <w:t xml:space="preserve"> and of Article 429(5)</w:t>
            </w:r>
            <w:ins w:id="56" w:author="Author">
              <w:r w:rsidR="692D89CE" w:rsidRPr="002312DE">
                <w:rPr>
                  <w:rFonts w:ascii="Times New Roman" w:hAnsi="Times New Roman" w:cs="Times New Roman"/>
                  <w:sz w:val="24"/>
                  <w:szCs w:val="24"/>
                </w:rPr>
                <w:t xml:space="preserve"> of</w:t>
              </w:r>
            </w:ins>
            <w:r w:rsidRPr="002312DE">
              <w:rPr>
                <w:rFonts w:ascii="Times New Roman" w:hAnsi="Times New Roman" w:cs="Times New Roman"/>
                <w:sz w:val="24"/>
                <w:szCs w:val="24"/>
              </w:rPr>
              <w:t xml:space="preserve"> </w:t>
            </w:r>
            <w:del w:id="57" w:author="Author">
              <w:r w:rsidRPr="002312DE" w:rsidDel="00646595">
                <w:rPr>
                  <w:rFonts w:ascii="Times New Roman" w:hAnsi="Times New Roman" w:cs="Times New Roman"/>
                  <w:sz w:val="24"/>
                  <w:szCs w:val="24"/>
                </w:rPr>
                <w:delText>CRR</w:delText>
              </w:r>
            </w:del>
            <w:ins w:id="58" w:author="Author">
              <w:r w:rsidR="531D5933"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7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2312DE" w14:paraId="69E09F7E" w14:textId="77777777" w:rsidTr="5E9D3914">
        <w:trPr>
          <w:trHeight w:val="2265"/>
        </w:trPr>
        <w:tc>
          <w:tcPr>
            <w:tcW w:w="1384" w:type="dxa"/>
            <w:vAlign w:val="center"/>
          </w:tcPr>
          <w:p w14:paraId="69E09F7A"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9</w:t>
            </w:r>
          </w:p>
        </w:tc>
        <w:tc>
          <w:tcPr>
            <w:tcW w:w="7655" w:type="dxa"/>
          </w:tcPr>
          <w:p w14:paraId="69E09F7B"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securities financing transactions (SFTs)</w:t>
            </w:r>
          </w:p>
          <w:p w14:paraId="69E09F7C" w14:textId="001DDBB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For SFTs institutions shall disclose the difference in value between the accounting value of the SFTs recognised as assets and the leverage ratio exposure value as determined by application </w:t>
            </w:r>
            <w:del w:id="59" w:author="Author">
              <w:r w:rsidRPr="002312DE" w:rsidDel="00646595">
                <w:rPr>
                  <w:rFonts w:ascii="Times New Roman" w:hAnsi="Times New Roman" w:cs="Times New Roman"/>
                  <w:sz w:val="24"/>
                  <w:szCs w:val="24"/>
                </w:rPr>
                <w:delText>of points (a) and (c)</w:delText>
              </w:r>
            </w:del>
            <w:r w:rsidRPr="002312DE">
              <w:rPr>
                <w:rFonts w:ascii="Times New Roman" w:hAnsi="Times New Roman" w:cs="Times New Roman"/>
                <w:sz w:val="24"/>
                <w:szCs w:val="24"/>
              </w:rPr>
              <w:t xml:space="preserve"> of Article 429(4)</w:t>
            </w:r>
            <w:ins w:id="60" w:author="Author">
              <w:r w:rsidR="79EAC775" w:rsidRPr="002312DE">
                <w:rPr>
                  <w:rFonts w:ascii="Times New Roman" w:hAnsi="Times New Roman" w:cs="Times New Roman"/>
                  <w:sz w:val="24"/>
                  <w:szCs w:val="24"/>
                </w:rPr>
                <w:t xml:space="preserve">, </w:t>
              </w:r>
            </w:ins>
            <w:del w:id="61" w:author="Author">
              <w:r w:rsidRPr="002312DE" w:rsidDel="00646595">
                <w:rPr>
                  <w:rFonts w:ascii="Times New Roman" w:hAnsi="Times New Roman" w:cs="Times New Roman"/>
                  <w:sz w:val="24"/>
                  <w:szCs w:val="24"/>
                </w:rPr>
                <w:delText xml:space="preserve"> </w:delText>
              </w:r>
            </w:del>
            <w:ins w:id="62" w:author="Author">
              <w:r w:rsidR="47F5C4DF" w:rsidRPr="002312DE">
                <w:rPr>
                  <w:rFonts w:ascii="Times New Roman" w:hAnsi="Times New Roman" w:cs="Times New Roman"/>
                  <w:sz w:val="24"/>
                  <w:szCs w:val="24"/>
                </w:rPr>
                <w:t xml:space="preserve">points (a) and </w:t>
              </w:r>
              <w:r w:rsidR="150CE076" w:rsidRPr="002312DE">
                <w:rPr>
                  <w:rFonts w:ascii="Times New Roman" w:hAnsi="Times New Roman" w:cs="Times New Roman"/>
                  <w:sz w:val="24"/>
                  <w:szCs w:val="24"/>
                </w:rPr>
                <w:t>(c)</w:t>
              </w:r>
              <w:r w:rsidR="2336DFD8" w:rsidRPr="002312DE">
                <w:rPr>
                  <w:rFonts w:ascii="Times New Roman" w:hAnsi="Times New Roman" w:cs="Times New Roman"/>
                  <w:sz w:val="24"/>
                  <w:szCs w:val="24"/>
                </w:rPr>
                <w:t>,</w:t>
              </w:r>
              <w:r w:rsidR="47F5C4DF" w:rsidRPr="002312DE">
                <w:rPr>
                  <w:rFonts w:ascii="Times New Roman" w:hAnsi="Times New Roman" w:cs="Times New Roman"/>
                  <w:sz w:val="24"/>
                  <w:szCs w:val="24"/>
                </w:rPr>
                <w:t xml:space="preserve"> </w:t>
              </w:r>
            </w:ins>
            <w:r w:rsidRPr="002312DE">
              <w:rPr>
                <w:rFonts w:ascii="Times New Roman" w:hAnsi="Times New Roman" w:cs="Times New Roman"/>
                <w:sz w:val="24"/>
                <w:szCs w:val="24"/>
              </w:rPr>
              <w:t xml:space="preserve">in conjunction with Article 429e, </w:t>
            </w:r>
            <w:del w:id="63" w:author="Author">
              <w:r w:rsidRPr="002312DE" w:rsidDel="00646595">
                <w:rPr>
                  <w:rFonts w:ascii="Times New Roman" w:hAnsi="Times New Roman" w:cs="Times New Roman"/>
                  <w:sz w:val="24"/>
                  <w:szCs w:val="24"/>
                </w:rPr>
                <w:delText>point (b) of</w:delText>
              </w:r>
            </w:del>
            <w:r w:rsidRPr="002312DE">
              <w:rPr>
                <w:rFonts w:ascii="Times New Roman" w:hAnsi="Times New Roman" w:cs="Times New Roman"/>
                <w:sz w:val="24"/>
                <w:szCs w:val="24"/>
              </w:rPr>
              <w:t xml:space="preserve"> Article 429(7)</w:t>
            </w:r>
            <w:ins w:id="64" w:author="Author">
              <w:r w:rsidR="7D921C8F"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65" w:author="Author">
              <w:r w:rsidR="3B04E07F" w:rsidRPr="002312DE">
                <w:rPr>
                  <w:rFonts w:ascii="Times New Roman" w:hAnsi="Times New Roman" w:cs="Times New Roman"/>
                  <w:sz w:val="24"/>
                  <w:szCs w:val="24"/>
                </w:rPr>
                <w:t>point (b)</w:t>
              </w:r>
              <w:r w:rsidR="4F2BC408" w:rsidRPr="002312DE">
                <w:rPr>
                  <w:rFonts w:ascii="Times New Roman" w:hAnsi="Times New Roman" w:cs="Times New Roman"/>
                  <w:sz w:val="24"/>
                  <w:szCs w:val="24"/>
                </w:rPr>
                <w:t>,</w:t>
              </w:r>
              <w:r w:rsidR="3B04E07F" w:rsidRPr="002312DE">
                <w:rPr>
                  <w:rFonts w:ascii="Times New Roman" w:hAnsi="Times New Roman" w:cs="Times New Roman"/>
                  <w:sz w:val="24"/>
                  <w:szCs w:val="24"/>
                </w:rPr>
                <w:t xml:space="preserve"> </w:t>
              </w:r>
            </w:ins>
            <w:r w:rsidRPr="002312DE">
              <w:rPr>
                <w:rFonts w:ascii="Times New Roman" w:hAnsi="Times New Roman" w:cs="Times New Roman"/>
                <w:sz w:val="24"/>
                <w:szCs w:val="24"/>
              </w:rPr>
              <w:t xml:space="preserve">and with </w:t>
            </w:r>
            <w:del w:id="66" w:author="Author">
              <w:r w:rsidRPr="002312DE" w:rsidDel="00646595">
                <w:rPr>
                  <w:rFonts w:ascii="Times New Roman" w:hAnsi="Times New Roman" w:cs="Times New Roman"/>
                  <w:sz w:val="24"/>
                  <w:szCs w:val="24"/>
                </w:rPr>
                <w:delText>point (b) of</w:delText>
              </w:r>
            </w:del>
            <w:r w:rsidRPr="002312DE">
              <w:rPr>
                <w:rFonts w:ascii="Times New Roman" w:hAnsi="Times New Roman" w:cs="Times New Roman"/>
                <w:sz w:val="24"/>
                <w:szCs w:val="24"/>
              </w:rPr>
              <w:t xml:space="preserve"> Article 429b(1)</w:t>
            </w:r>
            <w:ins w:id="67" w:author="Author">
              <w:r w:rsidR="117A1E09" w:rsidRPr="002312DE">
                <w:rPr>
                  <w:rFonts w:ascii="Times New Roman" w:hAnsi="Times New Roman" w:cs="Times New Roman"/>
                  <w:sz w:val="24"/>
                  <w:szCs w:val="24"/>
                </w:rPr>
                <w:t>, point (b)</w:t>
              </w:r>
            </w:ins>
            <w:r w:rsidRPr="002312DE">
              <w:rPr>
                <w:rFonts w:ascii="Times New Roman" w:hAnsi="Times New Roman" w:cs="Times New Roman"/>
                <w:sz w:val="24"/>
                <w:szCs w:val="24"/>
              </w:rPr>
              <w:t>, with Article 429b(4), and with</w:t>
            </w:r>
            <w:del w:id="68" w:author="Author">
              <w:r w:rsidRPr="002312DE" w:rsidDel="00646595">
                <w:rPr>
                  <w:rFonts w:ascii="Times New Roman" w:hAnsi="Times New Roman" w:cs="Times New Roman"/>
                  <w:sz w:val="24"/>
                  <w:szCs w:val="24"/>
                </w:rPr>
                <w:delText xml:space="preserve"> points (g) and (h) of</w:delText>
              </w:r>
            </w:del>
            <w:ins w:id="69" w:author="Author">
              <w:r w:rsidR="772B862B" w:rsidRPr="002312DE">
                <w:rPr>
                  <w:rFonts w:ascii="Times New Roman" w:hAnsi="Times New Roman" w:cs="Times New Roman"/>
                  <w:sz w:val="24"/>
                  <w:szCs w:val="24"/>
                </w:rPr>
                <w:t xml:space="preserve"> Article</w:t>
              </w:r>
            </w:ins>
            <w:r w:rsidRPr="002312DE">
              <w:rPr>
                <w:rFonts w:ascii="Times New Roman" w:hAnsi="Times New Roman" w:cs="Times New Roman"/>
                <w:sz w:val="24"/>
                <w:szCs w:val="24"/>
              </w:rPr>
              <w:t xml:space="preserve"> 429a(1) </w:t>
            </w:r>
            <w:ins w:id="70" w:author="Author">
              <w:r w:rsidR="10090389" w:rsidRPr="002312DE">
                <w:rPr>
                  <w:rFonts w:ascii="Times New Roman" w:hAnsi="Times New Roman" w:cs="Times New Roman"/>
                  <w:sz w:val="24"/>
                  <w:szCs w:val="24"/>
                </w:rPr>
                <w:t xml:space="preserve">points (g) and (h) of </w:t>
              </w:r>
            </w:ins>
            <w:del w:id="71" w:author="Author">
              <w:r w:rsidRPr="002312DE" w:rsidDel="00646595">
                <w:rPr>
                  <w:rFonts w:ascii="Times New Roman" w:hAnsi="Times New Roman" w:cs="Times New Roman"/>
                  <w:sz w:val="24"/>
                  <w:szCs w:val="24"/>
                </w:rPr>
                <w:delText>CRR.</w:delText>
              </w:r>
            </w:del>
            <w:ins w:id="72" w:author="Author">
              <w:r w:rsidR="17D91393" w:rsidRPr="002312DE">
                <w:rPr>
                  <w:rFonts w:ascii="Times New Roman" w:hAnsi="Times New Roman" w:cs="Times New Roman"/>
                  <w:sz w:val="24"/>
                  <w:szCs w:val="24"/>
                </w:rPr>
                <w:t xml:space="preserve"> Regulation (EU) No 575/2013.</w:t>
              </w:r>
            </w:ins>
          </w:p>
          <w:p w14:paraId="69E09F7D"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If this adjustment leads to an increase in the exposure, institutions shall disclose this as a positive amount. If this adjustment leads to a decrease in exposure, institutions shall place the value in this row between brackets (negative amount).</w:t>
            </w:r>
          </w:p>
        </w:tc>
      </w:tr>
      <w:tr w:rsidR="002312DE" w:rsidRPr="002312DE" w14:paraId="69E09F84" w14:textId="77777777" w:rsidTr="5E9D3914">
        <w:trPr>
          <w:trHeight w:val="132"/>
        </w:trPr>
        <w:tc>
          <w:tcPr>
            <w:tcW w:w="1384" w:type="dxa"/>
            <w:vAlign w:val="center"/>
          </w:tcPr>
          <w:p w14:paraId="69E09F7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10</w:t>
            </w:r>
          </w:p>
        </w:tc>
        <w:tc>
          <w:tcPr>
            <w:tcW w:w="7655" w:type="dxa"/>
          </w:tcPr>
          <w:p w14:paraId="69E09F80"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off-balance sheet items (i.e. conversion to credit equivalent amounts of off- balance sheet exposures)</w:t>
            </w:r>
          </w:p>
          <w:p w14:paraId="69E09F81"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difference in value between the leverage ratio exposure as disclosed in row 13 of template </w:t>
            </w:r>
            <w:r w:rsidRPr="002312DE">
              <w:rPr>
                <w:rFonts w:ascii="Times New Roman" w:eastAsia="Calibri" w:hAnsi="Times New Roman" w:cs="Times New Roman"/>
                <w:sz w:val="24"/>
                <w:szCs w:val="24"/>
              </w:rPr>
              <w:t>EU LR1 -</w:t>
            </w:r>
            <w:r w:rsidRPr="002312DE">
              <w:rPr>
                <w:rFonts w:ascii="Times New Roman" w:hAnsi="Times New Roman" w:cs="Times New Roman"/>
                <w:sz w:val="24"/>
                <w:szCs w:val="24"/>
              </w:rPr>
              <w:t xml:space="preserve"> </w:t>
            </w:r>
            <w:proofErr w:type="spellStart"/>
            <w:r w:rsidRPr="002312DE">
              <w:rPr>
                <w:rFonts w:ascii="Times New Roman" w:hAnsi="Times New Roman" w:cs="Times New Roman"/>
                <w:sz w:val="24"/>
                <w:szCs w:val="24"/>
              </w:rPr>
              <w:t>LRSum</w:t>
            </w:r>
            <w:proofErr w:type="spellEnd"/>
            <w:r w:rsidRPr="002312DE">
              <w:rPr>
                <w:rFonts w:ascii="Times New Roman" w:hAnsi="Times New Roman" w:cs="Times New Roman"/>
                <w:sz w:val="24"/>
                <w:szCs w:val="24"/>
              </w:rPr>
              <w:t xml:space="preserve"> and total accounting assets as disclosed in row 1 of template </w:t>
            </w:r>
            <w:r w:rsidRPr="002312DE">
              <w:rPr>
                <w:rFonts w:ascii="Times New Roman" w:eastAsia="Calibri" w:hAnsi="Times New Roman" w:cs="Times New Roman"/>
                <w:sz w:val="24"/>
                <w:szCs w:val="24"/>
              </w:rPr>
              <w:t>EU LR1 -</w:t>
            </w:r>
            <w:r w:rsidRPr="002312DE">
              <w:rPr>
                <w:rFonts w:ascii="Times New Roman" w:hAnsi="Times New Roman" w:cs="Times New Roman"/>
                <w:sz w:val="24"/>
                <w:szCs w:val="24"/>
              </w:rPr>
              <w:t xml:space="preserve"> </w:t>
            </w:r>
            <w:proofErr w:type="spellStart"/>
            <w:r w:rsidRPr="002312DE">
              <w:rPr>
                <w:rFonts w:ascii="Times New Roman" w:hAnsi="Times New Roman" w:cs="Times New Roman"/>
                <w:sz w:val="24"/>
                <w:szCs w:val="24"/>
              </w:rPr>
              <w:t>LRSum</w:t>
            </w:r>
            <w:proofErr w:type="spellEnd"/>
            <w:r w:rsidRPr="002312DE">
              <w:rPr>
                <w:rFonts w:ascii="Times New Roman" w:hAnsi="Times New Roman" w:cs="Times New Roman"/>
                <w:sz w:val="24"/>
                <w:szCs w:val="24"/>
              </w:rPr>
              <w:t xml:space="preserve"> that results from the inclusion of off-balance sheet items in the leverage ratio total exposure measure.</w:t>
            </w:r>
          </w:p>
          <w:p w14:paraId="69E09F82" w14:textId="4ECDB298"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This includes the commitments to pay related to regular-way purchases under settlement date accounting as calculated in accordance with Article 429</w:t>
            </w:r>
            <w:proofErr w:type="gramStart"/>
            <w:r w:rsidRPr="002312DE">
              <w:rPr>
                <w:rFonts w:ascii="Times New Roman" w:hAnsi="Times New Roman" w:cs="Times New Roman"/>
                <w:sz w:val="24"/>
                <w:szCs w:val="24"/>
              </w:rPr>
              <w:t>g(</w:t>
            </w:r>
            <w:proofErr w:type="gramEnd"/>
            <w:r w:rsidRPr="002312DE">
              <w:rPr>
                <w:rFonts w:ascii="Times New Roman" w:hAnsi="Times New Roman" w:cs="Times New Roman"/>
                <w:sz w:val="24"/>
                <w:szCs w:val="24"/>
              </w:rPr>
              <w:t xml:space="preserve">3) </w:t>
            </w:r>
            <w:del w:id="73" w:author="Author">
              <w:r w:rsidRPr="002312DE" w:rsidDel="00646595">
                <w:rPr>
                  <w:rFonts w:ascii="Times New Roman" w:hAnsi="Times New Roman" w:cs="Times New Roman"/>
                  <w:sz w:val="24"/>
                  <w:szCs w:val="24"/>
                </w:rPr>
                <w:delText>CRR</w:delText>
              </w:r>
            </w:del>
            <w:ins w:id="74" w:author="Author">
              <w:r w:rsidR="4D862291" w:rsidRPr="002312DE">
                <w:rPr>
                  <w:rFonts w:ascii="Times New Roman" w:eastAsia="Times New Roman" w:hAnsi="Times New Roman" w:cs="Times New Roman"/>
                  <w:sz w:val="24"/>
                  <w:szCs w:val="24"/>
                </w:rPr>
                <w:t xml:space="preserve"> Regulation (EU) No 575/2013</w:t>
              </w:r>
              <w:r w:rsidR="4D862291" w:rsidRPr="002312DE">
                <w:rPr>
                  <w:rFonts w:ascii="Times New Roman" w:hAnsi="Times New Roman" w:cs="Times New Roman"/>
                  <w:sz w:val="24"/>
                  <w:szCs w:val="24"/>
                </w:rPr>
                <w:t>.</w:t>
              </w:r>
            </w:ins>
            <w:r w:rsidRPr="002312DE">
              <w:rPr>
                <w:rFonts w:ascii="Times New Roman" w:hAnsi="Times New Roman" w:cs="Times New Roman"/>
                <w:sz w:val="24"/>
                <w:szCs w:val="24"/>
              </w:rPr>
              <w:t>.</w:t>
            </w:r>
          </w:p>
          <w:p w14:paraId="69E09F83"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this adjustment increases the total exposure measure, it shall be disclosed as a positive amount.</w:t>
            </w:r>
          </w:p>
        </w:tc>
      </w:tr>
      <w:tr w:rsidR="002312DE" w:rsidRPr="002312DE" w14:paraId="69E09F89" w14:textId="77777777" w:rsidTr="5E9D3914">
        <w:trPr>
          <w:trHeight w:val="983"/>
        </w:trPr>
        <w:tc>
          <w:tcPr>
            <w:tcW w:w="1384" w:type="dxa"/>
            <w:vAlign w:val="center"/>
          </w:tcPr>
          <w:p w14:paraId="69E09F8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11</w:t>
            </w:r>
          </w:p>
        </w:tc>
        <w:tc>
          <w:tcPr>
            <w:tcW w:w="7655" w:type="dxa"/>
          </w:tcPr>
          <w:p w14:paraId="69E09F86"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prudent valuation adjustments and specific and general provisions which have reduced Tier 1 capital)</w:t>
            </w:r>
          </w:p>
          <w:p w14:paraId="69E09F87" w14:textId="46D857F9" w:rsidR="00646595" w:rsidRPr="002312DE"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2312DE">
              <w:rPr>
                <w:rStyle w:val="TeksttreciPogrubienie"/>
                <w:rFonts w:ascii="Times New Roman" w:hAnsi="Times New Roman" w:cs="Times New Roman"/>
                <w:b w:val="0"/>
                <w:bCs w:val="0"/>
                <w:color w:val="auto"/>
                <w:sz w:val="24"/>
                <w:szCs w:val="24"/>
              </w:rPr>
              <w:t xml:space="preserve">Institutions shall disclose the amount of prudent valuation adjustments in accordance with </w:t>
            </w:r>
            <w:del w:id="75" w:author="Author">
              <w:r w:rsidRPr="002312DE" w:rsidDel="00646595">
                <w:rPr>
                  <w:rStyle w:val="TeksttreciPogrubienie"/>
                  <w:rFonts w:ascii="Times New Roman" w:hAnsi="Times New Roman" w:cs="Times New Roman"/>
                  <w:b w:val="0"/>
                  <w:bCs w:val="0"/>
                  <w:color w:val="auto"/>
                  <w:sz w:val="24"/>
                  <w:szCs w:val="24"/>
                </w:rPr>
                <w:delText>points (a) and (b) of</w:delText>
              </w:r>
            </w:del>
            <w:r w:rsidRPr="002312DE">
              <w:rPr>
                <w:rStyle w:val="TeksttreciPogrubienie"/>
                <w:rFonts w:ascii="Times New Roman" w:hAnsi="Times New Roman" w:cs="Times New Roman"/>
                <w:b w:val="0"/>
                <w:bCs w:val="0"/>
                <w:color w:val="auto"/>
                <w:sz w:val="24"/>
                <w:szCs w:val="24"/>
              </w:rPr>
              <w:t xml:space="preserve"> Article 429a(1)</w:t>
            </w:r>
            <w:ins w:id="76" w:author="Author">
              <w:r w:rsidR="4CB16108" w:rsidRPr="002312DE">
                <w:rPr>
                  <w:rStyle w:val="TeksttreciPogrubienie"/>
                  <w:rFonts w:ascii="Times New Roman" w:hAnsi="Times New Roman" w:cs="Times New Roman"/>
                  <w:b w:val="0"/>
                  <w:bCs w:val="0"/>
                  <w:color w:val="auto"/>
                  <w:sz w:val="24"/>
                  <w:szCs w:val="24"/>
                </w:rPr>
                <w:t>,</w:t>
              </w:r>
            </w:ins>
            <w:r w:rsidRPr="002312DE">
              <w:rPr>
                <w:rStyle w:val="TeksttreciPogrubienie"/>
                <w:rFonts w:ascii="Times New Roman" w:hAnsi="Times New Roman" w:cs="Times New Roman"/>
                <w:b w:val="0"/>
                <w:bCs w:val="0"/>
                <w:color w:val="auto"/>
                <w:sz w:val="24"/>
                <w:szCs w:val="24"/>
              </w:rPr>
              <w:t xml:space="preserve"> </w:t>
            </w:r>
            <w:ins w:id="77" w:author="Author">
              <w:r w:rsidR="402505A9" w:rsidRPr="002312DE">
                <w:rPr>
                  <w:rStyle w:val="TeksttreciPogrubienie"/>
                  <w:rFonts w:ascii="Times New Roman" w:hAnsi="Times New Roman" w:cs="Times New Roman"/>
                  <w:b w:val="0"/>
                  <w:bCs w:val="0"/>
                  <w:color w:val="auto"/>
                  <w:sz w:val="24"/>
                  <w:szCs w:val="24"/>
                </w:rPr>
                <w:t xml:space="preserve">points (a) and (b) of </w:t>
              </w:r>
            </w:ins>
            <w:del w:id="78" w:author="Author">
              <w:r w:rsidRPr="002312DE" w:rsidDel="00646595">
                <w:rPr>
                  <w:rStyle w:val="TeksttreciPogrubienie"/>
                  <w:rFonts w:ascii="Times New Roman" w:hAnsi="Times New Roman" w:cs="Times New Roman"/>
                  <w:b w:val="0"/>
                  <w:bCs w:val="0"/>
                  <w:color w:val="auto"/>
                  <w:sz w:val="24"/>
                  <w:szCs w:val="24"/>
                </w:rPr>
                <w:delText xml:space="preserve">CRR </w:delText>
              </w:r>
            </w:del>
            <w:ins w:id="79" w:author="Author">
              <w:r w:rsidR="37051978" w:rsidRPr="002312DE">
                <w:rPr>
                  <w:rStyle w:val="TeksttreciPogrubienie"/>
                  <w:rFonts w:ascii="Times New Roman" w:hAnsi="Times New Roman" w:cs="Times New Roman"/>
                  <w:b w:val="0"/>
                  <w:bCs w:val="0"/>
                  <w:color w:val="auto"/>
                  <w:sz w:val="24"/>
                  <w:szCs w:val="24"/>
                </w:rPr>
                <w:t xml:space="preserve">Regulation (EU) No 575/2013. </w:t>
              </w:r>
            </w:ins>
            <w:r w:rsidRPr="002312DE">
              <w:rPr>
                <w:rStyle w:val="TeksttreciPogrubienie"/>
                <w:rFonts w:ascii="Times New Roman" w:hAnsi="Times New Roman" w:cs="Times New Roman"/>
                <w:b w:val="0"/>
                <w:bCs w:val="0"/>
                <w:color w:val="auto"/>
                <w:sz w:val="24"/>
                <w:szCs w:val="24"/>
              </w:rPr>
              <w:t xml:space="preserve">and the </w:t>
            </w:r>
            <w:r w:rsidRPr="002312DE">
              <w:rPr>
                <w:rFonts w:ascii="Times New Roman" w:hAnsi="Times New Roman" w:cs="Times New Roman"/>
                <w:sz w:val="24"/>
                <w:szCs w:val="24"/>
              </w:rPr>
              <w:t>amount of specific (</w:t>
            </w:r>
            <w:r w:rsidRPr="002312DE">
              <w:rPr>
                <w:rFonts w:ascii="Times New Roman" w:hAnsi="Times New Roman" w:cs="Times New Roman"/>
                <w:sz w:val="24"/>
                <w:szCs w:val="24"/>
                <w:rPrChange w:id="80" w:author="Author">
                  <w:rPr>
                    <w:rFonts w:ascii="Times New Roman" w:hAnsi="Times New Roman" w:cs="Times New Roman"/>
                    <w:b/>
                    <w:bCs/>
                    <w:sz w:val="24"/>
                    <w:szCs w:val="24"/>
                  </w:rPr>
                </w:rPrChange>
              </w:rPr>
              <w:t>if</w:t>
            </w:r>
            <w:r w:rsidRPr="002312DE">
              <w:rPr>
                <w:rFonts w:ascii="Times New Roman" w:hAnsi="Times New Roman" w:cs="Times New Roman"/>
                <w:sz w:val="24"/>
                <w:szCs w:val="24"/>
              </w:rPr>
              <w:t xml:space="preserve"> </w:t>
            </w:r>
            <w:r w:rsidRPr="002312DE">
              <w:rPr>
                <w:rFonts w:ascii="Times New Roman" w:hAnsi="Times New Roman" w:cs="Times New Roman"/>
                <w:sz w:val="24"/>
                <w:szCs w:val="24"/>
                <w:rPrChange w:id="81" w:author="Author">
                  <w:rPr>
                    <w:rFonts w:ascii="Times New Roman" w:hAnsi="Times New Roman" w:cs="Times New Roman"/>
                    <w:b/>
                    <w:bCs/>
                    <w:sz w:val="24"/>
                    <w:szCs w:val="24"/>
                  </w:rPr>
                </w:rPrChange>
              </w:rPr>
              <w:t>relevant</w:t>
            </w:r>
            <w:r w:rsidRPr="002312DE">
              <w:rPr>
                <w:rFonts w:ascii="Times New Roman" w:hAnsi="Times New Roman" w:cs="Times New Roman"/>
                <w:sz w:val="24"/>
                <w:szCs w:val="24"/>
              </w:rPr>
              <w:t xml:space="preserve">) and </w:t>
            </w:r>
            <w:r w:rsidRPr="002312DE">
              <w:rPr>
                <w:rFonts w:ascii="Times New Roman" w:hAnsi="Times New Roman" w:cs="Times New Roman"/>
                <w:sz w:val="24"/>
                <w:szCs w:val="24"/>
                <w:rPrChange w:id="82" w:author="Author">
                  <w:rPr>
                    <w:rFonts w:ascii="Times New Roman" w:hAnsi="Times New Roman" w:cs="Times New Roman"/>
                    <w:b/>
                    <w:bCs/>
                    <w:sz w:val="24"/>
                    <w:szCs w:val="24"/>
                  </w:rPr>
                </w:rPrChange>
              </w:rPr>
              <w:t>general</w:t>
            </w:r>
            <w:r w:rsidRPr="002312DE">
              <w:rPr>
                <w:rFonts w:ascii="Times New Roman" w:hAnsi="Times New Roman" w:cs="Times New Roman"/>
                <w:sz w:val="24"/>
                <w:szCs w:val="24"/>
              </w:rPr>
              <w:t xml:space="preserve"> </w:t>
            </w:r>
            <w:r w:rsidRPr="002312DE">
              <w:rPr>
                <w:rFonts w:ascii="Times New Roman" w:hAnsi="Times New Roman" w:cs="Times New Roman"/>
                <w:sz w:val="24"/>
                <w:szCs w:val="24"/>
                <w:rPrChange w:id="83" w:author="Author">
                  <w:rPr>
                    <w:rFonts w:ascii="Times New Roman" w:hAnsi="Times New Roman" w:cs="Times New Roman"/>
                    <w:b/>
                    <w:bCs/>
                    <w:sz w:val="24"/>
                    <w:szCs w:val="24"/>
                  </w:rPr>
                </w:rPrChange>
              </w:rPr>
              <w:t>credit</w:t>
            </w:r>
            <w:r w:rsidRPr="002312DE">
              <w:rPr>
                <w:rFonts w:ascii="Times New Roman" w:hAnsi="Times New Roman" w:cs="Times New Roman"/>
                <w:sz w:val="24"/>
                <w:szCs w:val="24"/>
              </w:rPr>
              <w:t xml:space="preserve"> </w:t>
            </w:r>
            <w:r w:rsidRPr="002312DE">
              <w:rPr>
                <w:rFonts w:ascii="Times New Roman" w:hAnsi="Times New Roman" w:cs="Times New Roman"/>
                <w:sz w:val="24"/>
                <w:szCs w:val="24"/>
                <w:rPrChange w:id="84" w:author="Author">
                  <w:rPr>
                    <w:rFonts w:ascii="Times New Roman" w:hAnsi="Times New Roman" w:cs="Times New Roman"/>
                    <w:b/>
                    <w:bCs/>
                    <w:sz w:val="24"/>
                    <w:szCs w:val="24"/>
                  </w:rPr>
                </w:rPrChange>
              </w:rPr>
              <w:t>risk</w:t>
            </w:r>
            <w:r w:rsidRPr="002312DE">
              <w:rPr>
                <w:rFonts w:ascii="Times New Roman" w:hAnsi="Times New Roman" w:cs="Times New Roman"/>
                <w:sz w:val="24"/>
                <w:szCs w:val="24"/>
              </w:rPr>
              <w:t xml:space="preserve"> </w:t>
            </w:r>
            <w:r w:rsidRPr="002312DE">
              <w:rPr>
                <w:rFonts w:ascii="Times New Roman" w:hAnsi="Times New Roman" w:cs="Times New Roman"/>
                <w:sz w:val="24"/>
                <w:szCs w:val="24"/>
                <w:rPrChange w:id="85" w:author="Author">
                  <w:rPr>
                    <w:rFonts w:ascii="Times New Roman" w:hAnsi="Times New Roman" w:cs="Times New Roman"/>
                    <w:b/>
                    <w:bCs/>
                    <w:sz w:val="24"/>
                    <w:szCs w:val="24"/>
                  </w:rPr>
                </w:rPrChange>
              </w:rPr>
              <w:t>adjustments</w:t>
            </w:r>
            <w:r w:rsidRPr="002312DE">
              <w:rPr>
                <w:rFonts w:ascii="Times New Roman" w:hAnsi="Times New Roman" w:cs="Times New Roman"/>
                <w:sz w:val="24"/>
                <w:szCs w:val="24"/>
              </w:rPr>
              <w:t xml:space="preserve"> to on- and off-</w:t>
            </w:r>
            <w:r w:rsidRPr="002312DE">
              <w:rPr>
                <w:rFonts w:ascii="Times New Roman" w:hAnsi="Times New Roman" w:cs="Times New Roman"/>
                <w:sz w:val="24"/>
                <w:szCs w:val="24"/>
                <w:rPrChange w:id="86" w:author="Author">
                  <w:rPr>
                    <w:rFonts w:ascii="Times New Roman" w:hAnsi="Times New Roman" w:cs="Times New Roman"/>
                    <w:b/>
                    <w:bCs/>
                    <w:sz w:val="24"/>
                    <w:szCs w:val="24"/>
                  </w:rPr>
                </w:rPrChange>
              </w:rPr>
              <w:t>balance</w:t>
            </w:r>
            <w:r w:rsidRPr="002312DE">
              <w:rPr>
                <w:rFonts w:ascii="Times New Roman" w:hAnsi="Times New Roman" w:cs="Times New Roman"/>
                <w:sz w:val="24"/>
                <w:szCs w:val="24"/>
              </w:rPr>
              <w:t>-</w:t>
            </w:r>
            <w:r w:rsidRPr="002312DE">
              <w:rPr>
                <w:rFonts w:ascii="Times New Roman" w:hAnsi="Times New Roman" w:cs="Times New Roman"/>
                <w:sz w:val="24"/>
                <w:szCs w:val="24"/>
                <w:rPrChange w:id="87" w:author="Author">
                  <w:rPr>
                    <w:rFonts w:ascii="Times New Roman" w:hAnsi="Times New Roman" w:cs="Times New Roman"/>
                    <w:b/>
                    <w:bCs/>
                    <w:sz w:val="24"/>
                    <w:szCs w:val="24"/>
                  </w:rPr>
                </w:rPrChange>
              </w:rPr>
              <w:t>sheet</w:t>
            </w:r>
            <w:r w:rsidRPr="002312DE">
              <w:rPr>
                <w:rFonts w:ascii="Times New Roman" w:hAnsi="Times New Roman" w:cs="Times New Roman"/>
                <w:sz w:val="24"/>
                <w:szCs w:val="24"/>
              </w:rPr>
              <w:t xml:space="preserve"> </w:t>
            </w:r>
            <w:r w:rsidRPr="002312DE">
              <w:rPr>
                <w:rFonts w:ascii="Times New Roman" w:hAnsi="Times New Roman" w:cs="Times New Roman"/>
                <w:sz w:val="24"/>
                <w:szCs w:val="24"/>
                <w:rPrChange w:id="88" w:author="Author">
                  <w:rPr>
                    <w:rFonts w:ascii="Times New Roman" w:hAnsi="Times New Roman" w:cs="Times New Roman"/>
                    <w:b/>
                    <w:bCs/>
                    <w:sz w:val="24"/>
                    <w:szCs w:val="24"/>
                  </w:rPr>
                </w:rPrChange>
              </w:rPr>
              <w:t>items</w:t>
            </w:r>
            <w:r w:rsidRPr="002312DE">
              <w:rPr>
                <w:rFonts w:ascii="Times New Roman" w:hAnsi="Times New Roman" w:cs="Times New Roman"/>
                <w:sz w:val="24"/>
                <w:szCs w:val="24"/>
              </w:rPr>
              <w:t xml:space="preserve"> as per the </w:t>
            </w:r>
            <w:r w:rsidRPr="002312DE">
              <w:rPr>
                <w:rFonts w:ascii="Times New Roman" w:hAnsi="Times New Roman" w:cs="Times New Roman"/>
                <w:sz w:val="24"/>
                <w:szCs w:val="24"/>
                <w:rPrChange w:id="89" w:author="Author">
                  <w:rPr>
                    <w:rFonts w:ascii="Times New Roman" w:hAnsi="Times New Roman" w:cs="Times New Roman"/>
                    <w:b/>
                    <w:bCs/>
                    <w:sz w:val="24"/>
                    <w:szCs w:val="24"/>
                  </w:rPr>
                </w:rPrChange>
              </w:rPr>
              <w:t>last</w:t>
            </w:r>
            <w:r w:rsidRPr="002312DE">
              <w:rPr>
                <w:rFonts w:ascii="Times New Roman" w:hAnsi="Times New Roman" w:cs="Times New Roman"/>
                <w:sz w:val="24"/>
                <w:szCs w:val="24"/>
              </w:rPr>
              <w:t xml:space="preserve"> </w:t>
            </w:r>
            <w:r w:rsidRPr="002312DE">
              <w:rPr>
                <w:rFonts w:ascii="Times New Roman" w:hAnsi="Times New Roman" w:cs="Times New Roman"/>
                <w:sz w:val="24"/>
                <w:szCs w:val="24"/>
                <w:rPrChange w:id="90" w:author="Author">
                  <w:rPr>
                    <w:rFonts w:ascii="Times New Roman" w:hAnsi="Times New Roman" w:cs="Times New Roman"/>
                    <w:b/>
                    <w:bCs/>
                    <w:sz w:val="24"/>
                    <w:szCs w:val="24"/>
                  </w:rPr>
                </w:rPrChange>
              </w:rPr>
              <w:t>sentence</w:t>
            </w:r>
            <w:r w:rsidRPr="002312DE">
              <w:rPr>
                <w:rFonts w:ascii="Times New Roman" w:hAnsi="Times New Roman" w:cs="Times New Roman"/>
                <w:sz w:val="24"/>
                <w:szCs w:val="24"/>
              </w:rPr>
              <w:t xml:space="preserve"> of </w:t>
            </w:r>
            <w:r w:rsidRPr="002312DE">
              <w:rPr>
                <w:rFonts w:ascii="Times New Roman" w:hAnsi="Times New Roman" w:cs="Times New Roman"/>
                <w:sz w:val="24"/>
                <w:szCs w:val="24"/>
                <w:rPrChange w:id="91" w:author="Author">
                  <w:rPr>
                    <w:rFonts w:ascii="Times New Roman" w:hAnsi="Times New Roman" w:cs="Times New Roman"/>
                    <w:b/>
                    <w:bCs/>
                    <w:sz w:val="24"/>
                    <w:szCs w:val="24"/>
                  </w:rPr>
                </w:rPrChange>
              </w:rPr>
              <w:t>Article</w:t>
            </w:r>
            <w:r w:rsidRPr="002312DE">
              <w:rPr>
                <w:rFonts w:ascii="Times New Roman" w:hAnsi="Times New Roman" w:cs="Times New Roman"/>
                <w:sz w:val="24"/>
                <w:szCs w:val="24"/>
              </w:rPr>
              <w:t xml:space="preserve"> 429(4) and </w:t>
            </w:r>
            <w:r w:rsidRPr="002312DE">
              <w:rPr>
                <w:rFonts w:ascii="Times New Roman" w:hAnsi="Times New Roman" w:cs="Times New Roman"/>
                <w:sz w:val="24"/>
                <w:szCs w:val="24"/>
                <w:rPrChange w:id="92" w:author="Author">
                  <w:rPr>
                    <w:rFonts w:ascii="Times New Roman" w:hAnsi="Times New Roman" w:cs="Times New Roman"/>
                    <w:b/>
                    <w:bCs/>
                    <w:sz w:val="24"/>
                    <w:szCs w:val="24"/>
                  </w:rPr>
                </w:rPrChange>
              </w:rPr>
              <w:t>Article</w:t>
            </w:r>
            <w:r w:rsidRPr="002312DE">
              <w:rPr>
                <w:rFonts w:ascii="Times New Roman" w:hAnsi="Times New Roman" w:cs="Times New Roman"/>
                <w:sz w:val="24"/>
                <w:szCs w:val="24"/>
              </w:rPr>
              <w:t xml:space="preserve"> 429f(2)</w:t>
            </w:r>
            <w:r w:rsidRPr="002312DE">
              <w:rPr>
                <w:rStyle w:val="TeksttreciPogrubienie"/>
                <w:rFonts w:ascii="Times New Roman" w:hAnsi="Times New Roman" w:cs="Times New Roman"/>
                <w:b w:val="0"/>
                <w:bCs w:val="0"/>
                <w:color w:val="auto"/>
                <w:sz w:val="24"/>
                <w:szCs w:val="24"/>
              </w:rPr>
              <w:t xml:space="preserve"> </w:t>
            </w:r>
            <w:del w:id="93" w:author="Author">
              <w:r w:rsidRPr="002312DE" w:rsidDel="00646595">
                <w:rPr>
                  <w:rStyle w:val="TeksttreciPogrubienie"/>
                  <w:rFonts w:ascii="Times New Roman" w:hAnsi="Times New Roman" w:cs="Times New Roman"/>
                  <w:b w:val="0"/>
                  <w:bCs w:val="0"/>
                  <w:color w:val="auto"/>
                  <w:sz w:val="24"/>
                  <w:szCs w:val="24"/>
                </w:rPr>
                <w:delText xml:space="preserve">CRR </w:delText>
              </w:r>
            </w:del>
            <w:ins w:id="94" w:author="Author">
              <w:r w:rsidR="4E8D58A4" w:rsidRPr="002312DE">
                <w:rPr>
                  <w:rStyle w:val="TeksttreciPogrubienie"/>
                  <w:rFonts w:ascii="Times New Roman" w:hAnsi="Times New Roman" w:cs="Times New Roman"/>
                  <w:b w:val="0"/>
                  <w:bCs w:val="0"/>
                  <w:color w:val="auto"/>
                  <w:sz w:val="24"/>
                  <w:szCs w:val="24"/>
                </w:rPr>
                <w:t xml:space="preserve">Regulation (EU) No 575/2013. </w:t>
              </w:r>
            </w:ins>
            <w:r w:rsidRPr="002312DE">
              <w:rPr>
                <w:rStyle w:val="TeksttreciPogrubienie"/>
                <w:rFonts w:ascii="Times New Roman" w:hAnsi="Times New Roman" w:cs="Times New Roman"/>
                <w:b w:val="0"/>
                <w:bCs w:val="0"/>
                <w:color w:val="auto"/>
                <w:sz w:val="24"/>
                <w:szCs w:val="24"/>
              </w:rPr>
              <w:t>that have reduced Tier 1 capital</w:t>
            </w:r>
            <w:r w:rsidRPr="002312DE">
              <w:rPr>
                <w:rFonts w:ascii="Times New Roman" w:hAnsi="Times New Roman" w:cs="Times New Roman"/>
                <w:sz w:val="24"/>
                <w:szCs w:val="24"/>
              </w:rPr>
              <w:t>. Specific provisions shall only</w:t>
            </w:r>
            <w:r w:rsidRPr="002312DE">
              <w:rPr>
                <w:rFonts w:ascii="Times New Roman" w:hAnsi="Times New Roman" w:cs="Times New Roman"/>
                <w:sz w:val="24"/>
                <w:szCs w:val="24"/>
                <w:rPrChange w:id="95" w:author="Author">
                  <w:rPr>
                    <w:rFonts w:ascii="Times New Roman" w:hAnsi="Times New Roman" w:cs="Times New Roman"/>
                    <w:b/>
                    <w:bCs/>
                    <w:sz w:val="24"/>
                    <w:szCs w:val="24"/>
                  </w:rPr>
                </w:rPrChange>
              </w:rPr>
              <w:t xml:space="preserve"> be </w:t>
            </w:r>
            <w:r w:rsidRPr="002312DE">
              <w:rPr>
                <w:rFonts w:ascii="Times New Roman" w:hAnsi="Times New Roman" w:cs="Times New Roman"/>
                <w:sz w:val="24"/>
                <w:szCs w:val="24"/>
              </w:rPr>
              <w:t>included</w:t>
            </w:r>
            <w:r w:rsidRPr="002312DE">
              <w:rPr>
                <w:rFonts w:ascii="Times New Roman" w:hAnsi="Times New Roman" w:cs="Times New Roman"/>
                <w:sz w:val="24"/>
                <w:szCs w:val="24"/>
                <w:rPrChange w:id="96"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 xml:space="preserve">if, in </w:t>
            </w:r>
            <w:r w:rsidRPr="002312DE">
              <w:rPr>
                <w:rFonts w:ascii="Times New Roman" w:hAnsi="Times New Roman" w:cs="Times New Roman"/>
                <w:sz w:val="24"/>
                <w:szCs w:val="24"/>
                <w:rPrChange w:id="97" w:author="Author">
                  <w:rPr>
                    <w:rFonts w:ascii="Times New Roman" w:hAnsi="Times New Roman" w:cs="Times New Roman"/>
                    <w:b/>
                    <w:bCs/>
                    <w:sz w:val="24"/>
                    <w:szCs w:val="24"/>
                  </w:rPr>
                </w:rPrChange>
              </w:rPr>
              <w:t>accordance</w:t>
            </w:r>
            <w:r w:rsidRPr="002312DE">
              <w:rPr>
                <w:rFonts w:ascii="Times New Roman" w:hAnsi="Times New Roman" w:cs="Times New Roman"/>
                <w:sz w:val="24"/>
                <w:szCs w:val="24"/>
              </w:rPr>
              <w:t xml:space="preserve"> with the applicable </w:t>
            </w:r>
            <w:r w:rsidRPr="002312DE">
              <w:rPr>
                <w:rFonts w:ascii="Times New Roman" w:hAnsi="Times New Roman" w:cs="Times New Roman"/>
                <w:sz w:val="24"/>
                <w:szCs w:val="24"/>
                <w:rPrChange w:id="98" w:author="Author">
                  <w:rPr>
                    <w:rFonts w:ascii="Times New Roman" w:hAnsi="Times New Roman" w:cs="Times New Roman"/>
                    <w:b/>
                    <w:bCs/>
                    <w:sz w:val="24"/>
                    <w:szCs w:val="24"/>
                  </w:rPr>
                </w:rPrChange>
              </w:rPr>
              <w:t>accounting</w:t>
            </w:r>
            <w:r w:rsidRPr="002312DE">
              <w:rPr>
                <w:rFonts w:ascii="Times New Roman" w:hAnsi="Times New Roman" w:cs="Times New Roman"/>
                <w:sz w:val="24"/>
                <w:szCs w:val="24"/>
              </w:rPr>
              <w:t xml:space="preserve"> framework</w:t>
            </w:r>
            <w:r w:rsidRPr="002312DE">
              <w:rPr>
                <w:rFonts w:ascii="Times New Roman" w:hAnsi="Times New Roman" w:cs="Times New Roman"/>
                <w:sz w:val="24"/>
                <w:szCs w:val="24"/>
                <w:rPrChange w:id="99"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they</w:t>
            </w:r>
            <w:r w:rsidRPr="002312DE">
              <w:rPr>
                <w:rFonts w:ascii="Times New Roman" w:hAnsi="Times New Roman" w:cs="Times New Roman"/>
                <w:sz w:val="24"/>
                <w:szCs w:val="24"/>
                <w:rPrChange w:id="100"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are</w:t>
            </w:r>
            <w:r w:rsidRPr="002312DE">
              <w:rPr>
                <w:rFonts w:ascii="Times New Roman" w:hAnsi="Times New Roman" w:cs="Times New Roman"/>
                <w:sz w:val="24"/>
                <w:szCs w:val="24"/>
                <w:rPrChange w:id="101" w:author="Author">
                  <w:rPr>
                    <w:rFonts w:ascii="Times New Roman" w:hAnsi="Times New Roman" w:cs="Times New Roman"/>
                    <w:b/>
                    <w:bCs/>
                    <w:sz w:val="24"/>
                    <w:szCs w:val="24"/>
                  </w:rPr>
                </w:rPrChange>
              </w:rPr>
              <w:t xml:space="preserve"> not </w:t>
            </w:r>
            <w:r w:rsidRPr="002312DE">
              <w:rPr>
                <w:rFonts w:ascii="Times New Roman" w:hAnsi="Times New Roman" w:cs="Times New Roman"/>
                <w:sz w:val="24"/>
                <w:szCs w:val="24"/>
              </w:rPr>
              <w:t>already</w:t>
            </w:r>
            <w:r w:rsidRPr="002312DE">
              <w:rPr>
                <w:rFonts w:ascii="Times New Roman" w:hAnsi="Times New Roman" w:cs="Times New Roman"/>
                <w:sz w:val="24"/>
                <w:szCs w:val="24"/>
                <w:rPrChange w:id="102"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deducted</w:t>
            </w:r>
            <w:r w:rsidRPr="002312DE">
              <w:rPr>
                <w:rFonts w:ascii="Times New Roman" w:hAnsi="Times New Roman" w:cs="Times New Roman"/>
                <w:sz w:val="24"/>
                <w:szCs w:val="24"/>
                <w:rPrChange w:id="103" w:author="Author">
                  <w:rPr>
                    <w:rFonts w:ascii="Times New Roman" w:hAnsi="Times New Roman" w:cs="Times New Roman"/>
                    <w:b/>
                    <w:bCs/>
                    <w:sz w:val="24"/>
                    <w:szCs w:val="24"/>
                  </w:rPr>
                </w:rPrChange>
              </w:rPr>
              <w:t xml:space="preserve"> from the </w:t>
            </w:r>
            <w:r w:rsidRPr="002312DE">
              <w:rPr>
                <w:rFonts w:ascii="Times New Roman" w:hAnsi="Times New Roman" w:cs="Times New Roman"/>
                <w:sz w:val="24"/>
                <w:szCs w:val="24"/>
              </w:rPr>
              <w:t>gross</w:t>
            </w:r>
            <w:r w:rsidRPr="002312DE">
              <w:rPr>
                <w:rFonts w:ascii="Times New Roman" w:hAnsi="Times New Roman" w:cs="Times New Roman"/>
                <w:sz w:val="24"/>
                <w:szCs w:val="24"/>
                <w:rPrChange w:id="104"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carrying</w:t>
            </w:r>
            <w:r w:rsidRPr="002312DE">
              <w:rPr>
                <w:rFonts w:ascii="Times New Roman" w:hAnsi="Times New Roman" w:cs="Times New Roman"/>
                <w:sz w:val="24"/>
                <w:szCs w:val="24"/>
                <w:rPrChange w:id="105"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amount</w:t>
            </w:r>
            <w:r w:rsidRPr="002312DE">
              <w:rPr>
                <w:rFonts w:ascii="Times New Roman" w:hAnsi="Times New Roman" w:cs="Times New Roman"/>
                <w:sz w:val="24"/>
                <w:szCs w:val="24"/>
                <w:rPrChange w:id="106" w:author="Author">
                  <w:rPr>
                    <w:rFonts w:ascii="Times New Roman" w:hAnsi="Times New Roman" w:cs="Times New Roman"/>
                    <w:b/>
                    <w:bCs/>
                    <w:sz w:val="24"/>
                    <w:szCs w:val="24"/>
                  </w:rPr>
                </w:rPrChange>
              </w:rPr>
              <w:t xml:space="preserve"> </w:t>
            </w:r>
            <w:r w:rsidRPr="002312DE">
              <w:rPr>
                <w:rFonts w:ascii="Times New Roman" w:hAnsi="Times New Roman" w:cs="Times New Roman"/>
                <w:sz w:val="24"/>
                <w:szCs w:val="24"/>
              </w:rPr>
              <w:t>values</w:t>
            </w:r>
            <w:r w:rsidRPr="002312DE">
              <w:rPr>
                <w:rFonts w:ascii="Times New Roman" w:hAnsi="Times New Roman" w:cs="Times New Roman"/>
                <w:sz w:val="24"/>
                <w:szCs w:val="24"/>
                <w:rPrChange w:id="107" w:author="Author">
                  <w:rPr>
                    <w:rFonts w:ascii="Times New Roman" w:hAnsi="Times New Roman" w:cs="Times New Roman"/>
                    <w:b/>
                    <w:bCs/>
                    <w:sz w:val="24"/>
                    <w:szCs w:val="24"/>
                  </w:rPr>
                </w:rPrChange>
              </w:rPr>
              <w:t xml:space="preserve">. </w:t>
            </w:r>
            <w:bookmarkStart w:id="108" w:name="_DV_M411"/>
            <w:bookmarkEnd w:id="108"/>
          </w:p>
          <w:p w14:paraId="69E09F88"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2312DE" w14:paraId="69E09F8F" w14:textId="77777777" w:rsidTr="5E9D3914">
        <w:trPr>
          <w:trHeight w:val="2265"/>
        </w:trPr>
        <w:tc>
          <w:tcPr>
            <w:tcW w:w="1384" w:type="dxa"/>
            <w:vAlign w:val="center"/>
          </w:tcPr>
          <w:p w14:paraId="69E09F8A"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EU-11a</w:t>
            </w:r>
          </w:p>
        </w:tc>
        <w:tc>
          <w:tcPr>
            <w:tcW w:w="7655" w:type="dxa"/>
          </w:tcPr>
          <w:p w14:paraId="69E09F8B" w14:textId="4021AA4C"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(Adjustment for exposures excluded from the total exposure measure in accordance with point (c)</w:t>
            </w:r>
            <w:ins w:id="109" w:author="Author">
              <w:r w:rsidR="0015423D" w:rsidRPr="002312DE">
                <w:rPr>
                  <w:rStyle w:val="TeksttreciPogrubienie"/>
                  <w:rFonts w:ascii="Times New Roman" w:hAnsi="Times New Roman" w:cs="Times New Roman"/>
                  <w:color w:val="auto"/>
                  <w:sz w:val="24"/>
                  <w:szCs w:val="24"/>
                </w:rPr>
                <w:t xml:space="preserve"> and point (ca)</w:t>
              </w:r>
            </w:ins>
            <w:r w:rsidRPr="002312DE">
              <w:rPr>
                <w:rStyle w:val="TeksttreciPogrubienie"/>
                <w:rFonts w:ascii="Times New Roman" w:hAnsi="Times New Roman" w:cs="Times New Roman"/>
                <w:color w:val="auto"/>
                <w:sz w:val="24"/>
                <w:szCs w:val="24"/>
              </w:rPr>
              <w:t xml:space="preserve"> of Article 429a(1) CRR)</w:t>
            </w:r>
          </w:p>
          <w:p w14:paraId="69E09F8C" w14:textId="4FDE07D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110" w:author="Author">
              <w:r w:rsidRPr="002312DE" w:rsidDel="00646595">
                <w:rPr>
                  <w:rFonts w:ascii="Times New Roman" w:hAnsi="Times New Roman" w:cs="Times New Roman"/>
                  <w:sz w:val="24"/>
                  <w:szCs w:val="24"/>
                </w:rPr>
                <w:delText xml:space="preserve">Point (c) of </w:delText>
              </w:r>
            </w:del>
            <w:r w:rsidRPr="002312DE">
              <w:rPr>
                <w:rFonts w:ascii="Times New Roman" w:hAnsi="Times New Roman" w:cs="Times New Roman"/>
                <w:sz w:val="24"/>
                <w:szCs w:val="24"/>
              </w:rPr>
              <w:t>Article 429a(1)</w:t>
            </w:r>
            <w:ins w:id="111" w:author="Author">
              <w:r w:rsidR="77537DA9" w:rsidRPr="002312DE">
                <w:rPr>
                  <w:rFonts w:ascii="Times New Roman" w:hAnsi="Times New Roman" w:cs="Times New Roman"/>
                  <w:sz w:val="24"/>
                  <w:szCs w:val="24"/>
                </w:rPr>
                <w:t>, point (c)</w:t>
              </w:r>
              <w:r w:rsidR="0015423D" w:rsidRPr="002312DE">
                <w:rPr>
                  <w:rFonts w:ascii="Times New Roman" w:hAnsi="Times New Roman" w:cs="Times New Roman"/>
                  <w:sz w:val="24"/>
                  <w:szCs w:val="24"/>
                </w:rPr>
                <w:t xml:space="preserve"> and point (ca)</w:t>
              </w:r>
            </w:ins>
            <w:r w:rsidRPr="002312DE">
              <w:rPr>
                <w:rFonts w:ascii="Times New Roman" w:hAnsi="Times New Roman" w:cs="Times New Roman"/>
                <w:sz w:val="24"/>
                <w:szCs w:val="24"/>
              </w:rPr>
              <w:t xml:space="preserve"> and Article 113(6) and (7) </w:t>
            </w:r>
            <w:del w:id="112" w:author="Author">
              <w:r w:rsidRPr="002312DE" w:rsidDel="00646595">
                <w:rPr>
                  <w:rFonts w:ascii="Times New Roman" w:hAnsi="Times New Roman" w:cs="Times New Roman"/>
                  <w:sz w:val="24"/>
                  <w:szCs w:val="24"/>
                </w:rPr>
                <w:delText>CRR</w:delText>
              </w:r>
            </w:del>
            <w:ins w:id="113" w:author="Author">
              <w:r w:rsidR="3B1EE2A1" w:rsidRPr="002312DE">
                <w:rPr>
                  <w:rFonts w:ascii="Times New Roman" w:hAnsi="Times New Roman" w:cs="Times New Roman"/>
                  <w:sz w:val="24"/>
                  <w:szCs w:val="24"/>
                </w:rPr>
                <w:t xml:space="preserve"> Regulation (EU) No 575/2013</w:t>
              </w:r>
              <w:r w:rsidR="0E1F97F6" w:rsidRPr="002312DE">
                <w:rPr>
                  <w:rFonts w:ascii="Times New Roman" w:hAnsi="Times New Roman" w:cs="Times New Roman"/>
                  <w:sz w:val="24"/>
                  <w:szCs w:val="24"/>
                </w:rPr>
                <w:t>.</w:t>
              </w:r>
            </w:ins>
          </w:p>
          <w:p w14:paraId="69E09F8D" w14:textId="7BA124D4"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on-balance sheet portion of exposures excluded from the total exposure measure in accordance with </w:t>
            </w:r>
            <w:del w:id="114"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429a(1) </w:t>
            </w:r>
            <w:ins w:id="115" w:author="Author">
              <w:r w:rsidR="2469E84E" w:rsidRPr="002312DE">
                <w:rPr>
                  <w:rFonts w:ascii="Times New Roman" w:hAnsi="Times New Roman" w:cs="Times New Roman"/>
                  <w:sz w:val="24"/>
                  <w:szCs w:val="24"/>
                </w:rPr>
                <w:t xml:space="preserve">point (c) of </w:t>
              </w:r>
            </w:ins>
            <w:del w:id="116" w:author="Author">
              <w:r w:rsidRPr="002312DE" w:rsidDel="00646595">
                <w:rPr>
                  <w:rFonts w:ascii="Times New Roman" w:hAnsi="Times New Roman" w:cs="Times New Roman"/>
                  <w:sz w:val="24"/>
                  <w:szCs w:val="24"/>
                </w:rPr>
                <w:delText>CRR</w:delText>
              </w:r>
            </w:del>
            <w:ins w:id="117" w:author="Author">
              <w:r w:rsidR="0360F357"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8E"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2312DE" w14:paraId="69E09F95" w14:textId="77777777" w:rsidTr="5E9D3914">
        <w:trPr>
          <w:trHeight w:val="2265"/>
        </w:trPr>
        <w:tc>
          <w:tcPr>
            <w:tcW w:w="1384" w:type="dxa"/>
            <w:vAlign w:val="center"/>
          </w:tcPr>
          <w:p w14:paraId="69E09F90"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EU-11b</w:t>
            </w:r>
          </w:p>
        </w:tc>
        <w:tc>
          <w:tcPr>
            <w:tcW w:w="7655" w:type="dxa"/>
          </w:tcPr>
          <w:p w14:paraId="69E09F91"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(Adjustment for exposures excluded from the total exposure measure in ac</w:t>
            </w:r>
            <w:r w:rsidRPr="002312DE">
              <w:rPr>
                <w:rStyle w:val="TeksttreciPogrubienie"/>
                <w:rFonts w:ascii="Times New Roman" w:hAnsi="Times New Roman" w:cs="Times New Roman"/>
                <w:color w:val="auto"/>
                <w:sz w:val="24"/>
                <w:szCs w:val="24"/>
              </w:rPr>
              <w:softHyphen/>
              <w:t>cordance with point (j) of Article 429a(1) CRR</w:t>
            </w:r>
          </w:p>
          <w:p w14:paraId="69E09F92" w14:textId="4116BB46"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Change w:id="118" w:author="Author">
                  <w:rPr>
                    <w:rFonts w:ascii="Times New Roman" w:hAnsi="Times New Roman" w:cs="Times New Roman"/>
                    <w:sz w:val="24"/>
                    <w:szCs w:val="24"/>
                  </w:rPr>
                </w:rPrChange>
              </w:rPr>
            </w:pPr>
            <w:del w:id="119" w:author="Author">
              <w:r w:rsidRPr="002312DE" w:rsidDel="00646595">
                <w:rPr>
                  <w:rFonts w:ascii="Times New Roman" w:hAnsi="Times New Roman" w:cs="Times New Roman"/>
                  <w:sz w:val="24"/>
                  <w:szCs w:val="24"/>
                  <w:lang w:val="fr-FR"/>
                  <w:rPrChange w:id="120" w:author="Author">
                    <w:rPr>
                      <w:rFonts w:ascii="Times New Roman" w:hAnsi="Times New Roman" w:cs="Times New Roman"/>
                      <w:sz w:val="24"/>
                      <w:szCs w:val="24"/>
                    </w:rPr>
                  </w:rPrChange>
                </w:rPr>
                <w:delText xml:space="preserve">Point (j) of </w:delText>
              </w:r>
            </w:del>
            <w:r w:rsidRPr="002312DE">
              <w:rPr>
                <w:rFonts w:ascii="Times New Roman" w:hAnsi="Times New Roman" w:cs="Times New Roman"/>
                <w:sz w:val="24"/>
                <w:szCs w:val="24"/>
                <w:lang w:val="fr-FR"/>
                <w:rPrChange w:id="121" w:author="Author">
                  <w:rPr>
                    <w:rFonts w:ascii="Times New Roman" w:hAnsi="Times New Roman" w:cs="Times New Roman"/>
                    <w:sz w:val="24"/>
                    <w:szCs w:val="24"/>
                  </w:rPr>
                </w:rPrChange>
              </w:rPr>
              <w:t>Article 429a(1)</w:t>
            </w:r>
            <w:ins w:id="122" w:author="Author">
              <w:r w:rsidR="45404A9E" w:rsidRPr="002312DE">
                <w:rPr>
                  <w:rFonts w:ascii="Times New Roman" w:hAnsi="Times New Roman" w:cs="Times New Roman"/>
                  <w:sz w:val="24"/>
                  <w:szCs w:val="24"/>
                  <w:lang w:val="fr-FR"/>
                  <w:rPrChange w:id="123" w:author="Author">
                    <w:rPr>
                      <w:rFonts w:ascii="Times New Roman" w:hAnsi="Times New Roman" w:cs="Times New Roman"/>
                      <w:sz w:val="24"/>
                      <w:szCs w:val="24"/>
                    </w:rPr>
                  </w:rPrChange>
                </w:rPr>
                <w:t>, point (j)</w:t>
              </w:r>
            </w:ins>
            <w:r w:rsidRPr="002312DE">
              <w:rPr>
                <w:rFonts w:ascii="Times New Roman" w:hAnsi="Times New Roman" w:cs="Times New Roman"/>
                <w:sz w:val="24"/>
                <w:szCs w:val="24"/>
                <w:lang w:val="fr-FR"/>
                <w:rPrChange w:id="124" w:author="Author">
                  <w:rPr>
                    <w:rFonts w:ascii="Times New Roman" w:hAnsi="Times New Roman" w:cs="Times New Roman"/>
                    <w:sz w:val="24"/>
                    <w:szCs w:val="24"/>
                  </w:rPr>
                </w:rPrChange>
              </w:rPr>
              <w:t xml:space="preserve">, Article 116(4) </w:t>
            </w:r>
            <w:del w:id="125" w:author="Author">
              <w:r w:rsidRPr="002312DE" w:rsidDel="00646595">
                <w:rPr>
                  <w:rFonts w:ascii="Times New Roman" w:hAnsi="Times New Roman" w:cs="Times New Roman"/>
                  <w:sz w:val="24"/>
                  <w:szCs w:val="24"/>
                  <w:lang w:val="fr-FR"/>
                  <w:rPrChange w:id="126" w:author="Author">
                    <w:rPr>
                      <w:rFonts w:ascii="Times New Roman" w:hAnsi="Times New Roman" w:cs="Times New Roman"/>
                      <w:sz w:val="24"/>
                      <w:szCs w:val="24"/>
                    </w:rPr>
                  </w:rPrChange>
                </w:rPr>
                <w:delText>CRR</w:delText>
              </w:r>
            </w:del>
            <w:ins w:id="127" w:author="Author">
              <w:r w:rsidR="5BCC7008" w:rsidRPr="002312DE">
                <w:rPr>
                  <w:rFonts w:ascii="Times New Roman" w:hAnsi="Times New Roman" w:cs="Times New Roman"/>
                  <w:sz w:val="24"/>
                  <w:szCs w:val="24"/>
                  <w:lang w:val="fr-FR"/>
                </w:rPr>
                <w:t xml:space="preserve"> </w:t>
              </w:r>
              <w:proofErr w:type="spellStart"/>
              <w:r w:rsidR="5BCC7008" w:rsidRPr="002312DE">
                <w:rPr>
                  <w:rFonts w:ascii="Times New Roman" w:hAnsi="Times New Roman" w:cs="Times New Roman"/>
                  <w:sz w:val="24"/>
                  <w:szCs w:val="24"/>
                  <w:lang w:val="fr-FR"/>
                </w:rPr>
                <w:t>Regulation</w:t>
              </w:r>
              <w:proofErr w:type="spellEnd"/>
              <w:r w:rsidR="5BCC7008" w:rsidRPr="002312DE">
                <w:rPr>
                  <w:rFonts w:ascii="Times New Roman" w:hAnsi="Times New Roman" w:cs="Times New Roman"/>
                  <w:sz w:val="24"/>
                  <w:szCs w:val="24"/>
                  <w:lang w:val="fr-FR"/>
                </w:rPr>
                <w:t xml:space="preserve"> (EU) No 575/2013</w:t>
              </w:r>
            </w:ins>
          </w:p>
          <w:p w14:paraId="69E09F93" w14:textId="71EF78C0"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on-balance sheet portion of exposures excluded from the total exposure measure in accordance with </w:t>
            </w:r>
            <w:del w:id="128" w:author="Author">
              <w:r w:rsidRPr="002312DE" w:rsidDel="00646595">
                <w:rPr>
                  <w:rFonts w:ascii="Times New Roman" w:hAnsi="Times New Roman" w:cs="Times New Roman"/>
                  <w:sz w:val="24"/>
                  <w:szCs w:val="24"/>
                </w:rPr>
                <w:delText>point (j) of</w:delText>
              </w:r>
            </w:del>
            <w:r w:rsidRPr="002312DE">
              <w:rPr>
                <w:rFonts w:ascii="Times New Roman" w:hAnsi="Times New Roman" w:cs="Times New Roman"/>
                <w:sz w:val="24"/>
                <w:szCs w:val="24"/>
              </w:rPr>
              <w:t xml:space="preserve"> Article 429</w:t>
            </w:r>
            <w:proofErr w:type="gramStart"/>
            <w:r w:rsidRPr="002312DE">
              <w:rPr>
                <w:rFonts w:ascii="Times New Roman" w:hAnsi="Times New Roman" w:cs="Times New Roman"/>
                <w:sz w:val="24"/>
                <w:szCs w:val="24"/>
              </w:rPr>
              <w:t>a(</w:t>
            </w:r>
            <w:proofErr w:type="gramEnd"/>
            <w:r w:rsidRPr="002312DE">
              <w:rPr>
                <w:rFonts w:ascii="Times New Roman" w:hAnsi="Times New Roman" w:cs="Times New Roman"/>
                <w:sz w:val="24"/>
                <w:szCs w:val="24"/>
              </w:rPr>
              <w:t>1)</w:t>
            </w:r>
            <w:ins w:id="129" w:author="Author">
              <w:r w:rsidR="77736040"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130" w:author="Author">
              <w:r w:rsidR="322D93DF" w:rsidRPr="002312DE">
                <w:rPr>
                  <w:rFonts w:ascii="Times New Roman" w:hAnsi="Times New Roman" w:cs="Times New Roman"/>
                  <w:sz w:val="24"/>
                  <w:szCs w:val="24"/>
                </w:rPr>
                <w:t xml:space="preserve">point (j) of </w:t>
              </w:r>
            </w:ins>
            <w:del w:id="131" w:author="Author">
              <w:r w:rsidRPr="002312DE" w:rsidDel="00646595">
                <w:rPr>
                  <w:rFonts w:ascii="Times New Roman" w:hAnsi="Times New Roman" w:cs="Times New Roman"/>
                  <w:sz w:val="24"/>
                  <w:szCs w:val="24"/>
                </w:rPr>
                <w:delText>CRR</w:delText>
              </w:r>
            </w:del>
            <w:ins w:id="132" w:author="Author">
              <w:r w:rsidR="396A3A9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94"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this adjustment reduces the total exposure measure, institutions shall place the values in this row between brackets (negative amount).</w:t>
            </w:r>
          </w:p>
        </w:tc>
      </w:tr>
      <w:tr w:rsidR="002312DE" w:rsidRPr="002312DE" w14:paraId="69E09F9A" w14:textId="77777777" w:rsidTr="5E9D3914">
        <w:trPr>
          <w:trHeight w:val="2265"/>
        </w:trPr>
        <w:tc>
          <w:tcPr>
            <w:tcW w:w="1384" w:type="dxa"/>
            <w:vAlign w:val="center"/>
          </w:tcPr>
          <w:p w14:paraId="69E09F96"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12</w:t>
            </w:r>
          </w:p>
        </w:tc>
        <w:tc>
          <w:tcPr>
            <w:tcW w:w="7655" w:type="dxa"/>
          </w:tcPr>
          <w:p w14:paraId="69E09F97"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2312DE">
              <w:rPr>
                <w:rStyle w:val="TeksttreciPogrubienie"/>
                <w:rFonts w:ascii="Times New Roman" w:hAnsi="Times New Roman" w:cs="Times New Roman"/>
                <w:color w:val="auto"/>
                <w:sz w:val="24"/>
                <w:szCs w:val="24"/>
              </w:rPr>
              <w:t>Other adjustments</w:t>
            </w:r>
          </w:p>
          <w:p w14:paraId="69E09F98" w14:textId="0A6A1E7D" w:rsidR="00646595" w:rsidRPr="002312DE"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Change w:id="133" w:author="Author">
                  <w:rPr>
                    <w:rFonts w:ascii="Times New Roman" w:hAnsi="Times New Roman" w:cs="Times New Roman"/>
                    <w:sz w:val="24"/>
                    <w:szCs w:val="24"/>
                  </w:rPr>
                </w:rPrChange>
              </w:rPr>
            </w:pPr>
            <w:r w:rsidRPr="002312DE">
              <w:rPr>
                <w:rFonts w:ascii="Times New Roman" w:hAnsi="Times New Roman" w:cs="Times New Roman"/>
                <w:sz w:val="24"/>
                <w:szCs w:val="24"/>
              </w:rPr>
              <w:t xml:space="preserve">Institutions shall include any remaining difference in value between the total exposure measure and total accounting assets. Institutions shall consider the exposure </w:t>
            </w:r>
            <w:r w:rsidRPr="002312DE">
              <w:rPr>
                <w:rStyle w:val="TeksttreciPogrubienie"/>
                <w:rFonts w:ascii="Times New Roman" w:hAnsi="Times New Roman" w:cs="Times New Roman"/>
                <w:b w:val="0"/>
                <w:bCs w:val="0"/>
                <w:color w:val="auto"/>
                <w:sz w:val="24"/>
                <w:szCs w:val="24"/>
                <w:rPrChange w:id="134" w:author="Author">
                  <w:rPr>
                    <w:rFonts w:ascii="Times New Roman" w:hAnsi="Times New Roman" w:cs="Times New Roman"/>
                    <w:sz w:val="24"/>
                    <w:szCs w:val="24"/>
                  </w:rPr>
                </w:rPrChange>
              </w:rPr>
              <w:t>adjustments</w:t>
            </w:r>
            <w:r w:rsidRPr="002312DE">
              <w:rPr>
                <w:rStyle w:val="TeksttreciPogrubienie"/>
                <w:rFonts w:ascii="Times New Roman" w:hAnsi="Times New Roman" w:cs="Times New Roman"/>
                <w:bCs w:val="0"/>
                <w:iCs/>
                <w:color w:val="auto"/>
                <w:sz w:val="24"/>
                <w:szCs w:val="24"/>
                <w:rPrChange w:id="135" w:author="Author">
                  <w:rPr>
                    <w:rStyle w:val="DeltaViewInsertion"/>
                    <w:rFonts w:ascii="Times New Roman" w:hAnsi="Times New Roman" w:cs="Times New Roman"/>
                    <w:sz w:val="24"/>
                    <w:szCs w:val="24"/>
                  </w:rPr>
                </w:rPrChange>
              </w:rPr>
              <w:t xml:space="preserve"> </w:t>
            </w:r>
            <w:r w:rsidRPr="002312DE">
              <w:rPr>
                <w:rStyle w:val="TeksttreciPogrubienie"/>
                <w:rFonts w:ascii="Times New Roman" w:hAnsi="Times New Roman" w:cs="Times New Roman"/>
                <w:bCs w:val="0"/>
                <w:color w:val="auto"/>
                <w:sz w:val="24"/>
                <w:szCs w:val="24"/>
                <w:rPrChange w:id="136" w:author="Author">
                  <w:rPr>
                    <w:rStyle w:val="DeltaViewInsertion"/>
                    <w:rFonts w:ascii="Times New Roman" w:hAnsi="Times New Roman" w:cs="Times New Roman"/>
                    <w:sz w:val="24"/>
                    <w:szCs w:val="24"/>
                  </w:rPr>
                </w:rPrChange>
              </w:rPr>
              <w:t xml:space="preserve">in accordance with Article 429(8) </w:t>
            </w:r>
            <w:del w:id="137" w:author="Author">
              <w:r w:rsidRPr="002312DE" w:rsidDel="00646595">
                <w:rPr>
                  <w:rStyle w:val="TeksttreciPogrubienie"/>
                  <w:rFonts w:ascii="Times New Roman" w:hAnsi="Times New Roman" w:cs="Times New Roman"/>
                  <w:bCs w:val="0"/>
                  <w:color w:val="auto"/>
                  <w:sz w:val="24"/>
                  <w:szCs w:val="24"/>
                  <w:rPrChange w:id="138" w:author="Author">
                    <w:rPr>
                      <w:rStyle w:val="DeltaViewInsertion"/>
                      <w:rFonts w:ascii="Times New Roman" w:hAnsi="Times New Roman" w:cs="Times New Roman"/>
                      <w:sz w:val="24"/>
                      <w:szCs w:val="24"/>
                    </w:rPr>
                  </w:rPrChange>
                </w:rPr>
                <w:delText xml:space="preserve">CRR </w:delText>
              </w:r>
            </w:del>
            <w:ins w:id="139" w:author="Author">
              <w:r w:rsidR="2550F8F8" w:rsidRPr="002312DE">
                <w:rPr>
                  <w:rFonts w:ascii="Times New Roman" w:eastAsia="Times New Roman" w:hAnsi="Times New Roman" w:cs="Times New Roman"/>
                  <w:sz w:val="24"/>
                  <w:szCs w:val="24"/>
                </w:rPr>
                <w:t xml:space="preserve">Regulation (EU) No 575/2013 </w:t>
              </w:r>
            </w:ins>
            <w:r w:rsidRPr="002312DE">
              <w:rPr>
                <w:rStyle w:val="TeksttreciPogrubienie"/>
                <w:rFonts w:ascii="Times New Roman" w:hAnsi="Times New Roman" w:cs="Times New Roman"/>
                <w:bCs w:val="0"/>
                <w:color w:val="auto"/>
                <w:sz w:val="24"/>
                <w:szCs w:val="24"/>
                <w:rPrChange w:id="140" w:author="Author">
                  <w:rPr>
                    <w:rStyle w:val="DeltaViewInsertion"/>
                    <w:rFonts w:ascii="Times New Roman" w:hAnsi="Times New Roman" w:cs="Times New Roman"/>
                    <w:sz w:val="24"/>
                    <w:szCs w:val="24"/>
                  </w:rPr>
                </w:rPrChange>
              </w:rPr>
              <w:t>and other exposure adjustments mentioned in</w:t>
            </w:r>
            <w:del w:id="141" w:author="Author">
              <w:r w:rsidRPr="002312DE" w:rsidDel="00646595">
                <w:rPr>
                  <w:rStyle w:val="TeksttreciPogrubienie"/>
                  <w:rFonts w:ascii="Times New Roman" w:hAnsi="Times New Roman" w:cs="Times New Roman"/>
                  <w:bCs w:val="0"/>
                  <w:color w:val="auto"/>
                  <w:sz w:val="24"/>
                  <w:szCs w:val="24"/>
                  <w:rPrChange w:id="142" w:author="Author">
                    <w:rPr>
                      <w:rStyle w:val="DeltaViewInsertion"/>
                      <w:rFonts w:ascii="Times New Roman" w:hAnsi="Times New Roman" w:cs="Times New Roman"/>
                      <w:sz w:val="24"/>
                      <w:szCs w:val="24"/>
                    </w:rPr>
                  </w:rPrChange>
                </w:rPr>
                <w:delText xml:space="preserve"> points</w:delText>
              </w:r>
            </w:del>
            <w:ins w:id="143" w:author="Author">
              <w:del w:id="144" w:author="Author">
                <w:r w:rsidRPr="002312DE" w:rsidDel="7C0D1F73">
                  <w:rPr>
                    <w:rStyle w:val="TeksttreciPogrubienie"/>
                    <w:rFonts w:ascii="Times New Roman" w:hAnsi="Times New Roman" w:cs="Times New Roman"/>
                    <w:bCs w:val="0"/>
                    <w:color w:val="auto"/>
                    <w:sz w:val="24"/>
                    <w:szCs w:val="24"/>
                    <w:rPrChange w:id="145" w:author="Author">
                      <w:rPr>
                        <w:rStyle w:val="DeltaViewInsertion"/>
                        <w:rFonts w:ascii="Times New Roman" w:hAnsi="Times New Roman" w:cs="Times New Roman"/>
                        <w:sz w:val="24"/>
                        <w:szCs w:val="24"/>
                      </w:rPr>
                    </w:rPrChange>
                  </w:rPr>
                  <w:delText xml:space="preserve"> (c</w:delText>
                </w:r>
                <w:r w:rsidRPr="002312DE" w:rsidDel="790B1479">
                  <w:rPr>
                    <w:rStyle w:val="TeksttreciPogrubienie"/>
                    <w:rFonts w:ascii="Times New Roman" w:hAnsi="Times New Roman" w:cs="Times New Roman"/>
                    <w:bCs w:val="0"/>
                    <w:color w:val="auto"/>
                    <w:sz w:val="24"/>
                    <w:szCs w:val="24"/>
                    <w:rPrChange w:id="146" w:author="Author">
                      <w:rPr>
                        <w:rStyle w:val="DeltaViewInsertion"/>
                        <w:rFonts w:ascii="Times New Roman" w:hAnsi="Times New Roman" w:cs="Times New Roman"/>
                        <w:sz w:val="24"/>
                        <w:szCs w:val="24"/>
                      </w:rPr>
                    </w:rPrChange>
                  </w:rPr>
                  <w:delText>a),</w:delText>
                </w:r>
              </w:del>
            </w:ins>
            <w:del w:id="147" w:author="Author">
              <w:r w:rsidRPr="002312DE" w:rsidDel="00646595">
                <w:rPr>
                  <w:rStyle w:val="TeksttreciPogrubienie"/>
                  <w:rFonts w:ascii="Times New Roman" w:hAnsi="Times New Roman" w:cs="Times New Roman"/>
                  <w:bCs w:val="0"/>
                  <w:color w:val="auto"/>
                  <w:sz w:val="24"/>
                  <w:szCs w:val="24"/>
                  <w:rPrChange w:id="148" w:author="Author">
                    <w:rPr>
                      <w:rStyle w:val="DeltaViewInsertion"/>
                      <w:rFonts w:ascii="Times New Roman" w:hAnsi="Times New Roman" w:cs="Times New Roman"/>
                      <w:sz w:val="24"/>
                      <w:szCs w:val="24"/>
                    </w:rPr>
                  </w:rPrChange>
                </w:rPr>
                <w:delText xml:space="preserve"> (d),</w:delText>
              </w:r>
            </w:del>
            <w:ins w:id="149" w:author="Author">
              <w:del w:id="150" w:author="Author">
                <w:r w:rsidRPr="002312DE" w:rsidDel="790B1479">
                  <w:rPr>
                    <w:rStyle w:val="TeksttreciPogrubienie"/>
                    <w:rFonts w:ascii="Times New Roman" w:hAnsi="Times New Roman" w:cs="Times New Roman"/>
                    <w:bCs w:val="0"/>
                    <w:color w:val="auto"/>
                    <w:sz w:val="24"/>
                    <w:szCs w:val="24"/>
                    <w:rPrChange w:id="151" w:author="Author">
                      <w:rPr>
                        <w:rStyle w:val="DeltaViewInsertion"/>
                        <w:rFonts w:ascii="Times New Roman" w:hAnsi="Times New Roman" w:cs="Times New Roman"/>
                        <w:sz w:val="24"/>
                        <w:szCs w:val="24"/>
                      </w:rPr>
                    </w:rPrChange>
                  </w:rPr>
                  <w:delText xml:space="preserve"> </w:delText>
                </w:r>
                <w:r w:rsidRPr="002312DE" w:rsidDel="0422A770">
                  <w:rPr>
                    <w:rStyle w:val="TeksttreciPogrubienie"/>
                    <w:rFonts w:ascii="Times New Roman" w:hAnsi="Times New Roman" w:cs="Times New Roman"/>
                    <w:bCs w:val="0"/>
                    <w:color w:val="auto"/>
                    <w:sz w:val="24"/>
                    <w:szCs w:val="24"/>
                    <w:rPrChange w:id="152" w:author="Author">
                      <w:rPr>
                        <w:rStyle w:val="DeltaViewInsertion"/>
                        <w:rFonts w:ascii="Times New Roman" w:hAnsi="Times New Roman" w:cs="Times New Roman"/>
                        <w:sz w:val="24"/>
                        <w:szCs w:val="24"/>
                      </w:rPr>
                    </w:rPrChange>
                  </w:rPr>
                  <w:delText>(</w:delText>
                </w:r>
                <w:r w:rsidRPr="002312DE" w:rsidDel="790B1479">
                  <w:rPr>
                    <w:rStyle w:val="TeksttreciPogrubienie"/>
                    <w:rFonts w:ascii="Times New Roman" w:hAnsi="Times New Roman" w:cs="Times New Roman"/>
                    <w:bCs w:val="0"/>
                    <w:color w:val="auto"/>
                    <w:sz w:val="24"/>
                    <w:szCs w:val="24"/>
                    <w:rPrChange w:id="153" w:author="Author">
                      <w:rPr>
                        <w:rStyle w:val="DeltaViewInsertion"/>
                        <w:rFonts w:ascii="Times New Roman" w:hAnsi="Times New Roman" w:cs="Times New Roman"/>
                        <w:sz w:val="24"/>
                        <w:szCs w:val="24"/>
                      </w:rPr>
                    </w:rPrChange>
                  </w:rPr>
                  <w:delText>da)</w:delText>
                </w:r>
              </w:del>
            </w:ins>
            <w:del w:id="154" w:author="Author">
              <w:r w:rsidRPr="002312DE" w:rsidDel="00646595">
                <w:rPr>
                  <w:rStyle w:val="TeksttreciPogrubienie"/>
                  <w:rFonts w:ascii="Times New Roman" w:hAnsi="Times New Roman" w:cs="Times New Roman"/>
                  <w:bCs w:val="0"/>
                  <w:color w:val="auto"/>
                  <w:sz w:val="24"/>
                  <w:szCs w:val="24"/>
                  <w:rPrChange w:id="155" w:author="Author">
                    <w:rPr>
                      <w:rStyle w:val="DeltaViewInsertion"/>
                      <w:rFonts w:ascii="Times New Roman" w:hAnsi="Times New Roman" w:cs="Times New Roman"/>
                      <w:sz w:val="24"/>
                      <w:szCs w:val="24"/>
                    </w:rPr>
                  </w:rPrChange>
                </w:rPr>
                <w:delText xml:space="preserve"> (e), (f), (h), (k), (l), (o), (p)</w:delText>
              </w:r>
            </w:del>
            <w:ins w:id="156" w:author="Author">
              <w:del w:id="157" w:author="Author">
                <w:r w:rsidRPr="002312DE" w:rsidDel="7BCFEC7D">
                  <w:rPr>
                    <w:rStyle w:val="TeksttreciPogrubienie"/>
                    <w:rFonts w:ascii="Times New Roman" w:hAnsi="Times New Roman" w:cs="Times New Roman"/>
                    <w:bCs w:val="0"/>
                    <w:color w:val="auto"/>
                    <w:sz w:val="24"/>
                    <w:szCs w:val="24"/>
                    <w:rPrChange w:id="158" w:author="Author">
                      <w:rPr>
                        <w:rStyle w:val="DeltaViewInsertion"/>
                        <w:rFonts w:ascii="Times New Roman" w:hAnsi="Times New Roman" w:cs="Times New Roman"/>
                        <w:sz w:val="24"/>
                        <w:szCs w:val="24"/>
                      </w:rPr>
                    </w:rPrChange>
                  </w:rPr>
                  <w:delText>, (q)</w:delText>
                </w:r>
              </w:del>
            </w:ins>
            <w:del w:id="159" w:author="Author">
              <w:r w:rsidRPr="002312DE" w:rsidDel="00646595">
                <w:rPr>
                  <w:rStyle w:val="TeksttreciPogrubienie"/>
                  <w:rFonts w:ascii="Times New Roman" w:hAnsi="Times New Roman" w:cs="Times New Roman"/>
                  <w:bCs w:val="0"/>
                  <w:color w:val="auto"/>
                  <w:sz w:val="24"/>
                  <w:szCs w:val="24"/>
                  <w:rPrChange w:id="160" w:author="Author">
                    <w:rPr>
                      <w:rStyle w:val="DeltaViewInsertion"/>
                      <w:rFonts w:ascii="Times New Roman" w:hAnsi="Times New Roman" w:cs="Times New Roman"/>
                      <w:sz w:val="24"/>
                      <w:szCs w:val="24"/>
                    </w:rPr>
                  </w:rPrChange>
                </w:rPr>
                <w:delText xml:space="preserve"> of</w:delText>
              </w:r>
            </w:del>
            <w:r w:rsidRPr="002312DE">
              <w:rPr>
                <w:rStyle w:val="TeksttreciPogrubienie"/>
                <w:rFonts w:ascii="Times New Roman" w:hAnsi="Times New Roman" w:cs="Times New Roman"/>
                <w:bCs w:val="0"/>
                <w:color w:val="auto"/>
                <w:sz w:val="24"/>
                <w:szCs w:val="24"/>
                <w:rPrChange w:id="161" w:author="Author">
                  <w:rPr>
                    <w:rStyle w:val="DeltaViewInsertion"/>
                    <w:rFonts w:ascii="Times New Roman" w:hAnsi="Times New Roman" w:cs="Times New Roman"/>
                    <w:sz w:val="24"/>
                    <w:szCs w:val="24"/>
                  </w:rPr>
                </w:rPrChange>
              </w:rPr>
              <w:t xml:space="preserve"> Article 429a(1)</w:t>
            </w:r>
            <w:ins w:id="162" w:author="Author">
              <w:r w:rsidR="3C465FB2" w:rsidRPr="002312DE">
                <w:rPr>
                  <w:rStyle w:val="TeksttreciPogrubienie"/>
                  <w:rFonts w:ascii="Times New Roman" w:hAnsi="Times New Roman" w:cs="Times New Roman"/>
                  <w:b w:val="0"/>
                  <w:bCs w:val="0"/>
                  <w:color w:val="auto"/>
                  <w:sz w:val="24"/>
                  <w:szCs w:val="24"/>
                </w:rPr>
                <w:t>,</w:t>
              </w:r>
            </w:ins>
            <w:r w:rsidRPr="002312DE">
              <w:rPr>
                <w:rStyle w:val="TeksttreciPogrubienie"/>
                <w:rFonts w:ascii="Times New Roman" w:hAnsi="Times New Roman" w:cs="Times New Roman"/>
                <w:bCs w:val="0"/>
                <w:color w:val="auto"/>
                <w:sz w:val="24"/>
                <w:szCs w:val="24"/>
                <w:rPrChange w:id="163" w:author="Author">
                  <w:rPr>
                    <w:rStyle w:val="DeltaViewInsertion"/>
                    <w:rFonts w:ascii="Times New Roman" w:hAnsi="Times New Roman" w:cs="Times New Roman"/>
                    <w:sz w:val="24"/>
                    <w:szCs w:val="24"/>
                  </w:rPr>
                </w:rPrChange>
              </w:rPr>
              <w:t xml:space="preserve"> </w:t>
            </w:r>
            <w:ins w:id="164" w:author="Author">
              <w:r w:rsidR="3353DFDA" w:rsidRPr="002312DE">
                <w:rPr>
                  <w:rStyle w:val="TeksttreciPogrubienie"/>
                  <w:rFonts w:ascii="Times New Roman" w:hAnsi="Times New Roman" w:cs="Times New Roman"/>
                  <w:b w:val="0"/>
                  <w:bCs w:val="0"/>
                  <w:color w:val="auto"/>
                  <w:sz w:val="24"/>
                  <w:szCs w:val="24"/>
                </w:rPr>
                <w:t xml:space="preserve">points (ca), (d), (da) (e), (f), (h), (k), (l), (o), (p), (q) of </w:t>
              </w:r>
            </w:ins>
            <w:del w:id="165" w:author="Author">
              <w:r w:rsidRPr="002312DE" w:rsidDel="00646595">
                <w:rPr>
                  <w:rStyle w:val="TeksttreciPogrubienie"/>
                  <w:rFonts w:ascii="Times New Roman" w:hAnsi="Times New Roman" w:cs="Times New Roman"/>
                  <w:bCs w:val="0"/>
                  <w:color w:val="auto"/>
                  <w:sz w:val="24"/>
                  <w:szCs w:val="24"/>
                  <w:rPrChange w:id="166" w:author="Author">
                    <w:rPr>
                      <w:rStyle w:val="DeltaViewInsertion"/>
                      <w:rFonts w:ascii="Times New Roman" w:hAnsi="Times New Roman" w:cs="Times New Roman"/>
                      <w:sz w:val="24"/>
                      <w:szCs w:val="24"/>
                    </w:rPr>
                  </w:rPrChange>
                </w:rPr>
                <w:delText xml:space="preserve">CRR </w:delText>
              </w:r>
            </w:del>
            <w:ins w:id="167" w:author="Author">
              <w:r w:rsidR="7190FBFE" w:rsidRPr="002312DE">
                <w:rPr>
                  <w:rFonts w:ascii="Times New Roman" w:eastAsia="Times New Roman" w:hAnsi="Times New Roman" w:cs="Times New Roman"/>
                  <w:sz w:val="24"/>
                  <w:szCs w:val="24"/>
                </w:rPr>
                <w:t xml:space="preserve">Regulation (EU) No 575/2013 </w:t>
              </w:r>
            </w:ins>
            <w:r w:rsidRPr="002312DE">
              <w:rPr>
                <w:rStyle w:val="TeksttreciPogrubienie"/>
                <w:rFonts w:ascii="Times New Roman" w:hAnsi="Times New Roman" w:cs="Times New Roman"/>
                <w:bCs w:val="0"/>
                <w:color w:val="auto"/>
                <w:sz w:val="24"/>
                <w:szCs w:val="24"/>
                <w:rPrChange w:id="168" w:author="Author">
                  <w:rPr>
                    <w:rStyle w:val="DeltaViewInsertion"/>
                    <w:rFonts w:ascii="Times New Roman" w:hAnsi="Times New Roman" w:cs="Times New Roman"/>
                    <w:sz w:val="24"/>
                    <w:szCs w:val="24"/>
                  </w:rPr>
                </w:rPrChange>
              </w:rPr>
              <w:t>that are not disclosed anywhere in the template.</w:t>
            </w:r>
          </w:p>
          <w:p w14:paraId="69E09F9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646595" w:rsidRPr="002312DE" w14:paraId="69E09F9E" w14:textId="77777777" w:rsidTr="5E9D3914">
        <w:trPr>
          <w:trHeight w:val="1015"/>
        </w:trPr>
        <w:tc>
          <w:tcPr>
            <w:tcW w:w="1384" w:type="dxa"/>
            <w:vAlign w:val="center"/>
          </w:tcPr>
          <w:p w14:paraId="69E09F9B" w14:textId="77777777" w:rsidR="00646595" w:rsidRPr="002312DE" w:rsidRDefault="00646595" w:rsidP="00E9371F">
            <w:pPr>
              <w:pStyle w:val="Applicationdirecte"/>
              <w:spacing w:before="0"/>
              <w:jc w:val="center"/>
            </w:pPr>
            <w:r w:rsidRPr="002312DE">
              <w:rPr>
                <w:rFonts w:eastAsia="Book Antiqua"/>
              </w:rPr>
              <w:t>13</w:t>
            </w:r>
          </w:p>
        </w:tc>
        <w:tc>
          <w:tcPr>
            <w:tcW w:w="7655" w:type="dxa"/>
          </w:tcPr>
          <w:p w14:paraId="69E09F9C"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Total exposure measure</w:t>
            </w:r>
          </w:p>
          <w:p w14:paraId="69E09F9D"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Total exposure measure (also disclosed in row 24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 which is the sum of the previous items.</w:t>
            </w:r>
          </w:p>
        </w:tc>
      </w:tr>
    </w:tbl>
    <w:p w14:paraId="69E09F9F" w14:textId="77777777" w:rsidR="00646595" w:rsidRPr="002312DE" w:rsidRDefault="00646595" w:rsidP="00646595">
      <w:pPr>
        <w:spacing w:after="120"/>
        <w:rPr>
          <w:rFonts w:ascii="Times New Roman" w:hAnsi="Times New Roman" w:cs="Times New Roman"/>
          <w:sz w:val="24"/>
        </w:rPr>
      </w:pPr>
    </w:p>
    <w:p w14:paraId="69E09FA0" w14:textId="77777777" w:rsidR="00646595" w:rsidRPr="002312DE"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169" w:name="bookmark12"/>
      <w:r w:rsidRPr="002312DE">
        <w:rPr>
          <w:rFonts w:ascii="Times New Roman" w:hAnsi="Times New Roman" w:cs="Times New Roman"/>
          <w:sz w:val="24"/>
          <w:szCs w:val="24"/>
        </w:rPr>
        <w:t xml:space="preserve">Template EULR2 -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 Leverage ratio common disclosure</w:t>
      </w:r>
      <w:bookmarkEnd w:id="169"/>
      <w:r w:rsidRPr="002312DE">
        <w:rPr>
          <w:rFonts w:ascii="Times New Roman" w:hAnsi="Times New Roman" w:cs="Times New Roman"/>
          <w:sz w:val="24"/>
          <w:szCs w:val="24"/>
        </w:rPr>
        <w:t xml:space="preserve">. </w:t>
      </w:r>
      <w:r w:rsidRPr="002312DE">
        <w:rPr>
          <w:rFonts w:ascii="Times New Roman" w:hAnsi="Times New Roman" w:cs="Times New Roman"/>
          <w:b w:val="0"/>
          <w:sz w:val="24"/>
          <w:szCs w:val="24"/>
        </w:rPr>
        <w:t>Fixed format template</w:t>
      </w:r>
    </w:p>
    <w:p w14:paraId="69E09FA1" w14:textId="56B1C357" w:rsidR="00646595" w:rsidRPr="002312DE" w:rsidRDefault="00646595" w:rsidP="00646595">
      <w:pPr>
        <w:pStyle w:val="ListParagraph"/>
        <w:numPr>
          <w:ilvl w:val="0"/>
          <w:numId w:val="6"/>
        </w:numPr>
        <w:spacing w:after="120"/>
        <w:ind w:left="426"/>
        <w:jc w:val="both"/>
        <w:rPr>
          <w:rFonts w:ascii="Times New Roman" w:hAnsi="Times New Roman"/>
          <w:sz w:val="24"/>
          <w:szCs w:val="24"/>
        </w:rPr>
      </w:pPr>
      <w:r w:rsidRPr="002312DE">
        <w:rPr>
          <w:rFonts w:ascii="Times New Roman" w:hAnsi="Times New Roman"/>
          <w:sz w:val="24"/>
          <w:szCs w:val="24"/>
        </w:rPr>
        <w:t xml:space="preserve">Institutions shall apply the instructions provided in this section to complete template EU LR2 - </w:t>
      </w:r>
      <w:proofErr w:type="spellStart"/>
      <w:r w:rsidRPr="002312DE">
        <w:rPr>
          <w:rFonts w:ascii="Times New Roman" w:hAnsi="Times New Roman"/>
          <w:sz w:val="24"/>
          <w:szCs w:val="24"/>
        </w:rPr>
        <w:t>LRCom</w:t>
      </w:r>
      <w:proofErr w:type="spellEnd"/>
      <w:r w:rsidRPr="002312DE">
        <w:rPr>
          <w:rFonts w:ascii="Times New Roman" w:hAnsi="Times New Roman"/>
          <w:sz w:val="24"/>
          <w:szCs w:val="24"/>
        </w:rPr>
        <w:t xml:space="preserve"> in application of </w:t>
      </w:r>
      <w:del w:id="170" w:author="Author">
        <w:r w:rsidRPr="002312DE" w:rsidDel="00646595">
          <w:rPr>
            <w:rFonts w:ascii="Times New Roman" w:hAnsi="Times New Roman"/>
            <w:sz w:val="24"/>
            <w:szCs w:val="24"/>
          </w:rPr>
          <w:delText>points (a) and (b) of</w:delText>
        </w:r>
      </w:del>
      <w:r w:rsidRPr="002312DE">
        <w:rPr>
          <w:rFonts w:ascii="Times New Roman" w:hAnsi="Times New Roman"/>
          <w:sz w:val="24"/>
          <w:szCs w:val="24"/>
        </w:rPr>
        <w:t xml:space="preserve"> Article 451(1)</w:t>
      </w:r>
      <w:ins w:id="171" w:author="Author">
        <w:r w:rsidR="7D411460" w:rsidRPr="002312DE">
          <w:rPr>
            <w:rFonts w:ascii="Times New Roman" w:hAnsi="Times New Roman"/>
            <w:sz w:val="24"/>
            <w:szCs w:val="24"/>
          </w:rPr>
          <w:t>,</w:t>
        </w:r>
      </w:ins>
      <w:r w:rsidRPr="002312DE">
        <w:rPr>
          <w:rFonts w:ascii="Times New Roman" w:hAnsi="Times New Roman"/>
          <w:sz w:val="24"/>
          <w:szCs w:val="24"/>
        </w:rPr>
        <w:t xml:space="preserve"> </w:t>
      </w:r>
      <w:ins w:id="172" w:author="Author">
        <w:r w:rsidR="1E6B908D" w:rsidRPr="002312DE">
          <w:rPr>
            <w:rFonts w:ascii="Times New Roman" w:hAnsi="Times New Roman"/>
            <w:sz w:val="24"/>
            <w:szCs w:val="24"/>
          </w:rPr>
          <w:t xml:space="preserve">points (a) and (b) of </w:t>
        </w:r>
      </w:ins>
      <w:del w:id="173" w:author="Author">
        <w:r w:rsidRPr="002312DE" w:rsidDel="00646595">
          <w:rPr>
            <w:rFonts w:ascii="Times New Roman" w:hAnsi="Times New Roman"/>
            <w:sz w:val="24"/>
            <w:szCs w:val="24"/>
          </w:rPr>
          <w:delText xml:space="preserve">CRR </w:delText>
        </w:r>
      </w:del>
      <w:ins w:id="174" w:author="Author">
        <w:r w:rsidR="04EFB5E4" w:rsidRPr="002312DE">
          <w:rPr>
            <w:rFonts w:ascii="Times New Roman" w:eastAsia="Times New Roman" w:hAnsi="Times New Roman"/>
            <w:sz w:val="24"/>
            <w:szCs w:val="24"/>
          </w:rPr>
          <w:t xml:space="preserve">Regulation (EU) No 575/2013 </w:t>
        </w:r>
      </w:ins>
      <w:r w:rsidRPr="002312DE">
        <w:rPr>
          <w:rFonts w:ascii="Times New Roman" w:hAnsi="Times New Roman"/>
          <w:sz w:val="24"/>
          <w:szCs w:val="24"/>
        </w:rPr>
        <w:t xml:space="preserve">and of Article 451(3) </w:t>
      </w:r>
      <w:del w:id="175" w:author="Author">
        <w:r w:rsidRPr="002312DE" w:rsidDel="00646595">
          <w:rPr>
            <w:rFonts w:ascii="Times New Roman" w:hAnsi="Times New Roman"/>
            <w:sz w:val="24"/>
            <w:szCs w:val="24"/>
          </w:rPr>
          <w:delText>CRR</w:delText>
        </w:r>
      </w:del>
      <w:ins w:id="176" w:author="Author">
        <w:r w:rsidR="1170C545" w:rsidRPr="002312DE">
          <w:rPr>
            <w:rFonts w:ascii="Times New Roman" w:eastAsia="Times New Roman" w:hAnsi="Times New Roman"/>
            <w:sz w:val="24"/>
            <w:szCs w:val="24"/>
          </w:rPr>
          <w:t xml:space="preserve"> Regulation (EU) No 575/2013</w:t>
        </w:r>
      </w:ins>
      <w:r w:rsidRPr="002312DE">
        <w:rPr>
          <w:rFonts w:ascii="Times New Roman" w:hAnsi="Times New Roman"/>
          <w:sz w:val="24"/>
          <w:szCs w:val="24"/>
        </w:rPr>
        <w:t xml:space="preserve">, taking into account, where applicable, </w:t>
      </w:r>
      <w:del w:id="177" w:author="Author">
        <w:r w:rsidRPr="002312DE" w:rsidDel="00646595">
          <w:rPr>
            <w:rFonts w:ascii="Times New Roman" w:hAnsi="Times New Roman"/>
            <w:sz w:val="24"/>
            <w:szCs w:val="24"/>
          </w:rPr>
          <w:delText>point (c) of</w:delText>
        </w:r>
      </w:del>
      <w:r w:rsidRPr="002312DE">
        <w:rPr>
          <w:rFonts w:ascii="Times New Roman" w:hAnsi="Times New Roman"/>
          <w:sz w:val="24"/>
          <w:szCs w:val="24"/>
        </w:rPr>
        <w:t xml:space="preserve"> Article 451(1) </w:t>
      </w:r>
      <w:ins w:id="178" w:author="Author">
        <w:r w:rsidR="741304A3" w:rsidRPr="002312DE">
          <w:rPr>
            <w:rFonts w:ascii="Times New Roman" w:hAnsi="Times New Roman"/>
            <w:sz w:val="24"/>
            <w:szCs w:val="24"/>
          </w:rPr>
          <w:t xml:space="preserve">point (c) </w:t>
        </w:r>
      </w:ins>
      <w:r w:rsidRPr="002312DE">
        <w:rPr>
          <w:rFonts w:ascii="Times New Roman" w:hAnsi="Times New Roman"/>
          <w:sz w:val="24"/>
          <w:szCs w:val="24"/>
        </w:rPr>
        <w:t xml:space="preserve">and Article 451(2) </w:t>
      </w:r>
      <w:del w:id="179" w:author="Author">
        <w:r w:rsidRPr="002312DE" w:rsidDel="00646595">
          <w:rPr>
            <w:rFonts w:ascii="Times New Roman" w:hAnsi="Times New Roman"/>
            <w:sz w:val="24"/>
            <w:szCs w:val="24"/>
          </w:rPr>
          <w:delText>CRR</w:delText>
        </w:r>
      </w:del>
      <w:ins w:id="180" w:author="Author">
        <w:r w:rsidR="5AA3076C" w:rsidRPr="002312DE">
          <w:rPr>
            <w:rFonts w:ascii="Times New Roman" w:hAnsi="Times New Roman"/>
            <w:sz w:val="24"/>
            <w:szCs w:val="24"/>
          </w:rPr>
          <w:t xml:space="preserve">of </w:t>
        </w:r>
        <w:r w:rsidR="5AA3076C" w:rsidRPr="002312DE">
          <w:rPr>
            <w:rFonts w:ascii="Times New Roman" w:eastAsia="Times New Roman" w:hAnsi="Times New Roman"/>
            <w:sz w:val="24"/>
            <w:szCs w:val="24"/>
          </w:rPr>
          <w:t>Regulation (EU) No 575/2013</w:t>
        </w:r>
      </w:ins>
      <w:r w:rsidRPr="002312DE">
        <w:rPr>
          <w:rFonts w:ascii="Times New Roman" w:hAnsi="Times New Roman"/>
          <w:sz w:val="24"/>
          <w:szCs w:val="24"/>
        </w:rPr>
        <w:t>.</w:t>
      </w:r>
    </w:p>
    <w:p w14:paraId="69E09FA2" w14:textId="77777777" w:rsidR="00646595" w:rsidRPr="002312DE" w:rsidRDefault="00646595" w:rsidP="00646595">
      <w:pPr>
        <w:pStyle w:val="ListParagraph"/>
        <w:numPr>
          <w:ilvl w:val="0"/>
          <w:numId w:val="6"/>
        </w:numPr>
        <w:spacing w:after="120"/>
        <w:ind w:left="426"/>
        <w:jc w:val="both"/>
        <w:rPr>
          <w:rFonts w:ascii="Times New Roman" w:hAnsi="Times New Roman"/>
          <w:sz w:val="24"/>
          <w:szCs w:val="24"/>
        </w:rPr>
      </w:pPr>
      <w:r w:rsidRPr="002312DE">
        <w:rPr>
          <w:rFonts w:ascii="Times New Roman" w:hAnsi="Times New Roman"/>
          <w:sz w:val="24"/>
          <w:szCs w:val="24"/>
        </w:rPr>
        <w:t>Institutions shall disclose in column ‘a’ the values of the different rows for the disclosure period and in column ‘b’ the values of the rows for the previous disclosure period.</w:t>
      </w:r>
    </w:p>
    <w:p w14:paraId="69E09FA3" w14:textId="77777777" w:rsidR="00646595" w:rsidRPr="002312DE" w:rsidRDefault="00646595" w:rsidP="00646595">
      <w:pPr>
        <w:pStyle w:val="ListParagraph"/>
        <w:numPr>
          <w:ilvl w:val="0"/>
          <w:numId w:val="6"/>
        </w:numPr>
        <w:spacing w:after="120"/>
        <w:ind w:left="426"/>
        <w:jc w:val="both"/>
        <w:rPr>
          <w:rFonts w:ascii="Times New Roman" w:hAnsi="Times New Roman"/>
          <w:sz w:val="24"/>
        </w:rPr>
      </w:pPr>
      <w:r w:rsidRPr="002312DE">
        <w:rPr>
          <w:rFonts w:ascii="Times New Roman" w:hAnsi="Times New Roman"/>
          <w:sz w:val="24"/>
          <w:szCs w:val="24"/>
        </w:rPr>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Change w:id="181">
          <w:tblGrid>
            <w:gridCol w:w="1380"/>
            <w:gridCol w:w="7659"/>
          </w:tblGrid>
        </w:tblGridChange>
      </w:tblGrid>
      <w:tr w:rsidR="002312DE" w:rsidRPr="002312DE"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2312DE" w:rsidRDefault="00646595" w:rsidP="00E9371F">
            <w:pPr>
              <w:spacing w:after="120"/>
              <w:rPr>
                <w:rFonts w:ascii="Times New Roman" w:hAnsi="Times New Roman" w:cs="Times New Roman"/>
                <w:b/>
                <w:sz w:val="24"/>
              </w:rPr>
            </w:pPr>
            <w:r w:rsidRPr="002312DE">
              <w:rPr>
                <w:rFonts w:ascii="Times New Roman" w:hAnsi="Times New Roman" w:cs="Times New Roman"/>
                <w:b/>
                <w:sz w:val="24"/>
              </w:rPr>
              <w:t>Legal references and instructions</w:t>
            </w:r>
          </w:p>
        </w:tc>
      </w:tr>
      <w:tr w:rsidR="002312DE" w:rsidRPr="002312DE" w14:paraId="69E09FA8" w14:textId="77777777" w:rsidTr="009F3999">
        <w:trPr>
          <w:trHeight w:val="238"/>
        </w:trPr>
        <w:tc>
          <w:tcPr>
            <w:tcW w:w="1380" w:type="dxa"/>
            <w:shd w:val="clear" w:color="auto" w:fill="D9D9D9" w:themeFill="background1" w:themeFillShade="D9"/>
          </w:tcPr>
          <w:p w14:paraId="69E09FA6" w14:textId="77777777" w:rsidR="00646595" w:rsidRPr="002312DE" w:rsidRDefault="00646595" w:rsidP="00E9371F">
            <w:pPr>
              <w:autoSpaceDE w:val="0"/>
              <w:autoSpaceDN w:val="0"/>
              <w:adjustRightInd w:val="0"/>
              <w:spacing w:after="120"/>
              <w:rPr>
                <w:rFonts w:ascii="Times New Roman" w:hAnsi="Times New Roman" w:cs="Times New Roman"/>
                <w:b/>
                <w:sz w:val="24"/>
              </w:rPr>
            </w:pPr>
            <w:r w:rsidRPr="002312DE">
              <w:rPr>
                <w:rFonts w:ascii="Times New Roman" w:hAnsi="Times New Roman" w:cs="Times New Roman"/>
                <w:b/>
                <w:sz w:val="24"/>
              </w:rPr>
              <w:t>Row number</w:t>
            </w:r>
          </w:p>
        </w:tc>
        <w:tc>
          <w:tcPr>
            <w:tcW w:w="7659" w:type="dxa"/>
            <w:shd w:val="clear" w:color="auto" w:fill="D9D9D9" w:themeFill="background1" w:themeFillShade="D9"/>
          </w:tcPr>
          <w:p w14:paraId="69E09FA7" w14:textId="77777777" w:rsidR="00646595" w:rsidRPr="002312DE" w:rsidRDefault="00646595" w:rsidP="00E9371F">
            <w:pPr>
              <w:autoSpaceDE w:val="0"/>
              <w:autoSpaceDN w:val="0"/>
              <w:adjustRightInd w:val="0"/>
              <w:spacing w:after="120"/>
              <w:rPr>
                <w:rFonts w:ascii="Times New Roman" w:hAnsi="Times New Roman" w:cs="Times New Roman"/>
                <w:sz w:val="24"/>
              </w:rPr>
            </w:pPr>
            <w:r w:rsidRPr="002312DE">
              <w:rPr>
                <w:rFonts w:ascii="Times New Roman" w:hAnsi="Times New Roman" w:cs="Times New Roman"/>
                <w:b/>
                <w:sz w:val="24"/>
              </w:rPr>
              <w:t>Explanation</w:t>
            </w:r>
          </w:p>
        </w:tc>
      </w:tr>
      <w:tr w:rsidR="002312DE" w:rsidRPr="002312DE" w14:paraId="69E09FB0" w14:textId="77777777" w:rsidTr="009F3999">
        <w:trPr>
          <w:trHeight w:val="708"/>
        </w:trPr>
        <w:tc>
          <w:tcPr>
            <w:tcW w:w="1380" w:type="dxa"/>
            <w:vAlign w:val="center"/>
          </w:tcPr>
          <w:p w14:paraId="69E09FA9"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w:t>
            </w:r>
          </w:p>
        </w:tc>
        <w:tc>
          <w:tcPr>
            <w:tcW w:w="7659" w:type="dxa"/>
          </w:tcPr>
          <w:p w14:paraId="69E09FAA"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On-balance sheet items (excluding derivatives, SFTs, but including collateral)</w:t>
            </w:r>
          </w:p>
          <w:p w14:paraId="69E09FAB" w14:textId="5DFBF28A"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312DE">
              <w:rPr>
                <w:rFonts w:ascii="Times New Roman" w:hAnsi="Times New Roman" w:cs="Times New Roman"/>
                <w:sz w:val="24"/>
                <w:szCs w:val="24"/>
              </w:rPr>
              <w:t xml:space="preserve">Article 429 and 429b </w:t>
            </w:r>
            <w:del w:id="182" w:author="Author">
              <w:r w:rsidRPr="002312DE" w:rsidDel="000620BD">
                <w:rPr>
                  <w:rFonts w:ascii="Times New Roman" w:hAnsi="Times New Roman" w:cs="Times New Roman"/>
                  <w:sz w:val="24"/>
                  <w:szCs w:val="24"/>
                </w:rPr>
                <w:delText>CRR</w:delText>
              </w:r>
            </w:del>
            <w:ins w:id="183" w:author="Author">
              <w:r w:rsidR="000620BD" w:rsidRPr="002312DE">
                <w:rPr>
                  <w:rFonts w:ascii="Times New Roman" w:eastAsia="Times New Roman" w:hAnsi="Times New Roman" w:cs="Times New Roman"/>
                  <w:sz w:val="24"/>
                </w:rPr>
                <w:t xml:space="preserve"> Regulation (EU) No 575/2013.</w:t>
              </w:r>
            </w:ins>
          </w:p>
          <w:p w14:paraId="69E09FAC" w14:textId="50B66943"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all assets, other than contracts listed in Annex II </w:t>
            </w:r>
            <w:del w:id="184" w:author="Author">
              <w:r w:rsidRPr="002312DE" w:rsidDel="00646595">
                <w:rPr>
                  <w:rFonts w:ascii="Times New Roman" w:hAnsi="Times New Roman" w:cs="Times New Roman"/>
                  <w:sz w:val="24"/>
                  <w:szCs w:val="24"/>
                </w:rPr>
                <w:delText>CRR</w:delText>
              </w:r>
            </w:del>
            <w:ins w:id="185" w:author="Author">
              <w:r w:rsidR="3B26D917" w:rsidRPr="002312DE">
                <w:rPr>
                  <w:rFonts w:ascii="Times New Roman" w:hAnsi="Times New Roman" w:cs="Times New Roman"/>
                  <w:sz w:val="24"/>
                  <w:szCs w:val="24"/>
                </w:rPr>
                <w:t xml:space="preserve"> </w:t>
              </w:r>
              <w:r w:rsidR="7DD9DC50"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 xml:space="preserve">, credit derivatives, and SFTs. Institutions shall base the valuation of these assets on the principles set out in Article 429(7) and 429b(1) </w:t>
            </w:r>
            <w:del w:id="186" w:author="Author">
              <w:r w:rsidRPr="002312DE" w:rsidDel="00646595">
                <w:rPr>
                  <w:rFonts w:ascii="Times New Roman" w:hAnsi="Times New Roman" w:cs="Times New Roman"/>
                  <w:sz w:val="24"/>
                  <w:szCs w:val="24"/>
                </w:rPr>
                <w:delText>CRR</w:delText>
              </w:r>
            </w:del>
            <w:ins w:id="187" w:author="Author">
              <w:r w:rsidR="3BE688E6"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w:t>
            </w:r>
          </w:p>
          <w:p w14:paraId="69E09FAD" w14:textId="1C762ED9"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take into account in this calculation, if applicable, </w:t>
            </w:r>
            <w:del w:id="188" w:author="Author">
              <w:r w:rsidRPr="002312DE" w:rsidDel="00646595">
                <w:rPr>
                  <w:rFonts w:ascii="Times New Roman" w:hAnsi="Times New Roman" w:cs="Times New Roman"/>
                  <w:sz w:val="24"/>
                  <w:szCs w:val="24"/>
                </w:rPr>
                <w:delText xml:space="preserve">points (i), (m) and (n) of </w:delText>
              </w:r>
            </w:del>
            <w:r w:rsidRPr="002312DE">
              <w:rPr>
                <w:rFonts w:ascii="Times New Roman" w:hAnsi="Times New Roman" w:cs="Times New Roman"/>
                <w:sz w:val="24"/>
                <w:szCs w:val="24"/>
              </w:rPr>
              <w:t>Article 429a(1)</w:t>
            </w:r>
            <w:ins w:id="189" w:author="Author">
              <w:r w:rsidR="1C569162"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190" w:author="Author">
              <w:r w:rsidR="10942032" w:rsidRPr="002312DE">
                <w:rPr>
                  <w:rFonts w:ascii="Times New Roman" w:hAnsi="Times New Roman" w:cs="Times New Roman"/>
                  <w:sz w:val="24"/>
                  <w:szCs w:val="24"/>
                </w:rPr>
                <w:t xml:space="preserve">points (i), (m) and (n) of </w:t>
              </w:r>
            </w:ins>
            <w:del w:id="191" w:author="Author">
              <w:r w:rsidRPr="002312DE" w:rsidDel="00646595">
                <w:rPr>
                  <w:rFonts w:ascii="Times New Roman" w:hAnsi="Times New Roman" w:cs="Times New Roman"/>
                  <w:sz w:val="24"/>
                  <w:szCs w:val="24"/>
                </w:rPr>
                <w:delText>CRR</w:delText>
              </w:r>
            </w:del>
            <w:ins w:id="192" w:author="Author">
              <w:r w:rsidR="3300987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Article 429g and the last paragraph of Article 429(4) </w:t>
            </w:r>
            <w:del w:id="193" w:author="Author">
              <w:r w:rsidRPr="002312DE" w:rsidDel="00646595">
                <w:rPr>
                  <w:rFonts w:ascii="Times New Roman" w:hAnsi="Times New Roman" w:cs="Times New Roman"/>
                  <w:sz w:val="24"/>
                  <w:szCs w:val="24"/>
                </w:rPr>
                <w:delText>CRR</w:delText>
              </w:r>
            </w:del>
            <w:ins w:id="194" w:author="Author">
              <w:r w:rsidR="31AF586F"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w:t>
            </w:r>
          </w:p>
          <w:p w14:paraId="69E09FAE"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include in this cell cash received or any security that is provided to a counterparty via SFTs and that is retained on the balance sheet (i.e. the accounting criteria for derecognition under the applicable accounting framework are not met).</w:t>
            </w:r>
          </w:p>
          <w:p w14:paraId="69E09FAF" w14:textId="1D411DE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not take into account in this calculation Article 429(8) and </w:t>
            </w:r>
            <w:del w:id="195" w:author="Author">
              <w:r w:rsidRPr="002312DE" w:rsidDel="00646595">
                <w:rPr>
                  <w:rFonts w:ascii="Times New Roman" w:hAnsi="Times New Roman" w:cs="Times New Roman"/>
                  <w:sz w:val="24"/>
                  <w:szCs w:val="24"/>
                </w:rPr>
                <w:delText>points (a)-(h), (j) and (k) of</w:delText>
              </w:r>
            </w:del>
            <w:r w:rsidRPr="002312DE">
              <w:rPr>
                <w:rFonts w:ascii="Times New Roman" w:hAnsi="Times New Roman" w:cs="Times New Roman"/>
                <w:sz w:val="24"/>
                <w:szCs w:val="24"/>
              </w:rPr>
              <w:t xml:space="preserve"> Article 429a(1)</w:t>
            </w:r>
            <w:ins w:id="196" w:author="Author">
              <w:r w:rsidR="7D61D929"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197" w:author="Author">
              <w:r w:rsidR="2AB030C3" w:rsidRPr="002312DE">
                <w:rPr>
                  <w:rFonts w:ascii="Times New Roman" w:hAnsi="Times New Roman" w:cs="Times New Roman"/>
                  <w:sz w:val="24"/>
                  <w:szCs w:val="24"/>
                </w:rPr>
                <w:t xml:space="preserve">points (a)-(h), (j) and (k) of </w:t>
              </w:r>
            </w:ins>
            <w:del w:id="198" w:author="Author">
              <w:r w:rsidRPr="002312DE" w:rsidDel="00646595">
                <w:rPr>
                  <w:rFonts w:ascii="Times New Roman" w:hAnsi="Times New Roman" w:cs="Times New Roman"/>
                  <w:sz w:val="24"/>
                  <w:szCs w:val="24"/>
                </w:rPr>
                <w:delText>CRR</w:delText>
              </w:r>
            </w:del>
            <w:ins w:id="199" w:author="Author">
              <w:r w:rsidR="423B2541"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i.e. they shall not reduce the amount to be disclosed in this row by those exemptions. </w:t>
            </w:r>
          </w:p>
        </w:tc>
      </w:tr>
      <w:tr w:rsidR="002312DE" w:rsidRPr="002312DE" w14:paraId="69E09FB6" w14:textId="77777777" w:rsidTr="009F3999">
        <w:trPr>
          <w:trHeight w:val="708"/>
        </w:trPr>
        <w:tc>
          <w:tcPr>
            <w:tcW w:w="1380" w:type="dxa"/>
            <w:vAlign w:val="center"/>
          </w:tcPr>
          <w:p w14:paraId="69E09FB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w:t>
            </w:r>
          </w:p>
        </w:tc>
        <w:tc>
          <w:tcPr>
            <w:tcW w:w="7659" w:type="dxa"/>
          </w:tcPr>
          <w:p w14:paraId="69E09FB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Gross-up for derivatives collateral provided, where deducted from the balance sheet assets pursuant to the applicable accounting framework</w:t>
            </w:r>
          </w:p>
          <w:p w14:paraId="69E09FB3" w14:textId="6AA18E4F"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Change w:id="200" w:author="Author">
                  <w:rPr>
                    <w:rFonts w:ascii="Times New Roman" w:eastAsia="Times New Roman" w:hAnsi="Times New Roman" w:cs="Times New Roman"/>
                    <w:color w:val="D13438"/>
                    <w:sz w:val="24"/>
                    <w:szCs w:val="24"/>
                  </w:rPr>
                </w:rPrChange>
              </w:rPr>
            </w:pPr>
            <w:r w:rsidRPr="002312DE">
              <w:rPr>
                <w:rFonts w:ascii="Times New Roman" w:hAnsi="Times New Roman" w:cs="Times New Roman"/>
                <w:sz w:val="24"/>
                <w:szCs w:val="24"/>
                <w:lang w:val="fr-FR"/>
                <w:rPrChange w:id="201" w:author="Author">
                  <w:rPr>
                    <w:rFonts w:ascii="Times New Roman" w:hAnsi="Times New Roman" w:cs="Times New Roman"/>
                    <w:sz w:val="24"/>
                    <w:szCs w:val="24"/>
                  </w:rPr>
                </w:rPrChange>
              </w:rPr>
              <w:t xml:space="preserve">Article 429c(2) </w:t>
            </w:r>
            <w:proofErr w:type="spellStart"/>
            <w:ins w:id="202" w:author="Author">
              <w:r w:rsidR="000620BD" w:rsidRPr="002312DE">
                <w:rPr>
                  <w:rFonts w:ascii="Times New Roman" w:eastAsia="Times New Roman" w:hAnsi="Times New Roman" w:cs="Times New Roman"/>
                  <w:sz w:val="24"/>
                  <w:lang w:val="fr-FR"/>
                  <w:rPrChange w:id="203" w:author="Author">
                    <w:rPr>
                      <w:rFonts w:ascii="Times New Roman" w:eastAsia="Times New Roman" w:hAnsi="Times New Roman" w:cs="Times New Roman"/>
                      <w:color w:val="000000" w:themeColor="text1"/>
                      <w:sz w:val="24"/>
                    </w:rPr>
                  </w:rPrChange>
                </w:rPr>
                <w:t>Regulation</w:t>
              </w:r>
              <w:proofErr w:type="spellEnd"/>
              <w:r w:rsidR="000620BD" w:rsidRPr="002312DE">
                <w:rPr>
                  <w:rFonts w:ascii="Times New Roman" w:eastAsia="Times New Roman" w:hAnsi="Times New Roman" w:cs="Times New Roman"/>
                  <w:sz w:val="24"/>
                  <w:lang w:val="fr-FR"/>
                  <w:rPrChange w:id="204" w:author="Author">
                    <w:rPr>
                      <w:rFonts w:ascii="Times New Roman" w:eastAsia="Times New Roman" w:hAnsi="Times New Roman" w:cs="Times New Roman"/>
                      <w:color w:val="000000" w:themeColor="text1"/>
                      <w:sz w:val="24"/>
                    </w:rPr>
                  </w:rPrChange>
                </w:rPr>
                <w:t xml:space="preserve"> (EU) No 575/2013</w:t>
              </w:r>
            </w:ins>
            <w:del w:id="205" w:author="Author">
              <w:r w:rsidRPr="002312DE" w:rsidDel="000620BD">
                <w:rPr>
                  <w:rFonts w:ascii="Times New Roman" w:hAnsi="Times New Roman" w:cs="Times New Roman"/>
                  <w:sz w:val="24"/>
                  <w:szCs w:val="24"/>
                  <w:lang w:val="fr-FR"/>
                  <w:rPrChange w:id="206" w:author="Author">
                    <w:rPr>
                      <w:rFonts w:ascii="Times New Roman" w:hAnsi="Times New Roman" w:cs="Times New Roman"/>
                      <w:sz w:val="24"/>
                      <w:szCs w:val="24"/>
                    </w:rPr>
                  </w:rPrChange>
                </w:rPr>
                <w:delText>CRR</w:delText>
              </w:r>
            </w:del>
            <w:ins w:id="207" w:author="Author">
              <w:r w:rsidR="0051479C" w:rsidRPr="002312DE">
                <w:rPr>
                  <w:rFonts w:ascii="Times New Roman" w:hAnsi="Times New Roman" w:cs="Times New Roman"/>
                  <w:sz w:val="24"/>
                  <w:szCs w:val="24"/>
                  <w:lang w:val="fr-FR"/>
                </w:rPr>
                <w:t>.</w:t>
              </w:r>
            </w:ins>
          </w:p>
          <w:p w14:paraId="69E09FB4" w14:textId="0F0281C8"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amount of any derivatives collateral provided where the provision of that collateral reduces the amount of assets under the applicable accounting framework, as set out in Article 429c(2) </w:t>
            </w:r>
            <w:del w:id="208" w:author="Author">
              <w:r w:rsidRPr="002312DE" w:rsidDel="00646595">
                <w:rPr>
                  <w:rFonts w:ascii="Times New Roman" w:hAnsi="Times New Roman" w:cs="Times New Roman"/>
                  <w:sz w:val="24"/>
                  <w:szCs w:val="24"/>
                </w:rPr>
                <w:delText>CRR</w:delText>
              </w:r>
            </w:del>
            <w:ins w:id="209" w:author="Author">
              <w:r w:rsidR="614ED518"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B5" w14:textId="712FF3F3"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Fonts w:ascii="Times New Roman" w:hAnsi="Times New Roman" w:cs="Times New Roman"/>
                <w:sz w:val="24"/>
                <w:szCs w:val="24"/>
              </w:rPr>
              <w:t xml:space="preserve">Institutions shall not include in this cell initial margin for client-cleared derivative transactions with a qualifying CCP (QCCP) or eligible cash variation margin, as defined in Article 429c(3) </w:t>
            </w:r>
            <w:del w:id="210" w:author="Author">
              <w:r w:rsidRPr="002312DE" w:rsidDel="00646595">
                <w:rPr>
                  <w:rFonts w:ascii="Times New Roman" w:hAnsi="Times New Roman" w:cs="Times New Roman"/>
                  <w:sz w:val="24"/>
                  <w:szCs w:val="24"/>
                </w:rPr>
                <w:delText>CRR</w:delText>
              </w:r>
            </w:del>
            <w:ins w:id="211" w:author="Author">
              <w:r w:rsidR="5D426DC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9FBC" w14:textId="77777777" w:rsidTr="009F3999">
        <w:trPr>
          <w:trHeight w:val="708"/>
        </w:trPr>
        <w:tc>
          <w:tcPr>
            <w:tcW w:w="1380" w:type="dxa"/>
            <w:vAlign w:val="center"/>
          </w:tcPr>
          <w:p w14:paraId="69E09FB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3</w:t>
            </w:r>
          </w:p>
        </w:tc>
        <w:tc>
          <w:tcPr>
            <w:tcW w:w="7659" w:type="dxa"/>
          </w:tcPr>
          <w:p w14:paraId="69E09FB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(Deductions of receivables assets for cash variation margin provided in derivatives transactions)</w:t>
            </w:r>
          </w:p>
          <w:p w14:paraId="69E09FB9" w14:textId="071FAA57"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Change w:id="212" w:author="Author">
                  <w:rPr>
                    <w:rFonts w:ascii="Times New Roman" w:eastAsia="Times New Roman" w:hAnsi="Times New Roman" w:cs="Times New Roman"/>
                    <w:color w:val="D13438"/>
                    <w:sz w:val="24"/>
                    <w:szCs w:val="24"/>
                  </w:rPr>
                </w:rPrChange>
              </w:rPr>
            </w:pPr>
            <w:r w:rsidRPr="002312DE">
              <w:rPr>
                <w:rFonts w:ascii="Times New Roman" w:hAnsi="Times New Roman" w:cs="Times New Roman"/>
                <w:sz w:val="24"/>
                <w:szCs w:val="24"/>
                <w:lang w:val="fr-FR"/>
                <w:rPrChange w:id="213" w:author="Author">
                  <w:rPr>
                    <w:rFonts w:ascii="Times New Roman" w:hAnsi="Times New Roman" w:cs="Times New Roman"/>
                    <w:sz w:val="24"/>
                    <w:szCs w:val="24"/>
                  </w:rPr>
                </w:rPrChange>
              </w:rPr>
              <w:t xml:space="preserve">Article 429c(3) </w:t>
            </w:r>
            <w:proofErr w:type="spellStart"/>
            <w:ins w:id="214" w:author="Author">
              <w:r w:rsidR="0051479C" w:rsidRPr="002312DE">
                <w:rPr>
                  <w:rFonts w:ascii="Times New Roman" w:eastAsia="Times New Roman" w:hAnsi="Times New Roman" w:cs="Times New Roman"/>
                  <w:sz w:val="24"/>
                  <w:lang w:val="fr-FR"/>
                  <w:rPrChange w:id="215" w:author="Author">
                    <w:rPr>
                      <w:rFonts w:ascii="Times New Roman" w:eastAsia="Times New Roman" w:hAnsi="Times New Roman" w:cs="Times New Roman"/>
                      <w:color w:val="000000" w:themeColor="text1"/>
                      <w:sz w:val="24"/>
                    </w:rPr>
                  </w:rPrChange>
                </w:rPr>
                <w:t>Regulation</w:t>
              </w:r>
              <w:proofErr w:type="spellEnd"/>
              <w:r w:rsidR="0051479C" w:rsidRPr="002312DE">
                <w:rPr>
                  <w:rFonts w:ascii="Times New Roman" w:eastAsia="Times New Roman" w:hAnsi="Times New Roman" w:cs="Times New Roman"/>
                  <w:sz w:val="24"/>
                  <w:lang w:val="fr-FR"/>
                  <w:rPrChange w:id="216" w:author="Author">
                    <w:rPr>
                      <w:rFonts w:ascii="Times New Roman" w:eastAsia="Times New Roman" w:hAnsi="Times New Roman" w:cs="Times New Roman"/>
                      <w:color w:val="000000" w:themeColor="text1"/>
                      <w:sz w:val="24"/>
                    </w:rPr>
                  </w:rPrChange>
                </w:rPr>
                <w:t xml:space="preserve"> (EU) No 575/2013</w:t>
              </w:r>
            </w:ins>
            <w:del w:id="217" w:author="Author">
              <w:r w:rsidRPr="002312DE" w:rsidDel="0051479C">
                <w:rPr>
                  <w:rFonts w:ascii="Times New Roman" w:hAnsi="Times New Roman" w:cs="Times New Roman"/>
                  <w:sz w:val="24"/>
                  <w:szCs w:val="24"/>
                  <w:lang w:val="fr-FR"/>
                  <w:rPrChange w:id="218" w:author="Author">
                    <w:rPr>
                      <w:rFonts w:ascii="Times New Roman" w:hAnsi="Times New Roman" w:cs="Times New Roman"/>
                      <w:sz w:val="24"/>
                      <w:szCs w:val="24"/>
                    </w:rPr>
                  </w:rPrChange>
                </w:rPr>
                <w:delText>CRR</w:delText>
              </w:r>
            </w:del>
            <w:ins w:id="219" w:author="Author">
              <w:r w:rsidR="0051479C" w:rsidRPr="002312DE">
                <w:rPr>
                  <w:rFonts w:ascii="Times New Roman" w:hAnsi="Times New Roman" w:cs="Times New Roman"/>
                  <w:sz w:val="24"/>
                  <w:szCs w:val="24"/>
                  <w:lang w:val="fr-FR"/>
                </w:rPr>
                <w:t>.</w:t>
              </w:r>
            </w:ins>
          </w:p>
          <w:p w14:paraId="69E09FBA" w14:textId="47ECB23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receivables for variation margin paid in cash to the counterparty in derivatives transactions if the institution is required, under the applicable accounting framework, to recognise these receivables as an asset, provided that the conditions in </w:t>
            </w:r>
            <w:del w:id="220" w:author="Author">
              <w:r w:rsidRPr="002312DE" w:rsidDel="00646595">
                <w:rPr>
                  <w:rFonts w:ascii="Times New Roman" w:hAnsi="Times New Roman" w:cs="Times New Roman"/>
                  <w:sz w:val="24"/>
                  <w:szCs w:val="24"/>
                </w:rPr>
                <w:delText xml:space="preserve">points (a) to (e) of </w:delText>
              </w:r>
            </w:del>
            <w:r w:rsidRPr="002312DE">
              <w:rPr>
                <w:rFonts w:ascii="Times New Roman" w:hAnsi="Times New Roman" w:cs="Times New Roman"/>
                <w:sz w:val="24"/>
                <w:szCs w:val="24"/>
              </w:rPr>
              <w:t>Article 429c(3)</w:t>
            </w:r>
            <w:ins w:id="221" w:author="Author">
              <w:r w:rsidR="405ED645" w:rsidRPr="002312DE">
                <w:rPr>
                  <w:rFonts w:ascii="Times New Roman" w:hAnsi="Times New Roman" w:cs="Times New Roman"/>
                  <w:sz w:val="24"/>
                  <w:szCs w:val="24"/>
                </w:rPr>
                <w:t>, points (a) to (e) of</w:t>
              </w:r>
            </w:ins>
            <w:r w:rsidRPr="002312DE">
              <w:rPr>
                <w:rFonts w:ascii="Times New Roman" w:hAnsi="Times New Roman" w:cs="Times New Roman"/>
                <w:sz w:val="24"/>
                <w:szCs w:val="24"/>
              </w:rPr>
              <w:t xml:space="preserve"> </w:t>
            </w:r>
            <w:del w:id="222" w:author="Author">
              <w:r w:rsidRPr="002312DE" w:rsidDel="00646595">
                <w:rPr>
                  <w:rFonts w:ascii="Times New Roman" w:hAnsi="Times New Roman" w:cs="Times New Roman"/>
                  <w:sz w:val="24"/>
                  <w:szCs w:val="24"/>
                </w:rPr>
                <w:delText xml:space="preserve">CRR </w:delText>
              </w:r>
            </w:del>
            <w:ins w:id="223" w:author="Author">
              <w:r w:rsidR="5F51DAE3" w:rsidRPr="002312DE">
                <w:rPr>
                  <w:rFonts w:ascii="Times New Roman" w:eastAsia="Times New Roman" w:hAnsi="Times New Roman" w:cs="Times New Roman"/>
                  <w:sz w:val="24"/>
                  <w:szCs w:val="24"/>
                </w:rPr>
                <w:t>Regulation (EU) No 575/2013</w:t>
              </w:r>
              <w:r w:rsidR="5F51DAE3" w:rsidRPr="002312DE">
                <w:rPr>
                  <w:rFonts w:ascii="Times New Roman" w:hAnsi="Times New Roman" w:cs="Times New Roman"/>
                </w:rPr>
                <w:t xml:space="preserve"> </w:t>
              </w:r>
            </w:ins>
            <w:r w:rsidRPr="002312DE">
              <w:rPr>
                <w:rFonts w:ascii="Times New Roman" w:hAnsi="Times New Roman" w:cs="Times New Roman"/>
                <w:sz w:val="24"/>
                <w:szCs w:val="24"/>
              </w:rPr>
              <w:t>are met.</w:t>
            </w:r>
          </w:p>
          <w:p w14:paraId="69E09FBB"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2312DE" w14:paraId="69E09FC1" w14:textId="77777777" w:rsidTr="009F3999">
        <w:trPr>
          <w:trHeight w:val="1417"/>
        </w:trPr>
        <w:tc>
          <w:tcPr>
            <w:tcW w:w="1380" w:type="dxa"/>
            <w:vAlign w:val="center"/>
          </w:tcPr>
          <w:p w14:paraId="69E09FB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4</w:t>
            </w:r>
          </w:p>
        </w:tc>
        <w:tc>
          <w:tcPr>
            <w:tcW w:w="7659" w:type="dxa"/>
          </w:tcPr>
          <w:p w14:paraId="69E09FBE"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(Adjustment for securities received under securities financing transactions that are recognised as an asset)</w:t>
            </w:r>
          </w:p>
          <w:p w14:paraId="69E09FBF" w14:textId="30E86381"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Adjustment for securities received under a securities financing transaction where the bank has recognised the securities as an asset on its balance sheet. These amounts are to be excluded from the total exposure measure in accordance with Article 429e(6) </w:t>
            </w:r>
            <w:del w:id="224" w:author="Author">
              <w:r w:rsidRPr="002312DE" w:rsidDel="00646595">
                <w:rPr>
                  <w:rStyle w:val="TeksttreciPogrubienie"/>
                  <w:rFonts w:ascii="Times New Roman" w:hAnsi="Times New Roman" w:cs="Times New Roman"/>
                  <w:b w:val="0"/>
                  <w:bCs w:val="0"/>
                  <w:color w:val="auto"/>
                  <w:sz w:val="24"/>
                  <w:szCs w:val="24"/>
                </w:rPr>
                <w:delText>CRR</w:delText>
              </w:r>
            </w:del>
            <w:ins w:id="225" w:author="Author">
              <w:r w:rsidR="63515164" w:rsidRPr="002312DE">
                <w:rPr>
                  <w:rFonts w:ascii="Times New Roman" w:eastAsia="Times New Roman" w:hAnsi="Times New Roman" w:cs="Times New Roman"/>
                  <w:sz w:val="24"/>
                  <w:szCs w:val="24"/>
                </w:rPr>
                <w:t xml:space="preserve"> Regulation (EU) No 575/2013</w:t>
              </w:r>
            </w:ins>
            <w:r w:rsidRPr="002312DE">
              <w:rPr>
                <w:rStyle w:val="TeksttreciPogrubienie"/>
                <w:rFonts w:ascii="Times New Roman" w:hAnsi="Times New Roman" w:cs="Times New Roman"/>
                <w:b w:val="0"/>
                <w:bCs w:val="0"/>
                <w:color w:val="auto"/>
                <w:sz w:val="24"/>
                <w:szCs w:val="24"/>
              </w:rPr>
              <w:t>.</w:t>
            </w:r>
          </w:p>
          <w:p w14:paraId="69E09FC0"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2312DE" w:rsidRPr="002312DE" w14:paraId="69E09FC6" w14:textId="77777777" w:rsidTr="009F3999">
        <w:trPr>
          <w:trHeight w:val="1417"/>
        </w:trPr>
        <w:tc>
          <w:tcPr>
            <w:tcW w:w="1380" w:type="dxa"/>
            <w:vAlign w:val="center"/>
          </w:tcPr>
          <w:p w14:paraId="69E09FC2"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5</w:t>
            </w:r>
          </w:p>
        </w:tc>
        <w:tc>
          <w:tcPr>
            <w:tcW w:w="7659" w:type="dxa"/>
          </w:tcPr>
          <w:p w14:paraId="69E09FC3"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(General credit risk adjustments to on-balance sheet items)</w:t>
            </w:r>
          </w:p>
          <w:p w14:paraId="69E09FC4" w14:textId="6A3B5372"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The amount of general credit risk adjustments corresponding to on-balance sheet items referred to in </w:t>
            </w:r>
            <w:del w:id="226" w:author="Author">
              <w:r w:rsidRPr="002312DE" w:rsidDel="00646595">
                <w:rPr>
                  <w:rStyle w:val="TeksttreciPogrubienie"/>
                  <w:rFonts w:ascii="Times New Roman" w:hAnsi="Times New Roman" w:cs="Times New Roman"/>
                  <w:b w:val="0"/>
                  <w:bCs w:val="0"/>
                  <w:color w:val="auto"/>
                  <w:sz w:val="24"/>
                  <w:szCs w:val="24"/>
                </w:rPr>
                <w:delText xml:space="preserve">point (a) of </w:delText>
              </w:r>
            </w:del>
            <w:r w:rsidRPr="002312DE">
              <w:rPr>
                <w:rStyle w:val="TeksttreciPogrubienie"/>
                <w:rFonts w:ascii="Times New Roman" w:hAnsi="Times New Roman" w:cs="Times New Roman"/>
                <w:b w:val="0"/>
                <w:bCs w:val="0"/>
                <w:color w:val="auto"/>
                <w:sz w:val="24"/>
                <w:szCs w:val="24"/>
              </w:rPr>
              <w:t>Article 429(4)</w:t>
            </w:r>
            <w:ins w:id="227" w:author="Author">
              <w:r w:rsidR="56DA5486" w:rsidRPr="002312DE">
                <w:rPr>
                  <w:rStyle w:val="TeksttreciPogrubienie"/>
                  <w:rFonts w:ascii="Times New Roman" w:hAnsi="Times New Roman" w:cs="Times New Roman"/>
                  <w:b w:val="0"/>
                  <w:bCs w:val="0"/>
                  <w:color w:val="auto"/>
                  <w:sz w:val="24"/>
                  <w:szCs w:val="24"/>
                </w:rPr>
                <w:t>,</w:t>
              </w:r>
            </w:ins>
            <w:r w:rsidRPr="002312DE">
              <w:rPr>
                <w:rStyle w:val="TeksttreciPogrubienie"/>
                <w:rFonts w:ascii="Times New Roman" w:hAnsi="Times New Roman" w:cs="Times New Roman"/>
                <w:b w:val="0"/>
                <w:bCs w:val="0"/>
                <w:color w:val="auto"/>
                <w:sz w:val="24"/>
                <w:szCs w:val="24"/>
              </w:rPr>
              <w:t xml:space="preserve"> </w:t>
            </w:r>
            <w:ins w:id="228" w:author="Author">
              <w:r w:rsidR="23D1B610" w:rsidRPr="002312DE">
                <w:rPr>
                  <w:rStyle w:val="TeksttreciPogrubienie"/>
                  <w:rFonts w:ascii="Times New Roman" w:hAnsi="Times New Roman" w:cs="Times New Roman"/>
                  <w:b w:val="0"/>
                  <w:bCs w:val="0"/>
                  <w:color w:val="auto"/>
                  <w:sz w:val="24"/>
                  <w:szCs w:val="24"/>
                </w:rPr>
                <w:t xml:space="preserve">point (a) of </w:t>
              </w:r>
            </w:ins>
            <w:del w:id="229" w:author="Author">
              <w:r w:rsidRPr="002312DE" w:rsidDel="00646595">
                <w:rPr>
                  <w:rStyle w:val="TeksttreciPogrubienie"/>
                  <w:rFonts w:ascii="Times New Roman" w:hAnsi="Times New Roman" w:cs="Times New Roman"/>
                  <w:b w:val="0"/>
                  <w:bCs w:val="0"/>
                  <w:color w:val="auto"/>
                  <w:sz w:val="24"/>
                  <w:szCs w:val="24"/>
                </w:rPr>
                <w:delText>CRR</w:delText>
              </w:r>
            </w:del>
            <w:ins w:id="230" w:author="Author">
              <w:r w:rsidR="391067E4" w:rsidRPr="002312DE">
                <w:rPr>
                  <w:rFonts w:ascii="Times New Roman" w:eastAsia="Times New Roman" w:hAnsi="Times New Roman" w:cs="Times New Roman"/>
                  <w:sz w:val="24"/>
                  <w:szCs w:val="24"/>
                </w:rPr>
                <w:t xml:space="preserve"> Regulation (EU) No 575/2013</w:t>
              </w:r>
            </w:ins>
            <w:r w:rsidRPr="002312DE">
              <w:rPr>
                <w:rStyle w:val="TeksttreciPogrubienie"/>
                <w:rFonts w:ascii="Times New Roman" w:hAnsi="Times New Roman" w:cs="Times New Roman"/>
                <w:b w:val="0"/>
                <w:bCs w:val="0"/>
                <w:color w:val="auto"/>
                <w:sz w:val="24"/>
                <w:szCs w:val="24"/>
              </w:rPr>
              <w:t xml:space="preserve">, which institutions deduct in accordance with the last paragraph of Article 429(4) </w:t>
            </w:r>
            <w:ins w:id="231" w:author="Author">
              <w:r w:rsidR="0051479C" w:rsidRPr="002312DE">
                <w:rPr>
                  <w:rFonts w:ascii="Times New Roman" w:eastAsia="Times New Roman" w:hAnsi="Times New Roman" w:cs="Times New Roman"/>
                  <w:sz w:val="24"/>
                </w:rPr>
                <w:t>Regulation (EU) No 575/2013</w:t>
              </w:r>
            </w:ins>
            <w:del w:id="232" w:author="Author">
              <w:r w:rsidRPr="002312DE" w:rsidDel="0051479C">
                <w:rPr>
                  <w:rStyle w:val="TeksttreciPogrubienie"/>
                  <w:rFonts w:ascii="Times New Roman" w:hAnsi="Times New Roman" w:cs="Times New Roman"/>
                  <w:b w:val="0"/>
                  <w:bCs w:val="0"/>
                  <w:color w:val="auto"/>
                  <w:sz w:val="24"/>
                  <w:szCs w:val="24"/>
                </w:rPr>
                <w:delText>CRR</w:delText>
              </w:r>
            </w:del>
            <w:r w:rsidRPr="002312DE">
              <w:rPr>
                <w:rStyle w:val="TeksttreciPogrubienie"/>
                <w:rFonts w:ascii="Times New Roman" w:hAnsi="Times New Roman" w:cs="Times New Roman"/>
                <w:b w:val="0"/>
                <w:bCs w:val="0"/>
                <w:color w:val="auto"/>
                <w:sz w:val="24"/>
                <w:szCs w:val="24"/>
              </w:rPr>
              <w:t>.</w:t>
            </w:r>
          </w:p>
          <w:p w14:paraId="69E09FC5"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2312DE" w:rsidRPr="002312DE" w14:paraId="69E09FD3" w14:textId="77777777" w:rsidTr="009F3999">
        <w:trPr>
          <w:trHeight w:val="1417"/>
        </w:trPr>
        <w:tc>
          <w:tcPr>
            <w:tcW w:w="1380" w:type="dxa"/>
            <w:vAlign w:val="center"/>
          </w:tcPr>
          <w:p w14:paraId="69E09FC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6</w:t>
            </w:r>
          </w:p>
        </w:tc>
        <w:tc>
          <w:tcPr>
            <w:tcW w:w="7659" w:type="dxa"/>
          </w:tcPr>
          <w:p w14:paraId="69E09FC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(Asset amounts deducted in determining Tier 1 capital)</w:t>
            </w:r>
          </w:p>
          <w:p w14:paraId="69E09FC9" w14:textId="75E01ED6"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del w:id="233" w:author="Author">
              <w:r w:rsidRPr="002312DE" w:rsidDel="00646595">
                <w:rPr>
                  <w:rFonts w:ascii="Times New Roman" w:hAnsi="Times New Roman" w:cs="Times New Roman"/>
                  <w:sz w:val="24"/>
                  <w:szCs w:val="24"/>
                </w:rPr>
                <w:delText>Points (a) and (b) of</w:delText>
              </w:r>
            </w:del>
            <w:r w:rsidRPr="002312DE">
              <w:rPr>
                <w:rFonts w:ascii="Times New Roman" w:hAnsi="Times New Roman" w:cs="Times New Roman"/>
                <w:sz w:val="24"/>
                <w:szCs w:val="24"/>
              </w:rPr>
              <w:t xml:space="preserve"> Article 429a(1)</w:t>
            </w:r>
            <w:ins w:id="234" w:author="Author">
              <w:r w:rsidR="2BCC088D"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235" w:author="Author">
              <w:r w:rsidR="1BD40889" w:rsidRPr="002312DE">
                <w:rPr>
                  <w:rFonts w:ascii="Times New Roman" w:hAnsi="Times New Roman" w:cs="Times New Roman"/>
                  <w:sz w:val="24"/>
                  <w:szCs w:val="24"/>
                </w:rPr>
                <w:t>p</w:t>
              </w:r>
              <w:r w:rsidR="56C4249D" w:rsidRPr="002312DE">
                <w:rPr>
                  <w:rFonts w:ascii="Times New Roman" w:hAnsi="Times New Roman" w:cs="Times New Roman"/>
                  <w:sz w:val="24"/>
                  <w:szCs w:val="24"/>
                </w:rPr>
                <w:t>oints (a) and (b)</w:t>
              </w:r>
              <w:r w:rsidR="0BBD71F1" w:rsidRPr="002312DE">
                <w:rPr>
                  <w:rFonts w:ascii="Times New Roman" w:hAnsi="Times New Roman" w:cs="Times New Roman"/>
                  <w:sz w:val="24"/>
                  <w:szCs w:val="24"/>
                </w:rPr>
                <w:t xml:space="preserve"> </w:t>
              </w:r>
            </w:ins>
            <w:r w:rsidRPr="002312DE">
              <w:rPr>
                <w:rFonts w:ascii="Times New Roman" w:hAnsi="Times New Roman" w:cs="Times New Roman"/>
                <w:sz w:val="24"/>
                <w:szCs w:val="24"/>
              </w:rPr>
              <w:t xml:space="preserve">and Article 499(2) </w:t>
            </w:r>
            <w:ins w:id="236" w:author="Author">
              <w:r w:rsidR="002422C8" w:rsidRPr="002312DE">
                <w:rPr>
                  <w:rFonts w:ascii="Times New Roman" w:eastAsia="Times New Roman" w:hAnsi="Times New Roman" w:cs="Times New Roman"/>
                  <w:sz w:val="24"/>
                </w:rPr>
                <w:t>Regulation (EU) No 575/2013</w:t>
              </w:r>
            </w:ins>
            <w:del w:id="237" w:author="Author">
              <w:r w:rsidRPr="002312DE" w:rsidDel="002422C8">
                <w:rPr>
                  <w:rFonts w:ascii="Times New Roman" w:hAnsi="Times New Roman" w:cs="Times New Roman"/>
                  <w:sz w:val="24"/>
                  <w:szCs w:val="24"/>
                </w:rPr>
                <w:delText>CRR</w:delText>
              </w:r>
            </w:del>
          </w:p>
          <w:p w14:paraId="69E09FCA" w14:textId="4E8D6D8E"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amount of regulatory value adjustments made to Tier 1 amounts in accordance with the choice made pursuant to Article 499(2) </w:t>
            </w:r>
            <w:del w:id="238" w:author="Author">
              <w:r w:rsidRPr="002312DE" w:rsidDel="00646595">
                <w:rPr>
                  <w:rFonts w:ascii="Times New Roman" w:hAnsi="Times New Roman" w:cs="Times New Roman"/>
                  <w:sz w:val="24"/>
                  <w:szCs w:val="24"/>
                </w:rPr>
                <w:delText>CRR</w:delText>
              </w:r>
            </w:del>
            <w:ins w:id="239" w:author="Author">
              <w:r w:rsidR="1391B77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C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More specifically, institutions shall disclose the value of the sum of all the adjustments that target the value of an </w:t>
            </w:r>
            <w:proofErr w:type="gramStart"/>
            <w:r w:rsidRPr="002312DE">
              <w:rPr>
                <w:rFonts w:ascii="Times New Roman" w:hAnsi="Times New Roman" w:cs="Times New Roman"/>
                <w:sz w:val="24"/>
                <w:szCs w:val="24"/>
              </w:rPr>
              <w:t>asset</w:t>
            </w:r>
            <w:proofErr w:type="gramEnd"/>
            <w:r w:rsidRPr="002312DE">
              <w:rPr>
                <w:rFonts w:ascii="Times New Roman" w:hAnsi="Times New Roman" w:cs="Times New Roman"/>
                <w:sz w:val="24"/>
                <w:szCs w:val="24"/>
              </w:rPr>
              <w:t xml:space="preserve"> and which are required by:</w:t>
            </w:r>
          </w:p>
          <w:p w14:paraId="69E09FCC" w14:textId="7EEB97A8" w:rsidR="00646595" w:rsidRPr="002312DE"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Articles 32 to 35 </w:t>
            </w:r>
            <w:del w:id="240" w:author="Author">
              <w:r w:rsidRPr="002312DE" w:rsidDel="00646595">
                <w:rPr>
                  <w:rFonts w:ascii="Times New Roman" w:hAnsi="Times New Roman" w:cs="Times New Roman"/>
                  <w:sz w:val="24"/>
                  <w:szCs w:val="24"/>
                </w:rPr>
                <w:delText>CRR</w:delText>
              </w:r>
            </w:del>
            <w:ins w:id="241" w:author="Author">
              <w:r w:rsidR="09454EE8" w:rsidRPr="002312DE">
                <w:rPr>
                  <w:rFonts w:ascii="Times New Roman" w:hAnsi="Times New Roman" w:cs="Times New Roman"/>
                  <w:sz w:val="24"/>
                  <w:szCs w:val="24"/>
                </w:rPr>
                <w:t>of</w:t>
              </w:r>
              <w:r w:rsidR="295141D8"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or</w:t>
            </w:r>
          </w:p>
          <w:p w14:paraId="69E09FCD" w14:textId="30C326E9" w:rsidR="00646595" w:rsidRPr="002312DE"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Articles 36 to 47 </w:t>
            </w:r>
            <w:del w:id="242" w:author="Author">
              <w:r w:rsidRPr="002312DE" w:rsidDel="00646595">
                <w:rPr>
                  <w:rFonts w:ascii="Times New Roman" w:hAnsi="Times New Roman" w:cs="Times New Roman"/>
                  <w:sz w:val="24"/>
                  <w:szCs w:val="24"/>
                </w:rPr>
                <w:delText>CRR</w:delText>
              </w:r>
            </w:del>
            <w:ins w:id="243" w:author="Author">
              <w:r w:rsidR="7ED5807F" w:rsidRPr="002312DE">
                <w:rPr>
                  <w:rFonts w:ascii="Times New Roman" w:hAnsi="Times New Roman" w:cs="Times New Roman"/>
                  <w:sz w:val="24"/>
                  <w:szCs w:val="24"/>
                </w:rPr>
                <w:t xml:space="preserve"> of</w:t>
              </w:r>
              <w:r w:rsidR="001CBA06"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or</w:t>
            </w:r>
          </w:p>
          <w:p w14:paraId="69E09FCE" w14:textId="237CBF43" w:rsidR="00646595" w:rsidRPr="002312DE"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Articles 56 to 60 </w:t>
            </w:r>
            <w:del w:id="244" w:author="Author">
              <w:r w:rsidRPr="002312DE" w:rsidDel="00646595">
                <w:rPr>
                  <w:rFonts w:ascii="Times New Roman" w:hAnsi="Times New Roman" w:cs="Times New Roman"/>
                  <w:sz w:val="24"/>
                  <w:szCs w:val="24"/>
                </w:rPr>
                <w:delText>CRR</w:delText>
              </w:r>
            </w:del>
            <w:ins w:id="245" w:author="Author">
              <w:r w:rsidR="331A56E0" w:rsidRPr="002312DE">
                <w:rPr>
                  <w:rFonts w:ascii="Times New Roman" w:eastAsia="Times New Roman" w:hAnsi="Times New Roman" w:cs="Times New Roman"/>
                  <w:sz w:val="24"/>
                  <w:szCs w:val="24"/>
                </w:rPr>
                <w:t xml:space="preserve"> </w:t>
              </w:r>
              <w:r w:rsidR="08C151C4" w:rsidRPr="002312DE">
                <w:rPr>
                  <w:rFonts w:ascii="Times New Roman" w:eastAsia="Times New Roman" w:hAnsi="Times New Roman" w:cs="Times New Roman"/>
                  <w:sz w:val="24"/>
                  <w:szCs w:val="24"/>
                </w:rPr>
                <w:t xml:space="preserve">of </w:t>
              </w:r>
              <w:r w:rsidR="331A56E0"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 as applicable.</w:t>
            </w:r>
          </w:p>
          <w:p w14:paraId="69E09FCF" w14:textId="69E2C3C3"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include in this cell the amount referred to in </w:t>
            </w:r>
            <w:del w:id="246" w:author="Author">
              <w:r w:rsidRPr="002312DE" w:rsidDel="00646595">
                <w:rPr>
                  <w:rFonts w:ascii="Times New Roman" w:hAnsi="Times New Roman" w:cs="Times New Roman"/>
                  <w:sz w:val="24"/>
                  <w:szCs w:val="24"/>
                </w:rPr>
                <w:delText>point (a) of</w:delText>
              </w:r>
            </w:del>
            <w:r w:rsidRPr="002312DE">
              <w:rPr>
                <w:rFonts w:ascii="Times New Roman" w:hAnsi="Times New Roman" w:cs="Times New Roman"/>
                <w:sz w:val="24"/>
                <w:szCs w:val="24"/>
              </w:rPr>
              <w:t xml:space="preserve"> Article 429a(1) </w:t>
            </w:r>
            <w:ins w:id="247" w:author="Author">
              <w:r w:rsidR="4860AE43" w:rsidRPr="002312DE">
                <w:rPr>
                  <w:rFonts w:ascii="Times New Roman" w:hAnsi="Times New Roman" w:cs="Times New Roman"/>
                  <w:sz w:val="24"/>
                  <w:szCs w:val="24"/>
                </w:rPr>
                <w:t xml:space="preserve">point (a) of </w:t>
              </w:r>
            </w:ins>
            <w:del w:id="248" w:author="Author">
              <w:r w:rsidRPr="002312DE" w:rsidDel="00646595">
                <w:rPr>
                  <w:rFonts w:ascii="Times New Roman" w:hAnsi="Times New Roman" w:cs="Times New Roman"/>
                  <w:sz w:val="24"/>
                  <w:szCs w:val="24"/>
                </w:rPr>
                <w:delText>CRR</w:delText>
              </w:r>
            </w:del>
            <w:ins w:id="249" w:author="Author">
              <w:r w:rsidR="588E9A12"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D0" w14:textId="7BC2E8C1"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Where the choice to disclose Tier 1 capital is made in accordance with </w:t>
            </w:r>
            <w:del w:id="250" w:author="Author">
              <w:r w:rsidRPr="002312DE" w:rsidDel="00646595">
                <w:rPr>
                  <w:rFonts w:ascii="Times New Roman" w:hAnsi="Times New Roman" w:cs="Times New Roman"/>
                  <w:sz w:val="24"/>
                  <w:szCs w:val="24"/>
                </w:rPr>
                <w:delText>point (a) of</w:delText>
              </w:r>
            </w:del>
            <w:r w:rsidRPr="002312DE">
              <w:rPr>
                <w:rFonts w:ascii="Times New Roman" w:hAnsi="Times New Roman" w:cs="Times New Roman"/>
                <w:sz w:val="24"/>
                <w:szCs w:val="24"/>
              </w:rPr>
              <w:t xml:space="preserve"> Article 499(1) </w:t>
            </w:r>
            <w:ins w:id="251" w:author="Author">
              <w:r w:rsidR="12DFC571" w:rsidRPr="002312DE">
                <w:rPr>
                  <w:rFonts w:ascii="Times New Roman" w:hAnsi="Times New Roman" w:cs="Times New Roman"/>
                  <w:sz w:val="24"/>
                  <w:szCs w:val="24"/>
                </w:rPr>
                <w:t xml:space="preserve">point (a) of </w:t>
              </w:r>
            </w:ins>
            <w:del w:id="252" w:author="Author">
              <w:r w:rsidRPr="002312DE" w:rsidDel="00646595">
                <w:rPr>
                  <w:rFonts w:ascii="Times New Roman" w:hAnsi="Times New Roman" w:cs="Times New Roman"/>
                  <w:sz w:val="24"/>
                  <w:szCs w:val="24"/>
                </w:rPr>
                <w:delText>CRR</w:delText>
              </w:r>
            </w:del>
            <w:ins w:id="253" w:author="Author">
              <w:r w:rsidR="669F0C3C"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institutions shall take into account the exemptions, alternatives and waivers to such deductions laid down in Articles 48, 49 and 79 </w:t>
            </w:r>
            <w:del w:id="254" w:author="Author">
              <w:r w:rsidRPr="002312DE" w:rsidDel="00646595">
                <w:rPr>
                  <w:rFonts w:ascii="Times New Roman" w:hAnsi="Times New Roman" w:cs="Times New Roman"/>
                  <w:sz w:val="24"/>
                  <w:szCs w:val="24"/>
                </w:rPr>
                <w:delText>CRR</w:delText>
              </w:r>
            </w:del>
            <w:ins w:id="255" w:author="Author">
              <w:r w:rsidR="05A21464" w:rsidRPr="002312DE">
                <w:rPr>
                  <w:rFonts w:ascii="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without taking into account the derogation laid down in Chapters 1 and 2 of Title I of Part Ten </w:t>
            </w:r>
            <w:del w:id="256" w:author="Author">
              <w:r w:rsidRPr="002312DE" w:rsidDel="00646595">
                <w:rPr>
                  <w:rFonts w:ascii="Times New Roman" w:hAnsi="Times New Roman" w:cs="Times New Roman"/>
                  <w:sz w:val="24"/>
                  <w:szCs w:val="24"/>
                </w:rPr>
                <w:delText>CRR</w:delText>
              </w:r>
            </w:del>
            <w:ins w:id="257" w:author="Author">
              <w:r w:rsidR="392274F8"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 contrast, where the choice to disclose Tier 1 capital is made in accordance with </w:t>
            </w:r>
            <w:del w:id="258" w:author="Author">
              <w:r w:rsidRPr="002312DE" w:rsidDel="00646595">
                <w:rPr>
                  <w:rFonts w:ascii="Times New Roman" w:hAnsi="Times New Roman" w:cs="Times New Roman"/>
                  <w:sz w:val="24"/>
                  <w:szCs w:val="24"/>
                </w:rPr>
                <w:delText>point (b) of</w:delText>
              </w:r>
            </w:del>
            <w:r w:rsidRPr="002312DE">
              <w:rPr>
                <w:rFonts w:ascii="Times New Roman" w:hAnsi="Times New Roman" w:cs="Times New Roman"/>
                <w:sz w:val="24"/>
                <w:szCs w:val="24"/>
              </w:rPr>
              <w:t xml:space="preserve"> Article 499(1)</w:t>
            </w:r>
            <w:ins w:id="259" w:author="Author">
              <w:r w:rsidR="0FCE3A63"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260" w:author="Author">
              <w:r w:rsidR="237665BE" w:rsidRPr="002312DE">
                <w:rPr>
                  <w:rFonts w:ascii="Times New Roman" w:hAnsi="Times New Roman" w:cs="Times New Roman"/>
                  <w:sz w:val="24"/>
                  <w:szCs w:val="24"/>
                </w:rPr>
                <w:t xml:space="preserve">point (b) of </w:t>
              </w:r>
            </w:ins>
            <w:del w:id="261" w:author="Author">
              <w:r w:rsidRPr="002312DE" w:rsidDel="00646595">
                <w:rPr>
                  <w:rFonts w:ascii="Times New Roman" w:hAnsi="Times New Roman" w:cs="Times New Roman"/>
                  <w:sz w:val="24"/>
                  <w:szCs w:val="24"/>
                </w:rPr>
                <w:delText>CRR</w:delText>
              </w:r>
            </w:del>
            <w:ins w:id="262" w:author="Author">
              <w:r w:rsidR="13B98286"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institutions shall take into account exemptions, alternatives and waivers to such deductions laid down in Articles 48, 49 and 79 </w:t>
            </w:r>
            <w:del w:id="263" w:author="Author">
              <w:r w:rsidRPr="002312DE" w:rsidDel="00646595">
                <w:rPr>
                  <w:rFonts w:ascii="Times New Roman" w:hAnsi="Times New Roman" w:cs="Times New Roman"/>
                  <w:sz w:val="24"/>
                  <w:szCs w:val="24"/>
                </w:rPr>
                <w:delText>CRR</w:delText>
              </w:r>
            </w:del>
            <w:ins w:id="264" w:author="Author">
              <w:r w:rsidR="7BC28CC3"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 xml:space="preserve">, in addition to taking into account the derogations laid down in Chapter 1 and 2 of Title I of Part Ten </w:t>
            </w:r>
            <w:del w:id="265" w:author="Author">
              <w:r w:rsidRPr="002312DE" w:rsidDel="00646595">
                <w:rPr>
                  <w:rFonts w:ascii="Times New Roman" w:hAnsi="Times New Roman" w:cs="Times New Roman"/>
                  <w:sz w:val="24"/>
                  <w:szCs w:val="24"/>
                </w:rPr>
                <w:delText>CRR</w:delText>
              </w:r>
            </w:del>
            <w:ins w:id="266" w:author="Author">
              <w:r w:rsidR="6A41BB97"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w:t>
            </w:r>
          </w:p>
          <w:p w14:paraId="69E09FD1" w14:textId="6EFAB26F"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To avoid double counting, institutions shall not disclose adjustments already applied pursuant to Article 111 </w:t>
            </w:r>
            <w:del w:id="267" w:author="Author">
              <w:r w:rsidRPr="002312DE" w:rsidDel="00646595">
                <w:rPr>
                  <w:rFonts w:ascii="Times New Roman" w:hAnsi="Times New Roman" w:cs="Times New Roman"/>
                  <w:sz w:val="24"/>
                  <w:szCs w:val="24"/>
                </w:rPr>
                <w:delText xml:space="preserve">CRR </w:delText>
              </w:r>
            </w:del>
            <w:ins w:id="268" w:author="Author">
              <w:r w:rsidR="78578FC0" w:rsidRPr="002312DE">
                <w:rPr>
                  <w:rFonts w:ascii="Times New Roman" w:eastAsia="Times New Roman" w:hAnsi="Times New Roman" w:cs="Times New Roman"/>
                  <w:sz w:val="24"/>
                  <w:szCs w:val="24"/>
                </w:rPr>
                <w:t>Regulation (EU) No 575/2013</w:t>
              </w:r>
              <w:r w:rsidR="78578FC0" w:rsidRPr="002312DE">
                <w:rPr>
                  <w:rFonts w:ascii="Times New Roman" w:hAnsi="Times New Roman" w:cs="Times New Roman"/>
                  <w:sz w:val="24"/>
                  <w:szCs w:val="24"/>
                </w:rPr>
                <w:t xml:space="preserve"> </w:t>
              </w:r>
            </w:ins>
            <w:r w:rsidRPr="002312DE">
              <w:rPr>
                <w:rFonts w:ascii="Times New Roman" w:hAnsi="Times New Roman" w:cs="Times New Roman"/>
                <w:sz w:val="24"/>
                <w:szCs w:val="24"/>
              </w:rPr>
              <w:t>when calculating the exposure value, nor shall they disclose any adjustment that does not deduct the value of a specific asset.</w:t>
            </w:r>
          </w:p>
          <w:p w14:paraId="69E09FD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As the amount in this row reduces the total exposure measure,</w:t>
            </w:r>
            <w:r w:rsidRPr="002312DE">
              <w:rPr>
                <w:rFonts w:ascii="Times New Roman" w:hAnsi="Times New Roman" w:cs="Times New Roman"/>
                <w:sz w:val="24"/>
                <w:szCs w:val="24"/>
              </w:rPr>
              <w:t xml:space="preserve"> institutions shall place the value in this cell between brackets (negative amount).</w:t>
            </w:r>
          </w:p>
        </w:tc>
      </w:tr>
      <w:tr w:rsidR="002312DE" w:rsidRPr="002312DE" w14:paraId="69E09FD7" w14:textId="77777777" w:rsidTr="009F3999">
        <w:trPr>
          <w:trHeight w:val="694"/>
        </w:trPr>
        <w:tc>
          <w:tcPr>
            <w:tcW w:w="1380" w:type="dxa"/>
            <w:vAlign w:val="center"/>
          </w:tcPr>
          <w:p w14:paraId="69E09FD4"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7</w:t>
            </w:r>
          </w:p>
        </w:tc>
        <w:tc>
          <w:tcPr>
            <w:tcW w:w="7659" w:type="dxa"/>
          </w:tcPr>
          <w:p w14:paraId="69E09FD5"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 xml:space="preserve">Total on-balance sheet exposures (excluding derivatives and SFTs) </w:t>
            </w:r>
          </w:p>
          <w:p w14:paraId="69E09FD6" w14:textId="591C15AA" w:rsidR="00646595" w:rsidRPr="002312DE"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2312DE">
              <w:rPr>
                <w:rStyle w:val="TeksttreciPogrubienie"/>
                <w:rFonts w:ascii="Times New Roman" w:hAnsi="Times New Roman" w:cs="Times New Roman"/>
                <w:color w:val="auto"/>
                <w:sz w:val="24"/>
                <w:szCs w:val="24"/>
              </w:rPr>
              <w:t>Sum of rows 1 to 6</w:t>
            </w:r>
            <w:ins w:id="269" w:author="Author">
              <w:r w:rsidR="3CE905D1" w:rsidRPr="002312DE">
                <w:rPr>
                  <w:rStyle w:val="TeksttreciPogrubienie"/>
                  <w:rFonts w:ascii="Times New Roman" w:hAnsi="Times New Roman" w:cs="Times New Roman"/>
                  <w:color w:val="auto"/>
                  <w:sz w:val="24"/>
                  <w:szCs w:val="24"/>
                </w:rPr>
                <w:t xml:space="preserve"> </w:t>
              </w:r>
            </w:ins>
          </w:p>
        </w:tc>
      </w:tr>
      <w:tr w:rsidR="002312DE" w:rsidRPr="002312DE" w14:paraId="69E09FE0" w14:textId="77777777" w:rsidTr="009F3999">
        <w:trPr>
          <w:trHeight w:val="1559"/>
        </w:trPr>
        <w:tc>
          <w:tcPr>
            <w:tcW w:w="1380" w:type="dxa"/>
            <w:vAlign w:val="center"/>
          </w:tcPr>
          <w:p w14:paraId="69E09FD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8</w:t>
            </w:r>
          </w:p>
        </w:tc>
        <w:tc>
          <w:tcPr>
            <w:tcW w:w="7659" w:type="dxa"/>
          </w:tcPr>
          <w:p w14:paraId="69E09FD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Replacement cost associated with SA-CCR transactions (i.e. net of eligible cash variation margin)</w:t>
            </w:r>
          </w:p>
          <w:p w14:paraId="69E09FDA" w14:textId="04F0CE7E"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312DE">
              <w:rPr>
                <w:rFonts w:ascii="Times New Roman" w:hAnsi="Times New Roman" w:cs="Times New Roman"/>
                <w:sz w:val="24"/>
                <w:szCs w:val="24"/>
              </w:rPr>
              <w:t xml:space="preserve">Articles 274, 275, 295, 296, 297, 298, 429c and 429c(3) </w:t>
            </w:r>
            <w:ins w:id="270" w:author="Author">
              <w:r w:rsidR="002422C8" w:rsidRPr="002312DE">
                <w:rPr>
                  <w:rFonts w:ascii="Times New Roman" w:eastAsia="Times New Roman" w:hAnsi="Times New Roman" w:cs="Times New Roman"/>
                  <w:sz w:val="24"/>
                </w:rPr>
                <w:t>Regulation (EU) No 575/2013</w:t>
              </w:r>
            </w:ins>
            <w:del w:id="271" w:author="Author">
              <w:r w:rsidRPr="002312DE" w:rsidDel="002422C8">
                <w:rPr>
                  <w:rFonts w:ascii="Times New Roman" w:hAnsi="Times New Roman" w:cs="Times New Roman"/>
                  <w:sz w:val="24"/>
                  <w:szCs w:val="24"/>
                </w:rPr>
                <w:delText>CRR</w:delText>
              </w:r>
            </w:del>
            <w:ins w:id="272" w:author="Author">
              <w:r w:rsidR="002422C8" w:rsidRPr="002312DE">
                <w:rPr>
                  <w:rFonts w:ascii="Times New Roman" w:hAnsi="Times New Roman" w:cs="Times New Roman"/>
                  <w:sz w:val="24"/>
                  <w:szCs w:val="24"/>
                </w:rPr>
                <w:t>.</w:t>
              </w:r>
            </w:ins>
          </w:p>
          <w:p w14:paraId="69E09FDB" w14:textId="3741B92D"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current replacement cost as specified in Article 275(1) of contracts listed in Annex II </w:t>
            </w:r>
            <w:del w:id="273" w:author="Author">
              <w:r w:rsidRPr="002312DE" w:rsidDel="00646595">
                <w:rPr>
                  <w:rFonts w:ascii="Times New Roman" w:hAnsi="Times New Roman" w:cs="Times New Roman"/>
                  <w:sz w:val="24"/>
                  <w:szCs w:val="24"/>
                </w:rPr>
                <w:delText xml:space="preserve">CRR </w:delText>
              </w:r>
            </w:del>
            <w:ins w:id="274" w:author="Author">
              <w:r w:rsidR="4B30A508" w:rsidRPr="002312DE">
                <w:rPr>
                  <w:rFonts w:ascii="Times New Roman" w:eastAsia="Times New Roman" w:hAnsi="Times New Roman" w:cs="Times New Roman"/>
                  <w:sz w:val="24"/>
                  <w:szCs w:val="24"/>
                </w:rPr>
                <w:t>Regulation (EU) No 575/2013</w:t>
              </w:r>
              <w:r w:rsidR="4B30A508" w:rsidRPr="002312DE">
                <w:rPr>
                  <w:rFonts w:ascii="Times New Roman" w:hAnsi="Times New Roman" w:cs="Times New Roman"/>
                </w:rPr>
                <w:t xml:space="preserve"> </w:t>
              </w:r>
            </w:ins>
            <w:r w:rsidRPr="002312DE">
              <w:rPr>
                <w:rFonts w:ascii="Times New Roman" w:hAnsi="Times New Roman" w:cs="Times New Roman"/>
                <w:sz w:val="24"/>
                <w:szCs w:val="24"/>
              </w:rPr>
              <w:t xml:space="preserve">and credit derivatives including those that are off-balance sheet. These replacement costs shall be net of eligible cash variation margin in accordance with Article 429c(3) </w:t>
            </w:r>
            <w:del w:id="275" w:author="Author">
              <w:r w:rsidRPr="002312DE" w:rsidDel="00646595">
                <w:rPr>
                  <w:rFonts w:ascii="Times New Roman" w:hAnsi="Times New Roman" w:cs="Times New Roman"/>
                  <w:sz w:val="24"/>
                  <w:szCs w:val="24"/>
                </w:rPr>
                <w:delText xml:space="preserve">CRR </w:delText>
              </w:r>
            </w:del>
            <w:ins w:id="276" w:author="Author">
              <w:r w:rsidR="68F59922" w:rsidRPr="002312DE">
                <w:rPr>
                  <w:rFonts w:ascii="Times New Roman" w:eastAsia="Times New Roman" w:hAnsi="Times New Roman" w:cs="Times New Roman"/>
                  <w:sz w:val="24"/>
                  <w:szCs w:val="24"/>
                </w:rPr>
                <w:t>Regulation (EU) No 575/2013</w:t>
              </w:r>
              <w:r w:rsidR="68F59922" w:rsidRPr="002312DE">
                <w:rPr>
                  <w:rFonts w:ascii="Times New Roman" w:hAnsi="Times New Roman" w:cs="Times New Roman"/>
                </w:rPr>
                <w:t xml:space="preserve"> </w:t>
              </w:r>
            </w:ins>
            <w:r w:rsidRPr="002312DE">
              <w:rPr>
                <w:rFonts w:ascii="Times New Roman" w:hAnsi="Times New Roman" w:cs="Times New Roman"/>
                <w:sz w:val="24"/>
                <w:szCs w:val="24"/>
              </w:rPr>
              <w:t xml:space="preserve">whereas any cash variation margin received on an exempted CCP leg in accordance with </w:t>
            </w:r>
            <w:del w:id="277" w:author="Author">
              <w:r w:rsidRPr="002312DE" w:rsidDel="00646595">
                <w:rPr>
                  <w:rFonts w:ascii="Times New Roman" w:hAnsi="Times New Roman" w:cs="Times New Roman"/>
                  <w:sz w:val="24"/>
                  <w:szCs w:val="24"/>
                </w:rPr>
                <w:delText>points (g) or (h) of</w:delText>
              </w:r>
            </w:del>
            <w:r w:rsidRPr="002312DE">
              <w:rPr>
                <w:rFonts w:ascii="Times New Roman" w:hAnsi="Times New Roman" w:cs="Times New Roman"/>
                <w:sz w:val="24"/>
                <w:szCs w:val="24"/>
              </w:rPr>
              <w:t xml:space="preserve"> Article 429a(1) </w:t>
            </w:r>
            <w:ins w:id="278" w:author="Author">
              <w:r w:rsidR="3E8CE467" w:rsidRPr="002312DE">
                <w:rPr>
                  <w:rFonts w:ascii="Times New Roman" w:hAnsi="Times New Roman" w:cs="Times New Roman"/>
                  <w:sz w:val="24"/>
                  <w:szCs w:val="24"/>
                </w:rPr>
                <w:t xml:space="preserve">points (g) or (h) of </w:t>
              </w:r>
            </w:ins>
            <w:del w:id="279" w:author="Author">
              <w:r w:rsidRPr="002312DE" w:rsidDel="00646595">
                <w:rPr>
                  <w:rFonts w:ascii="Times New Roman" w:hAnsi="Times New Roman" w:cs="Times New Roman"/>
                  <w:sz w:val="24"/>
                  <w:szCs w:val="24"/>
                </w:rPr>
                <w:delText xml:space="preserve">CRR </w:delText>
              </w:r>
            </w:del>
            <w:ins w:id="280" w:author="Author">
              <w:r w:rsidR="7ACD0474" w:rsidRPr="002312DE">
                <w:rPr>
                  <w:rFonts w:ascii="Times New Roman" w:eastAsia="Times New Roman" w:hAnsi="Times New Roman" w:cs="Times New Roman"/>
                  <w:sz w:val="24"/>
                  <w:szCs w:val="24"/>
                </w:rPr>
                <w:t>Regulation (EU) No 575/2013</w:t>
              </w:r>
              <w:r w:rsidR="7ACD0474" w:rsidRPr="002312DE">
                <w:rPr>
                  <w:rFonts w:ascii="Times New Roman" w:hAnsi="Times New Roman" w:cs="Times New Roman"/>
                </w:rPr>
                <w:t xml:space="preserve"> </w:t>
              </w:r>
            </w:ins>
            <w:r w:rsidRPr="002312DE">
              <w:rPr>
                <w:rFonts w:ascii="Times New Roman" w:hAnsi="Times New Roman" w:cs="Times New Roman"/>
                <w:sz w:val="24"/>
                <w:szCs w:val="24"/>
              </w:rPr>
              <w:t>shall not be included.</w:t>
            </w:r>
          </w:p>
          <w:p w14:paraId="69E09FDC" w14:textId="4C5BFCB5"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As determined by Article 429c(1) </w:t>
            </w:r>
            <w:del w:id="281" w:author="Author">
              <w:r w:rsidRPr="002312DE" w:rsidDel="00646595">
                <w:rPr>
                  <w:rFonts w:ascii="Times New Roman" w:hAnsi="Times New Roman" w:cs="Times New Roman"/>
                  <w:sz w:val="24"/>
                  <w:szCs w:val="24"/>
                </w:rPr>
                <w:delText>CRR</w:delText>
              </w:r>
            </w:del>
            <w:ins w:id="282" w:author="Author">
              <w:r w:rsidR="1F6D9D1E" w:rsidRPr="002312DE">
                <w:rPr>
                  <w:rFonts w:ascii="Times New Roman" w:hAnsi="Times New Roman" w:cs="Times New Roman"/>
                  <w:sz w:val="24"/>
                  <w:szCs w:val="24"/>
                </w:rPr>
                <w:t xml:space="preserve"> </w:t>
              </w:r>
              <w:r w:rsidR="1F6D9D1E"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 xml:space="preserve">, institutions may take into account the effects of contracts for novation and other netting agreements in accordance with Article 295 </w:t>
            </w:r>
            <w:del w:id="283" w:author="Author">
              <w:r w:rsidRPr="002312DE" w:rsidDel="00646595">
                <w:rPr>
                  <w:rFonts w:ascii="Times New Roman" w:hAnsi="Times New Roman" w:cs="Times New Roman"/>
                  <w:sz w:val="24"/>
                  <w:szCs w:val="24"/>
                </w:rPr>
                <w:delText>CRR</w:delText>
              </w:r>
            </w:del>
            <w:ins w:id="284" w:author="Author">
              <w:r w:rsidR="5E5898D6"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 xml:space="preserve">. Cross-product netting shall not apply. However, institutions may net within the product category referred to in </w:t>
            </w:r>
            <w:del w:id="285"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272(25)</w:t>
            </w:r>
            <w:ins w:id="286" w:author="Author">
              <w:r w:rsidR="2E33EC8A"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287" w:author="Author">
              <w:r w:rsidR="447699C0" w:rsidRPr="002312DE">
                <w:rPr>
                  <w:rFonts w:ascii="Times New Roman" w:hAnsi="Times New Roman" w:cs="Times New Roman"/>
                  <w:sz w:val="24"/>
                  <w:szCs w:val="24"/>
                </w:rPr>
                <w:t xml:space="preserve">point (c) of </w:t>
              </w:r>
            </w:ins>
            <w:del w:id="288" w:author="Author">
              <w:r w:rsidRPr="002312DE" w:rsidDel="00646595">
                <w:rPr>
                  <w:rFonts w:ascii="Times New Roman" w:hAnsi="Times New Roman" w:cs="Times New Roman"/>
                  <w:sz w:val="24"/>
                  <w:szCs w:val="24"/>
                </w:rPr>
                <w:delText xml:space="preserve">CRR </w:delText>
              </w:r>
            </w:del>
            <w:ins w:id="289" w:author="Author">
              <w:r w:rsidR="464CCA0B" w:rsidRPr="002312DE">
                <w:rPr>
                  <w:rFonts w:ascii="Times New Roman" w:eastAsia="Times New Roman" w:hAnsi="Times New Roman" w:cs="Times New Roman"/>
                  <w:sz w:val="24"/>
                  <w:szCs w:val="24"/>
                </w:rPr>
                <w:t>Regulation (EU) No 575/2013</w:t>
              </w:r>
              <w:r w:rsidR="464CCA0B" w:rsidRPr="002312DE">
                <w:rPr>
                  <w:rFonts w:ascii="Times New Roman" w:hAnsi="Times New Roman" w:cs="Times New Roman"/>
                  <w:sz w:val="24"/>
                  <w:szCs w:val="24"/>
                </w:rPr>
                <w:t xml:space="preserve"> </w:t>
              </w:r>
            </w:ins>
            <w:r w:rsidRPr="002312DE">
              <w:rPr>
                <w:rFonts w:ascii="Times New Roman" w:hAnsi="Times New Roman" w:cs="Times New Roman"/>
                <w:sz w:val="24"/>
                <w:szCs w:val="24"/>
              </w:rPr>
              <w:t xml:space="preserve">and credit derivatives when they are subject to a contractual cross-product netting agreement referred to in </w:t>
            </w:r>
            <w:del w:id="290" w:author="Author">
              <w:r w:rsidRPr="002312DE" w:rsidDel="00646595">
                <w:rPr>
                  <w:rFonts w:ascii="Times New Roman" w:hAnsi="Times New Roman" w:cs="Times New Roman"/>
                  <w:sz w:val="24"/>
                  <w:szCs w:val="24"/>
                </w:rPr>
                <w:delText xml:space="preserve">point (c) of </w:delText>
              </w:r>
            </w:del>
            <w:r w:rsidRPr="002312DE">
              <w:rPr>
                <w:rFonts w:ascii="Times New Roman" w:hAnsi="Times New Roman" w:cs="Times New Roman"/>
                <w:sz w:val="24"/>
                <w:szCs w:val="24"/>
              </w:rPr>
              <w:t>Article 295</w:t>
            </w:r>
            <w:ins w:id="291" w:author="Author">
              <w:r w:rsidR="661546DD" w:rsidRPr="002312DE">
                <w:rPr>
                  <w:rFonts w:ascii="Times New Roman" w:hAnsi="Times New Roman" w:cs="Times New Roman"/>
                  <w:sz w:val="24"/>
                  <w:szCs w:val="24"/>
                </w:rPr>
                <w:t>, point (c) of</w:t>
              </w:r>
            </w:ins>
            <w:r w:rsidRPr="002312DE">
              <w:rPr>
                <w:rFonts w:ascii="Times New Roman" w:hAnsi="Times New Roman" w:cs="Times New Roman"/>
                <w:sz w:val="24"/>
                <w:szCs w:val="24"/>
              </w:rPr>
              <w:t xml:space="preserve"> </w:t>
            </w:r>
            <w:del w:id="292" w:author="Author">
              <w:r w:rsidRPr="002312DE" w:rsidDel="00646595">
                <w:rPr>
                  <w:rFonts w:ascii="Times New Roman" w:hAnsi="Times New Roman" w:cs="Times New Roman"/>
                  <w:sz w:val="24"/>
                  <w:szCs w:val="24"/>
                </w:rPr>
                <w:delText>CRR</w:delText>
              </w:r>
            </w:del>
            <w:ins w:id="293" w:author="Author">
              <w:r w:rsidR="662E1A6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DD" w14:textId="4E615D4E"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del w:id="294" w:author="Author">
              <w:r w:rsidRPr="002312DE" w:rsidDel="00646595">
                <w:rPr>
                  <w:rFonts w:ascii="Times New Roman" w:hAnsi="Times New Roman" w:cs="Times New Roman"/>
                  <w:sz w:val="24"/>
                  <w:szCs w:val="24"/>
                </w:rPr>
                <w:delText xml:space="preserve">CRR </w:delText>
              </w:r>
            </w:del>
            <w:ins w:id="295" w:author="Author">
              <w:r w:rsidR="75B04A66" w:rsidRPr="002312DE">
                <w:rPr>
                  <w:rFonts w:ascii="Times New Roman" w:eastAsia="Times New Roman" w:hAnsi="Times New Roman" w:cs="Times New Roman"/>
                  <w:sz w:val="24"/>
                  <w:szCs w:val="24"/>
                </w:rPr>
                <w:t>Regulation (EU) No 575/2013</w:t>
              </w:r>
              <w:r w:rsidR="75B04A66" w:rsidRPr="002312DE">
                <w:rPr>
                  <w:rFonts w:ascii="Times New Roman" w:hAnsi="Times New Roman" w:cs="Times New Roman"/>
                </w:rPr>
                <w:t xml:space="preserve">  </w:t>
              </w:r>
            </w:ins>
            <w:r w:rsidRPr="002312DE">
              <w:rPr>
                <w:rFonts w:ascii="Times New Roman" w:hAnsi="Times New Roman" w:cs="Times New Roman"/>
                <w:sz w:val="24"/>
                <w:szCs w:val="24"/>
              </w:rPr>
              <w:t>(the simplified SA-CCR or Original Exposure Method).</w:t>
            </w:r>
          </w:p>
          <w:p w14:paraId="69E09FDE" w14:textId="272EA811"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When calculating the replacement costs institutions shall include, in accordance with Article 429c(4)</w:t>
            </w:r>
            <w:ins w:id="296" w:author="Author">
              <w:r w:rsidR="6C1FD3FC" w:rsidRPr="002312DE">
                <w:rPr>
                  <w:rFonts w:ascii="Times New Roman" w:hAnsi="Times New Roman" w:cs="Times New Roman"/>
                  <w:sz w:val="24"/>
                  <w:szCs w:val="24"/>
                </w:rPr>
                <w:t xml:space="preserve"> and Article </w:t>
              </w:r>
              <w:r w:rsidR="7C75C5F5" w:rsidRPr="002312DE">
                <w:rPr>
                  <w:rFonts w:ascii="Times New Roman" w:hAnsi="Times New Roman" w:cs="Times New Roman"/>
                  <w:sz w:val="24"/>
                  <w:szCs w:val="24"/>
                </w:rPr>
                <w:t>429c(4a)</w:t>
              </w:r>
            </w:ins>
            <w:r w:rsidRPr="002312DE">
              <w:rPr>
                <w:rFonts w:ascii="Times New Roman" w:hAnsi="Times New Roman" w:cs="Times New Roman"/>
                <w:sz w:val="24"/>
                <w:szCs w:val="24"/>
              </w:rPr>
              <w:t xml:space="preserve"> </w:t>
            </w:r>
            <w:del w:id="297" w:author="Author">
              <w:r w:rsidRPr="002312DE" w:rsidDel="00646595">
                <w:rPr>
                  <w:rFonts w:ascii="Times New Roman" w:hAnsi="Times New Roman" w:cs="Times New Roman"/>
                  <w:sz w:val="24"/>
                  <w:szCs w:val="24"/>
                </w:rPr>
                <w:delText>CRR</w:delText>
              </w:r>
            </w:del>
            <w:ins w:id="298" w:author="Author">
              <w:r w:rsidR="23D132A3"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the effect of the recognition of collateral on NICA on derivative contracts with clients where those contracts are cleared by a QCCP. </w:t>
            </w:r>
          </w:p>
          <w:p w14:paraId="69E09FDF" w14:textId="28929493"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The amount shall be disclosed with the 1,4 alpha factor as specified in Article 274(2) </w:t>
            </w:r>
            <w:del w:id="299" w:author="Author">
              <w:r w:rsidRPr="002312DE" w:rsidDel="00646595">
                <w:rPr>
                  <w:rFonts w:ascii="Times New Roman" w:hAnsi="Times New Roman" w:cs="Times New Roman"/>
                  <w:sz w:val="24"/>
                  <w:szCs w:val="24"/>
                </w:rPr>
                <w:delText>CRR</w:delText>
              </w:r>
            </w:del>
            <w:ins w:id="300" w:author="Author">
              <w:r w:rsidR="2498C8C2"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9FE7" w14:textId="77777777" w:rsidTr="009F3999">
        <w:trPr>
          <w:trHeight w:val="2265"/>
        </w:trPr>
        <w:tc>
          <w:tcPr>
            <w:tcW w:w="1380" w:type="dxa"/>
            <w:vAlign w:val="center"/>
          </w:tcPr>
          <w:p w14:paraId="69E09FE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EU-8a</w:t>
            </w:r>
          </w:p>
        </w:tc>
        <w:tc>
          <w:tcPr>
            <w:tcW w:w="7659" w:type="dxa"/>
          </w:tcPr>
          <w:p w14:paraId="69E09FE2"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Derogation for derivatives: replacement costs contribution under the simplified standardised approach</w:t>
            </w:r>
          </w:p>
          <w:p w14:paraId="69E09FE3" w14:textId="4FCE23B4" w:rsidR="00646595" w:rsidRPr="002312DE" w:rsidRDefault="00646595">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Articles 429c(6) and 281 </w:t>
            </w:r>
            <w:ins w:id="301" w:author="Author">
              <w:r w:rsidR="002422C8" w:rsidRPr="002312DE">
                <w:rPr>
                  <w:rFonts w:ascii="Times New Roman" w:hAnsi="Times New Roman"/>
                  <w:color w:val="auto"/>
                  <w:sz w:val="24"/>
                </w:rPr>
                <w:t>Regulation (EU) No 575/2013</w:t>
              </w:r>
            </w:ins>
            <w:del w:id="302" w:author="Author">
              <w:r w:rsidRPr="002312DE" w:rsidDel="002422C8">
                <w:rPr>
                  <w:rFonts w:ascii="Times New Roman" w:hAnsi="Times New Roman"/>
                  <w:color w:val="auto"/>
                  <w:sz w:val="24"/>
                  <w:szCs w:val="24"/>
                </w:rPr>
                <w:delText>CRR</w:delText>
              </w:r>
            </w:del>
            <w:smartTag w:uri="urn:schemas-microsoft-com:office:smarttags" w:element="stockticker"/>
            <w:ins w:id="303" w:author="Author">
              <w:r w:rsidR="002422C8" w:rsidRPr="002312DE">
                <w:rPr>
                  <w:rFonts w:ascii="Times New Roman" w:hAnsi="Times New Roman"/>
                  <w:color w:val="auto"/>
                  <w:sz w:val="24"/>
                  <w:szCs w:val="24"/>
                </w:rPr>
                <w:t>.</w:t>
              </w:r>
            </w:ins>
          </w:p>
          <w:p w14:paraId="69E09FE4" w14:textId="5CB47785" w:rsidR="00646595" w:rsidRPr="002312DE" w:rsidRDefault="00646595">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This cell provides the exposure measure of contracts listed in points 1 and 2 of Annex II </w:t>
            </w:r>
            <w:del w:id="304" w:author="Author">
              <w:r w:rsidRPr="002312DE" w:rsidDel="00646595">
                <w:rPr>
                  <w:rFonts w:ascii="Times New Roman" w:hAnsi="Times New Roman"/>
                  <w:color w:val="auto"/>
                  <w:sz w:val="24"/>
                  <w:szCs w:val="24"/>
                </w:rPr>
                <w:delText>CRR</w:delText>
              </w:r>
            </w:del>
            <w:ins w:id="305" w:author="Author">
              <w:r w:rsidR="4D21DEB8"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calculated in accordance with the simplified standardised approach set out in Article 281 </w:t>
            </w:r>
            <w:del w:id="306" w:author="Author">
              <w:r w:rsidRPr="002312DE" w:rsidDel="00646595">
                <w:rPr>
                  <w:rFonts w:ascii="Times New Roman" w:hAnsi="Times New Roman"/>
                  <w:color w:val="auto"/>
                  <w:sz w:val="24"/>
                  <w:szCs w:val="24"/>
                </w:rPr>
                <w:delText>CRR</w:delText>
              </w:r>
            </w:del>
            <w:ins w:id="307" w:author="Author">
              <w:r w:rsidR="394908F0"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without the effect of collateral on NICA. The amount shall be disclosed with the 1,4 alpha factor applied as specified in Article 274(2) </w:t>
            </w:r>
            <w:del w:id="308" w:author="Author">
              <w:r w:rsidRPr="002312DE" w:rsidDel="00646595">
                <w:rPr>
                  <w:rFonts w:ascii="Times New Roman" w:hAnsi="Times New Roman"/>
                  <w:color w:val="auto"/>
                  <w:sz w:val="24"/>
                  <w:szCs w:val="24"/>
                </w:rPr>
                <w:delText>CRR</w:delText>
              </w:r>
            </w:del>
            <w:ins w:id="309" w:author="Author">
              <w:r w:rsidR="3477A9FC"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w:t>
            </w:r>
          </w:p>
          <w:p w14:paraId="69E09FE5" w14:textId="413A186B" w:rsidR="00646595" w:rsidRPr="002312DE" w:rsidRDefault="00646595">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that apply the simplified standardised approach shall not reduce the total exposure measure by the amount of margin received in accordance with Article 429c(6) </w:t>
            </w:r>
            <w:del w:id="310" w:author="Author">
              <w:r w:rsidRPr="002312DE" w:rsidDel="00646595">
                <w:rPr>
                  <w:rFonts w:ascii="Times New Roman" w:hAnsi="Times New Roman"/>
                  <w:color w:val="auto"/>
                  <w:sz w:val="24"/>
                  <w:szCs w:val="24"/>
                </w:rPr>
                <w:delText>CRR</w:delText>
              </w:r>
            </w:del>
            <w:ins w:id="311" w:author="Author">
              <w:r w:rsidR="1736813F"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Hence the exception for derivative contracts with clients where those contracts are cleared by a QCCP in Article 429c(4)</w:t>
            </w:r>
            <w:ins w:id="312" w:author="Author">
              <w:r w:rsidR="7C75C5F5" w:rsidRPr="002312DE">
                <w:rPr>
                  <w:rFonts w:ascii="Times New Roman" w:hAnsi="Times New Roman"/>
                  <w:color w:val="auto"/>
                  <w:sz w:val="24"/>
                  <w:szCs w:val="24"/>
                </w:rPr>
                <w:t xml:space="preserve"> and Article 429c(4a) </w:t>
              </w:r>
            </w:ins>
            <w:r w:rsidRPr="002312DE">
              <w:rPr>
                <w:rFonts w:ascii="Times New Roman" w:hAnsi="Times New Roman"/>
                <w:color w:val="auto"/>
                <w:sz w:val="24"/>
                <w:szCs w:val="24"/>
              </w:rPr>
              <w:t xml:space="preserve"> </w:t>
            </w:r>
            <w:del w:id="313" w:author="Author">
              <w:r w:rsidRPr="002312DE" w:rsidDel="00646595">
                <w:rPr>
                  <w:rFonts w:ascii="Times New Roman" w:hAnsi="Times New Roman"/>
                  <w:color w:val="auto"/>
                  <w:sz w:val="24"/>
                  <w:szCs w:val="24"/>
                </w:rPr>
                <w:delText xml:space="preserve">CRR </w:delText>
              </w:r>
            </w:del>
            <w:ins w:id="314" w:author="Author">
              <w:r w:rsidR="5CC57F41" w:rsidRPr="002312DE">
                <w:rPr>
                  <w:rFonts w:ascii="Times New Roman" w:hAnsi="Times New Roman"/>
                  <w:color w:val="auto"/>
                  <w:sz w:val="24"/>
                  <w:szCs w:val="24"/>
                </w:rPr>
                <w:t>Regulation (EU) No 575/2013</w:t>
              </w:r>
              <w:r w:rsidR="5CC57F41" w:rsidRPr="002312DE">
                <w:rPr>
                  <w:rFonts w:ascii="Times New Roman" w:hAnsi="Times New Roman"/>
                  <w:color w:val="auto"/>
                </w:rPr>
                <w:t xml:space="preserve"> </w:t>
              </w:r>
            </w:ins>
            <w:r w:rsidRPr="002312DE">
              <w:rPr>
                <w:rFonts w:ascii="Times New Roman" w:hAnsi="Times New Roman"/>
                <w:color w:val="auto"/>
                <w:sz w:val="24"/>
                <w:szCs w:val="24"/>
              </w:rPr>
              <w:t>shall not apply.</w:t>
            </w:r>
          </w:p>
          <w:p w14:paraId="69E09FE6"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Fonts w:ascii="Times New Roman" w:hAnsi="Times New Roman" w:cs="Times New Roman"/>
                <w:bCs/>
                <w:sz w:val="24"/>
                <w:szCs w:val="24"/>
              </w:rPr>
              <w:t>Institutions shall not consider in this cell contracts measured by application of the SA-CCR or the original exposure method.</w:t>
            </w:r>
            <w:r w:rsidRPr="002312DE">
              <w:rPr>
                <w:rFonts w:ascii="Times New Roman" w:hAnsi="Times New Roman" w:cs="Times New Roman"/>
                <w:sz w:val="24"/>
                <w:szCs w:val="24"/>
              </w:rPr>
              <w:t xml:space="preserve"> </w:t>
            </w:r>
          </w:p>
        </w:tc>
      </w:tr>
      <w:tr w:rsidR="002312DE" w:rsidRPr="002312DE" w14:paraId="69E09FEE" w14:textId="77777777" w:rsidTr="009F3999">
        <w:trPr>
          <w:trHeight w:val="2265"/>
        </w:trPr>
        <w:tc>
          <w:tcPr>
            <w:tcW w:w="1380" w:type="dxa"/>
            <w:vAlign w:val="center"/>
          </w:tcPr>
          <w:p w14:paraId="69E09FE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9</w:t>
            </w:r>
          </w:p>
        </w:tc>
        <w:tc>
          <w:tcPr>
            <w:tcW w:w="7659" w:type="dxa"/>
          </w:tcPr>
          <w:p w14:paraId="69E09FE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 xml:space="preserve">Add-on amounts for potential future exposure associated with SA-CCR derivatives transactions </w:t>
            </w:r>
          </w:p>
          <w:p w14:paraId="69E09FEA" w14:textId="4C68C08A"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312DE">
              <w:rPr>
                <w:rFonts w:ascii="Times New Roman" w:hAnsi="Times New Roman" w:cs="Times New Roman"/>
                <w:sz w:val="24"/>
                <w:szCs w:val="24"/>
              </w:rPr>
              <w:t xml:space="preserve">Articles 274, 275, 295, 296, 297, 298, 299 (2) and 429c </w:t>
            </w:r>
            <w:ins w:id="315" w:author="Author">
              <w:r w:rsidR="002422C8" w:rsidRPr="002312DE">
                <w:rPr>
                  <w:rFonts w:ascii="Times New Roman" w:eastAsia="Times New Roman" w:hAnsi="Times New Roman" w:cs="Times New Roman"/>
                  <w:sz w:val="24"/>
                </w:rPr>
                <w:t>Regulation (EU) No 575/2013</w:t>
              </w:r>
            </w:ins>
            <w:del w:id="316" w:author="Author">
              <w:r w:rsidRPr="002312DE" w:rsidDel="002422C8">
                <w:rPr>
                  <w:rFonts w:ascii="Times New Roman" w:hAnsi="Times New Roman" w:cs="Times New Roman"/>
                  <w:sz w:val="24"/>
                  <w:szCs w:val="24"/>
                </w:rPr>
                <w:delText>CRR</w:delText>
              </w:r>
            </w:del>
            <w:ins w:id="317" w:author="Author">
              <w:r w:rsidR="00A861DE" w:rsidRPr="002312DE">
                <w:rPr>
                  <w:rFonts w:ascii="Times New Roman" w:hAnsi="Times New Roman" w:cs="Times New Roman"/>
                  <w:sz w:val="24"/>
                  <w:szCs w:val="24"/>
                </w:rPr>
                <w:t>.</w:t>
              </w:r>
            </w:ins>
          </w:p>
          <w:p w14:paraId="69E09FEB" w14:textId="7DF925D4"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add-on for the potential future exposure of contracts listed in Annex II of </w:t>
            </w:r>
            <w:del w:id="318" w:author="Author">
              <w:r w:rsidRPr="002312DE" w:rsidDel="00646595">
                <w:rPr>
                  <w:rFonts w:ascii="Times New Roman" w:hAnsi="Times New Roman" w:cs="Times New Roman"/>
                  <w:sz w:val="24"/>
                  <w:szCs w:val="24"/>
                </w:rPr>
                <w:delText xml:space="preserve">CRR </w:delText>
              </w:r>
            </w:del>
            <w:ins w:id="319" w:author="Author">
              <w:r w:rsidR="4FBA2F59" w:rsidRPr="002312DE">
                <w:rPr>
                  <w:rFonts w:ascii="Times New Roman" w:eastAsia="Times New Roman" w:hAnsi="Times New Roman" w:cs="Times New Roman"/>
                  <w:sz w:val="24"/>
                  <w:szCs w:val="24"/>
                </w:rPr>
                <w:t>Regulation (EU) No 575/2013</w:t>
              </w:r>
              <w:r w:rsidR="4FBA2F59" w:rsidRPr="002312DE">
                <w:rPr>
                  <w:rFonts w:ascii="Times New Roman" w:hAnsi="Times New Roman" w:cs="Times New Roman"/>
                </w:rPr>
                <w:t xml:space="preserve"> </w:t>
              </w:r>
            </w:ins>
            <w:r w:rsidRPr="002312DE">
              <w:rPr>
                <w:rFonts w:ascii="Times New Roman" w:hAnsi="Times New Roman" w:cs="Times New Roman"/>
                <w:sz w:val="24"/>
                <w:szCs w:val="24"/>
              </w:rPr>
              <w:t xml:space="preserve">and of credit derivatives including those that are off-balance sheet calculated in accordance with Article 278 </w:t>
            </w:r>
            <w:del w:id="320" w:author="Author">
              <w:r w:rsidRPr="002312DE" w:rsidDel="00646595">
                <w:rPr>
                  <w:rFonts w:ascii="Times New Roman" w:hAnsi="Times New Roman" w:cs="Times New Roman"/>
                  <w:sz w:val="24"/>
                  <w:szCs w:val="24"/>
                </w:rPr>
                <w:delText xml:space="preserve">CRR </w:delText>
              </w:r>
            </w:del>
            <w:ins w:id="321" w:author="Author">
              <w:r w:rsidR="7D0F5F49" w:rsidRPr="002312DE">
                <w:rPr>
                  <w:rFonts w:ascii="Times New Roman" w:eastAsia="Times New Roman" w:hAnsi="Times New Roman" w:cs="Times New Roman"/>
                  <w:sz w:val="24"/>
                  <w:szCs w:val="24"/>
                </w:rPr>
                <w:t>Regulation (EU) No 575/2013</w:t>
              </w:r>
              <w:r w:rsidR="7D0F5F49" w:rsidRPr="002312DE">
                <w:rPr>
                  <w:rFonts w:ascii="Times New Roman" w:hAnsi="Times New Roman" w:cs="Times New Roman"/>
                </w:rPr>
                <w:t xml:space="preserve"> </w:t>
              </w:r>
            </w:ins>
            <w:r w:rsidRPr="002312DE">
              <w:rPr>
                <w:rFonts w:ascii="Times New Roman" w:hAnsi="Times New Roman" w:cs="Times New Roman"/>
                <w:sz w:val="24"/>
                <w:szCs w:val="24"/>
              </w:rPr>
              <w:t xml:space="preserve">for contracts listed in Annex II </w:t>
            </w:r>
            <w:del w:id="322" w:author="Author">
              <w:r w:rsidRPr="002312DE" w:rsidDel="00646595">
                <w:rPr>
                  <w:rFonts w:ascii="Times New Roman" w:hAnsi="Times New Roman" w:cs="Times New Roman"/>
                  <w:sz w:val="24"/>
                  <w:szCs w:val="24"/>
                </w:rPr>
                <w:delText xml:space="preserve">CRR </w:delText>
              </w:r>
            </w:del>
            <w:ins w:id="323" w:author="Author">
              <w:r w:rsidR="50172778" w:rsidRPr="002312DE">
                <w:rPr>
                  <w:rFonts w:ascii="Times New Roman" w:eastAsia="Times New Roman" w:hAnsi="Times New Roman" w:cs="Times New Roman"/>
                  <w:sz w:val="24"/>
                  <w:szCs w:val="24"/>
                </w:rPr>
                <w:t>Regulation (EU) No 575/2013</w:t>
              </w:r>
              <w:r w:rsidR="50172778" w:rsidRPr="002312DE">
                <w:rPr>
                  <w:rFonts w:ascii="Times New Roman" w:hAnsi="Times New Roman" w:cs="Times New Roman"/>
                </w:rPr>
                <w:t xml:space="preserve"> </w:t>
              </w:r>
            </w:ins>
            <w:r w:rsidRPr="002312DE">
              <w:rPr>
                <w:rFonts w:ascii="Times New Roman" w:hAnsi="Times New Roman" w:cs="Times New Roman"/>
                <w:sz w:val="24"/>
                <w:szCs w:val="24"/>
              </w:rPr>
              <w:t xml:space="preserve">and Article 299(2) </w:t>
            </w:r>
            <w:del w:id="324" w:author="Author">
              <w:r w:rsidRPr="002312DE" w:rsidDel="00646595">
                <w:rPr>
                  <w:rFonts w:ascii="Times New Roman" w:hAnsi="Times New Roman" w:cs="Times New Roman"/>
                  <w:sz w:val="24"/>
                  <w:szCs w:val="24"/>
                </w:rPr>
                <w:delText xml:space="preserve">CRR </w:delText>
              </w:r>
            </w:del>
            <w:ins w:id="325" w:author="Author">
              <w:r w:rsidR="1654818D" w:rsidRPr="002312DE">
                <w:rPr>
                  <w:rFonts w:ascii="Times New Roman" w:eastAsia="Times New Roman" w:hAnsi="Times New Roman" w:cs="Times New Roman"/>
                  <w:sz w:val="24"/>
                  <w:szCs w:val="24"/>
                </w:rPr>
                <w:t>Regulation (EU) No 575/2013</w:t>
              </w:r>
              <w:r w:rsidR="1654818D" w:rsidRPr="002312DE">
                <w:rPr>
                  <w:rFonts w:ascii="Times New Roman" w:hAnsi="Times New Roman" w:cs="Times New Roman"/>
                </w:rPr>
                <w:t xml:space="preserve"> </w:t>
              </w:r>
            </w:ins>
            <w:r w:rsidRPr="002312DE">
              <w:rPr>
                <w:rFonts w:ascii="Times New Roman" w:hAnsi="Times New Roman" w:cs="Times New Roman"/>
                <w:sz w:val="24"/>
                <w:szCs w:val="24"/>
              </w:rPr>
              <w:t xml:space="preserve">for credit derivatives and applying netting rules in accordance with Article 429c(1) </w:t>
            </w:r>
            <w:del w:id="326" w:author="Author">
              <w:r w:rsidRPr="002312DE" w:rsidDel="00646595">
                <w:rPr>
                  <w:rFonts w:ascii="Times New Roman" w:hAnsi="Times New Roman" w:cs="Times New Roman"/>
                  <w:sz w:val="24"/>
                  <w:szCs w:val="24"/>
                </w:rPr>
                <w:delText>CRR</w:delText>
              </w:r>
            </w:del>
            <w:ins w:id="327" w:author="Author">
              <w:r w:rsidR="5C82327B"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 determining the exposure value of those contracts, institutions may take into account the effects of contracts for novation and other netting agreements in accordance with Article 295 </w:t>
            </w:r>
            <w:del w:id="328" w:author="Author">
              <w:r w:rsidRPr="002312DE" w:rsidDel="00646595">
                <w:rPr>
                  <w:rFonts w:ascii="Times New Roman" w:hAnsi="Times New Roman" w:cs="Times New Roman"/>
                  <w:sz w:val="24"/>
                  <w:szCs w:val="24"/>
                </w:rPr>
                <w:delText>CRR</w:delText>
              </w:r>
            </w:del>
            <w:ins w:id="329" w:author="Author">
              <w:r w:rsidR="307E0657"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Cross-product netting shall not apply. However, institutions may net within the product category referred to in </w:t>
            </w:r>
            <w:del w:id="330"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272(25)</w:t>
            </w:r>
            <w:ins w:id="331" w:author="Author">
              <w:r w:rsidR="20029E3F"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332" w:author="Author">
              <w:r w:rsidR="321B8314" w:rsidRPr="002312DE">
                <w:rPr>
                  <w:rFonts w:ascii="Times New Roman" w:hAnsi="Times New Roman" w:cs="Times New Roman"/>
                  <w:sz w:val="24"/>
                  <w:szCs w:val="24"/>
                </w:rPr>
                <w:t xml:space="preserve">point (c) of </w:t>
              </w:r>
            </w:ins>
            <w:del w:id="333" w:author="Author">
              <w:r w:rsidRPr="002312DE" w:rsidDel="00646595">
                <w:rPr>
                  <w:rFonts w:ascii="Times New Roman" w:hAnsi="Times New Roman" w:cs="Times New Roman"/>
                  <w:sz w:val="24"/>
                  <w:szCs w:val="24"/>
                </w:rPr>
                <w:delText xml:space="preserve">CRR </w:delText>
              </w:r>
            </w:del>
            <w:ins w:id="334" w:author="Author">
              <w:r w:rsidR="359838F5" w:rsidRPr="002312DE">
                <w:rPr>
                  <w:rFonts w:ascii="Times New Roman" w:eastAsia="Times New Roman" w:hAnsi="Times New Roman" w:cs="Times New Roman"/>
                  <w:sz w:val="24"/>
                  <w:szCs w:val="24"/>
                </w:rPr>
                <w:t>Regulation (EU) No 575/2013</w:t>
              </w:r>
              <w:r w:rsidR="359838F5" w:rsidRPr="002312DE">
                <w:rPr>
                  <w:rFonts w:ascii="Times New Roman" w:hAnsi="Times New Roman" w:cs="Times New Roman"/>
                </w:rPr>
                <w:t xml:space="preserve"> </w:t>
              </w:r>
            </w:ins>
            <w:r w:rsidRPr="002312DE">
              <w:rPr>
                <w:rFonts w:ascii="Times New Roman" w:hAnsi="Times New Roman" w:cs="Times New Roman"/>
                <w:sz w:val="24"/>
                <w:szCs w:val="24"/>
              </w:rPr>
              <w:t xml:space="preserve">and credit derivatives when they are subject to a contractual cross-product netting agreement referred to </w:t>
            </w:r>
            <w:proofErr w:type="spellStart"/>
            <w:r w:rsidRPr="002312DE">
              <w:rPr>
                <w:rFonts w:ascii="Times New Roman" w:hAnsi="Times New Roman" w:cs="Times New Roman"/>
                <w:sz w:val="24"/>
                <w:szCs w:val="24"/>
              </w:rPr>
              <w:t>in</w:t>
            </w:r>
            <w:del w:id="335" w:author="Author">
              <w:r w:rsidRPr="002312DE" w:rsidDel="00646595">
                <w:rPr>
                  <w:rFonts w:ascii="Times New Roman" w:hAnsi="Times New Roman" w:cs="Times New Roman"/>
                  <w:sz w:val="24"/>
                  <w:szCs w:val="24"/>
                </w:rPr>
                <w:delText xml:space="preserve"> point (c) of </w:delText>
              </w:r>
            </w:del>
            <w:r w:rsidRPr="002312DE">
              <w:rPr>
                <w:rFonts w:ascii="Times New Roman" w:hAnsi="Times New Roman" w:cs="Times New Roman"/>
                <w:sz w:val="24"/>
                <w:szCs w:val="24"/>
              </w:rPr>
              <w:t>Article</w:t>
            </w:r>
            <w:proofErr w:type="spellEnd"/>
            <w:r w:rsidRPr="002312DE">
              <w:rPr>
                <w:rFonts w:ascii="Times New Roman" w:hAnsi="Times New Roman" w:cs="Times New Roman"/>
                <w:sz w:val="24"/>
                <w:szCs w:val="24"/>
              </w:rPr>
              <w:t xml:space="preserve"> 295</w:t>
            </w:r>
            <w:ins w:id="336" w:author="Author">
              <w:r w:rsidR="3E25A999" w:rsidRPr="002312DE">
                <w:rPr>
                  <w:rFonts w:ascii="Times New Roman" w:hAnsi="Times New Roman" w:cs="Times New Roman"/>
                  <w:sz w:val="24"/>
                  <w:szCs w:val="24"/>
                </w:rPr>
                <w:t>,</w:t>
              </w:r>
              <w:r w:rsidR="30140D22" w:rsidRPr="002312DE">
                <w:rPr>
                  <w:rFonts w:ascii="Times New Roman" w:hAnsi="Times New Roman" w:cs="Times New Roman"/>
                  <w:sz w:val="24"/>
                  <w:szCs w:val="24"/>
                </w:rPr>
                <w:t xml:space="preserve"> </w:t>
              </w:r>
              <w:r w:rsidR="3E25A999" w:rsidRPr="002312DE">
                <w:rPr>
                  <w:rFonts w:ascii="Times New Roman" w:hAnsi="Times New Roman" w:cs="Times New Roman"/>
                  <w:sz w:val="24"/>
                  <w:szCs w:val="24"/>
                </w:rPr>
                <w:t>point (c) of</w:t>
              </w:r>
            </w:ins>
            <w:r w:rsidRPr="002312DE">
              <w:rPr>
                <w:rFonts w:ascii="Times New Roman" w:hAnsi="Times New Roman" w:cs="Times New Roman"/>
                <w:sz w:val="24"/>
                <w:szCs w:val="24"/>
              </w:rPr>
              <w:t xml:space="preserve"> </w:t>
            </w:r>
            <w:del w:id="337" w:author="Author">
              <w:r w:rsidRPr="002312DE" w:rsidDel="00646595">
                <w:rPr>
                  <w:rFonts w:ascii="Times New Roman" w:hAnsi="Times New Roman" w:cs="Times New Roman"/>
                  <w:sz w:val="24"/>
                  <w:szCs w:val="24"/>
                </w:rPr>
                <w:delText>CRR</w:delText>
              </w:r>
            </w:del>
            <w:ins w:id="338" w:author="Author">
              <w:r w:rsidR="0593CAA0"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EC" w14:textId="65B7F03E" w:rsidR="00646595" w:rsidRPr="002312DE" w:rsidRDefault="00646595">
            <w:pPr>
              <w:tabs>
                <w:tab w:val="left" w:pos="400"/>
              </w:tabs>
              <w:spacing w:after="120"/>
              <w:jc w:val="both"/>
              <w:rPr>
                <w:rFonts w:ascii="Times New Roman" w:hAnsi="Times New Roman" w:cs="Times New Roman"/>
                <w:sz w:val="24"/>
              </w:rPr>
            </w:pPr>
            <w:r w:rsidRPr="002312DE">
              <w:rPr>
                <w:rFonts w:ascii="Times New Roman" w:hAnsi="Times New Roman" w:cs="Times New Roman"/>
                <w:sz w:val="24"/>
              </w:rPr>
              <w:t xml:space="preserve">In accordance with Article 429c(5) </w:t>
            </w:r>
            <w:del w:id="339" w:author="Author">
              <w:r w:rsidRPr="002312DE" w:rsidDel="00646595">
                <w:rPr>
                  <w:rFonts w:ascii="Times New Roman" w:hAnsi="Times New Roman" w:cs="Times New Roman"/>
                  <w:sz w:val="24"/>
                </w:rPr>
                <w:delText>CRR</w:delText>
              </w:r>
            </w:del>
            <w:ins w:id="340" w:author="Author">
              <w:r w:rsidR="72A9B3CD" w:rsidRPr="002312DE">
                <w:rPr>
                  <w:rFonts w:ascii="Times New Roman" w:eastAsia="Times New Roman" w:hAnsi="Times New Roman" w:cs="Times New Roman"/>
                  <w:sz w:val="24"/>
                </w:rPr>
                <w:t xml:space="preserve"> Regulation (EU) No 575/2013</w:t>
              </w:r>
            </w:ins>
            <w:r w:rsidRPr="002312DE">
              <w:rPr>
                <w:rFonts w:ascii="Times New Roman" w:hAnsi="Times New Roman" w:cs="Times New Roman"/>
                <w:sz w:val="24"/>
              </w:rPr>
              <w:t xml:space="preserve">, institutions shall set the value of the multiplier used in the calculation of the potential future exposure in accordance with Article 278(1) </w:t>
            </w:r>
            <w:del w:id="341" w:author="Author">
              <w:r w:rsidRPr="002312DE" w:rsidDel="00646595">
                <w:rPr>
                  <w:rFonts w:ascii="Times New Roman" w:hAnsi="Times New Roman" w:cs="Times New Roman"/>
                  <w:sz w:val="24"/>
                </w:rPr>
                <w:delText xml:space="preserve">CRR </w:delText>
              </w:r>
            </w:del>
            <w:ins w:id="342" w:author="Author">
              <w:r w:rsidR="7E1BB2CE" w:rsidRPr="002312DE">
                <w:rPr>
                  <w:rFonts w:ascii="Times New Roman" w:eastAsia="Times New Roman" w:hAnsi="Times New Roman" w:cs="Times New Roman"/>
                  <w:sz w:val="24"/>
                </w:rPr>
                <w:t xml:space="preserve">Regulation (EU) No 575/2013 </w:t>
              </w:r>
            </w:ins>
            <w:r w:rsidRPr="002312DE">
              <w:rPr>
                <w:rFonts w:ascii="Times New Roman" w:hAnsi="Times New Roman" w:cs="Times New Roman"/>
                <w:sz w:val="24"/>
              </w:rPr>
              <w:t>to one, except in the case of derivative contracts with clients where those contracts are cleared by a QCCP.</w:t>
            </w:r>
          </w:p>
          <w:p w14:paraId="69E09FED" w14:textId="338B02C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del w:id="343" w:author="Author">
              <w:r w:rsidRPr="002312DE" w:rsidDel="00646595">
                <w:rPr>
                  <w:rFonts w:ascii="Times New Roman" w:hAnsi="Times New Roman" w:cs="Times New Roman"/>
                  <w:sz w:val="24"/>
                  <w:szCs w:val="24"/>
                </w:rPr>
                <w:delText xml:space="preserve">CRR </w:delText>
              </w:r>
            </w:del>
            <w:ins w:id="344" w:author="Author">
              <w:r w:rsidR="036EF3D6" w:rsidRPr="002312DE">
                <w:rPr>
                  <w:rFonts w:ascii="Times New Roman" w:eastAsia="Times New Roman" w:hAnsi="Times New Roman" w:cs="Times New Roman"/>
                  <w:sz w:val="24"/>
                  <w:szCs w:val="24"/>
                </w:rPr>
                <w:t>Regulation (EU) No 575/2013</w:t>
              </w:r>
              <w:r w:rsidR="036EF3D6" w:rsidRPr="002312DE">
                <w:rPr>
                  <w:rFonts w:ascii="Times New Roman" w:hAnsi="Times New Roman" w:cs="Times New Roman"/>
                </w:rPr>
                <w:t xml:space="preserve"> </w:t>
              </w:r>
            </w:ins>
            <w:r w:rsidRPr="002312DE">
              <w:rPr>
                <w:rFonts w:ascii="Times New Roman" w:hAnsi="Times New Roman" w:cs="Times New Roman"/>
                <w:sz w:val="24"/>
                <w:szCs w:val="24"/>
              </w:rPr>
              <w:t>(the simplified SA-CCR or Original Exposure Method).</w:t>
            </w:r>
          </w:p>
        </w:tc>
      </w:tr>
      <w:tr w:rsidR="002312DE" w:rsidRPr="002312DE" w14:paraId="69E09FF5" w14:textId="77777777" w:rsidTr="009F3999">
        <w:trPr>
          <w:trHeight w:val="2265"/>
        </w:trPr>
        <w:tc>
          <w:tcPr>
            <w:tcW w:w="1380" w:type="dxa"/>
            <w:vAlign w:val="center"/>
          </w:tcPr>
          <w:p w14:paraId="69E09FE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EU-9a</w:t>
            </w:r>
          </w:p>
        </w:tc>
        <w:tc>
          <w:tcPr>
            <w:tcW w:w="7659" w:type="dxa"/>
          </w:tcPr>
          <w:p w14:paraId="69E09FF0"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 xml:space="preserve">Derogation for derivatives: Potential future exposure contribution under the simplified standardised approach </w:t>
            </w:r>
          </w:p>
          <w:p w14:paraId="69E09FF1" w14:textId="5876B8FA" w:rsidR="00646595" w:rsidRPr="002312DE" w:rsidRDefault="00646595">
            <w:pPr>
              <w:pStyle w:val="BodyText1"/>
              <w:spacing w:after="120" w:line="240" w:lineRule="auto"/>
              <w:rPr>
                <w:rFonts w:ascii="Times New Roman" w:hAnsi="Times New Roman"/>
                <w:color w:val="auto"/>
                <w:sz w:val="24"/>
                <w:szCs w:val="24"/>
                <w:lang w:val="fr-FR"/>
                <w:rPrChange w:id="345" w:author="Author">
                  <w:rPr>
                    <w:rFonts w:ascii="Times New Roman" w:hAnsi="Times New Roman"/>
                    <w:color w:val="D13438"/>
                    <w:sz w:val="24"/>
                    <w:szCs w:val="24"/>
                  </w:rPr>
                </w:rPrChange>
              </w:rPr>
            </w:pPr>
            <w:r w:rsidRPr="002312DE">
              <w:rPr>
                <w:rFonts w:ascii="Times New Roman" w:hAnsi="Times New Roman"/>
                <w:color w:val="auto"/>
                <w:sz w:val="24"/>
                <w:szCs w:val="24"/>
                <w:lang w:val="fr-FR"/>
                <w:rPrChange w:id="346" w:author="Author">
                  <w:rPr>
                    <w:rFonts w:ascii="Times New Roman" w:hAnsi="Times New Roman"/>
                    <w:sz w:val="24"/>
                    <w:szCs w:val="24"/>
                  </w:rPr>
                </w:rPrChange>
              </w:rPr>
              <w:t xml:space="preserve">Article 429c(5) </w:t>
            </w:r>
            <w:proofErr w:type="spellStart"/>
            <w:ins w:id="347" w:author="Author">
              <w:r w:rsidR="00A861DE" w:rsidRPr="002312DE">
                <w:rPr>
                  <w:rFonts w:ascii="Times New Roman" w:hAnsi="Times New Roman"/>
                  <w:color w:val="auto"/>
                  <w:sz w:val="24"/>
                  <w:lang w:val="fr-FR"/>
                  <w:rPrChange w:id="348" w:author="Author">
                    <w:rPr>
                      <w:rFonts w:ascii="Times New Roman" w:hAnsi="Times New Roman"/>
                      <w:color w:val="000000" w:themeColor="text1"/>
                      <w:sz w:val="24"/>
                    </w:rPr>
                  </w:rPrChange>
                </w:rPr>
                <w:t>Regulation</w:t>
              </w:r>
              <w:proofErr w:type="spellEnd"/>
              <w:r w:rsidR="00A861DE" w:rsidRPr="002312DE">
                <w:rPr>
                  <w:rFonts w:ascii="Times New Roman" w:hAnsi="Times New Roman"/>
                  <w:color w:val="auto"/>
                  <w:sz w:val="24"/>
                  <w:lang w:val="fr-FR"/>
                  <w:rPrChange w:id="349" w:author="Author">
                    <w:rPr>
                      <w:rFonts w:ascii="Times New Roman" w:hAnsi="Times New Roman"/>
                      <w:color w:val="000000" w:themeColor="text1"/>
                      <w:sz w:val="24"/>
                    </w:rPr>
                  </w:rPrChange>
                </w:rPr>
                <w:t xml:space="preserve"> (EU) No 575/2013</w:t>
              </w:r>
            </w:ins>
            <w:del w:id="350" w:author="Author">
              <w:r w:rsidRPr="002312DE" w:rsidDel="00A861DE">
                <w:rPr>
                  <w:rFonts w:ascii="Times New Roman" w:hAnsi="Times New Roman"/>
                  <w:color w:val="auto"/>
                  <w:sz w:val="24"/>
                  <w:szCs w:val="24"/>
                  <w:lang w:val="fr-FR"/>
                  <w:rPrChange w:id="351" w:author="Author">
                    <w:rPr>
                      <w:rFonts w:ascii="Times New Roman" w:hAnsi="Times New Roman"/>
                      <w:sz w:val="24"/>
                      <w:szCs w:val="24"/>
                    </w:rPr>
                  </w:rPrChange>
                </w:rPr>
                <w:delText>CRR</w:delText>
              </w:r>
            </w:del>
            <w:ins w:id="352" w:author="Author">
              <w:r w:rsidR="009C7F45" w:rsidRPr="002312DE">
                <w:rPr>
                  <w:rFonts w:ascii="Times New Roman" w:hAnsi="Times New Roman"/>
                  <w:color w:val="auto"/>
                  <w:sz w:val="24"/>
                  <w:szCs w:val="24"/>
                  <w:lang w:val="fr-FR"/>
                </w:rPr>
                <w:t>.</w:t>
              </w:r>
            </w:ins>
          </w:p>
          <w:p w14:paraId="69E09FF2" w14:textId="735EC28E" w:rsidR="00646595" w:rsidRPr="002312DE" w:rsidRDefault="00646595">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The potential future exposure in accordance with the simplified standardised approach set out in Article 281 </w:t>
            </w:r>
            <w:del w:id="353" w:author="Author">
              <w:r w:rsidRPr="002312DE" w:rsidDel="00646595">
                <w:rPr>
                  <w:rFonts w:ascii="Times New Roman" w:hAnsi="Times New Roman"/>
                  <w:color w:val="auto"/>
                  <w:sz w:val="24"/>
                  <w:szCs w:val="24"/>
                </w:rPr>
                <w:delText>CRR</w:delText>
              </w:r>
            </w:del>
            <w:ins w:id="354" w:author="Author">
              <w:r w:rsidR="0BBC8FC2" w:rsidRPr="002312DE">
                <w:rPr>
                  <w:rFonts w:ascii="Times New Roman" w:hAnsi="Times New Roman"/>
                  <w:color w:val="auto"/>
                  <w:sz w:val="24"/>
                  <w:szCs w:val="24"/>
                </w:rPr>
                <w:t>Regulation (EU) No 575/2013</w:t>
              </w:r>
            </w:ins>
            <w:r w:rsidRPr="002312DE">
              <w:rPr>
                <w:rFonts w:ascii="Times New Roman" w:hAnsi="Times New Roman"/>
                <w:color w:val="auto"/>
                <w:sz w:val="24"/>
                <w:szCs w:val="24"/>
              </w:rPr>
              <w:t xml:space="preserve">, assuming a multiplier of 1. The amount shall be disclosed with the 1,4 alpha factor applied as specified in Article 274(2) </w:t>
            </w:r>
            <w:del w:id="355" w:author="Author">
              <w:r w:rsidRPr="002312DE" w:rsidDel="00646595">
                <w:rPr>
                  <w:rFonts w:ascii="Times New Roman" w:hAnsi="Times New Roman"/>
                  <w:color w:val="auto"/>
                  <w:sz w:val="24"/>
                  <w:szCs w:val="24"/>
                </w:rPr>
                <w:delText>CRR</w:delText>
              </w:r>
            </w:del>
            <w:ins w:id="356" w:author="Author">
              <w:r w:rsidR="11C70B1C" w:rsidRPr="002312DE">
                <w:rPr>
                  <w:rFonts w:ascii="Times New Roman" w:hAnsi="Times New Roman"/>
                  <w:color w:val="auto"/>
                  <w:sz w:val="24"/>
                  <w:szCs w:val="24"/>
                </w:rPr>
                <w:t>Regulation (EU) No 575/2013</w:t>
              </w:r>
            </w:ins>
            <w:r w:rsidRPr="002312DE">
              <w:rPr>
                <w:rFonts w:ascii="Times New Roman" w:hAnsi="Times New Roman"/>
                <w:color w:val="auto"/>
                <w:sz w:val="24"/>
                <w:szCs w:val="24"/>
              </w:rPr>
              <w:t>.</w:t>
            </w:r>
          </w:p>
          <w:p w14:paraId="69E09FF3" w14:textId="215867BD" w:rsidR="00646595" w:rsidRPr="002312DE" w:rsidRDefault="00646595" w:rsidP="17C07D06">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that apply the simplified standardised approach shall not reduce the total exposure measure by the amount of margin received in accordance with Article 429c(6) </w:t>
            </w:r>
            <w:del w:id="357" w:author="Author">
              <w:r w:rsidRPr="002312DE" w:rsidDel="00646595">
                <w:rPr>
                  <w:rFonts w:ascii="Times New Roman" w:hAnsi="Times New Roman"/>
                  <w:color w:val="auto"/>
                  <w:sz w:val="24"/>
                  <w:szCs w:val="24"/>
                </w:rPr>
                <w:delText>CRR</w:delText>
              </w:r>
            </w:del>
            <w:ins w:id="358" w:author="Author">
              <w:r w:rsidR="56786BC8" w:rsidRPr="002312DE">
                <w:rPr>
                  <w:rFonts w:ascii="Times New Roman" w:hAnsi="Times New Roman"/>
                  <w:color w:val="auto"/>
                  <w:sz w:val="24"/>
                  <w:szCs w:val="24"/>
                </w:rPr>
                <w:t>Regulation (EU) No 575/2013</w:t>
              </w:r>
            </w:ins>
            <w:r w:rsidRPr="002312DE">
              <w:rPr>
                <w:rFonts w:ascii="Times New Roman" w:hAnsi="Times New Roman"/>
                <w:color w:val="auto"/>
                <w:sz w:val="24"/>
                <w:szCs w:val="24"/>
              </w:rPr>
              <w:t xml:space="preserve">. Hence, the exception for derivative contracts with clients where those contracts are cleared by a QCCP in Article 429c(5) </w:t>
            </w:r>
            <w:del w:id="359" w:author="Author">
              <w:r w:rsidRPr="002312DE" w:rsidDel="00646595">
                <w:rPr>
                  <w:rFonts w:ascii="Times New Roman" w:hAnsi="Times New Roman"/>
                  <w:color w:val="auto"/>
                  <w:sz w:val="24"/>
                  <w:szCs w:val="24"/>
                </w:rPr>
                <w:delText>CRR</w:delText>
              </w:r>
            </w:del>
            <w:ins w:id="360" w:author="Author">
              <w:r w:rsidR="2FECC750" w:rsidRPr="002312DE">
                <w:rPr>
                  <w:rFonts w:ascii="Times New Roman" w:hAnsi="Times New Roman"/>
                  <w:color w:val="auto"/>
                  <w:sz w:val="24"/>
                  <w:szCs w:val="24"/>
                </w:rPr>
                <w:t>Regulation (EU) No 575/2013</w:t>
              </w:r>
            </w:ins>
            <w:r w:rsidRPr="002312DE">
              <w:rPr>
                <w:rFonts w:ascii="Times New Roman" w:hAnsi="Times New Roman"/>
                <w:color w:val="auto"/>
                <w:sz w:val="24"/>
                <w:szCs w:val="24"/>
              </w:rPr>
              <w:t xml:space="preserve"> shall not apply.</w:t>
            </w:r>
          </w:p>
          <w:p w14:paraId="69E09FF4"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bCs/>
                <w:sz w:val="24"/>
                <w:szCs w:val="24"/>
              </w:rPr>
              <w:t>Institutions shall not consider in this cell contracts measured by application of the SA-CCR or the original exposure method.</w:t>
            </w:r>
          </w:p>
        </w:tc>
      </w:tr>
      <w:tr w:rsidR="002312DE" w:rsidRPr="002312DE" w14:paraId="69E09FFC" w14:textId="77777777" w:rsidTr="009F3999">
        <w:trPr>
          <w:trHeight w:val="558"/>
        </w:trPr>
        <w:tc>
          <w:tcPr>
            <w:tcW w:w="1380" w:type="dxa"/>
            <w:vAlign w:val="center"/>
          </w:tcPr>
          <w:p w14:paraId="69E09FF6"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EU-9b</w:t>
            </w:r>
          </w:p>
        </w:tc>
        <w:tc>
          <w:tcPr>
            <w:tcW w:w="7659" w:type="dxa"/>
          </w:tcPr>
          <w:p w14:paraId="69E09FF7"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Exposure determined under Original Exposure Method</w:t>
            </w:r>
          </w:p>
          <w:p w14:paraId="69E09FF8" w14:textId="604187B1"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rPr>
              <w:pPrChange w:id="361" w:author="Author">
                <w:pPr>
                  <w:pStyle w:val="Teksttreci0"/>
                  <w:spacing w:after="120" w:line="240" w:lineRule="auto"/>
                  <w:ind w:firstLine="0"/>
                </w:pPr>
              </w:pPrChange>
            </w:pPr>
            <w:r w:rsidRPr="002312DE">
              <w:rPr>
                <w:rFonts w:ascii="Times New Roman" w:hAnsi="Times New Roman" w:cs="Times New Roman"/>
                <w:sz w:val="24"/>
                <w:szCs w:val="24"/>
              </w:rPr>
              <w:t xml:space="preserve">Article 429c(6) and Section 4 or 5 of Chapter 6 of Title II of Part Three </w:t>
            </w:r>
            <w:del w:id="362" w:author="Author">
              <w:r w:rsidRPr="002312DE" w:rsidDel="00646595">
                <w:rPr>
                  <w:rFonts w:ascii="Times New Roman" w:hAnsi="Times New Roman" w:cs="Times New Roman"/>
                  <w:sz w:val="24"/>
                  <w:szCs w:val="24"/>
                </w:rPr>
                <w:delText>CRR</w:delText>
              </w:r>
            </w:del>
            <w:ins w:id="363" w:author="Author">
              <w:r w:rsidR="7C79FD6F" w:rsidRPr="002312DE">
                <w:rPr>
                  <w:rFonts w:ascii="Times New Roman" w:hAnsi="Times New Roman" w:cs="Times New Roman"/>
                  <w:sz w:val="24"/>
                  <w:szCs w:val="24"/>
                </w:rPr>
                <w:t xml:space="preserve"> Regulation (EU) No 575/2013</w:t>
              </w:r>
            </w:ins>
          </w:p>
          <w:p w14:paraId="69E09FF9" w14:textId="29C1A574"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364" w:author="Author">
                <w:pPr>
                  <w:pStyle w:val="Teksttreci0"/>
                  <w:spacing w:after="120" w:line="240" w:lineRule="auto"/>
                  <w:ind w:firstLine="0"/>
                </w:pPr>
              </w:pPrChange>
            </w:pPr>
            <w:r w:rsidRPr="002312DE">
              <w:rPr>
                <w:rFonts w:ascii="Times New Roman" w:hAnsi="Times New Roman" w:cs="Times New Roman"/>
                <w:sz w:val="24"/>
                <w:szCs w:val="24"/>
              </w:rPr>
              <w:t xml:space="preserve">Institutions shall disclose the exposure measure of contracts listed in points 1 and 2 of Annex II </w:t>
            </w:r>
            <w:del w:id="365" w:author="Author">
              <w:r w:rsidRPr="002312DE" w:rsidDel="00646595">
                <w:rPr>
                  <w:rFonts w:ascii="Times New Roman" w:hAnsi="Times New Roman" w:cs="Times New Roman"/>
                  <w:sz w:val="24"/>
                  <w:szCs w:val="24"/>
                </w:rPr>
                <w:delText>CRR</w:delText>
              </w:r>
            </w:del>
            <w:ins w:id="366" w:author="Author">
              <w:r w:rsidR="2191F260" w:rsidRPr="002312DE">
                <w:rPr>
                  <w:rFonts w:ascii="Times New Roman" w:hAnsi="Times New Roman" w:cs="Times New Roman"/>
                  <w:sz w:val="24"/>
                  <w:szCs w:val="24"/>
                </w:rPr>
                <w:t>Regulation (EU) No 575/2013</w:t>
              </w:r>
            </w:ins>
            <w:r w:rsidRPr="002312DE">
              <w:rPr>
                <w:rFonts w:ascii="Times New Roman" w:hAnsi="Times New Roman" w:cs="Times New Roman"/>
                <w:sz w:val="24"/>
                <w:szCs w:val="24"/>
              </w:rPr>
              <w:t xml:space="preserve"> calculated in accordance with the Original Exposure Method set out in Section 4 or 5 of Chapter 6 of Title II of Part Three </w:t>
            </w:r>
            <w:del w:id="367" w:author="Author">
              <w:r w:rsidRPr="002312DE" w:rsidDel="00646595">
                <w:rPr>
                  <w:rFonts w:ascii="Times New Roman" w:hAnsi="Times New Roman" w:cs="Times New Roman"/>
                  <w:sz w:val="24"/>
                  <w:szCs w:val="24"/>
                </w:rPr>
                <w:delText>CRR</w:delText>
              </w:r>
            </w:del>
            <w:ins w:id="368" w:author="Author">
              <w:r w:rsidR="787A92DD"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FA" w14:textId="6785F0C6"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369" w:author="Author">
                <w:pPr>
                  <w:pStyle w:val="Teksttreci0"/>
                  <w:spacing w:after="120" w:line="240" w:lineRule="auto"/>
                  <w:ind w:firstLine="0"/>
                </w:pPr>
              </w:pPrChange>
            </w:pPr>
            <w:r w:rsidRPr="002312DE">
              <w:rPr>
                <w:rFonts w:ascii="Times New Roman" w:hAnsi="Times New Roman" w:cs="Times New Roman"/>
                <w:sz w:val="24"/>
                <w:szCs w:val="24"/>
              </w:rPr>
              <w:t xml:space="preserve">Institutions that apply the Original Exposure Method shall not reduce the exposure measure by the amount of margin they have received in accordance with Article 429c(6) </w:t>
            </w:r>
            <w:del w:id="370" w:author="Author">
              <w:r w:rsidRPr="002312DE" w:rsidDel="00646595">
                <w:rPr>
                  <w:rFonts w:ascii="Times New Roman" w:hAnsi="Times New Roman" w:cs="Times New Roman"/>
                  <w:sz w:val="24"/>
                  <w:szCs w:val="24"/>
                </w:rPr>
                <w:delText>CRR</w:delText>
              </w:r>
            </w:del>
            <w:ins w:id="371" w:author="Author">
              <w:r w:rsidR="76992844"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9FF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that do not use the Original Exposure Method shall not disclose this cell.</w:t>
            </w:r>
          </w:p>
        </w:tc>
      </w:tr>
      <w:tr w:rsidR="002312DE" w:rsidRPr="002312DE" w14:paraId="69E0A003" w14:textId="77777777" w:rsidTr="009F3999">
        <w:trPr>
          <w:trHeight w:val="1408"/>
        </w:trPr>
        <w:tc>
          <w:tcPr>
            <w:tcW w:w="1380" w:type="dxa"/>
            <w:vAlign w:val="center"/>
          </w:tcPr>
          <w:p w14:paraId="69E09FF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10</w:t>
            </w:r>
          </w:p>
        </w:tc>
        <w:tc>
          <w:tcPr>
            <w:tcW w:w="7659" w:type="dxa"/>
          </w:tcPr>
          <w:p w14:paraId="69E09FFE"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(Exempted CCP leg of client-cleared trade exposures) (SA-CCR)</w:t>
            </w:r>
          </w:p>
          <w:p w14:paraId="69E09FFF" w14:textId="6621BCB3"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rPr>
              <w:pPrChange w:id="372" w:author="Author">
                <w:pPr>
                  <w:pStyle w:val="Teksttreci0"/>
                  <w:spacing w:after="120" w:line="240" w:lineRule="auto"/>
                  <w:ind w:firstLine="0"/>
                </w:pPr>
              </w:pPrChange>
            </w:pPr>
            <w:del w:id="373" w:author="Author">
              <w:r w:rsidRPr="002312DE" w:rsidDel="00646595">
                <w:rPr>
                  <w:rFonts w:ascii="Times New Roman" w:hAnsi="Times New Roman" w:cs="Times New Roman"/>
                  <w:sz w:val="24"/>
                  <w:szCs w:val="24"/>
                </w:rPr>
                <w:delText>Points (g) and (h) of</w:delText>
              </w:r>
            </w:del>
            <w:r w:rsidRPr="002312DE">
              <w:rPr>
                <w:rFonts w:ascii="Times New Roman" w:hAnsi="Times New Roman" w:cs="Times New Roman"/>
                <w:sz w:val="24"/>
                <w:szCs w:val="24"/>
              </w:rPr>
              <w:t xml:space="preserve"> Article 429a(1)</w:t>
            </w:r>
            <w:ins w:id="374" w:author="Author">
              <w:r w:rsidR="0FC7796D"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r w:rsidR="30D853F8" w:rsidRPr="002312DE">
              <w:rPr>
                <w:rFonts w:ascii="Times New Roman" w:hAnsi="Times New Roman" w:cs="Times New Roman"/>
                <w:sz w:val="24"/>
                <w:szCs w:val="24"/>
              </w:rPr>
              <w:t>p</w:t>
            </w:r>
            <w:r w:rsidR="59D32321" w:rsidRPr="002312DE">
              <w:rPr>
                <w:rFonts w:ascii="Times New Roman" w:hAnsi="Times New Roman" w:cs="Times New Roman"/>
                <w:sz w:val="24"/>
                <w:szCs w:val="24"/>
              </w:rPr>
              <w:t xml:space="preserve">oints (g) and (h) of </w:t>
            </w:r>
            <w:ins w:id="375" w:author="Author">
              <w:r w:rsidR="00B20CE2" w:rsidRPr="002312DE">
                <w:rPr>
                  <w:rFonts w:ascii="Times New Roman" w:eastAsia="Times New Roman" w:hAnsi="Times New Roman" w:cs="Times New Roman"/>
                  <w:sz w:val="24"/>
                </w:rPr>
                <w:t>Regulation (EU) No 575/2013</w:t>
              </w:r>
              <w:del w:id="376" w:author="Author">
                <w:r w:rsidR="2069E90C" w:rsidRPr="002312DE" w:rsidDel="00B20CE2">
                  <w:rPr>
                    <w:rFonts w:ascii="Times New Roman" w:hAnsi="Times New Roman" w:cs="Times New Roman"/>
                    <w:sz w:val="24"/>
                    <w:szCs w:val="24"/>
                  </w:rPr>
                  <w:delText>CRR</w:delText>
                </w:r>
              </w:del>
              <w:r w:rsidR="007D0E58" w:rsidRPr="002312DE">
                <w:rPr>
                  <w:rFonts w:ascii="Times New Roman" w:hAnsi="Times New Roman" w:cs="Times New Roman"/>
                  <w:sz w:val="24"/>
                  <w:szCs w:val="24"/>
                </w:rPr>
                <w:t>.</w:t>
              </w:r>
            </w:ins>
          </w:p>
          <w:p w14:paraId="69E0A000" w14:textId="52F5D6FD"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377" w:author="Author">
                <w:pPr>
                  <w:pStyle w:val="Teksttreci0"/>
                  <w:spacing w:after="120" w:line="240" w:lineRule="auto"/>
                  <w:ind w:firstLine="0"/>
                </w:pPr>
              </w:pPrChange>
            </w:pPr>
            <w:r w:rsidRPr="002312DE">
              <w:rPr>
                <w:rFonts w:ascii="Times New Roman" w:hAnsi="Times New Roman" w:cs="Times New Roman"/>
                <w:sz w:val="24"/>
                <w:szCs w:val="24"/>
              </w:rPr>
              <w:t xml:space="preserve">Institutions shall disclose the exempted trade exposures to a QCCP from client-cleared derivatives transactions (SA-CCR), provided that those items meet the conditions laid down in </w:t>
            </w:r>
            <w:del w:id="378" w:author="Author">
              <w:r w:rsidRPr="002312DE" w:rsidDel="00646595">
                <w:rPr>
                  <w:rFonts w:ascii="Times New Roman" w:hAnsi="Times New Roman" w:cs="Times New Roman"/>
                  <w:sz w:val="24"/>
                  <w:szCs w:val="24"/>
                </w:rPr>
                <w:delText xml:space="preserve">point (c) </w:delText>
              </w:r>
            </w:del>
            <w:r w:rsidRPr="002312DE">
              <w:rPr>
                <w:rFonts w:ascii="Times New Roman" w:hAnsi="Times New Roman" w:cs="Times New Roman"/>
                <w:sz w:val="24"/>
                <w:szCs w:val="24"/>
              </w:rPr>
              <w:t>Article 306(1)</w:t>
            </w:r>
            <w:del w:id="379" w:author="Author">
              <w:r w:rsidRPr="002312DE" w:rsidDel="00646595">
                <w:rPr>
                  <w:rFonts w:ascii="Times New Roman" w:hAnsi="Times New Roman" w:cs="Times New Roman"/>
                  <w:sz w:val="24"/>
                  <w:szCs w:val="24"/>
                </w:rPr>
                <w:delText xml:space="preserve"> </w:delText>
              </w:r>
            </w:del>
            <w:ins w:id="380" w:author="Author">
              <w:r w:rsidR="0D0564DF" w:rsidRPr="002312DE">
                <w:rPr>
                  <w:rFonts w:ascii="Times New Roman" w:hAnsi="Times New Roman" w:cs="Times New Roman"/>
                  <w:sz w:val="24"/>
                  <w:szCs w:val="24"/>
                </w:rPr>
                <w:t xml:space="preserve">,point (c) </w:t>
              </w:r>
            </w:ins>
            <w:del w:id="381" w:author="Author">
              <w:r w:rsidRPr="002312DE" w:rsidDel="00646595">
                <w:rPr>
                  <w:rFonts w:ascii="Times New Roman" w:hAnsi="Times New Roman" w:cs="Times New Roman"/>
                  <w:sz w:val="24"/>
                  <w:szCs w:val="24"/>
                </w:rPr>
                <w:delText>CRR</w:delText>
              </w:r>
            </w:del>
            <w:ins w:id="382" w:author="Author">
              <w:r w:rsidR="600EDCD1" w:rsidRPr="002312DE">
                <w:rPr>
                  <w:rFonts w:ascii="Times New Roman" w:hAnsi="Times New Roman" w:cs="Times New Roman"/>
                  <w:sz w:val="24"/>
                  <w:szCs w:val="24"/>
                </w:rPr>
                <w:t xml:space="preserve">of </w:t>
              </w:r>
              <w:r w:rsidR="600EDCD1"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w:t>
            </w:r>
          </w:p>
          <w:p w14:paraId="69E0A001"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Since it reduces the total exposure measure, institutions shall place the value in this cell between brackets (negative amount).</w:t>
            </w:r>
          </w:p>
          <w:p w14:paraId="69E0A00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The amount disclosed must also be included in the applicable cells above as if no exemption applied.</w:t>
            </w:r>
          </w:p>
        </w:tc>
      </w:tr>
      <w:tr w:rsidR="002312DE" w:rsidRPr="002312DE" w14:paraId="69E0A009" w14:textId="77777777" w:rsidTr="009F3999">
        <w:trPr>
          <w:trHeight w:val="1266"/>
        </w:trPr>
        <w:tc>
          <w:tcPr>
            <w:tcW w:w="1380" w:type="dxa"/>
            <w:vAlign w:val="center"/>
          </w:tcPr>
          <w:p w14:paraId="69E0A004"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EU-10a</w:t>
            </w:r>
          </w:p>
        </w:tc>
        <w:tc>
          <w:tcPr>
            <w:tcW w:w="7659" w:type="dxa"/>
          </w:tcPr>
          <w:p w14:paraId="69E0A005"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(Exempted CCP leg of client-cleared trade exposures) (simplified standardised approach)</w:t>
            </w:r>
          </w:p>
          <w:p w14:paraId="69E0A006" w14:textId="4FA4B437" w:rsidR="00646595" w:rsidRPr="002312DE" w:rsidRDefault="00646595" w:rsidP="17C07D06">
            <w:pPr>
              <w:pStyle w:val="BodyText1"/>
              <w:spacing w:after="120" w:line="240" w:lineRule="auto"/>
              <w:rPr>
                <w:rFonts w:ascii="Times New Roman" w:hAnsi="Times New Roman"/>
                <w:color w:val="auto"/>
                <w:sz w:val="24"/>
                <w:szCs w:val="24"/>
              </w:rPr>
            </w:pPr>
            <w:del w:id="383" w:author="Author">
              <w:r w:rsidRPr="002312DE" w:rsidDel="00646595">
                <w:rPr>
                  <w:rFonts w:ascii="Times New Roman" w:hAnsi="Times New Roman"/>
                  <w:color w:val="auto"/>
                  <w:sz w:val="24"/>
                  <w:szCs w:val="24"/>
                </w:rPr>
                <w:delText>Points (g) and (h) of</w:delText>
              </w:r>
            </w:del>
            <w:r w:rsidRPr="002312DE">
              <w:rPr>
                <w:rFonts w:ascii="Times New Roman" w:hAnsi="Times New Roman"/>
                <w:color w:val="auto"/>
                <w:sz w:val="24"/>
                <w:szCs w:val="24"/>
              </w:rPr>
              <w:t xml:space="preserve"> Article 429a(1)</w:t>
            </w:r>
            <w:ins w:id="384" w:author="Author">
              <w:r w:rsidR="7A68C85B" w:rsidRPr="002312DE">
                <w:rPr>
                  <w:rFonts w:ascii="Times New Roman" w:hAnsi="Times New Roman"/>
                  <w:color w:val="auto"/>
                  <w:sz w:val="24"/>
                  <w:szCs w:val="24"/>
                </w:rPr>
                <w:t xml:space="preserve">, </w:t>
              </w:r>
            </w:ins>
            <w:r w:rsidR="7A68C85B" w:rsidRPr="002312DE">
              <w:rPr>
                <w:rFonts w:ascii="Times New Roman" w:hAnsi="Times New Roman"/>
                <w:color w:val="auto"/>
                <w:sz w:val="24"/>
                <w:szCs w:val="24"/>
              </w:rPr>
              <w:t>p</w:t>
            </w:r>
            <w:r w:rsidR="1FD105C3" w:rsidRPr="002312DE">
              <w:rPr>
                <w:rFonts w:ascii="Times New Roman" w:hAnsi="Times New Roman"/>
                <w:color w:val="auto"/>
                <w:sz w:val="24"/>
                <w:szCs w:val="24"/>
              </w:rPr>
              <w:t xml:space="preserve">oints (g) and (h) of </w:t>
            </w:r>
            <w:ins w:id="385" w:author="Author">
              <w:r w:rsidR="007D0E58" w:rsidRPr="002312DE">
                <w:rPr>
                  <w:rFonts w:ascii="Times New Roman" w:hAnsi="Times New Roman"/>
                  <w:color w:val="auto"/>
                  <w:sz w:val="24"/>
                </w:rPr>
                <w:t>Regulation (EU) No 575/2013</w:t>
              </w:r>
            </w:ins>
            <w:del w:id="386" w:author="Author">
              <w:r w:rsidR="3AB9B14A" w:rsidRPr="002312DE" w:rsidDel="007D0E58">
                <w:rPr>
                  <w:rFonts w:ascii="Times New Roman" w:hAnsi="Times New Roman"/>
                  <w:color w:val="auto"/>
                  <w:sz w:val="24"/>
                  <w:szCs w:val="24"/>
                </w:rPr>
                <w:delText>CRR</w:delText>
              </w:r>
            </w:del>
            <w:ins w:id="387" w:author="Author">
              <w:r w:rsidR="00ED15FA" w:rsidRPr="002312DE">
                <w:rPr>
                  <w:rFonts w:ascii="Times New Roman" w:hAnsi="Times New Roman"/>
                  <w:color w:val="auto"/>
                  <w:sz w:val="24"/>
                  <w:szCs w:val="24"/>
                </w:rPr>
                <w:t>.</w:t>
              </w:r>
            </w:ins>
          </w:p>
          <w:p w14:paraId="69E0A007" w14:textId="255F5317" w:rsidR="00646595" w:rsidRPr="002312DE" w:rsidRDefault="00646595" w:rsidP="17C07D06">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shall disclose the exempted trade exposures to a QCCP from client-cleared derivatives transactions (simplified standardised approach), provided that those items meet the conditions laid down in </w:t>
            </w:r>
            <w:del w:id="388" w:author="Author">
              <w:r w:rsidRPr="002312DE" w:rsidDel="00646595">
                <w:rPr>
                  <w:rFonts w:ascii="Times New Roman" w:hAnsi="Times New Roman"/>
                  <w:color w:val="auto"/>
                  <w:sz w:val="24"/>
                  <w:szCs w:val="24"/>
                </w:rPr>
                <w:delText>point (c) of</w:delText>
              </w:r>
            </w:del>
            <w:r w:rsidRPr="002312DE">
              <w:rPr>
                <w:rFonts w:ascii="Times New Roman" w:hAnsi="Times New Roman"/>
                <w:color w:val="auto"/>
                <w:sz w:val="24"/>
                <w:szCs w:val="24"/>
              </w:rPr>
              <w:t xml:space="preserve"> Article 306(1)</w:t>
            </w:r>
            <w:ins w:id="389" w:author="Author">
              <w:r w:rsidR="59BB3AF4"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390" w:author="Author">
              <w:r w:rsidR="3EFA880E" w:rsidRPr="002312DE">
                <w:rPr>
                  <w:rFonts w:ascii="Times New Roman" w:hAnsi="Times New Roman"/>
                  <w:color w:val="auto"/>
                  <w:sz w:val="24"/>
                  <w:szCs w:val="24"/>
                </w:rPr>
                <w:t xml:space="preserve">point (c) of </w:t>
              </w:r>
            </w:ins>
            <w:del w:id="391" w:author="Author">
              <w:r w:rsidRPr="002312DE" w:rsidDel="00646595">
                <w:rPr>
                  <w:rFonts w:ascii="Times New Roman" w:hAnsi="Times New Roman"/>
                  <w:color w:val="auto"/>
                  <w:sz w:val="24"/>
                  <w:szCs w:val="24"/>
                </w:rPr>
                <w:delText>CRR</w:delText>
              </w:r>
            </w:del>
            <w:ins w:id="392" w:author="Author">
              <w:r w:rsidR="6253E6BA"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The amount shall be disclosed with the 1,4 alpha factor applied as specified in Article 274(2) </w:t>
            </w:r>
            <w:del w:id="393" w:author="Author">
              <w:r w:rsidRPr="002312DE" w:rsidDel="00646595">
                <w:rPr>
                  <w:rFonts w:ascii="Times New Roman" w:hAnsi="Times New Roman"/>
                  <w:color w:val="auto"/>
                  <w:sz w:val="24"/>
                  <w:szCs w:val="24"/>
                </w:rPr>
                <w:delText xml:space="preserve">CRR </w:delText>
              </w:r>
            </w:del>
            <w:ins w:id="394" w:author="Author">
              <w:r w:rsidR="523FEC55" w:rsidRPr="002312DE">
                <w:rPr>
                  <w:rFonts w:ascii="Times New Roman" w:hAnsi="Times New Roman"/>
                  <w:color w:val="auto"/>
                  <w:sz w:val="24"/>
                  <w:szCs w:val="24"/>
                </w:rPr>
                <w:t>Regulation (EU) No 575/2013</w:t>
              </w:r>
              <w:r w:rsidR="523FEC55" w:rsidRPr="002312DE">
                <w:rPr>
                  <w:rFonts w:ascii="Times New Roman" w:hAnsi="Times New Roman"/>
                  <w:color w:val="auto"/>
                </w:rPr>
                <w:t xml:space="preserve"> </w:t>
              </w:r>
            </w:ins>
            <w:r w:rsidRPr="002312DE">
              <w:rPr>
                <w:rFonts w:ascii="Times New Roman" w:hAnsi="Times New Roman"/>
                <w:color w:val="auto"/>
                <w:sz w:val="24"/>
                <w:szCs w:val="24"/>
              </w:rPr>
              <w:t>(negative amount).</w:t>
            </w:r>
          </w:p>
          <w:p w14:paraId="69E0A008" w14:textId="77777777" w:rsidR="00646595" w:rsidRPr="002312DE" w:rsidRDefault="00646595" w:rsidP="00E9371F">
            <w:pPr>
              <w:pStyle w:val="BodyText1"/>
              <w:spacing w:line="240" w:lineRule="auto"/>
              <w:rPr>
                <w:rStyle w:val="TeksttreciPogrubienie"/>
                <w:rFonts w:ascii="Times New Roman" w:hAnsi="Times New Roman" w:cs="Times New Roman"/>
                <w:color w:val="auto"/>
                <w:sz w:val="24"/>
                <w:szCs w:val="24"/>
              </w:rPr>
            </w:pPr>
            <w:r w:rsidRPr="002312DE">
              <w:rPr>
                <w:rFonts w:ascii="Times New Roman" w:hAnsi="Times New Roman"/>
                <w:bCs/>
                <w:color w:val="auto"/>
                <w:sz w:val="24"/>
                <w:szCs w:val="24"/>
              </w:rPr>
              <w:t>The disclosed amount must also be included in the applicable cells above as if no exemption applied.</w:t>
            </w:r>
          </w:p>
        </w:tc>
      </w:tr>
      <w:tr w:rsidR="002312DE" w:rsidRPr="002312DE" w14:paraId="69E0A010" w14:textId="77777777" w:rsidTr="009F3999">
        <w:trPr>
          <w:trHeight w:val="558"/>
        </w:trPr>
        <w:tc>
          <w:tcPr>
            <w:tcW w:w="1380" w:type="dxa"/>
            <w:vAlign w:val="center"/>
          </w:tcPr>
          <w:p w14:paraId="69E0A00A"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EU-10b</w:t>
            </w:r>
          </w:p>
        </w:tc>
        <w:tc>
          <w:tcPr>
            <w:tcW w:w="7659" w:type="dxa"/>
          </w:tcPr>
          <w:p w14:paraId="69E0A00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(Exempted CCP leg of client-cleared trade exposures)</w:t>
            </w:r>
            <w:r w:rsidRPr="002312DE">
              <w:rPr>
                <w:rFonts w:ascii="Times New Roman" w:hAnsi="Times New Roman" w:cs="Times New Roman"/>
                <w:sz w:val="24"/>
                <w:szCs w:val="24"/>
              </w:rPr>
              <w:t xml:space="preserve"> </w:t>
            </w:r>
            <w:r w:rsidRPr="002312DE">
              <w:rPr>
                <w:rStyle w:val="TeksttreciPogrubienie"/>
                <w:rFonts w:ascii="Times New Roman" w:hAnsi="Times New Roman" w:cs="Times New Roman"/>
                <w:color w:val="auto"/>
                <w:sz w:val="24"/>
                <w:szCs w:val="24"/>
              </w:rPr>
              <w:t>(Original Exposure Method)</w:t>
            </w:r>
          </w:p>
          <w:p w14:paraId="69E0A00C" w14:textId="63AB23C5"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rPr>
              <w:pPrChange w:id="395" w:author="Author">
                <w:pPr>
                  <w:pStyle w:val="Teksttreci0"/>
                  <w:spacing w:after="120" w:line="240" w:lineRule="auto"/>
                  <w:ind w:firstLine="0"/>
                </w:pPr>
              </w:pPrChange>
            </w:pPr>
            <w:del w:id="396" w:author="Author">
              <w:r w:rsidRPr="002312DE" w:rsidDel="00646595">
                <w:rPr>
                  <w:rFonts w:ascii="Times New Roman" w:hAnsi="Times New Roman" w:cs="Times New Roman"/>
                  <w:sz w:val="24"/>
                  <w:szCs w:val="24"/>
                </w:rPr>
                <w:delText xml:space="preserve">Points (g) and (h) of </w:delText>
              </w:r>
            </w:del>
            <w:r w:rsidRPr="002312DE">
              <w:rPr>
                <w:rFonts w:ascii="Times New Roman" w:hAnsi="Times New Roman" w:cs="Times New Roman"/>
                <w:sz w:val="24"/>
                <w:szCs w:val="24"/>
              </w:rPr>
              <w:t>Article 429a(1)</w:t>
            </w:r>
            <w:ins w:id="397" w:author="Author">
              <w:r w:rsidR="75F75B59" w:rsidRPr="002312DE">
                <w:rPr>
                  <w:rFonts w:ascii="Times New Roman" w:hAnsi="Times New Roman" w:cs="Times New Roman"/>
                  <w:sz w:val="24"/>
                  <w:szCs w:val="24"/>
                </w:rPr>
                <w:t>, points (g) and (h) of</w:t>
              </w:r>
            </w:ins>
            <w:r w:rsidRPr="002312DE">
              <w:rPr>
                <w:rFonts w:ascii="Times New Roman" w:hAnsi="Times New Roman" w:cs="Times New Roman"/>
                <w:sz w:val="24"/>
                <w:szCs w:val="24"/>
              </w:rPr>
              <w:t xml:space="preserve"> </w:t>
            </w:r>
            <w:ins w:id="398" w:author="Author">
              <w:r w:rsidR="00ED15FA" w:rsidRPr="002312DE">
                <w:rPr>
                  <w:rFonts w:ascii="Times New Roman" w:eastAsia="Times New Roman" w:hAnsi="Times New Roman" w:cs="Times New Roman"/>
                  <w:sz w:val="24"/>
                </w:rPr>
                <w:t>Regulation (EU) No 575/2013</w:t>
              </w:r>
            </w:ins>
            <w:del w:id="399" w:author="Author">
              <w:r w:rsidRPr="002312DE" w:rsidDel="00ED15FA">
                <w:rPr>
                  <w:rFonts w:ascii="Times New Roman" w:hAnsi="Times New Roman" w:cs="Times New Roman"/>
                  <w:sz w:val="24"/>
                  <w:szCs w:val="24"/>
                </w:rPr>
                <w:delText>CRR</w:delText>
              </w:r>
            </w:del>
            <w:ins w:id="400" w:author="Author">
              <w:r w:rsidR="00ED15FA" w:rsidRPr="002312DE">
                <w:rPr>
                  <w:rFonts w:ascii="Times New Roman" w:hAnsi="Times New Roman" w:cs="Times New Roman"/>
                  <w:sz w:val="24"/>
                  <w:szCs w:val="24"/>
                </w:rPr>
                <w:t>.</w:t>
              </w:r>
            </w:ins>
          </w:p>
          <w:p w14:paraId="69E0A00D" w14:textId="48BE5B35"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401" w:author="Author">
                <w:pPr>
                  <w:pStyle w:val="Teksttreci0"/>
                  <w:spacing w:after="120" w:line="240" w:lineRule="auto"/>
                  <w:ind w:firstLine="0"/>
                </w:pPr>
              </w:pPrChange>
            </w:pPr>
            <w:r w:rsidRPr="002312DE">
              <w:rPr>
                <w:rFonts w:ascii="Times New Roman" w:hAnsi="Times New Roman" w:cs="Times New Roman"/>
                <w:sz w:val="24"/>
                <w:szCs w:val="24"/>
              </w:rPr>
              <w:t xml:space="preserve">Institutions shall disclose the exempted trade exposures to a QCCP from client-cleared derivatives transactions (original exposure method), provided that those items meet the conditions laid down in </w:t>
            </w:r>
            <w:del w:id="402"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306(1)</w:t>
            </w:r>
            <w:ins w:id="403" w:author="Author">
              <w:r w:rsidR="1600567B" w:rsidRPr="002312DE">
                <w:rPr>
                  <w:rFonts w:ascii="Times New Roman" w:hAnsi="Times New Roman" w:cs="Times New Roman"/>
                  <w:sz w:val="24"/>
                  <w:szCs w:val="24"/>
                </w:rPr>
                <w:t>, point (c) of</w:t>
              </w:r>
            </w:ins>
            <w:r w:rsidRPr="002312DE">
              <w:rPr>
                <w:rFonts w:ascii="Times New Roman" w:hAnsi="Times New Roman" w:cs="Times New Roman"/>
                <w:sz w:val="24"/>
                <w:szCs w:val="24"/>
              </w:rPr>
              <w:t xml:space="preserve"> </w:t>
            </w:r>
            <w:del w:id="404" w:author="Author">
              <w:r w:rsidRPr="002312DE" w:rsidDel="00646595">
                <w:rPr>
                  <w:rFonts w:ascii="Times New Roman" w:hAnsi="Times New Roman" w:cs="Times New Roman"/>
                  <w:sz w:val="24"/>
                  <w:szCs w:val="24"/>
                </w:rPr>
                <w:delText>CRR</w:delText>
              </w:r>
            </w:del>
            <w:ins w:id="405" w:author="Author">
              <w:r w:rsidR="390DAD8D"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0E"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Since it reduces the total exposure measure institutions shall place the value in this cell between brackets (negative amount).</w:t>
            </w:r>
          </w:p>
          <w:p w14:paraId="69E0A00F"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The disclosed amount must also be included in the applicable cells above as if no exemption applied.</w:t>
            </w:r>
          </w:p>
        </w:tc>
      </w:tr>
      <w:tr w:rsidR="002312DE" w:rsidRPr="002312DE" w14:paraId="69E0A015" w14:textId="77777777" w:rsidTr="009F3999">
        <w:trPr>
          <w:trHeight w:val="1587"/>
        </w:trPr>
        <w:tc>
          <w:tcPr>
            <w:tcW w:w="1380" w:type="dxa"/>
            <w:vAlign w:val="center"/>
          </w:tcPr>
          <w:p w14:paraId="69E0A01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11</w:t>
            </w:r>
          </w:p>
        </w:tc>
        <w:tc>
          <w:tcPr>
            <w:tcW w:w="7659" w:type="dxa"/>
          </w:tcPr>
          <w:p w14:paraId="69E0A01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Adjusted effective notional amount of written credit derivatives</w:t>
            </w:r>
          </w:p>
          <w:p w14:paraId="69E0A013" w14:textId="019814F9"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lang w:val="fr-FR"/>
                <w:rPrChange w:id="406" w:author="Author">
                  <w:rPr>
                    <w:rFonts w:ascii="Times New Roman" w:eastAsia="Times New Roman" w:hAnsi="Times New Roman" w:cs="Times New Roman"/>
                    <w:color w:val="D13438"/>
                    <w:sz w:val="24"/>
                    <w:szCs w:val="24"/>
                  </w:rPr>
                </w:rPrChange>
              </w:rPr>
              <w:pPrChange w:id="407" w:author="Author">
                <w:pPr>
                  <w:pStyle w:val="Teksttreci0"/>
                  <w:spacing w:after="120" w:line="240" w:lineRule="auto"/>
                  <w:ind w:firstLine="0"/>
                </w:pPr>
              </w:pPrChange>
            </w:pPr>
            <w:r w:rsidRPr="002312DE">
              <w:rPr>
                <w:rFonts w:ascii="Times New Roman" w:hAnsi="Times New Roman" w:cs="Times New Roman"/>
                <w:sz w:val="24"/>
                <w:szCs w:val="24"/>
                <w:lang w:val="fr-FR"/>
                <w:rPrChange w:id="408" w:author="Author">
                  <w:rPr>
                    <w:rFonts w:ascii="Times New Roman" w:hAnsi="Times New Roman" w:cs="Times New Roman"/>
                    <w:sz w:val="24"/>
                    <w:szCs w:val="24"/>
                  </w:rPr>
                </w:rPrChange>
              </w:rPr>
              <w:t xml:space="preserve">Article 429d </w:t>
            </w:r>
            <w:proofErr w:type="spellStart"/>
            <w:ins w:id="409" w:author="Author">
              <w:r w:rsidR="00ED15FA" w:rsidRPr="002312DE">
                <w:rPr>
                  <w:rFonts w:ascii="Times New Roman" w:eastAsia="Times New Roman" w:hAnsi="Times New Roman" w:cs="Times New Roman"/>
                  <w:sz w:val="24"/>
                  <w:lang w:val="fr-FR"/>
                  <w:rPrChange w:id="410" w:author="Author">
                    <w:rPr>
                      <w:rFonts w:ascii="Times New Roman" w:eastAsia="Times New Roman" w:hAnsi="Times New Roman" w:cs="Times New Roman"/>
                      <w:color w:val="000000" w:themeColor="text1"/>
                      <w:sz w:val="24"/>
                    </w:rPr>
                  </w:rPrChange>
                </w:rPr>
                <w:t>Regulation</w:t>
              </w:r>
              <w:proofErr w:type="spellEnd"/>
              <w:r w:rsidR="00ED15FA" w:rsidRPr="002312DE">
                <w:rPr>
                  <w:rFonts w:ascii="Times New Roman" w:eastAsia="Times New Roman" w:hAnsi="Times New Roman" w:cs="Times New Roman"/>
                  <w:sz w:val="24"/>
                  <w:lang w:val="fr-FR"/>
                  <w:rPrChange w:id="411" w:author="Author">
                    <w:rPr>
                      <w:rFonts w:ascii="Times New Roman" w:eastAsia="Times New Roman" w:hAnsi="Times New Roman" w:cs="Times New Roman"/>
                      <w:color w:val="000000" w:themeColor="text1"/>
                      <w:sz w:val="24"/>
                    </w:rPr>
                  </w:rPrChange>
                </w:rPr>
                <w:t xml:space="preserve"> (EU) No 575/2013</w:t>
              </w:r>
            </w:ins>
            <w:del w:id="412" w:author="Author">
              <w:r w:rsidRPr="002312DE" w:rsidDel="00ED15FA">
                <w:rPr>
                  <w:rFonts w:ascii="Times New Roman" w:hAnsi="Times New Roman" w:cs="Times New Roman"/>
                  <w:sz w:val="24"/>
                  <w:szCs w:val="24"/>
                  <w:lang w:val="fr-FR"/>
                  <w:rPrChange w:id="413" w:author="Author">
                    <w:rPr>
                      <w:rFonts w:ascii="Times New Roman" w:hAnsi="Times New Roman" w:cs="Times New Roman"/>
                      <w:sz w:val="24"/>
                      <w:szCs w:val="24"/>
                    </w:rPr>
                  </w:rPrChange>
                </w:rPr>
                <w:delText>CRR</w:delText>
              </w:r>
            </w:del>
            <w:ins w:id="414" w:author="Author">
              <w:r w:rsidR="00EC7785" w:rsidRPr="002312DE">
                <w:rPr>
                  <w:rFonts w:ascii="Times New Roman" w:hAnsi="Times New Roman" w:cs="Times New Roman"/>
                  <w:sz w:val="24"/>
                  <w:szCs w:val="24"/>
                  <w:lang w:val="fr-FR"/>
                </w:rPr>
                <w:t>.</w:t>
              </w:r>
            </w:ins>
          </w:p>
          <w:p w14:paraId="69E0A014" w14:textId="667E1699"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415" w:author="Author">
                <w:pPr>
                  <w:pStyle w:val="Teksttreci0"/>
                  <w:spacing w:after="120" w:line="240" w:lineRule="auto"/>
                  <w:ind w:firstLine="0"/>
                </w:pPr>
              </w:pPrChange>
            </w:pPr>
            <w:r w:rsidRPr="002312DE">
              <w:rPr>
                <w:rFonts w:ascii="Times New Roman" w:hAnsi="Times New Roman" w:cs="Times New Roman"/>
                <w:sz w:val="24"/>
                <w:szCs w:val="24"/>
              </w:rPr>
              <w:t xml:space="preserve">Institutions shall disclose the capped notional value of written credit derivatives (i.e. where the institution is providing credit protection to a counterparty) as set out in Article 429d </w:t>
            </w:r>
            <w:del w:id="416" w:author="Author">
              <w:r w:rsidRPr="002312DE" w:rsidDel="00646595">
                <w:rPr>
                  <w:rFonts w:ascii="Times New Roman" w:hAnsi="Times New Roman" w:cs="Times New Roman"/>
                  <w:sz w:val="24"/>
                  <w:szCs w:val="24"/>
                </w:rPr>
                <w:delText>CRR</w:delText>
              </w:r>
            </w:del>
            <w:ins w:id="417" w:author="Author">
              <w:r w:rsidR="2E0DE66F"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A01C" w14:textId="77777777" w:rsidTr="009F3999">
        <w:trPr>
          <w:trHeight w:val="850"/>
        </w:trPr>
        <w:tc>
          <w:tcPr>
            <w:tcW w:w="1380" w:type="dxa"/>
            <w:vAlign w:val="center"/>
          </w:tcPr>
          <w:p w14:paraId="69E0A016"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12</w:t>
            </w:r>
          </w:p>
        </w:tc>
        <w:tc>
          <w:tcPr>
            <w:tcW w:w="7659" w:type="dxa"/>
          </w:tcPr>
          <w:p w14:paraId="69E0A017"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(Adjusted effective notional offsets and add-on deductions for written credit derivatives)</w:t>
            </w:r>
          </w:p>
          <w:p w14:paraId="69E0A018" w14:textId="2B46F13C"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lang w:val="fr-FR"/>
                <w:rPrChange w:id="418" w:author="Author">
                  <w:rPr>
                    <w:rFonts w:ascii="Times New Roman" w:eastAsia="Times New Roman" w:hAnsi="Times New Roman" w:cs="Times New Roman"/>
                    <w:color w:val="D13438"/>
                    <w:sz w:val="24"/>
                    <w:szCs w:val="24"/>
                  </w:rPr>
                </w:rPrChange>
              </w:rPr>
              <w:pPrChange w:id="419" w:author="Author">
                <w:pPr>
                  <w:pStyle w:val="Teksttreci0"/>
                  <w:spacing w:after="120" w:line="240" w:lineRule="auto"/>
                  <w:ind w:firstLine="0"/>
                </w:pPr>
              </w:pPrChange>
            </w:pPr>
            <w:r w:rsidRPr="002312DE">
              <w:rPr>
                <w:rFonts w:ascii="Times New Roman" w:hAnsi="Times New Roman" w:cs="Times New Roman"/>
                <w:sz w:val="24"/>
                <w:szCs w:val="24"/>
                <w:lang w:val="fr-FR"/>
                <w:rPrChange w:id="420" w:author="Author">
                  <w:rPr>
                    <w:rFonts w:ascii="Times New Roman" w:hAnsi="Times New Roman" w:cs="Times New Roman"/>
                    <w:sz w:val="24"/>
                    <w:szCs w:val="24"/>
                  </w:rPr>
                </w:rPrChange>
              </w:rPr>
              <w:t xml:space="preserve">Article 429d </w:t>
            </w:r>
            <w:proofErr w:type="spellStart"/>
            <w:ins w:id="421" w:author="Author">
              <w:r w:rsidR="00EC7785" w:rsidRPr="002312DE">
                <w:rPr>
                  <w:rFonts w:ascii="Times New Roman" w:eastAsia="Times New Roman" w:hAnsi="Times New Roman" w:cs="Times New Roman"/>
                  <w:sz w:val="24"/>
                  <w:lang w:val="fr-FR"/>
                  <w:rPrChange w:id="422" w:author="Author">
                    <w:rPr>
                      <w:rFonts w:ascii="Times New Roman" w:eastAsia="Times New Roman" w:hAnsi="Times New Roman" w:cs="Times New Roman"/>
                      <w:color w:val="000000" w:themeColor="text1"/>
                      <w:sz w:val="24"/>
                    </w:rPr>
                  </w:rPrChange>
                </w:rPr>
                <w:t>Regulation</w:t>
              </w:r>
              <w:proofErr w:type="spellEnd"/>
              <w:r w:rsidR="00EC7785" w:rsidRPr="002312DE">
                <w:rPr>
                  <w:rFonts w:ascii="Times New Roman" w:eastAsia="Times New Roman" w:hAnsi="Times New Roman" w:cs="Times New Roman"/>
                  <w:sz w:val="24"/>
                  <w:lang w:val="fr-FR"/>
                  <w:rPrChange w:id="423" w:author="Author">
                    <w:rPr>
                      <w:rFonts w:ascii="Times New Roman" w:eastAsia="Times New Roman" w:hAnsi="Times New Roman" w:cs="Times New Roman"/>
                      <w:color w:val="000000" w:themeColor="text1"/>
                      <w:sz w:val="24"/>
                    </w:rPr>
                  </w:rPrChange>
                </w:rPr>
                <w:t xml:space="preserve"> (EU) No 575/2013</w:t>
              </w:r>
            </w:ins>
            <w:del w:id="424" w:author="Author">
              <w:r w:rsidRPr="002312DE" w:rsidDel="00EC7785">
                <w:rPr>
                  <w:rFonts w:ascii="Times New Roman" w:hAnsi="Times New Roman" w:cs="Times New Roman"/>
                  <w:sz w:val="24"/>
                  <w:szCs w:val="24"/>
                  <w:lang w:val="fr-FR"/>
                  <w:rPrChange w:id="425" w:author="Author">
                    <w:rPr>
                      <w:rFonts w:ascii="Times New Roman" w:hAnsi="Times New Roman" w:cs="Times New Roman"/>
                      <w:sz w:val="24"/>
                      <w:szCs w:val="24"/>
                    </w:rPr>
                  </w:rPrChange>
                </w:rPr>
                <w:delText>CRR</w:delText>
              </w:r>
            </w:del>
            <w:ins w:id="426" w:author="Author">
              <w:r w:rsidR="00C32553" w:rsidRPr="002312DE">
                <w:rPr>
                  <w:rFonts w:ascii="Times New Roman" w:hAnsi="Times New Roman" w:cs="Times New Roman"/>
                  <w:sz w:val="24"/>
                  <w:szCs w:val="24"/>
                  <w:lang w:val="fr-FR"/>
                </w:rPr>
                <w:t>.</w:t>
              </w:r>
            </w:ins>
          </w:p>
          <w:p w14:paraId="69E0A01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2312DE">
              <w:rPr>
                <w:rFonts w:ascii="Times New Roman" w:hAnsi="Times New Roman" w:cs="Times New Roman"/>
                <w:sz w:val="24"/>
                <w:szCs w:val="24"/>
              </w:rPr>
              <w:softHyphen/>
              <w:t xml:space="preserve">tion is equal to or greater than the remaining maturity of the sold protection. Hence, the value shall not be greater than the value entered in row 11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 xml:space="preserve"> for each reference name.</w:t>
            </w:r>
          </w:p>
          <w:p w14:paraId="69E0A01A"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Since the disclosed amount reduces the total exposure measure, institutions shall place the value in this cell between brackets (negative amount).</w:t>
            </w:r>
          </w:p>
          <w:p w14:paraId="69E0A01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The disclosed amount must also be included in the previous cell as if no adjustment applied.</w:t>
            </w:r>
          </w:p>
        </w:tc>
      </w:tr>
      <w:tr w:rsidR="002312DE" w:rsidRPr="002312DE" w14:paraId="69E0A020" w14:textId="77777777" w:rsidTr="009F3999">
        <w:trPr>
          <w:trHeight w:val="949"/>
        </w:trPr>
        <w:tc>
          <w:tcPr>
            <w:tcW w:w="1380" w:type="dxa"/>
            <w:vAlign w:val="center"/>
          </w:tcPr>
          <w:p w14:paraId="69E0A01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13</w:t>
            </w:r>
          </w:p>
        </w:tc>
        <w:tc>
          <w:tcPr>
            <w:tcW w:w="7659" w:type="dxa"/>
          </w:tcPr>
          <w:p w14:paraId="69E0A01E"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 xml:space="preserve">Total derivatives exposures </w:t>
            </w:r>
          </w:p>
          <w:p w14:paraId="69E0A01F"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312DE">
              <w:rPr>
                <w:rStyle w:val="TeksttreciPogrubienie"/>
                <w:rFonts w:ascii="Times New Roman" w:hAnsi="Times New Roman" w:cs="Times New Roman"/>
                <w:color w:val="auto"/>
                <w:sz w:val="24"/>
                <w:szCs w:val="24"/>
              </w:rPr>
              <w:t>Sum of rows 8 to 12</w:t>
            </w:r>
          </w:p>
        </w:tc>
      </w:tr>
      <w:tr w:rsidR="002312DE" w:rsidRPr="002312DE" w14:paraId="69E0A027" w14:textId="77777777" w:rsidTr="009F3999">
        <w:trPr>
          <w:trHeight w:val="708"/>
        </w:trPr>
        <w:tc>
          <w:tcPr>
            <w:tcW w:w="1380" w:type="dxa"/>
            <w:vAlign w:val="center"/>
          </w:tcPr>
          <w:p w14:paraId="69E0A02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14</w:t>
            </w:r>
          </w:p>
        </w:tc>
        <w:tc>
          <w:tcPr>
            <w:tcW w:w="7659" w:type="dxa"/>
          </w:tcPr>
          <w:p w14:paraId="69E0A02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Gross SFT assets (with no recognition of netting), after adjustment for sales accounting transactions</w:t>
            </w:r>
          </w:p>
          <w:p w14:paraId="69E0A023" w14:textId="26D14D1D" w:rsidR="00646595" w:rsidRPr="002312DE" w:rsidRDefault="00646595">
            <w:pPr>
              <w:pStyle w:val="Teksttreci0"/>
              <w:shd w:val="clear" w:color="auto" w:fill="auto"/>
              <w:spacing w:after="120" w:line="240" w:lineRule="auto"/>
              <w:ind w:firstLine="0"/>
              <w:rPr>
                <w:rFonts w:ascii="Times New Roman" w:eastAsia="Times New Roman" w:hAnsi="Times New Roman" w:cs="Times New Roman"/>
                <w:sz w:val="24"/>
                <w:szCs w:val="24"/>
              </w:rPr>
              <w:pPrChange w:id="427" w:author="Author">
                <w:pPr>
                  <w:pStyle w:val="Teksttreci0"/>
                  <w:spacing w:after="120" w:line="240" w:lineRule="auto"/>
                  <w:ind w:firstLine="0"/>
                </w:pPr>
              </w:pPrChange>
            </w:pPr>
            <w:del w:id="428" w:author="Author">
              <w:r w:rsidRPr="002312DE" w:rsidDel="00646595">
                <w:rPr>
                  <w:rFonts w:ascii="Times New Roman" w:hAnsi="Times New Roman" w:cs="Times New Roman"/>
                  <w:sz w:val="24"/>
                  <w:szCs w:val="24"/>
                </w:rPr>
                <w:delText xml:space="preserve">Point (77) of </w:delText>
              </w:r>
            </w:del>
            <w:r w:rsidRPr="002312DE">
              <w:rPr>
                <w:rFonts w:ascii="Times New Roman" w:hAnsi="Times New Roman" w:cs="Times New Roman"/>
                <w:sz w:val="24"/>
                <w:szCs w:val="24"/>
              </w:rPr>
              <w:t>Article 4(1)</w:t>
            </w:r>
            <w:ins w:id="429" w:author="Author">
              <w:r w:rsidR="18602026" w:rsidRPr="002312DE">
                <w:rPr>
                  <w:rFonts w:ascii="Times New Roman" w:hAnsi="Times New Roman" w:cs="Times New Roman"/>
                  <w:sz w:val="24"/>
                  <w:szCs w:val="24"/>
                </w:rPr>
                <w:t>, point (77)</w:t>
              </w:r>
            </w:ins>
            <w:r w:rsidRPr="002312DE">
              <w:rPr>
                <w:rFonts w:ascii="Times New Roman" w:hAnsi="Times New Roman" w:cs="Times New Roman"/>
                <w:sz w:val="24"/>
                <w:szCs w:val="24"/>
              </w:rPr>
              <w:t xml:space="preserve">, Articles 206 and 429e(6) </w:t>
            </w:r>
            <w:ins w:id="430" w:author="Author">
              <w:r w:rsidR="00C32553" w:rsidRPr="002312DE">
                <w:rPr>
                  <w:rFonts w:ascii="Times New Roman" w:eastAsia="Times New Roman" w:hAnsi="Times New Roman" w:cs="Times New Roman"/>
                  <w:sz w:val="24"/>
                </w:rPr>
                <w:t>Regulation (EU) No 575/2013</w:t>
              </w:r>
            </w:ins>
            <w:del w:id="431" w:author="Author">
              <w:r w:rsidRPr="002312DE" w:rsidDel="00C32553">
                <w:rPr>
                  <w:rFonts w:ascii="Times New Roman" w:hAnsi="Times New Roman" w:cs="Times New Roman"/>
                  <w:sz w:val="24"/>
                  <w:szCs w:val="24"/>
                </w:rPr>
                <w:delText>CRR</w:delText>
              </w:r>
            </w:del>
            <w:ins w:id="432" w:author="Author">
              <w:r w:rsidR="00C32553" w:rsidRPr="002312DE">
                <w:rPr>
                  <w:rFonts w:ascii="Times New Roman" w:hAnsi="Times New Roman" w:cs="Times New Roman"/>
                  <w:sz w:val="24"/>
                  <w:szCs w:val="24"/>
                </w:rPr>
                <w:t>.</w:t>
              </w:r>
            </w:ins>
          </w:p>
          <w:p w14:paraId="69E0A024" w14:textId="313D02C6"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accounting balance sheet value, under the applicable accounting framework, of SFTs both covered and not covered by a master netting agreement eligible under Article 206 </w:t>
            </w:r>
            <w:del w:id="433" w:author="Author">
              <w:r w:rsidRPr="002312DE" w:rsidDel="00646595">
                <w:rPr>
                  <w:rFonts w:ascii="Times New Roman" w:hAnsi="Times New Roman" w:cs="Times New Roman"/>
                  <w:sz w:val="24"/>
                  <w:szCs w:val="24"/>
                </w:rPr>
                <w:delText>CRR</w:delText>
              </w:r>
            </w:del>
            <w:ins w:id="434" w:author="Author">
              <w:r w:rsidR="1F19910E"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where the contracts are recognised as assets on the balance sheet assuming no prudential or accounting netting or risk mitigation effects (i.e. the accounting balance sheet value adjusted for the effects of accounting netting or risk mitigation).</w:t>
            </w:r>
          </w:p>
          <w:p w14:paraId="69E0A025" w14:textId="420E120C"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Furthermore, where sale accounting is achieved for a SFT under the applicable accounting framework, institutions shall reverse all sales related accounting entries in accordance with Article 429e(6) </w:t>
            </w:r>
            <w:del w:id="435" w:author="Author">
              <w:r w:rsidRPr="002312DE" w:rsidDel="00646595">
                <w:rPr>
                  <w:rFonts w:ascii="Times New Roman" w:hAnsi="Times New Roman" w:cs="Times New Roman"/>
                  <w:sz w:val="24"/>
                  <w:szCs w:val="24"/>
                </w:rPr>
                <w:delText>CRR</w:delText>
              </w:r>
            </w:del>
            <w:ins w:id="436" w:author="Author">
              <w:r w:rsidR="551E86D4"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26"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not include in this cell cash received or any security that is provided to a counterparty via the aforementioned transactions and is retained on the balance sheet (i.e. the accounting criteria for derecognition are not met).</w:t>
            </w:r>
          </w:p>
        </w:tc>
      </w:tr>
      <w:tr w:rsidR="002312DE" w:rsidRPr="002312DE" w14:paraId="69E0A02D" w14:textId="77777777" w:rsidTr="009F3999">
        <w:trPr>
          <w:trHeight w:val="557"/>
        </w:trPr>
        <w:tc>
          <w:tcPr>
            <w:tcW w:w="1380" w:type="dxa"/>
            <w:vAlign w:val="center"/>
          </w:tcPr>
          <w:p w14:paraId="69E0A028" w14:textId="77777777" w:rsidR="00646595" w:rsidRPr="002312DE" w:rsidRDefault="00646595" w:rsidP="00E9371F">
            <w:pPr>
              <w:pStyle w:val="Applicationdirecte"/>
              <w:spacing w:before="0"/>
              <w:jc w:val="center"/>
            </w:pPr>
            <w:r w:rsidRPr="002312DE">
              <w:rPr>
                <w:rFonts w:eastAsia="Book Antiqua"/>
              </w:rPr>
              <w:t>15</w:t>
            </w:r>
          </w:p>
        </w:tc>
        <w:tc>
          <w:tcPr>
            <w:tcW w:w="7659" w:type="dxa"/>
          </w:tcPr>
          <w:p w14:paraId="69E0A02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(Netted amounts of cash payables and cash receivables of gross SFT assets)</w:t>
            </w:r>
          </w:p>
          <w:p w14:paraId="69E0A02A" w14:textId="52BC6A68"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Change w:id="437" w:author="Author">
                  <w:rPr>
                    <w:rFonts w:ascii="Times New Roman" w:hAnsi="Times New Roman" w:cs="Times New Roman"/>
                    <w:sz w:val="24"/>
                    <w:szCs w:val="24"/>
                  </w:rPr>
                </w:rPrChange>
              </w:rPr>
            </w:pPr>
            <w:del w:id="438" w:author="Author">
              <w:r w:rsidRPr="002312DE" w:rsidDel="00646595">
                <w:rPr>
                  <w:rFonts w:ascii="Times New Roman" w:hAnsi="Times New Roman" w:cs="Times New Roman"/>
                  <w:sz w:val="24"/>
                  <w:szCs w:val="24"/>
                  <w:lang w:val="fr-FR"/>
                  <w:rPrChange w:id="439" w:author="Author">
                    <w:rPr>
                      <w:rFonts w:ascii="Times New Roman" w:hAnsi="Times New Roman" w:cs="Times New Roman"/>
                      <w:sz w:val="24"/>
                      <w:szCs w:val="24"/>
                    </w:rPr>
                  </w:rPrChange>
                </w:rPr>
                <w:delText xml:space="preserve">Point (77) of </w:delText>
              </w:r>
            </w:del>
            <w:r w:rsidRPr="002312DE">
              <w:rPr>
                <w:rFonts w:ascii="Times New Roman" w:hAnsi="Times New Roman" w:cs="Times New Roman"/>
                <w:sz w:val="24"/>
                <w:szCs w:val="24"/>
                <w:lang w:val="fr-FR"/>
                <w:rPrChange w:id="440" w:author="Author">
                  <w:rPr>
                    <w:rFonts w:ascii="Times New Roman" w:hAnsi="Times New Roman" w:cs="Times New Roman"/>
                    <w:sz w:val="24"/>
                    <w:szCs w:val="24"/>
                  </w:rPr>
                </w:rPrChange>
              </w:rPr>
              <w:t>Article 4(1),</w:t>
            </w:r>
            <w:ins w:id="441" w:author="Author">
              <w:r w:rsidR="53B533A2" w:rsidRPr="002312DE">
                <w:rPr>
                  <w:rFonts w:ascii="Times New Roman" w:hAnsi="Times New Roman" w:cs="Times New Roman"/>
                  <w:sz w:val="24"/>
                  <w:szCs w:val="24"/>
                  <w:lang w:val="fr-FR"/>
                  <w:rPrChange w:id="442" w:author="Author">
                    <w:rPr>
                      <w:rFonts w:ascii="Times New Roman" w:hAnsi="Times New Roman" w:cs="Times New Roman"/>
                      <w:sz w:val="24"/>
                      <w:szCs w:val="24"/>
                    </w:rPr>
                  </w:rPrChange>
                </w:rPr>
                <w:t xml:space="preserve"> point (77),</w:t>
              </w:r>
            </w:ins>
            <w:r w:rsidRPr="002312DE">
              <w:rPr>
                <w:rFonts w:ascii="Times New Roman" w:hAnsi="Times New Roman" w:cs="Times New Roman"/>
                <w:sz w:val="24"/>
                <w:szCs w:val="24"/>
                <w:lang w:val="fr-FR"/>
                <w:rPrChange w:id="443" w:author="Author">
                  <w:rPr>
                    <w:rFonts w:ascii="Times New Roman" w:hAnsi="Times New Roman" w:cs="Times New Roman"/>
                    <w:sz w:val="24"/>
                    <w:szCs w:val="24"/>
                  </w:rPr>
                </w:rPrChange>
              </w:rPr>
              <w:t xml:space="preserve"> Article 206, </w:t>
            </w:r>
            <w:del w:id="444" w:author="Author">
              <w:r w:rsidRPr="002312DE" w:rsidDel="00646595">
                <w:rPr>
                  <w:rFonts w:ascii="Times New Roman" w:hAnsi="Times New Roman" w:cs="Times New Roman"/>
                  <w:sz w:val="24"/>
                  <w:szCs w:val="24"/>
                  <w:lang w:val="fr-FR"/>
                  <w:rPrChange w:id="445" w:author="Author">
                    <w:rPr>
                      <w:rFonts w:ascii="Times New Roman" w:hAnsi="Times New Roman" w:cs="Times New Roman"/>
                      <w:sz w:val="24"/>
                      <w:szCs w:val="24"/>
                    </w:rPr>
                  </w:rPrChange>
                </w:rPr>
                <w:delText xml:space="preserve">point (b) of </w:delText>
              </w:r>
            </w:del>
            <w:r w:rsidRPr="002312DE">
              <w:rPr>
                <w:rFonts w:ascii="Times New Roman" w:hAnsi="Times New Roman" w:cs="Times New Roman"/>
                <w:sz w:val="24"/>
                <w:szCs w:val="24"/>
                <w:lang w:val="fr-FR"/>
                <w:rPrChange w:id="446" w:author="Author">
                  <w:rPr>
                    <w:rFonts w:ascii="Times New Roman" w:hAnsi="Times New Roman" w:cs="Times New Roman"/>
                    <w:sz w:val="24"/>
                    <w:szCs w:val="24"/>
                  </w:rPr>
                </w:rPrChange>
              </w:rPr>
              <w:t>Article 429b(1)</w:t>
            </w:r>
            <w:ins w:id="447" w:author="Author">
              <w:r w:rsidR="7AC31ADB" w:rsidRPr="002312DE">
                <w:rPr>
                  <w:rFonts w:ascii="Times New Roman" w:hAnsi="Times New Roman" w:cs="Times New Roman"/>
                  <w:sz w:val="24"/>
                  <w:szCs w:val="24"/>
                  <w:lang w:val="fr-FR"/>
                  <w:rPrChange w:id="448" w:author="Author">
                    <w:rPr>
                      <w:rFonts w:ascii="Times New Roman" w:hAnsi="Times New Roman" w:cs="Times New Roman"/>
                      <w:sz w:val="24"/>
                      <w:szCs w:val="24"/>
                    </w:rPr>
                  </w:rPrChange>
                </w:rPr>
                <w:t>, point (b)</w:t>
              </w:r>
            </w:ins>
            <w:r w:rsidRPr="002312DE">
              <w:rPr>
                <w:rFonts w:ascii="Times New Roman" w:hAnsi="Times New Roman" w:cs="Times New Roman"/>
                <w:sz w:val="24"/>
                <w:szCs w:val="24"/>
                <w:lang w:val="fr-FR"/>
                <w:rPrChange w:id="449" w:author="Author">
                  <w:rPr>
                    <w:rFonts w:ascii="Times New Roman" w:hAnsi="Times New Roman" w:cs="Times New Roman"/>
                    <w:sz w:val="24"/>
                    <w:szCs w:val="24"/>
                  </w:rPr>
                </w:rPrChange>
              </w:rPr>
              <w:t xml:space="preserve">, Articles 429b(4) and 429e(6) </w:t>
            </w:r>
            <w:proofErr w:type="spellStart"/>
            <w:ins w:id="450" w:author="Author">
              <w:r w:rsidR="00C32553" w:rsidRPr="002312DE">
                <w:rPr>
                  <w:rFonts w:ascii="Times New Roman" w:eastAsia="Times New Roman" w:hAnsi="Times New Roman" w:cs="Times New Roman"/>
                  <w:sz w:val="24"/>
                  <w:lang w:val="fr-FR"/>
                  <w:rPrChange w:id="451" w:author="Author">
                    <w:rPr>
                      <w:rFonts w:ascii="Times New Roman" w:eastAsia="Times New Roman" w:hAnsi="Times New Roman" w:cs="Times New Roman"/>
                      <w:color w:val="000000" w:themeColor="text1"/>
                      <w:sz w:val="24"/>
                    </w:rPr>
                  </w:rPrChange>
                </w:rPr>
                <w:t>Regulation</w:t>
              </w:r>
              <w:proofErr w:type="spellEnd"/>
              <w:r w:rsidR="00C32553" w:rsidRPr="002312DE">
                <w:rPr>
                  <w:rFonts w:ascii="Times New Roman" w:eastAsia="Times New Roman" w:hAnsi="Times New Roman" w:cs="Times New Roman"/>
                  <w:sz w:val="24"/>
                  <w:lang w:val="fr-FR"/>
                  <w:rPrChange w:id="452" w:author="Author">
                    <w:rPr>
                      <w:rFonts w:ascii="Times New Roman" w:eastAsia="Times New Roman" w:hAnsi="Times New Roman" w:cs="Times New Roman"/>
                      <w:color w:val="000000" w:themeColor="text1"/>
                      <w:sz w:val="24"/>
                    </w:rPr>
                  </w:rPrChange>
                </w:rPr>
                <w:t xml:space="preserve"> (EU) No 575/2013</w:t>
              </w:r>
            </w:ins>
            <w:del w:id="453" w:author="Author">
              <w:r w:rsidRPr="002312DE" w:rsidDel="00C32553">
                <w:rPr>
                  <w:rFonts w:ascii="Times New Roman" w:hAnsi="Times New Roman" w:cs="Times New Roman"/>
                  <w:sz w:val="24"/>
                  <w:szCs w:val="24"/>
                  <w:lang w:val="fr-FR"/>
                  <w:rPrChange w:id="454" w:author="Author">
                    <w:rPr>
                      <w:rFonts w:ascii="Times New Roman" w:hAnsi="Times New Roman" w:cs="Times New Roman"/>
                      <w:sz w:val="24"/>
                      <w:szCs w:val="24"/>
                    </w:rPr>
                  </w:rPrChange>
                </w:rPr>
                <w:delText>CRR</w:delText>
              </w:r>
            </w:del>
            <w:r w:rsidRPr="002312DE">
              <w:rPr>
                <w:rFonts w:ascii="Times New Roman" w:hAnsi="Times New Roman" w:cs="Times New Roman"/>
                <w:sz w:val="24"/>
                <w:szCs w:val="24"/>
                <w:lang w:val="fr-FR"/>
                <w:rPrChange w:id="455" w:author="Author">
                  <w:rPr>
                    <w:rFonts w:ascii="Times New Roman" w:hAnsi="Times New Roman" w:cs="Times New Roman"/>
                    <w:sz w:val="24"/>
                    <w:szCs w:val="24"/>
                  </w:rPr>
                </w:rPrChange>
              </w:rPr>
              <w:t>.</w:t>
            </w:r>
          </w:p>
          <w:p w14:paraId="69E0A02B" w14:textId="407A3E3E"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cash payables amount of gross SFT assets that have been netted in accordance with Article 429b(4) </w:t>
            </w:r>
            <w:del w:id="456" w:author="Author">
              <w:r w:rsidRPr="002312DE" w:rsidDel="00646595">
                <w:rPr>
                  <w:rFonts w:ascii="Times New Roman" w:hAnsi="Times New Roman" w:cs="Times New Roman"/>
                  <w:sz w:val="24"/>
                  <w:szCs w:val="24"/>
                </w:rPr>
                <w:delText>CRR</w:delText>
              </w:r>
            </w:del>
            <w:ins w:id="457" w:author="Author">
              <w:r w:rsidR="565D3025"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2C"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2312DE" w14:paraId="69E0A034" w14:textId="77777777" w:rsidTr="009F3999">
        <w:trPr>
          <w:trHeight w:val="2265"/>
        </w:trPr>
        <w:tc>
          <w:tcPr>
            <w:tcW w:w="1380" w:type="dxa"/>
            <w:vAlign w:val="center"/>
          </w:tcPr>
          <w:p w14:paraId="69E0A02E"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16</w:t>
            </w:r>
          </w:p>
        </w:tc>
        <w:tc>
          <w:tcPr>
            <w:tcW w:w="7659" w:type="dxa"/>
          </w:tcPr>
          <w:p w14:paraId="69E0A02F"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Counterparty credit risk exposure for SFT assets</w:t>
            </w:r>
          </w:p>
          <w:p w14:paraId="69E0A030" w14:textId="36C15EBA"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Change w:id="458" w:author="Author">
                  <w:rPr>
                    <w:rFonts w:ascii="Times New Roman" w:eastAsia="Times New Roman" w:hAnsi="Times New Roman" w:cs="Times New Roman"/>
                    <w:color w:val="D13438"/>
                    <w:sz w:val="24"/>
                    <w:szCs w:val="24"/>
                  </w:rPr>
                </w:rPrChange>
              </w:rPr>
            </w:pPr>
            <w:r w:rsidRPr="002312DE">
              <w:rPr>
                <w:rFonts w:ascii="Times New Roman" w:hAnsi="Times New Roman" w:cs="Times New Roman"/>
                <w:sz w:val="24"/>
                <w:szCs w:val="24"/>
                <w:lang w:val="fr-FR"/>
                <w:rPrChange w:id="459" w:author="Author">
                  <w:rPr>
                    <w:rFonts w:ascii="Times New Roman" w:hAnsi="Times New Roman" w:cs="Times New Roman"/>
                    <w:sz w:val="24"/>
                    <w:szCs w:val="24"/>
                  </w:rPr>
                </w:rPrChange>
              </w:rPr>
              <w:t xml:space="preserve">Article 429e(1) </w:t>
            </w:r>
            <w:proofErr w:type="spellStart"/>
            <w:ins w:id="460" w:author="Author">
              <w:r w:rsidR="00C32553" w:rsidRPr="002312DE">
                <w:rPr>
                  <w:rFonts w:ascii="Times New Roman" w:eastAsia="Times New Roman" w:hAnsi="Times New Roman" w:cs="Times New Roman"/>
                  <w:sz w:val="24"/>
                  <w:lang w:val="fr-FR"/>
                  <w:rPrChange w:id="461" w:author="Author">
                    <w:rPr>
                      <w:rFonts w:ascii="Times New Roman" w:eastAsia="Times New Roman" w:hAnsi="Times New Roman" w:cs="Times New Roman"/>
                      <w:color w:val="000000" w:themeColor="text1"/>
                      <w:sz w:val="24"/>
                    </w:rPr>
                  </w:rPrChange>
                </w:rPr>
                <w:t>Regulation</w:t>
              </w:r>
              <w:proofErr w:type="spellEnd"/>
              <w:r w:rsidR="00C32553" w:rsidRPr="002312DE">
                <w:rPr>
                  <w:rFonts w:ascii="Times New Roman" w:eastAsia="Times New Roman" w:hAnsi="Times New Roman" w:cs="Times New Roman"/>
                  <w:sz w:val="24"/>
                  <w:lang w:val="fr-FR"/>
                  <w:rPrChange w:id="462" w:author="Author">
                    <w:rPr>
                      <w:rFonts w:ascii="Times New Roman" w:eastAsia="Times New Roman" w:hAnsi="Times New Roman" w:cs="Times New Roman"/>
                      <w:color w:val="000000" w:themeColor="text1"/>
                      <w:sz w:val="24"/>
                    </w:rPr>
                  </w:rPrChange>
                </w:rPr>
                <w:t xml:space="preserve"> (EU) No 575/2013</w:t>
              </w:r>
            </w:ins>
            <w:del w:id="463" w:author="Author">
              <w:r w:rsidRPr="002312DE" w:rsidDel="00C32553">
                <w:rPr>
                  <w:rFonts w:ascii="Times New Roman" w:hAnsi="Times New Roman" w:cs="Times New Roman"/>
                  <w:sz w:val="24"/>
                  <w:szCs w:val="24"/>
                  <w:lang w:val="fr-FR"/>
                  <w:rPrChange w:id="464" w:author="Author">
                    <w:rPr>
                      <w:rFonts w:ascii="Times New Roman" w:hAnsi="Times New Roman" w:cs="Times New Roman"/>
                      <w:sz w:val="24"/>
                      <w:szCs w:val="24"/>
                    </w:rPr>
                  </w:rPrChange>
                </w:rPr>
                <w:delText>CRR</w:delText>
              </w:r>
            </w:del>
            <w:ins w:id="465" w:author="Author">
              <w:r w:rsidR="00B27A33" w:rsidRPr="002312DE">
                <w:rPr>
                  <w:rFonts w:ascii="Times New Roman" w:hAnsi="Times New Roman" w:cs="Times New Roman"/>
                  <w:sz w:val="24"/>
                  <w:szCs w:val="24"/>
                  <w:lang w:val="fr-FR"/>
                </w:rPr>
                <w:t>.</w:t>
              </w:r>
            </w:ins>
          </w:p>
          <w:p w14:paraId="69E0A031" w14:textId="3CD1D3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add-on for SFTs counterparty credit risk, including those that are off-balance sheet, determined in accordance with Article 429e(2) or (3) </w:t>
            </w:r>
            <w:del w:id="466" w:author="Author">
              <w:r w:rsidRPr="002312DE" w:rsidDel="00646595">
                <w:rPr>
                  <w:rFonts w:ascii="Times New Roman" w:hAnsi="Times New Roman" w:cs="Times New Roman"/>
                  <w:sz w:val="24"/>
                  <w:szCs w:val="24"/>
                </w:rPr>
                <w:delText>CRR</w:delText>
              </w:r>
            </w:del>
            <w:ins w:id="467" w:author="Author">
              <w:r w:rsidR="0B01C814"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as applicable.</w:t>
            </w:r>
          </w:p>
          <w:p w14:paraId="69E0A032" w14:textId="5E995A61"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include in this cell transactions in accordance with </w:t>
            </w:r>
            <w:del w:id="468"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429e(7) </w:t>
            </w:r>
            <w:ins w:id="469" w:author="Author">
              <w:r w:rsidR="0A9C4541" w:rsidRPr="002312DE">
                <w:rPr>
                  <w:rFonts w:ascii="Times New Roman" w:hAnsi="Times New Roman" w:cs="Times New Roman"/>
                  <w:sz w:val="24"/>
                  <w:szCs w:val="24"/>
                </w:rPr>
                <w:t xml:space="preserve">point (c) of </w:t>
              </w:r>
            </w:ins>
            <w:del w:id="470" w:author="Author">
              <w:r w:rsidRPr="002312DE" w:rsidDel="00646595">
                <w:rPr>
                  <w:rFonts w:ascii="Times New Roman" w:hAnsi="Times New Roman" w:cs="Times New Roman"/>
                  <w:sz w:val="24"/>
                  <w:szCs w:val="24"/>
                </w:rPr>
                <w:delText>CRR</w:delText>
              </w:r>
            </w:del>
            <w:ins w:id="471" w:author="Author">
              <w:r w:rsidR="05FC95AE"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33" w14:textId="12709EF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not include in this cell agent SFTs where the institution provides an indemnity or guarantee to a customer or counterparty limited to any difference between the value of the security or cash the customer has lent and the value of collateral the borrower has provided in accordance with </w:t>
            </w:r>
            <w:del w:id="472"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Article 429e(7)</w:t>
            </w:r>
            <w:ins w:id="473" w:author="Author">
              <w:r w:rsidR="09704CB0"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474" w:author="Author">
              <w:r w:rsidR="77CCD937" w:rsidRPr="002312DE">
                <w:rPr>
                  <w:rFonts w:ascii="Times New Roman" w:hAnsi="Times New Roman" w:cs="Times New Roman"/>
                  <w:sz w:val="24"/>
                  <w:szCs w:val="24"/>
                </w:rPr>
                <w:t xml:space="preserve">point (a) of </w:t>
              </w:r>
            </w:ins>
            <w:del w:id="475" w:author="Author">
              <w:r w:rsidRPr="002312DE" w:rsidDel="00646595">
                <w:rPr>
                  <w:rFonts w:ascii="Times New Roman" w:hAnsi="Times New Roman" w:cs="Times New Roman"/>
                  <w:sz w:val="24"/>
                  <w:szCs w:val="24"/>
                </w:rPr>
                <w:delText>CRR</w:delText>
              </w:r>
            </w:del>
            <w:ins w:id="476" w:author="Author">
              <w:r w:rsidR="4ECBFC1D"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w:t>
            </w:r>
          </w:p>
        </w:tc>
      </w:tr>
      <w:tr w:rsidR="002312DE" w:rsidRPr="002312DE" w14:paraId="69E0A03B" w14:textId="77777777" w:rsidTr="009F3999">
        <w:trPr>
          <w:trHeight w:val="555"/>
        </w:trPr>
        <w:tc>
          <w:tcPr>
            <w:tcW w:w="1380" w:type="dxa"/>
            <w:vAlign w:val="center"/>
          </w:tcPr>
          <w:p w14:paraId="69E0A03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EU-16a</w:t>
            </w:r>
          </w:p>
        </w:tc>
        <w:tc>
          <w:tcPr>
            <w:tcW w:w="7659" w:type="dxa"/>
          </w:tcPr>
          <w:p w14:paraId="69E0A036" w14:textId="4C04A87D"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Derogation for SFTs: Counterparty credit risk exposure in accordance with Articles 429e(5) and 222 CRR</w:t>
            </w:r>
            <w:ins w:id="477" w:author="Author">
              <w:r w:rsidR="5A074186" w:rsidRPr="002312DE">
                <w:rPr>
                  <w:rFonts w:ascii="Times New Roman" w:eastAsia="Times New Roman" w:hAnsi="Times New Roman" w:cs="Times New Roman"/>
                  <w:sz w:val="24"/>
                  <w:szCs w:val="24"/>
                </w:rPr>
                <w:t xml:space="preserve"> </w:t>
              </w:r>
            </w:ins>
          </w:p>
          <w:p w14:paraId="69E0A037" w14:textId="0506548C"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312DE">
              <w:rPr>
                <w:rFonts w:ascii="Times New Roman" w:hAnsi="Times New Roman" w:cs="Times New Roman"/>
                <w:sz w:val="24"/>
                <w:szCs w:val="24"/>
              </w:rPr>
              <w:t xml:space="preserve">Articles 429e(5) and 222 </w:t>
            </w:r>
            <w:ins w:id="478" w:author="Author">
              <w:r w:rsidR="00B27A33" w:rsidRPr="002312DE">
                <w:rPr>
                  <w:rFonts w:ascii="Times New Roman" w:eastAsia="Times New Roman" w:hAnsi="Times New Roman" w:cs="Times New Roman"/>
                  <w:sz w:val="24"/>
                </w:rPr>
                <w:t>Regulation (EU) No 575/2013</w:t>
              </w:r>
            </w:ins>
            <w:del w:id="479" w:author="Author">
              <w:r w:rsidRPr="002312DE" w:rsidDel="00B27A33">
                <w:rPr>
                  <w:rFonts w:ascii="Times New Roman" w:hAnsi="Times New Roman" w:cs="Times New Roman"/>
                  <w:sz w:val="24"/>
                  <w:szCs w:val="24"/>
                </w:rPr>
                <w:delText>CRR</w:delText>
              </w:r>
            </w:del>
          </w:p>
          <w:p w14:paraId="69E0A038" w14:textId="36D098A8"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add-on for SFTs including those that are off-balance sheet calculated in accordance with Article 222 </w:t>
            </w:r>
            <w:del w:id="480" w:author="Author">
              <w:r w:rsidRPr="002312DE" w:rsidDel="00646595">
                <w:rPr>
                  <w:rFonts w:ascii="Times New Roman" w:hAnsi="Times New Roman" w:cs="Times New Roman"/>
                  <w:sz w:val="24"/>
                  <w:szCs w:val="24"/>
                </w:rPr>
                <w:delText>CRR</w:delText>
              </w:r>
            </w:del>
            <w:ins w:id="481" w:author="Author">
              <w:r w:rsidR="5B7CFBA0"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subject to a 20 % floor for the applicable risk weight.</w:t>
            </w:r>
          </w:p>
          <w:p w14:paraId="69E0A039" w14:textId="442E9C0E"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include in this cell transactions in accordance with point (c) of Article 429e(7) </w:t>
            </w:r>
            <w:del w:id="482" w:author="Author">
              <w:r w:rsidRPr="002312DE" w:rsidDel="00646595">
                <w:rPr>
                  <w:rFonts w:ascii="Times New Roman" w:hAnsi="Times New Roman" w:cs="Times New Roman"/>
                  <w:sz w:val="24"/>
                  <w:szCs w:val="24"/>
                </w:rPr>
                <w:delText>CRR</w:delText>
              </w:r>
            </w:del>
            <w:ins w:id="483" w:author="Author">
              <w:r w:rsidR="0E71DD3E"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3A" w14:textId="1888AE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not include in this cell transactions for which the add-on part of the leverage ratio exposure value is determined in accordance with the method defined in Article 429e(1) </w:t>
            </w:r>
            <w:del w:id="484" w:author="Author">
              <w:r w:rsidRPr="002312DE" w:rsidDel="00646595">
                <w:rPr>
                  <w:rFonts w:ascii="Times New Roman" w:hAnsi="Times New Roman" w:cs="Times New Roman"/>
                  <w:sz w:val="24"/>
                  <w:szCs w:val="24"/>
                </w:rPr>
                <w:delText>CRR</w:delText>
              </w:r>
            </w:del>
            <w:ins w:id="485" w:author="Author">
              <w:r w:rsidR="1D7B7D9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A041" w14:textId="77777777" w:rsidTr="009F3999">
        <w:trPr>
          <w:trHeight w:val="1134"/>
        </w:trPr>
        <w:tc>
          <w:tcPr>
            <w:tcW w:w="1380" w:type="dxa"/>
            <w:vAlign w:val="center"/>
          </w:tcPr>
          <w:p w14:paraId="69E0A03C"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17</w:t>
            </w:r>
          </w:p>
        </w:tc>
        <w:tc>
          <w:tcPr>
            <w:tcW w:w="7659" w:type="dxa"/>
          </w:tcPr>
          <w:p w14:paraId="69E0A03D"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Agent transaction exposures</w:t>
            </w:r>
          </w:p>
          <w:p w14:paraId="69E0A03E" w14:textId="698D30AB" w:rsidR="00646595" w:rsidRPr="002312DE"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 429e(2)(3) and </w:t>
            </w:r>
            <w:del w:id="486"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Article 429e(7)</w:t>
            </w:r>
            <w:ins w:id="487" w:author="Author">
              <w:r w:rsidR="0B5923F8"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r w:rsidR="35987358" w:rsidRPr="002312DE">
              <w:rPr>
                <w:rFonts w:ascii="Times New Roman" w:hAnsi="Times New Roman" w:cs="Times New Roman"/>
                <w:sz w:val="24"/>
                <w:szCs w:val="24"/>
              </w:rPr>
              <w:t xml:space="preserve">point (a) of </w:t>
            </w:r>
            <w:del w:id="488" w:author="Author">
              <w:r w:rsidRPr="002312DE" w:rsidDel="51C5D4F8">
                <w:rPr>
                  <w:rFonts w:ascii="Times New Roman" w:hAnsi="Times New Roman" w:cs="Times New Roman"/>
                  <w:sz w:val="24"/>
                  <w:szCs w:val="24"/>
                </w:rPr>
                <w:delText>CRR</w:delText>
              </w:r>
              <w:r w:rsidRPr="002312DE" w:rsidDel="54A20538">
                <w:rPr>
                  <w:rFonts w:ascii="Times New Roman" w:eastAsia="Times New Roman" w:hAnsi="Times New Roman" w:cs="Times New Roman"/>
                  <w:sz w:val="24"/>
                  <w:szCs w:val="24"/>
                </w:rPr>
                <w:delText xml:space="preserve"> </w:delText>
              </w:r>
            </w:del>
            <w:ins w:id="489" w:author="Author">
              <w:r w:rsidR="2A2F4FA7" w:rsidRPr="002312DE">
                <w:rPr>
                  <w:rFonts w:ascii="Times New Roman" w:eastAsia="Times New Roman" w:hAnsi="Times New Roman" w:cs="Times New Roman"/>
                  <w:sz w:val="24"/>
                  <w:szCs w:val="24"/>
                </w:rPr>
                <w:t>Regulation (EU) No 575/2013</w:t>
              </w:r>
            </w:ins>
          </w:p>
          <w:p w14:paraId="69E0A03F" w14:textId="7BD9F84C"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w:t>
            </w:r>
            <w:del w:id="490"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 xml:space="preserve">Article 429e(7) </w:t>
            </w:r>
            <w:ins w:id="491" w:author="Author">
              <w:r w:rsidR="321C498A" w:rsidRPr="002312DE">
                <w:rPr>
                  <w:rFonts w:ascii="Times New Roman" w:hAnsi="Times New Roman" w:cs="Times New Roman"/>
                  <w:sz w:val="24"/>
                  <w:szCs w:val="24"/>
                </w:rPr>
                <w:t xml:space="preserve">point (a) of </w:t>
              </w:r>
            </w:ins>
            <w:del w:id="492" w:author="Author">
              <w:r w:rsidRPr="002312DE" w:rsidDel="00646595">
                <w:rPr>
                  <w:rFonts w:ascii="Times New Roman" w:hAnsi="Times New Roman" w:cs="Times New Roman"/>
                  <w:sz w:val="24"/>
                  <w:szCs w:val="24"/>
                </w:rPr>
                <w:delText>CRR</w:delText>
              </w:r>
            </w:del>
            <w:ins w:id="493" w:author="Author">
              <w:r w:rsidR="019D0503"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The exposure value shall consist only of the add-on determined in accordance with Article 429e(2) or (3) </w:t>
            </w:r>
            <w:del w:id="494" w:author="Author">
              <w:r w:rsidRPr="002312DE" w:rsidDel="00646595">
                <w:rPr>
                  <w:rFonts w:ascii="Times New Roman" w:hAnsi="Times New Roman" w:cs="Times New Roman"/>
                  <w:sz w:val="24"/>
                  <w:szCs w:val="24"/>
                </w:rPr>
                <w:delText>CRR</w:delText>
              </w:r>
            </w:del>
            <w:ins w:id="495" w:author="Author">
              <w:r w:rsidR="19D1BC87" w:rsidRPr="002312DE">
                <w:rPr>
                  <w:rFonts w:ascii="Times New Roman" w:hAnsi="Times New Roman" w:cs="Times New Roman"/>
                  <w:sz w:val="24"/>
                  <w:szCs w:val="24"/>
                </w:rPr>
                <w:t xml:space="preserve"> Regulation (EU) No 575/2013</w:t>
              </w:r>
            </w:ins>
            <w:r w:rsidRPr="002312DE">
              <w:rPr>
                <w:rFonts w:ascii="Times New Roman" w:hAnsi="Times New Roman" w:cs="Times New Roman"/>
                <w:sz w:val="24"/>
                <w:szCs w:val="24"/>
              </w:rPr>
              <w:t>, as applicable.</w:t>
            </w:r>
          </w:p>
          <w:p w14:paraId="69E0A040" w14:textId="7392385E"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not include in this cell transactions in accordance with </w:t>
            </w:r>
            <w:del w:id="496"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429e(7) </w:t>
            </w:r>
            <w:ins w:id="497" w:author="Author">
              <w:r w:rsidR="6B46D600" w:rsidRPr="002312DE">
                <w:rPr>
                  <w:rFonts w:ascii="Times New Roman" w:hAnsi="Times New Roman" w:cs="Times New Roman"/>
                  <w:sz w:val="24"/>
                  <w:szCs w:val="24"/>
                </w:rPr>
                <w:t xml:space="preserve">point (c) of </w:t>
              </w:r>
            </w:ins>
            <w:del w:id="498" w:author="Author">
              <w:r w:rsidRPr="002312DE" w:rsidDel="00646595">
                <w:rPr>
                  <w:rFonts w:ascii="Times New Roman" w:hAnsi="Times New Roman" w:cs="Times New Roman"/>
                  <w:sz w:val="24"/>
                  <w:szCs w:val="24"/>
                </w:rPr>
                <w:delText>CRR</w:delText>
              </w:r>
            </w:del>
            <w:ins w:id="499" w:author="Author">
              <w:r w:rsidR="2F65B3BC"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A049" w14:textId="77777777" w:rsidTr="009F3999">
        <w:trPr>
          <w:trHeight w:val="978"/>
        </w:trPr>
        <w:tc>
          <w:tcPr>
            <w:tcW w:w="1380" w:type="dxa"/>
            <w:vAlign w:val="center"/>
          </w:tcPr>
          <w:p w14:paraId="69E0A042"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EU-17a</w:t>
            </w:r>
          </w:p>
        </w:tc>
        <w:tc>
          <w:tcPr>
            <w:tcW w:w="7659" w:type="dxa"/>
          </w:tcPr>
          <w:p w14:paraId="69E0A043"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(Exempted CCP leg of client-cleared SFT exposure)</w:t>
            </w:r>
          </w:p>
          <w:p w14:paraId="69E0A044" w14:textId="63899F2C"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500" w:author="Author">
              <w:r w:rsidRPr="002312DE" w:rsidDel="00646595">
                <w:rPr>
                  <w:rFonts w:ascii="Times New Roman" w:hAnsi="Times New Roman" w:cs="Times New Roman"/>
                  <w:sz w:val="24"/>
                  <w:szCs w:val="24"/>
                </w:rPr>
                <w:delText xml:space="preserve">Points (g) and (h) of </w:delText>
              </w:r>
            </w:del>
            <w:r w:rsidRPr="002312DE">
              <w:rPr>
                <w:rFonts w:ascii="Times New Roman" w:hAnsi="Times New Roman" w:cs="Times New Roman"/>
                <w:sz w:val="24"/>
                <w:szCs w:val="24"/>
              </w:rPr>
              <w:t>Article 429a(1)</w:t>
            </w:r>
            <w:ins w:id="501" w:author="Author">
              <w:r w:rsidR="3AD55100" w:rsidRPr="002312DE">
                <w:rPr>
                  <w:rFonts w:ascii="Times New Roman" w:hAnsi="Times New Roman" w:cs="Times New Roman"/>
                  <w:sz w:val="24"/>
                  <w:szCs w:val="24"/>
                </w:rPr>
                <w:t xml:space="preserve">, points (g) and (h) </w:t>
              </w:r>
            </w:ins>
            <w:del w:id="502" w:author="Author">
              <w:r w:rsidRPr="002312DE" w:rsidDel="00646595">
                <w:rPr>
                  <w:rFonts w:ascii="Times New Roman" w:hAnsi="Times New Roman" w:cs="Times New Roman"/>
                  <w:sz w:val="24"/>
                  <w:szCs w:val="24"/>
                </w:rPr>
                <w:delText xml:space="preserve"> </w:delText>
              </w:r>
            </w:del>
            <w:r w:rsidRPr="002312DE">
              <w:rPr>
                <w:rFonts w:ascii="Times New Roman" w:hAnsi="Times New Roman" w:cs="Times New Roman"/>
                <w:sz w:val="24"/>
                <w:szCs w:val="24"/>
              </w:rPr>
              <w:t xml:space="preserve">and </w:t>
            </w:r>
            <w:del w:id="503" w:author="Author">
              <w:r w:rsidRPr="002312DE" w:rsidDel="00646595">
                <w:rPr>
                  <w:rFonts w:ascii="Times New Roman" w:hAnsi="Times New Roman" w:cs="Times New Roman"/>
                  <w:sz w:val="24"/>
                  <w:szCs w:val="24"/>
                </w:rPr>
                <w:delText>point (c) of</w:delText>
              </w:r>
            </w:del>
            <w:r w:rsidRPr="002312DE">
              <w:rPr>
                <w:rFonts w:ascii="Times New Roman" w:hAnsi="Times New Roman" w:cs="Times New Roman"/>
                <w:sz w:val="24"/>
                <w:szCs w:val="24"/>
              </w:rPr>
              <w:t xml:space="preserve"> Article 306(1)</w:t>
            </w:r>
            <w:r w:rsidR="4FC24F1F" w:rsidRPr="002312DE">
              <w:rPr>
                <w:rFonts w:ascii="Times New Roman" w:hAnsi="Times New Roman" w:cs="Times New Roman"/>
                <w:sz w:val="24"/>
                <w:szCs w:val="24"/>
              </w:rPr>
              <w:t>, point (c) of</w:t>
            </w:r>
            <w:r w:rsidRPr="002312DE">
              <w:rPr>
                <w:rFonts w:ascii="Times New Roman" w:hAnsi="Times New Roman" w:cs="Times New Roman"/>
                <w:sz w:val="24"/>
                <w:szCs w:val="24"/>
              </w:rPr>
              <w:t xml:space="preserve"> </w:t>
            </w:r>
            <w:del w:id="504" w:author="Author">
              <w:r w:rsidRPr="002312DE" w:rsidDel="5087ADD2">
                <w:rPr>
                  <w:rFonts w:ascii="Times New Roman" w:hAnsi="Times New Roman" w:cs="Times New Roman"/>
                  <w:sz w:val="24"/>
                  <w:szCs w:val="24"/>
                </w:rPr>
                <w:delText>CRR</w:delText>
              </w:r>
              <w:r w:rsidRPr="002312DE" w:rsidDel="591F3903">
                <w:rPr>
                  <w:rFonts w:ascii="Times New Roman" w:eastAsia="Times New Roman" w:hAnsi="Times New Roman" w:cs="Times New Roman"/>
                  <w:sz w:val="24"/>
                  <w:szCs w:val="24"/>
                </w:rPr>
                <w:delText xml:space="preserve"> </w:delText>
              </w:r>
            </w:del>
            <w:ins w:id="505" w:author="Author">
              <w:r w:rsidR="1FEBCF48" w:rsidRPr="002312DE">
                <w:rPr>
                  <w:rFonts w:ascii="Times New Roman" w:eastAsia="Times New Roman" w:hAnsi="Times New Roman" w:cs="Times New Roman"/>
                  <w:sz w:val="24"/>
                  <w:szCs w:val="24"/>
                </w:rPr>
                <w:t>Regulation (EU) No 575/2013</w:t>
              </w:r>
            </w:ins>
            <w:r w:rsidRPr="002312DE">
              <w:rPr>
                <w:rFonts w:ascii="Times New Roman" w:hAnsi="Times New Roman" w:cs="Times New Roman"/>
                <w:sz w:val="24"/>
                <w:szCs w:val="24"/>
              </w:rPr>
              <w:t xml:space="preserve">. </w:t>
            </w:r>
          </w:p>
          <w:p w14:paraId="69E0A045" w14:textId="0B3271C4"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exempted CCP leg of client-cleared trade exposures of SFTs, provided that those items meet the conditions laid down in </w:t>
            </w:r>
            <w:del w:id="506" w:author="Author">
              <w:r w:rsidRPr="002312DE" w:rsidDel="00646595">
                <w:rPr>
                  <w:rFonts w:ascii="Times New Roman" w:hAnsi="Times New Roman" w:cs="Times New Roman"/>
                  <w:sz w:val="24"/>
                  <w:szCs w:val="24"/>
                </w:rPr>
                <w:delText xml:space="preserve">point (c) of </w:delText>
              </w:r>
            </w:del>
            <w:r w:rsidRPr="002312DE">
              <w:rPr>
                <w:rFonts w:ascii="Times New Roman" w:hAnsi="Times New Roman" w:cs="Times New Roman"/>
                <w:sz w:val="24"/>
                <w:szCs w:val="24"/>
              </w:rPr>
              <w:t xml:space="preserve">Article 306(1) </w:t>
            </w:r>
            <w:ins w:id="507" w:author="Author">
              <w:r w:rsidR="5CE7B18C" w:rsidRPr="002312DE">
                <w:rPr>
                  <w:rFonts w:ascii="Times New Roman" w:hAnsi="Times New Roman" w:cs="Times New Roman"/>
                  <w:sz w:val="24"/>
                  <w:szCs w:val="24"/>
                </w:rPr>
                <w:t xml:space="preserve">point (c) of </w:t>
              </w:r>
            </w:ins>
            <w:del w:id="508" w:author="Author">
              <w:r w:rsidRPr="002312DE" w:rsidDel="00646595">
                <w:rPr>
                  <w:rFonts w:ascii="Times New Roman" w:hAnsi="Times New Roman" w:cs="Times New Roman"/>
                  <w:sz w:val="24"/>
                  <w:szCs w:val="24"/>
                </w:rPr>
                <w:delText>CRR</w:delText>
              </w:r>
            </w:del>
            <w:ins w:id="509" w:author="Author">
              <w:r w:rsidR="281F3496"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46" w14:textId="6E4154EF"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Where the exempted leg to the CCP is a security, it shall not be included in this cell, unless it is a repledged security that under the applicable accounting framework (i.e. in accordance with the first sentence of Article 111(1) </w:t>
            </w:r>
            <w:del w:id="510" w:author="Author">
              <w:r w:rsidRPr="002312DE" w:rsidDel="00646595">
                <w:rPr>
                  <w:rFonts w:ascii="Times New Roman" w:hAnsi="Times New Roman" w:cs="Times New Roman"/>
                  <w:sz w:val="24"/>
                  <w:szCs w:val="24"/>
                </w:rPr>
                <w:delText>CRR</w:delText>
              </w:r>
            </w:del>
            <w:ins w:id="511" w:author="Author">
              <w:r w:rsidR="7D381FC6"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is included at full value.</w:t>
            </w:r>
          </w:p>
          <w:p w14:paraId="69E0A047"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this adjustment reduces the total exposure measure, institutions shall place the value in this row between brackets (negative amount).</w:t>
            </w:r>
          </w:p>
          <w:p w14:paraId="69E0A04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The disclosed amount must also be included in the applicable cells above as if no exemption applied.</w:t>
            </w:r>
          </w:p>
        </w:tc>
      </w:tr>
      <w:tr w:rsidR="002312DE" w:rsidRPr="002312DE" w14:paraId="69E0A04D" w14:textId="77777777" w:rsidTr="009F3999">
        <w:trPr>
          <w:trHeight w:val="862"/>
        </w:trPr>
        <w:tc>
          <w:tcPr>
            <w:tcW w:w="1380" w:type="dxa"/>
            <w:vAlign w:val="center"/>
          </w:tcPr>
          <w:p w14:paraId="69E0A04A"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18</w:t>
            </w:r>
          </w:p>
        </w:tc>
        <w:tc>
          <w:tcPr>
            <w:tcW w:w="7659" w:type="dxa"/>
          </w:tcPr>
          <w:p w14:paraId="69E0A04B"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Total securities financing transaction</w:t>
            </w:r>
            <w:r w:rsidRPr="002312DE" w:rsidDel="001144B9">
              <w:rPr>
                <w:rStyle w:val="TeksttreciPogrubienie"/>
                <w:rFonts w:ascii="Times New Roman" w:hAnsi="Times New Roman" w:cs="Times New Roman"/>
                <w:color w:val="auto"/>
                <w:sz w:val="24"/>
                <w:szCs w:val="24"/>
              </w:rPr>
              <w:t xml:space="preserve"> </w:t>
            </w:r>
            <w:r w:rsidRPr="002312DE">
              <w:rPr>
                <w:rStyle w:val="TeksttreciPogrubienie"/>
                <w:rFonts w:ascii="Times New Roman" w:hAnsi="Times New Roman" w:cs="Times New Roman"/>
                <w:color w:val="auto"/>
                <w:sz w:val="24"/>
                <w:szCs w:val="24"/>
              </w:rPr>
              <w:t>exposures</w:t>
            </w:r>
          </w:p>
          <w:p w14:paraId="69E0A04C"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312DE">
              <w:rPr>
                <w:rStyle w:val="TeksttreciPogrubienie"/>
                <w:rFonts w:ascii="Times New Roman" w:hAnsi="Times New Roman" w:cs="Times New Roman"/>
                <w:color w:val="auto"/>
                <w:sz w:val="24"/>
                <w:szCs w:val="24"/>
              </w:rPr>
              <w:t>Sum of rows 14 to EU-17a</w:t>
            </w:r>
          </w:p>
        </w:tc>
      </w:tr>
      <w:tr w:rsidR="002312DE" w:rsidRPr="002312DE" w14:paraId="69E0A052" w14:textId="77777777" w:rsidTr="009F3999">
        <w:trPr>
          <w:trHeight w:val="1590"/>
        </w:trPr>
        <w:tc>
          <w:tcPr>
            <w:tcW w:w="1380" w:type="dxa"/>
            <w:vAlign w:val="center"/>
          </w:tcPr>
          <w:p w14:paraId="69E0A04E"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19</w:t>
            </w:r>
          </w:p>
        </w:tc>
        <w:tc>
          <w:tcPr>
            <w:tcW w:w="7659" w:type="dxa"/>
          </w:tcPr>
          <w:p w14:paraId="69E0A04F"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Off-balance sheet exposures at gross notional amount</w:t>
            </w:r>
          </w:p>
          <w:p w14:paraId="69E0A050" w14:textId="77143933"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 429f </w:t>
            </w:r>
            <w:ins w:id="512" w:author="Author">
              <w:r w:rsidR="00B27A33" w:rsidRPr="002312DE">
                <w:rPr>
                  <w:rFonts w:ascii="Times New Roman" w:eastAsia="Times New Roman" w:hAnsi="Times New Roman" w:cs="Times New Roman"/>
                  <w:sz w:val="24"/>
                </w:rPr>
                <w:t>Regulation (EU) No 575/2013</w:t>
              </w:r>
              <w:del w:id="513" w:author="Author">
                <w:r w:rsidR="4675A893" w:rsidRPr="002312DE" w:rsidDel="00B27A33">
                  <w:rPr>
                    <w:rFonts w:ascii="Times New Roman" w:hAnsi="Times New Roman" w:cs="Times New Roman"/>
                    <w:sz w:val="24"/>
                    <w:szCs w:val="24"/>
                  </w:rPr>
                  <w:delText>CRR</w:delText>
                </w:r>
              </w:del>
            </w:ins>
          </w:p>
          <w:p w14:paraId="69E0A051" w14:textId="63563B86"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nominal value of all off-balance sheet items as defined in Article 429f </w:t>
            </w:r>
            <w:del w:id="514" w:author="Author">
              <w:r w:rsidRPr="002312DE" w:rsidDel="00646595">
                <w:rPr>
                  <w:rFonts w:ascii="Times New Roman" w:hAnsi="Times New Roman" w:cs="Times New Roman"/>
                  <w:sz w:val="24"/>
                  <w:szCs w:val="24"/>
                </w:rPr>
                <w:delText>CRR</w:delText>
              </w:r>
            </w:del>
            <w:ins w:id="515" w:author="Author">
              <w:r w:rsidR="04169110" w:rsidRPr="002312DE">
                <w:rPr>
                  <w:rFonts w:ascii="Times New Roman" w:hAnsi="Times New Roman" w:cs="Times New Roman"/>
                  <w:sz w:val="24"/>
                  <w:szCs w:val="24"/>
                </w:rPr>
                <w:t>Regulation (EU) No 575/2013</w:t>
              </w:r>
            </w:ins>
            <w:r w:rsidRPr="002312DE">
              <w:rPr>
                <w:rFonts w:ascii="Times New Roman" w:hAnsi="Times New Roman" w:cs="Times New Roman"/>
                <w:sz w:val="24"/>
                <w:szCs w:val="24"/>
              </w:rPr>
              <w:t>, before any adjustment for conversion factors and specific credit risk adjustments.</w:t>
            </w:r>
          </w:p>
        </w:tc>
      </w:tr>
      <w:tr w:rsidR="002312DE" w:rsidRPr="002312DE" w14:paraId="69E0A057" w14:textId="77777777" w:rsidTr="009F3999">
        <w:trPr>
          <w:trHeight w:val="1530"/>
        </w:trPr>
        <w:tc>
          <w:tcPr>
            <w:tcW w:w="1380" w:type="dxa"/>
            <w:vAlign w:val="center"/>
          </w:tcPr>
          <w:p w14:paraId="69E0A053"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20</w:t>
            </w:r>
          </w:p>
        </w:tc>
        <w:tc>
          <w:tcPr>
            <w:tcW w:w="7659" w:type="dxa"/>
          </w:tcPr>
          <w:p w14:paraId="69E0A054"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(Adjustments for conversion to credit equivalent amounts)</w:t>
            </w:r>
          </w:p>
          <w:p w14:paraId="69E0A055" w14:textId="368DADA1"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 429f </w:t>
            </w:r>
            <w:ins w:id="516" w:author="Author">
              <w:r w:rsidR="00C41CC6" w:rsidRPr="002312DE">
                <w:rPr>
                  <w:rFonts w:ascii="Times New Roman" w:eastAsia="Times New Roman" w:hAnsi="Times New Roman" w:cs="Times New Roman"/>
                  <w:sz w:val="24"/>
                </w:rPr>
                <w:t>Regulation (EU) No 575/2013</w:t>
              </w:r>
            </w:ins>
            <w:del w:id="517" w:author="Author">
              <w:r w:rsidRPr="002312DE" w:rsidDel="00C41CC6">
                <w:rPr>
                  <w:rFonts w:ascii="Times New Roman" w:hAnsi="Times New Roman" w:cs="Times New Roman"/>
                  <w:sz w:val="24"/>
                  <w:szCs w:val="24"/>
                </w:rPr>
                <w:delText>CRR</w:delText>
              </w:r>
            </w:del>
            <w:ins w:id="518" w:author="Author">
              <w:r w:rsidR="00053B1E" w:rsidRPr="002312DE">
                <w:rPr>
                  <w:rFonts w:ascii="Times New Roman" w:hAnsi="Times New Roman" w:cs="Times New Roman"/>
                  <w:sz w:val="24"/>
                  <w:szCs w:val="24"/>
                </w:rPr>
                <w:t>.</w:t>
              </w:r>
            </w:ins>
          </w:p>
          <w:p w14:paraId="69E0A056"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Reduction in gross amount of off-balance sheet exposures due to the application of CCFs. Since it reduces the total exposure measure, the value disclosed in this row shall contribute negatively in the calculation of the sum to be disclosed in row 22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w:t>
            </w:r>
          </w:p>
        </w:tc>
      </w:tr>
      <w:tr w:rsidR="002312DE" w:rsidRPr="002312DE" w14:paraId="69E0A060" w14:textId="77777777" w:rsidTr="009F3999">
        <w:trPr>
          <w:trHeight w:val="2265"/>
        </w:trPr>
        <w:tc>
          <w:tcPr>
            <w:tcW w:w="1380" w:type="dxa"/>
            <w:vAlign w:val="center"/>
          </w:tcPr>
          <w:p w14:paraId="69E0A05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21</w:t>
            </w:r>
          </w:p>
        </w:tc>
        <w:tc>
          <w:tcPr>
            <w:tcW w:w="7659" w:type="dxa"/>
          </w:tcPr>
          <w:p w14:paraId="69E0A059"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(General provisions deducted in determining Tier 1 capital and specific provisions associated with off-balance sheet exposures)</w:t>
            </w:r>
          </w:p>
          <w:p w14:paraId="69E0A05A" w14:textId="08E564F9"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Articles 429(4) and 429f(1) and (2)</w:t>
            </w:r>
            <w:r w:rsidRPr="002312DE">
              <w:rPr>
                <w:rStyle w:val="TeksttreciPogrubienie"/>
                <w:rFonts w:ascii="Times New Roman" w:hAnsi="Times New Roman" w:cs="Times New Roman"/>
                <w:color w:val="auto"/>
                <w:sz w:val="24"/>
                <w:szCs w:val="24"/>
              </w:rPr>
              <w:t xml:space="preserve"> </w:t>
            </w:r>
            <w:del w:id="519" w:author="Author">
              <w:r w:rsidRPr="002312DE" w:rsidDel="00646595">
                <w:rPr>
                  <w:rFonts w:ascii="Times New Roman" w:hAnsi="Times New Roman" w:cs="Times New Roman"/>
                  <w:sz w:val="24"/>
                  <w:szCs w:val="24"/>
                </w:rPr>
                <w:delText>CRR</w:delText>
              </w:r>
            </w:del>
            <w:ins w:id="520" w:author="Author">
              <w:r w:rsidR="53F822EC" w:rsidRPr="002312DE">
                <w:rPr>
                  <w:rFonts w:ascii="Times New Roman" w:eastAsia="Times New Roman" w:hAnsi="Times New Roman" w:cs="Times New Roman"/>
                  <w:sz w:val="24"/>
                  <w:szCs w:val="24"/>
                </w:rPr>
                <w:t xml:space="preserve"> Regulation (EU) No 575/2013</w:t>
              </w:r>
            </w:ins>
          </w:p>
          <w:p w14:paraId="69E0A05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14:paraId="69E0A05C"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may reduce the credit exposure equivalent amount of an off-balance-sheet item by the corresponding amount of specific credit risk adjustments. The calculation shall be subject to a floor of zero. </w:t>
            </w:r>
          </w:p>
          <w:p w14:paraId="69E0A05D"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The absolute value of these credit risk adjustments shall not exceed the sum of rows 19 and 20. </w:t>
            </w:r>
          </w:p>
          <w:p w14:paraId="69E0A05E"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As these adjustments reduce the total exposure measure, institutions shall place the value in this row between brackets (negative amount).</w:t>
            </w:r>
          </w:p>
          <w:p w14:paraId="69E0A05F"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312DE">
              <w:rPr>
                <w:rStyle w:val="TeksttreciPogrubienie"/>
                <w:rFonts w:ascii="Times New Roman" w:hAnsi="Times New Roman" w:cs="Times New Roman"/>
                <w:color w:val="auto"/>
                <w:sz w:val="24"/>
                <w:szCs w:val="24"/>
              </w:rPr>
              <w:t>The disclosed amount shall also be included in the applicable cells above as if this reduction did not apply.</w:t>
            </w:r>
          </w:p>
        </w:tc>
      </w:tr>
      <w:tr w:rsidR="002312DE" w:rsidRPr="002312DE" w14:paraId="69E0A066" w14:textId="77777777" w:rsidTr="009F3999">
        <w:trPr>
          <w:trHeight w:val="805"/>
        </w:trPr>
        <w:tc>
          <w:tcPr>
            <w:tcW w:w="1380" w:type="dxa"/>
            <w:vAlign w:val="center"/>
          </w:tcPr>
          <w:p w14:paraId="69E0A06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22</w:t>
            </w:r>
          </w:p>
        </w:tc>
        <w:tc>
          <w:tcPr>
            <w:tcW w:w="7659" w:type="dxa"/>
          </w:tcPr>
          <w:p w14:paraId="69E0A06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 xml:space="preserve">Off-balance sheet exposures </w:t>
            </w:r>
          </w:p>
          <w:p w14:paraId="69E0A063" w14:textId="7A081A9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Articles 429f, 111(</w:t>
            </w:r>
            <w:del w:id="521" w:author="Author">
              <w:r w:rsidRPr="002312DE" w:rsidDel="00646595">
                <w:rPr>
                  <w:rFonts w:ascii="Times New Roman" w:hAnsi="Times New Roman" w:cs="Times New Roman"/>
                  <w:sz w:val="24"/>
                  <w:szCs w:val="24"/>
                </w:rPr>
                <w:delText>1</w:delText>
              </w:r>
            </w:del>
            <w:ins w:id="522" w:author="Author">
              <w:r w:rsidR="3EA49450" w:rsidRPr="002312DE">
                <w:rPr>
                  <w:rFonts w:ascii="Times New Roman" w:hAnsi="Times New Roman" w:cs="Times New Roman"/>
                  <w:sz w:val="24"/>
                  <w:szCs w:val="24"/>
                </w:rPr>
                <w:t>2</w:t>
              </w:r>
            </w:ins>
            <w:r w:rsidRPr="002312DE">
              <w:rPr>
                <w:rFonts w:ascii="Times New Roman" w:hAnsi="Times New Roman" w:cs="Times New Roman"/>
                <w:sz w:val="24"/>
                <w:szCs w:val="24"/>
              </w:rPr>
              <w:t xml:space="preserve">) and 166(9) </w:t>
            </w:r>
            <w:ins w:id="523" w:author="Author">
              <w:r w:rsidR="005151AF" w:rsidRPr="002312DE">
                <w:rPr>
                  <w:rFonts w:ascii="Times New Roman" w:hAnsi="Times New Roman" w:cs="Times New Roman"/>
                  <w:sz w:val="24"/>
                  <w:szCs w:val="24"/>
                </w:rPr>
                <w:t xml:space="preserve">of </w:t>
              </w:r>
              <w:r w:rsidR="00053B1E" w:rsidRPr="002312DE">
                <w:rPr>
                  <w:rFonts w:ascii="Times New Roman" w:eastAsia="Times New Roman" w:hAnsi="Times New Roman" w:cs="Times New Roman"/>
                  <w:sz w:val="24"/>
                </w:rPr>
                <w:t>Regulation (EU) No 575/2013</w:t>
              </w:r>
            </w:ins>
            <w:del w:id="524" w:author="Author">
              <w:r w:rsidRPr="002312DE" w:rsidDel="00053B1E">
                <w:rPr>
                  <w:rFonts w:ascii="Times New Roman" w:hAnsi="Times New Roman" w:cs="Times New Roman"/>
                  <w:sz w:val="24"/>
                  <w:szCs w:val="24"/>
                </w:rPr>
                <w:delText>CRR</w:delText>
              </w:r>
            </w:del>
            <w:r w:rsidRPr="002312DE">
              <w:rPr>
                <w:rFonts w:ascii="Times New Roman" w:hAnsi="Times New Roman" w:cs="Times New Roman"/>
                <w:sz w:val="24"/>
                <w:szCs w:val="24"/>
              </w:rPr>
              <w:t>; sum of rows 19 to 21</w:t>
            </w:r>
          </w:p>
          <w:p w14:paraId="69E0A064" w14:textId="0E2CBC56"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leverage ratio exposure values for off-balance sheet items determined in accordance with Article 429f </w:t>
            </w:r>
            <w:r w:rsidR="0138F7F9" w:rsidRPr="002312DE">
              <w:rPr>
                <w:rFonts w:ascii="Times New Roman" w:hAnsi="Times New Roman" w:cs="Times New Roman"/>
                <w:sz w:val="24"/>
                <w:szCs w:val="24"/>
              </w:rPr>
              <w:t xml:space="preserve">Regulation (EU) No 575/2013 </w:t>
            </w:r>
            <w:r w:rsidRPr="002312DE">
              <w:rPr>
                <w:rFonts w:ascii="Times New Roman" w:hAnsi="Times New Roman" w:cs="Times New Roman"/>
                <w:sz w:val="24"/>
                <w:szCs w:val="24"/>
              </w:rPr>
              <w:t>taking into account the relevant conversion factors.</w:t>
            </w:r>
          </w:p>
          <w:p w14:paraId="69E0A065"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take into account that rows 20-21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 xml:space="preserve"> contribute negatively in the calculation of this sum.</w:t>
            </w:r>
          </w:p>
        </w:tc>
      </w:tr>
      <w:tr w:rsidR="002312DE" w:rsidRPr="002312DE" w14:paraId="69E0A06D" w14:textId="77777777" w:rsidTr="009F3999">
        <w:trPr>
          <w:trHeight w:val="274"/>
        </w:trPr>
        <w:tc>
          <w:tcPr>
            <w:tcW w:w="1380" w:type="dxa"/>
            <w:vAlign w:val="center"/>
          </w:tcPr>
          <w:p w14:paraId="69E0A06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EU-22a</w:t>
            </w:r>
          </w:p>
        </w:tc>
        <w:tc>
          <w:tcPr>
            <w:tcW w:w="7659" w:type="dxa"/>
          </w:tcPr>
          <w:p w14:paraId="69E0A068" w14:textId="3B88BA0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 xml:space="preserve">(Exposures excluded from the total exposure measure in accordance with </w:t>
            </w:r>
            <w:del w:id="525" w:author="Author">
              <w:r w:rsidRPr="002312DE" w:rsidDel="00646595">
                <w:rPr>
                  <w:rStyle w:val="TeksttreciPogrubienie"/>
                  <w:rFonts w:ascii="Times New Roman" w:hAnsi="Times New Roman" w:cs="Times New Roman"/>
                  <w:color w:val="auto"/>
                  <w:sz w:val="24"/>
                  <w:szCs w:val="24"/>
                </w:rPr>
                <w:delText xml:space="preserve">point (c) of </w:delText>
              </w:r>
            </w:del>
            <w:r w:rsidRPr="002312DE">
              <w:rPr>
                <w:rStyle w:val="TeksttreciPogrubienie"/>
                <w:rFonts w:ascii="Times New Roman" w:hAnsi="Times New Roman" w:cs="Times New Roman"/>
                <w:color w:val="auto"/>
                <w:sz w:val="24"/>
                <w:szCs w:val="24"/>
              </w:rPr>
              <w:t xml:space="preserve">Article 429a(1) </w:t>
            </w:r>
            <w:ins w:id="526" w:author="Author">
              <w:r w:rsidR="26897FD7" w:rsidRPr="002312DE">
                <w:rPr>
                  <w:rStyle w:val="TeksttreciPogrubienie"/>
                  <w:rFonts w:ascii="Times New Roman" w:hAnsi="Times New Roman" w:cs="Times New Roman"/>
                  <w:color w:val="auto"/>
                  <w:sz w:val="24"/>
                  <w:szCs w:val="24"/>
                </w:rPr>
                <w:t xml:space="preserve">point (c) of </w:t>
              </w:r>
            </w:ins>
            <w:r w:rsidRPr="002312DE">
              <w:rPr>
                <w:rStyle w:val="TeksttreciPogrubienie"/>
                <w:rFonts w:ascii="Times New Roman" w:hAnsi="Times New Roman" w:cs="Times New Roman"/>
                <w:color w:val="auto"/>
                <w:sz w:val="24"/>
                <w:szCs w:val="24"/>
              </w:rPr>
              <w:t>CRR)</w:t>
            </w:r>
          </w:p>
          <w:p w14:paraId="69E0A069" w14:textId="2D550A9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527" w:author="Author">
              <w:r w:rsidRPr="002312DE" w:rsidDel="00646595">
                <w:rPr>
                  <w:rFonts w:ascii="Times New Roman" w:hAnsi="Times New Roman" w:cs="Times New Roman"/>
                  <w:sz w:val="24"/>
                  <w:szCs w:val="24"/>
                </w:rPr>
                <w:delText>Point</w:delText>
              </w:r>
            </w:del>
            <w:ins w:id="528" w:author="Author">
              <w:del w:id="529" w:author="Author">
                <w:r w:rsidRPr="002312DE" w:rsidDel="0E32D50B">
                  <w:rPr>
                    <w:rFonts w:ascii="Times New Roman" w:hAnsi="Times New Roman" w:cs="Times New Roman"/>
                    <w:sz w:val="24"/>
                    <w:szCs w:val="24"/>
                  </w:rPr>
                  <w:delText>s</w:delText>
                </w:r>
              </w:del>
            </w:ins>
            <w:del w:id="530" w:author="Author">
              <w:r w:rsidRPr="002312DE" w:rsidDel="00646595">
                <w:rPr>
                  <w:rFonts w:ascii="Times New Roman" w:hAnsi="Times New Roman" w:cs="Times New Roman"/>
                  <w:sz w:val="24"/>
                  <w:szCs w:val="24"/>
                </w:rPr>
                <w:delText xml:space="preserve"> (c) </w:delText>
              </w:r>
            </w:del>
            <w:ins w:id="531" w:author="Author">
              <w:del w:id="532" w:author="Author">
                <w:r w:rsidRPr="002312DE" w:rsidDel="0E32D50B">
                  <w:rPr>
                    <w:rFonts w:ascii="Times New Roman" w:hAnsi="Times New Roman" w:cs="Times New Roman"/>
                    <w:sz w:val="24"/>
                    <w:szCs w:val="24"/>
                  </w:rPr>
                  <w:delText xml:space="preserve">and (ca) </w:delText>
                </w:r>
              </w:del>
            </w:ins>
            <w:del w:id="533" w:author="Author">
              <w:r w:rsidRPr="002312DE" w:rsidDel="00646595">
                <w:rPr>
                  <w:rFonts w:ascii="Times New Roman" w:hAnsi="Times New Roman" w:cs="Times New Roman"/>
                  <w:sz w:val="24"/>
                  <w:szCs w:val="24"/>
                </w:rPr>
                <w:delText xml:space="preserve">of </w:delText>
              </w:r>
            </w:del>
            <w:r w:rsidRPr="002312DE">
              <w:rPr>
                <w:rFonts w:ascii="Times New Roman" w:hAnsi="Times New Roman" w:cs="Times New Roman"/>
                <w:sz w:val="24"/>
                <w:szCs w:val="24"/>
              </w:rPr>
              <w:t>Article 429a(1)</w:t>
            </w:r>
            <w:ins w:id="534" w:author="Author">
              <w:r w:rsidR="78B85ECE"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535" w:author="Author">
              <w:r w:rsidR="32B8F9D9" w:rsidRPr="002312DE">
                <w:rPr>
                  <w:rFonts w:ascii="Times New Roman" w:hAnsi="Times New Roman" w:cs="Times New Roman"/>
                  <w:sz w:val="24"/>
                  <w:szCs w:val="24"/>
                </w:rPr>
                <w:t>p</w:t>
              </w:r>
              <w:r w:rsidR="0651942F" w:rsidRPr="002312DE">
                <w:rPr>
                  <w:rFonts w:ascii="Times New Roman" w:hAnsi="Times New Roman" w:cs="Times New Roman"/>
                  <w:sz w:val="24"/>
                  <w:szCs w:val="24"/>
                </w:rPr>
                <w:t xml:space="preserve">oints (c) and (ca) </w:t>
              </w:r>
            </w:ins>
            <w:r w:rsidRPr="002312DE">
              <w:rPr>
                <w:rFonts w:ascii="Times New Roman" w:hAnsi="Times New Roman" w:cs="Times New Roman"/>
                <w:sz w:val="24"/>
                <w:szCs w:val="24"/>
              </w:rPr>
              <w:t xml:space="preserve">and Article 113(6) and (7) </w:t>
            </w:r>
            <w:ins w:id="536" w:author="Author">
              <w:r w:rsidR="00053B1E" w:rsidRPr="002312DE">
                <w:rPr>
                  <w:rFonts w:ascii="Times New Roman" w:eastAsia="Times New Roman" w:hAnsi="Times New Roman" w:cs="Times New Roman"/>
                  <w:sz w:val="24"/>
                </w:rPr>
                <w:t>Regulation (EU) No 575/2013</w:t>
              </w:r>
            </w:ins>
            <w:del w:id="537" w:author="Author">
              <w:r w:rsidRPr="002312DE" w:rsidDel="00053B1E">
                <w:rPr>
                  <w:rFonts w:ascii="Times New Roman" w:hAnsi="Times New Roman" w:cs="Times New Roman"/>
                  <w:sz w:val="24"/>
                  <w:szCs w:val="24"/>
                </w:rPr>
                <w:delText>CRR</w:delText>
              </w:r>
            </w:del>
            <w:ins w:id="538" w:author="Author">
              <w:r w:rsidR="226E68CB" w:rsidRPr="002312DE">
                <w:rPr>
                  <w:rFonts w:ascii="Times New Roman" w:hAnsi="Times New Roman" w:cs="Times New Roman"/>
                  <w:sz w:val="24"/>
                  <w:szCs w:val="24"/>
                </w:rPr>
                <w:t>.</w:t>
              </w:r>
            </w:ins>
          </w:p>
          <w:p w14:paraId="69E0A06A" w14:textId="6AAFB10F"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disclose the exposures exempted in accordance with point</w:t>
            </w:r>
            <w:ins w:id="539" w:author="Author">
              <w:r w:rsidR="0E32D50B" w:rsidRPr="002312DE">
                <w:rPr>
                  <w:rFonts w:ascii="Times New Roman" w:hAnsi="Times New Roman" w:cs="Times New Roman"/>
                  <w:sz w:val="24"/>
                  <w:szCs w:val="24"/>
                </w:rPr>
                <w:t>s</w:t>
              </w:r>
            </w:ins>
            <w:r w:rsidRPr="002312DE">
              <w:rPr>
                <w:rFonts w:ascii="Times New Roman" w:hAnsi="Times New Roman" w:cs="Times New Roman"/>
                <w:sz w:val="24"/>
                <w:szCs w:val="24"/>
              </w:rPr>
              <w:t xml:space="preserve"> (c) </w:t>
            </w:r>
            <w:ins w:id="540" w:author="Author">
              <w:r w:rsidR="0E32D50B" w:rsidRPr="002312DE">
                <w:rPr>
                  <w:rFonts w:ascii="Times New Roman" w:hAnsi="Times New Roman" w:cs="Times New Roman"/>
                  <w:sz w:val="24"/>
                  <w:szCs w:val="24"/>
                </w:rPr>
                <w:t xml:space="preserve">and (ca) </w:t>
              </w:r>
            </w:ins>
            <w:r w:rsidRPr="002312DE">
              <w:rPr>
                <w:rFonts w:ascii="Times New Roman" w:hAnsi="Times New Roman" w:cs="Times New Roman"/>
                <w:sz w:val="24"/>
                <w:szCs w:val="24"/>
              </w:rPr>
              <w:t xml:space="preserve">of Article 429a(1). </w:t>
            </w:r>
            <w:ins w:id="541" w:author="Author">
              <w:r w:rsidR="5E5AA49C" w:rsidRPr="002312DE">
                <w:rPr>
                  <w:rFonts w:ascii="Times New Roman" w:hAnsi="Times New Roman" w:cs="Times New Roman"/>
                  <w:sz w:val="24"/>
                  <w:szCs w:val="24"/>
                </w:rPr>
                <w:t xml:space="preserve"> </w:t>
              </w:r>
            </w:ins>
          </w:p>
          <w:p w14:paraId="69E0A06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The disclosed amount shall also be included in the applicable cells above as if no exemption applied.</w:t>
            </w:r>
          </w:p>
          <w:p w14:paraId="69E0A06C"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Since this amount reduces the total exposure measure, institutions shall place the value in this row between brackets (negative amount).</w:t>
            </w:r>
          </w:p>
        </w:tc>
      </w:tr>
      <w:tr w:rsidR="002312DE" w:rsidRPr="002312DE" w14:paraId="69E0A074" w14:textId="77777777" w:rsidTr="009F3999">
        <w:trPr>
          <w:trHeight w:val="129"/>
        </w:trPr>
        <w:tc>
          <w:tcPr>
            <w:tcW w:w="1380" w:type="dxa"/>
            <w:vAlign w:val="center"/>
          </w:tcPr>
          <w:p w14:paraId="69E0A06E"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EU-22b</w:t>
            </w:r>
          </w:p>
        </w:tc>
        <w:tc>
          <w:tcPr>
            <w:tcW w:w="7659" w:type="dxa"/>
          </w:tcPr>
          <w:p w14:paraId="69E0A06F" w14:textId="399F72B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 xml:space="preserve">(Exposures exempted in accordance with </w:t>
            </w:r>
            <w:del w:id="542" w:author="Author">
              <w:r w:rsidRPr="002312DE" w:rsidDel="00646595">
                <w:rPr>
                  <w:rStyle w:val="TeksttreciPogrubienie"/>
                  <w:rFonts w:ascii="Times New Roman" w:hAnsi="Times New Roman" w:cs="Times New Roman"/>
                  <w:color w:val="auto"/>
                  <w:sz w:val="24"/>
                  <w:szCs w:val="24"/>
                </w:rPr>
                <w:delText xml:space="preserve">point (j) of </w:delText>
              </w:r>
            </w:del>
            <w:r w:rsidRPr="002312DE">
              <w:rPr>
                <w:rStyle w:val="TeksttreciPogrubienie"/>
                <w:rFonts w:ascii="Times New Roman" w:hAnsi="Times New Roman" w:cs="Times New Roman"/>
                <w:color w:val="auto"/>
                <w:sz w:val="24"/>
                <w:szCs w:val="24"/>
              </w:rPr>
              <w:t xml:space="preserve">Article </w:t>
            </w:r>
            <w:r w:rsidRPr="002312DE">
              <w:rPr>
                <w:rFonts w:ascii="Times New Roman" w:hAnsi="Times New Roman" w:cs="Times New Roman"/>
                <w:b/>
                <w:bCs/>
                <w:sz w:val="24"/>
                <w:szCs w:val="24"/>
              </w:rPr>
              <w:t>429a(1)</w:t>
            </w:r>
            <w:ins w:id="543" w:author="Author">
              <w:r w:rsidR="7A450E9B" w:rsidRPr="002312DE">
                <w:rPr>
                  <w:rStyle w:val="TeksttreciPogrubienie"/>
                  <w:rFonts w:ascii="Times New Roman" w:hAnsi="Times New Roman" w:cs="Times New Roman"/>
                  <w:color w:val="auto"/>
                  <w:sz w:val="24"/>
                  <w:szCs w:val="24"/>
                </w:rPr>
                <w:t xml:space="preserve"> point (j) of</w:t>
              </w:r>
            </w:ins>
            <w:r w:rsidRPr="002312DE">
              <w:rPr>
                <w:rFonts w:ascii="Times New Roman" w:hAnsi="Times New Roman" w:cs="Times New Roman"/>
                <w:b/>
                <w:bCs/>
                <w:sz w:val="24"/>
                <w:szCs w:val="24"/>
              </w:rPr>
              <w:t xml:space="preserve"> </w:t>
            </w:r>
            <w:r w:rsidRPr="002312DE">
              <w:rPr>
                <w:rStyle w:val="TeksttreciPogrubienie"/>
                <w:rFonts w:ascii="Times New Roman" w:hAnsi="Times New Roman" w:cs="Times New Roman"/>
                <w:color w:val="auto"/>
                <w:sz w:val="24"/>
                <w:szCs w:val="24"/>
              </w:rPr>
              <w:t>CRR (on and off balance sheet))</w:t>
            </w:r>
          </w:p>
          <w:p w14:paraId="69E0A070" w14:textId="60CF6A4C"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del w:id="544" w:author="Author">
              <w:r w:rsidRPr="002312DE" w:rsidDel="00646595">
                <w:rPr>
                  <w:rFonts w:ascii="Times New Roman" w:hAnsi="Times New Roman" w:cs="Times New Roman"/>
                  <w:sz w:val="24"/>
                  <w:szCs w:val="24"/>
                </w:rPr>
                <w:delText xml:space="preserve">Point (j) of </w:delText>
              </w:r>
            </w:del>
            <w:r w:rsidRPr="002312DE">
              <w:rPr>
                <w:rFonts w:ascii="Times New Roman" w:hAnsi="Times New Roman" w:cs="Times New Roman"/>
                <w:sz w:val="24"/>
                <w:szCs w:val="24"/>
              </w:rPr>
              <w:t>Article 429a(1)</w:t>
            </w:r>
            <w:ins w:id="545" w:author="Author">
              <w:r w:rsidR="2A411A42"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546" w:author="Author">
              <w:r w:rsidR="55F90AF8" w:rsidRPr="002312DE">
                <w:rPr>
                  <w:rFonts w:ascii="Times New Roman" w:hAnsi="Times New Roman" w:cs="Times New Roman"/>
                  <w:sz w:val="24"/>
                  <w:szCs w:val="24"/>
                </w:rPr>
                <w:t xml:space="preserve">point (j) of </w:t>
              </w:r>
              <w:r w:rsidR="00D1220E" w:rsidRPr="002312DE">
                <w:rPr>
                  <w:rFonts w:ascii="Times New Roman" w:eastAsia="Times New Roman" w:hAnsi="Times New Roman" w:cs="Times New Roman"/>
                  <w:sz w:val="24"/>
                </w:rPr>
                <w:t>Regulation (EU) No 575/2013</w:t>
              </w:r>
            </w:ins>
            <w:del w:id="547" w:author="Author">
              <w:r w:rsidRPr="002312DE" w:rsidDel="00D1220E">
                <w:rPr>
                  <w:rFonts w:ascii="Times New Roman" w:hAnsi="Times New Roman" w:cs="Times New Roman"/>
                  <w:sz w:val="24"/>
                  <w:szCs w:val="24"/>
                </w:rPr>
                <w:delText>CRR</w:delText>
              </w:r>
            </w:del>
            <w:ins w:id="548" w:author="Author">
              <w:r w:rsidR="00A77AAC" w:rsidRPr="002312DE">
                <w:rPr>
                  <w:rFonts w:ascii="Times New Roman" w:hAnsi="Times New Roman" w:cs="Times New Roman"/>
                  <w:sz w:val="24"/>
                  <w:szCs w:val="24"/>
                </w:rPr>
                <w:t>.</w:t>
              </w:r>
            </w:ins>
          </w:p>
          <w:p w14:paraId="69E0A071" w14:textId="0EBF2014"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exposures exempted in accordance with </w:t>
            </w:r>
            <w:del w:id="549" w:author="Author">
              <w:r w:rsidRPr="002312DE" w:rsidDel="00646595">
                <w:rPr>
                  <w:rFonts w:ascii="Times New Roman" w:hAnsi="Times New Roman" w:cs="Times New Roman"/>
                  <w:sz w:val="24"/>
                  <w:szCs w:val="24"/>
                </w:rPr>
                <w:delText xml:space="preserve">point (j) of </w:delText>
              </w:r>
            </w:del>
            <w:r w:rsidRPr="002312DE">
              <w:rPr>
                <w:rFonts w:ascii="Times New Roman" w:hAnsi="Times New Roman" w:cs="Times New Roman"/>
                <w:sz w:val="24"/>
                <w:szCs w:val="24"/>
              </w:rPr>
              <w:t>Article 429a(1</w:t>
            </w:r>
            <w:ins w:id="550" w:author="Author">
              <w:r w:rsidR="37A3600D" w:rsidRPr="002312DE">
                <w:rPr>
                  <w:rFonts w:ascii="Times New Roman" w:hAnsi="Times New Roman" w:cs="Times New Roman"/>
                  <w:sz w:val="24"/>
                  <w:szCs w:val="24"/>
                </w:rPr>
                <w:t>,</w:t>
              </w:r>
            </w:ins>
            <w:del w:id="551" w:author="Author">
              <w:r w:rsidRPr="002312DE" w:rsidDel="00646595">
                <w:rPr>
                  <w:rFonts w:ascii="Times New Roman" w:hAnsi="Times New Roman" w:cs="Times New Roman"/>
                  <w:sz w:val="24"/>
                  <w:szCs w:val="24"/>
                </w:rPr>
                <w:delText>)</w:delText>
              </w:r>
            </w:del>
            <w:r w:rsidRPr="002312DE">
              <w:rPr>
                <w:rFonts w:ascii="Times New Roman" w:hAnsi="Times New Roman" w:cs="Times New Roman"/>
                <w:sz w:val="24"/>
                <w:szCs w:val="24"/>
              </w:rPr>
              <w:t xml:space="preserve"> </w:t>
            </w:r>
            <w:ins w:id="552" w:author="Author">
              <w:r w:rsidR="68BF1DE7" w:rsidRPr="002312DE">
                <w:rPr>
                  <w:rFonts w:ascii="Times New Roman" w:hAnsi="Times New Roman" w:cs="Times New Roman"/>
                  <w:sz w:val="24"/>
                  <w:szCs w:val="24"/>
                </w:rPr>
                <w:t xml:space="preserve">point (j) of </w:t>
              </w:r>
            </w:ins>
            <w:del w:id="553" w:author="Author">
              <w:r w:rsidRPr="002312DE" w:rsidDel="00646595">
                <w:rPr>
                  <w:rFonts w:ascii="Times New Roman" w:hAnsi="Times New Roman" w:cs="Times New Roman"/>
                  <w:sz w:val="24"/>
                  <w:szCs w:val="24"/>
                </w:rPr>
                <w:delText xml:space="preserve">CRR </w:delText>
              </w:r>
            </w:del>
            <w:ins w:id="554" w:author="Author">
              <w:r w:rsidR="13CADC1F" w:rsidRPr="002312DE">
                <w:rPr>
                  <w:rFonts w:ascii="Times New Roman" w:eastAsia="Times New Roman" w:hAnsi="Times New Roman" w:cs="Times New Roman"/>
                  <w:sz w:val="24"/>
                  <w:szCs w:val="24"/>
                </w:rPr>
                <w:t>Regulation (EU) No 575/2013</w:t>
              </w:r>
              <w:r w:rsidR="13CADC1F" w:rsidRPr="002312DE">
                <w:rPr>
                  <w:rFonts w:ascii="Times New Roman" w:hAnsi="Times New Roman" w:cs="Times New Roman"/>
                </w:rPr>
                <w:t xml:space="preserve"> </w:t>
              </w:r>
            </w:ins>
            <w:r w:rsidRPr="002312DE">
              <w:rPr>
                <w:rFonts w:ascii="Times New Roman" w:hAnsi="Times New Roman" w:cs="Times New Roman"/>
                <w:sz w:val="24"/>
                <w:szCs w:val="24"/>
              </w:rPr>
              <w:t xml:space="preserve">subject to the therein stated conditions being met. </w:t>
            </w:r>
          </w:p>
          <w:p w14:paraId="69E0A07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The disclosed amount shall also be included in the applicable cells above as if no exemption applied.</w:t>
            </w:r>
          </w:p>
          <w:p w14:paraId="69E0A073"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7A" w14:textId="77777777" w:rsidTr="009F3999">
        <w:trPr>
          <w:trHeight w:val="1535"/>
        </w:trPr>
        <w:tc>
          <w:tcPr>
            <w:tcW w:w="1380" w:type="dxa"/>
            <w:vAlign w:val="center"/>
          </w:tcPr>
          <w:p w14:paraId="69E0A07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EU-22c</w:t>
            </w:r>
          </w:p>
        </w:tc>
        <w:tc>
          <w:tcPr>
            <w:tcW w:w="7659" w:type="dxa"/>
          </w:tcPr>
          <w:p w14:paraId="69E0A076"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(Excluded exposures of public development banks (or units) – Public sector investments)</w:t>
            </w:r>
          </w:p>
          <w:p w14:paraId="69E0A077" w14:textId="4BB9B9A6"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del w:id="555" w:author="Author">
              <w:r w:rsidRPr="002312DE" w:rsidDel="00646595">
                <w:rPr>
                  <w:rFonts w:ascii="Times New Roman" w:hAnsi="Times New Roman" w:cs="Times New Roman"/>
                  <w:sz w:val="24"/>
                  <w:szCs w:val="24"/>
                </w:rPr>
                <w:delText xml:space="preserve">Point (d) of </w:delText>
              </w:r>
            </w:del>
            <w:r w:rsidRPr="002312DE">
              <w:rPr>
                <w:rFonts w:ascii="Times New Roman" w:hAnsi="Times New Roman" w:cs="Times New Roman"/>
                <w:sz w:val="24"/>
                <w:szCs w:val="24"/>
              </w:rPr>
              <w:t>Article 429a(1) and Article 429a(2)</w:t>
            </w:r>
            <w:ins w:id="556" w:author="Author">
              <w:r w:rsidR="6A0D0479"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r w:rsidR="71E0CC30" w:rsidRPr="002312DE">
              <w:rPr>
                <w:rFonts w:ascii="Times New Roman" w:hAnsi="Times New Roman" w:cs="Times New Roman"/>
                <w:sz w:val="24"/>
                <w:szCs w:val="24"/>
              </w:rPr>
              <w:t>p</w:t>
            </w:r>
            <w:r w:rsidR="51E37E85" w:rsidRPr="002312DE">
              <w:rPr>
                <w:rFonts w:ascii="Times New Roman" w:hAnsi="Times New Roman" w:cs="Times New Roman"/>
                <w:sz w:val="24"/>
                <w:szCs w:val="24"/>
              </w:rPr>
              <w:t>oint (d) of</w:t>
            </w:r>
            <w:ins w:id="557" w:author="Author">
              <w:r w:rsidR="5BDB6F3A" w:rsidRPr="002312DE">
                <w:rPr>
                  <w:rFonts w:ascii="Times New Roman" w:hAnsi="Times New Roman" w:cs="Times New Roman"/>
                  <w:sz w:val="24"/>
                  <w:szCs w:val="24"/>
                </w:rPr>
                <w:t xml:space="preserve"> </w:t>
              </w:r>
              <w:r w:rsidR="00A77AAC" w:rsidRPr="002312DE">
                <w:rPr>
                  <w:rFonts w:ascii="Times New Roman" w:eastAsia="Times New Roman" w:hAnsi="Times New Roman" w:cs="Times New Roman"/>
                  <w:sz w:val="24"/>
                </w:rPr>
                <w:t>Regulation (EU) No 575/2013</w:t>
              </w:r>
              <w:del w:id="558" w:author="Author">
                <w:r w:rsidR="5BDB6F3A" w:rsidRPr="002312DE" w:rsidDel="00A77AAC">
                  <w:rPr>
                    <w:rFonts w:ascii="Times New Roman" w:hAnsi="Times New Roman" w:cs="Times New Roman"/>
                    <w:sz w:val="24"/>
                    <w:szCs w:val="24"/>
                  </w:rPr>
                  <w:delText>CRR</w:delText>
                </w:r>
              </w:del>
              <w:r w:rsidR="008871B0" w:rsidRPr="002312DE">
                <w:rPr>
                  <w:rFonts w:ascii="Times New Roman" w:hAnsi="Times New Roman" w:cs="Times New Roman"/>
                  <w:sz w:val="24"/>
                  <w:szCs w:val="24"/>
                </w:rPr>
                <w:t>.</w:t>
              </w:r>
              <w:r w:rsidR="5BDB6F3A" w:rsidRPr="002312DE">
                <w:rPr>
                  <w:rFonts w:ascii="Times New Roman" w:hAnsi="Times New Roman" w:cs="Times New Roman"/>
                  <w:sz w:val="24"/>
                  <w:szCs w:val="24"/>
                </w:rPr>
                <w:t>.</w:t>
              </w:r>
            </w:ins>
          </w:p>
          <w:p w14:paraId="69E0A078" w14:textId="2D649B9F"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The exposures arising from assets that constitute claims on central governments, regional governments, local authorities or public sector entities in relation to public sector investments, which can be excluded in accordance with </w:t>
            </w:r>
            <w:del w:id="559" w:author="Author">
              <w:r w:rsidRPr="002312DE" w:rsidDel="00646595">
                <w:rPr>
                  <w:rFonts w:ascii="Times New Roman" w:hAnsi="Times New Roman" w:cs="Times New Roman"/>
                  <w:sz w:val="24"/>
                  <w:szCs w:val="24"/>
                </w:rPr>
                <w:delText xml:space="preserve">point (d) of </w:delText>
              </w:r>
            </w:del>
            <w:r w:rsidRPr="002312DE">
              <w:rPr>
                <w:rFonts w:ascii="Times New Roman" w:hAnsi="Times New Roman" w:cs="Times New Roman"/>
                <w:sz w:val="24"/>
                <w:szCs w:val="24"/>
              </w:rPr>
              <w:t>Article 429a(1)</w:t>
            </w:r>
            <w:ins w:id="560" w:author="Author">
              <w:r w:rsidR="0CAAE002" w:rsidRPr="002312DE">
                <w:rPr>
                  <w:rFonts w:ascii="Times New Roman" w:hAnsi="Times New Roman" w:cs="Times New Roman"/>
                  <w:sz w:val="24"/>
                  <w:szCs w:val="24"/>
                </w:rPr>
                <w:t>, point (d) of</w:t>
              </w:r>
            </w:ins>
            <w:r w:rsidRPr="002312DE">
              <w:rPr>
                <w:rFonts w:ascii="Times New Roman" w:hAnsi="Times New Roman" w:cs="Times New Roman"/>
                <w:sz w:val="24"/>
                <w:szCs w:val="24"/>
              </w:rPr>
              <w:t xml:space="preserve"> </w:t>
            </w:r>
            <w:del w:id="561" w:author="Author">
              <w:r w:rsidRPr="002312DE" w:rsidDel="00646595">
                <w:rPr>
                  <w:rFonts w:ascii="Times New Roman" w:hAnsi="Times New Roman" w:cs="Times New Roman"/>
                  <w:sz w:val="24"/>
                  <w:szCs w:val="24"/>
                </w:rPr>
                <w:delText>CRR</w:delText>
              </w:r>
            </w:del>
            <w:ins w:id="562" w:author="Author">
              <w:r w:rsidR="12228048"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This shall only include cases where the institution is a public development credit institution, or the exposures are held within a unit treated as a public development unit in accordance with the last subparagraph of Article 429a(2) </w:t>
            </w:r>
            <w:del w:id="563" w:author="Author">
              <w:r w:rsidRPr="002312DE" w:rsidDel="00646595">
                <w:rPr>
                  <w:rFonts w:ascii="Times New Roman" w:hAnsi="Times New Roman" w:cs="Times New Roman"/>
                  <w:sz w:val="24"/>
                  <w:szCs w:val="24"/>
                </w:rPr>
                <w:delText>CRR</w:delText>
              </w:r>
            </w:del>
            <w:ins w:id="564" w:author="Author">
              <w:r w:rsidR="5069E812"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79"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cell between brackets (negative amount).</w:t>
            </w:r>
          </w:p>
        </w:tc>
      </w:tr>
      <w:tr w:rsidR="002312DE" w:rsidRPr="002312DE" w14:paraId="69E0A080" w14:textId="77777777" w:rsidTr="009F3999">
        <w:trPr>
          <w:trHeight w:val="1535"/>
        </w:trPr>
        <w:tc>
          <w:tcPr>
            <w:tcW w:w="1380" w:type="dxa"/>
            <w:vAlign w:val="center"/>
          </w:tcPr>
          <w:p w14:paraId="69E0A07B"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EU-22d</w:t>
            </w:r>
          </w:p>
        </w:tc>
        <w:tc>
          <w:tcPr>
            <w:tcW w:w="7659" w:type="dxa"/>
          </w:tcPr>
          <w:p w14:paraId="69E0A07C"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 xml:space="preserve">(Excluded exposures of public development banks (or units) – Promotional loans) </w:t>
            </w:r>
          </w:p>
          <w:p w14:paraId="69E0A07D" w14:textId="6FBB4D7F"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 xml:space="preserve">Point (d) of Article 429a(1) and Article 429a(2) </w:t>
            </w:r>
            <w:del w:id="565" w:author="Author">
              <w:r w:rsidRPr="002312DE" w:rsidDel="00646595">
                <w:rPr>
                  <w:rFonts w:ascii="Times New Roman" w:hAnsi="Times New Roman" w:cs="Times New Roman"/>
                  <w:sz w:val="24"/>
                  <w:szCs w:val="24"/>
                </w:rPr>
                <w:delText>CRR</w:delText>
              </w:r>
            </w:del>
            <w:ins w:id="566" w:author="Author">
              <w:r w:rsidR="5B886B49" w:rsidRPr="002312DE">
                <w:rPr>
                  <w:rFonts w:ascii="Times New Roman" w:hAnsi="Times New Roman" w:cs="Times New Roman"/>
                  <w:sz w:val="24"/>
                  <w:szCs w:val="24"/>
                </w:rPr>
                <w:t xml:space="preserve"> Regulation (EU) No 575/2013.</w:t>
              </w:r>
            </w:ins>
          </w:p>
          <w:p w14:paraId="69E0A07E" w14:textId="1B542319"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excluded promotional loans in accordance with </w:t>
            </w:r>
            <w:del w:id="567" w:author="Author">
              <w:r w:rsidRPr="002312DE" w:rsidDel="00646595">
                <w:rPr>
                  <w:rFonts w:ascii="Times New Roman" w:hAnsi="Times New Roman" w:cs="Times New Roman"/>
                  <w:sz w:val="24"/>
                  <w:szCs w:val="24"/>
                </w:rPr>
                <w:delText>point (d) of</w:delText>
              </w:r>
            </w:del>
            <w:r w:rsidRPr="002312DE">
              <w:rPr>
                <w:rFonts w:ascii="Times New Roman" w:hAnsi="Times New Roman" w:cs="Times New Roman"/>
                <w:sz w:val="24"/>
                <w:szCs w:val="24"/>
              </w:rPr>
              <w:t xml:space="preserve"> Article 429a(1) </w:t>
            </w:r>
            <w:ins w:id="568" w:author="Author">
              <w:r w:rsidR="7EFC9013" w:rsidRPr="002312DE">
                <w:rPr>
                  <w:rFonts w:ascii="Times New Roman" w:hAnsi="Times New Roman" w:cs="Times New Roman"/>
                  <w:sz w:val="24"/>
                  <w:szCs w:val="24"/>
                </w:rPr>
                <w:t xml:space="preserve">point (d) of </w:t>
              </w:r>
            </w:ins>
            <w:del w:id="569" w:author="Author">
              <w:r w:rsidRPr="002312DE" w:rsidDel="00646595">
                <w:rPr>
                  <w:rFonts w:ascii="Times New Roman" w:hAnsi="Times New Roman" w:cs="Times New Roman"/>
                  <w:sz w:val="24"/>
                  <w:szCs w:val="24"/>
                </w:rPr>
                <w:delText>CRR</w:delText>
              </w:r>
            </w:del>
            <w:ins w:id="570" w:author="Author">
              <w:r w:rsidR="25AC93DE"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This shall only include cases where the institution is a public development credit institution or promotional loans are held within a unit treated as a public development unit in accordance with the last subparagraph of Article 429a(2) </w:t>
            </w:r>
            <w:del w:id="571" w:author="Author">
              <w:r w:rsidRPr="002312DE" w:rsidDel="00646595">
                <w:rPr>
                  <w:rFonts w:ascii="Times New Roman" w:hAnsi="Times New Roman" w:cs="Times New Roman"/>
                  <w:sz w:val="24"/>
                  <w:szCs w:val="24"/>
                </w:rPr>
                <w:delText>CRR</w:delText>
              </w:r>
            </w:del>
            <w:ins w:id="572" w:author="Author">
              <w:r w:rsidR="53A20E35"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7F"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86" w14:textId="77777777" w:rsidTr="009F3999">
        <w:trPr>
          <w:trHeight w:val="1535"/>
        </w:trPr>
        <w:tc>
          <w:tcPr>
            <w:tcW w:w="1380" w:type="dxa"/>
            <w:vAlign w:val="center"/>
          </w:tcPr>
          <w:p w14:paraId="69E0A08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EU-22e</w:t>
            </w:r>
          </w:p>
        </w:tc>
        <w:tc>
          <w:tcPr>
            <w:tcW w:w="7659" w:type="dxa"/>
          </w:tcPr>
          <w:p w14:paraId="69E0A082"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(Excluded passing-through promotional loan exposures by non-public development banks (or units))</w:t>
            </w:r>
          </w:p>
          <w:p w14:paraId="69E0A083" w14:textId="65DFFCAE" w:rsidR="00646595" w:rsidRPr="002312DE" w:rsidRDefault="00646595" w:rsidP="00E9371F">
            <w:pPr>
              <w:pStyle w:val="BodyText1"/>
              <w:spacing w:after="120" w:line="240" w:lineRule="auto"/>
              <w:rPr>
                <w:rFonts w:ascii="Times New Roman" w:hAnsi="Times New Roman"/>
                <w:color w:val="auto"/>
                <w:sz w:val="24"/>
                <w:szCs w:val="24"/>
              </w:rPr>
            </w:pPr>
            <w:r w:rsidRPr="002312DE">
              <w:rPr>
                <w:rFonts w:ascii="Times New Roman" w:hAnsi="Times New Roman"/>
                <w:bCs/>
                <w:color w:val="auto"/>
                <w:sz w:val="24"/>
                <w:szCs w:val="24"/>
              </w:rPr>
              <w:t xml:space="preserve">Point (e) of Article 429a(1) </w:t>
            </w:r>
            <w:ins w:id="573" w:author="Author">
              <w:r w:rsidR="008871B0" w:rsidRPr="002312DE">
                <w:rPr>
                  <w:rFonts w:ascii="Times New Roman" w:hAnsi="Times New Roman"/>
                  <w:color w:val="auto"/>
                  <w:sz w:val="24"/>
                </w:rPr>
                <w:t>Regulation (EU) No 575/2013</w:t>
              </w:r>
            </w:ins>
            <w:del w:id="574" w:author="Author">
              <w:r w:rsidRPr="002312DE" w:rsidDel="008871B0">
                <w:rPr>
                  <w:rFonts w:ascii="Times New Roman" w:hAnsi="Times New Roman"/>
                  <w:bCs/>
                  <w:color w:val="auto"/>
                  <w:sz w:val="24"/>
                  <w:szCs w:val="24"/>
                </w:rPr>
                <w:delText>CRR</w:delText>
              </w:r>
            </w:del>
            <w:ins w:id="575" w:author="Author">
              <w:r w:rsidR="009C42A8" w:rsidRPr="002312DE">
                <w:rPr>
                  <w:rFonts w:ascii="Times New Roman" w:hAnsi="Times New Roman"/>
                  <w:bCs/>
                  <w:color w:val="auto"/>
                  <w:sz w:val="24"/>
                  <w:szCs w:val="24"/>
                </w:rPr>
                <w:t>.</w:t>
              </w:r>
            </w:ins>
          </w:p>
          <w:p w14:paraId="69E0A084" w14:textId="15B6B36A" w:rsidR="00646595" w:rsidRPr="002312DE" w:rsidRDefault="00646595" w:rsidP="00E9371F">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shall disclose the excluded exposures in accordance with </w:t>
            </w:r>
            <w:del w:id="576" w:author="Author">
              <w:r w:rsidRPr="002312DE" w:rsidDel="00646595">
                <w:rPr>
                  <w:rFonts w:ascii="Times New Roman" w:hAnsi="Times New Roman"/>
                  <w:color w:val="auto"/>
                  <w:sz w:val="24"/>
                  <w:szCs w:val="24"/>
                </w:rPr>
                <w:delText xml:space="preserve">point (e) of </w:delText>
              </w:r>
            </w:del>
            <w:r w:rsidRPr="002312DE">
              <w:rPr>
                <w:rFonts w:ascii="Times New Roman" w:hAnsi="Times New Roman"/>
                <w:color w:val="auto"/>
                <w:sz w:val="24"/>
                <w:szCs w:val="24"/>
              </w:rPr>
              <w:t>Article 429a(1)</w:t>
            </w:r>
            <w:ins w:id="577" w:author="Author">
              <w:r w:rsidR="2FEEFC5B"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578" w:author="Author">
              <w:r w:rsidR="46D790B1" w:rsidRPr="002312DE">
                <w:rPr>
                  <w:rFonts w:ascii="Times New Roman" w:hAnsi="Times New Roman"/>
                  <w:color w:val="auto"/>
                  <w:sz w:val="24"/>
                  <w:szCs w:val="24"/>
                </w:rPr>
                <w:t xml:space="preserve">point (e) of </w:t>
              </w:r>
            </w:ins>
            <w:del w:id="579" w:author="Author">
              <w:r w:rsidRPr="002312DE" w:rsidDel="00646595">
                <w:rPr>
                  <w:rFonts w:ascii="Times New Roman" w:hAnsi="Times New Roman"/>
                  <w:color w:val="auto"/>
                  <w:sz w:val="24"/>
                  <w:szCs w:val="24"/>
                </w:rPr>
                <w:delText xml:space="preserve">CRR </w:delText>
              </w:r>
            </w:del>
            <w:ins w:id="580" w:author="Author">
              <w:r w:rsidR="458D4973" w:rsidRPr="002312DE">
                <w:rPr>
                  <w:rFonts w:ascii="Times New Roman" w:hAnsi="Times New Roman"/>
                  <w:color w:val="auto"/>
                  <w:sz w:val="24"/>
                  <w:szCs w:val="24"/>
                </w:rPr>
                <w:t>Regulation (EU) No 575/2013</w:t>
              </w:r>
              <w:r w:rsidR="458D4973" w:rsidRPr="002312DE">
                <w:rPr>
                  <w:rFonts w:ascii="Times New Roman" w:hAnsi="Times New Roman"/>
                  <w:color w:val="auto"/>
                </w:rPr>
                <w:t xml:space="preserve"> </w:t>
              </w:r>
            </w:ins>
            <w:r w:rsidRPr="002312DE">
              <w:rPr>
                <w:rFonts w:ascii="Times New Roman" w:hAnsi="Times New Roman"/>
                <w:color w:val="auto"/>
                <w:sz w:val="24"/>
                <w:szCs w:val="24"/>
              </w:rPr>
              <w:t xml:space="preserve">relating to the parts of exposures arising from passing-through promotional loans to other credit institutions. This shall only include cases where the institution is not a public development credit institution and the activity is not with any unit treated as a public development unit in accordance with the last subparagraph of Article 429a(2) </w:t>
            </w:r>
            <w:del w:id="581" w:author="Author">
              <w:r w:rsidRPr="002312DE" w:rsidDel="00646595">
                <w:rPr>
                  <w:rFonts w:ascii="Times New Roman" w:hAnsi="Times New Roman"/>
                  <w:color w:val="auto"/>
                  <w:sz w:val="24"/>
                  <w:szCs w:val="24"/>
                </w:rPr>
                <w:delText>CRR</w:delText>
              </w:r>
            </w:del>
            <w:ins w:id="582" w:author="Author">
              <w:r w:rsidR="43C7D6AB"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w:t>
            </w:r>
          </w:p>
          <w:p w14:paraId="69E0A085"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8C" w14:textId="77777777" w:rsidTr="009F3999">
        <w:trPr>
          <w:trHeight w:val="1535"/>
        </w:trPr>
        <w:tc>
          <w:tcPr>
            <w:tcW w:w="1380" w:type="dxa"/>
            <w:vAlign w:val="center"/>
          </w:tcPr>
          <w:p w14:paraId="69E0A08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EU-22f</w:t>
            </w:r>
          </w:p>
        </w:tc>
        <w:tc>
          <w:tcPr>
            <w:tcW w:w="7659" w:type="dxa"/>
          </w:tcPr>
          <w:p w14:paraId="69E0A088"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(Excluded guaranteed parts of exposures arising from export credits)</w:t>
            </w:r>
          </w:p>
          <w:p w14:paraId="69E0A089" w14:textId="0429416C" w:rsidR="00646595" w:rsidRPr="002312DE" w:rsidRDefault="00646595" w:rsidP="00E9371F">
            <w:pPr>
              <w:pStyle w:val="BodyText1"/>
              <w:spacing w:after="120" w:line="240" w:lineRule="auto"/>
              <w:rPr>
                <w:rFonts w:ascii="Times New Roman" w:hAnsi="Times New Roman"/>
                <w:color w:val="auto"/>
                <w:sz w:val="24"/>
                <w:szCs w:val="24"/>
              </w:rPr>
            </w:pPr>
            <w:r w:rsidRPr="002312DE">
              <w:rPr>
                <w:rFonts w:ascii="Times New Roman" w:hAnsi="Times New Roman"/>
                <w:bCs/>
                <w:color w:val="auto"/>
                <w:sz w:val="24"/>
                <w:szCs w:val="24"/>
              </w:rPr>
              <w:t xml:space="preserve">Point (f) of Article 429a(1) </w:t>
            </w:r>
            <w:ins w:id="583" w:author="Author">
              <w:r w:rsidR="009C42A8" w:rsidRPr="002312DE">
                <w:rPr>
                  <w:rFonts w:ascii="Times New Roman" w:hAnsi="Times New Roman"/>
                  <w:color w:val="auto"/>
                  <w:sz w:val="24"/>
                </w:rPr>
                <w:t>Regulation (EU) No 575/2013</w:t>
              </w:r>
            </w:ins>
            <w:del w:id="584" w:author="Author">
              <w:r w:rsidRPr="002312DE" w:rsidDel="009C42A8">
                <w:rPr>
                  <w:rFonts w:ascii="Times New Roman" w:hAnsi="Times New Roman"/>
                  <w:bCs/>
                  <w:color w:val="auto"/>
                  <w:sz w:val="24"/>
                  <w:szCs w:val="24"/>
                </w:rPr>
                <w:delText>CRR</w:delText>
              </w:r>
            </w:del>
            <w:ins w:id="585" w:author="Author">
              <w:r w:rsidR="007B5B15" w:rsidRPr="002312DE">
                <w:rPr>
                  <w:rFonts w:ascii="Times New Roman" w:hAnsi="Times New Roman"/>
                  <w:bCs/>
                  <w:color w:val="auto"/>
                  <w:sz w:val="24"/>
                  <w:szCs w:val="24"/>
                </w:rPr>
                <w:t>.</w:t>
              </w:r>
            </w:ins>
          </w:p>
          <w:p w14:paraId="69E0A08A" w14:textId="68075F05" w:rsidR="00646595" w:rsidRPr="002312DE" w:rsidRDefault="00646595" w:rsidP="00E9371F">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The guaranteed parts of exposures arising from export credits that can be excluded when the conditions of </w:t>
            </w:r>
            <w:del w:id="586" w:author="Author">
              <w:r w:rsidRPr="002312DE" w:rsidDel="00646595">
                <w:rPr>
                  <w:rFonts w:ascii="Times New Roman" w:hAnsi="Times New Roman"/>
                  <w:color w:val="auto"/>
                  <w:sz w:val="24"/>
                  <w:szCs w:val="24"/>
                </w:rPr>
                <w:delText xml:space="preserve">point (f) of </w:delText>
              </w:r>
            </w:del>
            <w:r w:rsidRPr="002312DE">
              <w:rPr>
                <w:rFonts w:ascii="Times New Roman" w:hAnsi="Times New Roman"/>
                <w:color w:val="auto"/>
                <w:sz w:val="24"/>
                <w:szCs w:val="24"/>
              </w:rPr>
              <w:t>Article 429a(1)</w:t>
            </w:r>
            <w:ins w:id="587" w:author="Author">
              <w:r w:rsidR="6947D183"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588" w:author="Author">
              <w:r w:rsidR="246BBB52" w:rsidRPr="002312DE">
                <w:rPr>
                  <w:rFonts w:ascii="Times New Roman" w:hAnsi="Times New Roman"/>
                  <w:color w:val="auto"/>
                  <w:sz w:val="24"/>
                  <w:szCs w:val="24"/>
                </w:rPr>
                <w:t xml:space="preserve">point (f) of </w:t>
              </w:r>
            </w:ins>
            <w:del w:id="589" w:author="Author">
              <w:r w:rsidRPr="002312DE" w:rsidDel="00646595">
                <w:rPr>
                  <w:rFonts w:ascii="Times New Roman" w:hAnsi="Times New Roman"/>
                  <w:color w:val="auto"/>
                  <w:sz w:val="24"/>
                  <w:szCs w:val="24"/>
                </w:rPr>
                <w:delText xml:space="preserve">CRR </w:delText>
              </w:r>
            </w:del>
            <w:ins w:id="590" w:author="Author">
              <w:r w:rsidR="6D3E041B" w:rsidRPr="002312DE">
                <w:rPr>
                  <w:rFonts w:ascii="Times New Roman" w:hAnsi="Times New Roman"/>
                  <w:color w:val="auto"/>
                  <w:sz w:val="24"/>
                  <w:szCs w:val="24"/>
                </w:rPr>
                <w:t>Regulation (EU) No 575/2013</w:t>
              </w:r>
              <w:r w:rsidR="6D3E041B" w:rsidRPr="002312DE">
                <w:rPr>
                  <w:rFonts w:ascii="Times New Roman" w:hAnsi="Times New Roman"/>
                  <w:color w:val="auto"/>
                </w:rPr>
                <w:t xml:space="preserve"> </w:t>
              </w:r>
            </w:ins>
            <w:r w:rsidRPr="002312DE">
              <w:rPr>
                <w:rFonts w:ascii="Times New Roman" w:hAnsi="Times New Roman"/>
                <w:color w:val="auto"/>
                <w:sz w:val="24"/>
                <w:szCs w:val="24"/>
              </w:rPr>
              <w:t>are met.</w:t>
            </w:r>
          </w:p>
          <w:p w14:paraId="69E0A08B"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92" w14:textId="77777777" w:rsidTr="009F3999">
        <w:trPr>
          <w:trHeight w:val="1535"/>
        </w:trPr>
        <w:tc>
          <w:tcPr>
            <w:tcW w:w="1380" w:type="dxa"/>
            <w:vAlign w:val="center"/>
          </w:tcPr>
          <w:p w14:paraId="69E0A08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EU-22g</w:t>
            </w:r>
          </w:p>
        </w:tc>
        <w:tc>
          <w:tcPr>
            <w:tcW w:w="7659" w:type="dxa"/>
          </w:tcPr>
          <w:p w14:paraId="69E0A08E"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 xml:space="preserve">(Excluded excess collateral deposited at triparty agents) </w:t>
            </w:r>
          </w:p>
          <w:p w14:paraId="69E0A08F" w14:textId="4BF64871" w:rsidR="00646595" w:rsidRPr="002312DE" w:rsidRDefault="00646595" w:rsidP="00E9371F">
            <w:pPr>
              <w:pStyle w:val="BodyText1"/>
              <w:spacing w:after="120" w:line="240" w:lineRule="auto"/>
              <w:rPr>
                <w:rFonts w:ascii="Times New Roman" w:hAnsi="Times New Roman"/>
                <w:bCs/>
                <w:color w:val="auto"/>
                <w:sz w:val="24"/>
                <w:szCs w:val="24"/>
              </w:rPr>
            </w:pPr>
            <w:r w:rsidRPr="002312DE">
              <w:rPr>
                <w:rFonts w:ascii="Times New Roman" w:hAnsi="Times New Roman"/>
                <w:bCs/>
                <w:color w:val="auto"/>
                <w:sz w:val="24"/>
                <w:szCs w:val="24"/>
              </w:rPr>
              <w:t xml:space="preserve">Point (k) of Article 429a(1) </w:t>
            </w:r>
            <w:ins w:id="591" w:author="Author">
              <w:r w:rsidR="007B5B15" w:rsidRPr="002312DE">
                <w:rPr>
                  <w:rFonts w:ascii="Times New Roman" w:hAnsi="Times New Roman"/>
                  <w:color w:val="auto"/>
                  <w:sz w:val="24"/>
                </w:rPr>
                <w:t>Regulation (EU) No 575/2013</w:t>
              </w:r>
            </w:ins>
            <w:del w:id="592" w:author="Author">
              <w:r w:rsidRPr="002312DE" w:rsidDel="007B5B15">
                <w:rPr>
                  <w:rFonts w:ascii="Times New Roman" w:hAnsi="Times New Roman"/>
                  <w:bCs/>
                  <w:color w:val="auto"/>
                  <w:sz w:val="24"/>
                  <w:szCs w:val="24"/>
                </w:rPr>
                <w:delText>CRR</w:delText>
              </w:r>
            </w:del>
            <w:ins w:id="593" w:author="Author">
              <w:r w:rsidR="007B5B15" w:rsidRPr="002312DE">
                <w:rPr>
                  <w:rFonts w:ascii="Times New Roman" w:hAnsi="Times New Roman"/>
                  <w:bCs/>
                  <w:color w:val="auto"/>
                  <w:sz w:val="24"/>
                  <w:szCs w:val="24"/>
                </w:rPr>
                <w:t>.</w:t>
              </w:r>
            </w:ins>
          </w:p>
          <w:p w14:paraId="69E0A090" w14:textId="5A26299E" w:rsidR="00646595" w:rsidRPr="002312DE" w:rsidRDefault="00646595" w:rsidP="5E9D3914">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The excess collateral deposited at triparty agents that has not been lent out, which can be excluded in accordance with </w:t>
            </w:r>
            <w:del w:id="594" w:author="Author">
              <w:r w:rsidRPr="002312DE" w:rsidDel="00646595">
                <w:rPr>
                  <w:rFonts w:ascii="Times New Roman" w:hAnsi="Times New Roman"/>
                  <w:color w:val="auto"/>
                  <w:sz w:val="24"/>
                  <w:szCs w:val="24"/>
                </w:rPr>
                <w:delText xml:space="preserve">point (k) of </w:delText>
              </w:r>
            </w:del>
            <w:r w:rsidRPr="002312DE">
              <w:rPr>
                <w:rFonts w:ascii="Times New Roman" w:hAnsi="Times New Roman"/>
                <w:color w:val="auto"/>
                <w:sz w:val="24"/>
                <w:szCs w:val="24"/>
              </w:rPr>
              <w:t>Article 429a(1)</w:t>
            </w:r>
            <w:ins w:id="595" w:author="Author">
              <w:r w:rsidR="718963DE"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596" w:author="Author">
              <w:r w:rsidR="1852C05F" w:rsidRPr="002312DE">
                <w:rPr>
                  <w:rFonts w:ascii="Times New Roman" w:hAnsi="Times New Roman"/>
                  <w:color w:val="auto"/>
                  <w:sz w:val="24"/>
                  <w:szCs w:val="24"/>
                </w:rPr>
                <w:t xml:space="preserve">point (k) of </w:t>
              </w:r>
            </w:ins>
            <w:del w:id="597" w:author="Author">
              <w:r w:rsidRPr="002312DE" w:rsidDel="00646595">
                <w:rPr>
                  <w:rFonts w:ascii="Times New Roman" w:hAnsi="Times New Roman"/>
                  <w:color w:val="auto"/>
                  <w:sz w:val="24"/>
                  <w:szCs w:val="24"/>
                </w:rPr>
                <w:delText>CRR</w:delText>
              </w:r>
            </w:del>
            <w:r w:rsidR="5304730B" w:rsidRPr="002312DE">
              <w:rPr>
                <w:rFonts w:ascii="Times New Roman" w:hAnsi="Times New Roman"/>
                <w:color w:val="auto"/>
                <w:sz w:val="24"/>
                <w:szCs w:val="24"/>
              </w:rPr>
              <w:t xml:space="preserve"> Regulation (EU) No 575/2013</w:t>
            </w:r>
            <w:r w:rsidRPr="002312DE">
              <w:rPr>
                <w:rFonts w:ascii="Times New Roman" w:hAnsi="Times New Roman"/>
                <w:color w:val="auto"/>
                <w:sz w:val="24"/>
                <w:szCs w:val="24"/>
              </w:rPr>
              <w:t>.</w:t>
            </w:r>
          </w:p>
          <w:p w14:paraId="69E0A091"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98" w14:textId="77777777" w:rsidTr="009F3999">
        <w:trPr>
          <w:trHeight w:val="1535"/>
        </w:trPr>
        <w:tc>
          <w:tcPr>
            <w:tcW w:w="1380" w:type="dxa"/>
            <w:vAlign w:val="center"/>
          </w:tcPr>
          <w:p w14:paraId="69E0A093"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EU-22h</w:t>
            </w:r>
          </w:p>
        </w:tc>
        <w:tc>
          <w:tcPr>
            <w:tcW w:w="7659" w:type="dxa"/>
          </w:tcPr>
          <w:p w14:paraId="69E0A094"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(Excluded CSD related services of CSD/institutions in accordance with point (o) of Article 429a(1) CRR)</w:t>
            </w:r>
          </w:p>
          <w:p w14:paraId="69E0A095" w14:textId="7DD57E1F" w:rsidR="00646595" w:rsidRPr="002312DE" w:rsidRDefault="00646595" w:rsidP="17C07D06">
            <w:pPr>
              <w:pStyle w:val="BodyText1"/>
              <w:spacing w:after="120" w:line="240" w:lineRule="auto"/>
              <w:rPr>
                <w:rFonts w:ascii="Times New Roman" w:hAnsi="Times New Roman"/>
                <w:color w:val="auto"/>
              </w:rPr>
            </w:pPr>
            <w:del w:id="598" w:author="Author">
              <w:r w:rsidRPr="002312DE" w:rsidDel="00646595">
                <w:rPr>
                  <w:rFonts w:ascii="Times New Roman" w:hAnsi="Times New Roman"/>
                  <w:color w:val="auto"/>
                  <w:sz w:val="24"/>
                  <w:szCs w:val="24"/>
                </w:rPr>
                <w:delText xml:space="preserve">Point (o) of </w:delText>
              </w:r>
            </w:del>
            <w:r w:rsidRPr="002312DE">
              <w:rPr>
                <w:rFonts w:ascii="Times New Roman" w:hAnsi="Times New Roman"/>
                <w:color w:val="auto"/>
                <w:sz w:val="24"/>
                <w:szCs w:val="24"/>
              </w:rPr>
              <w:t>Article 429a(1)</w:t>
            </w:r>
            <w:ins w:id="599" w:author="Author">
              <w:r w:rsidR="3625F11A"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600" w:author="Author">
              <w:r w:rsidR="18F459A0" w:rsidRPr="002312DE">
                <w:rPr>
                  <w:rFonts w:ascii="Times New Roman" w:hAnsi="Times New Roman"/>
                  <w:color w:val="auto"/>
                  <w:sz w:val="24"/>
                  <w:szCs w:val="24"/>
                </w:rPr>
                <w:t xml:space="preserve">point (o) of </w:t>
              </w:r>
              <w:r w:rsidR="00590501" w:rsidRPr="002312DE">
                <w:rPr>
                  <w:rFonts w:ascii="Times New Roman" w:hAnsi="Times New Roman"/>
                  <w:color w:val="auto"/>
                  <w:sz w:val="24"/>
                </w:rPr>
                <w:t>Regulation (EU) No 575/2013</w:t>
              </w:r>
            </w:ins>
            <w:del w:id="601" w:author="Author">
              <w:r w:rsidRPr="002312DE" w:rsidDel="00590501">
                <w:rPr>
                  <w:rFonts w:ascii="Times New Roman" w:hAnsi="Times New Roman"/>
                  <w:color w:val="auto"/>
                  <w:sz w:val="24"/>
                  <w:szCs w:val="24"/>
                </w:rPr>
                <w:delText>CRR</w:delText>
              </w:r>
            </w:del>
            <w:ins w:id="602" w:author="Author">
              <w:r w:rsidR="00590501" w:rsidRPr="002312DE">
                <w:rPr>
                  <w:rFonts w:ascii="Times New Roman" w:hAnsi="Times New Roman"/>
                  <w:color w:val="auto"/>
                  <w:sz w:val="24"/>
                  <w:szCs w:val="24"/>
                </w:rPr>
                <w:t>.</w:t>
              </w:r>
            </w:ins>
            <w:r w:rsidR="1ACB676C" w:rsidRPr="002312DE">
              <w:rPr>
                <w:rFonts w:ascii="Times New Roman" w:hAnsi="Times New Roman"/>
                <w:color w:val="auto"/>
                <w:sz w:val="24"/>
                <w:szCs w:val="24"/>
              </w:rPr>
              <w:t>.</w:t>
            </w:r>
          </w:p>
          <w:p w14:paraId="69E0A096" w14:textId="51D04AF8" w:rsidR="00646595" w:rsidRPr="002312DE" w:rsidRDefault="00646595">
            <w:pPr>
              <w:pStyle w:val="Teksttreci0"/>
              <w:shd w:val="clear" w:color="auto" w:fill="auto"/>
              <w:spacing w:after="120" w:line="240" w:lineRule="auto"/>
              <w:ind w:firstLine="0"/>
              <w:rPr>
                <w:rFonts w:ascii="Times New Roman" w:hAnsi="Times New Roman" w:cs="Times New Roman"/>
                <w:sz w:val="24"/>
                <w:szCs w:val="24"/>
              </w:rPr>
              <w:pPrChange w:id="603" w:author="Author">
                <w:pPr>
                  <w:pStyle w:val="Teksttreci0"/>
                  <w:spacing w:after="120" w:line="240" w:lineRule="auto"/>
                  <w:ind w:firstLine="0"/>
                </w:pPr>
              </w:pPrChange>
            </w:pPr>
            <w:r w:rsidRPr="002312DE">
              <w:rPr>
                <w:rFonts w:ascii="Times New Roman" w:hAnsi="Times New Roman" w:cs="Times New Roman"/>
                <w:sz w:val="24"/>
                <w:szCs w:val="24"/>
              </w:rPr>
              <w:t xml:space="preserve">The Central Securities Depositories (CSD) related services of CSD/ institutions that can be excluded in accordance with </w:t>
            </w:r>
            <w:del w:id="604" w:author="Author">
              <w:r w:rsidRPr="002312DE" w:rsidDel="00646595">
                <w:rPr>
                  <w:rFonts w:ascii="Times New Roman" w:hAnsi="Times New Roman" w:cs="Times New Roman"/>
                  <w:sz w:val="24"/>
                  <w:szCs w:val="24"/>
                </w:rPr>
                <w:delText xml:space="preserve">point (o) of </w:delText>
              </w:r>
            </w:del>
            <w:r w:rsidRPr="002312DE">
              <w:rPr>
                <w:rFonts w:ascii="Times New Roman" w:hAnsi="Times New Roman" w:cs="Times New Roman"/>
                <w:sz w:val="24"/>
                <w:szCs w:val="24"/>
              </w:rPr>
              <w:t>Article 429a(1)</w:t>
            </w:r>
            <w:ins w:id="605" w:author="Author">
              <w:r w:rsidR="16D14E9E"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606" w:author="Author">
              <w:r w:rsidR="56351AC4" w:rsidRPr="002312DE">
                <w:rPr>
                  <w:rFonts w:ascii="Times New Roman" w:hAnsi="Times New Roman" w:cs="Times New Roman"/>
                  <w:sz w:val="24"/>
                  <w:szCs w:val="24"/>
                </w:rPr>
                <w:t xml:space="preserve">point (o) of </w:t>
              </w:r>
            </w:ins>
            <w:del w:id="607" w:author="Author">
              <w:r w:rsidRPr="002312DE" w:rsidDel="00646595">
                <w:rPr>
                  <w:rFonts w:ascii="Times New Roman" w:hAnsi="Times New Roman" w:cs="Times New Roman"/>
                  <w:sz w:val="24"/>
                  <w:szCs w:val="24"/>
                </w:rPr>
                <w:delText>CRR</w:delText>
              </w:r>
            </w:del>
            <w:ins w:id="608" w:author="Author">
              <w:r w:rsidR="3148AC18"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97" w14:textId="77777777" w:rsidR="00646595" w:rsidRPr="002312DE" w:rsidRDefault="00646595" w:rsidP="00E9371F">
            <w:pPr>
              <w:pStyle w:val="BodyText1"/>
              <w:spacing w:after="120" w:line="240" w:lineRule="auto"/>
              <w:rPr>
                <w:rFonts w:ascii="Times New Roman" w:eastAsia="Book Antiqua" w:hAnsi="Times New Roman"/>
                <w:color w:val="auto"/>
                <w:sz w:val="24"/>
                <w:szCs w:val="24"/>
              </w:rPr>
            </w:pPr>
            <w:r w:rsidRPr="002312DE">
              <w:rPr>
                <w:rFonts w:ascii="Times New Roman" w:hAnsi="Times New Roman"/>
                <w:color w:val="auto"/>
                <w:sz w:val="24"/>
                <w:szCs w:val="24"/>
              </w:rPr>
              <w:t>Since the amount reduces the total exposure measure, institutions shall place the value in this row between brackets (negative amount).</w:t>
            </w:r>
          </w:p>
        </w:tc>
      </w:tr>
      <w:tr w:rsidR="002312DE" w:rsidRPr="002312DE" w14:paraId="69E0A09E" w14:textId="77777777" w:rsidTr="009F3999">
        <w:trPr>
          <w:trHeight w:val="895"/>
        </w:trPr>
        <w:tc>
          <w:tcPr>
            <w:tcW w:w="1380" w:type="dxa"/>
            <w:vAlign w:val="center"/>
          </w:tcPr>
          <w:p w14:paraId="69E0A099"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EU-22i</w:t>
            </w:r>
          </w:p>
        </w:tc>
        <w:tc>
          <w:tcPr>
            <w:tcW w:w="7659" w:type="dxa"/>
          </w:tcPr>
          <w:p w14:paraId="69E0A09A" w14:textId="01C72B76" w:rsidR="00646595" w:rsidRPr="002312DE"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2312DE">
              <w:rPr>
                <w:rFonts w:ascii="Times New Roman" w:hAnsi="Times New Roman" w:cs="Times New Roman"/>
                <w:b/>
                <w:bCs/>
                <w:sz w:val="24"/>
                <w:szCs w:val="24"/>
              </w:rPr>
              <w:t xml:space="preserve">(Excluded CSD related services of designated institutions in accordance with </w:t>
            </w:r>
            <w:del w:id="609" w:author="Author">
              <w:r w:rsidRPr="002312DE" w:rsidDel="00646595">
                <w:rPr>
                  <w:rFonts w:ascii="Times New Roman" w:hAnsi="Times New Roman" w:cs="Times New Roman"/>
                  <w:b/>
                  <w:bCs/>
                  <w:sz w:val="24"/>
                  <w:szCs w:val="24"/>
                </w:rPr>
                <w:delText>point (p) of</w:delText>
              </w:r>
            </w:del>
            <w:r w:rsidRPr="002312DE">
              <w:rPr>
                <w:rFonts w:ascii="Times New Roman" w:hAnsi="Times New Roman" w:cs="Times New Roman"/>
                <w:b/>
                <w:bCs/>
                <w:sz w:val="24"/>
                <w:szCs w:val="24"/>
              </w:rPr>
              <w:t xml:space="preserve"> Article 429a(1)</w:t>
            </w:r>
            <w:ins w:id="610" w:author="Author">
              <w:r w:rsidR="563A370C" w:rsidRPr="002312DE">
                <w:rPr>
                  <w:rFonts w:ascii="Times New Roman" w:hAnsi="Times New Roman" w:cs="Times New Roman"/>
                  <w:b/>
                  <w:bCs/>
                  <w:sz w:val="24"/>
                  <w:szCs w:val="24"/>
                </w:rPr>
                <w:t>, point (p) of</w:t>
              </w:r>
            </w:ins>
            <w:r w:rsidRPr="002312DE">
              <w:rPr>
                <w:rFonts w:ascii="Times New Roman" w:hAnsi="Times New Roman" w:cs="Times New Roman"/>
                <w:b/>
                <w:bCs/>
                <w:sz w:val="24"/>
                <w:szCs w:val="24"/>
              </w:rPr>
              <w:t xml:space="preserve"> CRR)</w:t>
            </w:r>
          </w:p>
          <w:p w14:paraId="69E0A09B" w14:textId="1782C65E" w:rsidR="00646595" w:rsidRPr="002312DE" w:rsidRDefault="00646595" w:rsidP="00E9371F">
            <w:pPr>
              <w:pStyle w:val="BodyText1"/>
              <w:spacing w:after="120" w:line="240" w:lineRule="auto"/>
              <w:rPr>
                <w:rFonts w:ascii="Times New Roman" w:hAnsi="Times New Roman"/>
                <w:color w:val="auto"/>
                <w:sz w:val="24"/>
                <w:szCs w:val="24"/>
              </w:rPr>
            </w:pPr>
            <w:del w:id="611" w:author="Author">
              <w:r w:rsidRPr="002312DE" w:rsidDel="00646595">
                <w:rPr>
                  <w:rFonts w:ascii="Times New Roman" w:hAnsi="Times New Roman"/>
                  <w:color w:val="auto"/>
                  <w:sz w:val="24"/>
                  <w:szCs w:val="24"/>
                </w:rPr>
                <w:delText xml:space="preserve">Point (p) of </w:delText>
              </w:r>
            </w:del>
            <w:r w:rsidRPr="002312DE">
              <w:rPr>
                <w:rFonts w:ascii="Times New Roman" w:hAnsi="Times New Roman"/>
                <w:color w:val="auto"/>
                <w:sz w:val="24"/>
                <w:szCs w:val="24"/>
              </w:rPr>
              <w:t>Article 429a(1)</w:t>
            </w:r>
            <w:ins w:id="612" w:author="Author">
              <w:r w:rsidR="1F4ABBCC"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613" w:author="Author">
              <w:r w:rsidR="7EE2DCF3" w:rsidRPr="002312DE">
                <w:rPr>
                  <w:rFonts w:ascii="Times New Roman" w:hAnsi="Times New Roman"/>
                  <w:color w:val="auto"/>
                  <w:sz w:val="24"/>
                  <w:szCs w:val="24"/>
                </w:rPr>
                <w:t>p</w:t>
              </w:r>
              <w:r w:rsidR="0440D4EB" w:rsidRPr="002312DE">
                <w:rPr>
                  <w:rFonts w:ascii="Times New Roman" w:hAnsi="Times New Roman"/>
                  <w:color w:val="auto"/>
                  <w:sz w:val="24"/>
                  <w:szCs w:val="24"/>
                </w:rPr>
                <w:t xml:space="preserve">oint (p) of </w:t>
              </w:r>
              <w:r w:rsidR="00590501" w:rsidRPr="002312DE">
                <w:rPr>
                  <w:rFonts w:ascii="Times New Roman" w:hAnsi="Times New Roman"/>
                  <w:color w:val="auto"/>
                  <w:sz w:val="24"/>
                </w:rPr>
                <w:t>Regulation (EU) No 575/2013</w:t>
              </w:r>
            </w:ins>
            <w:del w:id="614" w:author="Author">
              <w:r w:rsidRPr="002312DE" w:rsidDel="00590501">
                <w:rPr>
                  <w:rFonts w:ascii="Times New Roman" w:hAnsi="Times New Roman"/>
                  <w:color w:val="auto"/>
                  <w:sz w:val="24"/>
                  <w:szCs w:val="24"/>
                </w:rPr>
                <w:delText>CRR</w:delText>
              </w:r>
            </w:del>
            <w:ins w:id="615" w:author="Author">
              <w:r w:rsidR="00590501" w:rsidRPr="002312DE">
                <w:rPr>
                  <w:rFonts w:ascii="Times New Roman" w:hAnsi="Times New Roman"/>
                  <w:color w:val="auto"/>
                  <w:sz w:val="24"/>
                  <w:szCs w:val="24"/>
                </w:rPr>
                <w:t>.</w:t>
              </w:r>
            </w:ins>
          </w:p>
          <w:p w14:paraId="69E0A09C" w14:textId="76E59695"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 xml:space="preserve">The CSD related services of designated institutions that can be excluded in accordance with </w:t>
            </w:r>
            <w:del w:id="616" w:author="Author">
              <w:r w:rsidRPr="002312DE" w:rsidDel="00646595">
                <w:rPr>
                  <w:rFonts w:ascii="Times New Roman" w:hAnsi="Times New Roman" w:cs="Times New Roman"/>
                  <w:sz w:val="24"/>
                  <w:szCs w:val="24"/>
                </w:rPr>
                <w:delText>point (p) of</w:delText>
              </w:r>
            </w:del>
            <w:r w:rsidRPr="002312DE">
              <w:rPr>
                <w:rFonts w:ascii="Times New Roman" w:hAnsi="Times New Roman" w:cs="Times New Roman"/>
                <w:sz w:val="24"/>
                <w:szCs w:val="24"/>
              </w:rPr>
              <w:t xml:space="preserve"> Article 429a(1)</w:t>
            </w:r>
            <w:ins w:id="617" w:author="Author">
              <w:r w:rsidR="479E05B2"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618" w:author="Author">
              <w:r w:rsidR="1A009ED8" w:rsidRPr="002312DE">
                <w:rPr>
                  <w:rFonts w:ascii="Times New Roman" w:hAnsi="Times New Roman" w:cs="Times New Roman"/>
                  <w:sz w:val="24"/>
                  <w:szCs w:val="24"/>
                </w:rPr>
                <w:t xml:space="preserve">point (p) of </w:t>
              </w:r>
            </w:ins>
            <w:del w:id="619" w:author="Author">
              <w:r w:rsidRPr="002312DE" w:rsidDel="00646595">
                <w:rPr>
                  <w:rFonts w:ascii="Times New Roman" w:hAnsi="Times New Roman" w:cs="Times New Roman"/>
                  <w:sz w:val="24"/>
                  <w:szCs w:val="24"/>
                </w:rPr>
                <w:delText>CRR</w:delText>
              </w:r>
            </w:del>
            <w:ins w:id="620" w:author="Author">
              <w:r w:rsidR="2B41A984"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9D"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A4" w14:textId="77777777" w:rsidTr="009F3999">
        <w:trPr>
          <w:trHeight w:val="1535"/>
        </w:trPr>
        <w:tc>
          <w:tcPr>
            <w:tcW w:w="1380" w:type="dxa"/>
            <w:vAlign w:val="center"/>
          </w:tcPr>
          <w:p w14:paraId="69E0A09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EU-22j</w:t>
            </w:r>
          </w:p>
        </w:tc>
        <w:tc>
          <w:tcPr>
            <w:tcW w:w="7659" w:type="dxa"/>
          </w:tcPr>
          <w:p w14:paraId="69E0A0A0" w14:textId="77777777" w:rsidR="00646595" w:rsidRPr="002312DE" w:rsidRDefault="00646595" w:rsidP="00E9371F">
            <w:pPr>
              <w:pStyle w:val="BodyText1"/>
              <w:spacing w:after="120" w:line="240" w:lineRule="auto"/>
              <w:rPr>
                <w:rFonts w:ascii="Times New Roman" w:hAnsi="Times New Roman"/>
                <w:b/>
                <w:bCs/>
                <w:color w:val="auto"/>
                <w:sz w:val="24"/>
                <w:szCs w:val="24"/>
              </w:rPr>
            </w:pPr>
            <w:r w:rsidRPr="002312DE">
              <w:rPr>
                <w:rFonts w:ascii="Times New Roman" w:hAnsi="Times New Roman"/>
                <w:b/>
                <w:bCs/>
                <w:color w:val="auto"/>
                <w:sz w:val="24"/>
                <w:szCs w:val="24"/>
              </w:rPr>
              <w:t xml:space="preserve">(Reduction of the exposure value of pre-financing or intermediate loans) </w:t>
            </w:r>
          </w:p>
          <w:p w14:paraId="69E0A0A1" w14:textId="22521328" w:rsidR="00646595" w:rsidRPr="002312DE" w:rsidRDefault="00646595" w:rsidP="00E9371F">
            <w:pPr>
              <w:pStyle w:val="BodyText1"/>
              <w:spacing w:after="120" w:line="240" w:lineRule="auto"/>
              <w:rPr>
                <w:rFonts w:ascii="Times New Roman" w:hAnsi="Times New Roman"/>
                <w:bCs/>
                <w:color w:val="auto"/>
                <w:sz w:val="24"/>
                <w:szCs w:val="24"/>
              </w:rPr>
            </w:pPr>
            <w:r w:rsidRPr="002312DE">
              <w:rPr>
                <w:rFonts w:ascii="Times New Roman" w:hAnsi="Times New Roman"/>
                <w:bCs/>
                <w:color w:val="auto"/>
                <w:sz w:val="24"/>
                <w:szCs w:val="24"/>
              </w:rPr>
              <w:t xml:space="preserve">Article 429(8) </w:t>
            </w:r>
            <w:ins w:id="621" w:author="Author">
              <w:r w:rsidR="00590501" w:rsidRPr="002312DE">
                <w:rPr>
                  <w:rFonts w:ascii="Times New Roman" w:hAnsi="Times New Roman"/>
                  <w:color w:val="auto"/>
                  <w:sz w:val="24"/>
                </w:rPr>
                <w:t>Regulation (EU) No 575/2013</w:t>
              </w:r>
            </w:ins>
            <w:del w:id="622" w:author="Author">
              <w:r w:rsidRPr="002312DE" w:rsidDel="00590501">
                <w:rPr>
                  <w:rFonts w:ascii="Times New Roman" w:hAnsi="Times New Roman"/>
                  <w:bCs/>
                  <w:color w:val="auto"/>
                  <w:sz w:val="24"/>
                  <w:szCs w:val="24"/>
                </w:rPr>
                <w:delText>CRR</w:delText>
              </w:r>
            </w:del>
            <w:ins w:id="623" w:author="Author">
              <w:r w:rsidR="00590501" w:rsidRPr="002312DE">
                <w:rPr>
                  <w:rFonts w:ascii="Times New Roman" w:hAnsi="Times New Roman"/>
                  <w:bCs/>
                  <w:color w:val="auto"/>
                  <w:sz w:val="24"/>
                  <w:szCs w:val="24"/>
                </w:rPr>
                <w:t>.</w:t>
              </w:r>
            </w:ins>
          </w:p>
          <w:p w14:paraId="69E0A0A2" w14:textId="3D586BFC" w:rsidR="00646595" w:rsidRPr="002312DE" w:rsidRDefault="00646595">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The amount reduced from the exposure value of a pre-financing loan or an intermediate loan, in accordance with Article 429(8) </w:t>
            </w:r>
            <w:del w:id="624" w:author="Author">
              <w:r w:rsidRPr="002312DE" w:rsidDel="00646595">
                <w:rPr>
                  <w:rFonts w:ascii="Times New Roman" w:hAnsi="Times New Roman"/>
                  <w:color w:val="auto"/>
                  <w:sz w:val="24"/>
                  <w:szCs w:val="24"/>
                </w:rPr>
                <w:delText>CRR</w:delText>
              </w:r>
            </w:del>
            <w:ins w:id="625" w:author="Author">
              <w:r w:rsidR="2B3EF6D8"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w:t>
            </w:r>
          </w:p>
          <w:p w14:paraId="69E0A0A3"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5DC38D05" w14:textId="77777777" w:rsidTr="009F3999">
        <w:trPr>
          <w:trHeight w:val="1448"/>
          <w:ins w:id="626" w:author="Author"/>
        </w:trPr>
        <w:tc>
          <w:tcPr>
            <w:tcW w:w="1380" w:type="dxa"/>
            <w:vAlign w:val="center"/>
          </w:tcPr>
          <w:p w14:paraId="3EB06772" w14:textId="3AE8DEF1" w:rsidR="0091769B" w:rsidRPr="002312DE" w:rsidRDefault="0091769B" w:rsidP="00E9371F">
            <w:pPr>
              <w:pStyle w:val="Teksttreci0"/>
              <w:shd w:val="clear" w:color="auto" w:fill="auto"/>
              <w:spacing w:after="120" w:line="240" w:lineRule="auto"/>
              <w:ind w:firstLine="0"/>
              <w:jc w:val="center"/>
              <w:rPr>
                <w:ins w:id="627" w:author="Author"/>
                <w:rFonts w:ascii="Times New Roman" w:hAnsi="Times New Roman" w:cs="Times New Roman"/>
                <w:sz w:val="24"/>
                <w:szCs w:val="24"/>
              </w:rPr>
            </w:pPr>
            <w:ins w:id="628" w:author="Author">
              <w:r w:rsidRPr="002312DE">
                <w:rPr>
                  <w:rFonts w:ascii="Times New Roman" w:hAnsi="Times New Roman" w:cs="Times New Roman"/>
                  <w:sz w:val="24"/>
                  <w:szCs w:val="24"/>
                </w:rPr>
                <w:t>EU-22</w:t>
              </w:r>
              <w:r w:rsidR="007C100B" w:rsidRPr="002312DE">
                <w:rPr>
                  <w:rFonts w:ascii="Times New Roman" w:hAnsi="Times New Roman" w:cs="Times New Roman"/>
                  <w:sz w:val="24"/>
                  <w:szCs w:val="24"/>
                </w:rPr>
                <w:t>k</w:t>
              </w:r>
            </w:ins>
          </w:p>
        </w:tc>
        <w:tc>
          <w:tcPr>
            <w:tcW w:w="7659" w:type="dxa"/>
          </w:tcPr>
          <w:p w14:paraId="4DE37801" w14:textId="51ED08A8" w:rsidR="0091769B" w:rsidRPr="002312DE" w:rsidRDefault="43B7BE0A" w:rsidP="17C07D06">
            <w:pPr>
              <w:pStyle w:val="Teksttreci0"/>
              <w:shd w:val="clear" w:color="auto" w:fill="auto"/>
              <w:spacing w:after="120" w:line="240" w:lineRule="auto"/>
              <w:ind w:firstLine="0"/>
              <w:jc w:val="left"/>
              <w:rPr>
                <w:ins w:id="629" w:author="Author"/>
                <w:rFonts w:ascii="Times New Roman" w:hAnsi="Times New Roman" w:cs="Times New Roman"/>
                <w:b/>
                <w:bCs/>
                <w:sz w:val="24"/>
                <w:szCs w:val="24"/>
              </w:rPr>
            </w:pPr>
            <w:ins w:id="630" w:author="Author">
              <w:r w:rsidRPr="002312DE">
                <w:rPr>
                  <w:rFonts w:ascii="Times New Roman" w:hAnsi="Times New Roman" w:cs="Times New Roman"/>
                  <w:b/>
                  <w:bCs/>
                  <w:sz w:val="24"/>
                  <w:szCs w:val="24"/>
                </w:rPr>
                <w:t xml:space="preserve">(Excluded exposures to shareholders according to Article 429a (1), point (da) </w:t>
              </w:r>
              <w:r w:rsidR="0079094A" w:rsidRPr="002312DE">
                <w:rPr>
                  <w:rFonts w:ascii="Times New Roman" w:hAnsi="Times New Roman" w:cs="Times New Roman"/>
                  <w:b/>
                  <w:bCs/>
                  <w:sz w:val="24"/>
                  <w:szCs w:val="24"/>
                </w:rPr>
                <w:t>CRR</w:t>
              </w:r>
              <w:r w:rsidRPr="002312DE">
                <w:rPr>
                  <w:rFonts w:ascii="Times New Roman" w:hAnsi="Times New Roman" w:cs="Times New Roman"/>
                  <w:b/>
                  <w:bCs/>
                  <w:sz w:val="24"/>
                  <w:szCs w:val="24"/>
                </w:rPr>
                <w:t>)</w:t>
              </w:r>
            </w:ins>
          </w:p>
          <w:p w14:paraId="407F3CD9" w14:textId="76B16C3C" w:rsidR="001E11E0" w:rsidRPr="002312DE" w:rsidRDefault="001E11E0" w:rsidP="17C07D06">
            <w:pPr>
              <w:pStyle w:val="Teksttreci0"/>
              <w:shd w:val="clear" w:color="auto" w:fill="auto"/>
              <w:spacing w:after="120" w:line="240" w:lineRule="auto"/>
              <w:ind w:firstLine="0"/>
              <w:jc w:val="left"/>
              <w:rPr>
                <w:ins w:id="631" w:author="Author"/>
                <w:rFonts w:ascii="Times New Roman" w:hAnsi="Times New Roman" w:cs="Times New Roman"/>
                <w:sz w:val="24"/>
                <w:szCs w:val="24"/>
              </w:rPr>
            </w:pPr>
            <w:ins w:id="632" w:author="Author">
              <w:del w:id="633" w:author="Author">
                <w:r w:rsidRPr="002312DE" w:rsidDel="4683E1AD">
                  <w:rPr>
                    <w:rFonts w:ascii="Times New Roman" w:hAnsi="Times New Roman" w:cs="Times New Roman"/>
                    <w:sz w:val="24"/>
                    <w:szCs w:val="24"/>
                  </w:rPr>
                  <w:delText xml:space="preserve">Point (da) of </w:delText>
                </w:r>
              </w:del>
              <w:r w:rsidR="641FC896" w:rsidRPr="002312DE">
                <w:rPr>
                  <w:rFonts w:ascii="Times New Roman" w:hAnsi="Times New Roman" w:cs="Times New Roman"/>
                  <w:sz w:val="24"/>
                  <w:szCs w:val="24"/>
                </w:rPr>
                <w:t>Article 429a(1)</w:t>
              </w:r>
              <w:r w:rsidR="41015F60" w:rsidRPr="002312DE">
                <w:rPr>
                  <w:rFonts w:ascii="Times New Roman" w:hAnsi="Times New Roman" w:cs="Times New Roman"/>
                  <w:sz w:val="24"/>
                  <w:szCs w:val="24"/>
                </w:rPr>
                <w:t>,</w:t>
              </w:r>
              <w:r w:rsidR="641FC896" w:rsidRPr="002312DE">
                <w:rPr>
                  <w:rFonts w:ascii="Times New Roman" w:hAnsi="Times New Roman" w:cs="Times New Roman"/>
                  <w:sz w:val="24"/>
                  <w:szCs w:val="24"/>
                </w:rPr>
                <w:t xml:space="preserve"> </w:t>
              </w:r>
              <w:r w:rsidR="54847755" w:rsidRPr="002312DE">
                <w:rPr>
                  <w:rFonts w:ascii="Times New Roman" w:hAnsi="Times New Roman" w:cs="Times New Roman"/>
                  <w:sz w:val="24"/>
                  <w:szCs w:val="24"/>
                </w:rPr>
                <w:t>p</w:t>
              </w:r>
              <w:r w:rsidR="56A6A5D4" w:rsidRPr="002312DE">
                <w:rPr>
                  <w:rFonts w:ascii="Times New Roman" w:hAnsi="Times New Roman" w:cs="Times New Roman"/>
                  <w:sz w:val="24"/>
                  <w:szCs w:val="24"/>
                </w:rPr>
                <w:t xml:space="preserve">oint (da) of </w:t>
              </w:r>
              <w:r w:rsidR="00590501" w:rsidRPr="002312DE">
                <w:rPr>
                  <w:rFonts w:ascii="Times New Roman" w:eastAsia="Times New Roman" w:hAnsi="Times New Roman" w:cs="Times New Roman"/>
                  <w:sz w:val="24"/>
                </w:rPr>
                <w:t>Regulation (EU) No 575/2013</w:t>
              </w:r>
              <w:del w:id="634" w:author="Author">
                <w:r w:rsidR="641FC896" w:rsidRPr="002312DE" w:rsidDel="00590501">
                  <w:rPr>
                    <w:rFonts w:ascii="Times New Roman" w:hAnsi="Times New Roman" w:cs="Times New Roman"/>
                    <w:sz w:val="24"/>
                    <w:szCs w:val="24"/>
                  </w:rPr>
                  <w:delText>CRR</w:delText>
                </w:r>
              </w:del>
              <w:r w:rsidR="641FC896" w:rsidRPr="002312DE">
                <w:rPr>
                  <w:rFonts w:ascii="Times New Roman" w:hAnsi="Times New Roman" w:cs="Times New Roman"/>
                  <w:sz w:val="24"/>
                  <w:szCs w:val="24"/>
                </w:rPr>
                <w:t>.</w:t>
              </w:r>
            </w:ins>
          </w:p>
          <w:p w14:paraId="107D6280" w14:textId="4AFC1128" w:rsidR="006E679B" w:rsidRPr="002312DE" w:rsidRDefault="003116BB" w:rsidP="00E9371F">
            <w:pPr>
              <w:pStyle w:val="Teksttreci0"/>
              <w:shd w:val="clear" w:color="auto" w:fill="auto"/>
              <w:spacing w:after="120" w:line="240" w:lineRule="auto"/>
              <w:ind w:firstLine="0"/>
              <w:jc w:val="left"/>
              <w:rPr>
                <w:ins w:id="635" w:author="Author"/>
                <w:rFonts w:ascii="Times New Roman" w:hAnsi="Times New Roman" w:cs="Times New Roman"/>
                <w:bCs/>
                <w:sz w:val="24"/>
                <w:szCs w:val="24"/>
              </w:rPr>
            </w:pPr>
            <w:ins w:id="636" w:author="Author">
              <w:r w:rsidRPr="002312DE">
                <w:rPr>
                  <w:rFonts w:ascii="Times New Roman" w:hAnsi="Times New Roman" w:cs="Times New Roman"/>
                  <w:sz w:val="24"/>
                  <w:szCs w:val="24"/>
                </w:rPr>
                <w:t>Since the amount reduces the total exposure measure, institutions shall place the value in this row between brackets (negative amount).</w:t>
              </w:r>
            </w:ins>
          </w:p>
        </w:tc>
      </w:tr>
      <w:tr w:rsidR="002312DE" w:rsidRPr="002312DE" w14:paraId="7203309B" w14:textId="77777777" w:rsidTr="009F3999">
        <w:trPr>
          <w:trHeight w:val="1448"/>
          <w:ins w:id="637" w:author="Author"/>
        </w:trPr>
        <w:tc>
          <w:tcPr>
            <w:tcW w:w="1380" w:type="dxa"/>
            <w:vAlign w:val="center"/>
          </w:tcPr>
          <w:p w14:paraId="522798DB" w14:textId="18FB2C45" w:rsidR="0091769B" w:rsidRPr="002312DE" w:rsidRDefault="007C100B" w:rsidP="00E9371F">
            <w:pPr>
              <w:pStyle w:val="Teksttreci0"/>
              <w:shd w:val="clear" w:color="auto" w:fill="auto"/>
              <w:spacing w:after="120" w:line="240" w:lineRule="auto"/>
              <w:ind w:firstLine="0"/>
              <w:jc w:val="center"/>
              <w:rPr>
                <w:ins w:id="638" w:author="Author"/>
                <w:rFonts w:ascii="Times New Roman" w:hAnsi="Times New Roman" w:cs="Times New Roman"/>
                <w:sz w:val="24"/>
                <w:szCs w:val="24"/>
              </w:rPr>
            </w:pPr>
            <w:ins w:id="639" w:author="Author">
              <w:r w:rsidRPr="002312DE">
                <w:rPr>
                  <w:rFonts w:ascii="Times New Roman" w:hAnsi="Times New Roman" w:cs="Times New Roman"/>
                  <w:sz w:val="24"/>
                  <w:szCs w:val="24"/>
                </w:rPr>
                <w:t>EU-22l</w:t>
              </w:r>
            </w:ins>
          </w:p>
        </w:tc>
        <w:tc>
          <w:tcPr>
            <w:tcW w:w="7659" w:type="dxa"/>
          </w:tcPr>
          <w:p w14:paraId="57CB95DF" w14:textId="49F7E8A6" w:rsidR="0091769B" w:rsidRPr="002312DE" w:rsidRDefault="1447B6A2" w:rsidP="17C07D06">
            <w:pPr>
              <w:pStyle w:val="Teksttreci0"/>
              <w:shd w:val="clear" w:color="auto" w:fill="auto"/>
              <w:spacing w:after="120" w:line="240" w:lineRule="auto"/>
              <w:ind w:firstLine="0"/>
              <w:jc w:val="left"/>
              <w:rPr>
                <w:ins w:id="640" w:author="Author"/>
                <w:rFonts w:ascii="Times New Roman" w:hAnsi="Times New Roman" w:cs="Times New Roman"/>
                <w:b/>
                <w:bCs/>
                <w:sz w:val="24"/>
                <w:szCs w:val="24"/>
              </w:rPr>
            </w:pPr>
            <w:ins w:id="641" w:author="Author">
              <w:r w:rsidRPr="002312DE">
                <w:rPr>
                  <w:rFonts w:ascii="Times New Roman" w:hAnsi="Times New Roman" w:cs="Times New Roman"/>
                  <w:b/>
                  <w:bCs/>
                  <w:sz w:val="24"/>
                  <w:szCs w:val="24"/>
                </w:rPr>
                <w:t>(Exposures deducted in accordance with</w:t>
              </w:r>
            </w:ins>
            <w:del w:id="642" w:author="Author">
              <w:r w:rsidR="43B7BE0A" w:rsidRPr="002312DE" w:rsidDel="1196370D">
                <w:rPr>
                  <w:rFonts w:ascii="Times New Roman" w:hAnsi="Times New Roman" w:cs="Times New Roman"/>
                  <w:b/>
                  <w:bCs/>
                  <w:sz w:val="24"/>
                  <w:szCs w:val="24"/>
                </w:rPr>
                <w:delText xml:space="preserve"> point (q) of</w:delText>
              </w:r>
            </w:del>
            <w:ins w:id="643" w:author="Author">
              <w:r w:rsidRPr="002312DE">
                <w:rPr>
                  <w:rFonts w:ascii="Times New Roman" w:hAnsi="Times New Roman" w:cs="Times New Roman"/>
                  <w:b/>
                  <w:bCs/>
                  <w:sz w:val="24"/>
                  <w:szCs w:val="24"/>
                </w:rPr>
                <w:t xml:space="preserve"> Article 429a(1)</w:t>
              </w:r>
              <w:r w:rsidR="74912031" w:rsidRPr="002312DE">
                <w:rPr>
                  <w:rFonts w:ascii="Times New Roman" w:hAnsi="Times New Roman" w:cs="Times New Roman"/>
                  <w:b/>
                  <w:bCs/>
                  <w:sz w:val="24"/>
                  <w:szCs w:val="24"/>
                </w:rPr>
                <w:t>, point (q) of</w:t>
              </w:r>
              <w:r w:rsidRPr="002312DE">
                <w:rPr>
                  <w:rFonts w:ascii="Times New Roman" w:hAnsi="Times New Roman" w:cs="Times New Roman"/>
                  <w:b/>
                  <w:bCs/>
                  <w:sz w:val="24"/>
                  <w:szCs w:val="24"/>
                </w:rPr>
                <w:t xml:space="preserve"> </w:t>
              </w:r>
            </w:ins>
            <w:r w:rsidR="1196370D" w:rsidRPr="002312DE">
              <w:rPr>
                <w:rFonts w:ascii="Times New Roman" w:hAnsi="Times New Roman" w:cs="Times New Roman"/>
                <w:b/>
                <w:bCs/>
                <w:sz w:val="24"/>
                <w:szCs w:val="24"/>
              </w:rPr>
              <w:t>CRR</w:t>
            </w:r>
            <w:ins w:id="644" w:author="Author">
              <w:r w:rsidRPr="002312DE">
                <w:rPr>
                  <w:rFonts w:ascii="Times New Roman" w:hAnsi="Times New Roman" w:cs="Times New Roman"/>
                  <w:b/>
                  <w:bCs/>
                  <w:sz w:val="24"/>
                  <w:szCs w:val="24"/>
                </w:rPr>
                <w:t>)</w:t>
              </w:r>
            </w:ins>
          </w:p>
          <w:p w14:paraId="37A3A292" w14:textId="7A1CFDC7" w:rsidR="009346C3" w:rsidRPr="002312DE" w:rsidRDefault="00CF2E1B" w:rsidP="17C07D06">
            <w:pPr>
              <w:pStyle w:val="Teksttreci0"/>
              <w:shd w:val="clear" w:color="auto" w:fill="auto"/>
              <w:spacing w:after="120" w:line="240" w:lineRule="auto"/>
              <w:ind w:firstLine="0"/>
              <w:jc w:val="left"/>
              <w:rPr>
                <w:ins w:id="645" w:author="Author"/>
                <w:rFonts w:ascii="Times New Roman" w:hAnsi="Times New Roman" w:cs="Times New Roman"/>
                <w:sz w:val="24"/>
                <w:szCs w:val="24"/>
              </w:rPr>
            </w:pPr>
            <w:ins w:id="646" w:author="Author">
              <w:del w:id="647" w:author="Author">
                <w:r w:rsidRPr="002312DE" w:rsidDel="6B7CBE0A">
                  <w:rPr>
                    <w:rFonts w:ascii="Times New Roman" w:hAnsi="Times New Roman" w:cs="Times New Roman"/>
                    <w:sz w:val="24"/>
                    <w:szCs w:val="24"/>
                  </w:rPr>
                  <w:delText xml:space="preserve">Point (q) of </w:delText>
                </w:r>
              </w:del>
              <w:r w:rsidR="6B7CBE0A" w:rsidRPr="002312DE">
                <w:rPr>
                  <w:rFonts w:ascii="Times New Roman" w:hAnsi="Times New Roman" w:cs="Times New Roman"/>
                  <w:sz w:val="24"/>
                  <w:szCs w:val="24"/>
                </w:rPr>
                <w:t>Article 429</w:t>
              </w:r>
              <w:proofErr w:type="gramStart"/>
              <w:r w:rsidR="6B7CBE0A" w:rsidRPr="002312DE">
                <w:rPr>
                  <w:rFonts w:ascii="Times New Roman" w:hAnsi="Times New Roman" w:cs="Times New Roman"/>
                  <w:sz w:val="24"/>
                  <w:szCs w:val="24"/>
                </w:rPr>
                <w:t>a(</w:t>
              </w:r>
              <w:proofErr w:type="gramEnd"/>
              <w:r w:rsidR="6B7CBE0A" w:rsidRPr="002312DE">
                <w:rPr>
                  <w:rFonts w:ascii="Times New Roman" w:hAnsi="Times New Roman" w:cs="Times New Roman"/>
                  <w:sz w:val="24"/>
                  <w:szCs w:val="24"/>
                </w:rPr>
                <w:t>1)</w:t>
              </w:r>
              <w:r w:rsidR="476612D2" w:rsidRPr="002312DE">
                <w:rPr>
                  <w:rFonts w:ascii="Times New Roman" w:hAnsi="Times New Roman" w:cs="Times New Roman"/>
                  <w:sz w:val="24"/>
                  <w:szCs w:val="24"/>
                </w:rPr>
                <w:t>,</w:t>
              </w:r>
              <w:r w:rsidR="6B7CBE0A" w:rsidRPr="002312DE">
                <w:rPr>
                  <w:rFonts w:ascii="Times New Roman" w:hAnsi="Times New Roman" w:cs="Times New Roman"/>
                  <w:sz w:val="24"/>
                  <w:szCs w:val="24"/>
                </w:rPr>
                <w:t xml:space="preserve"> </w:t>
              </w:r>
              <w:r w:rsidR="3172D51F" w:rsidRPr="002312DE">
                <w:rPr>
                  <w:rFonts w:ascii="Times New Roman" w:hAnsi="Times New Roman" w:cs="Times New Roman"/>
                  <w:sz w:val="24"/>
                  <w:szCs w:val="24"/>
                </w:rPr>
                <w:t>p</w:t>
              </w:r>
              <w:r w:rsidR="4E9CB5E0" w:rsidRPr="002312DE">
                <w:rPr>
                  <w:rFonts w:ascii="Times New Roman" w:hAnsi="Times New Roman" w:cs="Times New Roman"/>
                  <w:sz w:val="24"/>
                  <w:szCs w:val="24"/>
                </w:rPr>
                <w:t xml:space="preserve">oint (q) of </w:t>
              </w:r>
              <w:r w:rsidR="6B7CBE0A" w:rsidRPr="002312DE">
                <w:rPr>
                  <w:rFonts w:ascii="Times New Roman" w:hAnsi="Times New Roman" w:cs="Times New Roman"/>
                  <w:sz w:val="24"/>
                  <w:szCs w:val="24"/>
                </w:rPr>
                <w:t>CRR.</w:t>
              </w:r>
            </w:ins>
          </w:p>
          <w:p w14:paraId="541FEF4F" w14:textId="08C00207" w:rsidR="009346C3" w:rsidRPr="002312DE" w:rsidRDefault="009346C3" w:rsidP="00E9371F">
            <w:pPr>
              <w:pStyle w:val="Teksttreci0"/>
              <w:shd w:val="clear" w:color="auto" w:fill="auto"/>
              <w:spacing w:after="120" w:line="240" w:lineRule="auto"/>
              <w:ind w:firstLine="0"/>
              <w:jc w:val="left"/>
              <w:rPr>
                <w:ins w:id="648" w:author="Author"/>
                <w:rFonts w:ascii="Times New Roman" w:hAnsi="Times New Roman" w:cs="Times New Roman"/>
                <w:bCs/>
                <w:sz w:val="24"/>
                <w:szCs w:val="24"/>
              </w:rPr>
            </w:pPr>
            <w:ins w:id="649" w:author="Author">
              <w:r w:rsidRPr="002312DE">
                <w:rPr>
                  <w:rFonts w:ascii="Times New Roman" w:hAnsi="Times New Roman" w:cs="Times New Roman"/>
                  <w:sz w:val="24"/>
                  <w:szCs w:val="24"/>
                </w:rPr>
                <w:t>Since the amount reduces the total exposure measure, institutions shall place the value in this row between brackets (negative amount).</w:t>
              </w:r>
            </w:ins>
          </w:p>
        </w:tc>
      </w:tr>
      <w:tr w:rsidR="002312DE" w:rsidRPr="002312DE" w14:paraId="69E0A0A9" w14:textId="77777777" w:rsidTr="009F3999">
        <w:trPr>
          <w:trHeight w:val="1448"/>
        </w:trPr>
        <w:tc>
          <w:tcPr>
            <w:tcW w:w="1380" w:type="dxa"/>
            <w:vAlign w:val="center"/>
          </w:tcPr>
          <w:p w14:paraId="69E0A0A5" w14:textId="41C9F5FC"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EU-22</w:t>
            </w:r>
            <w:ins w:id="650" w:author="Author">
              <w:r w:rsidR="007C100B" w:rsidRPr="002312DE">
                <w:rPr>
                  <w:rFonts w:ascii="Times New Roman" w:hAnsi="Times New Roman" w:cs="Times New Roman"/>
                  <w:sz w:val="24"/>
                  <w:szCs w:val="24"/>
                </w:rPr>
                <w:t>m</w:t>
              </w:r>
            </w:ins>
            <w:del w:id="651" w:author="Author">
              <w:r w:rsidRPr="002312DE" w:rsidDel="007C100B">
                <w:rPr>
                  <w:rFonts w:ascii="Times New Roman" w:hAnsi="Times New Roman" w:cs="Times New Roman"/>
                  <w:sz w:val="24"/>
                  <w:szCs w:val="24"/>
                </w:rPr>
                <w:delText>k</w:delText>
              </w:r>
            </w:del>
          </w:p>
        </w:tc>
        <w:tc>
          <w:tcPr>
            <w:tcW w:w="7659" w:type="dxa"/>
          </w:tcPr>
          <w:p w14:paraId="69E0A0A6"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(Total excluded exposures)</w:t>
            </w:r>
          </w:p>
          <w:p w14:paraId="69E0A0A7" w14:textId="6E209FFB"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2312DE">
              <w:rPr>
                <w:rStyle w:val="TeksttreciPogrubienie"/>
                <w:rFonts w:ascii="Times New Roman" w:hAnsi="Times New Roman" w:cs="Times New Roman"/>
                <w:color w:val="auto"/>
                <w:sz w:val="24"/>
                <w:szCs w:val="24"/>
              </w:rPr>
              <w:t>Sum of rows EU-22a to EU-22</w:t>
            </w:r>
            <w:ins w:id="652" w:author="Author">
              <w:r w:rsidR="007C100B" w:rsidRPr="002312DE">
                <w:rPr>
                  <w:rStyle w:val="TeksttreciPogrubienie"/>
                  <w:rFonts w:ascii="Times New Roman" w:hAnsi="Times New Roman" w:cs="Times New Roman"/>
                  <w:color w:val="auto"/>
                  <w:sz w:val="24"/>
                  <w:szCs w:val="24"/>
                </w:rPr>
                <w:t>l</w:t>
              </w:r>
            </w:ins>
            <w:del w:id="653" w:author="Author">
              <w:r w:rsidRPr="002312DE" w:rsidDel="007C100B">
                <w:rPr>
                  <w:rStyle w:val="TeksttreciPogrubienie"/>
                  <w:rFonts w:ascii="Times New Roman" w:hAnsi="Times New Roman" w:cs="Times New Roman"/>
                  <w:color w:val="auto"/>
                  <w:sz w:val="24"/>
                  <w:szCs w:val="24"/>
                </w:rPr>
                <w:delText>j</w:delText>
              </w:r>
            </w:del>
          </w:p>
          <w:p w14:paraId="69E0A0A8"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2312DE" w14:paraId="69E0A0B0" w14:textId="77777777" w:rsidTr="009F3999">
        <w:trPr>
          <w:trHeight w:val="2265"/>
        </w:trPr>
        <w:tc>
          <w:tcPr>
            <w:tcW w:w="1380" w:type="dxa"/>
            <w:vAlign w:val="center"/>
          </w:tcPr>
          <w:p w14:paraId="69E0A0AA"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23</w:t>
            </w:r>
          </w:p>
        </w:tc>
        <w:tc>
          <w:tcPr>
            <w:tcW w:w="7659" w:type="dxa"/>
          </w:tcPr>
          <w:p w14:paraId="69E0A0A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Tier 1 capital</w:t>
            </w:r>
          </w:p>
          <w:p w14:paraId="69E0A0AC" w14:textId="22D77730"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Articles 429(3) and 499(1) and (2) </w:t>
            </w:r>
            <w:ins w:id="654" w:author="Author">
              <w:r w:rsidR="00715772" w:rsidRPr="002312DE">
                <w:rPr>
                  <w:rFonts w:ascii="Times New Roman" w:eastAsia="Times New Roman" w:hAnsi="Times New Roman" w:cs="Times New Roman"/>
                  <w:sz w:val="24"/>
                </w:rPr>
                <w:t>Regulation (EU) No 575/2013</w:t>
              </w:r>
            </w:ins>
            <w:del w:id="655" w:author="Author">
              <w:r w:rsidRPr="002312DE" w:rsidDel="00715772">
                <w:rPr>
                  <w:rFonts w:ascii="Times New Roman" w:hAnsi="Times New Roman" w:cs="Times New Roman"/>
                  <w:sz w:val="24"/>
                  <w:szCs w:val="24"/>
                </w:rPr>
                <w:delText>CRR</w:delText>
              </w:r>
            </w:del>
            <w:ins w:id="656" w:author="Author">
              <w:r w:rsidR="00715772" w:rsidRPr="002312DE">
                <w:rPr>
                  <w:rFonts w:ascii="Times New Roman" w:hAnsi="Times New Roman" w:cs="Times New Roman"/>
                  <w:sz w:val="24"/>
                  <w:szCs w:val="24"/>
                </w:rPr>
                <w:t>.</w:t>
              </w:r>
            </w:ins>
          </w:p>
          <w:p w14:paraId="69E0A0AD" w14:textId="2A871A7E"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amount of Tier 1 capital calculated in accordance with the choice that the institution has made pursuant to Article 499(2) </w:t>
            </w:r>
            <w:del w:id="657" w:author="Author">
              <w:r w:rsidRPr="002312DE" w:rsidDel="00646595">
                <w:rPr>
                  <w:rFonts w:ascii="Times New Roman" w:hAnsi="Times New Roman" w:cs="Times New Roman"/>
                  <w:sz w:val="24"/>
                  <w:szCs w:val="24"/>
                </w:rPr>
                <w:delText>CRR</w:delText>
              </w:r>
            </w:del>
            <w:ins w:id="658" w:author="Author">
              <w:r w:rsidR="2A763314" w:rsidRPr="002312DE">
                <w:rPr>
                  <w:rFonts w:ascii="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as disclosed in row EU-27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w:t>
            </w:r>
          </w:p>
          <w:p w14:paraId="69E0A0AE" w14:textId="2F72CF6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More specifically, where the institution has chosen to disclose Tier 1 capital in accordance with </w:t>
            </w:r>
            <w:del w:id="659"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Article 499(1)</w:t>
            </w:r>
            <w:ins w:id="660" w:author="Author">
              <w:r w:rsidR="13A3C500"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661" w:author="Author">
              <w:r w:rsidR="344D7C16" w:rsidRPr="002312DE">
                <w:rPr>
                  <w:rFonts w:ascii="Times New Roman" w:hAnsi="Times New Roman" w:cs="Times New Roman"/>
                  <w:sz w:val="24"/>
                  <w:szCs w:val="24"/>
                </w:rPr>
                <w:t xml:space="preserve">point (a) of </w:t>
              </w:r>
            </w:ins>
            <w:del w:id="662" w:author="Author">
              <w:r w:rsidRPr="002312DE" w:rsidDel="00646595">
                <w:rPr>
                  <w:rFonts w:ascii="Times New Roman" w:hAnsi="Times New Roman" w:cs="Times New Roman"/>
                  <w:sz w:val="24"/>
                  <w:szCs w:val="24"/>
                </w:rPr>
                <w:delText>CRR</w:delText>
              </w:r>
            </w:del>
            <w:ins w:id="663" w:author="Author">
              <w:r w:rsidR="56A46653"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it shall disclose the amount of Tier 1 capital as calculated in accordance with Article 25 </w:t>
            </w:r>
            <w:del w:id="664" w:author="Author">
              <w:r w:rsidRPr="002312DE" w:rsidDel="00646595">
                <w:rPr>
                  <w:rFonts w:ascii="Times New Roman" w:hAnsi="Times New Roman" w:cs="Times New Roman"/>
                  <w:sz w:val="24"/>
                  <w:szCs w:val="24"/>
                </w:rPr>
                <w:delText>CRR</w:delText>
              </w:r>
            </w:del>
            <w:ins w:id="665" w:author="Author">
              <w:r w:rsidR="57B08DB1"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without taking into account the derogations laid down in Chapters 1 and 2 of Title I of Part Ten of </w:t>
            </w:r>
            <w:del w:id="666" w:author="Author">
              <w:r w:rsidRPr="002312DE" w:rsidDel="00646595">
                <w:rPr>
                  <w:rFonts w:ascii="Times New Roman" w:hAnsi="Times New Roman" w:cs="Times New Roman"/>
                  <w:sz w:val="24"/>
                  <w:szCs w:val="24"/>
                </w:rPr>
                <w:delText>CRR</w:delText>
              </w:r>
            </w:del>
            <w:ins w:id="667" w:author="Author">
              <w:r w:rsidR="56A5CE22"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AF" w14:textId="2EB1BD44"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 contrast, where the institution has chosen to disclose Tier 1 capital in accordance with </w:t>
            </w:r>
            <w:del w:id="668" w:author="Author">
              <w:r w:rsidRPr="002312DE" w:rsidDel="00646595">
                <w:rPr>
                  <w:rFonts w:ascii="Times New Roman" w:hAnsi="Times New Roman" w:cs="Times New Roman"/>
                  <w:sz w:val="24"/>
                  <w:szCs w:val="24"/>
                </w:rPr>
                <w:delText xml:space="preserve">point (b) of </w:delText>
              </w:r>
            </w:del>
            <w:r w:rsidRPr="002312DE">
              <w:rPr>
                <w:rFonts w:ascii="Times New Roman" w:hAnsi="Times New Roman" w:cs="Times New Roman"/>
                <w:sz w:val="24"/>
                <w:szCs w:val="24"/>
              </w:rPr>
              <w:t>Article 499(1)</w:t>
            </w:r>
            <w:ins w:id="669" w:author="Author">
              <w:r w:rsidR="59EEAC07"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670" w:author="Author">
              <w:r w:rsidR="30D7EDAC" w:rsidRPr="002312DE">
                <w:rPr>
                  <w:rFonts w:ascii="Times New Roman" w:hAnsi="Times New Roman" w:cs="Times New Roman"/>
                  <w:sz w:val="24"/>
                  <w:szCs w:val="24"/>
                </w:rPr>
                <w:t xml:space="preserve">point (b) of </w:t>
              </w:r>
            </w:ins>
            <w:del w:id="671" w:author="Author">
              <w:r w:rsidRPr="002312DE" w:rsidDel="00646595">
                <w:rPr>
                  <w:rFonts w:ascii="Times New Roman" w:hAnsi="Times New Roman" w:cs="Times New Roman"/>
                  <w:sz w:val="24"/>
                  <w:szCs w:val="24"/>
                </w:rPr>
                <w:delText>CRR</w:delText>
              </w:r>
            </w:del>
            <w:ins w:id="672" w:author="Author">
              <w:r w:rsidR="44CE7828"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it shall disclose the amount of Tier 1 capital as calculated in accordance with Article 25 </w:t>
            </w:r>
            <w:del w:id="673" w:author="Author">
              <w:r w:rsidRPr="002312DE" w:rsidDel="00646595">
                <w:rPr>
                  <w:rFonts w:ascii="Times New Roman" w:hAnsi="Times New Roman" w:cs="Times New Roman"/>
                  <w:sz w:val="24"/>
                  <w:szCs w:val="24"/>
                </w:rPr>
                <w:delText>CRR</w:delText>
              </w:r>
            </w:del>
            <w:ins w:id="674" w:author="Author">
              <w:r w:rsidR="11268AF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after taking into account the derogations laid down in Chapters 1 and 2 of Title I of Part Ten </w:t>
            </w:r>
            <w:del w:id="675" w:author="Author">
              <w:r w:rsidRPr="002312DE" w:rsidDel="00646595">
                <w:rPr>
                  <w:rFonts w:ascii="Times New Roman" w:hAnsi="Times New Roman" w:cs="Times New Roman"/>
                  <w:sz w:val="24"/>
                  <w:szCs w:val="24"/>
                </w:rPr>
                <w:delText>CRR</w:delText>
              </w:r>
            </w:del>
            <w:ins w:id="676" w:author="Author">
              <w:r w:rsidR="5F2C6B27"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A0B4" w14:textId="77777777" w:rsidTr="009F3999">
        <w:trPr>
          <w:trHeight w:val="685"/>
        </w:trPr>
        <w:tc>
          <w:tcPr>
            <w:tcW w:w="1380" w:type="dxa"/>
            <w:vAlign w:val="center"/>
          </w:tcPr>
          <w:p w14:paraId="69E0A0B1"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24</w:t>
            </w:r>
          </w:p>
        </w:tc>
        <w:tc>
          <w:tcPr>
            <w:tcW w:w="7659" w:type="dxa"/>
          </w:tcPr>
          <w:p w14:paraId="69E0A0B2"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 xml:space="preserve">Total exposure measure </w:t>
            </w:r>
          </w:p>
          <w:p w14:paraId="69E0A0B3"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312DE">
              <w:rPr>
                <w:rStyle w:val="TeksttreciPogrubienie"/>
                <w:rFonts w:ascii="Times New Roman" w:hAnsi="Times New Roman" w:cs="Times New Roman"/>
                <w:color w:val="auto"/>
                <w:sz w:val="24"/>
                <w:szCs w:val="24"/>
              </w:rPr>
              <w:t xml:space="preserve">Sum of amounts in rows 7, 13, 18, 22, and EU-22k of </w:t>
            </w:r>
            <w:r w:rsidRPr="002312DE">
              <w:rPr>
                <w:rFonts w:ascii="Times New Roman" w:hAnsi="Times New Roman" w:cs="Times New Roman"/>
                <w:sz w:val="24"/>
                <w:szCs w:val="24"/>
              </w:rPr>
              <w:t xml:space="preserve">EU LR2 - </w:t>
            </w:r>
            <w:proofErr w:type="spellStart"/>
            <w:r w:rsidRPr="002312DE">
              <w:rPr>
                <w:rFonts w:ascii="Times New Roman" w:hAnsi="Times New Roman" w:cs="Times New Roman"/>
                <w:sz w:val="24"/>
                <w:szCs w:val="24"/>
              </w:rPr>
              <w:t>LRCom</w:t>
            </w:r>
            <w:proofErr w:type="spellEnd"/>
          </w:p>
        </w:tc>
      </w:tr>
      <w:tr w:rsidR="002312DE" w:rsidRPr="002312DE" w14:paraId="69E0A0B8" w14:textId="77777777" w:rsidTr="009F3999">
        <w:trPr>
          <w:trHeight w:val="1164"/>
        </w:trPr>
        <w:tc>
          <w:tcPr>
            <w:tcW w:w="1380" w:type="dxa"/>
            <w:vAlign w:val="center"/>
          </w:tcPr>
          <w:p w14:paraId="69E0A0B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25</w:t>
            </w:r>
          </w:p>
        </w:tc>
        <w:tc>
          <w:tcPr>
            <w:tcW w:w="7659" w:type="dxa"/>
          </w:tcPr>
          <w:p w14:paraId="69E0A0B6"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Leverage ratio (%)</w:t>
            </w:r>
          </w:p>
          <w:p w14:paraId="69E0A0B7"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Fonts w:ascii="Times New Roman" w:hAnsi="Times New Roman" w:cs="Times New Roman"/>
                <w:sz w:val="24"/>
                <w:szCs w:val="24"/>
              </w:rPr>
              <w:t xml:space="preserve">Institutions shall disclose the amount in row 23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 xml:space="preserve"> expressed as a percentage of the amount in row 24 of template EU LR2 - </w:t>
            </w:r>
            <w:proofErr w:type="spellStart"/>
            <w:r w:rsidRPr="002312DE">
              <w:rPr>
                <w:rFonts w:ascii="Times New Roman" w:hAnsi="Times New Roman" w:cs="Times New Roman"/>
                <w:sz w:val="24"/>
                <w:szCs w:val="24"/>
              </w:rPr>
              <w:t>LRCom</w:t>
            </w:r>
            <w:proofErr w:type="spellEnd"/>
            <w:r w:rsidRPr="002312DE">
              <w:rPr>
                <w:rFonts w:ascii="Times New Roman" w:hAnsi="Times New Roman" w:cs="Times New Roman"/>
                <w:sz w:val="24"/>
                <w:szCs w:val="24"/>
              </w:rPr>
              <w:t>.</w:t>
            </w:r>
          </w:p>
        </w:tc>
      </w:tr>
      <w:tr w:rsidR="002312DE" w:rsidRPr="002312DE" w14:paraId="69E0A0BC" w14:textId="77777777" w:rsidTr="009F3999">
        <w:trPr>
          <w:trHeight w:val="1890"/>
        </w:trPr>
        <w:tc>
          <w:tcPr>
            <w:tcW w:w="1380" w:type="dxa"/>
            <w:vAlign w:val="center"/>
          </w:tcPr>
          <w:p w14:paraId="69E0A0B9"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EU-25</w:t>
            </w:r>
          </w:p>
        </w:tc>
        <w:tc>
          <w:tcPr>
            <w:tcW w:w="7659" w:type="dxa"/>
          </w:tcPr>
          <w:p w14:paraId="69E0A0BA"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Leverage ratio (excluding the impact of the exemption of public sector investments and promotional loans) (%)</w:t>
            </w:r>
          </w:p>
          <w:p w14:paraId="69E0A0BB" w14:textId="1AF7F450"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Fonts w:ascii="Times New Roman" w:hAnsi="Times New Roman" w:cs="Times New Roman"/>
                <w:sz w:val="24"/>
                <w:szCs w:val="24"/>
              </w:rPr>
              <w:t xml:space="preserve">In accordance with Article 451(2) </w:t>
            </w:r>
            <w:del w:id="677" w:author="Author">
              <w:r w:rsidRPr="002312DE" w:rsidDel="00646595">
                <w:rPr>
                  <w:rFonts w:ascii="Times New Roman" w:hAnsi="Times New Roman" w:cs="Times New Roman"/>
                  <w:sz w:val="24"/>
                  <w:szCs w:val="24"/>
                </w:rPr>
                <w:delText>CRR</w:delText>
              </w:r>
            </w:del>
            <w:ins w:id="678" w:author="Author">
              <w:r w:rsidR="4A5868C9"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public development credit institutions as defined in Article 429a(2) </w:t>
            </w:r>
            <w:del w:id="679" w:author="Author">
              <w:r w:rsidRPr="002312DE" w:rsidDel="00646595">
                <w:rPr>
                  <w:rFonts w:ascii="Times New Roman" w:hAnsi="Times New Roman" w:cs="Times New Roman"/>
                  <w:sz w:val="24"/>
                  <w:szCs w:val="24"/>
                </w:rPr>
                <w:delText>CRR</w:delText>
              </w:r>
            </w:del>
            <w:ins w:id="680" w:author="Author">
              <w:r w:rsidR="57DC52DD"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shall disclose the leverage ratio without the adjustment to the total exposure measure determined in accordance with </w:t>
            </w:r>
            <w:del w:id="681" w:author="Author">
              <w:r w:rsidRPr="002312DE" w:rsidDel="00646595">
                <w:rPr>
                  <w:rFonts w:ascii="Times New Roman" w:hAnsi="Times New Roman" w:cs="Times New Roman"/>
                  <w:sz w:val="24"/>
                  <w:szCs w:val="24"/>
                </w:rPr>
                <w:delText xml:space="preserve">point (d) of </w:delText>
              </w:r>
            </w:del>
            <w:r w:rsidRPr="002312DE">
              <w:rPr>
                <w:rFonts w:ascii="Times New Roman" w:hAnsi="Times New Roman" w:cs="Times New Roman"/>
                <w:sz w:val="24"/>
                <w:szCs w:val="24"/>
              </w:rPr>
              <w:t>Article 429a(1)</w:t>
            </w:r>
            <w:ins w:id="682" w:author="Author">
              <w:r w:rsidR="5B657632"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683" w:author="Author">
              <w:r w:rsidR="5A439729" w:rsidRPr="002312DE">
                <w:rPr>
                  <w:rFonts w:ascii="Times New Roman" w:hAnsi="Times New Roman" w:cs="Times New Roman"/>
                  <w:sz w:val="24"/>
                  <w:szCs w:val="24"/>
                </w:rPr>
                <w:t xml:space="preserve">point (d) of </w:t>
              </w:r>
            </w:ins>
            <w:del w:id="684" w:author="Author">
              <w:r w:rsidRPr="002312DE" w:rsidDel="00646595">
                <w:rPr>
                  <w:rFonts w:ascii="Times New Roman" w:hAnsi="Times New Roman" w:cs="Times New Roman"/>
                  <w:sz w:val="24"/>
                  <w:szCs w:val="24"/>
                </w:rPr>
                <w:delText>CRR</w:delText>
              </w:r>
            </w:del>
            <w:ins w:id="685" w:author="Author">
              <w:r w:rsidR="02A73E64"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i.e. the adjustment that is disclosed in rows EU-22c and EU-22d of this template.</w:t>
            </w:r>
          </w:p>
        </w:tc>
      </w:tr>
      <w:tr w:rsidR="002312DE" w:rsidRPr="002312DE" w14:paraId="69E0A0C1" w14:textId="77777777" w:rsidTr="009F3999">
        <w:trPr>
          <w:trHeight w:val="2265"/>
        </w:trPr>
        <w:tc>
          <w:tcPr>
            <w:tcW w:w="1380" w:type="dxa"/>
            <w:vAlign w:val="center"/>
          </w:tcPr>
          <w:p w14:paraId="69E0A0B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25a</w:t>
            </w:r>
          </w:p>
        </w:tc>
        <w:tc>
          <w:tcPr>
            <w:tcW w:w="7659" w:type="dxa"/>
            <w:vAlign w:val="center"/>
          </w:tcPr>
          <w:p w14:paraId="69E0A0BE"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Leverage ratio (excluding the impact of any applicable temporary exemption of central bank reserves) (%)</w:t>
            </w:r>
          </w:p>
          <w:p w14:paraId="69E0A0BF" w14:textId="44285F6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If an institution’s total exposure measure is subject to the temporary exemption of central bank reserves set out in </w:t>
            </w:r>
            <w:del w:id="686" w:author="Author">
              <w:r w:rsidRPr="002312DE" w:rsidDel="00646595">
                <w:rPr>
                  <w:rFonts w:ascii="Times New Roman" w:hAnsi="Times New Roman" w:cs="Times New Roman"/>
                  <w:sz w:val="24"/>
                  <w:szCs w:val="24"/>
                </w:rPr>
                <w:delText xml:space="preserve">point (n) of </w:delText>
              </w:r>
            </w:del>
            <w:r w:rsidRPr="002312DE">
              <w:rPr>
                <w:rFonts w:ascii="Times New Roman" w:hAnsi="Times New Roman" w:cs="Times New Roman"/>
                <w:sz w:val="24"/>
                <w:szCs w:val="24"/>
              </w:rPr>
              <w:t>Article 429a(1)</w:t>
            </w:r>
            <w:ins w:id="687" w:author="Author">
              <w:r w:rsidR="6F45D6D1" w:rsidRPr="002312DE">
                <w:rPr>
                  <w:rFonts w:ascii="Times New Roman" w:hAnsi="Times New Roman" w:cs="Times New Roman"/>
                  <w:sz w:val="24"/>
                  <w:szCs w:val="24"/>
                </w:rPr>
                <w:t>, point (n) of</w:t>
              </w:r>
            </w:ins>
            <w:r w:rsidRPr="002312DE">
              <w:rPr>
                <w:rFonts w:ascii="Times New Roman" w:hAnsi="Times New Roman" w:cs="Times New Roman"/>
                <w:sz w:val="24"/>
                <w:szCs w:val="24"/>
              </w:rPr>
              <w:t xml:space="preserve"> </w:t>
            </w:r>
            <w:del w:id="688" w:author="Author">
              <w:r w:rsidRPr="002312DE" w:rsidDel="00646595">
                <w:rPr>
                  <w:rFonts w:ascii="Times New Roman" w:hAnsi="Times New Roman" w:cs="Times New Roman"/>
                  <w:sz w:val="24"/>
                  <w:szCs w:val="24"/>
                </w:rPr>
                <w:delText>CRR</w:delText>
              </w:r>
            </w:del>
            <w:ins w:id="689" w:author="Author">
              <w:r w:rsidR="5386C097"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this ratio is defined as the Tier 1 capital measure divided by the sum of the total exposure measure and the amount of the central bank reserves exemption, with this ratio expressed as a percentage.</w:t>
            </w:r>
          </w:p>
          <w:p w14:paraId="69E0A0C0"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If the institution’s total exposure measure is not subject to a temporary exemption of central bank reserves, this ratio will be identical to the ratio disclosed in row 25.</w:t>
            </w:r>
          </w:p>
        </w:tc>
      </w:tr>
      <w:tr w:rsidR="002312DE" w:rsidRPr="002312DE" w14:paraId="69E0A0C6" w14:textId="77777777" w:rsidTr="009F3999">
        <w:trPr>
          <w:trHeight w:val="1152"/>
        </w:trPr>
        <w:tc>
          <w:tcPr>
            <w:tcW w:w="1380" w:type="dxa"/>
            <w:vAlign w:val="center"/>
          </w:tcPr>
          <w:p w14:paraId="69E0A0C2"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26</w:t>
            </w:r>
          </w:p>
        </w:tc>
        <w:tc>
          <w:tcPr>
            <w:tcW w:w="7659" w:type="dxa"/>
            <w:vAlign w:val="center"/>
          </w:tcPr>
          <w:p w14:paraId="69E0A0C3"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Regulatory minimum leverage ratio requirement (%)</w:t>
            </w:r>
          </w:p>
          <w:p w14:paraId="69E0A0C4" w14:textId="5E450F53" w:rsidR="00646595" w:rsidRPr="002312DE" w:rsidRDefault="00646595" w:rsidP="17C07D06">
            <w:pPr>
              <w:widowControl w:val="0"/>
              <w:spacing w:after="120"/>
              <w:jc w:val="both"/>
              <w:rPr>
                <w:rFonts w:ascii="Times New Roman" w:eastAsia="Book Antiqua" w:hAnsi="Times New Roman" w:cs="Times New Roman"/>
                <w:sz w:val="24"/>
                <w:shd w:val="clear" w:color="auto" w:fill="FFFFFF"/>
              </w:rPr>
            </w:pPr>
            <w:del w:id="690" w:author="Author">
              <w:r w:rsidRPr="002312DE" w:rsidDel="00646595">
                <w:rPr>
                  <w:rFonts w:ascii="Times New Roman" w:hAnsi="Times New Roman" w:cs="Times New Roman"/>
                  <w:sz w:val="24"/>
                </w:rPr>
                <w:delText xml:space="preserve">Point (d) of </w:delText>
              </w:r>
            </w:del>
            <w:r w:rsidRPr="002312DE">
              <w:rPr>
                <w:rFonts w:ascii="Times New Roman" w:hAnsi="Times New Roman" w:cs="Times New Roman"/>
                <w:sz w:val="24"/>
              </w:rPr>
              <w:t>Article 92(1)</w:t>
            </w:r>
            <w:ins w:id="691" w:author="Author">
              <w:r w:rsidR="41C8FC33" w:rsidRPr="002312DE">
                <w:rPr>
                  <w:rFonts w:ascii="Times New Roman" w:hAnsi="Times New Roman" w:cs="Times New Roman"/>
                  <w:sz w:val="24"/>
                </w:rPr>
                <w:t>, point (d)</w:t>
              </w:r>
              <w:r w:rsidR="5E1BABCF" w:rsidRPr="002312DE">
                <w:rPr>
                  <w:rFonts w:ascii="Times New Roman" w:hAnsi="Times New Roman" w:cs="Times New Roman"/>
                  <w:sz w:val="24"/>
                </w:rPr>
                <w:t>,</w:t>
              </w:r>
            </w:ins>
            <w:r w:rsidRPr="002312DE">
              <w:rPr>
                <w:rFonts w:ascii="Times New Roman" w:hAnsi="Times New Roman" w:cs="Times New Roman"/>
                <w:sz w:val="24"/>
              </w:rPr>
              <w:t xml:space="preserve"> </w:t>
            </w:r>
            <w:del w:id="692" w:author="Author">
              <w:r w:rsidRPr="002312DE" w:rsidDel="00646595">
                <w:rPr>
                  <w:rFonts w:ascii="Times New Roman" w:eastAsia="Book Antiqua" w:hAnsi="Times New Roman" w:cs="Times New Roman"/>
                  <w:sz w:val="24"/>
                </w:rPr>
                <w:delText>point (n)</w:delText>
              </w:r>
            </w:del>
            <w:r w:rsidRPr="002312DE">
              <w:rPr>
                <w:rFonts w:ascii="Times New Roman" w:eastAsia="Book Antiqua" w:hAnsi="Times New Roman" w:cs="Times New Roman"/>
                <w:sz w:val="24"/>
                <w:shd w:val="clear" w:color="auto" w:fill="FFFFFF"/>
              </w:rPr>
              <w:t xml:space="preserve"> </w:t>
            </w:r>
            <w:del w:id="693" w:author="Author">
              <w:r w:rsidRPr="002312DE" w:rsidDel="00646595">
                <w:rPr>
                  <w:rFonts w:ascii="Times New Roman" w:eastAsia="Book Antiqua" w:hAnsi="Times New Roman" w:cs="Times New Roman"/>
                  <w:sz w:val="24"/>
                </w:rPr>
                <w:delText>of</w:delText>
              </w:r>
            </w:del>
            <w:r w:rsidRPr="002312DE">
              <w:rPr>
                <w:rFonts w:ascii="Times New Roman" w:eastAsia="Book Antiqua" w:hAnsi="Times New Roman" w:cs="Times New Roman"/>
                <w:sz w:val="24"/>
                <w:shd w:val="clear" w:color="auto" w:fill="FFFFFF"/>
              </w:rPr>
              <w:t xml:space="preserve"> Article 429a(1)</w:t>
            </w:r>
            <w:r w:rsidR="5038134B" w:rsidRPr="002312DE">
              <w:rPr>
                <w:rFonts w:ascii="Times New Roman" w:eastAsia="Book Antiqua" w:hAnsi="Times New Roman" w:cs="Times New Roman"/>
                <w:sz w:val="24"/>
                <w:shd w:val="clear" w:color="auto" w:fill="FFFFFF"/>
              </w:rPr>
              <w:t xml:space="preserve">, </w:t>
            </w:r>
            <w:ins w:id="694" w:author="Author">
              <w:r w:rsidR="59C73853" w:rsidRPr="002312DE">
                <w:rPr>
                  <w:rFonts w:ascii="Times New Roman" w:eastAsia="Book Antiqua" w:hAnsi="Times New Roman" w:cs="Times New Roman"/>
                  <w:sz w:val="24"/>
                </w:rPr>
                <w:t>point (n)</w:t>
              </w:r>
              <w:r w:rsidR="59C73853" w:rsidRPr="002312DE">
                <w:rPr>
                  <w:rFonts w:ascii="Times New Roman" w:eastAsia="Book Antiqua" w:hAnsi="Times New Roman" w:cs="Times New Roman"/>
                  <w:sz w:val="24"/>
                  <w:shd w:val="clear" w:color="auto" w:fill="FFFFFF"/>
                </w:rPr>
                <w:t xml:space="preserve"> </w:t>
              </w:r>
            </w:ins>
            <w:r w:rsidRPr="002312DE">
              <w:rPr>
                <w:rFonts w:ascii="Times New Roman" w:eastAsia="Book Antiqua" w:hAnsi="Times New Roman" w:cs="Times New Roman"/>
                <w:sz w:val="24"/>
                <w:shd w:val="clear" w:color="auto" w:fill="FFFFFF"/>
              </w:rPr>
              <w:t>and Article 429a(</w:t>
            </w:r>
            <w:r w:rsidRPr="002312DE">
              <w:rPr>
                <w:rFonts w:ascii="Times New Roman" w:eastAsia="Book Antiqua" w:hAnsi="Times New Roman" w:cs="Times New Roman"/>
                <w:sz w:val="24"/>
              </w:rPr>
              <w:t xml:space="preserve">7) </w:t>
            </w:r>
            <w:ins w:id="695" w:author="Author">
              <w:r w:rsidR="00241128" w:rsidRPr="002312DE">
                <w:rPr>
                  <w:rFonts w:ascii="Times New Roman" w:eastAsia="Times New Roman" w:hAnsi="Times New Roman" w:cs="Times New Roman"/>
                  <w:sz w:val="24"/>
                </w:rPr>
                <w:t>Regulation (EU) No 575/2013</w:t>
              </w:r>
            </w:ins>
            <w:del w:id="696" w:author="Author">
              <w:r w:rsidRPr="002312DE" w:rsidDel="00241128">
                <w:rPr>
                  <w:rFonts w:ascii="Times New Roman" w:eastAsia="Book Antiqua" w:hAnsi="Times New Roman" w:cs="Times New Roman"/>
                  <w:sz w:val="24"/>
                </w:rPr>
                <w:delText>CRR</w:delText>
              </w:r>
            </w:del>
            <w:ins w:id="697" w:author="Author">
              <w:r w:rsidR="00241128" w:rsidRPr="002312DE">
                <w:rPr>
                  <w:rFonts w:ascii="Times New Roman" w:eastAsia="Book Antiqua" w:hAnsi="Times New Roman" w:cs="Times New Roman"/>
                  <w:sz w:val="24"/>
                </w:rPr>
                <w:t>.</w:t>
              </w:r>
            </w:ins>
          </w:p>
          <w:p w14:paraId="69E0A0C5" w14:textId="01CAF6BB" w:rsidR="00646595" w:rsidRPr="002312DE" w:rsidRDefault="00646595" w:rsidP="17C07D06">
            <w:pPr>
              <w:tabs>
                <w:tab w:val="left" w:pos="400"/>
              </w:tabs>
              <w:spacing w:after="120"/>
              <w:jc w:val="both"/>
              <w:rPr>
                <w:rFonts w:ascii="Times New Roman" w:hAnsi="Times New Roman" w:cs="Times New Roman"/>
                <w:sz w:val="24"/>
                <w:u w:val="single"/>
              </w:rPr>
            </w:pPr>
            <w:r w:rsidRPr="002312DE">
              <w:rPr>
                <w:rFonts w:ascii="Times New Roman" w:eastAsia="Book Antiqua" w:hAnsi="Times New Roman" w:cs="Times New Roman"/>
                <w:sz w:val="24"/>
                <w:shd w:val="clear" w:color="auto" w:fill="FFFFFF"/>
              </w:rPr>
              <w:t xml:space="preserve">Institutions shall disclose the leverage ratio requirement as set out in </w:t>
            </w:r>
            <w:del w:id="698" w:author="Author">
              <w:r w:rsidRPr="002312DE" w:rsidDel="00646595">
                <w:rPr>
                  <w:rFonts w:ascii="Times New Roman" w:eastAsia="Book Antiqua" w:hAnsi="Times New Roman" w:cs="Times New Roman"/>
                  <w:sz w:val="24"/>
                </w:rPr>
                <w:delText xml:space="preserve">point (d) of </w:delText>
              </w:r>
            </w:del>
            <w:r w:rsidRPr="002312DE">
              <w:rPr>
                <w:rFonts w:ascii="Times New Roman" w:eastAsia="Book Antiqua" w:hAnsi="Times New Roman" w:cs="Times New Roman"/>
                <w:sz w:val="24"/>
                <w:shd w:val="clear" w:color="auto" w:fill="FFFFFF"/>
              </w:rPr>
              <w:t>Article 92(1)</w:t>
            </w:r>
            <w:ins w:id="699" w:author="Author">
              <w:r w:rsidR="72803E90" w:rsidRPr="002312DE">
                <w:rPr>
                  <w:rFonts w:ascii="Times New Roman" w:eastAsia="Book Antiqua" w:hAnsi="Times New Roman" w:cs="Times New Roman"/>
                  <w:sz w:val="24"/>
                  <w:shd w:val="clear" w:color="auto" w:fill="FFFFFF"/>
                </w:rPr>
                <w:t>,</w:t>
              </w:r>
            </w:ins>
            <w:r w:rsidRPr="002312DE">
              <w:rPr>
                <w:rFonts w:ascii="Times New Roman" w:eastAsia="Book Antiqua" w:hAnsi="Times New Roman" w:cs="Times New Roman"/>
                <w:sz w:val="24"/>
                <w:shd w:val="clear" w:color="auto" w:fill="FFFFFF"/>
              </w:rPr>
              <w:t xml:space="preserve"> </w:t>
            </w:r>
            <w:ins w:id="700" w:author="Author">
              <w:r w:rsidR="381F9A97" w:rsidRPr="002312DE">
                <w:rPr>
                  <w:rFonts w:ascii="Times New Roman" w:eastAsia="Book Antiqua" w:hAnsi="Times New Roman" w:cs="Times New Roman"/>
                  <w:sz w:val="24"/>
                </w:rPr>
                <w:t xml:space="preserve">point (d) of </w:t>
              </w:r>
            </w:ins>
            <w:del w:id="701" w:author="Author">
              <w:r w:rsidRPr="002312DE" w:rsidDel="00646595">
                <w:rPr>
                  <w:rFonts w:ascii="Times New Roman" w:eastAsia="Book Antiqua" w:hAnsi="Times New Roman" w:cs="Times New Roman"/>
                  <w:sz w:val="24"/>
                </w:rPr>
                <w:delText>CRR</w:delText>
              </w:r>
            </w:del>
            <w:ins w:id="702" w:author="Author">
              <w:r w:rsidR="1C1EC2E4" w:rsidRPr="002312DE">
                <w:rPr>
                  <w:rFonts w:ascii="Times New Roman" w:eastAsia="Times New Roman" w:hAnsi="Times New Roman" w:cs="Times New Roman"/>
                  <w:sz w:val="24"/>
                </w:rPr>
                <w:t xml:space="preserve"> Regulation (EU) No 575/2013</w:t>
              </w:r>
            </w:ins>
            <w:r w:rsidRPr="002312DE">
              <w:rPr>
                <w:rFonts w:ascii="Times New Roman" w:eastAsia="Book Antiqua" w:hAnsi="Times New Roman" w:cs="Times New Roman"/>
                <w:sz w:val="24"/>
                <w:shd w:val="clear" w:color="auto" w:fill="FFFFFF"/>
              </w:rPr>
              <w:t xml:space="preserve">. Where an institution excludes the exposures referred to in </w:t>
            </w:r>
            <w:del w:id="703" w:author="Author">
              <w:r w:rsidRPr="002312DE" w:rsidDel="00646595">
                <w:rPr>
                  <w:rFonts w:ascii="Times New Roman" w:eastAsia="Book Antiqua" w:hAnsi="Times New Roman" w:cs="Times New Roman"/>
                  <w:sz w:val="24"/>
                </w:rPr>
                <w:delText xml:space="preserve">point (n) of </w:delText>
              </w:r>
            </w:del>
            <w:r w:rsidRPr="002312DE">
              <w:rPr>
                <w:rFonts w:ascii="Times New Roman" w:eastAsia="Book Antiqua" w:hAnsi="Times New Roman" w:cs="Times New Roman"/>
                <w:sz w:val="24"/>
                <w:shd w:val="clear" w:color="auto" w:fill="FFFFFF"/>
              </w:rPr>
              <w:t>Article 429a(1)</w:t>
            </w:r>
            <w:ins w:id="704" w:author="Author">
              <w:r w:rsidR="2F0834E6" w:rsidRPr="002312DE">
                <w:rPr>
                  <w:rFonts w:ascii="Times New Roman" w:eastAsia="Book Antiqua" w:hAnsi="Times New Roman" w:cs="Times New Roman"/>
                  <w:sz w:val="24"/>
                  <w:shd w:val="clear" w:color="auto" w:fill="FFFFFF"/>
                </w:rPr>
                <w:t>,</w:t>
              </w:r>
            </w:ins>
            <w:r w:rsidRPr="002312DE">
              <w:rPr>
                <w:rFonts w:ascii="Times New Roman" w:eastAsia="Book Antiqua" w:hAnsi="Times New Roman" w:cs="Times New Roman"/>
                <w:sz w:val="24"/>
                <w:shd w:val="clear" w:color="auto" w:fill="FFFFFF"/>
              </w:rPr>
              <w:t xml:space="preserve"> </w:t>
            </w:r>
            <w:ins w:id="705" w:author="Author">
              <w:r w:rsidR="4AC79825" w:rsidRPr="002312DE">
                <w:rPr>
                  <w:rFonts w:ascii="Times New Roman" w:eastAsia="Book Antiqua" w:hAnsi="Times New Roman" w:cs="Times New Roman"/>
                  <w:sz w:val="24"/>
                </w:rPr>
                <w:t xml:space="preserve">point (n) of </w:t>
              </w:r>
            </w:ins>
            <w:del w:id="706" w:author="Author">
              <w:r w:rsidRPr="002312DE" w:rsidDel="00646595">
                <w:rPr>
                  <w:rFonts w:ascii="Times New Roman" w:eastAsia="Book Antiqua" w:hAnsi="Times New Roman" w:cs="Times New Roman"/>
                  <w:sz w:val="24"/>
                </w:rPr>
                <w:delText>CRR</w:delText>
              </w:r>
            </w:del>
            <w:ins w:id="707" w:author="Author">
              <w:r w:rsidR="39E8DD52" w:rsidRPr="002312DE">
                <w:rPr>
                  <w:rFonts w:ascii="Times New Roman" w:eastAsia="Times New Roman" w:hAnsi="Times New Roman" w:cs="Times New Roman"/>
                  <w:sz w:val="24"/>
                </w:rPr>
                <w:t xml:space="preserve"> Regulation (EU) No 575/2013</w:t>
              </w:r>
            </w:ins>
            <w:r w:rsidRPr="002312DE">
              <w:rPr>
                <w:rFonts w:ascii="Times New Roman" w:eastAsia="Book Antiqua" w:hAnsi="Times New Roman" w:cs="Times New Roman"/>
                <w:sz w:val="24"/>
                <w:shd w:val="clear" w:color="auto" w:fill="FFFFFF"/>
              </w:rPr>
              <w:t xml:space="preserve">, it shall disclose the adjusted leverage ratio requirement calculated in accordance with Article 429a(7) </w:t>
            </w:r>
            <w:del w:id="708" w:author="Author">
              <w:r w:rsidRPr="002312DE" w:rsidDel="00646595">
                <w:rPr>
                  <w:rFonts w:ascii="Times New Roman" w:eastAsia="Book Antiqua" w:hAnsi="Times New Roman" w:cs="Times New Roman"/>
                  <w:sz w:val="24"/>
                </w:rPr>
                <w:delText>CRR</w:delText>
              </w:r>
            </w:del>
            <w:ins w:id="709" w:author="Author">
              <w:r w:rsidR="680A46A3" w:rsidRPr="002312DE">
                <w:rPr>
                  <w:rFonts w:ascii="Times New Roman" w:eastAsia="Times New Roman" w:hAnsi="Times New Roman" w:cs="Times New Roman"/>
                  <w:sz w:val="24"/>
                </w:rPr>
                <w:t xml:space="preserve"> Regulation (EU) No 575/2013</w:t>
              </w:r>
            </w:ins>
            <w:r w:rsidRPr="002312DE">
              <w:rPr>
                <w:rFonts w:ascii="Times New Roman" w:eastAsia="Book Antiqua" w:hAnsi="Times New Roman" w:cs="Times New Roman"/>
                <w:sz w:val="24"/>
                <w:shd w:val="clear" w:color="auto" w:fill="FFFFFF"/>
              </w:rPr>
              <w:t>.</w:t>
            </w:r>
          </w:p>
        </w:tc>
      </w:tr>
      <w:tr w:rsidR="002312DE" w:rsidRPr="002312DE" w14:paraId="69E0A0CA" w14:textId="77777777" w:rsidTr="009F3999">
        <w:trPr>
          <w:trHeight w:val="1792"/>
        </w:trPr>
        <w:tc>
          <w:tcPr>
            <w:tcW w:w="1380" w:type="dxa"/>
            <w:vAlign w:val="center"/>
          </w:tcPr>
          <w:p w14:paraId="69E0A0C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EU-26a</w:t>
            </w:r>
          </w:p>
        </w:tc>
        <w:tc>
          <w:tcPr>
            <w:tcW w:w="7659" w:type="dxa"/>
          </w:tcPr>
          <w:p w14:paraId="69E0A0C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2312DE">
              <w:rPr>
                <w:rFonts w:ascii="Times New Roman" w:hAnsi="Times New Roman" w:cs="Times New Roman"/>
                <w:b/>
                <w:sz w:val="24"/>
                <w:szCs w:val="24"/>
              </w:rPr>
              <w:t xml:space="preserve">Additional own funds requirements to address the risk of excessive leverage (%) </w:t>
            </w:r>
          </w:p>
          <w:p w14:paraId="69E0A0C9" w14:textId="478350E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The additional own funds requirements to address the risk of excessive leverage imposed by the competent authority under </w:t>
            </w:r>
            <w:del w:id="710" w:author="Author">
              <w:r w:rsidRPr="002312DE" w:rsidDel="00646595">
                <w:rPr>
                  <w:rFonts w:ascii="Times New Roman" w:hAnsi="Times New Roman" w:cs="Times New Roman"/>
                  <w:sz w:val="24"/>
                  <w:szCs w:val="24"/>
                </w:rPr>
                <w:delText>point (a) of</w:delText>
              </w:r>
            </w:del>
            <w:r w:rsidRPr="002312DE">
              <w:rPr>
                <w:rFonts w:ascii="Times New Roman" w:hAnsi="Times New Roman" w:cs="Times New Roman"/>
                <w:sz w:val="24"/>
                <w:szCs w:val="24"/>
              </w:rPr>
              <w:t xml:space="preserve"> Article 104(1)</w:t>
            </w:r>
            <w:ins w:id="711" w:author="Author">
              <w:r w:rsidR="50516A15"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12" w:author="Author">
              <w:r w:rsidR="1C14705A" w:rsidRPr="002312DE">
                <w:rPr>
                  <w:rFonts w:ascii="Times New Roman" w:hAnsi="Times New Roman" w:cs="Times New Roman"/>
                  <w:sz w:val="24"/>
                  <w:szCs w:val="24"/>
                </w:rPr>
                <w:t>point (a)</w:t>
              </w:r>
              <w:r w:rsidR="301BA3CD" w:rsidRPr="002312DE">
                <w:rPr>
                  <w:rFonts w:ascii="Times New Roman" w:hAnsi="Times New Roman" w:cs="Times New Roman"/>
                  <w:sz w:val="24"/>
                  <w:szCs w:val="24"/>
                </w:rPr>
                <w:t xml:space="preserve"> </w:t>
              </w:r>
            </w:ins>
            <w:r w:rsidRPr="002312DE">
              <w:rPr>
                <w:rFonts w:ascii="Times New Roman" w:hAnsi="Times New Roman" w:cs="Times New Roman"/>
                <w:sz w:val="24"/>
                <w:szCs w:val="24"/>
              </w:rPr>
              <w:t>of Directive 2013/36/EU (“CRD”), expressed as a percentage of the total exposure measure</w:t>
            </w:r>
          </w:p>
        </w:tc>
      </w:tr>
      <w:tr w:rsidR="002312DE" w:rsidRPr="002312DE" w14:paraId="69E0A0CE" w14:textId="77777777" w:rsidTr="009F3999">
        <w:trPr>
          <w:trHeight w:val="1691"/>
        </w:trPr>
        <w:tc>
          <w:tcPr>
            <w:tcW w:w="1380" w:type="dxa"/>
            <w:vAlign w:val="center"/>
          </w:tcPr>
          <w:p w14:paraId="69E0A0CB"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EU-26b</w:t>
            </w:r>
          </w:p>
        </w:tc>
        <w:tc>
          <w:tcPr>
            <w:tcW w:w="7659" w:type="dxa"/>
          </w:tcPr>
          <w:p w14:paraId="69E0A0CC"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 xml:space="preserve">    </w:t>
            </w:r>
            <w:r w:rsidRPr="002312DE">
              <w:rPr>
                <w:rFonts w:ascii="Times New Roman" w:hAnsi="Times New Roman" w:cs="Times New Roman"/>
                <w:b/>
                <w:sz w:val="24"/>
              </w:rPr>
              <w:t>of which: to be made up of CET1 capital (percentage points)</w:t>
            </w:r>
          </w:p>
          <w:p w14:paraId="69E0A0CD" w14:textId="736AF186" w:rsidR="00646595" w:rsidRPr="002312DE" w:rsidRDefault="00646595" w:rsidP="17C07D06">
            <w:pPr>
              <w:spacing w:after="120"/>
              <w:jc w:val="both"/>
              <w:rPr>
                <w:rFonts w:ascii="Times New Roman" w:hAnsi="Times New Roman" w:cs="Times New Roman"/>
                <w:b/>
                <w:bCs/>
                <w:sz w:val="24"/>
              </w:rPr>
            </w:pPr>
            <w:r w:rsidRPr="002312DE">
              <w:rPr>
                <w:rFonts w:ascii="Times New Roman" w:hAnsi="Times New Roman" w:cs="Times New Roman"/>
                <w:sz w:val="24"/>
              </w:rPr>
              <w:t xml:space="preserve">The part of the additional own funds requirements to address the risk of excessive leverage imposed by the competent authority under </w:t>
            </w:r>
            <w:del w:id="713" w:author="Author">
              <w:r w:rsidRPr="002312DE" w:rsidDel="00646595">
                <w:rPr>
                  <w:rFonts w:ascii="Times New Roman" w:hAnsi="Times New Roman" w:cs="Times New Roman"/>
                  <w:sz w:val="24"/>
                </w:rPr>
                <w:delText>point (a) of</w:delText>
              </w:r>
            </w:del>
            <w:r w:rsidRPr="002312DE">
              <w:rPr>
                <w:rFonts w:ascii="Times New Roman" w:hAnsi="Times New Roman" w:cs="Times New Roman"/>
                <w:sz w:val="24"/>
              </w:rPr>
              <w:t xml:space="preserve"> Article 104(1)</w:t>
            </w:r>
            <w:ins w:id="714" w:author="Author">
              <w:r w:rsidR="163E4892" w:rsidRPr="002312DE">
                <w:rPr>
                  <w:rFonts w:ascii="Times New Roman" w:hAnsi="Times New Roman" w:cs="Times New Roman"/>
                  <w:sz w:val="24"/>
                </w:rPr>
                <w:t>, point (a) of</w:t>
              </w:r>
            </w:ins>
            <w:r w:rsidRPr="002312DE">
              <w:rPr>
                <w:rFonts w:ascii="Times New Roman" w:hAnsi="Times New Roman" w:cs="Times New Roman"/>
                <w:sz w:val="24"/>
              </w:rPr>
              <w:t xml:space="preserve"> </w:t>
            </w:r>
            <w:ins w:id="715" w:author="Author">
              <w:r w:rsidR="004C2012" w:rsidRPr="002312DE">
                <w:rPr>
                  <w:rFonts w:ascii="Times New Roman" w:hAnsi="Times New Roman" w:cs="Times New Roman"/>
                  <w:sz w:val="24"/>
                </w:rPr>
                <w:t>Directive 2013/36/EU</w:t>
              </w:r>
            </w:ins>
            <w:del w:id="716" w:author="Author">
              <w:r w:rsidRPr="002312DE" w:rsidDel="004C2012">
                <w:rPr>
                  <w:rFonts w:ascii="Times New Roman" w:hAnsi="Times New Roman" w:cs="Times New Roman"/>
                  <w:sz w:val="24"/>
                </w:rPr>
                <w:delText>CRD</w:delText>
              </w:r>
            </w:del>
            <w:r w:rsidRPr="002312DE">
              <w:rPr>
                <w:rFonts w:ascii="Times New Roman" w:hAnsi="Times New Roman" w:cs="Times New Roman"/>
                <w:sz w:val="24"/>
              </w:rPr>
              <w:t>, which has to be met with CET 1 capital in accordance with the third subparagraph of Article 104a(4)</w:t>
            </w:r>
          </w:p>
        </w:tc>
      </w:tr>
      <w:tr w:rsidR="002312DE" w:rsidRPr="002312DE" w14:paraId="69E0A0D3" w14:textId="77777777" w:rsidTr="009F3999">
        <w:trPr>
          <w:trHeight w:val="1290"/>
        </w:trPr>
        <w:tc>
          <w:tcPr>
            <w:tcW w:w="1380" w:type="dxa"/>
            <w:vAlign w:val="center"/>
          </w:tcPr>
          <w:p w14:paraId="69E0A0C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27</w:t>
            </w:r>
          </w:p>
        </w:tc>
        <w:tc>
          <w:tcPr>
            <w:tcW w:w="7659" w:type="dxa"/>
          </w:tcPr>
          <w:p w14:paraId="69E0A0D0"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Leverage ratio buffer requirement (%)</w:t>
            </w:r>
          </w:p>
          <w:p w14:paraId="69E0A0D1" w14:textId="6E9AE9BF"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 xml:space="preserve">Article 92(1a) </w:t>
            </w:r>
            <w:del w:id="717" w:author="Author">
              <w:r w:rsidRPr="002312DE" w:rsidDel="00646595">
                <w:rPr>
                  <w:rFonts w:ascii="Times New Roman" w:hAnsi="Times New Roman" w:cs="Times New Roman"/>
                  <w:sz w:val="24"/>
                  <w:szCs w:val="24"/>
                </w:rPr>
                <w:delText>CRR</w:delText>
              </w:r>
            </w:del>
            <w:ins w:id="718" w:author="Author">
              <w:r w:rsidR="2DEE134E" w:rsidRPr="002312DE">
                <w:rPr>
                  <w:rFonts w:ascii="Times New Roman" w:hAnsi="Times New Roman" w:cs="Times New Roman"/>
                  <w:sz w:val="24"/>
                  <w:szCs w:val="24"/>
                </w:rPr>
                <w:t xml:space="preserve"> Regulation (EU) No 575/2013</w:t>
              </w:r>
            </w:ins>
          </w:p>
          <w:p w14:paraId="69E0A0D2" w14:textId="408D454F"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2312DE">
              <w:rPr>
                <w:rFonts w:ascii="Times New Roman" w:hAnsi="Times New Roman" w:cs="Times New Roman"/>
                <w:sz w:val="24"/>
                <w:szCs w:val="24"/>
              </w:rPr>
              <w:t xml:space="preserve">Institutions that are subject to Article 92(1a) </w:t>
            </w:r>
            <w:del w:id="719" w:author="Author">
              <w:r w:rsidRPr="002312DE" w:rsidDel="00646595">
                <w:rPr>
                  <w:rFonts w:ascii="Times New Roman" w:hAnsi="Times New Roman" w:cs="Times New Roman"/>
                  <w:sz w:val="24"/>
                  <w:szCs w:val="24"/>
                </w:rPr>
                <w:delText>CRR</w:delText>
              </w:r>
            </w:del>
            <w:ins w:id="720" w:author="Author">
              <w:r w:rsidR="724010C5"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shall disclose their applicable leverage ratio buffer requirement.</w:t>
            </w:r>
          </w:p>
        </w:tc>
      </w:tr>
      <w:tr w:rsidR="002312DE" w:rsidRPr="002312DE" w14:paraId="69E0A0D7" w14:textId="77777777" w:rsidTr="009F3999">
        <w:trPr>
          <w:trHeight w:val="816"/>
        </w:trPr>
        <w:tc>
          <w:tcPr>
            <w:tcW w:w="1380" w:type="dxa"/>
            <w:vAlign w:val="center"/>
          </w:tcPr>
          <w:p w14:paraId="69E0A0D4"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EU-27a</w:t>
            </w:r>
          </w:p>
        </w:tc>
        <w:tc>
          <w:tcPr>
            <w:tcW w:w="7659" w:type="dxa"/>
          </w:tcPr>
          <w:p w14:paraId="69E0A0D5" w14:textId="77777777" w:rsidR="00646595" w:rsidRPr="002312DE"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2312DE">
              <w:rPr>
                <w:rFonts w:ascii="Times New Roman" w:hAnsi="Times New Roman" w:cs="Times New Roman"/>
                <w:b/>
                <w:sz w:val="24"/>
                <w:szCs w:val="24"/>
              </w:rPr>
              <w:t>Overall leverage ratio requirement (%)</w:t>
            </w:r>
          </w:p>
          <w:p w14:paraId="69E0A0D6" w14:textId="77777777" w:rsidR="00646595" w:rsidRPr="002312DE"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2312DE">
              <w:rPr>
                <w:rFonts w:ascii="Times New Roman" w:hAnsi="Times New Roman" w:cs="Times New Roman"/>
                <w:sz w:val="24"/>
                <w:szCs w:val="24"/>
              </w:rPr>
              <w:t>Sum of rows 26, EU-26a, and 27 of this template</w:t>
            </w:r>
          </w:p>
        </w:tc>
      </w:tr>
      <w:tr w:rsidR="002312DE" w:rsidRPr="002312DE" w14:paraId="69E0A0DE" w14:textId="77777777" w:rsidTr="009F3999">
        <w:trPr>
          <w:trHeight w:val="416"/>
        </w:trPr>
        <w:tc>
          <w:tcPr>
            <w:tcW w:w="1380" w:type="dxa"/>
            <w:vAlign w:val="center"/>
          </w:tcPr>
          <w:p w14:paraId="69E0A0D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EU-27b</w:t>
            </w:r>
          </w:p>
        </w:tc>
        <w:tc>
          <w:tcPr>
            <w:tcW w:w="7659" w:type="dxa"/>
          </w:tcPr>
          <w:p w14:paraId="69E0A0D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Choice on transitional arrangements for the definition of the capital measure</w:t>
            </w:r>
          </w:p>
          <w:p w14:paraId="69E0A0DA" w14:textId="35D7B4A8"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Article 499(2) </w:t>
            </w:r>
            <w:ins w:id="721" w:author="Author">
              <w:r w:rsidR="001769C9" w:rsidRPr="002312DE">
                <w:rPr>
                  <w:rFonts w:ascii="Times New Roman" w:eastAsia="Times New Roman" w:hAnsi="Times New Roman" w:cs="Times New Roman"/>
                  <w:sz w:val="24"/>
                  <w:szCs w:val="24"/>
                </w:rPr>
                <w:t>Regulation (EU) No 575/2013</w:t>
              </w:r>
            </w:ins>
            <w:del w:id="722" w:author="Author">
              <w:r w:rsidRPr="002312DE" w:rsidDel="001769C9">
                <w:rPr>
                  <w:rFonts w:ascii="Times New Roman" w:hAnsi="Times New Roman" w:cs="Times New Roman"/>
                  <w:sz w:val="24"/>
                  <w:szCs w:val="24"/>
                </w:rPr>
                <w:delText>CRR</w:delText>
              </w:r>
            </w:del>
          </w:p>
          <w:p w14:paraId="69E0A0D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specify their choice of transitional arrangements for capital for the purpose of disclosure requirements by disclosing one of the following two labels:</w:t>
            </w:r>
          </w:p>
          <w:p w14:paraId="69E0A0DC" w14:textId="4DCCFFA1" w:rsidR="00646595" w:rsidRPr="002312DE"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2312DE">
              <w:rPr>
                <w:rFonts w:ascii="Times New Roman" w:hAnsi="Times New Roman" w:cs="Times New Roman"/>
                <w:sz w:val="24"/>
                <w:szCs w:val="24"/>
              </w:rPr>
              <w:t xml:space="preserve">‘Fully phased in’ if the institution chooses to disclose the leverage ratio in accordance with </w:t>
            </w:r>
            <w:del w:id="723" w:author="Author">
              <w:r w:rsidRPr="002312DE" w:rsidDel="00646595">
                <w:rPr>
                  <w:rFonts w:ascii="Times New Roman" w:hAnsi="Times New Roman" w:cs="Times New Roman"/>
                  <w:sz w:val="24"/>
                  <w:szCs w:val="24"/>
                </w:rPr>
                <w:delText>point (a) of</w:delText>
              </w:r>
            </w:del>
            <w:r w:rsidRPr="002312DE">
              <w:rPr>
                <w:rFonts w:ascii="Times New Roman" w:hAnsi="Times New Roman" w:cs="Times New Roman"/>
                <w:sz w:val="24"/>
                <w:szCs w:val="24"/>
              </w:rPr>
              <w:t xml:space="preserve"> Article 499(1)</w:t>
            </w:r>
            <w:ins w:id="724" w:author="Author">
              <w:r w:rsidR="63881709"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25" w:author="Author">
              <w:r w:rsidR="3C210B89" w:rsidRPr="002312DE">
                <w:rPr>
                  <w:rFonts w:ascii="Times New Roman" w:hAnsi="Times New Roman" w:cs="Times New Roman"/>
                  <w:sz w:val="24"/>
                  <w:szCs w:val="24"/>
                </w:rPr>
                <w:t xml:space="preserve">point (a) of </w:t>
              </w:r>
            </w:ins>
            <w:del w:id="726" w:author="Author">
              <w:r w:rsidRPr="002312DE" w:rsidDel="00646595">
                <w:rPr>
                  <w:rFonts w:ascii="Times New Roman" w:hAnsi="Times New Roman" w:cs="Times New Roman"/>
                  <w:sz w:val="24"/>
                  <w:szCs w:val="24"/>
                </w:rPr>
                <w:delText>CRR</w:delText>
              </w:r>
            </w:del>
            <w:ins w:id="727" w:author="Author">
              <w:r w:rsidR="1B2BAFC7"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0DD" w14:textId="62D65AA9" w:rsidR="00646595" w:rsidRPr="002312DE"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2312DE">
              <w:rPr>
                <w:rFonts w:ascii="Times New Roman" w:hAnsi="Times New Roman" w:cs="Times New Roman"/>
                <w:sz w:val="24"/>
                <w:szCs w:val="24"/>
              </w:rPr>
              <w:t xml:space="preserve">‘Transitional’ if the institution chooses to disclose the leverage ratio in accordance with </w:t>
            </w:r>
            <w:del w:id="728" w:author="Author">
              <w:r w:rsidRPr="002312DE" w:rsidDel="00646595">
                <w:rPr>
                  <w:rFonts w:ascii="Times New Roman" w:hAnsi="Times New Roman" w:cs="Times New Roman"/>
                  <w:sz w:val="24"/>
                  <w:szCs w:val="24"/>
                </w:rPr>
                <w:delText>point (b) of</w:delText>
              </w:r>
            </w:del>
            <w:r w:rsidRPr="002312DE">
              <w:rPr>
                <w:rFonts w:ascii="Times New Roman" w:hAnsi="Times New Roman" w:cs="Times New Roman"/>
                <w:sz w:val="24"/>
                <w:szCs w:val="24"/>
              </w:rPr>
              <w:t xml:space="preserve"> Article 499(1)</w:t>
            </w:r>
            <w:ins w:id="729" w:author="Author">
              <w:r w:rsidR="7B576785"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30" w:author="Author">
              <w:r w:rsidR="495CA4A0" w:rsidRPr="002312DE">
                <w:rPr>
                  <w:rFonts w:ascii="Times New Roman" w:hAnsi="Times New Roman" w:cs="Times New Roman"/>
                  <w:sz w:val="24"/>
                  <w:szCs w:val="24"/>
                </w:rPr>
                <w:t xml:space="preserve">point (b) of </w:t>
              </w:r>
            </w:ins>
            <w:del w:id="731" w:author="Author">
              <w:r w:rsidRPr="002312DE" w:rsidDel="00646595">
                <w:rPr>
                  <w:rFonts w:ascii="Times New Roman" w:hAnsi="Times New Roman" w:cs="Times New Roman"/>
                  <w:sz w:val="24"/>
                  <w:szCs w:val="24"/>
                </w:rPr>
                <w:delText>CRR</w:delText>
              </w:r>
            </w:del>
            <w:ins w:id="732" w:author="Author">
              <w:r w:rsidR="07500A5B"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tc>
      </w:tr>
      <w:tr w:rsidR="002312DE" w:rsidRPr="002312DE" w14:paraId="69E0A0E2" w14:textId="77777777" w:rsidTr="009F3999">
        <w:trPr>
          <w:trHeight w:val="1461"/>
        </w:trPr>
        <w:tc>
          <w:tcPr>
            <w:tcW w:w="1380" w:type="dxa"/>
            <w:vAlign w:val="center"/>
          </w:tcPr>
          <w:p w14:paraId="69E0A0D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 xml:space="preserve"> 28</w:t>
            </w:r>
          </w:p>
        </w:tc>
        <w:tc>
          <w:tcPr>
            <w:tcW w:w="7659" w:type="dxa"/>
            <w:vAlign w:val="center"/>
          </w:tcPr>
          <w:p w14:paraId="69E0A0E0" w14:textId="77777777" w:rsidR="00646595" w:rsidRPr="002312DE"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Change w:id="733" w:author="Author">
                  <w:rPr>
                    <w:rStyle w:val="TeksttreciPogrubienie"/>
                    <w:rFonts w:ascii="Times New Roman" w:hAnsi="Times New Roman" w:cs="Times New Roman"/>
                    <w:b w:val="0"/>
                    <w:bCs w:val="0"/>
                    <w:sz w:val="24"/>
                    <w:szCs w:val="24"/>
                  </w:rPr>
                </w:rPrChange>
              </w:rPr>
            </w:pPr>
            <w:r w:rsidRPr="002312DE">
              <w:rPr>
                <w:rStyle w:val="TeksttreciPogrubienie"/>
                <w:rFonts w:ascii="Times New Roman" w:hAnsi="Times New Roman" w:cs="Times New Roman"/>
                <w:color w:val="auto"/>
                <w:sz w:val="24"/>
                <w:szCs w:val="24"/>
                <w:rPrChange w:id="734" w:author="Author">
                  <w:rPr>
                    <w:rStyle w:val="TeksttreciPogrubienie"/>
                    <w:rFonts w:ascii="Times New Roman" w:hAnsi="Times New Roman" w:cs="Times New Roman"/>
                    <w:b w:val="0"/>
                    <w:bCs w:val="0"/>
                    <w:sz w:val="24"/>
                    <w:szCs w:val="24"/>
                  </w:rPr>
                </w:rPrChange>
              </w:rPr>
              <w:t>Mean of daily values of gross SFT assets, after adjustment for sale accounting transactions and netted of amounts of associated cash payables and cash receivables</w:t>
            </w:r>
          </w:p>
          <w:p w14:paraId="69E0A0E1" w14:textId="7BFFAC46"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Article 451(3) </w:t>
            </w:r>
            <w:del w:id="735" w:author="Author">
              <w:r w:rsidRPr="002312DE" w:rsidDel="00646595">
                <w:rPr>
                  <w:rStyle w:val="TeksttreciPogrubienie"/>
                  <w:rFonts w:ascii="Times New Roman" w:hAnsi="Times New Roman" w:cs="Times New Roman"/>
                  <w:b w:val="0"/>
                  <w:bCs w:val="0"/>
                  <w:color w:val="auto"/>
                  <w:sz w:val="24"/>
                  <w:szCs w:val="24"/>
                </w:rPr>
                <w:delText>CRR</w:delText>
              </w:r>
            </w:del>
            <w:ins w:id="736" w:author="Author">
              <w:r w:rsidR="368662C3" w:rsidRPr="002312DE">
                <w:rPr>
                  <w:rFonts w:ascii="Times New Roman" w:eastAsia="Times New Roman" w:hAnsi="Times New Roman" w:cs="Times New Roman"/>
                  <w:sz w:val="24"/>
                  <w:szCs w:val="24"/>
                </w:rPr>
                <w:t xml:space="preserve"> Regulation (EU) No 575/2013</w:t>
              </w:r>
            </w:ins>
            <w:r w:rsidRPr="002312DE">
              <w:rPr>
                <w:rStyle w:val="TeksttreciPogrubienie"/>
                <w:rFonts w:ascii="Times New Roman" w:hAnsi="Times New Roman" w:cs="Times New Roman"/>
                <w:b w:val="0"/>
                <w:bCs w:val="0"/>
                <w:color w:val="auto"/>
                <w:sz w:val="24"/>
                <w:szCs w:val="24"/>
              </w:rPr>
              <w:t>; mean of the sums of rows 14 and 15, based on the sums calculated as of each day of the disclosure quarter</w:t>
            </w:r>
          </w:p>
        </w:tc>
      </w:tr>
      <w:tr w:rsidR="002312DE" w:rsidRPr="002312DE" w14:paraId="69E0A0E7" w14:textId="77777777" w:rsidTr="009F3999">
        <w:trPr>
          <w:trHeight w:val="2265"/>
        </w:trPr>
        <w:tc>
          <w:tcPr>
            <w:tcW w:w="1380" w:type="dxa"/>
            <w:vAlign w:val="center"/>
          </w:tcPr>
          <w:p w14:paraId="69E0A0E3"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29</w:t>
            </w:r>
          </w:p>
        </w:tc>
        <w:tc>
          <w:tcPr>
            <w:tcW w:w="7659" w:type="dxa"/>
            <w:vAlign w:val="center"/>
          </w:tcPr>
          <w:p w14:paraId="69E0A0E4"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Quarter-end value of gross SFT assets, after adjustment for sale accounting transactions and netted of amounts of associated cash payables and cash receivables</w:t>
            </w:r>
          </w:p>
          <w:p w14:paraId="69E0A0E5"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If rows 14 and 15 are based on quarter-end values, this amount is the sum of rows 14 and 15.</w:t>
            </w:r>
          </w:p>
          <w:p w14:paraId="69E0A0E6"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If rows 14 and 15 are based on averaged values, this amount is the sum of quarter-end values corresponding to the content of rows 14 and 15.</w:t>
            </w:r>
          </w:p>
        </w:tc>
      </w:tr>
      <w:tr w:rsidR="002312DE" w:rsidRPr="002312DE" w14:paraId="69E0A0EC" w14:textId="77777777" w:rsidTr="009F3999">
        <w:trPr>
          <w:trHeight w:val="2265"/>
        </w:trPr>
        <w:tc>
          <w:tcPr>
            <w:tcW w:w="1380" w:type="dxa"/>
            <w:vAlign w:val="center"/>
          </w:tcPr>
          <w:p w14:paraId="69E0A0E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30</w:t>
            </w:r>
          </w:p>
        </w:tc>
        <w:tc>
          <w:tcPr>
            <w:tcW w:w="7659" w:type="dxa"/>
            <w:vAlign w:val="center"/>
          </w:tcPr>
          <w:p w14:paraId="69E0A0E9" w14:textId="77777777" w:rsidR="00646595" w:rsidRPr="002312DE"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Change w:id="737" w:author="Author">
                  <w:rPr>
                    <w:rStyle w:val="TeksttreciPogrubienie"/>
                    <w:rFonts w:ascii="Times New Roman" w:hAnsi="Times New Roman" w:cs="Times New Roman"/>
                    <w:b w:val="0"/>
                    <w:bCs w:val="0"/>
                    <w:sz w:val="24"/>
                    <w:szCs w:val="24"/>
                  </w:rPr>
                </w:rPrChange>
              </w:rPr>
            </w:pPr>
            <w:r w:rsidRPr="002312DE">
              <w:rPr>
                <w:rStyle w:val="TeksttreciPogrubienie"/>
                <w:rFonts w:ascii="Times New Roman" w:hAnsi="Times New Roman" w:cs="Times New Roman"/>
                <w:color w:val="auto"/>
                <w:sz w:val="24"/>
                <w:szCs w:val="24"/>
                <w:rPrChange w:id="738" w:author="Author">
                  <w:rPr>
                    <w:rStyle w:val="TeksttreciPogrubienie"/>
                    <w:rFonts w:ascii="Times New Roman" w:hAnsi="Times New Roman" w:cs="Times New Roman"/>
                    <w:b w:val="0"/>
                    <w:bCs w:val="0"/>
                    <w:sz w:val="24"/>
                    <w:szCs w:val="24"/>
                  </w:rPr>
                </w:rPrChange>
              </w:rPr>
              <w:t xml:space="preserve">Total exposure </w:t>
            </w:r>
            <w:r w:rsidRPr="002312DE">
              <w:rPr>
                <w:rStyle w:val="TeksttreciPogrubienie"/>
                <w:rFonts w:ascii="Times New Roman" w:hAnsi="Times New Roman" w:cs="Times New Roman"/>
                <w:color w:val="auto"/>
                <w:sz w:val="24"/>
                <w:szCs w:val="24"/>
              </w:rPr>
              <w:t>measure</w:t>
            </w:r>
            <w:r w:rsidRPr="002312DE">
              <w:rPr>
                <w:rStyle w:val="TeksttreciPogrubienie"/>
                <w:rFonts w:ascii="Times New Roman" w:hAnsi="Times New Roman" w:cs="Times New Roman"/>
                <w:color w:val="auto"/>
                <w:sz w:val="24"/>
                <w:szCs w:val="24"/>
                <w:rPrChange w:id="739" w:author="Author">
                  <w:rPr>
                    <w:rStyle w:val="TeksttreciPogrubienie"/>
                    <w:rFonts w:ascii="Times New Roman" w:hAnsi="Times New Roman" w:cs="Times New Roman"/>
                    <w:b w:val="0"/>
                    <w:bCs w:val="0"/>
                    <w:sz w:val="24"/>
                    <w:szCs w:val="24"/>
                  </w:rPr>
                </w:rPrChange>
              </w:rPr>
              <w:t xml:space="preserve">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A" w14:textId="78A4E275"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Article 451(3) </w:t>
            </w:r>
            <w:del w:id="740" w:author="Author">
              <w:r w:rsidRPr="002312DE" w:rsidDel="00646595">
                <w:rPr>
                  <w:rStyle w:val="TeksttreciPogrubienie"/>
                  <w:rFonts w:ascii="Times New Roman" w:hAnsi="Times New Roman" w:cs="Times New Roman"/>
                  <w:b w:val="0"/>
                  <w:bCs w:val="0"/>
                  <w:color w:val="auto"/>
                  <w:sz w:val="24"/>
                  <w:szCs w:val="24"/>
                </w:rPr>
                <w:delText>CRR</w:delText>
              </w:r>
            </w:del>
            <w:ins w:id="741" w:author="Author">
              <w:r w:rsidR="52B4EF45" w:rsidRPr="002312DE">
                <w:rPr>
                  <w:rStyle w:val="TeksttreciPogrubienie"/>
                  <w:rFonts w:ascii="Times New Roman" w:hAnsi="Times New Roman" w:cs="Times New Roman"/>
                  <w:b w:val="0"/>
                  <w:bCs w:val="0"/>
                  <w:color w:val="auto"/>
                  <w:sz w:val="24"/>
                  <w:szCs w:val="24"/>
                </w:rPr>
                <w:t xml:space="preserve"> Regulation (EU) No 575/2013</w:t>
              </w:r>
            </w:ins>
          </w:p>
          <w:p w14:paraId="69E0A0EB"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2312DE" w:rsidRPr="002312DE" w14:paraId="69E0A0F2" w14:textId="77777777" w:rsidTr="009F3999">
        <w:trPr>
          <w:trHeight w:val="2265"/>
        </w:trPr>
        <w:tc>
          <w:tcPr>
            <w:tcW w:w="1380" w:type="dxa"/>
            <w:vAlign w:val="center"/>
          </w:tcPr>
          <w:p w14:paraId="69E0A0E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30a</w:t>
            </w:r>
          </w:p>
        </w:tc>
        <w:tc>
          <w:tcPr>
            <w:tcW w:w="7659" w:type="dxa"/>
            <w:vAlign w:val="center"/>
          </w:tcPr>
          <w:p w14:paraId="69E0A0EE" w14:textId="77777777" w:rsidR="00646595" w:rsidRPr="002312DE"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Change w:id="742" w:author="Author">
                  <w:rPr>
                    <w:rStyle w:val="TeksttreciPogrubienie"/>
                    <w:rFonts w:ascii="Times New Roman" w:hAnsi="Times New Roman" w:cs="Times New Roman"/>
                    <w:b w:val="0"/>
                    <w:bCs w:val="0"/>
                    <w:sz w:val="24"/>
                    <w:szCs w:val="24"/>
                  </w:rPr>
                </w:rPrChange>
              </w:rPr>
            </w:pPr>
            <w:r w:rsidRPr="002312DE">
              <w:rPr>
                <w:rStyle w:val="TeksttreciPogrubienie"/>
                <w:rFonts w:ascii="Times New Roman" w:hAnsi="Times New Roman" w:cs="Times New Roman"/>
                <w:color w:val="auto"/>
                <w:sz w:val="24"/>
                <w:szCs w:val="24"/>
                <w:rPrChange w:id="743" w:author="Author">
                  <w:rPr>
                    <w:rStyle w:val="TeksttreciPogrubienie"/>
                    <w:rFonts w:ascii="Times New Roman" w:hAnsi="Times New Roman" w:cs="Times New Roman"/>
                    <w:b w:val="0"/>
                    <w:bCs w:val="0"/>
                    <w:sz w:val="24"/>
                    <w:szCs w:val="24"/>
                  </w:rPr>
                </w:rPrChange>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F" w14:textId="511D60E4"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Article 451(3) </w:t>
            </w:r>
            <w:del w:id="744" w:author="Author">
              <w:r w:rsidRPr="002312DE" w:rsidDel="00646595">
                <w:rPr>
                  <w:rStyle w:val="TeksttreciPogrubienie"/>
                  <w:rFonts w:ascii="Times New Roman" w:hAnsi="Times New Roman" w:cs="Times New Roman"/>
                  <w:b w:val="0"/>
                  <w:bCs w:val="0"/>
                  <w:color w:val="auto"/>
                  <w:sz w:val="24"/>
                  <w:szCs w:val="24"/>
                </w:rPr>
                <w:delText>CRR</w:delText>
              </w:r>
            </w:del>
            <w:ins w:id="745" w:author="Author">
              <w:r w:rsidR="19D102AF" w:rsidRPr="002312DE">
                <w:rPr>
                  <w:rStyle w:val="TeksttreciPogrubienie"/>
                  <w:rFonts w:ascii="Times New Roman" w:hAnsi="Times New Roman" w:cs="Times New Roman"/>
                  <w:b w:val="0"/>
                  <w:bCs w:val="0"/>
                  <w:color w:val="auto"/>
                  <w:sz w:val="24"/>
                  <w:szCs w:val="24"/>
                </w:rPr>
                <w:t xml:space="preserve"> Regulation (EU) No 575/2013</w:t>
              </w:r>
            </w:ins>
          </w:p>
          <w:p w14:paraId="69E0A0F0"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14:paraId="69E0A0F1"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b w:val="0"/>
                <w:bCs w:val="0"/>
                <w:color w:val="auto"/>
                <w:sz w:val="24"/>
                <w:szCs w:val="24"/>
              </w:rPr>
              <w:t>If an institutions total exposure measure is not subject to a temporary exemption of central bank reserves, this value will be identical to the value disclosed in row 30 of this template.</w:t>
            </w:r>
          </w:p>
        </w:tc>
      </w:tr>
      <w:tr w:rsidR="002312DE" w:rsidRPr="002312DE" w14:paraId="69E0A0F6" w14:textId="77777777" w:rsidTr="009F3999">
        <w:trPr>
          <w:trHeight w:val="836"/>
        </w:trPr>
        <w:tc>
          <w:tcPr>
            <w:tcW w:w="1380" w:type="dxa"/>
            <w:vAlign w:val="center"/>
          </w:tcPr>
          <w:p w14:paraId="69E0A0F3"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31</w:t>
            </w:r>
          </w:p>
        </w:tc>
        <w:tc>
          <w:tcPr>
            <w:tcW w:w="7659" w:type="dxa"/>
            <w:vAlign w:val="center"/>
          </w:tcPr>
          <w:p w14:paraId="69E0A0F4"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5" w14:textId="6EC09A21"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Article 451(3) </w:t>
            </w:r>
            <w:del w:id="746" w:author="Author">
              <w:r w:rsidRPr="002312DE" w:rsidDel="00646595">
                <w:rPr>
                  <w:rStyle w:val="TeksttreciPogrubienie"/>
                  <w:rFonts w:ascii="Times New Roman" w:hAnsi="Times New Roman" w:cs="Times New Roman"/>
                  <w:b w:val="0"/>
                  <w:bCs w:val="0"/>
                  <w:color w:val="auto"/>
                  <w:sz w:val="24"/>
                  <w:szCs w:val="24"/>
                </w:rPr>
                <w:delText>CRR</w:delText>
              </w:r>
            </w:del>
            <w:ins w:id="747" w:author="Author">
              <w:r w:rsidR="20B62989" w:rsidRPr="002312DE">
                <w:rPr>
                  <w:rStyle w:val="TeksttreciPogrubienie"/>
                  <w:rFonts w:ascii="Times New Roman" w:hAnsi="Times New Roman" w:cs="Times New Roman"/>
                  <w:b w:val="0"/>
                  <w:bCs w:val="0"/>
                  <w:color w:val="auto"/>
                  <w:sz w:val="24"/>
                  <w:szCs w:val="24"/>
                </w:rPr>
                <w:t xml:space="preserve"> Regulation (EU) No 575/2013</w:t>
              </w:r>
            </w:ins>
          </w:p>
        </w:tc>
      </w:tr>
      <w:tr w:rsidR="002312DE" w:rsidRPr="002312DE" w14:paraId="69E0A0FA" w14:textId="77777777" w:rsidTr="009F3999">
        <w:trPr>
          <w:trHeight w:val="915"/>
        </w:trPr>
        <w:tc>
          <w:tcPr>
            <w:tcW w:w="1380" w:type="dxa"/>
            <w:vAlign w:val="center"/>
          </w:tcPr>
          <w:p w14:paraId="69E0A0F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31a</w:t>
            </w:r>
          </w:p>
        </w:tc>
        <w:tc>
          <w:tcPr>
            <w:tcW w:w="7659" w:type="dxa"/>
            <w:vAlign w:val="center"/>
          </w:tcPr>
          <w:p w14:paraId="69E0A0F8" w14:textId="77777777"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2312DE">
              <w:rPr>
                <w:rStyle w:val="TeksttreciPogrubienie"/>
                <w:rFonts w:ascii="Times New Roman" w:hAnsi="Times New Roman" w:cs="Times New Roman"/>
                <w:color w:val="auto"/>
                <w:sz w:val="24"/>
                <w:szCs w:val="24"/>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9" w14:textId="600DECC1" w:rsidR="00646595" w:rsidRPr="002312DE"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2312DE">
              <w:rPr>
                <w:rStyle w:val="TeksttreciPogrubienie"/>
                <w:rFonts w:ascii="Times New Roman" w:hAnsi="Times New Roman" w:cs="Times New Roman"/>
                <w:b w:val="0"/>
                <w:bCs w:val="0"/>
                <w:color w:val="auto"/>
                <w:sz w:val="24"/>
                <w:szCs w:val="24"/>
              </w:rPr>
              <w:t xml:space="preserve">Article 451(3) </w:t>
            </w:r>
            <w:del w:id="748" w:author="Author">
              <w:r w:rsidRPr="002312DE" w:rsidDel="00646595">
                <w:rPr>
                  <w:rStyle w:val="TeksttreciPogrubienie"/>
                  <w:rFonts w:ascii="Times New Roman" w:hAnsi="Times New Roman" w:cs="Times New Roman"/>
                  <w:b w:val="0"/>
                  <w:bCs w:val="0"/>
                  <w:color w:val="auto"/>
                  <w:sz w:val="24"/>
                  <w:szCs w:val="24"/>
                </w:rPr>
                <w:delText>CRR</w:delText>
              </w:r>
            </w:del>
            <w:ins w:id="749" w:author="Author">
              <w:r w:rsidR="70DFE2FE" w:rsidRPr="002312DE">
                <w:rPr>
                  <w:rStyle w:val="TeksttreciPogrubienie"/>
                  <w:rFonts w:ascii="Times New Roman" w:hAnsi="Times New Roman" w:cs="Times New Roman"/>
                  <w:b w:val="0"/>
                  <w:bCs w:val="0"/>
                  <w:color w:val="auto"/>
                  <w:sz w:val="24"/>
                  <w:szCs w:val="24"/>
                </w:rPr>
                <w:t xml:space="preserve"> Regulation (EU) No 575/2013</w:t>
              </w:r>
            </w:ins>
          </w:p>
        </w:tc>
      </w:tr>
    </w:tbl>
    <w:p w14:paraId="69E0A0FB" w14:textId="77777777" w:rsidR="00646595" w:rsidRPr="002312DE"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2312DE"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2312DE">
        <w:rPr>
          <w:rFonts w:ascii="Times New Roman" w:hAnsi="Times New Roman" w:cs="Times New Roman"/>
          <w:sz w:val="24"/>
          <w:szCs w:val="24"/>
        </w:rPr>
        <w:t xml:space="preserve">Template EU LR3 - </w:t>
      </w:r>
      <w:proofErr w:type="spellStart"/>
      <w:r w:rsidRPr="002312DE">
        <w:rPr>
          <w:rFonts w:ascii="Times New Roman" w:hAnsi="Times New Roman" w:cs="Times New Roman"/>
          <w:sz w:val="24"/>
          <w:szCs w:val="24"/>
        </w:rPr>
        <w:t>LRSpl</w:t>
      </w:r>
      <w:proofErr w:type="spellEnd"/>
      <w:r w:rsidRPr="002312DE">
        <w:rPr>
          <w:rFonts w:ascii="Times New Roman" w:hAnsi="Times New Roman" w:cs="Times New Roman"/>
          <w:sz w:val="24"/>
          <w:szCs w:val="24"/>
        </w:rPr>
        <w:t xml:space="preserve">: Split-up of on-balance sheet exposures (excluding derivatives, SFTs and exempted exposures). </w:t>
      </w:r>
      <w:r w:rsidRPr="002312DE">
        <w:rPr>
          <w:rFonts w:ascii="Times New Roman" w:hAnsi="Times New Roman" w:cs="Times New Roman"/>
          <w:b w:val="0"/>
          <w:sz w:val="24"/>
          <w:szCs w:val="24"/>
        </w:rPr>
        <w:t>Fixed format</w:t>
      </w:r>
    </w:p>
    <w:p w14:paraId="69E0A0FD" w14:textId="3263B933" w:rsidR="00646595" w:rsidRPr="002312DE" w:rsidRDefault="00646595" w:rsidP="00646595">
      <w:pPr>
        <w:pStyle w:val="ListParagraph"/>
        <w:numPr>
          <w:ilvl w:val="0"/>
          <w:numId w:val="6"/>
        </w:numPr>
        <w:spacing w:after="120"/>
        <w:ind w:left="426"/>
        <w:rPr>
          <w:rFonts w:ascii="Times New Roman" w:hAnsi="Times New Roman"/>
          <w:sz w:val="24"/>
          <w:szCs w:val="24"/>
        </w:rPr>
      </w:pPr>
      <w:r w:rsidRPr="002312DE">
        <w:rPr>
          <w:rFonts w:ascii="Times New Roman" w:hAnsi="Times New Roman"/>
          <w:sz w:val="24"/>
          <w:szCs w:val="24"/>
        </w:rPr>
        <w:t xml:space="preserve">Institutions shall apply the instructions provided in this section to complete template </w:t>
      </w:r>
      <w:proofErr w:type="spellStart"/>
      <w:r w:rsidRPr="002312DE">
        <w:rPr>
          <w:rFonts w:ascii="Times New Roman" w:hAnsi="Times New Roman"/>
          <w:sz w:val="24"/>
          <w:szCs w:val="24"/>
        </w:rPr>
        <w:t>LRSpl</w:t>
      </w:r>
      <w:proofErr w:type="spellEnd"/>
      <w:r w:rsidRPr="002312DE">
        <w:rPr>
          <w:rFonts w:ascii="Times New Roman" w:hAnsi="Times New Roman"/>
          <w:sz w:val="24"/>
          <w:szCs w:val="24"/>
        </w:rPr>
        <w:t xml:space="preserve"> in application of </w:t>
      </w:r>
      <w:del w:id="750" w:author="Author">
        <w:r w:rsidRPr="002312DE" w:rsidDel="00646595">
          <w:rPr>
            <w:rFonts w:ascii="Times New Roman" w:hAnsi="Times New Roman"/>
            <w:sz w:val="24"/>
            <w:szCs w:val="24"/>
          </w:rPr>
          <w:delText xml:space="preserve">point (b) </w:delText>
        </w:r>
      </w:del>
      <w:r w:rsidRPr="002312DE">
        <w:rPr>
          <w:rFonts w:ascii="Times New Roman" w:hAnsi="Times New Roman"/>
          <w:sz w:val="24"/>
          <w:szCs w:val="24"/>
        </w:rPr>
        <w:t>Article 451(1)</w:t>
      </w:r>
      <w:ins w:id="751" w:author="Author">
        <w:r w:rsidR="54F18E7F" w:rsidRPr="002312DE">
          <w:rPr>
            <w:rFonts w:ascii="Times New Roman" w:hAnsi="Times New Roman"/>
            <w:sz w:val="24"/>
            <w:szCs w:val="24"/>
          </w:rPr>
          <w:t>,</w:t>
        </w:r>
      </w:ins>
      <w:r w:rsidRPr="002312DE">
        <w:rPr>
          <w:rFonts w:ascii="Times New Roman" w:hAnsi="Times New Roman"/>
          <w:sz w:val="24"/>
          <w:szCs w:val="24"/>
        </w:rPr>
        <w:t xml:space="preserve"> </w:t>
      </w:r>
      <w:ins w:id="752" w:author="Author">
        <w:r w:rsidR="724C53EE" w:rsidRPr="002312DE">
          <w:rPr>
            <w:rFonts w:ascii="Times New Roman" w:hAnsi="Times New Roman"/>
            <w:sz w:val="24"/>
            <w:szCs w:val="24"/>
          </w:rPr>
          <w:t>point (b)</w:t>
        </w:r>
        <w:r w:rsidR="4A258855" w:rsidRPr="002312DE">
          <w:rPr>
            <w:rFonts w:ascii="Times New Roman" w:hAnsi="Times New Roman"/>
            <w:sz w:val="24"/>
            <w:szCs w:val="24"/>
          </w:rPr>
          <w:t xml:space="preserve"> of</w:t>
        </w:r>
        <w:r w:rsidR="724C53EE" w:rsidRPr="002312DE">
          <w:rPr>
            <w:rFonts w:ascii="Times New Roman" w:hAnsi="Times New Roman"/>
            <w:sz w:val="24"/>
            <w:szCs w:val="24"/>
          </w:rPr>
          <w:t xml:space="preserve"> </w:t>
        </w:r>
      </w:ins>
      <w:del w:id="753" w:author="Author">
        <w:r w:rsidRPr="002312DE" w:rsidDel="00646595">
          <w:rPr>
            <w:rFonts w:ascii="Times New Roman" w:hAnsi="Times New Roman"/>
            <w:sz w:val="24"/>
            <w:szCs w:val="24"/>
          </w:rPr>
          <w:delText>CRR</w:delText>
        </w:r>
      </w:del>
      <w:ins w:id="754" w:author="Author">
        <w:r w:rsidR="17EEAD36" w:rsidRPr="002312DE">
          <w:rPr>
            <w:rFonts w:ascii="Times New Roman" w:eastAsia="Times New Roman" w:hAnsi="Times New Roman"/>
            <w:sz w:val="24"/>
            <w:szCs w:val="24"/>
          </w:rPr>
          <w:t xml:space="preserve"> Regulation (EU) No 575/2013</w:t>
        </w:r>
      </w:ins>
      <w:r w:rsidRPr="002312DE">
        <w:rPr>
          <w:rFonts w:ascii="Times New Roman" w:hAnsi="Times New Roman"/>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Change w:id="755">
          <w:tblGrid>
            <w:gridCol w:w="1380"/>
            <w:gridCol w:w="7659"/>
          </w:tblGrid>
        </w:tblGridChange>
      </w:tblGrid>
      <w:tr w:rsidR="002312DE" w:rsidRPr="002312DE"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2312DE" w:rsidRDefault="00646595" w:rsidP="00E9371F">
            <w:pPr>
              <w:spacing w:after="120"/>
              <w:rPr>
                <w:rFonts w:ascii="Times New Roman" w:hAnsi="Times New Roman" w:cs="Times New Roman"/>
                <w:b/>
                <w:sz w:val="24"/>
              </w:rPr>
            </w:pPr>
            <w:r w:rsidRPr="002312DE">
              <w:rPr>
                <w:rFonts w:ascii="Times New Roman" w:hAnsi="Times New Roman" w:cs="Times New Roman"/>
                <w:b/>
                <w:sz w:val="24"/>
              </w:rPr>
              <w:t>Legal references and instructions</w:t>
            </w:r>
          </w:p>
        </w:tc>
      </w:tr>
      <w:tr w:rsidR="002312DE" w:rsidRPr="002312DE" w14:paraId="69E0A102" w14:textId="77777777" w:rsidTr="009F3999">
        <w:trPr>
          <w:trHeight w:val="238"/>
        </w:trPr>
        <w:tc>
          <w:tcPr>
            <w:tcW w:w="1380" w:type="dxa"/>
            <w:shd w:val="clear" w:color="auto" w:fill="D9D9D9" w:themeFill="background1" w:themeFillShade="D9"/>
          </w:tcPr>
          <w:p w14:paraId="69E0A100" w14:textId="77777777" w:rsidR="00646595" w:rsidRPr="002312DE" w:rsidRDefault="00646595" w:rsidP="00E9371F">
            <w:pPr>
              <w:autoSpaceDE w:val="0"/>
              <w:autoSpaceDN w:val="0"/>
              <w:adjustRightInd w:val="0"/>
              <w:spacing w:after="120"/>
              <w:rPr>
                <w:rFonts w:ascii="Times New Roman" w:hAnsi="Times New Roman" w:cs="Times New Roman"/>
                <w:b/>
                <w:sz w:val="24"/>
              </w:rPr>
            </w:pPr>
            <w:r w:rsidRPr="002312DE">
              <w:rPr>
                <w:rFonts w:ascii="Times New Roman" w:hAnsi="Times New Roman" w:cs="Times New Roman"/>
                <w:b/>
                <w:sz w:val="24"/>
              </w:rPr>
              <w:t>Row number</w:t>
            </w:r>
          </w:p>
        </w:tc>
        <w:tc>
          <w:tcPr>
            <w:tcW w:w="7659" w:type="dxa"/>
            <w:shd w:val="clear" w:color="auto" w:fill="D9D9D9" w:themeFill="background1" w:themeFillShade="D9"/>
          </w:tcPr>
          <w:p w14:paraId="69E0A101" w14:textId="77777777" w:rsidR="00646595" w:rsidRPr="002312DE" w:rsidRDefault="00646595" w:rsidP="00E9371F">
            <w:pPr>
              <w:autoSpaceDE w:val="0"/>
              <w:autoSpaceDN w:val="0"/>
              <w:adjustRightInd w:val="0"/>
              <w:spacing w:after="120"/>
              <w:rPr>
                <w:rFonts w:ascii="Times New Roman" w:hAnsi="Times New Roman" w:cs="Times New Roman"/>
                <w:sz w:val="24"/>
              </w:rPr>
            </w:pPr>
            <w:r w:rsidRPr="002312DE">
              <w:rPr>
                <w:rFonts w:ascii="Times New Roman" w:hAnsi="Times New Roman" w:cs="Times New Roman"/>
                <w:b/>
                <w:sz w:val="24"/>
              </w:rPr>
              <w:t>Explanation</w:t>
            </w:r>
          </w:p>
        </w:tc>
      </w:tr>
      <w:tr w:rsidR="002312DE" w:rsidRPr="002312DE" w14:paraId="69E0A106" w14:textId="77777777" w:rsidTr="009F3999">
        <w:trPr>
          <w:trHeight w:val="1161"/>
        </w:trPr>
        <w:tc>
          <w:tcPr>
            <w:tcW w:w="1380" w:type="dxa"/>
            <w:vAlign w:val="center"/>
          </w:tcPr>
          <w:p w14:paraId="69E0A103"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w:t>
            </w:r>
          </w:p>
        </w:tc>
        <w:tc>
          <w:tcPr>
            <w:tcW w:w="7659" w:type="dxa"/>
          </w:tcPr>
          <w:p w14:paraId="69E0A104"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Total on-balance sheet exposures (excluding derivatives and SFTs, and exempted exposures), of which:</w:t>
            </w:r>
          </w:p>
          <w:p w14:paraId="69E0A105"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sum of the amounts in row EU-2 and EU-3 of template EU LR3 - </w:t>
            </w:r>
            <w:proofErr w:type="spellStart"/>
            <w:r w:rsidRPr="002312DE">
              <w:rPr>
                <w:rFonts w:ascii="Times New Roman" w:hAnsi="Times New Roman" w:cs="Times New Roman"/>
                <w:sz w:val="24"/>
                <w:szCs w:val="24"/>
              </w:rPr>
              <w:t>LRSpl</w:t>
            </w:r>
            <w:proofErr w:type="spellEnd"/>
            <w:r w:rsidRPr="002312DE">
              <w:rPr>
                <w:rFonts w:ascii="Times New Roman" w:hAnsi="Times New Roman" w:cs="Times New Roman"/>
                <w:sz w:val="24"/>
                <w:szCs w:val="24"/>
              </w:rPr>
              <w:t>.</w:t>
            </w:r>
          </w:p>
        </w:tc>
      </w:tr>
      <w:tr w:rsidR="002312DE" w:rsidRPr="002312DE" w14:paraId="69E0A10A" w14:textId="77777777" w:rsidTr="009F3999">
        <w:trPr>
          <w:trHeight w:val="1438"/>
        </w:trPr>
        <w:tc>
          <w:tcPr>
            <w:tcW w:w="1380" w:type="dxa"/>
            <w:vAlign w:val="center"/>
          </w:tcPr>
          <w:p w14:paraId="69E0A107"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EU-2</w:t>
            </w:r>
          </w:p>
        </w:tc>
        <w:tc>
          <w:tcPr>
            <w:tcW w:w="7659" w:type="dxa"/>
          </w:tcPr>
          <w:p w14:paraId="69E0A10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Trading book exposures</w:t>
            </w:r>
          </w:p>
          <w:p w14:paraId="69E0A10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disclose the exposures which are part of the total exposure value of assets belonging to the trading book excluding derivatives, SFTs and exempted exposures.</w:t>
            </w:r>
          </w:p>
        </w:tc>
      </w:tr>
      <w:tr w:rsidR="002312DE" w:rsidRPr="002312DE" w14:paraId="69E0A10E" w14:textId="77777777" w:rsidTr="009F3999">
        <w:trPr>
          <w:trHeight w:val="438"/>
        </w:trPr>
        <w:tc>
          <w:tcPr>
            <w:tcW w:w="1380" w:type="dxa"/>
            <w:vAlign w:val="center"/>
          </w:tcPr>
          <w:p w14:paraId="69E0A10B"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EU-3</w:t>
            </w:r>
          </w:p>
        </w:tc>
        <w:tc>
          <w:tcPr>
            <w:tcW w:w="7659" w:type="dxa"/>
          </w:tcPr>
          <w:p w14:paraId="69E0A10C"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Banking book exposures, of which:</w:t>
            </w:r>
          </w:p>
          <w:p w14:paraId="69E0A10D"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Institutions shall disclose the sum of values in rows EU-4 to EU-12 of template EU LR3-LRSpl.</w:t>
            </w:r>
          </w:p>
        </w:tc>
      </w:tr>
      <w:tr w:rsidR="002312DE" w:rsidRPr="002312DE" w14:paraId="69E0A113" w14:textId="77777777" w:rsidTr="009F3999">
        <w:trPr>
          <w:trHeight w:val="1956"/>
        </w:trPr>
        <w:tc>
          <w:tcPr>
            <w:tcW w:w="1380" w:type="dxa"/>
            <w:vAlign w:val="center"/>
          </w:tcPr>
          <w:p w14:paraId="69E0A10F"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EU-4</w:t>
            </w:r>
          </w:p>
        </w:tc>
        <w:tc>
          <w:tcPr>
            <w:tcW w:w="7659" w:type="dxa"/>
          </w:tcPr>
          <w:p w14:paraId="69E0A110"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Covered Bonds</w:t>
            </w:r>
          </w:p>
          <w:p w14:paraId="69E0A111" w14:textId="6B90EEA6"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sum of exposures, which is the total exposure value of assets that are in the form of covered bonds as defined in Article 129 and </w:t>
            </w:r>
            <w:proofErr w:type="spellStart"/>
            <w:r w:rsidRPr="002312DE">
              <w:rPr>
                <w:rFonts w:ascii="Times New Roman" w:hAnsi="Times New Roman" w:cs="Times New Roman"/>
                <w:sz w:val="24"/>
                <w:szCs w:val="24"/>
              </w:rPr>
              <w:t>in</w:t>
            </w:r>
            <w:del w:id="756" w:author="Author">
              <w:r w:rsidRPr="002312DE" w:rsidDel="00646595">
                <w:rPr>
                  <w:rFonts w:ascii="Times New Roman" w:hAnsi="Times New Roman" w:cs="Times New Roman"/>
                  <w:sz w:val="24"/>
                  <w:szCs w:val="24"/>
                </w:rPr>
                <w:delText xml:space="preserve"> point (d) of </w:delText>
              </w:r>
            </w:del>
            <w:r w:rsidRPr="002312DE">
              <w:rPr>
                <w:rFonts w:ascii="Times New Roman" w:hAnsi="Times New Roman" w:cs="Times New Roman"/>
                <w:sz w:val="24"/>
                <w:szCs w:val="24"/>
              </w:rPr>
              <w:t>Article</w:t>
            </w:r>
            <w:proofErr w:type="spellEnd"/>
            <w:r w:rsidRPr="002312DE">
              <w:rPr>
                <w:rFonts w:ascii="Times New Roman" w:hAnsi="Times New Roman" w:cs="Times New Roman"/>
                <w:sz w:val="24"/>
                <w:szCs w:val="24"/>
              </w:rPr>
              <w:t xml:space="preserve"> 161(1)</w:t>
            </w:r>
            <w:ins w:id="757" w:author="Author">
              <w:r w:rsidR="6062D52F"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58" w:author="Author">
              <w:r w:rsidR="7D5608B0" w:rsidRPr="002312DE">
                <w:rPr>
                  <w:rFonts w:ascii="Times New Roman" w:hAnsi="Times New Roman" w:cs="Times New Roman"/>
                  <w:sz w:val="24"/>
                  <w:szCs w:val="24"/>
                </w:rPr>
                <w:t xml:space="preserve">point (d) of </w:t>
              </w:r>
            </w:ins>
            <w:del w:id="759" w:author="Author">
              <w:r w:rsidRPr="002312DE" w:rsidDel="00646595">
                <w:rPr>
                  <w:rFonts w:ascii="Times New Roman" w:hAnsi="Times New Roman" w:cs="Times New Roman"/>
                  <w:sz w:val="24"/>
                  <w:szCs w:val="24"/>
                </w:rPr>
                <w:delText>CRR</w:delText>
              </w:r>
            </w:del>
            <w:ins w:id="760" w:author="Author">
              <w:r w:rsidR="0F4A3BFE"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112" w14:textId="77777777" w:rsidR="00646595" w:rsidRPr="002312DE" w:rsidRDefault="00646595" w:rsidP="00E9371F">
            <w:pPr>
              <w:pStyle w:val="BodyText1"/>
              <w:spacing w:after="120" w:line="240" w:lineRule="auto"/>
              <w:rPr>
                <w:rFonts w:ascii="Times New Roman" w:hAnsi="Times New Roman"/>
                <w:bCs/>
                <w:color w:val="auto"/>
                <w:sz w:val="24"/>
                <w:szCs w:val="24"/>
              </w:rPr>
            </w:pPr>
            <w:r w:rsidRPr="002312DE">
              <w:rPr>
                <w:rFonts w:ascii="Times New Roman" w:hAnsi="Times New Roman"/>
                <w:bCs/>
                <w:color w:val="auto"/>
                <w:sz w:val="24"/>
                <w:szCs w:val="24"/>
              </w:rPr>
              <w:t>Institutions shall disclose the covered bonds total exposure net of defaulted exposures.</w:t>
            </w:r>
          </w:p>
        </w:tc>
      </w:tr>
      <w:tr w:rsidR="002312DE" w:rsidRPr="002312DE" w14:paraId="69E0A118" w14:textId="77777777" w:rsidTr="009F3999">
        <w:trPr>
          <w:trHeight w:val="2265"/>
        </w:trPr>
        <w:tc>
          <w:tcPr>
            <w:tcW w:w="1380" w:type="dxa"/>
            <w:vAlign w:val="center"/>
          </w:tcPr>
          <w:p w14:paraId="69E0A114"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EU-5</w:t>
            </w:r>
          </w:p>
        </w:tc>
        <w:tc>
          <w:tcPr>
            <w:tcW w:w="7659" w:type="dxa"/>
          </w:tcPr>
          <w:p w14:paraId="69E0A115"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Exposures treated as sovereigns</w:t>
            </w:r>
          </w:p>
          <w:p w14:paraId="69E0A116" w14:textId="5964F38B" w:rsidR="00646595" w:rsidRPr="002312DE"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sum of exposures, which is the total exposure value towards entities that are treated as sovereigns under </w:t>
            </w:r>
            <w:del w:id="761" w:author="Author">
              <w:r w:rsidRPr="002312DE" w:rsidDel="00646595">
                <w:rPr>
                  <w:rFonts w:ascii="Times New Roman" w:hAnsi="Times New Roman" w:cs="Times New Roman"/>
                  <w:sz w:val="24"/>
                  <w:szCs w:val="24"/>
                </w:rPr>
                <w:delText>CRR</w:delText>
              </w:r>
            </w:del>
            <w:ins w:id="762" w:author="Author">
              <w:r w:rsidR="08F968D0"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(Central governments and central banks (Article 114, and </w:t>
            </w:r>
            <w:del w:id="763"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Article 147(2)</w:t>
            </w:r>
            <w:ins w:id="764" w:author="Author">
              <w:r w:rsidR="0C513C8C"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65" w:author="Author">
              <w:r w:rsidR="0BF01A33" w:rsidRPr="002312DE">
                <w:rPr>
                  <w:rFonts w:ascii="Times New Roman" w:hAnsi="Times New Roman" w:cs="Times New Roman"/>
                  <w:sz w:val="24"/>
                  <w:szCs w:val="24"/>
                </w:rPr>
                <w:t xml:space="preserve">point (a) of </w:t>
              </w:r>
            </w:ins>
            <w:del w:id="766" w:author="Author">
              <w:r w:rsidRPr="002312DE" w:rsidDel="00646595">
                <w:rPr>
                  <w:rFonts w:ascii="Times New Roman" w:hAnsi="Times New Roman" w:cs="Times New Roman"/>
                  <w:sz w:val="24"/>
                  <w:szCs w:val="24"/>
                </w:rPr>
                <w:delText>CRR</w:delText>
              </w:r>
            </w:del>
            <w:ins w:id="767" w:author="Author">
              <w:r w:rsidR="449F0249"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regional governments and local authorities treated as sovereigns (Article 115(2) and (4), and </w:t>
            </w:r>
            <w:del w:id="768" w:author="Author">
              <w:r w:rsidRPr="002312DE" w:rsidDel="00646595">
                <w:rPr>
                  <w:rFonts w:ascii="Times New Roman" w:hAnsi="Times New Roman" w:cs="Times New Roman"/>
                  <w:sz w:val="24"/>
                  <w:szCs w:val="24"/>
                </w:rPr>
                <w:delText>point (a) of</w:delText>
              </w:r>
            </w:del>
            <w:r w:rsidRPr="002312DE">
              <w:rPr>
                <w:rFonts w:ascii="Times New Roman" w:hAnsi="Times New Roman" w:cs="Times New Roman"/>
                <w:sz w:val="24"/>
                <w:szCs w:val="24"/>
              </w:rPr>
              <w:t xml:space="preserve"> Article 147(3)</w:t>
            </w:r>
            <w:ins w:id="769" w:author="Author">
              <w:r w:rsidR="25D960AB"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70" w:author="Author">
              <w:r w:rsidR="5C6556F3" w:rsidRPr="002312DE">
                <w:rPr>
                  <w:rFonts w:ascii="Times New Roman" w:hAnsi="Times New Roman" w:cs="Times New Roman"/>
                  <w:sz w:val="24"/>
                  <w:szCs w:val="24"/>
                </w:rPr>
                <w:t xml:space="preserve">point (a) of </w:t>
              </w:r>
            </w:ins>
            <w:del w:id="771" w:author="Author">
              <w:r w:rsidRPr="002312DE" w:rsidDel="00646595">
                <w:rPr>
                  <w:rFonts w:ascii="Times New Roman" w:hAnsi="Times New Roman" w:cs="Times New Roman"/>
                  <w:sz w:val="24"/>
                  <w:szCs w:val="24"/>
                </w:rPr>
                <w:delText>CRR</w:delText>
              </w:r>
            </w:del>
            <w:ins w:id="772" w:author="Author">
              <w:r w:rsidR="15A57C61"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multilateral development banks and international organisations treated as sovereigns (Articles 117(2) and 118, and </w:t>
            </w:r>
            <w:del w:id="773" w:author="Author">
              <w:r w:rsidRPr="002312DE" w:rsidDel="00646595">
                <w:rPr>
                  <w:rFonts w:ascii="Times New Roman" w:hAnsi="Times New Roman" w:cs="Times New Roman"/>
                  <w:sz w:val="24"/>
                  <w:szCs w:val="24"/>
                </w:rPr>
                <w:delText>points (b) and (c) of</w:delText>
              </w:r>
            </w:del>
            <w:r w:rsidRPr="002312DE">
              <w:rPr>
                <w:rFonts w:ascii="Times New Roman" w:hAnsi="Times New Roman" w:cs="Times New Roman"/>
                <w:sz w:val="24"/>
                <w:szCs w:val="24"/>
              </w:rPr>
              <w:t xml:space="preserve"> Article 147(3)</w:t>
            </w:r>
            <w:ins w:id="774" w:author="Author">
              <w:r w:rsidR="41635CB4"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75" w:author="Author">
              <w:r w:rsidR="3154C087" w:rsidRPr="002312DE">
                <w:rPr>
                  <w:rFonts w:ascii="Times New Roman" w:hAnsi="Times New Roman" w:cs="Times New Roman"/>
                  <w:sz w:val="24"/>
                  <w:szCs w:val="24"/>
                </w:rPr>
                <w:t xml:space="preserve">points (b) and (c) of </w:t>
              </w:r>
            </w:ins>
            <w:del w:id="776" w:author="Author">
              <w:r w:rsidRPr="002312DE" w:rsidDel="00646595">
                <w:rPr>
                  <w:rFonts w:ascii="Times New Roman" w:hAnsi="Times New Roman" w:cs="Times New Roman"/>
                  <w:sz w:val="24"/>
                  <w:szCs w:val="24"/>
                </w:rPr>
                <w:delText>CRR</w:delText>
              </w:r>
            </w:del>
            <w:ins w:id="777" w:author="Author">
              <w:r w:rsidR="32AE092B"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public sector entities (Article 116(4) and </w:t>
            </w:r>
            <w:del w:id="778"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Article 147(3)</w:t>
            </w:r>
            <w:ins w:id="779" w:author="Author">
              <w:r w:rsidR="27996775"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780" w:author="Author">
              <w:r w:rsidR="1F4C6324" w:rsidRPr="002312DE">
                <w:rPr>
                  <w:rFonts w:ascii="Times New Roman" w:hAnsi="Times New Roman" w:cs="Times New Roman"/>
                  <w:sz w:val="24"/>
                  <w:szCs w:val="24"/>
                </w:rPr>
                <w:t xml:space="preserve">point (a) of </w:t>
              </w:r>
            </w:ins>
            <w:del w:id="781" w:author="Author">
              <w:r w:rsidRPr="002312DE" w:rsidDel="00646595">
                <w:rPr>
                  <w:rFonts w:ascii="Times New Roman" w:hAnsi="Times New Roman" w:cs="Times New Roman"/>
                  <w:sz w:val="24"/>
                  <w:szCs w:val="24"/>
                </w:rPr>
                <w:delText>CRR</w:delText>
              </w:r>
            </w:del>
            <w:ins w:id="782" w:author="Author">
              <w:r w:rsidR="4000132E"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117" w14:textId="77777777" w:rsidR="00646595" w:rsidRPr="002312DE" w:rsidRDefault="00646595" w:rsidP="00E9371F">
            <w:pPr>
              <w:pStyle w:val="BodyText1"/>
              <w:spacing w:after="120" w:line="240" w:lineRule="auto"/>
              <w:rPr>
                <w:rFonts w:ascii="Times New Roman" w:hAnsi="Times New Roman"/>
                <w:color w:val="auto"/>
                <w:sz w:val="24"/>
                <w:szCs w:val="24"/>
              </w:rPr>
            </w:pPr>
            <w:r w:rsidRPr="002312DE">
              <w:rPr>
                <w:rFonts w:ascii="Times New Roman" w:hAnsi="Times New Roman"/>
                <w:bCs/>
                <w:color w:val="auto"/>
                <w:sz w:val="24"/>
                <w:szCs w:val="24"/>
              </w:rPr>
              <w:t>Institutions shall disclose the sovereign total exposure net of defaulted exposures.</w:t>
            </w:r>
          </w:p>
        </w:tc>
      </w:tr>
      <w:tr w:rsidR="002312DE" w:rsidRPr="002312DE" w14:paraId="69E0A11D" w14:textId="77777777" w:rsidTr="009F3999">
        <w:trPr>
          <w:trHeight w:val="1121"/>
        </w:trPr>
        <w:tc>
          <w:tcPr>
            <w:tcW w:w="1380" w:type="dxa"/>
            <w:vAlign w:val="center"/>
          </w:tcPr>
          <w:p w14:paraId="69E0A119"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EU-6</w:t>
            </w:r>
          </w:p>
        </w:tc>
        <w:tc>
          <w:tcPr>
            <w:tcW w:w="7659" w:type="dxa"/>
          </w:tcPr>
          <w:p w14:paraId="69E0A11A"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Exposures to regional governments, MDB, International organisations and PSE, not treated as sovereigns</w:t>
            </w:r>
          </w:p>
          <w:p w14:paraId="69E0A11B" w14:textId="2CA3539B" w:rsidR="00646595" w:rsidRPr="002312DE" w:rsidRDefault="00646595" w:rsidP="17C07D06">
            <w:pPr>
              <w:pStyle w:val="BodyText1"/>
              <w:spacing w:after="120" w:line="240" w:lineRule="auto"/>
              <w:rPr>
                <w:rFonts w:ascii="Times New Roman" w:eastAsia="Book Antiqua" w:hAnsi="Times New Roman"/>
                <w:color w:val="auto"/>
                <w:sz w:val="24"/>
                <w:szCs w:val="24"/>
              </w:rPr>
            </w:pPr>
            <w:r w:rsidRPr="002312DE">
              <w:rPr>
                <w:rFonts w:ascii="Times New Roman" w:eastAsia="Book Antiqua" w:hAnsi="Times New Roman"/>
                <w:color w:val="auto"/>
                <w:sz w:val="24"/>
                <w:szCs w:val="24"/>
              </w:rPr>
              <w:t xml:space="preserve">Institutions shall disclose the sum of exposures, which is the total exposure value towards regional governments and local authorities as defined in Article 115(1), (3) and (5) </w:t>
            </w:r>
            <w:del w:id="783" w:author="Author">
              <w:r w:rsidRPr="002312DE" w:rsidDel="00646595">
                <w:rPr>
                  <w:rFonts w:ascii="Times New Roman" w:eastAsia="Book Antiqua" w:hAnsi="Times New Roman"/>
                  <w:color w:val="auto"/>
                  <w:sz w:val="24"/>
                  <w:szCs w:val="24"/>
                </w:rPr>
                <w:delText>CRR</w:delText>
              </w:r>
            </w:del>
            <w:ins w:id="784" w:author="Author">
              <w:r w:rsidR="7A70F8B2"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 xml:space="preserve"> for SA exposures and in </w:t>
            </w:r>
            <w:del w:id="785" w:author="Author">
              <w:r w:rsidRPr="002312DE" w:rsidDel="00646595">
                <w:rPr>
                  <w:rFonts w:ascii="Times New Roman" w:eastAsia="Book Antiqua" w:hAnsi="Times New Roman"/>
                  <w:color w:val="auto"/>
                  <w:sz w:val="24"/>
                  <w:szCs w:val="24"/>
                </w:rPr>
                <w:delText xml:space="preserve">point (a) of </w:delText>
              </w:r>
            </w:del>
            <w:r w:rsidRPr="002312DE">
              <w:rPr>
                <w:rFonts w:ascii="Times New Roman" w:eastAsia="Book Antiqua" w:hAnsi="Times New Roman"/>
                <w:color w:val="auto"/>
                <w:sz w:val="24"/>
                <w:szCs w:val="24"/>
              </w:rPr>
              <w:t>Article 147(4)</w:t>
            </w:r>
            <w:ins w:id="786" w:author="Author">
              <w:r w:rsidR="6EECDCD1" w:rsidRPr="002312DE">
                <w:rPr>
                  <w:rFonts w:ascii="Times New Roman" w:eastAsia="Book Antiqua" w:hAnsi="Times New Roman"/>
                  <w:color w:val="auto"/>
                  <w:sz w:val="24"/>
                  <w:szCs w:val="24"/>
                </w:rPr>
                <w:t>,</w:t>
              </w:r>
            </w:ins>
            <w:r w:rsidRPr="002312DE">
              <w:rPr>
                <w:rFonts w:ascii="Times New Roman" w:eastAsia="Book Antiqua" w:hAnsi="Times New Roman"/>
                <w:color w:val="auto"/>
                <w:sz w:val="24"/>
                <w:szCs w:val="24"/>
              </w:rPr>
              <w:t xml:space="preserve"> </w:t>
            </w:r>
            <w:ins w:id="787" w:author="Author">
              <w:r w:rsidR="3497B91E" w:rsidRPr="002312DE">
                <w:rPr>
                  <w:rFonts w:ascii="Times New Roman" w:eastAsia="Book Antiqua" w:hAnsi="Times New Roman"/>
                  <w:color w:val="auto"/>
                  <w:sz w:val="24"/>
                  <w:szCs w:val="24"/>
                </w:rPr>
                <w:t xml:space="preserve">point (a) of </w:t>
              </w:r>
            </w:ins>
            <w:del w:id="788" w:author="Author">
              <w:r w:rsidRPr="002312DE" w:rsidDel="00646595">
                <w:rPr>
                  <w:rFonts w:ascii="Times New Roman" w:eastAsia="Book Antiqua" w:hAnsi="Times New Roman"/>
                  <w:color w:val="auto"/>
                  <w:sz w:val="24"/>
                  <w:szCs w:val="24"/>
                </w:rPr>
                <w:delText>CRR</w:delText>
              </w:r>
            </w:del>
            <w:ins w:id="789" w:author="Author">
              <w:r w:rsidR="2F71DB50"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 xml:space="preserve"> for IRB exposures; multilateral development banks as defined in Article 117(1) and (3) </w:t>
            </w:r>
            <w:del w:id="790" w:author="Author">
              <w:r w:rsidRPr="002312DE" w:rsidDel="00646595">
                <w:rPr>
                  <w:rFonts w:ascii="Times New Roman" w:eastAsia="Book Antiqua" w:hAnsi="Times New Roman"/>
                  <w:color w:val="auto"/>
                  <w:sz w:val="24"/>
                  <w:szCs w:val="24"/>
                </w:rPr>
                <w:delText>CRR</w:delText>
              </w:r>
            </w:del>
            <w:ins w:id="791" w:author="Author">
              <w:r w:rsidR="59C9DD83"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 xml:space="preserve"> for SA exposures and in </w:t>
            </w:r>
            <w:del w:id="792" w:author="Author">
              <w:r w:rsidRPr="002312DE" w:rsidDel="00646595">
                <w:rPr>
                  <w:rFonts w:ascii="Times New Roman" w:eastAsia="Book Antiqua" w:hAnsi="Times New Roman"/>
                  <w:color w:val="auto"/>
                  <w:sz w:val="24"/>
                  <w:szCs w:val="24"/>
                </w:rPr>
                <w:delText xml:space="preserve">point (c) of </w:delText>
              </w:r>
            </w:del>
            <w:r w:rsidRPr="002312DE">
              <w:rPr>
                <w:rFonts w:ascii="Times New Roman" w:eastAsia="Book Antiqua" w:hAnsi="Times New Roman"/>
                <w:color w:val="auto"/>
                <w:sz w:val="24"/>
                <w:szCs w:val="24"/>
              </w:rPr>
              <w:t>Article 147(4)</w:t>
            </w:r>
            <w:ins w:id="793" w:author="Author">
              <w:r w:rsidR="2D0FC5BC" w:rsidRPr="002312DE">
                <w:rPr>
                  <w:rFonts w:ascii="Times New Roman" w:eastAsia="Book Antiqua" w:hAnsi="Times New Roman"/>
                  <w:color w:val="auto"/>
                  <w:sz w:val="24"/>
                  <w:szCs w:val="24"/>
                </w:rPr>
                <w:t>,</w:t>
              </w:r>
            </w:ins>
            <w:r w:rsidRPr="002312DE">
              <w:rPr>
                <w:rFonts w:ascii="Times New Roman" w:eastAsia="Book Antiqua" w:hAnsi="Times New Roman"/>
                <w:color w:val="auto"/>
                <w:sz w:val="24"/>
                <w:szCs w:val="24"/>
              </w:rPr>
              <w:t xml:space="preserve"> </w:t>
            </w:r>
            <w:ins w:id="794" w:author="Author">
              <w:r w:rsidR="06EBDA0E" w:rsidRPr="002312DE">
                <w:rPr>
                  <w:rFonts w:ascii="Times New Roman" w:eastAsia="Book Antiqua" w:hAnsi="Times New Roman"/>
                  <w:color w:val="auto"/>
                  <w:sz w:val="24"/>
                  <w:szCs w:val="24"/>
                </w:rPr>
                <w:t xml:space="preserve">point (c) of </w:t>
              </w:r>
            </w:ins>
            <w:del w:id="795" w:author="Author">
              <w:r w:rsidRPr="002312DE" w:rsidDel="00646595">
                <w:rPr>
                  <w:rFonts w:ascii="Times New Roman" w:eastAsia="Book Antiqua" w:hAnsi="Times New Roman"/>
                  <w:color w:val="auto"/>
                  <w:sz w:val="24"/>
                  <w:szCs w:val="24"/>
                </w:rPr>
                <w:delText>CRR</w:delText>
              </w:r>
            </w:del>
            <w:ins w:id="796" w:author="Author">
              <w:r w:rsidR="405376B6"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 xml:space="preserve"> for IRB exposures; international organisations and public sector entities as defined in Article 116(1), (2), (3) and (5) </w:t>
            </w:r>
            <w:del w:id="797" w:author="Author">
              <w:r w:rsidRPr="002312DE" w:rsidDel="00646595">
                <w:rPr>
                  <w:rFonts w:ascii="Times New Roman" w:eastAsia="Book Antiqua" w:hAnsi="Times New Roman"/>
                  <w:color w:val="auto"/>
                  <w:sz w:val="24"/>
                  <w:szCs w:val="24"/>
                </w:rPr>
                <w:delText>CRR</w:delText>
              </w:r>
            </w:del>
            <w:ins w:id="798" w:author="Author">
              <w:r w:rsidR="56BC1691"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 xml:space="preserve"> for SA exposures and in </w:t>
            </w:r>
            <w:del w:id="799" w:author="Author">
              <w:r w:rsidRPr="002312DE" w:rsidDel="00646595">
                <w:rPr>
                  <w:rFonts w:ascii="Times New Roman" w:eastAsia="Book Antiqua" w:hAnsi="Times New Roman"/>
                  <w:color w:val="auto"/>
                  <w:sz w:val="24"/>
                  <w:szCs w:val="24"/>
                </w:rPr>
                <w:delText xml:space="preserve">point (b) of </w:delText>
              </w:r>
            </w:del>
            <w:r w:rsidRPr="002312DE">
              <w:rPr>
                <w:rFonts w:ascii="Times New Roman" w:eastAsia="Book Antiqua" w:hAnsi="Times New Roman"/>
                <w:color w:val="auto"/>
                <w:sz w:val="24"/>
                <w:szCs w:val="24"/>
              </w:rPr>
              <w:t>Article 147(4)</w:t>
            </w:r>
            <w:ins w:id="800" w:author="Author">
              <w:r w:rsidR="54838AEB" w:rsidRPr="002312DE">
                <w:rPr>
                  <w:rFonts w:ascii="Times New Roman" w:eastAsia="Book Antiqua" w:hAnsi="Times New Roman"/>
                  <w:color w:val="auto"/>
                  <w:sz w:val="24"/>
                  <w:szCs w:val="24"/>
                </w:rPr>
                <w:t>,</w:t>
              </w:r>
            </w:ins>
            <w:r w:rsidRPr="002312DE">
              <w:rPr>
                <w:rFonts w:ascii="Times New Roman" w:eastAsia="Book Antiqua" w:hAnsi="Times New Roman"/>
                <w:color w:val="auto"/>
                <w:sz w:val="24"/>
                <w:szCs w:val="24"/>
              </w:rPr>
              <w:t xml:space="preserve"> </w:t>
            </w:r>
            <w:ins w:id="801" w:author="Author">
              <w:r w:rsidR="7F6FB0DB" w:rsidRPr="002312DE">
                <w:rPr>
                  <w:rFonts w:ascii="Times New Roman" w:eastAsia="Book Antiqua" w:hAnsi="Times New Roman"/>
                  <w:color w:val="auto"/>
                  <w:sz w:val="24"/>
                  <w:szCs w:val="24"/>
                </w:rPr>
                <w:t xml:space="preserve">point (b) of </w:t>
              </w:r>
            </w:ins>
            <w:del w:id="802" w:author="Author">
              <w:r w:rsidRPr="002312DE" w:rsidDel="00646595">
                <w:rPr>
                  <w:rFonts w:ascii="Times New Roman" w:eastAsia="Book Antiqua" w:hAnsi="Times New Roman"/>
                  <w:color w:val="auto"/>
                  <w:sz w:val="24"/>
                  <w:szCs w:val="24"/>
                </w:rPr>
                <w:delText>CRR</w:delText>
              </w:r>
            </w:del>
            <w:ins w:id="803" w:author="Author">
              <w:r w:rsidR="6516457C"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 xml:space="preserve"> for IRB exposures that are not treated as sovereigns under </w:t>
            </w:r>
            <w:del w:id="804" w:author="Author">
              <w:r w:rsidRPr="002312DE" w:rsidDel="00646595">
                <w:rPr>
                  <w:rFonts w:ascii="Times New Roman" w:eastAsia="Book Antiqua" w:hAnsi="Times New Roman"/>
                  <w:color w:val="auto"/>
                  <w:sz w:val="24"/>
                  <w:szCs w:val="24"/>
                </w:rPr>
                <w:delText>CRR</w:delText>
              </w:r>
            </w:del>
            <w:ins w:id="805" w:author="Author">
              <w:r w:rsidR="6516457C" w:rsidRPr="002312DE">
                <w:rPr>
                  <w:rFonts w:ascii="Times New Roman" w:hAnsi="Times New Roman"/>
                  <w:color w:val="auto"/>
                  <w:sz w:val="24"/>
                  <w:szCs w:val="24"/>
                </w:rPr>
                <w:t xml:space="preserve"> Regulation (EU) No 575/2013</w:t>
              </w:r>
            </w:ins>
            <w:r w:rsidRPr="002312DE">
              <w:rPr>
                <w:rFonts w:ascii="Times New Roman" w:eastAsia="Book Antiqua" w:hAnsi="Times New Roman"/>
                <w:color w:val="auto"/>
                <w:sz w:val="24"/>
                <w:szCs w:val="24"/>
              </w:rPr>
              <w:t>.</w:t>
            </w:r>
          </w:p>
          <w:p w14:paraId="69E0A11C" w14:textId="77777777" w:rsidR="00646595" w:rsidRPr="002312DE" w:rsidRDefault="00646595" w:rsidP="00E9371F">
            <w:pPr>
              <w:pStyle w:val="BodyText1"/>
              <w:spacing w:after="120" w:line="240" w:lineRule="auto"/>
              <w:rPr>
                <w:rFonts w:ascii="Times New Roman" w:hAnsi="Times New Roman"/>
                <w:bCs/>
                <w:color w:val="auto"/>
                <w:sz w:val="24"/>
                <w:szCs w:val="24"/>
              </w:rPr>
            </w:pPr>
            <w:r w:rsidRPr="002312DE">
              <w:rPr>
                <w:rFonts w:ascii="Times New Roman" w:eastAsia="Book Antiqua" w:hAnsi="Times New Roman"/>
                <w:bCs/>
                <w:color w:val="auto"/>
                <w:sz w:val="24"/>
                <w:szCs w:val="24"/>
              </w:rPr>
              <w:t>Institutions shall disclose the abovementioned total exposure net of defaulted exposures.</w:t>
            </w:r>
          </w:p>
        </w:tc>
      </w:tr>
      <w:tr w:rsidR="002312DE" w:rsidRPr="002312DE" w14:paraId="69E0A122" w14:textId="77777777" w:rsidTr="009F3999">
        <w:trPr>
          <w:trHeight w:val="416"/>
        </w:trPr>
        <w:tc>
          <w:tcPr>
            <w:tcW w:w="1380" w:type="dxa"/>
            <w:vAlign w:val="center"/>
          </w:tcPr>
          <w:p w14:paraId="69E0A11E"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EU-7</w:t>
            </w:r>
          </w:p>
        </w:tc>
        <w:tc>
          <w:tcPr>
            <w:tcW w:w="7659" w:type="dxa"/>
          </w:tcPr>
          <w:p w14:paraId="69E0A11F"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Institutions</w:t>
            </w:r>
          </w:p>
          <w:p w14:paraId="69E0A120" w14:textId="6C528CEF" w:rsidR="00646595" w:rsidRPr="002312DE"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312DE">
              <w:rPr>
                <w:rFonts w:ascii="Times New Roman" w:hAnsi="Times New Roman" w:cs="Times New Roman"/>
                <w:sz w:val="24"/>
                <w:szCs w:val="24"/>
              </w:rPr>
              <w:t xml:space="preserve">Institutions shall disclose the sum of exposures, which is the exposure value of exposures towards institutions </w:t>
            </w:r>
            <w:r w:rsidRPr="002312DE">
              <w:rPr>
                <w:rFonts w:ascii="Times New Roman" w:eastAsia="Times New Roman" w:hAnsi="Times New Roman" w:cs="Times New Roman"/>
                <w:sz w:val="24"/>
                <w:szCs w:val="24"/>
              </w:rPr>
              <w:t xml:space="preserve">that fall under Articles 119 to 121 </w:t>
            </w:r>
            <w:del w:id="806" w:author="Author">
              <w:r w:rsidRPr="002312DE" w:rsidDel="00646595">
                <w:rPr>
                  <w:rFonts w:ascii="Times New Roman" w:eastAsia="Times New Roman" w:hAnsi="Times New Roman" w:cs="Times New Roman"/>
                  <w:sz w:val="24"/>
                  <w:szCs w:val="24"/>
                </w:rPr>
                <w:delText>CRR</w:delText>
              </w:r>
            </w:del>
            <w:ins w:id="807" w:author="Author">
              <w:r w:rsidR="11525AE8" w:rsidRPr="002312DE">
                <w:rPr>
                  <w:rFonts w:ascii="Times New Roman" w:eastAsia="Times New Roman" w:hAnsi="Times New Roman" w:cs="Times New Roman"/>
                  <w:sz w:val="24"/>
                  <w:szCs w:val="24"/>
                </w:rPr>
                <w:t xml:space="preserve"> Regulation (EU) No 575/2013</w:t>
              </w:r>
            </w:ins>
            <w:r w:rsidRPr="002312DE">
              <w:rPr>
                <w:rFonts w:ascii="Times New Roman" w:eastAsia="Times New Roman" w:hAnsi="Times New Roman" w:cs="Times New Roman"/>
                <w:sz w:val="24"/>
                <w:szCs w:val="24"/>
              </w:rPr>
              <w:t xml:space="preserve"> for SA exposures and for IRB exposures - that fall under </w:t>
            </w:r>
            <w:del w:id="808" w:author="Author">
              <w:r w:rsidRPr="002312DE" w:rsidDel="00646595">
                <w:rPr>
                  <w:rFonts w:ascii="Times New Roman" w:eastAsia="Times New Roman" w:hAnsi="Times New Roman" w:cs="Times New Roman"/>
                  <w:sz w:val="24"/>
                  <w:szCs w:val="24"/>
                </w:rPr>
                <w:delText xml:space="preserve">point (b) of </w:delText>
              </w:r>
            </w:del>
            <w:r w:rsidRPr="002312DE">
              <w:rPr>
                <w:rFonts w:ascii="Times New Roman" w:eastAsia="Times New Roman" w:hAnsi="Times New Roman" w:cs="Times New Roman"/>
                <w:sz w:val="24"/>
                <w:szCs w:val="24"/>
              </w:rPr>
              <w:t>Article 147(2)</w:t>
            </w:r>
            <w:ins w:id="809" w:author="Author">
              <w:r w:rsidR="14E9D66B" w:rsidRPr="002312DE">
                <w:rPr>
                  <w:rFonts w:ascii="Times New Roman" w:eastAsia="Times New Roman" w:hAnsi="Times New Roman" w:cs="Times New Roman"/>
                  <w:sz w:val="24"/>
                  <w:szCs w:val="24"/>
                </w:rPr>
                <w:t>,</w:t>
              </w:r>
            </w:ins>
            <w:r w:rsidRPr="002312DE">
              <w:rPr>
                <w:rFonts w:ascii="Times New Roman" w:eastAsia="Times New Roman" w:hAnsi="Times New Roman" w:cs="Times New Roman"/>
                <w:sz w:val="24"/>
                <w:szCs w:val="24"/>
              </w:rPr>
              <w:t xml:space="preserve"> </w:t>
            </w:r>
            <w:ins w:id="810" w:author="Author">
              <w:r w:rsidR="2C7E5109" w:rsidRPr="002312DE">
                <w:rPr>
                  <w:rFonts w:ascii="Times New Roman" w:eastAsia="Times New Roman" w:hAnsi="Times New Roman" w:cs="Times New Roman"/>
                  <w:sz w:val="24"/>
                  <w:szCs w:val="24"/>
                </w:rPr>
                <w:t xml:space="preserve">point (b) of </w:t>
              </w:r>
            </w:ins>
            <w:del w:id="811" w:author="Author">
              <w:r w:rsidRPr="002312DE" w:rsidDel="00646595">
                <w:rPr>
                  <w:rFonts w:ascii="Times New Roman" w:eastAsia="Times New Roman" w:hAnsi="Times New Roman" w:cs="Times New Roman"/>
                  <w:sz w:val="24"/>
                  <w:szCs w:val="24"/>
                </w:rPr>
                <w:delText>CRR</w:delText>
              </w:r>
            </w:del>
            <w:ins w:id="812" w:author="Author">
              <w:r w:rsidR="38513A7B" w:rsidRPr="002312DE">
                <w:rPr>
                  <w:rFonts w:ascii="Times New Roman" w:eastAsia="Times New Roman" w:hAnsi="Times New Roman" w:cs="Times New Roman"/>
                  <w:sz w:val="24"/>
                  <w:szCs w:val="24"/>
                </w:rPr>
                <w:t xml:space="preserve"> Regulation (EU) No 575/2013</w:t>
              </w:r>
            </w:ins>
            <w:r w:rsidRPr="002312DE">
              <w:rPr>
                <w:rFonts w:ascii="Times New Roman" w:eastAsia="Times New Roman" w:hAnsi="Times New Roman" w:cs="Times New Roman"/>
                <w:sz w:val="24"/>
                <w:szCs w:val="24"/>
              </w:rPr>
              <w:t xml:space="preserve"> and are not exposures in the form of covered bonds </w:t>
            </w:r>
            <w:proofErr w:type="spellStart"/>
            <w:r w:rsidRPr="002312DE">
              <w:rPr>
                <w:rFonts w:ascii="Times New Roman" w:eastAsia="Times New Roman" w:hAnsi="Times New Roman" w:cs="Times New Roman"/>
                <w:sz w:val="24"/>
                <w:szCs w:val="24"/>
              </w:rPr>
              <w:t>under</w:t>
            </w:r>
            <w:del w:id="813" w:author="Author">
              <w:r w:rsidRPr="002312DE" w:rsidDel="00646595">
                <w:rPr>
                  <w:rFonts w:ascii="Times New Roman" w:eastAsia="Times New Roman" w:hAnsi="Times New Roman" w:cs="Times New Roman"/>
                  <w:sz w:val="24"/>
                  <w:szCs w:val="24"/>
                </w:rPr>
                <w:delText xml:space="preserve"> point (d) of </w:delText>
              </w:r>
            </w:del>
            <w:r w:rsidRPr="002312DE">
              <w:rPr>
                <w:rFonts w:ascii="Times New Roman" w:eastAsia="Times New Roman" w:hAnsi="Times New Roman" w:cs="Times New Roman"/>
                <w:sz w:val="24"/>
                <w:szCs w:val="24"/>
              </w:rPr>
              <w:t>Article</w:t>
            </w:r>
            <w:proofErr w:type="spellEnd"/>
            <w:r w:rsidRPr="002312DE">
              <w:rPr>
                <w:rFonts w:ascii="Times New Roman" w:eastAsia="Times New Roman" w:hAnsi="Times New Roman" w:cs="Times New Roman"/>
                <w:sz w:val="24"/>
                <w:szCs w:val="24"/>
              </w:rPr>
              <w:t xml:space="preserve"> 161 (1)</w:t>
            </w:r>
            <w:ins w:id="814" w:author="Author">
              <w:r w:rsidR="5EE618B1" w:rsidRPr="002312DE">
                <w:rPr>
                  <w:rFonts w:ascii="Times New Roman" w:eastAsia="Times New Roman" w:hAnsi="Times New Roman" w:cs="Times New Roman"/>
                  <w:sz w:val="24"/>
                  <w:szCs w:val="24"/>
                </w:rPr>
                <w:t>,</w:t>
              </w:r>
            </w:ins>
            <w:r w:rsidRPr="002312DE">
              <w:rPr>
                <w:rFonts w:ascii="Times New Roman" w:eastAsia="Times New Roman" w:hAnsi="Times New Roman" w:cs="Times New Roman"/>
                <w:sz w:val="24"/>
                <w:szCs w:val="24"/>
              </w:rPr>
              <w:t xml:space="preserve"> </w:t>
            </w:r>
            <w:ins w:id="815" w:author="Author">
              <w:r w:rsidR="6598983C" w:rsidRPr="002312DE">
                <w:rPr>
                  <w:rFonts w:ascii="Times New Roman" w:eastAsia="Times New Roman" w:hAnsi="Times New Roman" w:cs="Times New Roman"/>
                  <w:sz w:val="24"/>
                  <w:szCs w:val="24"/>
                </w:rPr>
                <w:t xml:space="preserve">point (d) of </w:t>
              </w:r>
            </w:ins>
            <w:del w:id="816" w:author="Author">
              <w:r w:rsidRPr="002312DE" w:rsidDel="00646595">
                <w:rPr>
                  <w:rFonts w:ascii="Times New Roman" w:eastAsia="Times New Roman" w:hAnsi="Times New Roman" w:cs="Times New Roman"/>
                  <w:sz w:val="24"/>
                  <w:szCs w:val="24"/>
                </w:rPr>
                <w:delText>CRR</w:delText>
              </w:r>
            </w:del>
            <w:ins w:id="817" w:author="Author">
              <w:r w:rsidR="67760DB4" w:rsidRPr="002312DE">
                <w:rPr>
                  <w:rFonts w:ascii="Times New Roman" w:eastAsia="Times New Roman" w:hAnsi="Times New Roman" w:cs="Times New Roman"/>
                  <w:sz w:val="24"/>
                  <w:szCs w:val="24"/>
                </w:rPr>
                <w:t xml:space="preserve"> Regulation (EU) No 575/2013</w:t>
              </w:r>
            </w:ins>
            <w:r w:rsidRPr="002312DE">
              <w:rPr>
                <w:rFonts w:ascii="Times New Roman" w:eastAsia="Times New Roman" w:hAnsi="Times New Roman" w:cs="Times New Roman"/>
                <w:sz w:val="24"/>
                <w:szCs w:val="24"/>
              </w:rPr>
              <w:t xml:space="preserve"> and do not fall under </w:t>
            </w:r>
            <w:del w:id="818" w:author="Author">
              <w:r w:rsidRPr="002312DE" w:rsidDel="00646595">
                <w:rPr>
                  <w:rFonts w:ascii="Times New Roman" w:eastAsia="Times New Roman" w:hAnsi="Times New Roman" w:cs="Times New Roman"/>
                  <w:sz w:val="24"/>
                  <w:szCs w:val="24"/>
                </w:rPr>
                <w:delText xml:space="preserve">points (a) to (c) of </w:delText>
              </w:r>
            </w:del>
            <w:r w:rsidRPr="002312DE">
              <w:rPr>
                <w:rFonts w:ascii="Times New Roman" w:eastAsia="Times New Roman" w:hAnsi="Times New Roman" w:cs="Times New Roman"/>
                <w:sz w:val="24"/>
                <w:szCs w:val="24"/>
              </w:rPr>
              <w:t>Article 147(4)</w:t>
            </w:r>
            <w:ins w:id="819" w:author="Author">
              <w:r w:rsidR="6B47190C" w:rsidRPr="002312DE">
                <w:rPr>
                  <w:rFonts w:ascii="Times New Roman" w:eastAsia="Times New Roman" w:hAnsi="Times New Roman" w:cs="Times New Roman"/>
                  <w:sz w:val="24"/>
                  <w:szCs w:val="24"/>
                </w:rPr>
                <w:t>, points (a) to (c) of</w:t>
              </w:r>
            </w:ins>
            <w:r w:rsidRPr="002312DE">
              <w:rPr>
                <w:rFonts w:ascii="Times New Roman" w:eastAsia="Times New Roman" w:hAnsi="Times New Roman" w:cs="Times New Roman"/>
                <w:sz w:val="24"/>
                <w:szCs w:val="24"/>
              </w:rPr>
              <w:t xml:space="preserve"> </w:t>
            </w:r>
            <w:del w:id="820" w:author="Author">
              <w:r w:rsidRPr="002312DE" w:rsidDel="00646595">
                <w:rPr>
                  <w:rFonts w:ascii="Times New Roman" w:eastAsia="Times New Roman" w:hAnsi="Times New Roman" w:cs="Times New Roman"/>
                  <w:sz w:val="24"/>
                  <w:szCs w:val="24"/>
                </w:rPr>
                <w:delText>CRR</w:delText>
              </w:r>
            </w:del>
            <w:ins w:id="821" w:author="Author">
              <w:r w:rsidR="67760DB4" w:rsidRPr="002312DE">
                <w:rPr>
                  <w:rFonts w:ascii="Times New Roman" w:eastAsia="Times New Roman" w:hAnsi="Times New Roman" w:cs="Times New Roman"/>
                  <w:sz w:val="24"/>
                  <w:szCs w:val="24"/>
                </w:rPr>
                <w:t xml:space="preserve"> Regulation (EU) No 575/2013</w:t>
              </w:r>
            </w:ins>
            <w:r w:rsidRPr="002312DE">
              <w:rPr>
                <w:rFonts w:ascii="Times New Roman" w:eastAsia="Times New Roman" w:hAnsi="Times New Roman" w:cs="Times New Roman"/>
                <w:sz w:val="24"/>
                <w:szCs w:val="24"/>
              </w:rPr>
              <w:t>.</w:t>
            </w:r>
          </w:p>
          <w:p w14:paraId="69E0A121" w14:textId="77777777" w:rsidR="00646595" w:rsidRPr="002312DE" w:rsidRDefault="00646595" w:rsidP="00E9371F">
            <w:pPr>
              <w:pStyle w:val="BodyText1"/>
              <w:spacing w:after="120" w:line="240" w:lineRule="auto"/>
              <w:rPr>
                <w:rFonts w:ascii="Times New Roman" w:hAnsi="Times New Roman"/>
                <w:color w:val="auto"/>
                <w:sz w:val="24"/>
                <w:szCs w:val="24"/>
              </w:rPr>
            </w:pPr>
            <w:r w:rsidRPr="002312DE">
              <w:rPr>
                <w:rFonts w:ascii="Times New Roman" w:hAnsi="Times New Roman"/>
                <w:bCs/>
                <w:color w:val="auto"/>
                <w:sz w:val="24"/>
                <w:szCs w:val="24"/>
              </w:rPr>
              <w:t>Institutions shall disclose the total exposure net of defaulted exposures.</w:t>
            </w:r>
          </w:p>
        </w:tc>
      </w:tr>
      <w:tr w:rsidR="002312DE" w:rsidRPr="002312DE" w14:paraId="69E0A127" w14:textId="77777777" w:rsidTr="009F3999">
        <w:trPr>
          <w:trHeight w:val="2265"/>
        </w:trPr>
        <w:tc>
          <w:tcPr>
            <w:tcW w:w="1380" w:type="dxa"/>
            <w:vAlign w:val="center"/>
          </w:tcPr>
          <w:p w14:paraId="69E0A123"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EU-8</w:t>
            </w:r>
          </w:p>
        </w:tc>
        <w:tc>
          <w:tcPr>
            <w:tcW w:w="7659" w:type="dxa"/>
          </w:tcPr>
          <w:p w14:paraId="69E0A124"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Secured by mortgages of immovable properties</w:t>
            </w:r>
          </w:p>
          <w:p w14:paraId="69E0A125" w14:textId="431B6D83" w:rsidR="00646595" w:rsidRPr="002312DE" w:rsidRDefault="00646595" w:rsidP="17C07D06">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shall disclose the sum of exposures, which is the exposure value of assets that are exposures secured by mortgages on immovable properties that fall under Article 124 </w:t>
            </w:r>
            <w:del w:id="822" w:author="Author">
              <w:r w:rsidRPr="002312DE" w:rsidDel="00646595">
                <w:rPr>
                  <w:rFonts w:ascii="Times New Roman" w:hAnsi="Times New Roman"/>
                  <w:color w:val="auto"/>
                  <w:sz w:val="24"/>
                  <w:szCs w:val="24"/>
                </w:rPr>
                <w:delText>CRR</w:delText>
              </w:r>
            </w:del>
            <w:ins w:id="823" w:author="Author">
              <w:r w:rsidR="71229C70"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in case of SA exposures and that are exposures to corporate under </w:t>
            </w:r>
            <w:del w:id="824" w:author="Author">
              <w:r w:rsidRPr="002312DE" w:rsidDel="00646595">
                <w:rPr>
                  <w:rFonts w:ascii="Times New Roman" w:hAnsi="Times New Roman"/>
                  <w:color w:val="auto"/>
                  <w:sz w:val="24"/>
                  <w:szCs w:val="24"/>
                </w:rPr>
                <w:delText>point (c) of</w:delText>
              </w:r>
            </w:del>
            <w:r w:rsidRPr="002312DE">
              <w:rPr>
                <w:rFonts w:ascii="Times New Roman" w:hAnsi="Times New Roman"/>
                <w:color w:val="auto"/>
                <w:sz w:val="24"/>
                <w:szCs w:val="24"/>
              </w:rPr>
              <w:t xml:space="preserve"> Article 147(2)</w:t>
            </w:r>
            <w:ins w:id="825" w:author="Author">
              <w:r w:rsidR="68F48243"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826" w:author="Author">
              <w:r w:rsidR="280A03CD" w:rsidRPr="002312DE">
                <w:rPr>
                  <w:rFonts w:ascii="Times New Roman" w:hAnsi="Times New Roman"/>
                  <w:color w:val="auto"/>
                  <w:sz w:val="24"/>
                  <w:szCs w:val="24"/>
                </w:rPr>
                <w:t xml:space="preserve">point (c) of </w:t>
              </w:r>
            </w:ins>
            <w:del w:id="827" w:author="Author">
              <w:r w:rsidRPr="002312DE" w:rsidDel="00646595">
                <w:rPr>
                  <w:rFonts w:ascii="Times New Roman" w:hAnsi="Times New Roman"/>
                  <w:color w:val="auto"/>
                  <w:sz w:val="24"/>
                  <w:szCs w:val="24"/>
                </w:rPr>
                <w:delText>CRR</w:delText>
              </w:r>
            </w:del>
            <w:ins w:id="828" w:author="Author">
              <w:r w:rsidR="71229C70"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or retail exposures under </w:t>
            </w:r>
            <w:del w:id="829" w:author="Author">
              <w:r w:rsidRPr="002312DE" w:rsidDel="00646595">
                <w:rPr>
                  <w:rFonts w:ascii="Times New Roman" w:hAnsi="Times New Roman"/>
                  <w:color w:val="auto"/>
                  <w:sz w:val="24"/>
                  <w:szCs w:val="24"/>
                </w:rPr>
                <w:delText xml:space="preserve">point (d) of </w:delText>
              </w:r>
            </w:del>
            <w:r w:rsidRPr="002312DE">
              <w:rPr>
                <w:rFonts w:ascii="Times New Roman" w:hAnsi="Times New Roman"/>
                <w:color w:val="auto"/>
                <w:sz w:val="24"/>
                <w:szCs w:val="24"/>
              </w:rPr>
              <w:t>Article 147(2)</w:t>
            </w:r>
            <w:ins w:id="830" w:author="Author">
              <w:r w:rsidR="1CE796B8"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831" w:author="Author">
              <w:r w:rsidR="11760A45" w:rsidRPr="002312DE">
                <w:rPr>
                  <w:rFonts w:ascii="Times New Roman" w:hAnsi="Times New Roman"/>
                  <w:color w:val="auto"/>
                  <w:sz w:val="24"/>
                  <w:szCs w:val="24"/>
                </w:rPr>
                <w:t xml:space="preserve">point (d) of </w:t>
              </w:r>
            </w:ins>
            <w:del w:id="832" w:author="Author">
              <w:r w:rsidRPr="002312DE" w:rsidDel="00646595">
                <w:rPr>
                  <w:rFonts w:ascii="Times New Roman" w:hAnsi="Times New Roman"/>
                  <w:color w:val="auto"/>
                  <w:sz w:val="24"/>
                  <w:szCs w:val="24"/>
                </w:rPr>
                <w:delText>CRR</w:delText>
              </w:r>
            </w:del>
            <w:ins w:id="833" w:author="Author">
              <w:r w:rsidR="5E115500"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if these exposures are secured by mortgages on immovable property in accordance with </w:t>
            </w:r>
            <w:del w:id="834" w:author="Author">
              <w:r w:rsidRPr="002312DE" w:rsidDel="00646595">
                <w:rPr>
                  <w:rFonts w:ascii="Times New Roman" w:hAnsi="Times New Roman"/>
                  <w:color w:val="auto"/>
                  <w:sz w:val="24"/>
                  <w:szCs w:val="24"/>
                </w:rPr>
                <w:delText xml:space="preserve">point (a) of </w:delText>
              </w:r>
            </w:del>
            <w:r w:rsidRPr="002312DE">
              <w:rPr>
                <w:rFonts w:ascii="Times New Roman" w:hAnsi="Times New Roman"/>
                <w:color w:val="auto"/>
                <w:sz w:val="24"/>
                <w:szCs w:val="24"/>
              </w:rPr>
              <w:t>Article 199(1)</w:t>
            </w:r>
            <w:ins w:id="835" w:author="Author">
              <w:r w:rsidR="04642C3D"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836" w:author="Author">
              <w:r w:rsidR="0B9811E7" w:rsidRPr="002312DE">
                <w:rPr>
                  <w:rFonts w:ascii="Times New Roman" w:hAnsi="Times New Roman"/>
                  <w:color w:val="auto"/>
                  <w:sz w:val="24"/>
                  <w:szCs w:val="24"/>
                </w:rPr>
                <w:t xml:space="preserve">point (a) of </w:t>
              </w:r>
            </w:ins>
            <w:del w:id="837" w:author="Author">
              <w:r w:rsidRPr="002312DE" w:rsidDel="00646595">
                <w:rPr>
                  <w:rFonts w:ascii="Times New Roman" w:hAnsi="Times New Roman"/>
                  <w:color w:val="auto"/>
                  <w:sz w:val="24"/>
                  <w:szCs w:val="24"/>
                </w:rPr>
                <w:delText>CRR</w:delText>
              </w:r>
            </w:del>
            <w:ins w:id="838" w:author="Author">
              <w:r w:rsidR="5E115500"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for IRB exposures. </w:t>
            </w:r>
          </w:p>
          <w:p w14:paraId="69E0A126" w14:textId="77777777" w:rsidR="00646595" w:rsidRPr="002312DE" w:rsidRDefault="00646595" w:rsidP="00E9371F">
            <w:pPr>
              <w:pStyle w:val="BodyText1"/>
              <w:spacing w:after="120" w:line="240" w:lineRule="auto"/>
              <w:rPr>
                <w:rFonts w:ascii="Times New Roman" w:hAnsi="Times New Roman"/>
                <w:bCs/>
                <w:color w:val="auto"/>
                <w:sz w:val="24"/>
                <w:szCs w:val="24"/>
              </w:rPr>
            </w:pPr>
            <w:r w:rsidRPr="002312DE">
              <w:rPr>
                <w:rFonts w:ascii="Times New Roman" w:hAnsi="Times New Roman"/>
                <w:bCs/>
                <w:color w:val="auto"/>
                <w:sz w:val="24"/>
                <w:szCs w:val="24"/>
              </w:rPr>
              <w:t>Institutions shall disclose the total exposure net of defaulted exposures.</w:t>
            </w:r>
          </w:p>
        </w:tc>
      </w:tr>
      <w:tr w:rsidR="002312DE" w:rsidRPr="002312DE" w14:paraId="69E0A12C" w14:textId="77777777" w:rsidTr="009F3999">
        <w:trPr>
          <w:trHeight w:val="2265"/>
        </w:trPr>
        <w:tc>
          <w:tcPr>
            <w:tcW w:w="1380" w:type="dxa"/>
            <w:vAlign w:val="center"/>
          </w:tcPr>
          <w:p w14:paraId="69E0A12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EU-9</w:t>
            </w:r>
          </w:p>
        </w:tc>
        <w:tc>
          <w:tcPr>
            <w:tcW w:w="7659" w:type="dxa"/>
          </w:tcPr>
          <w:p w14:paraId="69E0A12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Retail exposures</w:t>
            </w:r>
          </w:p>
          <w:p w14:paraId="69E0A12A" w14:textId="3052A487" w:rsidR="00646595" w:rsidRPr="002312DE" w:rsidRDefault="00646595" w:rsidP="17C07D06">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shall disclose the sum of exposures, which is the total exposure value of assets that are retail exposures under Article 123 </w:t>
            </w:r>
            <w:del w:id="839" w:author="Author">
              <w:r w:rsidRPr="002312DE" w:rsidDel="00646595">
                <w:rPr>
                  <w:rFonts w:ascii="Times New Roman" w:hAnsi="Times New Roman"/>
                  <w:color w:val="auto"/>
                  <w:sz w:val="24"/>
                  <w:szCs w:val="24"/>
                </w:rPr>
                <w:delText>CRR</w:delText>
              </w:r>
            </w:del>
            <w:ins w:id="840" w:author="Author">
              <w:r w:rsidR="4DBA8E09"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in case of SA exposures and that are exposures under </w:t>
            </w:r>
            <w:del w:id="841" w:author="Author">
              <w:r w:rsidRPr="002312DE" w:rsidDel="00646595">
                <w:rPr>
                  <w:rFonts w:ascii="Times New Roman" w:hAnsi="Times New Roman"/>
                  <w:color w:val="auto"/>
                  <w:sz w:val="24"/>
                  <w:szCs w:val="24"/>
                </w:rPr>
                <w:delText xml:space="preserve">point (d) of </w:delText>
              </w:r>
            </w:del>
            <w:r w:rsidRPr="002312DE">
              <w:rPr>
                <w:rFonts w:ascii="Times New Roman" w:hAnsi="Times New Roman"/>
                <w:color w:val="auto"/>
                <w:sz w:val="24"/>
                <w:szCs w:val="24"/>
              </w:rPr>
              <w:t>Article 147(2)</w:t>
            </w:r>
            <w:ins w:id="842" w:author="Author">
              <w:r w:rsidR="73494E37"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843" w:author="Author">
              <w:r w:rsidR="2214284F" w:rsidRPr="002312DE">
                <w:rPr>
                  <w:rFonts w:ascii="Times New Roman" w:hAnsi="Times New Roman"/>
                  <w:color w:val="auto"/>
                  <w:sz w:val="24"/>
                  <w:szCs w:val="24"/>
                </w:rPr>
                <w:t xml:space="preserve">point (d) of </w:t>
              </w:r>
            </w:ins>
            <w:del w:id="844" w:author="Author">
              <w:r w:rsidRPr="002312DE" w:rsidDel="00646595">
                <w:rPr>
                  <w:rFonts w:ascii="Times New Roman" w:hAnsi="Times New Roman"/>
                  <w:color w:val="auto"/>
                  <w:sz w:val="24"/>
                  <w:szCs w:val="24"/>
                </w:rPr>
                <w:delText>CRR</w:delText>
              </w:r>
            </w:del>
            <w:ins w:id="845" w:author="Author">
              <w:r w:rsidR="678DEE88"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if these exposures are </w:t>
            </w:r>
            <w:r w:rsidRPr="002312DE">
              <w:rPr>
                <w:rFonts w:ascii="Times New Roman" w:hAnsi="Times New Roman"/>
                <w:b/>
                <w:bCs/>
                <w:color w:val="auto"/>
                <w:sz w:val="24"/>
                <w:szCs w:val="24"/>
                <w:u w:val="single"/>
              </w:rPr>
              <w:t>not</w:t>
            </w:r>
            <w:r w:rsidRPr="002312DE">
              <w:rPr>
                <w:rFonts w:ascii="Times New Roman" w:hAnsi="Times New Roman"/>
                <w:color w:val="auto"/>
                <w:sz w:val="24"/>
                <w:szCs w:val="24"/>
              </w:rPr>
              <w:t xml:space="preserve"> secured by mortgages on immovable property in accordance with </w:t>
            </w:r>
            <w:del w:id="846" w:author="Author">
              <w:r w:rsidRPr="002312DE" w:rsidDel="00646595">
                <w:rPr>
                  <w:rFonts w:ascii="Times New Roman" w:hAnsi="Times New Roman"/>
                  <w:color w:val="auto"/>
                  <w:sz w:val="24"/>
                  <w:szCs w:val="24"/>
                </w:rPr>
                <w:delText>point (a) of</w:delText>
              </w:r>
            </w:del>
            <w:r w:rsidRPr="002312DE">
              <w:rPr>
                <w:rFonts w:ascii="Times New Roman" w:hAnsi="Times New Roman"/>
                <w:color w:val="auto"/>
                <w:sz w:val="24"/>
                <w:szCs w:val="24"/>
              </w:rPr>
              <w:t xml:space="preserve"> Article 199(1)</w:t>
            </w:r>
            <w:ins w:id="847" w:author="Author">
              <w:r w:rsidR="0142DCC9"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848" w:author="Author">
              <w:r w:rsidR="405A870B" w:rsidRPr="002312DE">
                <w:rPr>
                  <w:rFonts w:ascii="Times New Roman" w:hAnsi="Times New Roman"/>
                  <w:color w:val="auto"/>
                  <w:sz w:val="24"/>
                  <w:szCs w:val="24"/>
                </w:rPr>
                <w:t xml:space="preserve">point (a) of </w:t>
              </w:r>
            </w:ins>
            <w:del w:id="849" w:author="Author">
              <w:r w:rsidRPr="002312DE" w:rsidDel="00646595">
                <w:rPr>
                  <w:rFonts w:ascii="Times New Roman" w:hAnsi="Times New Roman"/>
                  <w:color w:val="auto"/>
                  <w:sz w:val="24"/>
                  <w:szCs w:val="24"/>
                </w:rPr>
                <w:delText>CRR</w:delText>
              </w:r>
            </w:del>
            <w:ins w:id="850" w:author="Author">
              <w:r w:rsidR="1217925F"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 for IRB exposures. </w:t>
            </w:r>
          </w:p>
          <w:p w14:paraId="69E0A12B"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bCs/>
                <w:sz w:val="24"/>
                <w:szCs w:val="24"/>
              </w:rPr>
              <w:t>Institutions shall disclose the total exposure net of defaulted exposures.</w:t>
            </w:r>
          </w:p>
        </w:tc>
      </w:tr>
      <w:tr w:rsidR="002312DE" w:rsidRPr="002312DE" w14:paraId="69E0A133" w14:textId="77777777" w:rsidTr="009F3999">
        <w:trPr>
          <w:trHeight w:val="625"/>
        </w:trPr>
        <w:tc>
          <w:tcPr>
            <w:tcW w:w="1380" w:type="dxa"/>
            <w:vAlign w:val="center"/>
          </w:tcPr>
          <w:p w14:paraId="69E0A12D"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EU-10</w:t>
            </w:r>
          </w:p>
        </w:tc>
        <w:tc>
          <w:tcPr>
            <w:tcW w:w="7659" w:type="dxa"/>
          </w:tcPr>
          <w:p w14:paraId="69E0A12E"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Corporates</w:t>
            </w:r>
          </w:p>
          <w:p w14:paraId="69E0A12F" w14:textId="34BB6455" w:rsidR="00646595" w:rsidRPr="002312DE"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sum of exposures, which is the total exposure value of assets that are corporate exposure (i.e. financial and non-financial). For SA exposures, these are exposures to corporates that fall under Article 122 </w:t>
            </w:r>
            <w:del w:id="851" w:author="Author">
              <w:r w:rsidRPr="002312DE" w:rsidDel="00646595">
                <w:rPr>
                  <w:rFonts w:ascii="Times New Roman" w:hAnsi="Times New Roman" w:cs="Times New Roman"/>
                  <w:sz w:val="24"/>
                  <w:szCs w:val="24"/>
                </w:rPr>
                <w:delText>CRR</w:delText>
              </w:r>
            </w:del>
            <w:ins w:id="852" w:author="Author">
              <w:r w:rsidR="3514A0E6"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and for IRB exposures - that are exposures to corporates under</w:t>
            </w:r>
            <w:del w:id="853" w:author="Author">
              <w:r w:rsidRPr="002312DE" w:rsidDel="00646595">
                <w:rPr>
                  <w:rFonts w:ascii="Times New Roman" w:hAnsi="Times New Roman" w:cs="Times New Roman"/>
                  <w:sz w:val="24"/>
                  <w:szCs w:val="24"/>
                </w:rPr>
                <w:delText xml:space="preserve"> point (c) of</w:delText>
              </w:r>
            </w:del>
            <w:r w:rsidRPr="002312DE">
              <w:rPr>
                <w:rFonts w:ascii="Times New Roman" w:hAnsi="Times New Roman" w:cs="Times New Roman"/>
                <w:sz w:val="24"/>
                <w:szCs w:val="24"/>
              </w:rPr>
              <w:t xml:space="preserve"> Article 147(2)</w:t>
            </w:r>
            <w:ins w:id="854" w:author="Author">
              <w:r w:rsidR="13F6DB9F"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855" w:author="Author">
              <w:r w:rsidR="57BEF2D0" w:rsidRPr="002312DE">
                <w:rPr>
                  <w:rFonts w:ascii="Times New Roman" w:hAnsi="Times New Roman" w:cs="Times New Roman"/>
                  <w:sz w:val="24"/>
                  <w:szCs w:val="24"/>
                </w:rPr>
                <w:t xml:space="preserve">point (c) of </w:t>
              </w:r>
            </w:ins>
            <w:del w:id="856" w:author="Author">
              <w:r w:rsidRPr="002312DE" w:rsidDel="00646595">
                <w:rPr>
                  <w:rFonts w:ascii="Times New Roman" w:hAnsi="Times New Roman" w:cs="Times New Roman"/>
                  <w:sz w:val="24"/>
                  <w:szCs w:val="24"/>
                </w:rPr>
                <w:delText>CRR</w:delText>
              </w:r>
            </w:del>
            <w:ins w:id="857" w:author="Author">
              <w:r w:rsidR="1FAF646F"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if these exposures are </w:t>
            </w:r>
            <w:r w:rsidRPr="002312DE">
              <w:rPr>
                <w:rFonts w:ascii="Times New Roman" w:hAnsi="Times New Roman" w:cs="Times New Roman"/>
                <w:b/>
                <w:bCs/>
                <w:sz w:val="24"/>
                <w:szCs w:val="24"/>
                <w:u w:val="single"/>
              </w:rPr>
              <w:t>not</w:t>
            </w:r>
            <w:r w:rsidRPr="002312DE">
              <w:rPr>
                <w:rFonts w:ascii="Times New Roman" w:hAnsi="Times New Roman" w:cs="Times New Roman"/>
                <w:sz w:val="24"/>
                <w:szCs w:val="24"/>
              </w:rPr>
              <w:t xml:space="preserve"> secured by mortgages on immovable property in accordance with </w:t>
            </w:r>
            <w:del w:id="858" w:author="Author">
              <w:r w:rsidRPr="002312DE" w:rsidDel="00646595">
                <w:rPr>
                  <w:rFonts w:ascii="Times New Roman" w:hAnsi="Times New Roman" w:cs="Times New Roman"/>
                  <w:sz w:val="24"/>
                  <w:szCs w:val="24"/>
                </w:rPr>
                <w:delText xml:space="preserve">point (a) of </w:delText>
              </w:r>
            </w:del>
            <w:r w:rsidRPr="002312DE">
              <w:rPr>
                <w:rFonts w:ascii="Times New Roman" w:hAnsi="Times New Roman" w:cs="Times New Roman"/>
                <w:sz w:val="24"/>
                <w:szCs w:val="24"/>
              </w:rPr>
              <w:t>Article 199(1)</w:t>
            </w:r>
            <w:ins w:id="859" w:author="Author">
              <w:r w:rsidR="5F914757"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860" w:author="Author">
              <w:r w:rsidR="2574E2AF" w:rsidRPr="002312DE">
                <w:rPr>
                  <w:rFonts w:ascii="Times New Roman" w:hAnsi="Times New Roman" w:cs="Times New Roman"/>
                  <w:sz w:val="24"/>
                  <w:szCs w:val="24"/>
                </w:rPr>
                <w:t xml:space="preserve">point (a) of </w:t>
              </w:r>
            </w:ins>
            <w:del w:id="861" w:author="Author">
              <w:r w:rsidRPr="002312DE" w:rsidDel="00646595">
                <w:rPr>
                  <w:rFonts w:ascii="Times New Roman" w:hAnsi="Times New Roman" w:cs="Times New Roman"/>
                  <w:sz w:val="24"/>
                  <w:szCs w:val="24"/>
                </w:rPr>
                <w:delText>CRR</w:delText>
              </w:r>
            </w:del>
            <w:ins w:id="862" w:author="Author">
              <w:r w:rsidR="59453953"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w:t>
            </w:r>
          </w:p>
          <w:p w14:paraId="69E0A130" w14:textId="6200F819" w:rsidR="00646595" w:rsidRPr="002312DE"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w:t>
            </w:r>
            <w:del w:id="863" w:author="Author">
              <w:r w:rsidRPr="002312DE" w:rsidDel="00646595">
                <w:rPr>
                  <w:rFonts w:ascii="Times New Roman" w:hAnsi="Times New Roman" w:cs="Times New Roman"/>
                  <w:sz w:val="24"/>
                  <w:szCs w:val="24"/>
                </w:rPr>
                <w:delText xml:space="preserve">point (27) of </w:delText>
              </w:r>
            </w:del>
            <w:r w:rsidRPr="002312DE">
              <w:rPr>
                <w:rFonts w:ascii="Times New Roman" w:hAnsi="Times New Roman" w:cs="Times New Roman"/>
                <w:sz w:val="24"/>
                <w:szCs w:val="24"/>
              </w:rPr>
              <w:t xml:space="preserve">Article 4(1) </w:t>
            </w:r>
            <w:ins w:id="864" w:author="Author">
              <w:r w:rsidR="095DB3C0" w:rsidRPr="002312DE">
                <w:rPr>
                  <w:rFonts w:ascii="Times New Roman" w:hAnsi="Times New Roman" w:cs="Times New Roman"/>
                  <w:sz w:val="24"/>
                  <w:szCs w:val="24"/>
                </w:rPr>
                <w:t xml:space="preserve">point (27) of </w:t>
              </w:r>
            </w:ins>
            <w:del w:id="865" w:author="Author">
              <w:r w:rsidRPr="002312DE" w:rsidDel="00646595">
                <w:rPr>
                  <w:rFonts w:ascii="Times New Roman" w:hAnsi="Times New Roman" w:cs="Times New Roman"/>
                  <w:sz w:val="24"/>
                  <w:szCs w:val="24"/>
                </w:rPr>
                <w:delText>CRR</w:delText>
              </w:r>
            </w:del>
            <w:ins w:id="866" w:author="Author">
              <w:r w:rsidR="0F18D824"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other than institutions referred to in EU-7 of this template.</w:t>
            </w:r>
          </w:p>
          <w:p w14:paraId="69E0A131" w14:textId="5A3E9F71" w:rsidR="00646595" w:rsidRPr="002312DE" w:rsidRDefault="00646595" w:rsidP="17C07D06">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For the purpose of this cell, the term 'small and medium enterprise' is defined in accordance with </w:t>
            </w:r>
            <w:del w:id="867" w:author="Author">
              <w:r w:rsidRPr="002312DE" w:rsidDel="00646595">
                <w:rPr>
                  <w:rFonts w:ascii="Times New Roman" w:hAnsi="Times New Roman"/>
                  <w:color w:val="auto"/>
                  <w:sz w:val="24"/>
                  <w:szCs w:val="24"/>
                </w:rPr>
                <w:delText>point (b) of</w:delText>
              </w:r>
            </w:del>
            <w:r w:rsidRPr="002312DE">
              <w:rPr>
                <w:rFonts w:ascii="Times New Roman" w:hAnsi="Times New Roman"/>
                <w:color w:val="auto"/>
                <w:sz w:val="24"/>
                <w:szCs w:val="24"/>
              </w:rPr>
              <w:t xml:space="preserve"> Article 501(2)</w:t>
            </w:r>
            <w:ins w:id="868" w:author="Author">
              <w:r w:rsidR="17A00C08" w:rsidRPr="002312DE">
                <w:rPr>
                  <w:rFonts w:ascii="Times New Roman" w:hAnsi="Times New Roman"/>
                  <w:color w:val="auto"/>
                  <w:sz w:val="24"/>
                  <w:szCs w:val="24"/>
                </w:rPr>
                <w:t>,</w:t>
              </w:r>
            </w:ins>
            <w:r w:rsidRPr="002312DE">
              <w:rPr>
                <w:rFonts w:ascii="Times New Roman" w:hAnsi="Times New Roman"/>
                <w:color w:val="auto"/>
                <w:sz w:val="24"/>
                <w:szCs w:val="24"/>
              </w:rPr>
              <w:t xml:space="preserve"> </w:t>
            </w:r>
            <w:ins w:id="869" w:author="Author">
              <w:r w:rsidR="2272CD2B" w:rsidRPr="002312DE">
                <w:rPr>
                  <w:rFonts w:ascii="Times New Roman" w:hAnsi="Times New Roman"/>
                  <w:color w:val="auto"/>
                  <w:sz w:val="24"/>
                  <w:szCs w:val="24"/>
                </w:rPr>
                <w:t xml:space="preserve">point (b) of </w:t>
              </w:r>
            </w:ins>
            <w:del w:id="870" w:author="Author">
              <w:r w:rsidRPr="002312DE" w:rsidDel="00646595">
                <w:rPr>
                  <w:rFonts w:ascii="Times New Roman" w:hAnsi="Times New Roman"/>
                  <w:color w:val="auto"/>
                  <w:sz w:val="24"/>
                  <w:szCs w:val="24"/>
                </w:rPr>
                <w:delText>CRR</w:delText>
              </w:r>
            </w:del>
            <w:ins w:id="871" w:author="Author">
              <w:r w:rsidR="0AB33410"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w:t>
            </w:r>
          </w:p>
          <w:p w14:paraId="69E0A132"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bCs/>
                <w:sz w:val="24"/>
                <w:szCs w:val="24"/>
              </w:rPr>
              <w:t>Institutions shall disclose the total exposure net of defaulted exposures.</w:t>
            </w:r>
          </w:p>
        </w:tc>
      </w:tr>
      <w:tr w:rsidR="002312DE" w:rsidRPr="002312DE" w14:paraId="69E0A137" w14:textId="77777777" w:rsidTr="009F3999">
        <w:trPr>
          <w:trHeight w:val="1729"/>
        </w:trPr>
        <w:tc>
          <w:tcPr>
            <w:tcW w:w="1380" w:type="dxa"/>
            <w:vAlign w:val="center"/>
          </w:tcPr>
          <w:p w14:paraId="69E0A134"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EU-11</w:t>
            </w:r>
          </w:p>
        </w:tc>
        <w:tc>
          <w:tcPr>
            <w:tcW w:w="7659" w:type="dxa"/>
          </w:tcPr>
          <w:p w14:paraId="69E0A135"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Exposures in default</w:t>
            </w:r>
          </w:p>
          <w:p w14:paraId="69E0A136" w14:textId="40DD5556" w:rsidR="00646595" w:rsidRPr="002312DE" w:rsidRDefault="00646595">
            <w:pPr>
              <w:pStyle w:val="BodyText1"/>
              <w:spacing w:after="120" w:line="240" w:lineRule="auto"/>
              <w:rPr>
                <w:rFonts w:ascii="Times New Roman" w:hAnsi="Times New Roman"/>
                <w:color w:val="auto"/>
                <w:sz w:val="24"/>
                <w:szCs w:val="24"/>
              </w:rPr>
            </w:pPr>
            <w:r w:rsidRPr="002312DE">
              <w:rPr>
                <w:rFonts w:ascii="Times New Roman" w:hAnsi="Times New Roman"/>
                <w:color w:val="auto"/>
                <w:sz w:val="24"/>
                <w:szCs w:val="24"/>
              </w:rPr>
              <w:t xml:space="preserve">Institutions shall disclose the sum of exposures, which is the total exposure value of assets that are in default and – for SA exposures - fall under Article 127 </w:t>
            </w:r>
            <w:del w:id="872" w:author="Author">
              <w:r w:rsidRPr="002312DE" w:rsidDel="00646595">
                <w:rPr>
                  <w:rFonts w:ascii="Times New Roman" w:hAnsi="Times New Roman"/>
                  <w:color w:val="auto"/>
                  <w:sz w:val="24"/>
                  <w:szCs w:val="24"/>
                </w:rPr>
                <w:delText>CRR</w:delText>
              </w:r>
            </w:del>
            <w:ins w:id="873" w:author="Author">
              <w:r w:rsidR="7B0A436E"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or, in case of IRB exposures, are categorised in the exposures classes listed in Article 147(2) </w:t>
            </w:r>
            <w:del w:id="874" w:author="Author">
              <w:r w:rsidRPr="002312DE" w:rsidDel="00646595">
                <w:rPr>
                  <w:rFonts w:ascii="Times New Roman" w:hAnsi="Times New Roman"/>
                  <w:color w:val="auto"/>
                  <w:sz w:val="24"/>
                  <w:szCs w:val="24"/>
                </w:rPr>
                <w:delText>CRR</w:delText>
              </w:r>
            </w:del>
            <w:ins w:id="875" w:author="Author">
              <w:r w:rsidR="7669D51A"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if a default in accordance with Article 178 </w:t>
            </w:r>
            <w:del w:id="876" w:author="Author">
              <w:r w:rsidRPr="002312DE" w:rsidDel="00646595">
                <w:rPr>
                  <w:rFonts w:ascii="Times New Roman" w:hAnsi="Times New Roman"/>
                  <w:color w:val="auto"/>
                  <w:sz w:val="24"/>
                  <w:szCs w:val="24"/>
                </w:rPr>
                <w:delText>CRR</w:delText>
              </w:r>
            </w:del>
            <w:ins w:id="877" w:author="Author">
              <w:r w:rsidR="1F1530E5" w:rsidRPr="002312DE">
                <w:rPr>
                  <w:rFonts w:ascii="Times New Roman" w:hAnsi="Times New Roman"/>
                  <w:color w:val="auto"/>
                  <w:sz w:val="24"/>
                  <w:szCs w:val="24"/>
                </w:rPr>
                <w:t xml:space="preserve"> Regulation (EU) No 575/2013</w:t>
              </w:r>
            </w:ins>
            <w:r w:rsidRPr="002312DE">
              <w:rPr>
                <w:rFonts w:ascii="Times New Roman" w:hAnsi="Times New Roman"/>
                <w:color w:val="auto"/>
                <w:sz w:val="24"/>
                <w:szCs w:val="24"/>
              </w:rPr>
              <w:t xml:space="preserve"> has occurred.</w:t>
            </w:r>
          </w:p>
        </w:tc>
      </w:tr>
      <w:tr w:rsidR="002312DE" w:rsidRPr="002312DE" w14:paraId="69E0A13B" w14:textId="77777777" w:rsidTr="009F3999">
        <w:trPr>
          <w:trHeight w:val="992"/>
        </w:trPr>
        <w:tc>
          <w:tcPr>
            <w:tcW w:w="1380" w:type="dxa"/>
            <w:vAlign w:val="center"/>
          </w:tcPr>
          <w:p w14:paraId="69E0A138"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EU-12</w:t>
            </w:r>
          </w:p>
        </w:tc>
        <w:tc>
          <w:tcPr>
            <w:tcW w:w="7659" w:type="dxa"/>
          </w:tcPr>
          <w:p w14:paraId="69E0A139"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Other exposures (eg equity, securitisations, and other non-credit obligation assets)</w:t>
            </w:r>
          </w:p>
          <w:p w14:paraId="69E0A13A" w14:textId="02297B9C"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Institutions shall disclose the sum of exposures, which is the total exposure value of other non-trading book exposures under </w:t>
            </w:r>
            <w:del w:id="878" w:author="Author">
              <w:r w:rsidRPr="002312DE" w:rsidDel="00646595">
                <w:rPr>
                  <w:rFonts w:ascii="Times New Roman" w:hAnsi="Times New Roman" w:cs="Times New Roman"/>
                  <w:sz w:val="24"/>
                  <w:szCs w:val="24"/>
                </w:rPr>
                <w:delText>CRR</w:delText>
              </w:r>
            </w:del>
            <w:ins w:id="879" w:author="Author">
              <w:r w:rsidR="500060C5"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(e.g. equity, securitisations and non-credit obligation assets; in case of SA exposures these are assets categorised in the exposures classes listed in </w:t>
            </w:r>
            <w:del w:id="880" w:author="Author">
              <w:r w:rsidRPr="002312DE" w:rsidDel="00646595">
                <w:rPr>
                  <w:rFonts w:ascii="Times New Roman" w:hAnsi="Times New Roman" w:cs="Times New Roman"/>
                  <w:sz w:val="24"/>
                  <w:szCs w:val="24"/>
                </w:rPr>
                <w:delText xml:space="preserve">points (k), (m), (n), (o), (p) and (q) of </w:delText>
              </w:r>
            </w:del>
            <w:r w:rsidRPr="002312DE">
              <w:rPr>
                <w:rFonts w:ascii="Times New Roman" w:hAnsi="Times New Roman" w:cs="Times New Roman"/>
                <w:sz w:val="24"/>
                <w:szCs w:val="24"/>
              </w:rPr>
              <w:t>Article 112</w:t>
            </w:r>
            <w:ins w:id="881" w:author="Author">
              <w:r w:rsidR="384D996F"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882" w:author="Author">
              <w:r w:rsidR="6FAE304A" w:rsidRPr="002312DE">
                <w:rPr>
                  <w:rFonts w:ascii="Times New Roman" w:hAnsi="Times New Roman" w:cs="Times New Roman"/>
                  <w:sz w:val="24"/>
                  <w:szCs w:val="24"/>
                </w:rPr>
                <w:t xml:space="preserve">points (k), (m), (n), (o), (p) and (q) of </w:t>
              </w:r>
            </w:ins>
            <w:del w:id="883" w:author="Author">
              <w:r w:rsidRPr="002312DE" w:rsidDel="00646595">
                <w:rPr>
                  <w:rFonts w:ascii="Times New Roman" w:hAnsi="Times New Roman" w:cs="Times New Roman"/>
                  <w:sz w:val="24"/>
                  <w:szCs w:val="24"/>
                </w:rPr>
                <w:delText>CRR</w:delText>
              </w:r>
            </w:del>
            <w:ins w:id="884" w:author="Author">
              <w:r w:rsidR="0142F1D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and in case of IRB exposures – in </w:t>
            </w:r>
            <w:del w:id="885" w:author="Author">
              <w:r w:rsidRPr="002312DE" w:rsidDel="00646595">
                <w:rPr>
                  <w:rFonts w:ascii="Times New Roman" w:hAnsi="Times New Roman" w:cs="Times New Roman"/>
                  <w:sz w:val="24"/>
                  <w:szCs w:val="24"/>
                </w:rPr>
                <w:delText xml:space="preserve">points (e), (f) and (g) of </w:delText>
              </w:r>
            </w:del>
            <w:r w:rsidRPr="002312DE">
              <w:rPr>
                <w:rFonts w:ascii="Times New Roman" w:hAnsi="Times New Roman" w:cs="Times New Roman"/>
                <w:sz w:val="24"/>
                <w:szCs w:val="24"/>
              </w:rPr>
              <w:t>Article 147(2)</w:t>
            </w:r>
            <w:ins w:id="886" w:author="Author">
              <w:r w:rsidR="7FA081F7"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887" w:author="Author">
              <w:r w:rsidR="000F4AA2" w:rsidRPr="002312DE">
                <w:rPr>
                  <w:rFonts w:ascii="Times New Roman" w:hAnsi="Times New Roman" w:cs="Times New Roman"/>
                  <w:sz w:val="24"/>
                  <w:szCs w:val="24"/>
                </w:rPr>
                <w:t xml:space="preserve">points (e), (f) and (g) of </w:t>
              </w:r>
            </w:ins>
            <w:del w:id="888" w:author="Author">
              <w:r w:rsidRPr="002312DE" w:rsidDel="00646595">
                <w:rPr>
                  <w:rFonts w:ascii="Times New Roman" w:hAnsi="Times New Roman" w:cs="Times New Roman"/>
                  <w:sz w:val="24"/>
                  <w:szCs w:val="24"/>
                </w:rPr>
                <w:delText>CRR</w:delText>
              </w:r>
            </w:del>
            <w:ins w:id="889" w:author="Author">
              <w:r w:rsidR="0142F1DA" w:rsidRPr="002312DE">
                <w:rPr>
                  <w:rFonts w:ascii="Times New Roman" w:eastAsia="Times New Roman" w:hAnsi="Times New Roman" w:cs="Times New Roman"/>
                  <w:sz w:val="24"/>
                  <w:szCs w:val="24"/>
                </w:rPr>
                <w:t xml:space="preserve"> Regulation (EU) No 575/2013</w:t>
              </w:r>
            </w:ins>
            <w:r w:rsidRPr="002312DE">
              <w:rPr>
                <w:rFonts w:ascii="Times New Roman" w:hAnsi="Times New Roman" w:cs="Times New Roman"/>
                <w:sz w:val="24"/>
                <w:szCs w:val="24"/>
              </w:rPr>
              <w:t xml:space="preserve">). Institutions shall include assets that are deducted in determining Tier 1 capital and therefore are disclosed in row 2 of template EU LR2-LRCom, unless these assets are included in row EU-2, EU-4 to EU-11 of template EU LR3- </w:t>
            </w:r>
            <w:proofErr w:type="spellStart"/>
            <w:r w:rsidRPr="002312DE">
              <w:rPr>
                <w:rFonts w:ascii="Times New Roman" w:hAnsi="Times New Roman" w:cs="Times New Roman"/>
                <w:sz w:val="24"/>
                <w:szCs w:val="24"/>
              </w:rPr>
              <w:t>LRSpl</w:t>
            </w:r>
            <w:proofErr w:type="spellEnd"/>
            <w:r w:rsidRPr="002312DE">
              <w:rPr>
                <w:rFonts w:ascii="Times New Roman" w:hAnsi="Times New Roman" w:cs="Times New Roman"/>
                <w:sz w:val="24"/>
                <w:szCs w:val="24"/>
              </w:rPr>
              <w:t>.</w:t>
            </w:r>
          </w:p>
        </w:tc>
      </w:tr>
    </w:tbl>
    <w:p w14:paraId="69E0A13C" w14:textId="77777777" w:rsidR="00646595" w:rsidRPr="002312DE" w:rsidRDefault="00646595" w:rsidP="00646595">
      <w:pPr>
        <w:spacing w:after="120"/>
        <w:rPr>
          <w:rFonts w:ascii="Times New Roman" w:hAnsi="Times New Roman" w:cs="Times New Roman"/>
          <w:sz w:val="24"/>
        </w:rPr>
      </w:pPr>
    </w:p>
    <w:p w14:paraId="69E0A13D" w14:textId="77777777" w:rsidR="00646595" w:rsidRPr="002312DE"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2312DE">
        <w:rPr>
          <w:rFonts w:ascii="Times New Roman" w:hAnsi="Times New Roman" w:cs="Times New Roman"/>
          <w:sz w:val="24"/>
          <w:szCs w:val="24"/>
        </w:rPr>
        <w:t xml:space="preserve">Table EU LRA - Disclosure of LR qualitative information. </w:t>
      </w:r>
      <w:r w:rsidRPr="002312DE">
        <w:rPr>
          <w:rFonts w:ascii="Times New Roman" w:hAnsi="Times New Roman" w:cs="Times New Roman"/>
          <w:b w:val="0"/>
          <w:sz w:val="24"/>
          <w:szCs w:val="24"/>
        </w:rPr>
        <w:t>Free format text boxes for disclosure of qualitative information</w:t>
      </w:r>
    </w:p>
    <w:p w14:paraId="69E0A13E" w14:textId="6705B252" w:rsidR="00646595" w:rsidRPr="002312DE"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2312DE">
        <w:rPr>
          <w:rFonts w:ascii="Times New Roman" w:hAnsi="Times New Roman"/>
          <w:sz w:val="24"/>
          <w:szCs w:val="24"/>
        </w:rPr>
        <w:t>Institutions shall complete table</w:t>
      </w:r>
      <w:r w:rsidRPr="002312DE">
        <w:rPr>
          <w:rFonts w:ascii="Times New Roman" w:hAnsi="Times New Roman"/>
        </w:rPr>
        <w:tab/>
      </w:r>
      <w:r w:rsidRPr="002312DE">
        <w:rPr>
          <w:rFonts w:ascii="Times New Roman" w:hAnsi="Times New Roman"/>
          <w:sz w:val="24"/>
          <w:szCs w:val="24"/>
        </w:rPr>
        <w:t xml:space="preserve"> EU LRA by applying the following instructions, in application of </w:t>
      </w:r>
      <w:del w:id="890" w:author="Author">
        <w:r w:rsidRPr="002312DE" w:rsidDel="00646595">
          <w:rPr>
            <w:rFonts w:ascii="Times New Roman" w:hAnsi="Times New Roman"/>
            <w:sz w:val="24"/>
            <w:szCs w:val="24"/>
          </w:rPr>
          <w:delText>points (d) and (e) of</w:delText>
        </w:r>
      </w:del>
      <w:r w:rsidRPr="002312DE">
        <w:rPr>
          <w:rFonts w:ascii="Times New Roman" w:hAnsi="Times New Roman"/>
          <w:sz w:val="24"/>
          <w:szCs w:val="24"/>
        </w:rPr>
        <w:t xml:space="preserve"> Article 451(1)</w:t>
      </w:r>
      <w:ins w:id="891" w:author="Author">
        <w:r w:rsidR="395B1FCB" w:rsidRPr="002312DE">
          <w:rPr>
            <w:rFonts w:ascii="Times New Roman" w:hAnsi="Times New Roman"/>
            <w:sz w:val="24"/>
            <w:szCs w:val="24"/>
          </w:rPr>
          <w:t>,</w:t>
        </w:r>
      </w:ins>
      <w:r w:rsidRPr="002312DE">
        <w:rPr>
          <w:rFonts w:ascii="Times New Roman" w:hAnsi="Times New Roman"/>
          <w:sz w:val="24"/>
          <w:szCs w:val="24"/>
        </w:rPr>
        <w:t xml:space="preserve"> </w:t>
      </w:r>
      <w:ins w:id="892" w:author="Author">
        <w:r w:rsidR="47E73D5A" w:rsidRPr="002312DE">
          <w:rPr>
            <w:rFonts w:ascii="Times New Roman" w:hAnsi="Times New Roman"/>
            <w:sz w:val="24"/>
            <w:szCs w:val="24"/>
          </w:rPr>
          <w:t xml:space="preserve">points (d) and (e) of </w:t>
        </w:r>
      </w:ins>
      <w:del w:id="893" w:author="Author">
        <w:r w:rsidRPr="002312DE" w:rsidDel="00646595">
          <w:rPr>
            <w:rFonts w:ascii="Times New Roman" w:hAnsi="Times New Roman"/>
            <w:sz w:val="24"/>
            <w:szCs w:val="24"/>
          </w:rPr>
          <w:delText>CRR</w:delText>
        </w:r>
      </w:del>
      <w:ins w:id="894" w:author="Author">
        <w:r w:rsidR="7E9E5B3D" w:rsidRPr="002312DE">
          <w:rPr>
            <w:rFonts w:ascii="Times New Roman" w:eastAsia="Times New Roman" w:hAnsi="Times New Roman"/>
            <w:sz w:val="24"/>
            <w:szCs w:val="24"/>
          </w:rPr>
          <w:t xml:space="preserve"> Regulation (EU) No 575/2013</w:t>
        </w:r>
      </w:ins>
    </w:p>
    <w:p w14:paraId="69E0A13F" w14:textId="77777777" w:rsidR="00646595" w:rsidRPr="002312DE"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2312DE"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2312DE" w:rsidRDefault="00646595" w:rsidP="00E9371F">
            <w:pPr>
              <w:spacing w:after="120"/>
              <w:rPr>
                <w:rFonts w:ascii="Times New Roman" w:hAnsi="Times New Roman" w:cs="Times New Roman"/>
                <w:b/>
                <w:sz w:val="24"/>
              </w:rPr>
            </w:pPr>
            <w:r w:rsidRPr="002312DE">
              <w:rPr>
                <w:rFonts w:ascii="Times New Roman" w:hAnsi="Times New Roman" w:cs="Times New Roman"/>
                <w:b/>
                <w:sz w:val="24"/>
              </w:rPr>
              <w:t>Legal references and instructions</w:t>
            </w:r>
          </w:p>
        </w:tc>
      </w:tr>
      <w:tr w:rsidR="002312DE" w:rsidRPr="002312DE" w14:paraId="69E0A144" w14:textId="77777777" w:rsidTr="17C07D06">
        <w:trPr>
          <w:trHeight w:val="238"/>
        </w:trPr>
        <w:tc>
          <w:tcPr>
            <w:tcW w:w="1384" w:type="dxa"/>
            <w:shd w:val="clear" w:color="auto" w:fill="D9D9D9" w:themeFill="background1" w:themeFillShade="D9"/>
          </w:tcPr>
          <w:p w14:paraId="69E0A142" w14:textId="77777777" w:rsidR="00646595" w:rsidRPr="002312DE" w:rsidRDefault="00646595" w:rsidP="00E9371F">
            <w:pPr>
              <w:autoSpaceDE w:val="0"/>
              <w:autoSpaceDN w:val="0"/>
              <w:adjustRightInd w:val="0"/>
              <w:spacing w:after="120"/>
              <w:rPr>
                <w:rFonts w:ascii="Times New Roman" w:hAnsi="Times New Roman" w:cs="Times New Roman"/>
                <w:b/>
                <w:sz w:val="24"/>
              </w:rPr>
            </w:pPr>
            <w:r w:rsidRPr="002312DE">
              <w:rPr>
                <w:rFonts w:ascii="Times New Roman" w:hAnsi="Times New Roman" w:cs="Times New Roman"/>
                <w:b/>
                <w:sz w:val="24"/>
              </w:rPr>
              <w:t>Row number</w:t>
            </w:r>
          </w:p>
        </w:tc>
        <w:tc>
          <w:tcPr>
            <w:tcW w:w="7655" w:type="dxa"/>
            <w:shd w:val="clear" w:color="auto" w:fill="D9D9D9" w:themeFill="background1" w:themeFillShade="D9"/>
          </w:tcPr>
          <w:p w14:paraId="69E0A143" w14:textId="77777777" w:rsidR="00646595" w:rsidRPr="002312DE" w:rsidRDefault="00646595" w:rsidP="00E9371F">
            <w:pPr>
              <w:autoSpaceDE w:val="0"/>
              <w:autoSpaceDN w:val="0"/>
              <w:adjustRightInd w:val="0"/>
              <w:spacing w:after="120"/>
              <w:rPr>
                <w:rFonts w:ascii="Times New Roman" w:hAnsi="Times New Roman" w:cs="Times New Roman"/>
                <w:sz w:val="24"/>
              </w:rPr>
            </w:pPr>
            <w:r w:rsidRPr="002312DE">
              <w:rPr>
                <w:rFonts w:ascii="Times New Roman" w:hAnsi="Times New Roman" w:cs="Times New Roman"/>
                <w:b/>
                <w:sz w:val="24"/>
              </w:rPr>
              <w:t>Explanation</w:t>
            </w:r>
          </w:p>
        </w:tc>
      </w:tr>
      <w:tr w:rsidR="002312DE" w:rsidRPr="002312DE" w14:paraId="69E0A14D" w14:textId="77777777" w:rsidTr="17C07D06">
        <w:trPr>
          <w:trHeight w:val="805"/>
        </w:trPr>
        <w:tc>
          <w:tcPr>
            <w:tcW w:w="1384" w:type="dxa"/>
          </w:tcPr>
          <w:p w14:paraId="69E0A145"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(a)</w:t>
            </w:r>
          </w:p>
        </w:tc>
        <w:tc>
          <w:tcPr>
            <w:tcW w:w="7655" w:type="dxa"/>
          </w:tcPr>
          <w:p w14:paraId="69E0A146"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Description of the processes used to manage the risk of excessive leverage</w:t>
            </w:r>
          </w:p>
          <w:p w14:paraId="69E0A147" w14:textId="1A1A7195"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del w:id="895" w:author="Author">
              <w:r w:rsidRPr="002312DE" w:rsidDel="00646595">
                <w:rPr>
                  <w:rFonts w:ascii="Times New Roman" w:hAnsi="Times New Roman" w:cs="Times New Roman"/>
                  <w:sz w:val="24"/>
                  <w:szCs w:val="24"/>
                </w:rPr>
                <w:delText>Point (d) of</w:delText>
              </w:r>
            </w:del>
            <w:r w:rsidRPr="002312DE">
              <w:rPr>
                <w:rFonts w:ascii="Times New Roman" w:hAnsi="Times New Roman" w:cs="Times New Roman"/>
                <w:sz w:val="24"/>
                <w:szCs w:val="24"/>
              </w:rPr>
              <w:t xml:space="preserve"> Article 451(1)</w:t>
            </w:r>
            <w:ins w:id="896" w:author="Author">
              <w:r w:rsidR="57FDE861" w:rsidRPr="002312DE">
                <w:rPr>
                  <w:rFonts w:ascii="Times New Roman" w:hAnsi="Times New Roman" w:cs="Times New Roman"/>
                  <w:sz w:val="24"/>
                  <w:szCs w:val="24"/>
                </w:rPr>
                <w:t>,</w:t>
              </w:r>
            </w:ins>
            <w:r w:rsidRPr="002312DE">
              <w:rPr>
                <w:rFonts w:ascii="Times New Roman" w:hAnsi="Times New Roman" w:cs="Times New Roman"/>
                <w:sz w:val="24"/>
                <w:szCs w:val="24"/>
              </w:rPr>
              <w:t xml:space="preserve"> </w:t>
            </w:r>
            <w:ins w:id="897" w:author="Author">
              <w:r w:rsidR="0B0A4A61" w:rsidRPr="002312DE">
                <w:rPr>
                  <w:rFonts w:ascii="Times New Roman" w:hAnsi="Times New Roman" w:cs="Times New Roman"/>
                  <w:sz w:val="24"/>
                  <w:szCs w:val="24"/>
                </w:rPr>
                <w:t>p</w:t>
              </w:r>
              <w:r w:rsidR="3C079FE3" w:rsidRPr="002312DE">
                <w:rPr>
                  <w:rFonts w:ascii="Times New Roman" w:hAnsi="Times New Roman" w:cs="Times New Roman"/>
                  <w:sz w:val="24"/>
                  <w:szCs w:val="24"/>
                </w:rPr>
                <w:t xml:space="preserve">oint (d) of </w:t>
              </w:r>
              <w:r w:rsidR="007975AA" w:rsidRPr="002312DE">
                <w:rPr>
                  <w:rFonts w:ascii="Times New Roman" w:eastAsia="Times New Roman" w:hAnsi="Times New Roman" w:cs="Times New Roman"/>
                  <w:sz w:val="24"/>
                  <w:szCs w:val="24"/>
                </w:rPr>
                <w:t>Regulation (EU) No 575/2013</w:t>
              </w:r>
            </w:ins>
            <w:del w:id="898" w:author="Author">
              <w:r w:rsidRPr="002312DE" w:rsidDel="007975AA">
                <w:rPr>
                  <w:rFonts w:ascii="Times New Roman" w:hAnsi="Times New Roman" w:cs="Times New Roman"/>
                  <w:sz w:val="24"/>
                  <w:szCs w:val="24"/>
                </w:rPr>
                <w:delText>CRR</w:delText>
              </w:r>
            </w:del>
            <w:ins w:id="899" w:author="Author">
              <w:r w:rsidR="00881977" w:rsidRPr="002312DE">
                <w:rPr>
                  <w:rFonts w:ascii="Times New Roman" w:hAnsi="Times New Roman" w:cs="Times New Roman"/>
                  <w:sz w:val="24"/>
                  <w:szCs w:val="24"/>
                </w:rPr>
                <w:t>.</w:t>
              </w:r>
            </w:ins>
          </w:p>
          <w:p w14:paraId="69E0A148"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‘Description of the processes used to manage the risk of excessive leverage’ shall include any relevant information on:</w:t>
            </w:r>
          </w:p>
          <w:p w14:paraId="69E0A149" w14:textId="77777777" w:rsidR="00646595" w:rsidRPr="002312DE"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 procedures and resources used to assess the risk of excessive leverage;</w:t>
            </w:r>
          </w:p>
          <w:p w14:paraId="69E0A14A" w14:textId="0375F270" w:rsidR="00646595" w:rsidRPr="002312DE"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 quantitative tools, if any, used to assess the risk of excessive leverage including details on potential internal targets, and whether other indicators than the leverage ratio </w:t>
            </w:r>
            <w:del w:id="900" w:author="Author">
              <w:r w:rsidRPr="002312DE" w:rsidDel="00D05462">
                <w:rPr>
                  <w:rFonts w:ascii="Times New Roman" w:hAnsi="Times New Roman" w:cs="Times New Roman"/>
                  <w:sz w:val="24"/>
                  <w:szCs w:val="24"/>
                </w:rPr>
                <w:delText xml:space="preserve">of CRR </w:delText>
              </w:r>
            </w:del>
            <w:r w:rsidRPr="002312DE">
              <w:rPr>
                <w:rFonts w:ascii="Times New Roman" w:hAnsi="Times New Roman" w:cs="Times New Roman"/>
                <w:sz w:val="24"/>
                <w:szCs w:val="24"/>
              </w:rPr>
              <w:t>are being used;</w:t>
            </w:r>
          </w:p>
          <w:p w14:paraId="69E0A14B" w14:textId="77777777" w:rsidR="00646595" w:rsidRPr="002312DE"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2312DE">
              <w:rPr>
                <w:rFonts w:ascii="Times New Roman" w:hAnsi="Times New Roman" w:cs="Times New Roman"/>
                <w:sz w:val="24"/>
                <w:szCs w:val="24"/>
              </w:rPr>
              <w:t>(c) ways of how maturity mismatches and asset encumbrance are taken into account in managing the risk of excessive leverage;</w:t>
            </w:r>
          </w:p>
          <w:p w14:paraId="69E0A14C" w14:textId="77777777" w:rsidR="00646595" w:rsidRPr="002312DE"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(d) processes for reacting to leverage ratio changes, including processes and timelines for potential increase of Tier 1 capital to manage the risk of excessive leverage; or processes and timelines for adjusting the leverage ratio denominator (total exposure measure) to manage the risk of excessive leverage.</w:t>
            </w:r>
          </w:p>
        </w:tc>
      </w:tr>
      <w:tr w:rsidR="00646595" w:rsidRPr="002312DE" w14:paraId="69E0A157" w14:textId="77777777" w:rsidTr="17C07D06">
        <w:trPr>
          <w:trHeight w:val="2265"/>
        </w:trPr>
        <w:tc>
          <w:tcPr>
            <w:tcW w:w="1384" w:type="dxa"/>
          </w:tcPr>
          <w:p w14:paraId="69E0A14E" w14:textId="77777777" w:rsidR="00646595" w:rsidRPr="002312DE"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2312DE">
              <w:rPr>
                <w:rFonts w:ascii="Times New Roman" w:hAnsi="Times New Roman" w:cs="Times New Roman"/>
                <w:sz w:val="24"/>
                <w:szCs w:val="24"/>
              </w:rPr>
              <w:t>(b)</w:t>
            </w:r>
          </w:p>
        </w:tc>
        <w:tc>
          <w:tcPr>
            <w:tcW w:w="7655" w:type="dxa"/>
          </w:tcPr>
          <w:p w14:paraId="69E0A14F"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Style w:val="TeksttreciPogrubienie"/>
                <w:rFonts w:ascii="Times New Roman" w:hAnsi="Times New Roman" w:cs="Times New Roman"/>
                <w:color w:val="auto"/>
                <w:sz w:val="24"/>
                <w:szCs w:val="24"/>
              </w:rPr>
              <w:t>Description of the factors that had an impact on the leverage ratio during the period to which the disclosed leverage ratio refers</w:t>
            </w:r>
          </w:p>
          <w:p w14:paraId="69E0A150" w14:textId="4BC04EDB"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Point (e) of Article 451(1) </w:t>
            </w:r>
            <w:ins w:id="901" w:author="Author">
              <w:r w:rsidR="00203F2E" w:rsidRPr="002312DE">
                <w:rPr>
                  <w:rFonts w:ascii="Times New Roman" w:eastAsia="Times New Roman" w:hAnsi="Times New Roman" w:cs="Times New Roman"/>
                  <w:sz w:val="24"/>
                  <w:szCs w:val="24"/>
                </w:rPr>
                <w:t>Regulation (EU) No 575/2013</w:t>
              </w:r>
            </w:ins>
            <w:del w:id="902" w:author="Author">
              <w:r w:rsidRPr="002312DE" w:rsidDel="00203F2E">
                <w:rPr>
                  <w:rFonts w:ascii="Times New Roman" w:hAnsi="Times New Roman" w:cs="Times New Roman"/>
                  <w:sz w:val="24"/>
                  <w:szCs w:val="24"/>
                </w:rPr>
                <w:delText>CRR</w:delText>
              </w:r>
            </w:del>
            <w:ins w:id="903" w:author="Author">
              <w:r w:rsidR="00203F2E" w:rsidRPr="002312DE">
                <w:rPr>
                  <w:rFonts w:ascii="Times New Roman" w:hAnsi="Times New Roman" w:cs="Times New Roman"/>
                  <w:sz w:val="24"/>
                  <w:szCs w:val="24"/>
                </w:rPr>
                <w:t>.</w:t>
              </w:r>
            </w:ins>
          </w:p>
          <w:p w14:paraId="69E0A151" w14:textId="77777777" w:rsidR="00646595" w:rsidRPr="002312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‘Description of the factors that had an impact on the leverage ratio during the period to which the disclosed leverage ratio refers’ shall include any material information on:</w:t>
            </w:r>
          </w:p>
          <w:p w14:paraId="69E0A152" w14:textId="77777777" w:rsidR="00646595" w:rsidRPr="002312DE"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 quantification of the change in the leverage ratio since the previous disclosure reference date;</w:t>
            </w:r>
          </w:p>
          <w:p w14:paraId="69E0A153" w14:textId="77777777" w:rsidR="00646595" w:rsidRPr="002312DE"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2312DE">
              <w:rPr>
                <w:rFonts w:ascii="Times New Roman" w:hAnsi="Times New Roman" w:cs="Times New Roman"/>
                <w:sz w:val="24"/>
                <w:szCs w:val="24"/>
              </w:rPr>
              <w:t xml:space="preserve"> the main drivers of the leverage ratio since the previous disclosure reference date with explanatory comments on:</w:t>
            </w:r>
          </w:p>
          <w:p w14:paraId="69E0A154" w14:textId="77777777" w:rsidR="00646595" w:rsidRPr="002312DE"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2312DE">
              <w:rPr>
                <w:rFonts w:ascii="Times New Roman" w:hAnsi="Times New Roman" w:cs="Times New Roman"/>
                <w:sz w:val="24"/>
                <w:szCs w:val="24"/>
              </w:rPr>
              <w:t>(1) the nature of the change and whether it was a change in the numerator of the ratio, in the denominator of the ratio, or in both;</w:t>
            </w:r>
          </w:p>
          <w:p w14:paraId="69E0A155" w14:textId="77777777" w:rsidR="00646595" w:rsidRPr="002312DE"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2312DE">
              <w:rPr>
                <w:rFonts w:ascii="Times New Roman" w:hAnsi="Times New Roman" w:cs="Times New Roman"/>
                <w:sz w:val="24"/>
                <w:szCs w:val="24"/>
              </w:rPr>
              <w:t>(2) whether it resulted from an internal strategic decision and, where so, whether that strategic decision was aimed directly at the leverage ratio or whether it impacted the leverage ratio only indirectly;</w:t>
            </w:r>
          </w:p>
          <w:p w14:paraId="69E0A156" w14:textId="77777777" w:rsidR="00646595" w:rsidRPr="002312DE"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2312DE">
              <w:rPr>
                <w:rFonts w:ascii="Times New Roman" w:hAnsi="Times New Roman" w:cs="Times New Roman"/>
                <w:sz w:val="24"/>
                <w:szCs w:val="24"/>
              </w:rPr>
              <w:t>(3) the most significant external factors related to the economic and financial environments that had an impact on the leverage ratio.</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77777777" w:rsidR="00646595" w:rsidRPr="00222AAB" w:rsidRDefault="00646595" w:rsidP="00646595">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C6168"/>
    <w:rsid w:val="002D2FF1"/>
    <w:rsid w:val="003116BB"/>
    <w:rsid w:val="00452EAE"/>
    <w:rsid w:val="0045337F"/>
    <w:rsid w:val="00483611"/>
    <w:rsid w:val="004953EB"/>
    <w:rsid w:val="004A0F15"/>
    <w:rsid w:val="004B7BC8"/>
    <w:rsid w:val="004C2012"/>
    <w:rsid w:val="004E3F4D"/>
    <w:rsid w:val="00506F6E"/>
    <w:rsid w:val="0051479C"/>
    <w:rsid w:val="005151AF"/>
    <w:rsid w:val="005419FA"/>
    <w:rsid w:val="00545D8B"/>
    <w:rsid w:val="00590501"/>
    <w:rsid w:val="00590640"/>
    <w:rsid w:val="005F0209"/>
    <w:rsid w:val="00646595"/>
    <w:rsid w:val="006A714E"/>
    <w:rsid w:val="006E679B"/>
    <w:rsid w:val="00715772"/>
    <w:rsid w:val="007369C3"/>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64659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8966</Words>
  <Characters>51112</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2024-06-06T15:06:00Z</dcterms:modified>
</cp:coreProperties>
</file>