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4B188" w14:textId="7DA9C519"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sidRPr="000B66BC">
        <w:rPr>
          <w:rFonts w:ascii="Times New Roman" w:hAnsi="Times New Roman"/>
          <w:sz w:val="24"/>
          <w:szCs w:val="24"/>
        </w:rPr>
        <w:t>ANNEX XI</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szCs w:val="24"/>
          <w:lang w:eastAsia="de-DE"/>
        </w:rPr>
        <w:t xml:space="preserve">INSTRUCTIONS FOR </w:t>
      </w:r>
      <w:r w:rsidR="00A15D28" w:rsidRPr="00864866">
        <w:rPr>
          <w:rFonts w:ascii="Times New Roman" w:hAnsi="Times New Roman"/>
          <w:b/>
          <w:sz w:val="24"/>
          <w:szCs w:val="24"/>
          <w:lang w:eastAsia="de-DE"/>
        </w:rPr>
        <w:t>REPORTING ON LEVERAGE</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73036C68" w14:textId="062C4CCE" w:rsidR="00A84D67" w:rsidRDefault="00391EF9">
      <w:pPr>
        <w:pStyle w:val="TOC1"/>
        <w:rPr>
          <w:rFonts w:asciiTheme="minorHAnsi" w:eastAsiaTheme="minorEastAsia" w:hAnsiTheme="minorHAnsi" w:cstheme="minorBidi"/>
          <w:color w:val="auto"/>
          <w:sz w:val="22"/>
          <w:szCs w:val="22"/>
          <w:lang w:val="en-US"/>
        </w:rPr>
      </w:pPr>
      <w:r w:rsidRPr="000B66BC">
        <w:rPr>
          <w:rFonts w:ascii="Times New Roman" w:hAnsi="Times New Roman"/>
          <w:b/>
          <w:sz w:val="24"/>
          <w:szCs w:val="24"/>
        </w:rPr>
        <w:fldChar w:fldCharType="begin"/>
      </w:r>
      <w:r w:rsidR="00F4754B" w:rsidRPr="000B66BC">
        <w:rPr>
          <w:rFonts w:ascii="Times New Roman" w:hAnsi="Times New Roman"/>
          <w:b/>
          <w:sz w:val="24"/>
          <w:szCs w:val="24"/>
        </w:rPr>
        <w:instrText xml:space="preserve"> TOC \o "1-3" \h \z \u </w:instrText>
      </w:r>
      <w:r w:rsidRPr="000B66BC">
        <w:rPr>
          <w:rFonts w:ascii="Times New Roman" w:hAnsi="Times New Roman"/>
          <w:b/>
          <w:sz w:val="24"/>
          <w:szCs w:val="24"/>
        </w:rPr>
        <w:fldChar w:fldCharType="separate"/>
      </w:r>
      <w:hyperlink w:anchor="_Toc52461743" w:history="1">
        <w:r w:rsidR="00A84D67" w:rsidRPr="000C67D9">
          <w:rPr>
            <w:rStyle w:val="Hyperlink"/>
            <w:rFonts w:ascii="Times New Roman" w:hAnsi="Times New Roman"/>
            <w:b/>
          </w:rPr>
          <w:t>PART I: GENERAL INSTRUCTIONS</w:t>
        </w:r>
        <w:r w:rsidR="00A84D67">
          <w:rPr>
            <w:webHidden/>
          </w:rPr>
          <w:tab/>
        </w:r>
        <w:r w:rsidR="00A84D67">
          <w:rPr>
            <w:webHidden/>
          </w:rPr>
          <w:fldChar w:fldCharType="begin"/>
        </w:r>
        <w:r w:rsidR="00A84D67">
          <w:rPr>
            <w:webHidden/>
          </w:rPr>
          <w:instrText xml:space="preserve"> PAGEREF _Toc52461743 \h </w:instrText>
        </w:r>
        <w:r w:rsidR="00A84D67">
          <w:rPr>
            <w:webHidden/>
          </w:rPr>
        </w:r>
        <w:r w:rsidR="00A84D67">
          <w:rPr>
            <w:webHidden/>
          </w:rPr>
          <w:fldChar w:fldCharType="separate"/>
        </w:r>
        <w:r w:rsidR="00A84D67">
          <w:rPr>
            <w:webHidden/>
          </w:rPr>
          <w:t>2</w:t>
        </w:r>
        <w:r w:rsidR="00A84D67">
          <w:rPr>
            <w:webHidden/>
          </w:rPr>
          <w:fldChar w:fldCharType="end"/>
        </w:r>
      </w:hyperlink>
    </w:p>
    <w:p w14:paraId="6562C339" w14:textId="3DAF8A8B" w:rsidR="00A84D67" w:rsidRDefault="006A5B7D">
      <w:pPr>
        <w:pStyle w:val="TOC2"/>
        <w:rPr>
          <w:rFonts w:asciiTheme="minorHAnsi" w:eastAsiaTheme="minorEastAsia" w:hAnsiTheme="minorHAnsi" w:cstheme="minorBidi"/>
          <w:b w:val="0"/>
          <w:smallCaps w:val="0"/>
          <w:sz w:val="22"/>
          <w:lang w:val="en-US"/>
        </w:rPr>
      </w:pPr>
      <w:hyperlink w:anchor="_Toc52461744" w:history="1">
        <w:r w:rsidR="00A84D67" w:rsidRPr="000C67D9">
          <w:rPr>
            <w:rStyle w:val="Hyperlink"/>
            <w:rFonts w:ascii="Times New Roman" w:hAnsi="Times New Roman"/>
          </w:rPr>
          <w:t>1.</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Structure and other conventions</w:t>
        </w:r>
        <w:r w:rsidR="00A84D67">
          <w:rPr>
            <w:webHidden/>
          </w:rPr>
          <w:tab/>
        </w:r>
        <w:r w:rsidR="00A84D67">
          <w:rPr>
            <w:webHidden/>
          </w:rPr>
          <w:fldChar w:fldCharType="begin"/>
        </w:r>
        <w:r w:rsidR="00A84D67">
          <w:rPr>
            <w:webHidden/>
          </w:rPr>
          <w:instrText xml:space="preserve"> PAGEREF _Toc52461744 \h </w:instrText>
        </w:r>
        <w:r w:rsidR="00A84D67">
          <w:rPr>
            <w:webHidden/>
          </w:rPr>
        </w:r>
        <w:r w:rsidR="00A84D67">
          <w:rPr>
            <w:webHidden/>
          </w:rPr>
          <w:fldChar w:fldCharType="separate"/>
        </w:r>
        <w:r w:rsidR="00A84D67">
          <w:rPr>
            <w:webHidden/>
          </w:rPr>
          <w:t>2</w:t>
        </w:r>
        <w:r w:rsidR="00A84D67">
          <w:rPr>
            <w:webHidden/>
          </w:rPr>
          <w:fldChar w:fldCharType="end"/>
        </w:r>
      </w:hyperlink>
    </w:p>
    <w:p w14:paraId="18E83BD9" w14:textId="009CD990" w:rsidR="00A84D67" w:rsidRDefault="006A5B7D">
      <w:pPr>
        <w:pStyle w:val="TOC3"/>
        <w:rPr>
          <w:rFonts w:asciiTheme="minorHAnsi" w:eastAsiaTheme="minorEastAsia" w:hAnsiTheme="minorHAnsi" w:cstheme="minorBidi"/>
          <w:smallCaps w:val="0"/>
          <w:sz w:val="22"/>
          <w:szCs w:val="22"/>
          <w:lang w:val="en-US"/>
        </w:rPr>
      </w:pPr>
      <w:hyperlink w:anchor="_Toc52461745" w:history="1">
        <w:r w:rsidR="00A84D67" w:rsidRPr="000C67D9">
          <w:rPr>
            <w:rStyle w:val="Hyperlink"/>
            <w:rFonts w:ascii="Times New Roman" w:hAnsi="Times New Roman"/>
            <w:b/>
          </w:rPr>
          <w:t>1.1.</w:t>
        </w:r>
        <w:r w:rsidR="00A84D67">
          <w:rPr>
            <w:rFonts w:asciiTheme="minorHAnsi" w:eastAsiaTheme="minorEastAsia" w:hAnsiTheme="minorHAnsi" w:cstheme="minorBidi"/>
            <w:smallCaps w:val="0"/>
            <w:sz w:val="22"/>
            <w:szCs w:val="22"/>
            <w:lang w:val="en-US"/>
          </w:rPr>
          <w:tab/>
        </w:r>
        <w:r w:rsidR="00A84D67" w:rsidRPr="000C67D9">
          <w:rPr>
            <w:rStyle w:val="Hyperlink"/>
            <w:rFonts w:ascii="Times New Roman" w:hAnsi="Times New Roman"/>
            <w:b/>
          </w:rPr>
          <w:t>Structure</w:t>
        </w:r>
        <w:r w:rsidR="00A84D67">
          <w:rPr>
            <w:webHidden/>
          </w:rPr>
          <w:tab/>
        </w:r>
        <w:r w:rsidR="00A84D67">
          <w:rPr>
            <w:webHidden/>
          </w:rPr>
          <w:fldChar w:fldCharType="begin"/>
        </w:r>
        <w:r w:rsidR="00A84D67">
          <w:rPr>
            <w:webHidden/>
          </w:rPr>
          <w:instrText xml:space="preserve"> PAGEREF _Toc52461745 \h </w:instrText>
        </w:r>
        <w:r w:rsidR="00A84D67">
          <w:rPr>
            <w:webHidden/>
          </w:rPr>
        </w:r>
        <w:r w:rsidR="00A84D67">
          <w:rPr>
            <w:webHidden/>
          </w:rPr>
          <w:fldChar w:fldCharType="separate"/>
        </w:r>
        <w:r w:rsidR="00A84D67">
          <w:rPr>
            <w:webHidden/>
          </w:rPr>
          <w:t>2</w:t>
        </w:r>
        <w:r w:rsidR="00A84D67">
          <w:rPr>
            <w:webHidden/>
          </w:rPr>
          <w:fldChar w:fldCharType="end"/>
        </w:r>
      </w:hyperlink>
    </w:p>
    <w:p w14:paraId="204CBB04" w14:textId="526D6041" w:rsidR="00A84D67" w:rsidRDefault="006A5B7D">
      <w:pPr>
        <w:pStyle w:val="TOC3"/>
        <w:rPr>
          <w:rFonts w:asciiTheme="minorHAnsi" w:eastAsiaTheme="minorEastAsia" w:hAnsiTheme="minorHAnsi" w:cstheme="minorBidi"/>
          <w:smallCaps w:val="0"/>
          <w:sz w:val="22"/>
          <w:szCs w:val="22"/>
          <w:lang w:val="en-US"/>
        </w:rPr>
      </w:pPr>
      <w:hyperlink w:anchor="_Toc52461746" w:history="1">
        <w:r w:rsidR="00A84D67" w:rsidRPr="000C67D9">
          <w:rPr>
            <w:rStyle w:val="Hyperlink"/>
            <w:rFonts w:ascii="Times New Roman" w:hAnsi="Times New Roman"/>
            <w:b/>
          </w:rPr>
          <w:t>1.2.</w:t>
        </w:r>
        <w:r w:rsidR="00A84D67">
          <w:rPr>
            <w:rFonts w:asciiTheme="minorHAnsi" w:eastAsiaTheme="minorEastAsia" w:hAnsiTheme="minorHAnsi" w:cstheme="minorBidi"/>
            <w:smallCaps w:val="0"/>
            <w:sz w:val="22"/>
            <w:szCs w:val="22"/>
            <w:lang w:val="en-US"/>
          </w:rPr>
          <w:tab/>
        </w:r>
        <w:r w:rsidR="00A84D67" w:rsidRPr="000C67D9">
          <w:rPr>
            <w:rStyle w:val="Hyperlink"/>
            <w:rFonts w:ascii="Times New Roman" w:hAnsi="Times New Roman"/>
            <w:b/>
          </w:rPr>
          <w:t>Numbering convention</w:t>
        </w:r>
        <w:r w:rsidR="00A84D67">
          <w:rPr>
            <w:webHidden/>
          </w:rPr>
          <w:tab/>
        </w:r>
        <w:r w:rsidR="00A84D67">
          <w:rPr>
            <w:webHidden/>
          </w:rPr>
          <w:fldChar w:fldCharType="begin"/>
        </w:r>
        <w:r w:rsidR="00A84D67">
          <w:rPr>
            <w:webHidden/>
          </w:rPr>
          <w:instrText xml:space="preserve"> PAGEREF _Toc52461746 \h </w:instrText>
        </w:r>
        <w:r w:rsidR="00A84D67">
          <w:rPr>
            <w:webHidden/>
          </w:rPr>
        </w:r>
        <w:r w:rsidR="00A84D67">
          <w:rPr>
            <w:webHidden/>
          </w:rPr>
          <w:fldChar w:fldCharType="separate"/>
        </w:r>
        <w:r w:rsidR="00A84D67">
          <w:rPr>
            <w:webHidden/>
          </w:rPr>
          <w:t>2</w:t>
        </w:r>
        <w:r w:rsidR="00A84D67">
          <w:rPr>
            <w:webHidden/>
          </w:rPr>
          <w:fldChar w:fldCharType="end"/>
        </w:r>
      </w:hyperlink>
    </w:p>
    <w:p w14:paraId="3AAF515C" w14:textId="6C7BCD2E" w:rsidR="00A84D67" w:rsidRDefault="006A5B7D">
      <w:pPr>
        <w:pStyle w:val="TOC3"/>
        <w:rPr>
          <w:rFonts w:asciiTheme="minorHAnsi" w:eastAsiaTheme="minorEastAsia" w:hAnsiTheme="minorHAnsi" w:cstheme="minorBidi"/>
          <w:smallCaps w:val="0"/>
          <w:sz w:val="22"/>
          <w:szCs w:val="22"/>
          <w:lang w:val="en-US"/>
        </w:rPr>
      </w:pPr>
      <w:hyperlink w:anchor="_Toc52461747" w:history="1">
        <w:r w:rsidR="00A84D67" w:rsidRPr="000C67D9">
          <w:rPr>
            <w:rStyle w:val="Hyperlink"/>
            <w:rFonts w:ascii="Times New Roman" w:hAnsi="Times New Roman"/>
            <w:b/>
          </w:rPr>
          <w:t>1.3.</w:t>
        </w:r>
        <w:r w:rsidR="00A84D67">
          <w:rPr>
            <w:rFonts w:asciiTheme="minorHAnsi" w:eastAsiaTheme="minorEastAsia" w:hAnsiTheme="minorHAnsi" w:cstheme="minorBidi"/>
            <w:smallCaps w:val="0"/>
            <w:sz w:val="22"/>
            <w:szCs w:val="22"/>
            <w:lang w:val="en-US"/>
          </w:rPr>
          <w:tab/>
        </w:r>
        <w:r w:rsidR="00A84D67" w:rsidRPr="000C67D9">
          <w:rPr>
            <w:rStyle w:val="Hyperlink"/>
            <w:rFonts w:ascii="Times New Roman" w:hAnsi="Times New Roman"/>
            <w:b/>
          </w:rPr>
          <w:t>Abbreviations</w:t>
        </w:r>
        <w:r w:rsidR="00A84D67">
          <w:rPr>
            <w:webHidden/>
          </w:rPr>
          <w:tab/>
        </w:r>
        <w:r w:rsidR="00A84D67">
          <w:rPr>
            <w:webHidden/>
          </w:rPr>
          <w:fldChar w:fldCharType="begin"/>
        </w:r>
        <w:r w:rsidR="00A84D67">
          <w:rPr>
            <w:webHidden/>
          </w:rPr>
          <w:instrText xml:space="preserve"> PAGEREF _Toc52461747 \h </w:instrText>
        </w:r>
        <w:r w:rsidR="00A84D67">
          <w:rPr>
            <w:webHidden/>
          </w:rPr>
        </w:r>
        <w:r w:rsidR="00A84D67">
          <w:rPr>
            <w:webHidden/>
          </w:rPr>
          <w:fldChar w:fldCharType="separate"/>
        </w:r>
        <w:r w:rsidR="00A84D67">
          <w:rPr>
            <w:webHidden/>
          </w:rPr>
          <w:t>2</w:t>
        </w:r>
        <w:r w:rsidR="00A84D67">
          <w:rPr>
            <w:webHidden/>
          </w:rPr>
          <w:fldChar w:fldCharType="end"/>
        </w:r>
      </w:hyperlink>
    </w:p>
    <w:p w14:paraId="72D10625" w14:textId="1EC1C8B4" w:rsidR="00A84D67" w:rsidRDefault="006A5B7D">
      <w:pPr>
        <w:pStyle w:val="TOC3"/>
        <w:rPr>
          <w:rFonts w:asciiTheme="minorHAnsi" w:eastAsiaTheme="minorEastAsia" w:hAnsiTheme="minorHAnsi" w:cstheme="minorBidi"/>
          <w:smallCaps w:val="0"/>
          <w:sz w:val="22"/>
          <w:szCs w:val="22"/>
          <w:lang w:val="en-US"/>
        </w:rPr>
      </w:pPr>
      <w:hyperlink w:anchor="_Toc52461748" w:history="1">
        <w:r w:rsidR="00A84D67" w:rsidRPr="000C67D9">
          <w:rPr>
            <w:rStyle w:val="Hyperlink"/>
            <w:rFonts w:ascii="Times New Roman" w:hAnsi="Times New Roman"/>
            <w:b/>
          </w:rPr>
          <w:t>1.4.</w:t>
        </w:r>
        <w:r w:rsidR="00A84D67">
          <w:rPr>
            <w:rFonts w:asciiTheme="minorHAnsi" w:eastAsiaTheme="minorEastAsia" w:hAnsiTheme="minorHAnsi" w:cstheme="minorBidi"/>
            <w:smallCaps w:val="0"/>
            <w:sz w:val="22"/>
            <w:szCs w:val="22"/>
            <w:lang w:val="en-US"/>
          </w:rPr>
          <w:tab/>
        </w:r>
        <w:r w:rsidR="00A84D67" w:rsidRPr="000C67D9">
          <w:rPr>
            <w:rStyle w:val="Hyperlink"/>
            <w:rFonts w:ascii="Times New Roman" w:hAnsi="Times New Roman"/>
            <w:b/>
          </w:rPr>
          <w:t>Sign convention</w:t>
        </w:r>
        <w:r w:rsidR="00A84D67">
          <w:rPr>
            <w:webHidden/>
          </w:rPr>
          <w:tab/>
        </w:r>
        <w:r w:rsidR="00A84D67">
          <w:rPr>
            <w:webHidden/>
          </w:rPr>
          <w:fldChar w:fldCharType="begin"/>
        </w:r>
        <w:r w:rsidR="00A84D67">
          <w:rPr>
            <w:webHidden/>
          </w:rPr>
          <w:instrText xml:space="preserve"> PAGEREF _Toc52461748 \h </w:instrText>
        </w:r>
        <w:r w:rsidR="00A84D67">
          <w:rPr>
            <w:webHidden/>
          </w:rPr>
        </w:r>
        <w:r w:rsidR="00A84D67">
          <w:rPr>
            <w:webHidden/>
          </w:rPr>
          <w:fldChar w:fldCharType="separate"/>
        </w:r>
        <w:r w:rsidR="00A84D67">
          <w:rPr>
            <w:webHidden/>
          </w:rPr>
          <w:t>3</w:t>
        </w:r>
        <w:r w:rsidR="00A84D67">
          <w:rPr>
            <w:webHidden/>
          </w:rPr>
          <w:fldChar w:fldCharType="end"/>
        </w:r>
      </w:hyperlink>
    </w:p>
    <w:p w14:paraId="57E59D78" w14:textId="1C252703" w:rsidR="00A84D67" w:rsidRDefault="006A5B7D">
      <w:pPr>
        <w:pStyle w:val="TOC1"/>
        <w:rPr>
          <w:rFonts w:asciiTheme="minorHAnsi" w:eastAsiaTheme="minorEastAsia" w:hAnsiTheme="minorHAnsi" w:cstheme="minorBidi"/>
          <w:color w:val="auto"/>
          <w:sz w:val="22"/>
          <w:szCs w:val="22"/>
          <w:lang w:val="en-US"/>
        </w:rPr>
      </w:pPr>
      <w:hyperlink w:anchor="_Toc52461749" w:history="1">
        <w:r w:rsidR="00A84D67" w:rsidRPr="000C67D9">
          <w:rPr>
            <w:rStyle w:val="Hyperlink"/>
            <w:rFonts w:ascii="Times New Roman" w:hAnsi="Times New Roman"/>
            <w:b/>
          </w:rPr>
          <w:t>PART II: TEMPLATE RELATED INSTRUCTIONS</w:t>
        </w:r>
        <w:r w:rsidR="00A84D67">
          <w:rPr>
            <w:webHidden/>
          </w:rPr>
          <w:tab/>
        </w:r>
        <w:r w:rsidR="00A84D67">
          <w:rPr>
            <w:webHidden/>
          </w:rPr>
          <w:fldChar w:fldCharType="begin"/>
        </w:r>
        <w:r w:rsidR="00A84D67">
          <w:rPr>
            <w:webHidden/>
          </w:rPr>
          <w:instrText xml:space="preserve"> PAGEREF _Toc52461749 \h </w:instrText>
        </w:r>
        <w:r w:rsidR="00A84D67">
          <w:rPr>
            <w:webHidden/>
          </w:rPr>
        </w:r>
        <w:r w:rsidR="00A84D67">
          <w:rPr>
            <w:webHidden/>
          </w:rPr>
          <w:fldChar w:fldCharType="separate"/>
        </w:r>
        <w:r w:rsidR="00A84D67">
          <w:rPr>
            <w:webHidden/>
          </w:rPr>
          <w:t>4</w:t>
        </w:r>
        <w:r w:rsidR="00A84D67">
          <w:rPr>
            <w:webHidden/>
          </w:rPr>
          <w:fldChar w:fldCharType="end"/>
        </w:r>
      </w:hyperlink>
    </w:p>
    <w:p w14:paraId="1ED6F151" w14:textId="03408B6A" w:rsidR="00A84D67" w:rsidRDefault="006A5B7D">
      <w:pPr>
        <w:pStyle w:val="TOC2"/>
        <w:rPr>
          <w:rFonts w:asciiTheme="minorHAnsi" w:eastAsiaTheme="minorEastAsia" w:hAnsiTheme="minorHAnsi" w:cstheme="minorBidi"/>
          <w:b w:val="0"/>
          <w:smallCaps w:val="0"/>
          <w:sz w:val="22"/>
          <w:lang w:val="en-US"/>
        </w:rPr>
      </w:pPr>
      <w:hyperlink w:anchor="_Toc52461750" w:history="1">
        <w:r w:rsidR="00A84D67" w:rsidRPr="000C67D9">
          <w:rPr>
            <w:rStyle w:val="Hyperlink"/>
            <w:rFonts w:ascii="Times New Roman" w:hAnsi="Times New Roman"/>
          </w:rPr>
          <w:t>1.</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Formulas for leverage ratio calculation</w:t>
        </w:r>
        <w:r w:rsidR="00A84D67">
          <w:rPr>
            <w:webHidden/>
          </w:rPr>
          <w:tab/>
        </w:r>
        <w:r w:rsidR="00A84D67">
          <w:rPr>
            <w:webHidden/>
          </w:rPr>
          <w:fldChar w:fldCharType="begin"/>
        </w:r>
        <w:r w:rsidR="00A84D67">
          <w:rPr>
            <w:webHidden/>
          </w:rPr>
          <w:instrText xml:space="preserve"> PAGEREF _Toc52461750 \h </w:instrText>
        </w:r>
        <w:r w:rsidR="00A84D67">
          <w:rPr>
            <w:webHidden/>
          </w:rPr>
        </w:r>
        <w:r w:rsidR="00A84D67">
          <w:rPr>
            <w:webHidden/>
          </w:rPr>
          <w:fldChar w:fldCharType="separate"/>
        </w:r>
        <w:r w:rsidR="00A84D67">
          <w:rPr>
            <w:webHidden/>
          </w:rPr>
          <w:t>4</w:t>
        </w:r>
        <w:r w:rsidR="00A84D67">
          <w:rPr>
            <w:webHidden/>
          </w:rPr>
          <w:fldChar w:fldCharType="end"/>
        </w:r>
      </w:hyperlink>
    </w:p>
    <w:p w14:paraId="36F47968" w14:textId="431B3312" w:rsidR="00A84D67" w:rsidRDefault="006A5B7D">
      <w:pPr>
        <w:pStyle w:val="TOC2"/>
        <w:rPr>
          <w:rFonts w:asciiTheme="minorHAnsi" w:eastAsiaTheme="minorEastAsia" w:hAnsiTheme="minorHAnsi" w:cstheme="minorBidi"/>
          <w:b w:val="0"/>
          <w:smallCaps w:val="0"/>
          <w:sz w:val="22"/>
          <w:lang w:val="en-US"/>
        </w:rPr>
      </w:pPr>
      <w:hyperlink w:anchor="_Toc52461751" w:history="1">
        <w:r w:rsidR="00A84D67" w:rsidRPr="000C67D9">
          <w:rPr>
            <w:rStyle w:val="Hyperlink"/>
            <w:rFonts w:ascii="Times New Roman" w:hAnsi="Times New Roman"/>
          </w:rPr>
          <w:t>2.</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Materiality thresholds for derivatives</w:t>
        </w:r>
        <w:r w:rsidR="00A84D67">
          <w:rPr>
            <w:webHidden/>
          </w:rPr>
          <w:tab/>
        </w:r>
        <w:r w:rsidR="00A84D67">
          <w:rPr>
            <w:webHidden/>
          </w:rPr>
          <w:fldChar w:fldCharType="begin"/>
        </w:r>
        <w:r w:rsidR="00A84D67">
          <w:rPr>
            <w:webHidden/>
          </w:rPr>
          <w:instrText xml:space="preserve"> PAGEREF _Toc52461751 \h </w:instrText>
        </w:r>
        <w:r w:rsidR="00A84D67">
          <w:rPr>
            <w:webHidden/>
          </w:rPr>
        </w:r>
        <w:r w:rsidR="00A84D67">
          <w:rPr>
            <w:webHidden/>
          </w:rPr>
          <w:fldChar w:fldCharType="separate"/>
        </w:r>
        <w:r w:rsidR="00A84D67">
          <w:rPr>
            <w:webHidden/>
          </w:rPr>
          <w:t>4</w:t>
        </w:r>
        <w:r w:rsidR="00A84D67">
          <w:rPr>
            <w:webHidden/>
          </w:rPr>
          <w:fldChar w:fldCharType="end"/>
        </w:r>
      </w:hyperlink>
    </w:p>
    <w:p w14:paraId="5BE26179" w14:textId="73908DD6" w:rsidR="00A84D67" w:rsidRDefault="006A5B7D">
      <w:pPr>
        <w:pStyle w:val="TOC2"/>
        <w:rPr>
          <w:rFonts w:asciiTheme="minorHAnsi" w:eastAsiaTheme="minorEastAsia" w:hAnsiTheme="minorHAnsi" w:cstheme="minorBidi"/>
          <w:b w:val="0"/>
          <w:smallCaps w:val="0"/>
          <w:sz w:val="22"/>
          <w:lang w:val="en-US"/>
        </w:rPr>
      </w:pPr>
      <w:hyperlink w:anchor="_Toc52461752" w:history="1">
        <w:r w:rsidR="00A84D67" w:rsidRPr="000C67D9">
          <w:rPr>
            <w:rStyle w:val="Hyperlink"/>
            <w:rFonts w:ascii="Times New Roman" w:hAnsi="Times New Roman"/>
          </w:rPr>
          <w:t>3.</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47.00 – Leverage ratio calculation (LRCalc)</w:t>
        </w:r>
        <w:r w:rsidR="00A84D67">
          <w:rPr>
            <w:webHidden/>
          </w:rPr>
          <w:tab/>
        </w:r>
        <w:r w:rsidR="00A84D67">
          <w:rPr>
            <w:webHidden/>
          </w:rPr>
          <w:fldChar w:fldCharType="begin"/>
        </w:r>
        <w:r w:rsidR="00A84D67">
          <w:rPr>
            <w:webHidden/>
          </w:rPr>
          <w:instrText xml:space="preserve"> PAGEREF _Toc52461752 \h </w:instrText>
        </w:r>
        <w:r w:rsidR="00A84D67">
          <w:rPr>
            <w:webHidden/>
          </w:rPr>
        </w:r>
        <w:r w:rsidR="00A84D67">
          <w:rPr>
            <w:webHidden/>
          </w:rPr>
          <w:fldChar w:fldCharType="separate"/>
        </w:r>
        <w:r w:rsidR="00A84D67">
          <w:rPr>
            <w:webHidden/>
          </w:rPr>
          <w:t>5</w:t>
        </w:r>
        <w:r w:rsidR="00A84D67">
          <w:rPr>
            <w:webHidden/>
          </w:rPr>
          <w:fldChar w:fldCharType="end"/>
        </w:r>
      </w:hyperlink>
    </w:p>
    <w:p w14:paraId="16C23EDE" w14:textId="13217F43" w:rsidR="00A84D67" w:rsidRDefault="006A5B7D">
      <w:pPr>
        <w:pStyle w:val="TOC2"/>
        <w:rPr>
          <w:rFonts w:asciiTheme="minorHAnsi" w:eastAsiaTheme="minorEastAsia" w:hAnsiTheme="minorHAnsi" w:cstheme="minorBidi"/>
          <w:b w:val="0"/>
          <w:smallCaps w:val="0"/>
          <w:sz w:val="22"/>
          <w:lang w:val="en-US"/>
        </w:rPr>
      </w:pPr>
      <w:hyperlink w:anchor="_Toc52461753" w:history="1">
        <w:r w:rsidR="00A84D67" w:rsidRPr="000C67D9">
          <w:rPr>
            <w:rStyle w:val="Hyperlink"/>
            <w:rFonts w:ascii="Times New Roman" w:hAnsi="Times New Roman"/>
          </w:rPr>
          <w:t>4.</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40.00 – Alternative treatment of the Exposure Measure (LR1)</w:t>
        </w:r>
        <w:r w:rsidR="00A84D67">
          <w:rPr>
            <w:webHidden/>
          </w:rPr>
          <w:tab/>
        </w:r>
        <w:r w:rsidR="00A84D67">
          <w:rPr>
            <w:webHidden/>
          </w:rPr>
          <w:fldChar w:fldCharType="begin"/>
        </w:r>
        <w:r w:rsidR="00A84D67">
          <w:rPr>
            <w:webHidden/>
          </w:rPr>
          <w:instrText xml:space="preserve"> PAGEREF _Toc52461753 \h </w:instrText>
        </w:r>
        <w:r w:rsidR="00A84D67">
          <w:rPr>
            <w:webHidden/>
          </w:rPr>
        </w:r>
        <w:r w:rsidR="00A84D67">
          <w:rPr>
            <w:webHidden/>
          </w:rPr>
          <w:fldChar w:fldCharType="separate"/>
        </w:r>
        <w:r w:rsidR="00A84D67">
          <w:rPr>
            <w:webHidden/>
          </w:rPr>
          <w:t>29</w:t>
        </w:r>
        <w:r w:rsidR="00A84D67">
          <w:rPr>
            <w:webHidden/>
          </w:rPr>
          <w:fldChar w:fldCharType="end"/>
        </w:r>
      </w:hyperlink>
    </w:p>
    <w:p w14:paraId="34F2914F" w14:textId="041292AF" w:rsidR="00A84D67" w:rsidRDefault="006A5B7D">
      <w:pPr>
        <w:pStyle w:val="TOC2"/>
        <w:rPr>
          <w:rFonts w:asciiTheme="minorHAnsi" w:eastAsiaTheme="minorEastAsia" w:hAnsiTheme="minorHAnsi" w:cstheme="minorBidi"/>
          <w:b w:val="0"/>
          <w:smallCaps w:val="0"/>
          <w:sz w:val="22"/>
          <w:lang w:val="en-US"/>
        </w:rPr>
      </w:pPr>
      <w:hyperlink w:anchor="_Toc52461754" w:history="1">
        <w:r w:rsidR="00A84D67" w:rsidRPr="000C67D9">
          <w:rPr>
            <w:rStyle w:val="Hyperlink"/>
            <w:rFonts w:ascii="Times New Roman" w:hAnsi="Times New Roman"/>
          </w:rPr>
          <w:t>5.</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43.00 – Alternative breakdown of leverage ratio exposure measure components (LR4)</w:t>
        </w:r>
        <w:r w:rsidR="00A84D67">
          <w:rPr>
            <w:webHidden/>
          </w:rPr>
          <w:tab/>
        </w:r>
        <w:r w:rsidR="00A84D67">
          <w:rPr>
            <w:webHidden/>
          </w:rPr>
          <w:fldChar w:fldCharType="begin"/>
        </w:r>
        <w:r w:rsidR="00A84D67">
          <w:rPr>
            <w:webHidden/>
          </w:rPr>
          <w:instrText xml:space="preserve"> PAGEREF _Toc52461754 \h </w:instrText>
        </w:r>
        <w:r w:rsidR="00A84D67">
          <w:rPr>
            <w:webHidden/>
          </w:rPr>
        </w:r>
        <w:r w:rsidR="00A84D67">
          <w:rPr>
            <w:webHidden/>
          </w:rPr>
          <w:fldChar w:fldCharType="separate"/>
        </w:r>
        <w:r w:rsidR="00A84D67">
          <w:rPr>
            <w:webHidden/>
          </w:rPr>
          <w:t>40</w:t>
        </w:r>
        <w:r w:rsidR="00A84D67">
          <w:rPr>
            <w:webHidden/>
          </w:rPr>
          <w:fldChar w:fldCharType="end"/>
        </w:r>
      </w:hyperlink>
    </w:p>
    <w:p w14:paraId="58BD4230" w14:textId="6F72C926" w:rsidR="00A84D67" w:rsidRDefault="006A5B7D">
      <w:pPr>
        <w:pStyle w:val="TOC2"/>
        <w:rPr>
          <w:rFonts w:asciiTheme="minorHAnsi" w:eastAsiaTheme="minorEastAsia" w:hAnsiTheme="minorHAnsi" w:cstheme="minorBidi"/>
          <w:b w:val="0"/>
          <w:smallCaps w:val="0"/>
          <w:sz w:val="22"/>
          <w:lang w:val="en-US"/>
        </w:rPr>
      </w:pPr>
      <w:hyperlink w:anchor="_Toc52461755" w:history="1">
        <w:r w:rsidR="00A84D67" w:rsidRPr="000C67D9">
          <w:rPr>
            <w:rStyle w:val="Hyperlink"/>
            <w:rFonts w:ascii="Times New Roman" w:hAnsi="Times New Roman"/>
          </w:rPr>
          <w:t>6.</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44.00 – General information (LR5)</w:t>
        </w:r>
        <w:r w:rsidR="00A84D67">
          <w:rPr>
            <w:webHidden/>
          </w:rPr>
          <w:tab/>
        </w:r>
        <w:r w:rsidR="00A84D67">
          <w:rPr>
            <w:webHidden/>
          </w:rPr>
          <w:fldChar w:fldCharType="begin"/>
        </w:r>
        <w:r w:rsidR="00A84D67">
          <w:rPr>
            <w:webHidden/>
          </w:rPr>
          <w:instrText xml:space="preserve"> PAGEREF _Toc52461755 \h </w:instrText>
        </w:r>
        <w:r w:rsidR="00A84D67">
          <w:rPr>
            <w:webHidden/>
          </w:rPr>
        </w:r>
        <w:r w:rsidR="00A84D67">
          <w:rPr>
            <w:webHidden/>
          </w:rPr>
          <w:fldChar w:fldCharType="separate"/>
        </w:r>
        <w:r w:rsidR="00A84D67">
          <w:rPr>
            <w:webHidden/>
          </w:rPr>
          <w:t>61</w:t>
        </w:r>
        <w:r w:rsidR="00A84D67">
          <w:rPr>
            <w:webHidden/>
          </w:rPr>
          <w:fldChar w:fldCharType="end"/>
        </w:r>
      </w:hyperlink>
    </w:p>
    <w:p w14:paraId="6FA11802" w14:textId="2D3E6782" w:rsidR="00A84D67" w:rsidRDefault="006A5B7D">
      <w:pPr>
        <w:pStyle w:val="TOC2"/>
        <w:rPr>
          <w:rFonts w:asciiTheme="minorHAnsi" w:eastAsiaTheme="minorEastAsia" w:hAnsiTheme="minorHAnsi" w:cstheme="minorBidi"/>
          <w:b w:val="0"/>
          <w:smallCaps w:val="0"/>
          <w:sz w:val="22"/>
          <w:lang w:val="en-US"/>
        </w:rPr>
      </w:pPr>
      <w:hyperlink w:anchor="_Toc52461756" w:history="1">
        <w:r w:rsidR="00A84D67" w:rsidRPr="000C67D9">
          <w:rPr>
            <w:rStyle w:val="Hyperlink"/>
            <w:rFonts w:ascii="Times New Roman" w:hAnsi="Times New Roman"/>
          </w:rPr>
          <w:t>7.</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48.00 Leverage ratio volatility (LR6)</w:t>
        </w:r>
        <w:r w:rsidR="00A84D67">
          <w:rPr>
            <w:webHidden/>
          </w:rPr>
          <w:tab/>
        </w:r>
        <w:r w:rsidR="00A84D67">
          <w:rPr>
            <w:webHidden/>
          </w:rPr>
          <w:fldChar w:fldCharType="begin"/>
        </w:r>
        <w:r w:rsidR="00A84D67">
          <w:rPr>
            <w:webHidden/>
          </w:rPr>
          <w:instrText xml:space="preserve"> PAGEREF _Toc52461756 \h </w:instrText>
        </w:r>
        <w:r w:rsidR="00A84D67">
          <w:rPr>
            <w:webHidden/>
          </w:rPr>
        </w:r>
        <w:r w:rsidR="00A84D67">
          <w:rPr>
            <w:webHidden/>
          </w:rPr>
          <w:fldChar w:fldCharType="separate"/>
        </w:r>
        <w:r w:rsidR="00A84D67">
          <w:rPr>
            <w:webHidden/>
          </w:rPr>
          <w:t>63</w:t>
        </w:r>
        <w:r w:rsidR="00A84D67">
          <w:rPr>
            <w:webHidden/>
          </w:rPr>
          <w:fldChar w:fldCharType="end"/>
        </w:r>
      </w:hyperlink>
    </w:p>
    <w:p w14:paraId="1222E623" w14:textId="6D42CF2E" w:rsidR="00A84D67" w:rsidRDefault="006A5B7D">
      <w:pPr>
        <w:pStyle w:val="TOC2"/>
        <w:rPr>
          <w:rFonts w:asciiTheme="minorHAnsi" w:eastAsiaTheme="minorEastAsia" w:hAnsiTheme="minorHAnsi" w:cstheme="minorBidi"/>
          <w:b w:val="0"/>
          <w:smallCaps w:val="0"/>
          <w:sz w:val="22"/>
          <w:lang w:val="en-US"/>
        </w:rPr>
      </w:pPr>
      <w:hyperlink w:anchor="_Toc52461757" w:history="1">
        <w:r w:rsidR="00A84D67" w:rsidRPr="000C67D9">
          <w:rPr>
            <w:rStyle w:val="Hyperlink"/>
            <w:rFonts w:ascii="Times New Roman" w:hAnsi="Times New Roman"/>
          </w:rPr>
          <w:t>8.</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48.01 Leverage ratio volatility: Mean value for the reporting period</w:t>
        </w:r>
        <w:r w:rsidR="00A84D67">
          <w:rPr>
            <w:webHidden/>
          </w:rPr>
          <w:tab/>
        </w:r>
        <w:r w:rsidR="00A84D67">
          <w:rPr>
            <w:webHidden/>
          </w:rPr>
          <w:fldChar w:fldCharType="begin"/>
        </w:r>
        <w:r w:rsidR="00A84D67">
          <w:rPr>
            <w:webHidden/>
          </w:rPr>
          <w:instrText xml:space="preserve"> PAGEREF _Toc52461757 \h </w:instrText>
        </w:r>
        <w:r w:rsidR="00A84D67">
          <w:rPr>
            <w:webHidden/>
          </w:rPr>
        </w:r>
        <w:r w:rsidR="00A84D67">
          <w:rPr>
            <w:webHidden/>
          </w:rPr>
          <w:fldChar w:fldCharType="separate"/>
        </w:r>
        <w:r w:rsidR="00A84D67">
          <w:rPr>
            <w:webHidden/>
          </w:rPr>
          <w:t>63</w:t>
        </w:r>
        <w:r w:rsidR="00A84D67">
          <w:rPr>
            <w:webHidden/>
          </w:rPr>
          <w:fldChar w:fldCharType="end"/>
        </w:r>
      </w:hyperlink>
    </w:p>
    <w:p w14:paraId="5FE38549" w14:textId="20373664" w:rsidR="00A84D67" w:rsidRDefault="006A5B7D">
      <w:pPr>
        <w:pStyle w:val="TOC2"/>
        <w:rPr>
          <w:rFonts w:asciiTheme="minorHAnsi" w:eastAsiaTheme="minorEastAsia" w:hAnsiTheme="minorHAnsi" w:cstheme="minorBidi"/>
          <w:b w:val="0"/>
          <w:smallCaps w:val="0"/>
          <w:sz w:val="22"/>
          <w:lang w:val="en-US"/>
        </w:rPr>
      </w:pPr>
      <w:hyperlink w:anchor="_Toc52461758" w:history="1">
        <w:r w:rsidR="00A84D67" w:rsidRPr="000C67D9">
          <w:rPr>
            <w:rStyle w:val="Hyperlink"/>
            <w:rFonts w:ascii="Times New Roman" w:hAnsi="Times New Roman"/>
          </w:rPr>
          <w:t>9.</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48.02 Leverage ratio volatility: Daily values for the reporting period</w:t>
        </w:r>
        <w:r w:rsidR="00A84D67">
          <w:rPr>
            <w:webHidden/>
          </w:rPr>
          <w:tab/>
        </w:r>
        <w:r w:rsidR="00A84D67">
          <w:rPr>
            <w:webHidden/>
          </w:rPr>
          <w:fldChar w:fldCharType="begin"/>
        </w:r>
        <w:r w:rsidR="00A84D67">
          <w:rPr>
            <w:webHidden/>
          </w:rPr>
          <w:instrText xml:space="preserve"> PAGEREF _Toc52461758 \h </w:instrText>
        </w:r>
        <w:r w:rsidR="00A84D67">
          <w:rPr>
            <w:webHidden/>
          </w:rPr>
        </w:r>
        <w:r w:rsidR="00A84D67">
          <w:rPr>
            <w:webHidden/>
          </w:rPr>
          <w:fldChar w:fldCharType="separate"/>
        </w:r>
        <w:r w:rsidR="00A84D67">
          <w:rPr>
            <w:webHidden/>
          </w:rPr>
          <w:t>63</w:t>
        </w:r>
        <w:r w:rsidR="00A84D67">
          <w:rPr>
            <w:webHidden/>
          </w:rPr>
          <w:fldChar w:fldCharType="end"/>
        </w:r>
      </w:hyperlink>
    </w:p>
    <w:p w14:paraId="43D747E1" w14:textId="1D697D95" w:rsidR="00AC3257" w:rsidRPr="000B66BC" w:rsidRDefault="00391EF9" w:rsidP="000B66BC">
      <w:pPr>
        <w:pStyle w:val="BodyText1"/>
        <w:spacing w:after="240"/>
        <w:rPr>
          <w:rFonts w:ascii="Times New Roman" w:hAnsi="Times New Roman"/>
          <w:sz w:val="24"/>
          <w:szCs w:val="24"/>
        </w:rPr>
        <w:sectPr w:rsidR="00AC3257" w:rsidRPr="000B66BC" w:rsidSect="00DC2C28">
          <w:headerReference w:type="even" r:id="rId10"/>
          <w:headerReference w:type="default" r:id="rId11"/>
          <w:footerReference w:type="default" r:id="rId12"/>
          <w:headerReference w:type="first" r:id="rId13"/>
          <w:footerReference w:type="first" r:id="rId14"/>
          <w:endnotePr>
            <w:numFmt w:val="decimal"/>
          </w:endnotePr>
          <w:pgSz w:w="11906" w:h="16838" w:code="9"/>
          <w:pgMar w:top="1417" w:right="1417" w:bottom="1134" w:left="1417" w:header="720" w:footer="720" w:gutter="0"/>
          <w:cols w:space="720"/>
          <w:titlePg/>
          <w:docGrid w:linePitch="360"/>
        </w:sectPr>
      </w:pPr>
      <w:r w:rsidRPr="000B66BC">
        <w:rPr>
          <w:rFonts w:ascii="Times New Roman" w:hAnsi="Times New Roman"/>
          <w:sz w:val="24"/>
          <w:szCs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52461743"/>
      <w:r w:rsidRPr="00864866">
        <w:rPr>
          <w:rFonts w:ascii="Times New Roman" w:hAnsi="Times New Roman"/>
          <w:b/>
          <w:sz w:val="24"/>
          <w:szCs w:val="24"/>
        </w:rPr>
        <w:t>PART I:</w:t>
      </w:r>
      <w:bookmarkEnd w:id="0"/>
      <w:r w:rsidRPr="00864866">
        <w:rPr>
          <w:rFonts w:ascii="Times New Roman" w:hAnsi="Times New Roman"/>
          <w:b/>
          <w:sz w:val="24"/>
          <w:szCs w:val="24"/>
        </w:rPr>
        <w:t xml:space="preserve"> GENERAL INSTRUCTIONS</w:t>
      </w:r>
      <w:bookmarkEnd w:id="1"/>
      <w:bookmarkEnd w:id="2"/>
      <w:bookmarkEnd w:id="3"/>
      <w:bookmarkEnd w:id="4"/>
      <w:bookmarkEnd w:id="5"/>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52461744"/>
      <w:r w:rsidRPr="000B66BC">
        <w:rPr>
          <w:rFonts w:ascii="Times New Roman" w:hAnsi="Times New Roman"/>
          <w:b/>
          <w:sz w:val="24"/>
          <w:szCs w:val="24"/>
        </w:rPr>
        <w:t>1.</w:t>
      </w:r>
      <w:r w:rsidRPr="000B66BC">
        <w:rPr>
          <w:rFonts w:ascii="Times New Roman" w:hAnsi="Times New Roman"/>
          <w:b/>
          <w:sz w:val="24"/>
          <w:szCs w:val="24"/>
        </w:rPr>
        <w:tab/>
      </w:r>
      <w:r w:rsidR="00D06CB2" w:rsidRPr="000B66BC">
        <w:rPr>
          <w:rFonts w:ascii="Times New Roman" w:hAnsi="Times New Roman"/>
          <w:b/>
          <w:sz w:val="24"/>
          <w:szCs w:val="24"/>
        </w:rPr>
        <w:t>Structure</w:t>
      </w:r>
      <w:r w:rsidR="00F4754B" w:rsidRPr="000B66BC">
        <w:rPr>
          <w:rFonts w:ascii="Times New Roman" w:hAnsi="Times New Roman"/>
          <w:b/>
          <w:sz w:val="24"/>
          <w:szCs w:val="24"/>
        </w:rPr>
        <w:t xml:space="preserve"> and</w:t>
      </w:r>
      <w:r w:rsidR="00607A1B" w:rsidRPr="000B66BC">
        <w:rPr>
          <w:rFonts w:ascii="Times New Roman" w:hAnsi="Times New Roman"/>
          <w:b/>
          <w:sz w:val="24"/>
          <w:szCs w:val="24"/>
        </w:rPr>
        <w:t xml:space="preserve"> other</w:t>
      </w:r>
      <w:r w:rsidR="00F4754B" w:rsidRPr="000B66BC">
        <w:rPr>
          <w:rFonts w:ascii="Times New Roman" w:hAnsi="Times New Roman"/>
          <w:b/>
          <w:sz w:val="24"/>
          <w:szCs w:val="24"/>
        </w:rPr>
        <w:t xml:space="preserve"> conventions</w:t>
      </w:r>
      <w:bookmarkEnd w:id="6"/>
      <w:bookmarkEnd w:id="7"/>
      <w:bookmarkEnd w:id="8"/>
      <w:bookmarkEnd w:id="9"/>
      <w:bookmarkEnd w:id="10"/>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52461745"/>
      <w:bookmarkStart w:id="15" w:name="_Toc264038399"/>
      <w:bookmarkStart w:id="16" w:name="_Toc294018834"/>
      <w:r w:rsidRPr="000B66BC">
        <w:rPr>
          <w:rFonts w:ascii="Times New Roman" w:hAnsi="Times New Roman"/>
          <w:b/>
          <w:sz w:val="24"/>
          <w:szCs w:val="24"/>
        </w:rPr>
        <w:t>1.1.</w:t>
      </w:r>
      <w:r w:rsidRPr="000B66BC">
        <w:rPr>
          <w:rFonts w:ascii="Times New Roman" w:hAnsi="Times New Roman"/>
          <w:b/>
          <w:sz w:val="24"/>
          <w:szCs w:val="24"/>
        </w:rPr>
        <w:tab/>
      </w:r>
      <w:bookmarkEnd w:id="11"/>
      <w:bookmarkEnd w:id="12"/>
      <w:bookmarkEnd w:id="13"/>
      <w:r w:rsidR="00D06CB2" w:rsidRPr="000B66BC">
        <w:rPr>
          <w:rFonts w:ascii="Times New Roman" w:hAnsi="Times New Roman"/>
          <w:b/>
          <w:sz w:val="24"/>
          <w:szCs w:val="24"/>
        </w:rPr>
        <w:t>Structure</w:t>
      </w:r>
      <w:bookmarkEnd w:id="14"/>
    </w:p>
    <w:p w14:paraId="050538F0" w14:textId="50037B39" w:rsidR="00E22856" w:rsidRPr="000B66BC" w:rsidRDefault="00500508" w:rsidP="000B66BC">
      <w:pPr>
        <w:pStyle w:val="BodyText1"/>
        <w:spacing w:after="240"/>
        <w:ind w:left="720" w:hanging="360"/>
        <w:rPr>
          <w:rFonts w:ascii="Times New Roman" w:hAnsi="Times New Roman"/>
          <w:sz w:val="24"/>
          <w:szCs w:val="24"/>
        </w:rPr>
      </w:pPr>
      <w:r w:rsidRPr="000B66BC">
        <w:rPr>
          <w:rFonts w:ascii="Times New Roman" w:hAnsi="Times New Roman"/>
          <w:sz w:val="24"/>
          <w:szCs w:val="24"/>
        </w:rPr>
        <w:t>1.</w:t>
      </w:r>
      <w:r w:rsidRPr="000B66BC">
        <w:rPr>
          <w:rFonts w:ascii="Times New Roman" w:hAnsi="Times New Roman"/>
          <w:sz w:val="24"/>
          <w:szCs w:val="24"/>
        </w:rPr>
        <w:tab/>
      </w:r>
      <w:r w:rsidR="00E22856" w:rsidRPr="000B66BC">
        <w:rPr>
          <w:rFonts w:ascii="Times New Roman" w:hAnsi="Times New Roman"/>
          <w:sz w:val="24"/>
          <w:szCs w:val="24"/>
        </w:rPr>
        <w:t xml:space="preserve">This Annex contains additional instructions for the </w:t>
      </w:r>
      <w:r w:rsidR="00316050" w:rsidRPr="000B66BC">
        <w:rPr>
          <w:rFonts w:ascii="Times New Roman" w:hAnsi="Times New Roman"/>
          <w:sz w:val="24"/>
          <w:szCs w:val="24"/>
        </w:rPr>
        <w:t xml:space="preserve">templates </w:t>
      </w:r>
      <w:r w:rsidR="00E22856" w:rsidRPr="000B66BC">
        <w:rPr>
          <w:rFonts w:ascii="Times New Roman" w:hAnsi="Times New Roman"/>
          <w:sz w:val="24"/>
          <w:szCs w:val="24"/>
        </w:rPr>
        <w:t xml:space="preserve">(hereinafter “LR”) included in Annex X of this </w:t>
      </w:r>
      <w:r w:rsidR="000D1636" w:rsidRPr="000B66BC">
        <w:rPr>
          <w:rFonts w:ascii="Times New Roman" w:hAnsi="Times New Roman"/>
          <w:sz w:val="24"/>
          <w:szCs w:val="24"/>
        </w:rPr>
        <w:t>Regulation</w:t>
      </w:r>
      <w:r w:rsidR="00E22856" w:rsidRPr="000B66BC">
        <w:rPr>
          <w:rFonts w:ascii="Times New Roman" w:hAnsi="Times New Roman"/>
          <w:sz w:val="24"/>
          <w:szCs w:val="24"/>
        </w:rPr>
        <w:t xml:space="preserve">. </w:t>
      </w:r>
    </w:p>
    <w:p w14:paraId="4B2766E9" w14:textId="78B19E69" w:rsidR="00F4754B" w:rsidRPr="000B66BC" w:rsidRDefault="00500508" w:rsidP="009339D1">
      <w:pPr>
        <w:pStyle w:val="InstructionsText2"/>
        <w:numPr>
          <w:ilvl w:val="0"/>
          <w:numId w:val="0"/>
        </w:numPr>
        <w:ind w:left="720" w:hanging="360"/>
        <w:rPr>
          <w:rFonts w:eastAsia="Times New Roman"/>
          <w:bCs/>
          <w:sz w:val="24"/>
          <w:lang w:eastAsia="de-DE"/>
        </w:rPr>
      </w:pPr>
      <w:r w:rsidRPr="000B66BC">
        <w:rPr>
          <w:rFonts w:eastAsia="Times New Roman"/>
          <w:bCs/>
          <w:sz w:val="24"/>
          <w:lang w:eastAsia="de-DE"/>
        </w:rPr>
        <w:t>2.</w:t>
      </w:r>
      <w:r w:rsidRPr="000B66BC">
        <w:rPr>
          <w:rFonts w:eastAsia="Times New Roman"/>
          <w:bCs/>
          <w:sz w:val="24"/>
          <w:lang w:eastAsia="de-DE"/>
        </w:rPr>
        <w:tab/>
      </w:r>
      <w:r w:rsidR="00F4754B" w:rsidRPr="000B66BC">
        <w:rPr>
          <w:rFonts w:eastAsia="Times New Roman"/>
          <w:bCs/>
          <w:sz w:val="24"/>
          <w:lang w:eastAsia="de-DE"/>
        </w:rPr>
        <w:t xml:space="preserve">Overall, the framework consists of </w:t>
      </w:r>
      <w:r w:rsidR="007E2989" w:rsidRPr="000B66BC">
        <w:rPr>
          <w:rFonts w:eastAsia="Times New Roman"/>
          <w:bCs/>
          <w:sz w:val="24"/>
          <w:lang w:eastAsia="de-DE"/>
        </w:rPr>
        <w:t>five</w:t>
      </w:r>
      <w:r w:rsidR="00BE473C" w:rsidRPr="000B66BC">
        <w:rPr>
          <w:rFonts w:eastAsia="Times New Roman"/>
          <w:bCs/>
          <w:sz w:val="24"/>
          <w:lang w:eastAsia="de-DE"/>
        </w:rPr>
        <w:t xml:space="preserve"> </w:t>
      </w:r>
      <w:r w:rsidR="00F4754B" w:rsidRPr="000B66BC">
        <w:rPr>
          <w:rFonts w:eastAsia="Times New Roman"/>
          <w:bCs/>
          <w:sz w:val="24"/>
          <w:lang w:eastAsia="de-DE"/>
        </w:rPr>
        <w:t>templates:</w:t>
      </w:r>
    </w:p>
    <w:p w14:paraId="41A3C48C" w14:textId="77777777" w:rsidR="00675587" w:rsidRPr="000B66BC" w:rsidRDefault="00500508" w:rsidP="009339D1">
      <w:pPr>
        <w:pStyle w:val="InstructionsText2"/>
        <w:numPr>
          <w:ilvl w:val="0"/>
          <w:numId w:val="0"/>
        </w:numPr>
        <w:ind w:left="1080" w:hanging="360"/>
        <w:rPr>
          <w:rFonts w:eastAsia="Times New Roman"/>
          <w:bCs/>
          <w:sz w:val="24"/>
          <w:lang w:eastAsia="de-DE"/>
        </w:rPr>
      </w:pPr>
      <w:r w:rsidRPr="000B66BC">
        <w:rPr>
          <w:rFonts w:ascii="Symbol" w:eastAsia="Times New Roman" w:hAnsi="Symbol"/>
          <w:bCs/>
          <w:sz w:val="24"/>
          <w:lang w:eastAsia="de-DE"/>
        </w:rPr>
        <w:t></w:t>
      </w:r>
      <w:r w:rsidRPr="000B66BC">
        <w:rPr>
          <w:rFonts w:ascii="Symbol" w:eastAsia="Times New Roman" w:hAnsi="Symbol"/>
          <w:bCs/>
          <w:sz w:val="24"/>
          <w:lang w:eastAsia="de-DE"/>
        </w:rPr>
        <w:tab/>
      </w:r>
      <w:r w:rsidR="0064027F" w:rsidRPr="000B66BC">
        <w:rPr>
          <w:rFonts w:eastAsia="Times New Roman"/>
          <w:bCs/>
          <w:sz w:val="24"/>
          <w:lang w:eastAsia="de-DE"/>
        </w:rPr>
        <w:t xml:space="preserve">C47.00: </w:t>
      </w:r>
      <w:r w:rsidR="00F4754B" w:rsidRPr="000B66BC">
        <w:rPr>
          <w:rFonts w:eastAsia="Times New Roman"/>
          <w:bCs/>
          <w:sz w:val="24"/>
          <w:lang w:eastAsia="de-DE"/>
        </w:rPr>
        <w:t>Leverage Ratio Calculation (</w:t>
      </w:r>
      <w:proofErr w:type="spellStart"/>
      <w:r w:rsidR="00F4754B" w:rsidRPr="000B66BC">
        <w:rPr>
          <w:rFonts w:eastAsia="Times New Roman"/>
          <w:bCs/>
          <w:sz w:val="24"/>
          <w:lang w:eastAsia="de-DE"/>
        </w:rPr>
        <w:t>LRCalc</w:t>
      </w:r>
      <w:proofErr w:type="spellEnd"/>
      <w:r w:rsidR="00F4754B" w:rsidRPr="000B66BC">
        <w:rPr>
          <w:rFonts w:eastAsia="Times New Roman"/>
          <w:bCs/>
          <w:sz w:val="24"/>
          <w:lang w:eastAsia="de-DE"/>
        </w:rPr>
        <w:t xml:space="preserve">): Leverage ratio </w:t>
      </w:r>
      <w:proofErr w:type="gramStart"/>
      <w:r w:rsidR="00F4754B" w:rsidRPr="000B66BC">
        <w:rPr>
          <w:rFonts w:eastAsia="Times New Roman"/>
          <w:bCs/>
          <w:sz w:val="24"/>
          <w:lang w:eastAsia="de-DE"/>
        </w:rPr>
        <w:t>calculation</w:t>
      </w:r>
      <w:r w:rsidR="00467F98" w:rsidRPr="000B66BC">
        <w:rPr>
          <w:rFonts w:eastAsia="Times New Roman"/>
          <w:bCs/>
          <w:sz w:val="24"/>
          <w:lang w:eastAsia="de-DE"/>
        </w:rPr>
        <w:t>;</w:t>
      </w:r>
      <w:proofErr w:type="gramEnd"/>
    </w:p>
    <w:p w14:paraId="42B808C6" w14:textId="77777777" w:rsidR="00675587" w:rsidRPr="000B66BC" w:rsidRDefault="00500508" w:rsidP="009339D1">
      <w:pPr>
        <w:pStyle w:val="InstructionsText2"/>
        <w:numPr>
          <w:ilvl w:val="0"/>
          <w:numId w:val="0"/>
        </w:numPr>
        <w:ind w:left="1080" w:hanging="360"/>
        <w:rPr>
          <w:rFonts w:eastAsia="Times New Roman"/>
          <w:bCs/>
          <w:sz w:val="24"/>
          <w:lang w:eastAsia="de-DE"/>
        </w:rPr>
      </w:pPr>
      <w:r w:rsidRPr="000B66BC">
        <w:rPr>
          <w:rFonts w:ascii="Symbol" w:eastAsia="Times New Roman" w:hAnsi="Symbol"/>
          <w:bCs/>
          <w:sz w:val="24"/>
          <w:lang w:eastAsia="de-DE"/>
        </w:rPr>
        <w:t></w:t>
      </w:r>
      <w:r w:rsidRPr="000B66BC">
        <w:rPr>
          <w:rFonts w:ascii="Symbol" w:eastAsia="Times New Roman" w:hAnsi="Symbol"/>
          <w:bCs/>
          <w:sz w:val="24"/>
          <w:lang w:eastAsia="de-DE"/>
        </w:rPr>
        <w:tab/>
      </w:r>
      <w:r w:rsidR="0064027F" w:rsidRPr="000B66BC">
        <w:rPr>
          <w:rFonts w:eastAsia="Times New Roman"/>
          <w:bCs/>
          <w:sz w:val="24"/>
          <w:lang w:eastAsia="de-DE"/>
        </w:rPr>
        <w:t xml:space="preserve">C40.00: </w:t>
      </w:r>
      <w:r w:rsidR="00F4754B" w:rsidRPr="000B66BC">
        <w:rPr>
          <w:rFonts w:eastAsia="Times New Roman"/>
          <w:bCs/>
          <w:sz w:val="24"/>
          <w:lang w:eastAsia="de-DE"/>
        </w:rPr>
        <w:t xml:space="preserve">Leverage Ratio Template 1 (LR1): Alternative treatment of the exposure </w:t>
      </w:r>
      <w:proofErr w:type="gramStart"/>
      <w:r w:rsidR="00F4754B" w:rsidRPr="000B66BC">
        <w:rPr>
          <w:rFonts w:eastAsia="Times New Roman"/>
          <w:bCs/>
          <w:sz w:val="24"/>
          <w:lang w:eastAsia="de-DE"/>
        </w:rPr>
        <w:t>measure</w:t>
      </w:r>
      <w:r w:rsidR="00467F98" w:rsidRPr="000B66BC">
        <w:rPr>
          <w:rFonts w:eastAsia="Times New Roman"/>
          <w:bCs/>
          <w:sz w:val="24"/>
          <w:lang w:eastAsia="de-DE"/>
        </w:rPr>
        <w:t>;</w:t>
      </w:r>
      <w:proofErr w:type="gramEnd"/>
    </w:p>
    <w:p w14:paraId="29356C92" w14:textId="650F5016" w:rsidR="00675587" w:rsidRPr="000B66BC" w:rsidRDefault="00500508" w:rsidP="009339D1">
      <w:pPr>
        <w:pStyle w:val="InstructionsText2"/>
        <w:numPr>
          <w:ilvl w:val="0"/>
          <w:numId w:val="0"/>
        </w:numPr>
        <w:ind w:left="1080" w:hanging="360"/>
        <w:rPr>
          <w:rFonts w:eastAsia="Times New Roman"/>
          <w:bCs/>
          <w:sz w:val="24"/>
          <w:lang w:eastAsia="de-DE"/>
        </w:rPr>
      </w:pPr>
      <w:r w:rsidRPr="000B66BC">
        <w:rPr>
          <w:rFonts w:ascii="Symbol" w:eastAsia="Times New Roman" w:hAnsi="Symbol"/>
          <w:bCs/>
          <w:sz w:val="24"/>
          <w:lang w:eastAsia="de-DE"/>
        </w:rPr>
        <w:t></w:t>
      </w:r>
      <w:r w:rsidRPr="000B66BC">
        <w:rPr>
          <w:rFonts w:ascii="Symbol" w:eastAsia="Times New Roman" w:hAnsi="Symbol"/>
          <w:bCs/>
          <w:sz w:val="24"/>
          <w:lang w:eastAsia="de-DE"/>
        </w:rPr>
        <w:tab/>
      </w:r>
      <w:r w:rsidR="0064027F" w:rsidRPr="000B66BC">
        <w:rPr>
          <w:rFonts w:eastAsia="Times New Roman"/>
          <w:bCs/>
          <w:sz w:val="24"/>
          <w:lang w:eastAsia="de-DE"/>
        </w:rPr>
        <w:t xml:space="preserve">C43.00: </w:t>
      </w:r>
      <w:r w:rsidR="00F4754B" w:rsidRPr="000B66BC">
        <w:rPr>
          <w:rFonts w:eastAsia="Times New Roman"/>
          <w:bCs/>
          <w:sz w:val="24"/>
          <w:lang w:eastAsia="de-DE"/>
        </w:rPr>
        <w:t xml:space="preserve">Leverage Ratio Template 4 (LR4): </w:t>
      </w:r>
      <w:r w:rsidR="007E2989" w:rsidRPr="000B66BC">
        <w:rPr>
          <w:rFonts w:eastAsia="Times New Roman"/>
          <w:bCs/>
          <w:sz w:val="24"/>
          <w:lang w:eastAsia="de-DE"/>
        </w:rPr>
        <w:t>Alternative b</w:t>
      </w:r>
      <w:r w:rsidR="00F4754B" w:rsidRPr="000B66BC">
        <w:rPr>
          <w:rFonts w:eastAsia="Times New Roman"/>
          <w:bCs/>
          <w:sz w:val="24"/>
          <w:lang w:eastAsia="de-DE"/>
        </w:rPr>
        <w:t xml:space="preserve">reakdown of leverage ratio exposure measure </w:t>
      </w:r>
      <w:proofErr w:type="gramStart"/>
      <w:r w:rsidR="00F4754B" w:rsidRPr="000B66BC">
        <w:rPr>
          <w:rFonts w:eastAsia="Times New Roman"/>
          <w:bCs/>
          <w:sz w:val="24"/>
          <w:lang w:eastAsia="de-DE"/>
        </w:rPr>
        <w:t>components</w:t>
      </w:r>
      <w:r w:rsidR="00467F98" w:rsidRPr="000B66BC">
        <w:rPr>
          <w:rFonts w:eastAsia="Times New Roman"/>
          <w:bCs/>
          <w:sz w:val="24"/>
          <w:lang w:eastAsia="de-DE"/>
        </w:rPr>
        <w:t>;</w:t>
      </w:r>
      <w:proofErr w:type="gramEnd"/>
    </w:p>
    <w:p w14:paraId="0192F250" w14:textId="1780456B" w:rsidR="00675587" w:rsidRPr="000B66BC" w:rsidRDefault="00500508" w:rsidP="009339D1">
      <w:pPr>
        <w:pStyle w:val="InstructionsText2"/>
        <w:numPr>
          <w:ilvl w:val="0"/>
          <w:numId w:val="0"/>
        </w:numPr>
        <w:ind w:left="1080" w:hanging="360"/>
        <w:rPr>
          <w:rFonts w:eastAsia="Times New Roman"/>
          <w:bCs/>
          <w:sz w:val="24"/>
          <w:lang w:eastAsia="de-DE"/>
        </w:rPr>
      </w:pPr>
      <w:r w:rsidRPr="000B66BC">
        <w:rPr>
          <w:rFonts w:ascii="Symbol" w:eastAsia="Times New Roman" w:hAnsi="Symbol"/>
          <w:bCs/>
          <w:sz w:val="24"/>
          <w:lang w:eastAsia="de-DE"/>
        </w:rPr>
        <w:t></w:t>
      </w:r>
      <w:r w:rsidRPr="000B66BC">
        <w:rPr>
          <w:rFonts w:ascii="Symbol" w:eastAsia="Times New Roman" w:hAnsi="Symbol"/>
          <w:bCs/>
          <w:sz w:val="24"/>
          <w:lang w:eastAsia="de-DE"/>
        </w:rPr>
        <w:tab/>
      </w:r>
      <w:r w:rsidR="0064027F" w:rsidRPr="000B66BC">
        <w:rPr>
          <w:rFonts w:eastAsia="Times New Roman"/>
          <w:bCs/>
          <w:sz w:val="24"/>
          <w:lang w:eastAsia="de-DE"/>
        </w:rPr>
        <w:t xml:space="preserve">C44.00: </w:t>
      </w:r>
      <w:r w:rsidR="00F4754B" w:rsidRPr="000B66BC">
        <w:rPr>
          <w:rFonts w:eastAsia="Times New Roman"/>
          <w:bCs/>
          <w:sz w:val="24"/>
          <w:lang w:eastAsia="de-DE"/>
        </w:rPr>
        <w:t xml:space="preserve">Leverage Ratio Template 5 (LR5): General </w:t>
      </w:r>
      <w:proofErr w:type="gramStart"/>
      <w:r w:rsidR="00F4754B" w:rsidRPr="000B66BC">
        <w:rPr>
          <w:rFonts w:eastAsia="Times New Roman"/>
          <w:bCs/>
          <w:sz w:val="24"/>
          <w:lang w:eastAsia="de-DE"/>
        </w:rPr>
        <w:t>information</w:t>
      </w:r>
      <w:r w:rsidR="00864866">
        <w:rPr>
          <w:rFonts w:eastAsia="Times New Roman"/>
          <w:bCs/>
          <w:sz w:val="24"/>
          <w:lang w:eastAsia="de-DE"/>
        </w:rPr>
        <w:t>;</w:t>
      </w:r>
      <w:proofErr w:type="gramEnd"/>
    </w:p>
    <w:p w14:paraId="7D668F4C" w14:textId="2EF3E327" w:rsidR="00BE473C" w:rsidRPr="000B66BC" w:rsidRDefault="00BE473C" w:rsidP="009339D1">
      <w:pPr>
        <w:pStyle w:val="InstructionsText2"/>
        <w:numPr>
          <w:ilvl w:val="0"/>
          <w:numId w:val="35"/>
        </w:numPr>
        <w:rPr>
          <w:rFonts w:eastAsia="Times New Roman"/>
          <w:bCs/>
          <w:sz w:val="24"/>
          <w:lang w:eastAsia="de-DE"/>
        </w:rPr>
      </w:pPr>
      <w:r w:rsidRPr="000B66BC">
        <w:rPr>
          <w:rFonts w:eastAsia="Times New Roman"/>
          <w:bCs/>
          <w:sz w:val="24"/>
          <w:lang w:eastAsia="de-DE"/>
        </w:rPr>
        <w:t>C48.00: Leverage ratio volatility (LR6)</w:t>
      </w:r>
      <w:r w:rsidR="00864866">
        <w:rPr>
          <w:rFonts w:eastAsia="Times New Roman"/>
          <w:bCs/>
          <w:sz w:val="24"/>
          <w:lang w:eastAsia="de-DE"/>
        </w:rPr>
        <w:t>.</w:t>
      </w:r>
    </w:p>
    <w:p w14:paraId="6D2FC52A" w14:textId="5D5E1B5E" w:rsidR="00FC2664" w:rsidRPr="000B66BC" w:rsidRDefault="00500508" w:rsidP="000B66BC">
      <w:pPr>
        <w:pStyle w:val="InstructionsText2"/>
        <w:numPr>
          <w:ilvl w:val="0"/>
          <w:numId w:val="0"/>
        </w:numPr>
        <w:ind w:left="720" w:hanging="360"/>
        <w:rPr>
          <w:sz w:val="24"/>
        </w:rPr>
      </w:pPr>
      <w:r w:rsidRPr="000B66BC">
        <w:rPr>
          <w:bCs/>
          <w:sz w:val="24"/>
          <w:lang w:eastAsia="de-DE"/>
        </w:rPr>
        <w:t>3.</w:t>
      </w:r>
      <w:r w:rsidRPr="000B66BC">
        <w:rPr>
          <w:bCs/>
          <w:sz w:val="24"/>
          <w:lang w:eastAsia="de-DE"/>
        </w:rPr>
        <w:tab/>
      </w:r>
      <w:r w:rsidR="00F4754B" w:rsidRPr="000B66BC">
        <w:rPr>
          <w:bCs/>
          <w:sz w:val="24"/>
          <w:lang w:eastAsia="de-DE"/>
        </w:rPr>
        <w:t>For each template legal references are provided as well as further detailed information regarding more general aspects of the reporting.</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52461746"/>
      <w:bookmarkEnd w:id="17"/>
      <w:r w:rsidRPr="000B66BC">
        <w:rPr>
          <w:rFonts w:ascii="Times New Roman" w:hAnsi="Times New Roman"/>
          <w:b/>
          <w:sz w:val="24"/>
          <w:szCs w:val="24"/>
        </w:rPr>
        <w:t>1.2.</w:t>
      </w:r>
      <w:r w:rsidRPr="000B66BC">
        <w:rPr>
          <w:rFonts w:ascii="Times New Roman" w:hAnsi="Times New Roman"/>
          <w:b/>
          <w:sz w:val="24"/>
          <w:szCs w:val="24"/>
        </w:rPr>
        <w:tab/>
      </w:r>
      <w:r w:rsidR="00F4754B" w:rsidRPr="000B66BC">
        <w:rPr>
          <w:rFonts w:ascii="Times New Roman" w:hAnsi="Times New Roman"/>
          <w:b/>
          <w:sz w:val="24"/>
          <w:szCs w:val="24"/>
        </w:rPr>
        <w:t>Numbering convention</w:t>
      </w:r>
      <w:bookmarkEnd w:id="18"/>
      <w:bookmarkEnd w:id="19"/>
      <w:bookmarkEnd w:id="20"/>
      <w:bookmarkEnd w:id="21"/>
      <w:bookmarkEnd w:id="22"/>
    </w:p>
    <w:p w14:paraId="729F6A05" w14:textId="77777777" w:rsidR="00F4754B" w:rsidRPr="000B66BC" w:rsidRDefault="00500508" w:rsidP="009339D1">
      <w:pPr>
        <w:pStyle w:val="InstructionsText2"/>
        <w:numPr>
          <w:ilvl w:val="0"/>
          <w:numId w:val="0"/>
        </w:numPr>
        <w:ind w:left="720" w:hanging="360"/>
        <w:rPr>
          <w:rFonts w:eastAsia="Times New Roman"/>
          <w:bCs/>
          <w:sz w:val="24"/>
          <w:lang w:eastAsia="de-DE"/>
        </w:rPr>
      </w:pPr>
      <w:r w:rsidRPr="000B66BC">
        <w:rPr>
          <w:rFonts w:eastAsia="Times New Roman"/>
          <w:bCs/>
          <w:sz w:val="24"/>
          <w:lang w:eastAsia="de-DE"/>
        </w:rPr>
        <w:t>4.</w:t>
      </w:r>
      <w:r w:rsidRPr="000B66BC">
        <w:rPr>
          <w:rFonts w:eastAsia="Times New Roman"/>
          <w:bCs/>
          <w:sz w:val="24"/>
          <w:lang w:eastAsia="de-DE"/>
        </w:rPr>
        <w:tab/>
      </w:r>
      <w:r w:rsidR="00F4754B" w:rsidRPr="000B66BC">
        <w:rPr>
          <w:rFonts w:eastAsia="Times New Roman"/>
          <w:bCs/>
          <w:sz w:val="24"/>
          <w:lang w:eastAsia="de-DE"/>
        </w:rPr>
        <w:t xml:space="preserve">The document will follow the labelling convention set in the following paragraphs, when referring to the columns, </w:t>
      </w:r>
      <w:proofErr w:type="gramStart"/>
      <w:r w:rsidR="00F4754B" w:rsidRPr="000B66BC">
        <w:rPr>
          <w:rFonts w:eastAsia="Times New Roman"/>
          <w:bCs/>
          <w:sz w:val="24"/>
          <w:lang w:eastAsia="de-DE"/>
        </w:rPr>
        <w:t>rows</w:t>
      </w:r>
      <w:proofErr w:type="gramEnd"/>
      <w:r w:rsidR="00F4754B" w:rsidRPr="000B66BC">
        <w:rPr>
          <w:rFonts w:eastAsia="Times New Roman"/>
          <w:bCs/>
          <w:sz w:val="24"/>
          <w:lang w:eastAsia="de-DE"/>
        </w:rPr>
        <w:t xml:space="preserve"> and </w:t>
      </w:r>
      <w:r w:rsidR="00E8206D" w:rsidRPr="000B66BC">
        <w:rPr>
          <w:rFonts w:eastAsia="Times New Roman"/>
          <w:bCs/>
          <w:sz w:val="24"/>
          <w:lang w:eastAsia="de-DE"/>
        </w:rPr>
        <w:t>cells</w:t>
      </w:r>
      <w:r w:rsidR="00F4754B" w:rsidRPr="000B66BC">
        <w:rPr>
          <w:rFonts w:eastAsia="Times New Roman"/>
          <w:bCs/>
          <w:sz w:val="24"/>
          <w:lang w:eastAsia="de-DE"/>
        </w:rPr>
        <w:t xml:space="preserve"> of the templates. These numerical codes are extensively used in the validation rules.</w:t>
      </w:r>
    </w:p>
    <w:p w14:paraId="68B33760" w14:textId="77777777" w:rsidR="00F4754B" w:rsidRPr="000B66BC" w:rsidRDefault="00500508" w:rsidP="009339D1">
      <w:pPr>
        <w:pStyle w:val="InstructionsText2"/>
        <w:numPr>
          <w:ilvl w:val="0"/>
          <w:numId w:val="0"/>
        </w:numPr>
        <w:ind w:left="720" w:hanging="360"/>
        <w:rPr>
          <w:rFonts w:eastAsia="Times New Roman"/>
          <w:bCs/>
          <w:sz w:val="24"/>
          <w:lang w:eastAsia="de-DE"/>
        </w:rPr>
      </w:pPr>
      <w:r w:rsidRPr="000B66BC">
        <w:rPr>
          <w:rFonts w:eastAsia="Times New Roman"/>
          <w:bCs/>
          <w:sz w:val="24"/>
          <w:lang w:eastAsia="de-DE"/>
        </w:rPr>
        <w:t>5.</w:t>
      </w:r>
      <w:r w:rsidRPr="000B66BC">
        <w:rPr>
          <w:rFonts w:eastAsia="Times New Roman"/>
          <w:bCs/>
          <w:sz w:val="24"/>
          <w:lang w:eastAsia="de-DE"/>
        </w:rPr>
        <w:tab/>
      </w:r>
      <w:r w:rsidR="00F4754B" w:rsidRPr="000B66BC">
        <w:rPr>
          <w:rFonts w:eastAsia="Times New Roman"/>
          <w:bCs/>
          <w:sz w:val="24"/>
          <w:lang w:eastAsia="de-DE"/>
        </w:rPr>
        <w:t>The following general notation is followed in the instructions: {</w:t>
      </w:r>
      <w:proofErr w:type="spellStart"/>
      <w:proofErr w:type="gramStart"/>
      <w:r w:rsidR="00F4754B" w:rsidRPr="000B66BC">
        <w:rPr>
          <w:rFonts w:eastAsia="Times New Roman"/>
          <w:bCs/>
          <w:sz w:val="24"/>
          <w:lang w:eastAsia="de-DE"/>
        </w:rPr>
        <w:t>Template;Row</w:t>
      </w:r>
      <w:proofErr w:type="gramEnd"/>
      <w:r w:rsidR="00F4754B" w:rsidRPr="000B66BC">
        <w:rPr>
          <w:rFonts w:eastAsia="Times New Roman"/>
          <w:bCs/>
          <w:sz w:val="24"/>
          <w:lang w:eastAsia="de-DE"/>
        </w:rPr>
        <w:t>;Column</w:t>
      </w:r>
      <w:proofErr w:type="spellEnd"/>
      <w:r w:rsidR="00F4754B" w:rsidRPr="000B66BC">
        <w:rPr>
          <w:rFonts w:eastAsia="Times New Roman"/>
          <w:bCs/>
          <w:sz w:val="24"/>
          <w:lang w:eastAsia="de-DE"/>
        </w:rPr>
        <w:t xml:space="preserve">}. An asterisk sign will be used to </w:t>
      </w:r>
      <w:r w:rsidR="001D6F2F" w:rsidRPr="000B66BC">
        <w:rPr>
          <w:rFonts w:eastAsia="Times New Roman"/>
          <w:bCs/>
          <w:sz w:val="24"/>
          <w:lang w:eastAsia="de-DE"/>
        </w:rPr>
        <w:t xml:space="preserve">refer to </w:t>
      </w:r>
      <w:r w:rsidR="00FF3AC1" w:rsidRPr="000B66BC">
        <w:rPr>
          <w:rFonts w:eastAsia="Times New Roman"/>
          <w:bCs/>
          <w:sz w:val="24"/>
          <w:lang w:eastAsia="de-DE"/>
        </w:rPr>
        <w:t>the whole row or column.</w:t>
      </w:r>
    </w:p>
    <w:p w14:paraId="3E605DEE" w14:textId="77777777" w:rsidR="00F4754B" w:rsidRPr="000B66BC" w:rsidRDefault="00500508" w:rsidP="009339D1">
      <w:pPr>
        <w:pStyle w:val="InstructionsText2"/>
        <w:numPr>
          <w:ilvl w:val="0"/>
          <w:numId w:val="0"/>
        </w:numPr>
        <w:ind w:left="720" w:hanging="360"/>
        <w:rPr>
          <w:rFonts w:eastAsia="Times New Roman"/>
          <w:bCs/>
          <w:sz w:val="24"/>
          <w:lang w:eastAsia="de-DE"/>
        </w:rPr>
      </w:pPr>
      <w:r w:rsidRPr="000B66BC">
        <w:rPr>
          <w:rFonts w:eastAsia="Times New Roman"/>
          <w:bCs/>
          <w:sz w:val="24"/>
          <w:lang w:eastAsia="de-DE"/>
        </w:rPr>
        <w:t>6.</w:t>
      </w:r>
      <w:r w:rsidRPr="000B66BC">
        <w:rPr>
          <w:rFonts w:eastAsia="Times New Roman"/>
          <w:bCs/>
          <w:sz w:val="24"/>
          <w:lang w:eastAsia="de-DE"/>
        </w:rPr>
        <w:tab/>
      </w:r>
      <w:r w:rsidR="00F4754B" w:rsidRPr="000B66BC">
        <w:rPr>
          <w:rFonts w:eastAsia="Times New Roman"/>
          <w:bCs/>
          <w:sz w:val="24"/>
          <w:lang w:eastAsia="de-DE"/>
        </w:rPr>
        <w:t>In the case of validations within a template, where only data points from that template are used, notations will not refer to a template: {</w:t>
      </w:r>
      <w:proofErr w:type="spellStart"/>
      <w:proofErr w:type="gramStart"/>
      <w:r w:rsidR="00F4754B" w:rsidRPr="000B66BC">
        <w:rPr>
          <w:rFonts w:eastAsia="Times New Roman"/>
          <w:bCs/>
          <w:sz w:val="24"/>
          <w:lang w:eastAsia="de-DE"/>
        </w:rPr>
        <w:t>Row;Column</w:t>
      </w:r>
      <w:proofErr w:type="spellEnd"/>
      <w:proofErr w:type="gramEnd"/>
      <w:r w:rsidR="00F4754B" w:rsidRPr="000B66BC">
        <w:rPr>
          <w:rFonts w:eastAsia="Times New Roman"/>
          <w:bCs/>
          <w:sz w:val="24"/>
          <w:lang w:eastAsia="de-DE"/>
        </w:rPr>
        <w:t>}.</w:t>
      </w:r>
    </w:p>
    <w:p w14:paraId="12003733" w14:textId="77777777" w:rsidR="00F4754B" w:rsidRPr="000B66BC" w:rsidRDefault="00500508" w:rsidP="009339D1">
      <w:pPr>
        <w:pStyle w:val="InstructionsText2"/>
        <w:numPr>
          <w:ilvl w:val="0"/>
          <w:numId w:val="0"/>
        </w:numPr>
        <w:ind w:left="720" w:hanging="360"/>
        <w:rPr>
          <w:rFonts w:eastAsia="Times New Roman"/>
          <w:bCs/>
          <w:sz w:val="24"/>
          <w:lang w:eastAsia="de-DE"/>
        </w:rPr>
      </w:pPr>
      <w:r w:rsidRPr="000B66BC">
        <w:rPr>
          <w:rFonts w:eastAsia="Times New Roman"/>
          <w:bCs/>
          <w:sz w:val="24"/>
          <w:lang w:eastAsia="de-DE"/>
        </w:rPr>
        <w:t>7.</w:t>
      </w:r>
      <w:r w:rsidRPr="000B66BC">
        <w:rPr>
          <w:rFonts w:eastAsia="Times New Roman"/>
          <w:bCs/>
          <w:sz w:val="24"/>
          <w:lang w:eastAsia="de-DE"/>
        </w:rPr>
        <w:tab/>
      </w:r>
      <w:r w:rsidR="00F4754B" w:rsidRPr="000B66BC">
        <w:rPr>
          <w:rFonts w:eastAsia="Times New Roman"/>
          <w:bCs/>
          <w:sz w:val="24"/>
          <w:lang w:eastAsia="de-DE"/>
        </w:rPr>
        <w:t>For the purpose of th</w:t>
      </w:r>
      <w:r w:rsidR="006162F0" w:rsidRPr="000B66BC">
        <w:rPr>
          <w:rFonts w:eastAsia="Times New Roman"/>
          <w:bCs/>
          <w:sz w:val="24"/>
          <w:lang w:eastAsia="de-DE"/>
        </w:rPr>
        <w:t>e reporting on leverage</w:t>
      </w:r>
      <w:r w:rsidR="00F4754B" w:rsidRPr="000B66BC">
        <w:rPr>
          <w:rFonts w:eastAsia="Times New Roman"/>
          <w:bCs/>
          <w:sz w:val="24"/>
          <w:lang w:eastAsia="de-DE"/>
        </w:rPr>
        <w:t xml:space="preserve">, “of which” refers to an item that is a subset of a </w:t>
      </w:r>
      <w:proofErr w:type="gramStart"/>
      <w:r w:rsidR="00F4754B" w:rsidRPr="000B66BC">
        <w:rPr>
          <w:rFonts w:eastAsia="Times New Roman"/>
          <w:bCs/>
          <w:sz w:val="24"/>
          <w:lang w:eastAsia="de-DE"/>
        </w:rPr>
        <w:t>higher level</w:t>
      </w:r>
      <w:proofErr w:type="gramEnd"/>
      <w:r w:rsidR="00F4754B" w:rsidRPr="000B66BC">
        <w:rPr>
          <w:rFonts w:eastAsia="Times New Roman"/>
          <w:bCs/>
          <w:sz w:val="24"/>
          <w:lang w:eastAsia="de-DE"/>
        </w:rPr>
        <w:t xml:space="preserve"> exposure category whereas “memo item” refers to a separate item that is not a subset of an exposure class. </w:t>
      </w:r>
      <w:r w:rsidR="00404AA3" w:rsidRPr="000B66BC">
        <w:rPr>
          <w:rFonts w:eastAsia="Times New Roman"/>
          <w:bCs/>
          <w:sz w:val="24"/>
          <w:lang w:eastAsia="de-DE"/>
        </w:rPr>
        <w:t>Reporting of b</w:t>
      </w:r>
      <w:r w:rsidR="00F4754B" w:rsidRPr="000B66BC">
        <w:rPr>
          <w:rFonts w:eastAsia="Times New Roman"/>
          <w:bCs/>
          <w:sz w:val="24"/>
          <w:lang w:eastAsia="de-DE"/>
        </w:rPr>
        <w:t xml:space="preserve">oth types of </w:t>
      </w:r>
      <w:r w:rsidR="00E8206D" w:rsidRPr="000B66BC">
        <w:rPr>
          <w:rFonts w:eastAsia="Times New Roman"/>
          <w:bCs/>
          <w:sz w:val="24"/>
          <w:lang w:eastAsia="de-DE"/>
        </w:rPr>
        <w:t>cells</w:t>
      </w:r>
      <w:r w:rsidR="00F4754B" w:rsidRPr="000B66BC">
        <w:rPr>
          <w:rFonts w:eastAsia="Times New Roman"/>
          <w:bCs/>
          <w:sz w:val="24"/>
          <w:lang w:eastAsia="de-DE"/>
        </w:rPr>
        <w:t xml:space="preserve"> </w:t>
      </w:r>
      <w:r w:rsidR="00404AA3" w:rsidRPr="000B66BC">
        <w:rPr>
          <w:rFonts w:eastAsia="Times New Roman"/>
          <w:bCs/>
          <w:sz w:val="24"/>
          <w:lang w:eastAsia="de-DE"/>
        </w:rPr>
        <w:t>is</w:t>
      </w:r>
      <w:r w:rsidR="00F4754B" w:rsidRPr="000B66BC">
        <w:rPr>
          <w:rFonts w:eastAsia="Times New Roman"/>
          <w:bCs/>
          <w:sz w:val="24"/>
          <w:lang w:eastAsia="de-DE"/>
        </w:rPr>
        <w:t xml:space="preserve"> mandatory unless otherwise specified</w:t>
      </w:r>
      <w:r w:rsidR="00467C7D" w:rsidRPr="000B66BC">
        <w:rPr>
          <w:rFonts w:eastAsia="Times New Roman"/>
          <w:bCs/>
          <w:sz w:val="24"/>
          <w:lang w:eastAsia="de-DE"/>
        </w:rPr>
        <w:t>.</w:t>
      </w:r>
      <w:r w:rsidR="00F4754B" w:rsidRPr="000B66BC">
        <w:rPr>
          <w:rFonts w:eastAsia="Times New Roman"/>
          <w:bCs/>
          <w:sz w:val="24"/>
          <w:lang w:eastAsia="de-DE"/>
        </w:rPr>
        <w:t xml:space="preserve"> </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52461747"/>
      <w:r w:rsidRPr="000B66BC">
        <w:rPr>
          <w:rFonts w:ascii="Times New Roman" w:hAnsi="Times New Roman"/>
          <w:b/>
          <w:sz w:val="24"/>
          <w:szCs w:val="24"/>
        </w:rPr>
        <w:t>1.3.</w:t>
      </w:r>
      <w:r w:rsidRPr="000B66BC">
        <w:rPr>
          <w:rFonts w:ascii="Times New Roman" w:hAnsi="Times New Roman"/>
          <w:b/>
          <w:sz w:val="24"/>
          <w:szCs w:val="24"/>
        </w:rPr>
        <w:tab/>
      </w:r>
      <w:r w:rsidR="001D6F2F" w:rsidRPr="000B66BC">
        <w:rPr>
          <w:rFonts w:ascii="Times New Roman" w:hAnsi="Times New Roman"/>
          <w:b/>
          <w:sz w:val="24"/>
          <w:szCs w:val="24"/>
        </w:rPr>
        <w:t>Abbreviations</w:t>
      </w:r>
      <w:bookmarkEnd w:id="23"/>
      <w:bookmarkEnd w:id="24"/>
    </w:p>
    <w:p w14:paraId="72197A49" w14:textId="4CE8CABE" w:rsidR="00627E07" w:rsidRPr="000B66BC" w:rsidRDefault="00500508" w:rsidP="009339D1">
      <w:pPr>
        <w:pStyle w:val="InstructionsText2"/>
        <w:numPr>
          <w:ilvl w:val="0"/>
          <w:numId w:val="0"/>
        </w:numPr>
        <w:ind w:left="720" w:hanging="360"/>
        <w:rPr>
          <w:rFonts w:eastAsia="Times New Roman"/>
          <w:bCs/>
          <w:sz w:val="24"/>
          <w:lang w:eastAsia="de-DE"/>
        </w:rPr>
      </w:pPr>
      <w:bookmarkStart w:id="25" w:name="_Toc359414279"/>
      <w:bookmarkStart w:id="26" w:name="_Toc322687868"/>
      <w:bookmarkStart w:id="27" w:name="_Toc351048503"/>
      <w:bookmarkStart w:id="28" w:name="_Toc359414280"/>
      <w:bookmarkEnd w:id="25"/>
      <w:r w:rsidRPr="000B66BC">
        <w:rPr>
          <w:rFonts w:eastAsia="Times New Roman"/>
          <w:bCs/>
          <w:sz w:val="24"/>
          <w:lang w:eastAsia="de-DE"/>
        </w:rPr>
        <w:t>8.</w:t>
      </w:r>
      <w:r w:rsidRPr="000B66BC">
        <w:rPr>
          <w:rFonts w:eastAsia="Times New Roman"/>
          <w:bCs/>
          <w:sz w:val="24"/>
          <w:lang w:eastAsia="de-DE"/>
        </w:rPr>
        <w:tab/>
      </w:r>
      <w:r w:rsidR="00627E07" w:rsidRPr="000B66BC">
        <w:rPr>
          <w:rFonts w:eastAsia="Times New Roman"/>
          <w:bCs/>
          <w:sz w:val="24"/>
          <w:lang w:eastAsia="de-DE"/>
        </w:rPr>
        <w:t>For the purposes of this annex and related templates the following abbreviations are used:</w:t>
      </w:r>
    </w:p>
    <w:p w14:paraId="567537B5" w14:textId="6E60A6D7" w:rsidR="00627E07" w:rsidRPr="000B66BC" w:rsidRDefault="00500508" w:rsidP="009339D1">
      <w:pPr>
        <w:pStyle w:val="InstructionsText2"/>
        <w:numPr>
          <w:ilvl w:val="0"/>
          <w:numId w:val="0"/>
        </w:numPr>
        <w:ind w:left="1440" w:hanging="360"/>
        <w:rPr>
          <w:rFonts w:eastAsia="Times New Roman"/>
          <w:bCs/>
          <w:sz w:val="24"/>
          <w:lang w:eastAsia="de-DE"/>
        </w:rPr>
      </w:pPr>
      <w:del w:id="29" w:author="Author">
        <w:r w:rsidRPr="000B66BC" w:rsidDel="0032789D">
          <w:rPr>
            <w:rFonts w:eastAsia="Times New Roman"/>
            <w:bCs/>
            <w:sz w:val="24"/>
            <w:lang w:eastAsia="de-DE"/>
          </w:rPr>
          <w:lastRenderedPageBreak/>
          <w:delText>a.</w:delText>
        </w:r>
        <w:r w:rsidRPr="000B66BC" w:rsidDel="0032789D">
          <w:rPr>
            <w:rFonts w:eastAsia="Times New Roman"/>
            <w:bCs/>
            <w:sz w:val="24"/>
            <w:lang w:eastAsia="de-DE"/>
          </w:rPr>
          <w:tab/>
        </w:r>
        <w:r w:rsidR="00627E07" w:rsidRPr="000B66BC" w:rsidDel="0032789D">
          <w:rPr>
            <w:rFonts w:eastAsia="Times New Roman"/>
            <w:bCs/>
            <w:sz w:val="24"/>
            <w:lang w:eastAsia="de-DE"/>
          </w:rPr>
          <w:delText>CRR, which is an abbreviation of Capital Requirements Regulation and shall mean Regulation (EU) No 575/2013</w:delText>
        </w:r>
        <w:r w:rsidR="00467F98" w:rsidRPr="000B66BC" w:rsidDel="0032789D">
          <w:rPr>
            <w:rFonts w:eastAsia="Times New Roman"/>
            <w:bCs/>
            <w:sz w:val="24"/>
            <w:lang w:eastAsia="de-DE"/>
          </w:rPr>
          <w:delText>;</w:delText>
        </w:r>
      </w:del>
    </w:p>
    <w:p w14:paraId="69E6F7E3" w14:textId="3CC103EC" w:rsidR="007E2989" w:rsidRPr="000B66BC" w:rsidRDefault="007E2989" w:rsidP="009339D1">
      <w:pPr>
        <w:pStyle w:val="InstructionsText2"/>
        <w:numPr>
          <w:ilvl w:val="0"/>
          <w:numId w:val="0"/>
        </w:numPr>
        <w:ind w:left="1440" w:hanging="360"/>
        <w:rPr>
          <w:rFonts w:eastAsia="Times New Roman"/>
          <w:bCs/>
          <w:sz w:val="24"/>
          <w:lang w:eastAsia="de-DE"/>
        </w:rPr>
      </w:pPr>
      <w:del w:id="30" w:author="Author">
        <w:r w:rsidRPr="000B66BC" w:rsidDel="00620866">
          <w:rPr>
            <w:rFonts w:eastAsia="Times New Roman"/>
            <w:bCs/>
            <w:sz w:val="24"/>
            <w:lang w:eastAsia="de-DE"/>
          </w:rPr>
          <w:delText xml:space="preserve">b. </w:delText>
        </w:r>
        <w:r w:rsidRPr="000B66BC" w:rsidDel="00620866">
          <w:rPr>
            <w:rFonts w:eastAsia="Times New Roman"/>
            <w:bCs/>
            <w:sz w:val="24"/>
            <w:lang w:eastAsia="de-DE"/>
          </w:rPr>
          <w:tab/>
        </w:r>
        <w:r w:rsidR="00620866" w:rsidDel="00620866">
          <w:rPr>
            <w:rFonts w:eastAsia="Times New Roman"/>
            <w:bCs/>
            <w:sz w:val="24"/>
            <w:lang w:eastAsia="de-DE"/>
          </w:rPr>
          <w:delText>CRD</w:delText>
        </w:r>
        <w:r w:rsidRPr="000B66BC" w:rsidDel="00620866">
          <w:rPr>
            <w:rFonts w:eastAsia="Times New Roman"/>
            <w:bCs/>
            <w:sz w:val="24"/>
            <w:lang w:eastAsia="de-DE"/>
          </w:rPr>
          <w:delText>, which is an abbreviation of Capital Requirements Directive and shall mean Directive 2013/36/EU;</w:delText>
        </w:r>
      </w:del>
    </w:p>
    <w:p w14:paraId="5CC0B733" w14:textId="3EE7532F" w:rsidR="00627E07" w:rsidRPr="000B66BC" w:rsidRDefault="007E2989" w:rsidP="009339D1">
      <w:pPr>
        <w:pStyle w:val="InstructionsText2"/>
        <w:numPr>
          <w:ilvl w:val="0"/>
          <w:numId w:val="0"/>
        </w:numPr>
        <w:ind w:left="1440" w:hanging="360"/>
        <w:rPr>
          <w:rFonts w:eastAsia="Times New Roman"/>
          <w:bCs/>
          <w:sz w:val="24"/>
          <w:lang w:eastAsia="de-DE"/>
        </w:rPr>
      </w:pPr>
      <w:r w:rsidRPr="000B66BC">
        <w:rPr>
          <w:rFonts w:eastAsia="Times New Roman"/>
          <w:bCs/>
          <w:sz w:val="24"/>
          <w:lang w:eastAsia="de-DE"/>
        </w:rPr>
        <w:t>c</w:t>
      </w:r>
      <w:r w:rsidR="00500508" w:rsidRPr="000B66BC">
        <w:rPr>
          <w:rFonts w:eastAsia="Times New Roman"/>
          <w:bCs/>
          <w:sz w:val="24"/>
          <w:lang w:eastAsia="de-DE"/>
        </w:rPr>
        <w:t>.</w:t>
      </w:r>
      <w:r w:rsidR="00500508" w:rsidRPr="000B66BC">
        <w:rPr>
          <w:rFonts w:eastAsia="Times New Roman"/>
          <w:bCs/>
          <w:sz w:val="24"/>
          <w:lang w:eastAsia="de-DE"/>
        </w:rPr>
        <w:tab/>
      </w:r>
      <w:r w:rsidR="00627E07" w:rsidRPr="000B66BC">
        <w:rPr>
          <w:rFonts w:eastAsia="Times New Roman"/>
          <w:bCs/>
          <w:sz w:val="24"/>
          <w:lang w:eastAsia="de-DE"/>
        </w:rPr>
        <w:t xml:space="preserve">SFT, which is an abbreviation of Securities Financing Transaction and shall mean “repurchase transaction, securities or commodities lending or borrowing </w:t>
      </w:r>
      <w:proofErr w:type="gramStart"/>
      <w:r w:rsidR="00627E07" w:rsidRPr="000B66BC">
        <w:rPr>
          <w:rFonts w:eastAsia="Times New Roman"/>
          <w:bCs/>
          <w:sz w:val="24"/>
          <w:lang w:eastAsia="de-DE"/>
        </w:rPr>
        <w:t xml:space="preserve">transaction, </w:t>
      </w:r>
      <w:r w:rsidR="00075B1D" w:rsidRPr="000B66BC">
        <w:rPr>
          <w:rFonts w:eastAsia="Times New Roman"/>
          <w:bCs/>
          <w:sz w:val="24"/>
          <w:lang w:eastAsia="de-DE"/>
        </w:rPr>
        <w:t xml:space="preserve"> or</w:t>
      </w:r>
      <w:proofErr w:type="gramEnd"/>
      <w:r w:rsidR="00075B1D" w:rsidRPr="000B66BC">
        <w:rPr>
          <w:rFonts w:eastAsia="Times New Roman"/>
          <w:bCs/>
          <w:sz w:val="24"/>
          <w:lang w:eastAsia="de-DE"/>
        </w:rPr>
        <w:t xml:space="preserve"> </w:t>
      </w:r>
      <w:r w:rsidR="00627E07" w:rsidRPr="000B66BC">
        <w:rPr>
          <w:rFonts w:eastAsia="Times New Roman"/>
          <w:bCs/>
          <w:sz w:val="24"/>
          <w:lang w:eastAsia="de-DE"/>
        </w:rPr>
        <w:t xml:space="preserve">margin lending transaction” </w:t>
      </w:r>
      <w:r w:rsidR="004612B9" w:rsidRPr="000B66BC">
        <w:rPr>
          <w:rFonts w:eastAsia="Times New Roman"/>
          <w:bCs/>
          <w:sz w:val="24"/>
          <w:lang w:eastAsia="de-DE"/>
        </w:rPr>
        <w:t>as referred to</w:t>
      </w:r>
      <w:r w:rsidR="00075B1D" w:rsidRPr="000B66BC">
        <w:rPr>
          <w:rFonts w:eastAsia="Times New Roman"/>
          <w:bCs/>
          <w:sz w:val="24"/>
          <w:lang w:eastAsia="de-DE"/>
        </w:rPr>
        <w:t xml:space="preserve"> </w:t>
      </w:r>
      <w:r w:rsidR="00381146" w:rsidRPr="000B66BC">
        <w:rPr>
          <w:rFonts w:eastAsia="Times New Roman"/>
          <w:bCs/>
          <w:sz w:val="24"/>
          <w:lang w:eastAsia="de-DE"/>
        </w:rPr>
        <w:t xml:space="preserve">in point (139) of </w:t>
      </w:r>
      <w:r w:rsidR="00075B1D" w:rsidRPr="000B66BC">
        <w:rPr>
          <w:rFonts w:eastAsia="Times New Roman"/>
          <w:bCs/>
          <w:sz w:val="24"/>
          <w:lang w:eastAsia="de-DE"/>
        </w:rPr>
        <w:t>Article 4(1)</w:t>
      </w:r>
      <w:r w:rsidR="004612B9" w:rsidRPr="000B66BC">
        <w:rPr>
          <w:rFonts w:eastAsia="Times New Roman"/>
          <w:bCs/>
          <w:sz w:val="24"/>
          <w:lang w:eastAsia="de-DE"/>
        </w:rPr>
        <w:t xml:space="preserve"> in</w:t>
      </w:r>
      <w:r w:rsidR="00627E07" w:rsidRPr="000B66BC">
        <w:rPr>
          <w:rFonts w:eastAsia="Times New Roman"/>
          <w:bCs/>
          <w:sz w:val="24"/>
          <w:lang w:eastAsia="de-DE"/>
        </w:rPr>
        <w:t xml:space="preserve"> Regulation (EU) No 575/2013</w:t>
      </w:r>
      <w:r w:rsidR="00467F98" w:rsidRPr="000B66BC">
        <w:rPr>
          <w:rFonts w:eastAsia="Times New Roman"/>
          <w:bCs/>
          <w:sz w:val="24"/>
          <w:lang w:eastAsia="de-DE"/>
        </w:rPr>
        <w:t>;</w:t>
      </w:r>
    </w:p>
    <w:p w14:paraId="68410368" w14:textId="7E4CDAEF" w:rsidR="008E7068" w:rsidRPr="000B66BC" w:rsidRDefault="007E2989" w:rsidP="009339D1">
      <w:pPr>
        <w:pStyle w:val="InstructionsText2"/>
        <w:numPr>
          <w:ilvl w:val="0"/>
          <w:numId w:val="0"/>
        </w:numPr>
        <w:ind w:left="1440" w:hanging="360"/>
        <w:rPr>
          <w:rFonts w:eastAsia="Times New Roman"/>
          <w:bCs/>
          <w:sz w:val="24"/>
          <w:lang w:eastAsia="de-DE"/>
        </w:rPr>
      </w:pPr>
      <w:r w:rsidRPr="000B66BC">
        <w:rPr>
          <w:rFonts w:eastAsia="Times New Roman"/>
          <w:bCs/>
          <w:sz w:val="24"/>
          <w:lang w:eastAsia="de-DE"/>
        </w:rPr>
        <w:t>d</w:t>
      </w:r>
      <w:r w:rsidR="00500508" w:rsidRPr="000B66BC">
        <w:rPr>
          <w:rFonts w:eastAsia="Times New Roman"/>
          <w:bCs/>
          <w:sz w:val="24"/>
          <w:lang w:eastAsia="de-DE"/>
        </w:rPr>
        <w:t>.</w:t>
      </w:r>
      <w:r w:rsidR="00500508" w:rsidRPr="000B66BC">
        <w:rPr>
          <w:rFonts w:eastAsia="Times New Roman"/>
          <w:bCs/>
          <w:sz w:val="24"/>
          <w:lang w:eastAsia="de-DE"/>
        </w:rPr>
        <w:tab/>
      </w:r>
      <w:r w:rsidR="008E7068" w:rsidRPr="000B66BC">
        <w:rPr>
          <w:rFonts w:eastAsia="Times New Roman"/>
          <w:bCs/>
          <w:sz w:val="24"/>
          <w:lang w:eastAsia="de-DE"/>
        </w:rPr>
        <w:t xml:space="preserve">CRM, which is an abbreviation for Credit Risk </w:t>
      </w:r>
      <w:proofErr w:type="gramStart"/>
      <w:r w:rsidR="008E7068" w:rsidRPr="000B66BC">
        <w:rPr>
          <w:rFonts w:eastAsia="Times New Roman"/>
          <w:bCs/>
          <w:sz w:val="24"/>
          <w:lang w:eastAsia="de-DE"/>
        </w:rPr>
        <w:t>Mitigation</w:t>
      </w:r>
      <w:r w:rsidR="00AC3257">
        <w:rPr>
          <w:rFonts w:eastAsia="Times New Roman"/>
          <w:bCs/>
          <w:sz w:val="24"/>
          <w:lang w:eastAsia="de-DE"/>
        </w:rPr>
        <w:t>;</w:t>
      </w:r>
      <w:proofErr w:type="gramEnd"/>
    </w:p>
    <w:p w14:paraId="212C8B7E" w14:textId="6577F157" w:rsidR="007E2989" w:rsidRPr="000B66BC" w:rsidRDefault="007E2989" w:rsidP="009339D1">
      <w:pPr>
        <w:pStyle w:val="InstructionsText2"/>
        <w:numPr>
          <w:ilvl w:val="0"/>
          <w:numId w:val="0"/>
        </w:numPr>
        <w:ind w:left="1440" w:hanging="360"/>
        <w:rPr>
          <w:rFonts w:eastAsia="Times New Roman"/>
          <w:bCs/>
          <w:sz w:val="24"/>
          <w:lang w:eastAsia="de-DE"/>
        </w:rPr>
      </w:pPr>
      <w:r w:rsidRPr="000B66BC">
        <w:rPr>
          <w:rFonts w:eastAsia="Times New Roman"/>
          <w:bCs/>
          <w:sz w:val="24"/>
          <w:lang w:eastAsia="de-DE"/>
        </w:rPr>
        <w:t>e.</w:t>
      </w:r>
      <w:r w:rsidRPr="000B66BC">
        <w:rPr>
          <w:rFonts w:eastAsia="Times New Roman"/>
          <w:bCs/>
          <w:sz w:val="24"/>
          <w:lang w:eastAsia="de-DE"/>
        </w:rPr>
        <w:tab/>
        <w:t xml:space="preserve">CSD, which is an abbreviation for Central Securities </w:t>
      </w:r>
      <w:proofErr w:type="gramStart"/>
      <w:r w:rsidRPr="000B66BC">
        <w:rPr>
          <w:rFonts w:eastAsia="Times New Roman"/>
          <w:bCs/>
          <w:sz w:val="24"/>
          <w:lang w:eastAsia="de-DE"/>
        </w:rPr>
        <w:t>Depository</w:t>
      </w:r>
      <w:r w:rsidR="00AC3257">
        <w:rPr>
          <w:rFonts w:eastAsia="Times New Roman"/>
          <w:bCs/>
          <w:sz w:val="24"/>
          <w:lang w:eastAsia="de-DE"/>
        </w:rPr>
        <w:t>;</w:t>
      </w:r>
      <w:proofErr w:type="gramEnd"/>
    </w:p>
    <w:p w14:paraId="44F02B07" w14:textId="457293D0" w:rsidR="007E2989" w:rsidRPr="000B66BC" w:rsidRDefault="007E2989" w:rsidP="009339D1">
      <w:pPr>
        <w:pStyle w:val="InstructionsText2"/>
        <w:numPr>
          <w:ilvl w:val="0"/>
          <w:numId w:val="0"/>
        </w:numPr>
        <w:ind w:left="1440" w:hanging="360"/>
        <w:rPr>
          <w:rFonts w:eastAsia="Times New Roman"/>
          <w:bCs/>
          <w:sz w:val="24"/>
          <w:lang w:eastAsia="de-DE"/>
        </w:rPr>
      </w:pPr>
      <w:r w:rsidRPr="000B66BC">
        <w:rPr>
          <w:rFonts w:eastAsia="Times New Roman"/>
          <w:bCs/>
          <w:sz w:val="24"/>
          <w:lang w:eastAsia="de-DE"/>
        </w:rPr>
        <w:t xml:space="preserve">f. </w:t>
      </w:r>
      <w:r w:rsidRPr="000B66BC">
        <w:rPr>
          <w:rFonts w:eastAsia="Times New Roman"/>
          <w:bCs/>
          <w:sz w:val="24"/>
          <w:lang w:eastAsia="de-DE"/>
        </w:rPr>
        <w:tab/>
        <w:t xml:space="preserve">QCCP, which is an abbreviation for Qualifying Central </w:t>
      </w:r>
      <w:proofErr w:type="gramStart"/>
      <w:r w:rsidRPr="000B66BC">
        <w:rPr>
          <w:rFonts w:eastAsia="Times New Roman"/>
          <w:bCs/>
          <w:sz w:val="24"/>
          <w:lang w:eastAsia="de-DE"/>
        </w:rPr>
        <w:t>Counterparty</w:t>
      </w:r>
      <w:r w:rsidR="00AC3257">
        <w:rPr>
          <w:rFonts w:eastAsia="Times New Roman"/>
          <w:bCs/>
          <w:sz w:val="24"/>
          <w:lang w:eastAsia="de-DE"/>
        </w:rPr>
        <w:t>;</w:t>
      </w:r>
      <w:proofErr w:type="gramEnd"/>
    </w:p>
    <w:p w14:paraId="4CAF859B" w14:textId="77777777" w:rsidR="007E2989" w:rsidRPr="000B66BC" w:rsidRDefault="007E2989" w:rsidP="009339D1">
      <w:pPr>
        <w:pStyle w:val="InstructionsText2"/>
        <w:numPr>
          <w:ilvl w:val="0"/>
          <w:numId w:val="0"/>
        </w:numPr>
        <w:ind w:left="1440" w:hanging="360"/>
        <w:rPr>
          <w:rFonts w:eastAsia="Times New Roman"/>
          <w:bCs/>
          <w:sz w:val="24"/>
          <w:lang w:eastAsia="de-DE"/>
        </w:rPr>
      </w:pPr>
      <w:r w:rsidRPr="000B66BC">
        <w:rPr>
          <w:rFonts w:eastAsia="Times New Roman"/>
          <w:bCs/>
          <w:sz w:val="24"/>
          <w:lang w:eastAsia="de-DE"/>
        </w:rPr>
        <w:t xml:space="preserve">g. </w:t>
      </w:r>
      <w:r w:rsidRPr="000B66BC">
        <w:rPr>
          <w:rFonts w:eastAsia="Times New Roman"/>
          <w:bCs/>
          <w:sz w:val="24"/>
          <w:lang w:eastAsia="de-DE"/>
        </w:rPr>
        <w:tab/>
        <w:t>PFE, which is an abbreviation for Potential Future Exposure.</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31" w:name="_Toc423089065"/>
      <w:bookmarkStart w:id="32" w:name="_Toc52461748"/>
      <w:r w:rsidRPr="000B66BC">
        <w:rPr>
          <w:rFonts w:ascii="Times New Roman" w:hAnsi="Times New Roman"/>
          <w:b/>
          <w:sz w:val="24"/>
          <w:szCs w:val="24"/>
        </w:rPr>
        <w:t>1.4.</w:t>
      </w:r>
      <w:r w:rsidRPr="000B66BC">
        <w:rPr>
          <w:rFonts w:ascii="Times New Roman" w:hAnsi="Times New Roman"/>
          <w:b/>
          <w:sz w:val="24"/>
          <w:szCs w:val="24"/>
        </w:rPr>
        <w:tab/>
      </w:r>
      <w:r w:rsidR="00F4754B" w:rsidRPr="000B66BC">
        <w:rPr>
          <w:rFonts w:ascii="Times New Roman" w:hAnsi="Times New Roman"/>
          <w:b/>
          <w:sz w:val="24"/>
          <w:szCs w:val="24"/>
        </w:rPr>
        <w:t>Sign convention</w:t>
      </w:r>
      <w:bookmarkEnd w:id="15"/>
      <w:bookmarkEnd w:id="16"/>
      <w:bookmarkEnd w:id="26"/>
      <w:bookmarkEnd w:id="27"/>
      <w:bookmarkEnd w:id="28"/>
      <w:bookmarkEnd w:id="31"/>
      <w:bookmarkEnd w:id="32"/>
    </w:p>
    <w:p w14:paraId="077A5720" w14:textId="08AE4F7D" w:rsidR="0058289F" w:rsidRPr="000B66BC" w:rsidRDefault="00500508" w:rsidP="009339D1">
      <w:pPr>
        <w:pStyle w:val="InstructionsText2"/>
        <w:numPr>
          <w:ilvl w:val="0"/>
          <w:numId w:val="0"/>
        </w:numPr>
        <w:ind w:left="720" w:hanging="360"/>
        <w:rPr>
          <w:rFonts w:eastAsia="Times New Roman"/>
          <w:bCs/>
          <w:sz w:val="24"/>
          <w:lang w:eastAsia="de-DE"/>
        </w:rPr>
      </w:pPr>
      <w:bookmarkStart w:id="33" w:name="_Toc322687869"/>
      <w:r w:rsidRPr="000B66BC">
        <w:rPr>
          <w:rFonts w:eastAsia="Times New Roman"/>
          <w:bCs/>
          <w:sz w:val="24"/>
          <w:lang w:eastAsia="de-DE"/>
        </w:rPr>
        <w:t>9.</w:t>
      </w:r>
      <w:r w:rsidRPr="000B66BC">
        <w:rPr>
          <w:rFonts w:eastAsia="Times New Roman"/>
          <w:bCs/>
          <w:sz w:val="24"/>
          <w:lang w:eastAsia="de-DE"/>
        </w:rPr>
        <w:tab/>
      </w:r>
      <w:r w:rsidR="00A83AF9" w:rsidRPr="000B66BC">
        <w:rPr>
          <w:rFonts w:eastAsia="Times New Roman"/>
          <w:bCs/>
          <w:sz w:val="24"/>
          <w:lang w:eastAsia="de-DE"/>
        </w:rPr>
        <w:t>All amounts shall be reported as positive figures.</w:t>
      </w:r>
      <w:bookmarkStart w:id="34" w:name="_Toc264033192"/>
      <w:bookmarkEnd w:id="34"/>
      <w:r w:rsidR="0058289F" w:rsidRPr="000B66BC">
        <w:rPr>
          <w:rFonts w:eastAsia="Times New Roman"/>
          <w:bCs/>
          <w:sz w:val="24"/>
          <w:lang w:eastAsia="de-DE"/>
        </w:rPr>
        <w:t xml:space="preserve"> With the exception of:</w:t>
      </w:r>
    </w:p>
    <w:p w14:paraId="7B6D27CF" w14:textId="222C2E2D" w:rsidR="0058289F" w:rsidRPr="000B66BC" w:rsidRDefault="00A5392D" w:rsidP="009339D1">
      <w:pPr>
        <w:pStyle w:val="InstructionsText2"/>
        <w:numPr>
          <w:ilvl w:val="0"/>
          <w:numId w:val="25"/>
        </w:numPr>
        <w:rPr>
          <w:rFonts w:eastAsia="Times New Roman"/>
          <w:bCs/>
          <w:sz w:val="24"/>
          <w:lang w:eastAsia="de-DE"/>
        </w:rPr>
      </w:pPr>
      <w:r w:rsidRPr="000B66BC">
        <w:rPr>
          <w:rFonts w:eastAsia="Times New Roman"/>
          <w:bCs/>
          <w:sz w:val="24"/>
          <w:lang w:eastAsia="de-DE"/>
        </w:rPr>
        <w:t>T</w:t>
      </w:r>
      <w:r w:rsidR="00F77BCC" w:rsidRPr="000B66BC">
        <w:rPr>
          <w:rFonts w:eastAsia="Times New Roman"/>
          <w:bCs/>
          <w:sz w:val="24"/>
          <w:lang w:eastAsia="de-DE"/>
        </w:rPr>
        <w:t>he items whose label is preceded by</w:t>
      </w:r>
      <w:r w:rsidR="0058289F" w:rsidRPr="000B66BC">
        <w:rPr>
          <w:rFonts w:eastAsia="Times New Roman"/>
          <w:bCs/>
          <w:sz w:val="24"/>
          <w:lang w:eastAsia="de-DE"/>
        </w:rPr>
        <w:t xml:space="preserve"> a negative sign (-)</w:t>
      </w:r>
      <w:r w:rsidR="00E40D66" w:rsidRPr="000B66BC">
        <w:rPr>
          <w:rFonts w:eastAsia="Times New Roman"/>
          <w:bCs/>
          <w:sz w:val="24"/>
          <w:lang w:eastAsia="de-DE"/>
        </w:rPr>
        <w:t>, whe</w:t>
      </w:r>
      <w:r w:rsidR="00F77BCC" w:rsidRPr="000B66BC">
        <w:rPr>
          <w:rFonts w:eastAsia="Times New Roman"/>
          <w:bCs/>
          <w:sz w:val="24"/>
          <w:lang w:eastAsia="de-DE"/>
        </w:rPr>
        <w:t>re</w:t>
      </w:r>
      <w:r w:rsidR="0058289F" w:rsidRPr="000B66BC">
        <w:rPr>
          <w:rFonts w:eastAsia="Times New Roman"/>
          <w:bCs/>
          <w:sz w:val="24"/>
          <w:lang w:eastAsia="de-DE"/>
        </w:rPr>
        <w:t xml:space="preserve"> no positive figure is expected to be reported for that item.</w:t>
      </w:r>
    </w:p>
    <w:p w14:paraId="259D3174" w14:textId="186210E9" w:rsidR="00E40D66" w:rsidRPr="000B66BC" w:rsidRDefault="00E40D66" w:rsidP="009339D1">
      <w:pPr>
        <w:pStyle w:val="InstructionsText2"/>
        <w:numPr>
          <w:ilvl w:val="0"/>
          <w:numId w:val="25"/>
        </w:numPr>
        <w:rPr>
          <w:rFonts w:eastAsia="Times New Roman"/>
          <w:bCs/>
          <w:sz w:val="24"/>
          <w:lang w:eastAsia="de-DE"/>
        </w:rPr>
      </w:pPr>
      <w:r w:rsidRPr="000B66BC">
        <w:rPr>
          <w:rFonts w:eastAsia="Times New Roman"/>
          <w:bCs/>
          <w:sz w:val="24"/>
          <w:lang w:eastAsia="de-DE"/>
        </w:rPr>
        <w:t>{LRCalc;</w:t>
      </w:r>
      <w:r w:rsidR="008C04F9" w:rsidRPr="000B66BC">
        <w:rPr>
          <w:rFonts w:eastAsia="Times New Roman"/>
          <w:bCs/>
          <w:sz w:val="24"/>
          <w:lang w:eastAsia="de-DE"/>
        </w:rPr>
        <w:t>0</w:t>
      </w:r>
      <w:r w:rsidRPr="000B66BC">
        <w:rPr>
          <w:rFonts w:eastAsia="Times New Roman"/>
          <w:bCs/>
          <w:sz w:val="24"/>
          <w:lang w:eastAsia="de-DE"/>
        </w:rPr>
        <w:t>310;0</w:t>
      </w:r>
      <w:r w:rsidR="008C04F9" w:rsidRPr="000B66BC">
        <w:rPr>
          <w:rFonts w:eastAsia="Times New Roman"/>
          <w:bCs/>
          <w:sz w:val="24"/>
          <w:lang w:eastAsia="de-DE"/>
        </w:rPr>
        <w:t>0</w:t>
      </w:r>
      <w:r w:rsidRPr="000B66BC">
        <w:rPr>
          <w:rFonts w:eastAsia="Times New Roman"/>
          <w:bCs/>
          <w:sz w:val="24"/>
          <w:lang w:eastAsia="de-DE"/>
        </w:rPr>
        <w:t>10}, {LRCalc;</w:t>
      </w:r>
      <w:r w:rsidR="008C04F9" w:rsidRPr="000B66BC">
        <w:rPr>
          <w:rFonts w:eastAsia="Times New Roman"/>
          <w:bCs/>
          <w:sz w:val="24"/>
          <w:lang w:eastAsia="de-DE"/>
        </w:rPr>
        <w:t>0</w:t>
      </w:r>
      <w:r w:rsidRPr="000B66BC">
        <w:rPr>
          <w:rFonts w:eastAsia="Times New Roman"/>
          <w:bCs/>
          <w:sz w:val="24"/>
          <w:lang w:eastAsia="de-DE"/>
        </w:rPr>
        <w:t>320;0</w:t>
      </w:r>
      <w:r w:rsidR="008C04F9" w:rsidRPr="000B66BC">
        <w:rPr>
          <w:rFonts w:eastAsia="Times New Roman"/>
          <w:bCs/>
          <w:sz w:val="24"/>
          <w:lang w:eastAsia="de-DE"/>
        </w:rPr>
        <w:t>0</w:t>
      </w:r>
      <w:r w:rsidRPr="000B66BC">
        <w:rPr>
          <w:rFonts w:eastAsia="Times New Roman"/>
          <w:bCs/>
          <w:sz w:val="24"/>
          <w:lang w:eastAsia="de-DE"/>
        </w:rPr>
        <w:t>10}, {LRCalc;</w:t>
      </w:r>
      <w:r w:rsidR="008C04F9" w:rsidRPr="000B66BC">
        <w:rPr>
          <w:rFonts w:eastAsia="Times New Roman"/>
          <w:bCs/>
          <w:sz w:val="24"/>
          <w:lang w:eastAsia="de-DE"/>
        </w:rPr>
        <w:t>0</w:t>
      </w:r>
      <w:r w:rsidRPr="000B66BC">
        <w:rPr>
          <w:rFonts w:eastAsia="Times New Roman"/>
          <w:bCs/>
          <w:sz w:val="24"/>
          <w:lang w:eastAsia="de-DE"/>
        </w:rPr>
        <w:t>330;0</w:t>
      </w:r>
      <w:r w:rsidR="008C04F9" w:rsidRPr="000B66BC">
        <w:rPr>
          <w:rFonts w:eastAsia="Times New Roman"/>
          <w:bCs/>
          <w:sz w:val="24"/>
          <w:lang w:eastAsia="de-DE"/>
        </w:rPr>
        <w:t>0</w:t>
      </w:r>
      <w:r w:rsidRPr="000B66BC">
        <w:rPr>
          <w:rFonts w:eastAsia="Times New Roman"/>
          <w:bCs/>
          <w:sz w:val="24"/>
          <w:lang w:eastAsia="de-DE"/>
        </w:rPr>
        <w:t>10}, {LRCalc;</w:t>
      </w:r>
      <w:r w:rsidR="008C04F9" w:rsidRPr="000B66BC">
        <w:rPr>
          <w:rFonts w:eastAsia="Times New Roman"/>
          <w:bCs/>
          <w:sz w:val="24"/>
          <w:lang w:eastAsia="de-DE"/>
        </w:rPr>
        <w:t>0</w:t>
      </w:r>
      <w:r w:rsidRPr="000B66BC">
        <w:rPr>
          <w:rFonts w:eastAsia="Times New Roman"/>
          <w:bCs/>
          <w:sz w:val="24"/>
          <w:lang w:eastAsia="de-DE"/>
        </w:rPr>
        <w:t>340;0</w:t>
      </w:r>
      <w:r w:rsidR="008C04F9" w:rsidRPr="000B66BC">
        <w:rPr>
          <w:rFonts w:eastAsia="Times New Roman"/>
          <w:bCs/>
          <w:sz w:val="24"/>
          <w:lang w:eastAsia="de-DE"/>
        </w:rPr>
        <w:t>0</w:t>
      </w:r>
      <w:r w:rsidRPr="000B66BC">
        <w:rPr>
          <w:rFonts w:eastAsia="Times New Roman"/>
          <w:bCs/>
          <w:sz w:val="24"/>
          <w:lang w:eastAsia="de-DE"/>
        </w:rPr>
        <w:t>10</w:t>
      </w:r>
      <w:r w:rsidR="000B66BC">
        <w:rPr>
          <w:rFonts w:eastAsia="Times New Roman"/>
          <w:bCs/>
          <w:sz w:val="24"/>
          <w:lang w:eastAsia="de-DE"/>
        </w:rPr>
        <w:t>}</w:t>
      </w:r>
      <w:r w:rsidR="00F77BCC" w:rsidRPr="000B66BC">
        <w:rPr>
          <w:rFonts w:eastAsia="Times New Roman"/>
          <w:bCs/>
          <w:sz w:val="24"/>
          <w:lang w:eastAsia="de-DE"/>
        </w:rPr>
        <w:t xml:space="preserve">, which </w:t>
      </w:r>
      <w:r w:rsidRPr="000B66BC">
        <w:rPr>
          <w:rFonts w:eastAsia="Times New Roman"/>
          <w:bCs/>
          <w:sz w:val="24"/>
          <w:lang w:eastAsia="de-DE"/>
        </w:rPr>
        <w:t>could take negative values</w:t>
      </w:r>
      <w:r w:rsidR="007307B3" w:rsidRPr="000B66BC">
        <w:rPr>
          <w:rFonts w:eastAsia="Times New Roman"/>
          <w:bCs/>
          <w:sz w:val="24"/>
          <w:lang w:eastAsia="de-DE"/>
        </w:rPr>
        <w:t xml:space="preserve"> in</w:t>
      </w:r>
      <w:r w:rsidRPr="000B66BC">
        <w:rPr>
          <w:rFonts w:eastAsia="Times New Roman"/>
          <w:bCs/>
          <w:sz w:val="24"/>
          <w:lang w:eastAsia="de-DE"/>
        </w:rPr>
        <w:t xml:space="preserve"> extreme cases</w:t>
      </w:r>
      <w:r w:rsidR="007307B3" w:rsidRPr="000B66BC">
        <w:rPr>
          <w:rFonts w:eastAsia="Times New Roman"/>
          <w:bCs/>
          <w:sz w:val="24"/>
          <w:lang w:eastAsia="de-DE"/>
        </w:rPr>
        <w:t xml:space="preserve">, </w:t>
      </w:r>
      <w:r w:rsidR="00F77BCC" w:rsidRPr="000B66BC">
        <w:rPr>
          <w:rFonts w:eastAsia="Times New Roman"/>
          <w:bCs/>
          <w:sz w:val="24"/>
          <w:lang w:eastAsia="de-DE"/>
        </w:rPr>
        <w:t>otherwise</w:t>
      </w:r>
      <w:r w:rsidR="007307B3" w:rsidRPr="000B66BC">
        <w:rPr>
          <w:rFonts w:eastAsia="Times New Roman"/>
          <w:bCs/>
          <w:sz w:val="24"/>
          <w:lang w:eastAsia="de-DE"/>
        </w:rPr>
        <w:t xml:space="preserve"> they take positive values</w:t>
      </w:r>
      <w:r w:rsidRPr="000B66BC">
        <w:rPr>
          <w:rFonts w:eastAsia="Times New Roman"/>
          <w:bCs/>
          <w:sz w:val="24"/>
          <w:lang w:eastAsia="de-DE"/>
        </w:rPr>
        <w:t>.</w:t>
      </w:r>
    </w:p>
    <w:p w14:paraId="1A7EEF5B" w14:textId="048E6B61" w:rsidR="0060741B" w:rsidRPr="000B66BC" w:rsidRDefault="0060741B" w:rsidP="00AB2B09">
      <w:pPr>
        <w:pStyle w:val="InstructionsText2"/>
        <w:numPr>
          <w:ilvl w:val="0"/>
          <w:numId w:val="0"/>
        </w:numPr>
        <w:ind w:left="1080"/>
        <w:rPr>
          <w:rFonts w:eastAsia="Times New Roman"/>
          <w:bCs/>
          <w:sz w:val="24"/>
          <w:lang w:eastAsia="de-DE"/>
        </w:rPr>
      </w:pPr>
      <w:del w:id="35" w:author="Author">
        <w:r w:rsidRPr="000B66BC" w:rsidDel="00AB2B09">
          <w:rPr>
            <w:rFonts w:eastAsia="Times New Roman"/>
            <w:bCs/>
            <w:sz w:val="24"/>
            <w:lang w:eastAsia="de-DE"/>
          </w:rPr>
          <w:delText>{</w:delText>
        </w:r>
      </w:del>
      <w:ins w:id="36" w:author="Author">
        <w:r w:rsidR="00C62C1B" w:rsidRPr="000B66BC" w:rsidDel="00C62C1B">
          <w:rPr>
            <w:rFonts w:eastAsia="Times New Roman"/>
            <w:bCs/>
            <w:sz w:val="24"/>
            <w:lang w:eastAsia="de-DE"/>
          </w:rPr>
          <w:t xml:space="preserve"> </w:t>
        </w:r>
      </w:ins>
      <w:del w:id="37" w:author="Author">
        <w:r w:rsidRPr="000B66BC" w:rsidDel="00C62C1B">
          <w:rPr>
            <w:rFonts w:eastAsia="Times New Roman"/>
            <w:bCs/>
            <w:sz w:val="24"/>
            <w:lang w:eastAsia="de-DE"/>
          </w:rPr>
          <w:delText>LRCalc;</w:delText>
        </w:r>
        <w:r w:rsidR="008C04F9" w:rsidRPr="000B66BC" w:rsidDel="00C62C1B">
          <w:rPr>
            <w:rFonts w:eastAsia="Times New Roman"/>
            <w:bCs/>
            <w:sz w:val="24"/>
            <w:lang w:eastAsia="de-DE"/>
          </w:rPr>
          <w:delText>0</w:delText>
        </w:r>
        <w:r w:rsidRPr="000B66BC" w:rsidDel="00C62C1B">
          <w:rPr>
            <w:rFonts w:eastAsia="Times New Roman"/>
            <w:bCs/>
            <w:sz w:val="24"/>
            <w:lang w:eastAsia="de-DE"/>
          </w:rPr>
          <w:delText>280;0</w:delText>
        </w:r>
        <w:r w:rsidR="008C04F9" w:rsidRPr="000B66BC" w:rsidDel="00C62C1B">
          <w:rPr>
            <w:rFonts w:eastAsia="Times New Roman"/>
            <w:bCs/>
            <w:sz w:val="24"/>
            <w:lang w:eastAsia="de-DE"/>
          </w:rPr>
          <w:delText>0</w:delText>
        </w:r>
        <w:r w:rsidRPr="000B66BC" w:rsidDel="00C62C1B">
          <w:rPr>
            <w:rFonts w:eastAsia="Times New Roman"/>
            <w:bCs/>
            <w:sz w:val="24"/>
            <w:lang w:eastAsia="de-DE"/>
          </w:rPr>
          <w:delText>10}</w:delText>
        </w:r>
        <w:r w:rsidR="000B66BC" w:rsidDel="00C62C1B">
          <w:rPr>
            <w:rFonts w:eastAsia="Times New Roman"/>
            <w:bCs/>
            <w:sz w:val="24"/>
            <w:lang w:eastAsia="de-DE"/>
          </w:rPr>
          <w:delText xml:space="preserve"> </w:delText>
        </w:r>
        <w:r w:rsidR="00E17E52" w:rsidRPr="000B66BC" w:rsidDel="00C62C1B">
          <w:rPr>
            <w:rFonts w:eastAsia="Times New Roman"/>
            <w:bCs/>
            <w:sz w:val="24"/>
            <w:lang w:eastAsia="de-DE"/>
          </w:rPr>
          <w:delText>can</w:delText>
        </w:r>
        <w:r w:rsidRPr="000B66BC" w:rsidDel="00C62C1B">
          <w:rPr>
            <w:rFonts w:eastAsia="Times New Roman"/>
            <w:bCs/>
            <w:sz w:val="24"/>
            <w:lang w:eastAsia="de-DE"/>
          </w:rPr>
          <w:delText xml:space="preserve"> take a positive value</w:delText>
        </w:r>
        <w:r w:rsidR="00E17E52" w:rsidRPr="000B66BC" w:rsidDel="00C62C1B">
          <w:rPr>
            <w:rFonts w:eastAsia="Times New Roman"/>
            <w:bCs/>
            <w:sz w:val="24"/>
            <w:lang w:eastAsia="de-DE"/>
          </w:rPr>
          <w:delText>s</w:delText>
        </w:r>
        <w:r w:rsidRPr="000B66BC" w:rsidDel="00C62C1B">
          <w:rPr>
            <w:rFonts w:eastAsia="Times New Roman"/>
            <w:bCs/>
            <w:sz w:val="24"/>
            <w:lang w:eastAsia="de-DE"/>
          </w:rPr>
          <w:delText xml:space="preserve"> due to Article 473a(7)</w:delText>
        </w:r>
        <w:r w:rsidR="0032786A" w:rsidRPr="000B66BC" w:rsidDel="00C62C1B">
          <w:rPr>
            <w:rFonts w:eastAsia="Times New Roman"/>
            <w:bCs/>
            <w:sz w:val="24"/>
            <w:lang w:eastAsia="de-DE"/>
          </w:rPr>
          <w:delText xml:space="preserve"> </w:delText>
        </w:r>
        <w:r w:rsidR="0032786A" w:rsidRPr="000B66BC" w:rsidDel="0032789D">
          <w:rPr>
            <w:rFonts w:eastAsia="Times New Roman"/>
            <w:bCs/>
            <w:sz w:val="24"/>
            <w:lang w:eastAsia="de-DE"/>
          </w:rPr>
          <w:delText>CRR</w:delText>
        </w:r>
        <w:r w:rsidRPr="000B66BC" w:rsidDel="00C62C1B">
          <w:rPr>
            <w:rFonts w:eastAsia="Times New Roman"/>
            <w:bCs/>
            <w:sz w:val="24"/>
            <w:lang w:eastAsia="de-DE"/>
          </w:rPr>
          <w:delText xml:space="preserve">, otherwise </w:delText>
        </w:r>
        <w:r w:rsidR="00E17E52" w:rsidRPr="000B66BC" w:rsidDel="00C62C1B">
          <w:rPr>
            <w:rFonts w:eastAsia="Times New Roman"/>
            <w:bCs/>
            <w:sz w:val="24"/>
            <w:lang w:eastAsia="de-DE"/>
          </w:rPr>
          <w:delText>they</w:delText>
        </w:r>
        <w:r w:rsidRPr="000B66BC" w:rsidDel="00C62C1B">
          <w:rPr>
            <w:rFonts w:eastAsia="Times New Roman"/>
            <w:bCs/>
            <w:sz w:val="24"/>
            <w:lang w:eastAsia="de-DE"/>
          </w:rPr>
          <w:delText xml:space="preserve"> take negative values.</w:delText>
        </w:r>
      </w:del>
    </w:p>
    <w:p w14:paraId="12B14317" w14:textId="77777777" w:rsidR="001F28C3" w:rsidRPr="000B66BC" w:rsidRDefault="00360A3D" w:rsidP="009339D1">
      <w:pPr>
        <w:pStyle w:val="InstructionsText2"/>
        <w:numPr>
          <w:ilvl w:val="0"/>
          <w:numId w:val="0"/>
        </w:numPr>
        <w:ind w:left="720"/>
        <w:rPr>
          <w:rFonts w:eastAsia="Times New Roman"/>
          <w:bCs/>
          <w:sz w:val="24"/>
          <w:lang w:eastAsia="de-DE"/>
        </w:rPr>
      </w:pPr>
      <w:r w:rsidRPr="000B66BC">
        <w:rPr>
          <w:rFonts w:eastAsia="Times New Roman"/>
          <w:bCs/>
          <w:sz w:val="24"/>
          <w:lang w:eastAsia="de-DE"/>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rsidRPr="000B66BC">
        <w:rPr>
          <w:rFonts w:ascii="Times New Roman" w:hAnsi="Times New Roman"/>
          <w:b/>
          <w:sz w:val="24"/>
          <w:szCs w:val="24"/>
        </w:rPr>
        <w:br w:type="page"/>
      </w:r>
      <w:bookmarkStart w:id="38" w:name="_Toc351048504"/>
      <w:bookmarkStart w:id="39" w:name="_Toc359414281"/>
      <w:bookmarkStart w:id="40" w:name="_Toc423089066"/>
      <w:bookmarkStart w:id="41" w:name="_Toc52461749"/>
      <w:r w:rsidRPr="00864866">
        <w:rPr>
          <w:rFonts w:ascii="Times New Roman" w:hAnsi="Times New Roman"/>
          <w:b/>
          <w:sz w:val="24"/>
          <w:szCs w:val="24"/>
        </w:rPr>
        <w:lastRenderedPageBreak/>
        <w:t>PART II: TEMPLATE RELATED INSTRUCTIONS</w:t>
      </w:r>
      <w:bookmarkEnd w:id="33"/>
      <w:bookmarkEnd w:id="38"/>
      <w:bookmarkEnd w:id="39"/>
      <w:bookmarkEnd w:id="40"/>
      <w:bookmarkEnd w:id="41"/>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42" w:name="_Toc423089068"/>
      <w:bookmarkStart w:id="43" w:name="_Toc359414283"/>
      <w:bookmarkStart w:id="44" w:name="_Toc52461750"/>
      <w:bookmarkStart w:id="45" w:name="_Toc322533849"/>
      <w:r w:rsidRPr="000B66BC">
        <w:rPr>
          <w:rFonts w:ascii="Times New Roman" w:hAnsi="Times New Roman"/>
          <w:b/>
          <w:sz w:val="24"/>
          <w:szCs w:val="24"/>
        </w:rPr>
        <w:t>1</w:t>
      </w:r>
      <w:r w:rsidR="00500508" w:rsidRPr="000B66BC">
        <w:rPr>
          <w:rFonts w:ascii="Times New Roman" w:hAnsi="Times New Roman"/>
          <w:b/>
          <w:sz w:val="24"/>
          <w:szCs w:val="24"/>
        </w:rPr>
        <w:t>.</w:t>
      </w:r>
      <w:r w:rsidR="00500508" w:rsidRPr="000B66BC">
        <w:rPr>
          <w:rFonts w:ascii="Times New Roman" w:hAnsi="Times New Roman"/>
          <w:b/>
          <w:sz w:val="24"/>
          <w:szCs w:val="24"/>
        </w:rPr>
        <w:tab/>
      </w:r>
      <w:r w:rsidR="00505096" w:rsidRPr="000B66BC">
        <w:rPr>
          <w:rFonts w:ascii="Times New Roman" w:hAnsi="Times New Roman"/>
          <w:b/>
          <w:sz w:val="24"/>
          <w:szCs w:val="24"/>
        </w:rPr>
        <w:t>Formulas for leverage ratio calculation</w:t>
      </w:r>
      <w:bookmarkEnd w:id="42"/>
      <w:bookmarkEnd w:id="43"/>
      <w:bookmarkEnd w:id="44"/>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500508" w:rsidRPr="000B66BC">
        <w:rPr>
          <w:rFonts w:ascii="Times New Roman" w:hAnsi="Times New Roman"/>
          <w:sz w:val="24"/>
          <w:szCs w:val="24"/>
        </w:rPr>
        <w:t>.</w:t>
      </w:r>
      <w:r w:rsidR="00500508" w:rsidRPr="000B66BC">
        <w:rPr>
          <w:rFonts w:ascii="Times New Roman" w:hAnsi="Times New Roman"/>
          <w:sz w:val="24"/>
          <w:szCs w:val="24"/>
        </w:rPr>
        <w:tab/>
      </w:r>
      <w:r w:rsidR="00505096" w:rsidRPr="000B66BC">
        <w:rPr>
          <w:rFonts w:ascii="Times New Roman" w:hAnsi="Times New Roman"/>
          <w:sz w:val="24"/>
          <w:szCs w:val="24"/>
        </w:rPr>
        <w:t>The leverage ratio is based on a capital measure</w:t>
      </w:r>
      <w:r w:rsidR="00505096" w:rsidRPr="000B66BC" w:rsidDel="00BF2CB9">
        <w:rPr>
          <w:rFonts w:ascii="Times New Roman" w:hAnsi="Times New Roman"/>
          <w:sz w:val="24"/>
          <w:szCs w:val="24"/>
        </w:rPr>
        <w:t xml:space="preserve"> </w:t>
      </w:r>
      <w:r w:rsidR="00505096" w:rsidRPr="000B66BC">
        <w:rPr>
          <w:rFonts w:ascii="Times New Roman" w:hAnsi="Times New Roman"/>
          <w:sz w:val="24"/>
          <w:szCs w:val="24"/>
        </w:rPr>
        <w:t xml:space="preserve">and a total exposure measure, which can be calculated with </w:t>
      </w:r>
      <w:r w:rsidR="00E8206D" w:rsidRPr="000B66BC">
        <w:rPr>
          <w:rFonts w:ascii="Times New Roman" w:hAnsi="Times New Roman"/>
          <w:sz w:val="24"/>
          <w:szCs w:val="24"/>
        </w:rPr>
        <w:t>cells</w:t>
      </w:r>
      <w:r w:rsidR="00505096" w:rsidRPr="000B66BC">
        <w:rPr>
          <w:rFonts w:ascii="Times New Roman" w:hAnsi="Times New Roman"/>
          <w:sz w:val="24"/>
          <w:szCs w:val="24"/>
        </w:rPr>
        <w:t xml:space="preserve"> from</w:t>
      </w:r>
      <w:r w:rsidR="001622F5" w:rsidRPr="000B66BC">
        <w:rPr>
          <w:rFonts w:ascii="Times New Roman" w:hAnsi="Times New Roman"/>
          <w:sz w:val="24"/>
          <w:szCs w:val="24"/>
        </w:rPr>
        <w:t xml:space="preserve"> </w:t>
      </w:r>
      <w:proofErr w:type="spellStart"/>
      <w:r w:rsidR="001622F5" w:rsidRPr="000B66BC">
        <w:rPr>
          <w:rFonts w:ascii="Times New Roman" w:hAnsi="Times New Roman"/>
          <w:sz w:val="24"/>
          <w:szCs w:val="24"/>
        </w:rPr>
        <w:t>LRCalc</w:t>
      </w:r>
      <w:proofErr w:type="spellEnd"/>
      <w:r w:rsidR="00505096" w:rsidRPr="000B66BC">
        <w:rPr>
          <w:rFonts w:ascii="Times New Roman" w:hAnsi="Times New Roman"/>
          <w:sz w:val="24"/>
          <w:szCs w:val="24"/>
        </w:rPr>
        <w:t xml:space="preserve">.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500508" w:rsidRPr="000B66BC">
        <w:rPr>
          <w:rFonts w:ascii="Times New Roman" w:hAnsi="Times New Roman"/>
          <w:sz w:val="24"/>
          <w:szCs w:val="24"/>
        </w:rPr>
        <w:t>.</w:t>
      </w:r>
      <w:r w:rsidR="00500508" w:rsidRPr="000B66BC">
        <w:rPr>
          <w:rFonts w:ascii="Times New Roman" w:hAnsi="Times New Roman"/>
          <w:sz w:val="24"/>
          <w:szCs w:val="24"/>
        </w:rPr>
        <w:tab/>
      </w:r>
      <w:r w:rsidR="0078115E" w:rsidRPr="000B66BC">
        <w:rPr>
          <w:rFonts w:ascii="Times New Roman" w:hAnsi="Times New Roman"/>
          <w:sz w:val="24"/>
          <w:szCs w:val="24"/>
        </w:rPr>
        <w:t xml:space="preserve">Leverage Ratio – fully phased-in definition </w:t>
      </w:r>
      <w:r w:rsidR="00F4754B" w:rsidRPr="000B66BC">
        <w:rPr>
          <w:rFonts w:ascii="Times New Roman" w:hAnsi="Times New Roman"/>
          <w:sz w:val="24"/>
          <w:szCs w:val="24"/>
        </w:rPr>
        <w:t>= {LRCalc;</w:t>
      </w:r>
      <w:r w:rsidR="008C04F9" w:rsidRPr="000B66BC">
        <w:rPr>
          <w:rFonts w:ascii="Times New Roman" w:hAnsi="Times New Roman"/>
          <w:sz w:val="24"/>
          <w:szCs w:val="24"/>
        </w:rPr>
        <w:t>0</w:t>
      </w:r>
      <w:r w:rsidR="003B3015" w:rsidRPr="000B66BC">
        <w:rPr>
          <w:rFonts w:ascii="Times New Roman" w:hAnsi="Times New Roman"/>
          <w:sz w:val="24"/>
          <w:szCs w:val="24"/>
        </w:rPr>
        <w:t>310</w:t>
      </w:r>
      <w:r w:rsidR="00F4754B" w:rsidRPr="000B66BC">
        <w:rPr>
          <w:rFonts w:ascii="Times New Roman" w:hAnsi="Times New Roman"/>
          <w:sz w:val="24"/>
          <w:szCs w:val="24"/>
        </w:rPr>
        <w:t>;</w:t>
      </w:r>
      <w:r w:rsidR="00C170A1" w:rsidRPr="000B66BC">
        <w:rPr>
          <w:rFonts w:ascii="Times New Roman" w:hAnsi="Times New Roman"/>
          <w:sz w:val="24"/>
          <w:szCs w:val="24"/>
        </w:rPr>
        <w:t>0</w:t>
      </w:r>
      <w:r w:rsidR="008C04F9" w:rsidRPr="000B66BC">
        <w:rPr>
          <w:rFonts w:ascii="Times New Roman" w:hAnsi="Times New Roman"/>
          <w:sz w:val="24"/>
          <w:szCs w:val="24"/>
        </w:rPr>
        <w:t>0</w:t>
      </w:r>
      <w:r w:rsidR="00DE1EB5" w:rsidRPr="000B66BC">
        <w:rPr>
          <w:rFonts w:ascii="Times New Roman" w:hAnsi="Times New Roman"/>
          <w:sz w:val="24"/>
          <w:szCs w:val="24"/>
        </w:rPr>
        <w:t>1</w:t>
      </w:r>
      <w:r w:rsidR="00C170A1" w:rsidRPr="000B66BC">
        <w:rPr>
          <w:rFonts w:ascii="Times New Roman" w:hAnsi="Times New Roman"/>
          <w:sz w:val="24"/>
          <w:szCs w:val="24"/>
        </w:rPr>
        <w:t>0</w:t>
      </w:r>
      <w:r w:rsidR="00F4754B" w:rsidRPr="000B66BC">
        <w:rPr>
          <w:rFonts w:ascii="Times New Roman" w:hAnsi="Times New Roman"/>
          <w:sz w:val="24"/>
          <w:szCs w:val="24"/>
        </w:rPr>
        <w:t xml:space="preserve">} / </w:t>
      </w:r>
      <w:r w:rsidR="00D700FC" w:rsidRPr="000B66BC">
        <w:rPr>
          <w:rFonts w:ascii="Times New Roman" w:hAnsi="Times New Roman"/>
          <w:sz w:val="24"/>
          <w:szCs w:val="24"/>
        </w:rPr>
        <w:t>{LRCalc;</w:t>
      </w:r>
      <w:r w:rsidR="008C04F9" w:rsidRPr="000B66BC">
        <w:rPr>
          <w:rFonts w:ascii="Times New Roman" w:hAnsi="Times New Roman"/>
          <w:sz w:val="24"/>
          <w:szCs w:val="24"/>
        </w:rPr>
        <w:t>0</w:t>
      </w:r>
      <w:r w:rsidR="00D700FC" w:rsidRPr="000B66BC">
        <w:rPr>
          <w:rFonts w:ascii="Times New Roman" w:hAnsi="Times New Roman"/>
          <w:sz w:val="24"/>
          <w:szCs w:val="24"/>
        </w:rPr>
        <w:t>2</w:t>
      </w:r>
      <w:r w:rsidR="003418AD" w:rsidRPr="000B66BC">
        <w:rPr>
          <w:rFonts w:ascii="Times New Roman" w:hAnsi="Times New Roman"/>
          <w:sz w:val="24"/>
          <w:szCs w:val="24"/>
        </w:rPr>
        <w:t>9</w:t>
      </w:r>
      <w:r w:rsidR="00D700FC" w:rsidRPr="000B66BC">
        <w:rPr>
          <w:rFonts w:ascii="Times New Roman" w:hAnsi="Times New Roman"/>
          <w:sz w:val="24"/>
          <w:szCs w:val="24"/>
        </w:rPr>
        <w:t>0;</w:t>
      </w:r>
      <w:r w:rsidR="008C04F9" w:rsidRPr="000B66BC">
        <w:rPr>
          <w:rFonts w:ascii="Times New Roman" w:hAnsi="Times New Roman"/>
          <w:sz w:val="24"/>
          <w:szCs w:val="24"/>
        </w:rPr>
        <w:t>0</w:t>
      </w:r>
      <w:r w:rsidR="00C170A1" w:rsidRPr="000B66BC">
        <w:rPr>
          <w:rFonts w:ascii="Times New Roman" w:hAnsi="Times New Roman"/>
          <w:sz w:val="24"/>
          <w:szCs w:val="24"/>
        </w:rPr>
        <w:t>0</w:t>
      </w:r>
      <w:r w:rsidR="00DE1EB5" w:rsidRPr="000B66BC">
        <w:rPr>
          <w:rFonts w:ascii="Times New Roman" w:hAnsi="Times New Roman"/>
          <w:sz w:val="24"/>
          <w:szCs w:val="24"/>
        </w:rPr>
        <w:t>1</w:t>
      </w:r>
      <w:r w:rsidR="00C170A1" w:rsidRPr="000B66BC">
        <w:rPr>
          <w:rFonts w:ascii="Times New Roman" w:hAnsi="Times New Roman"/>
          <w:sz w:val="24"/>
          <w:szCs w:val="24"/>
        </w:rPr>
        <w:t>0</w:t>
      </w:r>
      <w:r w:rsidR="00D700FC" w:rsidRPr="000B66BC">
        <w:rPr>
          <w:rFonts w:ascii="Times New Roman" w:hAnsi="Times New Roman"/>
          <w:sz w:val="24"/>
          <w:szCs w:val="24"/>
        </w:rPr>
        <w:t>}</w:t>
      </w:r>
      <w:r w:rsidR="00467F98" w:rsidRPr="000B66BC">
        <w:rPr>
          <w:rFonts w:ascii="Times New Roman" w:hAnsi="Times New Roman"/>
          <w:sz w:val="24"/>
          <w:szCs w:val="24"/>
        </w:rPr>
        <w:t>.</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3</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L</w:t>
      </w:r>
      <w:r w:rsidR="0078115E" w:rsidRPr="000B66BC">
        <w:rPr>
          <w:rFonts w:ascii="Times New Roman" w:hAnsi="Times New Roman"/>
          <w:sz w:val="24"/>
          <w:szCs w:val="24"/>
        </w:rPr>
        <w:t xml:space="preserve">everage Ratio – transitional definition </w:t>
      </w:r>
      <w:r w:rsidR="00F4754B" w:rsidRPr="000B66BC">
        <w:rPr>
          <w:rFonts w:ascii="Times New Roman" w:hAnsi="Times New Roman"/>
          <w:sz w:val="24"/>
          <w:szCs w:val="24"/>
        </w:rPr>
        <w:t>= {LRCalc;</w:t>
      </w:r>
      <w:r w:rsidR="008C04F9" w:rsidRPr="000B66BC">
        <w:rPr>
          <w:rFonts w:ascii="Times New Roman" w:hAnsi="Times New Roman"/>
          <w:sz w:val="24"/>
          <w:szCs w:val="24"/>
        </w:rPr>
        <w:t>0</w:t>
      </w:r>
      <w:r w:rsidR="003B3015" w:rsidRPr="000B66BC">
        <w:rPr>
          <w:rFonts w:ascii="Times New Roman" w:hAnsi="Times New Roman"/>
          <w:sz w:val="24"/>
          <w:szCs w:val="24"/>
        </w:rPr>
        <w:t>320</w:t>
      </w:r>
      <w:r w:rsidR="00F4754B" w:rsidRPr="000B66BC">
        <w:rPr>
          <w:rFonts w:ascii="Times New Roman" w:hAnsi="Times New Roman"/>
          <w:sz w:val="24"/>
          <w:szCs w:val="24"/>
        </w:rPr>
        <w:t>;</w:t>
      </w:r>
      <w:r w:rsidR="00C170A1" w:rsidRPr="000B66BC">
        <w:rPr>
          <w:rFonts w:ascii="Times New Roman" w:hAnsi="Times New Roman"/>
          <w:sz w:val="24"/>
          <w:szCs w:val="24"/>
        </w:rPr>
        <w:t>0</w:t>
      </w:r>
      <w:r w:rsidR="008C04F9" w:rsidRPr="000B66BC">
        <w:rPr>
          <w:rFonts w:ascii="Times New Roman" w:hAnsi="Times New Roman"/>
          <w:sz w:val="24"/>
          <w:szCs w:val="24"/>
        </w:rPr>
        <w:t>0</w:t>
      </w:r>
      <w:r w:rsidR="00943EEE" w:rsidRPr="000B66BC">
        <w:rPr>
          <w:rFonts w:ascii="Times New Roman" w:hAnsi="Times New Roman"/>
          <w:sz w:val="24"/>
          <w:szCs w:val="24"/>
        </w:rPr>
        <w:t>1</w:t>
      </w:r>
      <w:r w:rsidR="00C170A1" w:rsidRPr="000B66BC">
        <w:rPr>
          <w:rFonts w:ascii="Times New Roman" w:hAnsi="Times New Roman"/>
          <w:sz w:val="24"/>
          <w:szCs w:val="24"/>
        </w:rPr>
        <w:t>0</w:t>
      </w:r>
      <w:r w:rsidR="00F4754B" w:rsidRPr="000B66BC">
        <w:rPr>
          <w:rFonts w:ascii="Times New Roman" w:hAnsi="Times New Roman"/>
          <w:sz w:val="24"/>
          <w:szCs w:val="24"/>
        </w:rPr>
        <w:t xml:space="preserve">} / </w:t>
      </w:r>
      <w:r w:rsidR="00D700FC" w:rsidRPr="000B66BC">
        <w:rPr>
          <w:rFonts w:ascii="Times New Roman" w:hAnsi="Times New Roman"/>
          <w:sz w:val="24"/>
          <w:szCs w:val="24"/>
        </w:rPr>
        <w:t>{LRCalc;</w:t>
      </w:r>
      <w:r w:rsidR="008C04F9" w:rsidRPr="000B66BC">
        <w:rPr>
          <w:rFonts w:ascii="Times New Roman" w:hAnsi="Times New Roman"/>
          <w:sz w:val="24"/>
          <w:szCs w:val="24"/>
        </w:rPr>
        <w:t>0</w:t>
      </w:r>
      <w:r w:rsidR="00D700FC" w:rsidRPr="000B66BC">
        <w:rPr>
          <w:rFonts w:ascii="Times New Roman" w:hAnsi="Times New Roman"/>
          <w:sz w:val="24"/>
          <w:szCs w:val="24"/>
        </w:rPr>
        <w:t>3</w:t>
      </w:r>
      <w:r w:rsidR="00E34F87" w:rsidRPr="000B66BC">
        <w:rPr>
          <w:rFonts w:ascii="Times New Roman" w:hAnsi="Times New Roman"/>
          <w:sz w:val="24"/>
          <w:szCs w:val="24"/>
        </w:rPr>
        <w:t>0</w:t>
      </w:r>
      <w:r w:rsidR="00D700FC" w:rsidRPr="000B66BC">
        <w:rPr>
          <w:rFonts w:ascii="Times New Roman" w:hAnsi="Times New Roman"/>
          <w:sz w:val="24"/>
          <w:szCs w:val="24"/>
        </w:rPr>
        <w:t>0;</w:t>
      </w:r>
      <w:r w:rsidR="00C170A1" w:rsidRPr="000B66BC">
        <w:rPr>
          <w:rFonts w:ascii="Times New Roman" w:hAnsi="Times New Roman"/>
          <w:sz w:val="24"/>
          <w:szCs w:val="24"/>
        </w:rPr>
        <w:t>0</w:t>
      </w:r>
      <w:r w:rsidR="008C04F9" w:rsidRPr="000B66BC">
        <w:rPr>
          <w:rFonts w:ascii="Times New Roman" w:hAnsi="Times New Roman"/>
          <w:sz w:val="24"/>
          <w:szCs w:val="24"/>
        </w:rPr>
        <w:t>0</w:t>
      </w:r>
      <w:r w:rsidR="00943EEE" w:rsidRPr="000B66BC">
        <w:rPr>
          <w:rFonts w:ascii="Times New Roman" w:hAnsi="Times New Roman"/>
          <w:sz w:val="24"/>
          <w:szCs w:val="24"/>
        </w:rPr>
        <w:t>1</w:t>
      </w:r>
      <w:r w:rsidR="00C170A1" w:rsidRPr="000B66BC">
        <w:rPr>
          <w:rFonts w:ascii="Times New Roman" w:hAnsi="Times New Roman"/>
          <w:sz w:val="24"/>
          <w:szCs w:val="24"/>
        </w:rPr>
        <w:t>0</w:t>
      </w:r>
      <w:r w:rsidR="00D700FC" w:rsidRPr="000B66BC">
        <w:rPr>
          <w:rFonts w:ascii="Times New Roman" w:hAnsi="Times New Roman"/>
          <w:sz w:val="24"/>
          <w:szCs w:val="24"/>
        </w:rPr>
        <w:t>}</w:t>
      </w:r>
      <w:r w:rsidR="00467F98" w:rsidRPr="000B66BC">
        <w:rPr>
          <w:rFonts w:ascii="Times New Roman" w:hAnsi="Times New Roman"/>
          <w:sz w:val="24"/>
          <w:szCs w:val="24"/>
        </w:rPr>
        <w:t>.</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6" w:name="_Toc359414284"/>
      <w:bookmarkStart w:id="47" w:name="_Toc423089069"/>
      <w:bookmarkStart w:id="48" w:name="_Toc52461751"/>
      <w:bookmarkStart w:id="49" w:name="_Toc322533852"/>
      <w:bookmarkEnd w:id="45"/>
      <w:r w:rsidRPr="000B66BC">
        <w:rPr>
          <w:rFonts w:ascii="Times New Roman" w:hAnsi="Times New Roman"/>
          <w:b/>
          <w:sz w:val="24"/>
          <w:szCs w:val="24"/>
        </w:rPr>
        <w:t>2</w:t>
      </w:r>
      <w:r w:rsidR="00500508" w:rsidRPr="000B66BC">
        <w:rPr>
          <w:rFonts w:ascii="Times New Roman" w:hAnsi="Times New Roman"/>
          <w:b/>
          <w:sz w:val="24"/>
          <w:szCs w:val="24"/>
        </w:rPr>
        <w:t>.</w:t>
      </w:r>
      <w:r w:rsidR="00500508" w:rsidRPr="000B66BC">
        <w:rPr>
          <w:rFonts w:ascii="Times New Roman" w:hAnsi="Times New Roman"/>
          <w:b/>
          <w:sz w:val="24"/>
          <w:szCs w:val="24"/>
        </w:rPr>
        <w:tab/>
      </w:r>
      <w:r w:rsidR="00505096" w:rsidRPr="000B66BC">
        <w:rPr>
          <w:rFonts w:ascii="Times New Roman" w:hAnsi="Times New Roman"/>
          <w:b/>
          <w:sz w:val="24"/>
          <w:szCs w:val="24"/>
        </w:rPr>
        <w:t>Materiality thresholds for derivatives</w:t>
      </w:r>
      <w:bookmarkEnd w:id="46"/>
      <w:bookmarkEnd w:id="47"/>
      <w:bookmarkEnd w:id="48"/>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4</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 xml:space="preserve">In order to reduce the reporting burden for institutions with limited exposures in derivatives, the following measures are used to gauge the relative importance of derivatives exposures to the total exposure of the leverage ratio. </w:t>
      </w:r>
      <w:r w:rsidR="00FF2091" w:rsidRPr="000B66BC">
        <w:rPr>
          <w:rFonts w:ascii="Times New Roman" w:hAnsi="Times New Roman"/>
          <w:sz w:val="24"/>
          <w:szCs w:val="24"/>
        </w:rPr>
        <w:t>Institutions shall calculate these</w:t>
      </w:r>
      <w:r w:rsidR="00F4754B" w:rsidRPr="000B66BC">
        <w:rPr>
          <w:rFonts w:ascii="Times New Roman" w:hAnsi="Times New Roman"/>
          <w:sz w:val="24"/>
          <w:szCs w:val="24"/>
        </w:rPr>
        <w:t xml:space="preserve"> measures as follows</w:t>
      </w:r>
      <w:bookmarkStart w:id="50" w:name="_Toc322533853"/>
      <w:bookmarkEnd w:id="49"/>
      <w:r w:rsidR="00F4754B" w:rsidRPr="000B66BC">
        <w:rPr>
          <w:rFonts w:ascii="Times New Roman" w:hAnsi="Times New Roman"/>
          <w:sz w:val="24"/>
          <w:szCs w:val="24"/>
        </w:rPr>
        <w:t>:</w:t>
      </w:r>
    </w:p>
    <w:p w14:paraId="1388E099" w14:textId="7B0D8BD8" w:rsidR="00354188" w:rsidRPr="000B66BC" w:rsidRDefault="006F588E" w:rsidP="000B66BC">
      <w:pPr>
        <w:pStyle w:val="BodyText1"/>
        <w:spacing w:after="240" w:line="240" w:lineRule="auto"/>
        <w:ind w:left="720" w:hanging="360"/>
        <w:rPr>
          <w:rFonts w:ascii="Times New Roman" w:hAnsi="Times New Roman"/>
          <w:sz w:val="24"/>
          <w:szCs w:val="24"/>
        </w:rPr>
      </w:pPr>
      <w:bookmarkStart w:id="51" w:name="_Toc322533854"/>
      <w:bookmarkEnd w:id="50"/>
      <w:r w:rsidRPr="000B66BC">
        <w:rPr>
          <w:rFonts w:ascii="Times New Roman" w:hAnsi="Times New Roman"/>
          <w:sz w:val="24"/>
          <w:szCs w:val="24"/>
        </w:rPr>
        <w:t>5</w:t>
      </w:r>
      <w:r w:rsidR="00500508" w:rsidRPr="000B66BC">
        <w:rPr>
          <w:rFonts w:ascii="Times New Roman" w:hAnsi="Times New Roman"/>
          <w:sz w:val="24"/>
          <w:szCs w:val="24"/>
        </w:rPr>
        <w:t>.</w:t>
      </w:r>
      <w:r w:rsidR="00500508" w:rsidRPr="000B66BC">
        <w:rPr>
          <w:rFonts w:ascii="Times New Roman" w:hAnsi="Times New Roman"/>
          <w:sz w:val="24"/>
          <w:szCs w:val="24"/>
        </w:rPr>
        <w:tab/>
      </w:r>
      <w:r w:rsidR="00354188" w:rsidRPr="000B66BC">
        <w:rPr>
          <w:rFonts w:ascii="Times New Roman" w:hAnsi="Times New Roman"/>
          <w:sz w:val="24"/>
          <w:szCs w:val="24"/>
        </w:rPr>
        <w:t xml:space="preserve">Derivatives share = </w:t>
      </w:r>
      <m:oMath>
        <m:f>
          <m:fPr>
            <m:ctrlPr>
              <w:rPr>
                <w:rFonts w:ascii="Cambria Math" w:hAnsi="Times New Roman"/>
                <w:sz w:val="24"/>
                <w:szCs w:val="24"/>
              </w:rPr>
            </m:ctrlPr>
          </m:fPr>
          <m:num>
            <m:r>
              <m:rPr>
                <m:sty m:val="p"/>
              </m:rPr>
              <w:rPr>
                <w:rFonts w:ascii="Cambria Math" w:hAnsi="Times New Roman"/>
                <w:sz w:val="24"/>
                <w:szCs w:val="24"/>
              </w:rPr>
              <m:t>Derivative exposure measure</m:t>
            </m:r>
          </m:num>
          <m:den>
            <m:r>
              <m:rPr>
                <m:sty m:val="p"/>
              </m:rPr>
              <w:rPr>
                <w:rFonts w:ascii="Cambria Math" w:hAnsi="Times New Roman"/>
                <w:sz w:val="24"/>
                <w:szCs w:val="24"/>
              </w:rPr>
              <m:t>Total exposure measure</m:t>
            </m:r>
          </m:den>
        </m:f>
      </m:oMath>
      <w:r w:rsidR="00354188" w:rsidRPr="000B66BC">
        <w:rPr>
          <w:rFonts w:ascii="Times New Roman" w:hAnsi="Times New Roman"/>
          <w:sz w:val="24"/>
          <w:szCs w:val="24"/>
        </w:rPr>
        <w:t>.</w:t>
      </w:r>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6</w:t>
      </w:r>
      <w:r w:rsidR="00AB28E5" w:rsidRPr="000B66BC">
        <w:rPr>
          <w:rFonts w:ascii="Times New Roman" w:hAnsi="Times New Roman"/>
          <w:sz w:val="24"/>
          <w:szCs w:val="24"/>
        </w:rPr>
        <w:t>.</w:t>
      </w:r>
      <w:r w:rsidR="00AB28E5" w:rsidRPr="000B66BC">
        <w:rPr>
          <w:rFonts w:ascii="Times New Roman" w:hAnsi="Times New Roman"/>
          <w:sz w:val="24"/>
          <w:szCs w:val="24"/>
        </w:rPr>
        <w:tab/>
      </w:r>
      <w:r w:rsidR="00354188" w:rsidRPr="000B66BC">
        <w:rPr>
          <w:rFonts w:ascii="Times New Roman" w:hAnsi="Times New Roman"/>
          <w:sz w:val="24"/>
          <w:szCs w:val="24"/>
        </w:rPr>
        <w:t>Where the derivative exposure</w:t>
      </w:r>
      <w:r w:rsidR="0061658B">
        <w:rPr>
          <w:rFonts w:ascii="Times New Roman" w:hAnsi="Times New Roman"/>
          <w:sz w:val="24"/>
          <w:szCs w:val="24"/>
        </w:rPr>
        <w:t xml:space="preserve"> measure is equal to: </w:t>
      </w:r>
      <w:r w:rsidR="00354188" w:rsidRPr="000B66BC">
        <w:rPr>
          <w:rFonts w:ascii="Times New Roman" w:hAnsi="Times New Roman"/>
          <w:sz w:val="24"/>
          <w:szCs w:val="24"/>
        </w:rPr>
        <w:t>{LRCalc;</w:t>
      </w:r>
      <w:r w:rsidR="008C04F9" w:rsidRPr="000B66BC">
        <w:rPr>
          <w:rFonts w:ascii="Times New Roman" w:hAnsi="Times New Roman"/>
          <w:sz w:val="24"/>
          <w:szCs w:val="24"/>
        </w:rPr>
        <w:t>0</w:t>
      </w:r>
      <w:r w:rsidR="00354188" w:rsidRPr="000B66BC">
        <w:rPr>
          <w:rFonts w:ascii="Times New Roman" w:hAnsi="Times New Roman"/>
          <w:sz w:val="24"/>
          <w:szCs w:val="24"/>
        </w:rPr>
        <w:t>061;0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65;0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71;0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81;0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91;0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92;0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93;0</w:t>
      </w:r>
      <w:r w:rsidR="008C04F9" w:rsidRPr="000B66BC">
        <w:rPr>
          <w:rFonts w:ascii="Times New Roman" w:hAnsi="Times New Roman"/>
          <w:sz w:val="24"/>
          <w:szCs w:val="24"/>
        </w:rPr>
        <w:t>0</w:t>
      </w:r>
      <w:r w:rsidR="00354188" w:rsidRPr="000B66BC">
        <w:rPr>
          <w:rFonts w:ascii="Times New Roman" w:hAnsi="Times New Roman"/>
          <w:sz w:val="24"/>
          <w:szCs w:val="24"/>
        </w:rPr>
        <w:t>10}+{LRCalc;</w:t>
      </w:r>
      <w:r w:rsidR="008C04F9" w:rsidRPr="000B66BC">
        <w:rPr>
          <w:rFonts w:ascii="Times New Roman" w:hAnsi="Times New Roman"/>
          <w:sz w:val="24"/>
          <w:szCs w:val="24"/>
        </w:rPr>
        <w:t>0</w:t>
      </w:r>
      <w:r w:rsidR="00354188" w:rsidRPr="000B66BC">
        <w:rPr>
          <w:rFonts w:ascii="Times New Roman" w:hAnsi="Times New Roman"/>
          <w:sz w:val="24"/>
          <w:szCs w:val="24"/>
        </w:rPr>
        <w:t>10</w:t>
      </w:r>
      <w:r w:rsidR="000B46C7" w:rsidRPr="000B66BC">
        <w:rPr>
          <w:rFonts w:ascii="Times New Roman" w:hAnsi="Times New Roman"/>
          <w:sz w:val="24"/>
          <w:szCs w:val="24"/>
        </w:rPr>
        <w:t>1</w:t>
      </w:r>
      <w:r w:rsidR="00354188" w:rsidRPr="000B66BC">
        <w:rPr>
          <w:rFonts w:ascii="Times New Roman" w:hAnsi="Times New Roman"/>
          <w:sz w:val="24"/>
          <w:szCs w:val="24"/>
        </w:rPr>
        <w:t>;0</w:t>
      </w:r>
      <w:r w:rsidR="008C04F9" w:rsidRPr="000B66BC">
        <w:rPr>
          <w:rFonts w:ascii="Times New Roman" w:hAnsi="Times New Roman"/>
          <w:sz w:val="24"/>
          <w:szCs w:val="24"/>
        </w:rPr>
        <w:t>0</w:t>
      </w:r>
      <w:r w:rsidR="00354188" w:rsidRPr="000B66BC">
        <w:rPr>
          <w:rFonts w:ascii="Times New Roman" w:hAnsi="Times New Roman"/>
          <w:sz w:val="24"/>
          <w:szCs w:val="24"/>
        </w:rPr>
        <w:t>10}+{LRCalc;</w:t>
      </w:r>
      <w:r w:rsidR="008C04F9" w:rsidRPr="000B66BC">
        <w:rPr>
          <w:rFonts w:ascii="Times New Roman" w:hAnsi="Times New Roman"/>
          <w:sz w:val="24"/>
          <w:szCs w:val="24"/>
        </w:rPr>
        <w:t>0</w:t>
      </w:r>
      <w:r w:rsidR="00354188" w:rsidRPr="000B66BC">
        <w:rPr>
          <w:rFonts w:ascii="Times New Roman" w:hAnsi="Times New Roman"/>
          <w:sz w:val="24"/>
          <w:szCs w:val="24"/>
        </w:rPr>
        <w:t>102;</w:t>
      </w:r>
      <w:r w:rsidR="008C04F9" w:rsidRPr="000B66BC">
        <w:rPr>
          <w:rFonts w:ascii="Times New Roman" w:hAnsi="Times New Roman"/>
          <w:sz w:val="24"/>
          <w:szCs w:val="24"/>
        </w:rPr>
        <w:t>0</w:t>
      </w:r>
      <w:r w:rsidR="00354188" w:rsidRPr="000B66BC">
        <w:rPr>
          <w:rFonts w:ascii="Times New Roman" w:hAnsi="Times New Roman"/>
          <w:sz w:val="24"/>
          <w:szCs w:val="24"/>
        </w:rPr>
        <w:t>010}+{LRCalc;</w:t>
      </w:r>
      <w:r w:rsidR="008C04F9" w:rsidRPr="000B66BC">
        <w:rPr>
          <w:rFonts w:ascii="Times New Roman" w:hAnsi="Times New Roman"/>
          <w:sz w:val="24"/>
          <w:szCs w:val="24"/>
        </w:rPr>
        <w:t>0</w:t>
      </w:r>
      <w:r w:rsidR="00354188" w:rsidRPr="000B66BC">
        <w:rPr>
          <w:rFonts w:ascii="Times New Roman" w:hAnsi="Times New Roman"/>
          <w:sz w:val="24"/>
          <w:szCs w:val="24"/>
        </w:rPr>
        <w:t>103;</w:t>
      </w:r>
      <w:r w:rsidR="008C04F9" w:rsidRPr="000B66BC">
        <w:rPr>
          <w:rFonts w:ascii="Times New Roman" w:hAnsi="Times New Roman"/>
          <w:sz w:val="24"/>
          <w:szCs w:val="24"/>
        </w:rPr>
        <w:t>0</w:t>
      </w:r>
      <w:r w:rsidR="00354188" w:rsidRPr="000B66BC">
        <w:rPr>
          <w:rFonts w:ascii="Times New Roman" w:hAnsi="Times New Roman"/>
          <w:sz w:val="24"/>
          <w:szCs w:val="24"/>
        </w:rPr>
        <w:t>010}+{LRCalc;</w:t>
      </w:r>
      <w:r w:rsidR="008C04F9" w:rsidRPr="000B66BC">
        <w:rPr>
          <w:rFonts w:ascii="Times New Roman" w:hAnsi="Times New Roman"/>
          <w:sz w:val="24"/>
          <w:szCs w:val="24"/>
        </w:rPr>
        <w:t>0</w:t>
      </w:r>
      <w:r w:rsidR="00354188" w:rsidRPr="000B66BC">
        <w:rPr>
          <w:rFonts w:ascii="Times New Roman" w:hAnsi="Times New Roman"/>
          <w:sz w:val="24"/>
          <w:szCs w:val="24"/>
        </w:rPr>
        <w:t>104;0</w:t>
      </w:r>
      <w:r w:rsidR="008C04F9" w:rsidRPr="000B66BC">
        <w:rPr>
          <w:rFonts w:ascii="Times New Roman" w:hAnsi="Times New Roman"/>
          <w:sz w:val="24"/>
          <w:szCs w:val="24"/>
        </w:rPr>
        <w:t>0</w:t>
      </w:r>
      <w:r w:rsidR="00354188" w:rsidRPr="000B66BC">
        <w:rPr>
          <w:rFonts w:ascii="Times New Roman" w:hAnsi="Times New Roman"/>
          <w:sz w:val="24"/>
          <w:szCs w:val="24"/>
        </w:rPr>
        <w:t>10}+</w:t>
      </w:r>
      <w:r w:rsidR="000B66BC">
        <w:rPr>
          <w:rFonts w:ascii="Times New Roman" w:hAnsi="Times New Roman"/>
          <w:sz w:val="24"/>
          <w:szCs w:val="24"/>
        </w:rPr>
        <w:t>{</w:t>
      </w:r>
      <w:r w:rsidR="00354188" w:rsidRPr="000B66BC">
        <w:rPr>
          <w:rFonts w:ascii="Times New Roman" w:hAnsi="Times New Roman"/>
          <w:sz w:val="24"/>
          <w:szCs w:val="24"/>
        </w:rPr>
        <w:t>LRCalc;</w:t>
      </w:r>
      <w:r w:rsidR="008C04F9" w:rsidRPr="000B66BC">
        <w:rPr>
          <w:rFonts w:ascii="Times New Roman" w:hAnsi="Times New Roman"/>
          <w:sz w:val="24"/>
          <w:szCs w:val="24"/>
        </w:rPr>
        <w:t>0</w:t>
      </w:r>
      <w:r w:rsidR="00354188" w:rsidRPr="000B66BC">
        <w:rPr>
          <w:rFonts w:ascii="Times New Roman" w:hAnsi="Times New Roman"/>
          <w:sz w:val="24"/>
          <w:szCs w:val="24"/>
        </w:rPr>
        <w:t>110;</w:t>
      </w:r>
      <w:r w:rsidR="008C04F9" w:rsidRPr="000B66BC">
        <w:rPr>
          <w:rFonts w:ascii="Times New Roman" w:hAnsi="Times New Roman"/>
          <w:sz w:val="24"/>
          <w:szCs w:val="24"/>
        </w:rPr>
        <w:t>0</w:t>
      </w:r>
      <w:r w:rsidR="00354188" w:rsidRPr="000B66BC">
        <w:rPr>
          <w:rFonts w:ascii="Times New Roman" w:hAnsi="Times New Roman"/>
          <w:sz w:val="24"/>
          <w:szCs w:val="24"/>
        </w:rPr>
        <w:t>010}+{LRCalc;</w:t>
      </w:r>
      <w:r w:rsidR="008C04F9" w:rsidRPr="000B66BC">
        <w:rPr>
          <w:rFonts w:ascii="Times New Roman" w:hAnsi="Times New Roman"/>
          <w:sz w:val="24"/>
          <w:szCs w:val="24"/>
        </w:rPr>
        <w:t>0</w:t>
      </w:r>
      <w:r w:rsidR="00354188" w:rsidRPr="000B66BC">
        <w:rPr>
          <w:rFonts w:ascii="Times New Roman" w:hAnsi="Times New Roman"/>
          <w:sz w:val="24"/>
          <w:szCs w:val="24"/>
        </w:rPr>
        <w:t>120;0</w:t>
      </w:r>
      <w:r w:rsidR="008C04F9" w:rsidRPr="000B66BC">
        <w:rPr>
          <w:rFonts w:ascii="Times New Roman" w:hAnsi="Times New Roman"/>
          <w:sz w:val="24"/>
          <w:szCs w:val="24"/>
        </w:rPr>
        <w:t>0</w:t>
      </w:r>
      <w:r w:rsidR="00354188" w:rsidRPr="000B66BC">
        <w:rPr>
          <w:rFonts w:ascii="Times New Roman" w:hAnsi="Times New Roman"/>
          <w:sz w:val="24"/>
          <w:szCs w:val="24"/>
        </w:rPr>
        <w:t>10}+{LRCalc;</w:t>
      </w:r>
      <w:r w:rsidR="008C04F9" w:rsidRPr="000B66BC">
        <w:rPr>
          <w:rFonts w:ascii="Times New Roman" w:hAnsi="Times New Roman"/>
          <w:sz w:val="24"/>
          <w:szCs w:val="24"/>
        </w:rPr>
        <w:t>0</w:t>
      </w:r>
      <w:r w:rsidR="00354188" w:rsidRPr="000B66BC">
        <w:rPr>
          <w:rFonts w:ascii="Times New Roman" w:hAnsi="Times New Roman"/>
          <w:sz w:val="24"/>
          <w:szCs w:val="24"/>
        </w:rPr>
        <w:t>130;0</w:t>
      </w:r>
      <w:r w:rsidR="008C04F9" w:rsidRPr="000B66BC">
        <w:rPr>
          <w:rFonts w:ascii="Times New Roman" w:hAnsi="Times New Roman"/>
          <w:sz w:val="24"/>
          <w:szCs w:val="24"/>
        </w:rPr>
        <w:t>0</w:t>
      </w:r>
      <w:r w:rsidR="00354188" w:rsidRPr="000B66BC">
        <w:rPr>
          <w:rFonts w:ascii="Times New Roman" w:hAnsi="Times New Roman"/>
          <w:sz w:val="24"/>
          <w:szCs w:val="24"/>
        </w:rPr>
        <w:t>10}+{LRCalc;</w:t>
      </w:r>
      <w:r w:rsidR="008C04F9" w:rsidRPr="000B66BC">
        <w:rPr>
          <w:rFonts w:ascii="Times New Roman" w:hAnsi="Times New Roman"/>
          <w:sz w:val="24"/>
          <w:szCs w:val="24"/>
        </w:rPr>
        <w:t>0</w:t>
      </w:r>
      <w:r w:rsidR="00354188" w:rsidRPr="000B66BC">
        <w:rPr>
          <w:rFonts w:ascii="Times New Roman" w:hAnsi="Times New Roman"/>
          <w:sz w:val="24"/>
          <w:szCs w:val="24"/>
        </w:rPr>
        <w:t>140;0</w:t>
      </w:r>
      <w:r w:rsidR="008C04F9" w:rsidRPr="000B66BC">
        <w:rPr>
          <w:rFonts w:ascii="Times New Roman" w:hAnsi="Times New Roman"/>
          <w:sz w:val="24"/>
          <w:szCs w:val="24"/>
        </w:rPr>
        <w:t>0</w:t>
      </w:r>
      <w:r w:rsidR="00354188" w:rsidRPr="000B66BC">
        <w:rPr>
          <w:rFonts w:ascii="Times New Roman" w:hAnsi="Times New Roman"/>
          <w:sz w:val="24"/>
          <w:szCs w:val="24"/>
        </w:rPr>
        <w:t>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7</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 xml:space="preserve">Where </w:t>
      </w:r>
      <w:r w:rsidR="00124715" w:rsidRPr="000B66BC">
        <w:rPr>
          <w:rFonts w:ascii="Times New Roman" w:hAnsi="Times New Roman"/>
          <w:sz w:val="24"/>
          <w:szCs w:val="24"/>
        </w:rPr>
        <w:t>t</w:t>
      </w:r>
      <w:r w:rsidR="00F4754B" w:rsidRPr="000B66BC">
        <w:rPr>
          <w:rFonts w:ascii="Times New Roman" w:hAnsi="Times New Roman"/>
          <w:sz w:val="24"/>
          <w:szCs w:val="24"/>
        </w:rPr>
        <w:t>otal exposure measure is equal to</w:t>
      </w:r>
      <w:r w:rsidR="00D91BC3" w:rsidRPr="000B66BC">
        <w:rPr>
          <w:rFonts w:ascii="Times New Roman" w:hAnsi="Times New Roman"/>
          <w:sz w:val="24"/>
          <w:szCs w:val="24"/>
        </w:rPr>
        <w:t>:</w:t>
      </w:r>
      <w:r w:rsidR="00500508" w:rsidRPr="000B66BC">
        <w:rPr>
          <w:rFonts w:ascii="Times New Roman" w:hAnsi="Times New Roman"/>
          <w:sz w:val="24"/>
          <w:szCs w:val="24"/>
        </w:rPr>
        <w:t xml:space="preserve"> </w:t>
      </w:r>
      <w:r w:rsidR="00EB7F64" w:rsidRPr="000B66BC">
        <w:rPr>
          <w:rFonts w:ascii="Times New Roman" w:hAnsi="Times New Roman"/>
          <w:sz w:val="24"/>
          <w:szCs w:val="24"/>
        </w:rPr>
        <w:t>{LRCalc;</w:t>
      </w:r>
      <w:r w:rsidR="00061569" w:rsidRPr="000B66BC">
        <w:rPr>
          <w:rFonts w:ascii="Times New Roman" w:hAnsi="Times New Roman"/>
          <w:sz w:val="24"/>
          <w:szCs w:val="24"/>
        </w:rPr>
        <w:t>0</w:t>
      </w:r>
      <w:r w:rsidR="00151462" w:rsidRPr="000B66BC">
        <w:rPr>
          <w:rFonts w:ascii="Times New Roman" w:hAnsi="Times New Roman"/>
          <w:sz w:val="24"/>
          <w:szCs w:val="24"/>
        </w:rPr>
        <w:t>2</w:t>
      </w:r>
      <w:r w:rsidR="003418AD" w:rsidRPr="000B66BC">
        <w:rPr>
          <w:rFonts w:ascii="Times New Roman" w:hAnsi="Times New Roman"/>
          <w:sz w:val="24"/>
          <w:szCs w:val="24"/>
        </w:rPr>
        <w:t>9</w:t>
      </w:r>
      <w:r w:rsidR="00151462" w:rsidRPr="000B66BC">
        <w:rPr>
          <w:rFonts w:ascii="Times New Roman" w:hAnsi="Times New Roman"/>
          <w:sz w:val="24"/>
          <w:szCs w:val="24"/>
        </w:rPr>
        <w:t>0</w:t>
      </w:r>
      <w:r w:rsidR="00EB7F64" w:rsidRPr="000B66BC">
        <w:rPr>
          <w:rFonts w:ascii="Times New Roman" w:hAnsi="Times New Roman"/>
          <w:sz w:val="24"/>
          <w:szCs w:val="24"/>
        </w:rPr>
        <w:t>;</w:t>
      </w:r>
      <w:r w:rsidR="00361101" w:rsidRPr="000B66BC">
        <w:rPr>
          <w:rFonts w:ascii="Times New Roman" w:hAnsi="Times New Roman"/>
          <w:sz w:val="24"/>
          <w:szCs w:val="24"/>
        </w:rPr>
        <w:t>0</w:t>
      </w:r>
      <w:r w:rsidR="00061569" w:rsidRPr="000B66BC">
        <w:rPr>
          <w:rFonts w:ascii="Times New Roman" w:hAnsi="Times New Roman"/>
          <w:sz w:val="24"/>
          <w:szCs w:val="24"/>
        </w:rPr>
        <w:t>0</w:t>
      </w:r>
      <w:r w:rsidR="000B5761" w:rsidRPr="000B66BC">
        <w:rPr>
          <w:rFonts w:ascii="Times New Roman" w:hAnsi="Times New Roman"/>
          <w:sz w:val="24"/>
          <w:szCs w:val="24"/>
        </w:rPr>
        <w:t>1</w:t>
      </w:r>
      <w:r w:rsidR="00361101" w:rsidRPr="000B66BC">
        <w:rPr>
          <w:rFonts w:ascii="Times New Roman" w:hAnsi="Times New Roman"/>
          <w:sz w:val="24"/>
          <w:szCs w:val="24"/>
        </w:rPr>
        <w:t>0</w:t>
      </w:r>
      <w:r w:rsidR="00EB7F64" w:rsidRPr="000B66BC">
        <w:rPr>
          <w:rFonts w:ascii="Times New Roman" w:hAnsi="Times New Roman"/>
          <w:sz w:val="24"/>
          <w:szCs w:val="24"/>
        </w:rPr>
        <w:t>}</w:t>
      </w:r>
      <w:r w:rsidR="00467F98" w:rsidRPr="000B66BC">
        <w:rPr>
          <w:rFonts w:ascii="Times New Roman" w:hAnsi="Times New Roman"/>
          <w:sz w:val="24"/>
          <w:szCs w:val="24"/>
        </w:rPr>
        <w:t>.</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8</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 xml:space="preserve">Total notional </w:t>
      </w:r>
      <w:r w:rsidR="00506444" w:rsidRPr="000B66BC">
        <w:rPr>
          <w:rFonts w:ascii="Times New Roman" w:hAnsi="Times New Roman"/>
          <w:sz w:val="24"/>
          <w:szCs w:val="24"/>
        </w:rPr>
        <w:t xml:space="preserve">amount </w:t>
      </w:r>
      <w:r w:rsidR="00E77D62" w:rsidRPr="000B66BC">
        <w:rPr>
          <w:rFonts w:ascii="Times New Roman" w:hAnsi="Times New Roman"/>
          <w:sz w:val="24"/>
          <w:szCs w:val="24"/>
        </w:rPr>
        <w:t xml:space="preserve">referenced by </w:t>
      </w:r>
      <w:r w:rsidR="00F4754B" w:rsidRPr="000B66BC">
        <w:rPr>
          <w:rFonts w:ascii="Times New Roman" w:hAnsi="Times New Roman"/>
          <w:sz w:val="24"/>
          <w:szCs w:val="24"/>
        </w:rPr>
        <w:t>derivatives = {LR1; 0</w:t>
      </w:r>
      <w:r w:rsidR="00877421" w:rsidRPr="000B66BC">
        <w:rPr>
          <w:rFonts w:ascii="Times New Roman" w:hAnsi="Times New Roman"/>
          <w:sz w:val="24"/>
          <w:szCs w:val="24"/>
        </w:rPr>
        <w:t>0</w:t>
      </w:r>
      <w:r w:rsidR="00F4754B" w:rsidRPr="000B66BC">
        <w:rPr>
          <w:rFonts w:ascii="Times New Roman" w:hAnsi="Times New Roman"/>
          <w:sz w:val="24"/>
          <w:szCs w:val="24"/>
        </w:rPr>
        <w:t>10;</w:t>
      </w:r>
      <w:r w:rsidR="00AC1954"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w:t>
      </w:r>
      <w:r w:rsidR="00AC1954" w:rsidRPr="000B66BC">
        <w:rPr>
          <w:rFonts w:ascii="Times New Roman" w:hAnsi="Times New Roman"/>
          <w:sz w:val="24"/>
          <w:szCs w:val="24"/>
        </w:rPr>
        <w:t>0</w:t>
      </w:r>
      <w:r w:rsidR="00F4754B" w:rsidRPr="000B66BC">
        <w:rPr>
          <w:rFonts w:ascii="Times New Roman" w:hAnsi="Times New Roman"/>
          <w:sz w:val="24"/>
          <w:szCs w:val="24"/>
        </w:rPr>
        <w:t>}</w:t>
      </w:r>
      <w:r w:rsidR="00EE771E" w:rsidRPr="000B66BC">
        <w:rPr>
          <w:rFonts w:ascii="Times New Roman" w:hAnsi="Times New Roman"/>
          <w:sz w:val="24"/>
          <w:szCs w:val="24"/>
        </w:rPr>
        <w:t>. This is a cell that institutions shall always report.</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9</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Credit derivatives volume = {LR1;0</w:t>
      </w:r>
      <w:r w:rsidR="00877421" w:rsidRPr="000B66BC">
        <w:rPr>
          <w:rFonts w:ascii="Times New Roman" w:hAnsi="Times New Roman"/>
          <w:sz w:val="24"/>
          <w:szCs w:val="24"/>
        </w:rPr>
        <w:t>0</w:t>
      </w:r>
      <w:r w:rsidR="00F4754B" w:rsidRPr="000B66BC">
        <w:rPr>
          <w:rFonts w:ascii="Times New Roman" w:hAnsi="Times New Roman"/>
          <w:sz w:val="24"/>
          <w:szCs w:val="24"/>
        </w:rPr>
        <w:t>20;</w:t>
      </w:r>
      <w:r w:rsidR="00877421" w:rsidRPr="000B66BC">
        <w:rPr>
          <w:rFonts w:ascii="Times New Roman" w:hAnsi="Times New Roman"/>
          <w:sz w:val="24"/>
          <w:szCs w:val="24"/>
        </w:rPr>
        <w:t>0</w:t>
      </w:r>
      <w:r w:rsidR="00AC1954" w:rsidRPr="000B66BC">
        <w:rPr>
          <w:rFonts w:ascii="Times New Roman" w:hAnsi="Times New Roman"/>
          <w:sz w:val="24"/>
          <w:szCs w:val="24"/>
        </w:rPr>
        <w:t>0</w:t>
      </w:r>
      <w:r w:rsidR="00806216" w:rsidRPr="000B66BC">
        <w:rPr>
          <w:rFonts w:ascii="Times New Roman" w:hAnsi="Times New Roman"/>
          <w:sz w:val="24"/>
          <w:szCs w:val="24"/>
        </w:rPr>
        <w:t>7</w:t>
      </w:r>
      <w:r w:rsidR="00AC1954" w:rsidRPr="000B66BC">
        <w:rPr>
          <w:rFonts w:ascii="Times New Roman" w:hAnsi="Times New Roman"/>
          <w:sz w:val="24"/>
          <w:szCs w:val="24"/>
        </w:rPr>
        <w:t>0</w:t>
      </w:r>
      <w:r w:rsidR="00F4754B" w:rsidRPr="000B66BC">
        <w:rPr>
          <w:rFonts w:ascii="Times New Roman" w:hAnsi="Times New Roman"/>
          <w:sz w:val="24"/>
          <w:szCs w:val="24"/>
        </w:rPr>
        <w:t>} + {LR1;0</w:t>
      </w:r>
      <w:r w:rsidR="00877421" w:rsidRPr="000B66BC">
        <w:rPr>
          <w:rFonts w:ascii="Times New Roman" w:hAnsi="Times New Roman"/>
          <w:sz w:val="24"/>
          <w:szCs w:val="24"/>
        </w:rPr>
        <w:t>0</w:t>
      </w:r>
      <w:r w:rsidR="00F4754B" w:rsidRPr="000B66BC">
        <w:rPr>
          <w:rFonts w:ascii="Times New Roman" w:hAnsi="Times New Roman"/>
          <w:sz w:val="24"/>
          <w:szCs w:val="24"/>
        </w:rPr>
        <w:t>50;</w:t>
      </w:r>
      <w:r w:rsidR="00AC1954"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w:t>
      </w:r>
      <w:r w:rsidR="00AC1954" w:rsidRPr="000B66BC">
        <w:rPr>
          <w:rFonts w:ascii="Times New Roman" w:hAnsi="Times New Roman"/>
          <w:sz w:val="24"/>
          <w:szCs w:val="24"/>
        </w:rPr>
        <w:t>0</w:t>
      </w:r>
      <w:r w:rsidR="00F4754B" w:rsidRPr="000B66BC">
        <w:rPr>
          <w:rFonts w:ascii="Times New Roman" w:hAnsi="Times New Roman"/>
          <w:sz w:val="24"/>
          <w:szCs w:val="24"/>
        </w:rPr>
        <w:t>}</w:t>
      </w:r>
      <w:r w:rsidR="00EE771E" w:rsidRPr="000B66BC">
        <w:rPr>
          <w:rFonts w:ascii="Times New Roman" w:hAnsi="Times New Roman"/>
          <w:sz w:val="24"/>
          <w:szCs w:val="24"/>
        </w:rPr>
        <w:t>. These are cells that institutions shall always report.</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10</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 xml:space="preserve">Institutions are required to report the </w:t>
      </w:r>
      <w:r w:rsidR="00E8206D" w:rsidRPr="000B66BC">
        <w:rPr>
          <w:rFonts w:ascii="Times New Roman" w:hAnsi="Times New Roman"/>
          <w:sz w:val="24"/>
          <w:szCs w:val="24"/>
        </w:rPr>
        <w:t>cells</w:t>
      </w:r>
      <w:r w:rsidR="00F4754B" w:rsidRPr="000B66BC">
        <w:rPr>
          <w:rFonts w:ascii="Times New Roman" w:hAnsi="Times New Roman"/>
          <w:sz w:val="24"/>
          <w:szCs w:val="24"/>
        </w:rPr>
        <w:t xml:space="preserve"> referred to in paragraph </w:t>
      </w:r>
      <w:r w:rsidR="00EB7F64" w:rsidRPr="000B66BC">
        <w:rPr>
          <w:rFonts w:ascii="Times New Roman" w:hAnsi="Times New Roman"/>
          <w:sz w:val="24"/>
          <w:szCs w:val="24"/>
        </w:rPr>
        <w:t>1</w:t>
      </w:r>
      <w:r w:rsidR="00C94ABE" w:rsidRPr="000B66BC">
        <w:rPr>
          <w:rFonts w:ascii="Times New Roman" w:hAnsi="Times New Roman"/>
          <w:sz w:val="24"/>
          <w:szCs w:val="24"/>
        </w:rPr>
        <w:t>3</w:t>
      </w:r>
      <w:r w:rsidR="00EB7F64" w:rsidRPr="000B66BC">
        <w:rPr>
          <w:rFonts w:ascii="Times New Roman" w:hAnsi="Times New Roman"/>
          <w:sz w:val="24"/>
          <w:szCs w:val="24"/>
        </w:rPr>
        <w:t xml:space="preserve"> </w:t>
      </w:r>
      <w:r w:rsidR="00F4754B" w:rsidRPr="000B66BC">
        <w:rPr>
          <w:rFonts w:ascii="Times New Roman" w:hAnsi="Times New Roman"/>
          <w:sz w:val="24"/>
          <w:szCs w:val="24"/>
        </w:rPr>
        <w:t xml:space="preserve">if </w:t>
      </w:r>
      <w:r w:rsidR="00125CA1" w:rsidRPr="000B66BC">
        <w:rPr>
          <w:rFonts w:ascii="Times New Roman" w:hAnsi="Times New Roman"/>
          <w:sz w:val="24"/>
          <w:szCs w:val="24"/>
        </w:rPr>
        <w:t xml:space="preserve">any </w:t>
      </w:r>
      <w:r w:rsidR="00F4754B" w:rsidRPr="000B66BC">
        <w:rPr>
          <w:rFonts w:ascii="Times New Roman" w:hAnsi="Times New Roman"/>
          <w:sz w:val="24"/>
          <w:szCs w:val="24"/>
        </w:rPr>
        <w:t>of the following conditions is met:</w:t>
      </w:r>
    </w:p>
    <w:p w14:paraId="2564CD75" w14:textId="1B9B37E1" w:rsidR="00F4754B" w:rsidRPr="000B66BC" w:rsidRDefault="007A001B" w:rsidP="009339D1">
      <w:pPr>
        <w:pStyle w:val="InstructionsText2"/>
        <w:numPr>
          <w:ilvl w:val="0"/>
          <w:numId w:val="39"/>
        </w:numPr>
        <w:rPr>
          <w:rFonts w:eastAsia="Times New Roman"/>
          <w:bCs/>
          <w:sz w:val="24"/>
          <w:lang w:eastAsia="de-DE"/>
        </w:rPr>
      </w:pPr>
      <w:r w:rsidRPr="000B66BC">
        <w:rPr>
          <w:rFonts w:eastAsia="Times New Roman"/>
          <w:bCs/>
          <w:sz w:val="24"/>
          <w:lang w:eastAsia="de-DE"/>
        </w:rPr>
        <w:t>t</w:t>
      </w:r>
      <w:r w:rsidR="002736E3" w:rsidRPr="000B66BC">
        <w:rPr>
          <w:rFonts w:eastAsia="Times New Roman"/>
          <w:bCs/>
          <w:sz w:val="24"/>
          <w:lang w:eastAsia="de-DE"/>
        </w:rPr>
        <w:t xml:space="preserve">he derivatives share referred to in paragraph </w:t>
      </w:r>
      <w:r w:rsidR="00C94ABE" w:rsidRPr="000B66BC">
        <w:rPr>
          <w:rFonts w:eastAsia="Times New Roman"/>
          <w:bCs/>
          <w:sz w:val="24"/>
          <w:lang w:eastAsia="de-DE"/>
        </w:rPr>
        <w:t>5</w:t>
      </w:r>
      <w:r w:rsidR="002736E3" w:rsidRPr="000B66BC">
        <w:rPr>
          <w:rFonts w:eastAsia="Times New Roman"/>
          <w:bCs/>
          <w:sz w:val="24"/>
          <w:lang w:eastAsia="de-DE"/>
        </w:rPr>
        <w:t xml:space="preserve"> is more than </w:t>
      </w:r>
      <w:proofErr w:type="gramStart"/>
      <w:r w:rsidR="002736E3" w:rsidRPr="000B66BC">
        <w:rPr>
          <w:rFonts w:eastAsia="Times New Roman"/>
          <w:bCs/>
          <w:sz w:val="24"/>
          <w:lang w:eastAsia="de-DE"/>
        </w:rPr>
        <w:t>1.5%</w:t>
      </w:r>
      <w:r w:rsidR="00F4754B" w:rsidRPr="000B66BC">
        <w:rPr>
          <w:rFonts w:eastAsia="Times New Roman"/>
          <w:bCs/>
          <w:sz w:val="24"/>
          <w:lang w:eastAsia="de-DE"/>
        </w:rPr>
        <w:t>;</w:t>
      </w:r>
      <w:proofErr w:type="gramEnd"/>
    </w:p>
    <w:p w14:paraId="272AC9A9" w14:textId="6954E060" w:rsidR="00675587" w:rsidRPr="000B66BC" w:rsidRDefault="007A001B" w:rsidP="009339D1">
      <w:pPr>
        <w:pStyle w:val="InstructionsText2"/>
        <w:numPr>
          <w:ilvl w:val="0"/>
          <w:numId w:val="39"/>
        </w:numPr>
        <w:rPr>
          <w:rFonts w:eastAsia="Times New Roman"/>
          <w:bCs/>
          <w:sz w:val="24"/>
          <w:lang w:eastAsia="de-DE"/>
        </w:rPr>
      </w:pPr>
      <w:r w:rsidRPr="000B66BC">
        <w:rPr>
          <w:rFonts w:eastAsia="Times New Roman"/>
          <w:bCs/>
          <w:sz w:val="24"/>
          <w:lang w:eastAsia="de-DE"/>
        </w:rPr>
        <w:t>t</w:t>
      </w:r>
      <w:r w:rsidR="00F4754B" w:rsidRPr="000B66BC">
        <w:rPr>
          <w:rFonts w:eastAsia="Times New Roman"/>
          <w:bCs/>
          <w:sz w:val="24"/>
          <w:lang w:eastAsia="de-DE"/>
        </w:rPr>
        <w:t xml:space="preserve">he derivatives share referred to in paragraph </w:t>
      </w:r>
      <w:r w:rsidR="00C94ABE" w:rsidRPr="000B66BC">
        <w:rPr>
          <w:rFonts w:eastAsia="Times New Roman"/>
          <w:bCs/>
          <w:sz w:val="24"/>
          <w:lang w:eastAsia="de-DE"/>
        </w:rPr>
        <w:t xml:space="preserve">5 </w:t>
      </w:r>
      <w:r w:rsidR="00F4754B" w:rsidRPr="000B66BC">
        <w:rPr>
          <w:rFonts w:eastAsia="Times New Roman"/>
          <w:bCs/>
          <w:sz w:val="24"/>
          <w:lang w:eastAsia="de-DE"/>
        </w:rPr>
        <w:t>exceeds 2.0%.</w:t>
      </w:r>
    </w:p>
    <w:p w14:paraId="2F872F2A" w14:textId="7830BBF5" w:rsidR="00242493" w:rsidRPr="000B66BC" w:rsidRDefault="00242493" w:rsidP="009339D1">
      <w:pPr>
        <w:pStyle w:val="InstructionsText2"/>
        <w:numPr>
          <w:ilvl w:val="0"/>
          <w:numId w:val="0"/>
        </w:numPr>
        <w:ind w:left="709" w:firstLine="11"/>
        <w:rPr>
          <w:rFonts w:eastAsia="Times New Roman"/>
          <w:bCs/>
          <w:sz w:val="24"/>
          <w:lang w:eastAsia="de-DE"/>
        </w:rPr>
      </w:pPr>
      <w:r w:rsidRPr="000B66BC">
        <w:rPr>
          <w:rFonts w:eastAsia="Times New Roman"/>
          <w:bCs/>
          <w:sz w:val="24"/>
          <w:lang w:eastAsia="de-DE"/>
        </w:rPr>
        <w:t xml:space="preserve">The entry and exit criteria of Article 4 </w:t>
      </w:r>
      <w:r w:rsidR="00893B15" w:rsidRPr="000B66BC">
        <w:rPr>
          <w:rFonts w:eastAsia="Times New Roman"/>
          <w:bCs/>
          <w:sz w:val="24"/>
          <w:lang w:eastAsia="de-DE"/>
        </w:rPr>
        <w:t xml:space="preserve">of this Regulation </w:t>
      </w:r>
      <w:r w:rsidRPr="000B66BC">
        <w:rPr>
          <w:rFonts w:eastAsia="Times New Roman"/>
          <w:bCs/>
          <w:sz w:val="24"/>
          <w:lang w:eastAsia="de-DE"/>
        </w:rPr>
        <w:t>shall apply, except for point (b) where institutions shall start reporting information from the next reporting reference date, where they have exceeded the threshold on one reporting reference date.</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lastRenderedPageBreak/>
        <w:t>1</w:t>
      </w:r>
      <w:r w:rsidR="006F588E" w:rsidRPr="000B66BC">
        <w:rPr>
          <w:rFonts w:ascii="Times New Roman" w:hAnsi="Times New Roman"/>
          <w:sz w:val="24"/>
          <w:szCs w:val="24"/>
        </w:rPr>
        <w:t>1</w:t>
      </w:r>
      <w:r w:rsidRPr="000B66BC">
        <w:rPr>
          <w:rFonts w:ascii="Times New Roman" w:hAnsi="Times New Roman"/>
          <w:sz w:val="24"/>
          <w:szCs w:val="24"/>
        </w:rPr>
        <w:t>.</w:t>
      </w:r>
      <w:r w:rsidRPr="000B66BC">
        <w:rPr>
          <w:rFonts w:ascii="Times New Roman" w:hAnsi="Times New Roman"/>
          <w:sz w:val="24"/>
          <w:szCs w:val="24"/>
        </w:rPr>
        <w:tab/>
      </w:r>
      <w:r w:rsidR="00F4754B" w:rsidRPr="000B66BC">
        <w:rPr>
          <w:rFonts w:ascii="Times New Roman" w:hAnsi="Times New Roman"/>
          <w:sz w:val="24"/>
          <w:szCs w:val="24"/>
        </w:rPr>
        <w:t xml:space="preserve">Institutions for which the total notional </w:t>
      </w:r>
      <w:r w:rsidR="00506444" w:rsidRPr="000B66BC">
        <w:rPr>
          <w:rFonts w:ascii="Times New Roman" w:hAnsi="Times New Roman"/>
          <w:sz w:val="24"/>
          <w:szCs w:val="24"/>
        </w:rPr>
        <w:t>amount</w:t>
      </w:r>
      <w:r w:rsidR="00F4754B" w:rsidRPr="000B66BC">
        <w:rPr>
          <w:rFonts w:ascii="Times New Roman" w:hAnsi="Times New Roman"/>
          <w:sz w:val="24"/>
          <w:szCs w:val="24"/>
        </w:rPr>
        <w:t xml:space="preserve"> </w:t>
      </w:r>
      <w:r w:rsidR="00E77D62" w:rsidRPr="000B66BC">
        <w:rPr>
          <w:rFonts w:ascii="Times New Roman" w:hAnsi="Times New Roman"/>
          <w:sz w:val="24"/>
          <w:szCs w:val="24"/>
        </w:rPr>
        <w:t xml:space="preserve">referenced by </w:t>
      </w:r>
      <w:r w:rsidR="00F4754B" w:rsidRPr="000B66BC">
        <w:rPr>
          <w:rFonts w:ascii="Times New Roman" w:hAnsi="Times New Roman"/>
          <w:sz w:val="24"/>
          <w:szCs w:val="24"/>
        </w:rPr>
        <w:t xml:space="preserve">derivatives as defined in paragraph </w:t>
      </w:r>
      <w:r w:rsidR="00C94ABE" w:rsidRPr="000B66BC">
        <w:rPr>
          <w:rFonts w:ascii="Times New Roman" w:hAnsi="Times New Roman"/>
          <w:sz w:val="24"/>
          <w:szCs w:val="24"/>
        </w:rPr>
        <w:t xml:space="preserve">8 </w:t>
      </w:r>
      <w:r w:rsidR="00F4754B" w:rsidRPr="000B66BC">
        <w:rPr>
          <w:rFonts w:ascii="Times New Roman" w:hAnsi="Times New Roman"/>
          <w:sz w:val="24"/>
          <w:szCs w:val="24"/>
        </w:rPr>
        <w:t xml:space="preserve">exceeds 10 billion </w:t>
      </w:r>
      <w:r w:rsidR="00F1460A" w:rsidRPr="000B66BC">
        <w:rPr>
          <w:rFonts w:ascii="Times New Roman" w:hAnsi="Times New Roman"/>
          <w:sz w:val="24"/>
          <w:szCs w:val="24"/>
        </w:rPr>
        <w:t>€</w:t>
      </w:r>
      <w:r w:rsidR="00D85B72" w:rsidRPr="000B66BC">
        <w:rPr>
          <w:rFonts w:ascii="Times New Roman" w:hAnsi="Times New Roman"/>
          <w:sz w:val="24"/>
          <w:szCs w:val="24"/>
        </w:rPr>
        <w:t xml:space="preserve"> </w:t>
      </w:r>
      <w:r w:rsidR="006D7B47" w:rsidRPr="000B66BC">
        <w:rPr>
          <w:rFonts w:ascii="Times New Roman" w:hAnsi="Times New Roman"/>
          <w:sz w:val="24"/>
          <w:szCs w:val="24"/>
        </w:rPr>
        <w:t xml:space="preserve">shall </w:t>
      </w:r>
      <w:r w:rsidR="00F4754B" w:rsidRPr="000B66BC">
        <w:rPr>
          <w:rFonts w:ascii="Times New Roman" w:hAnsi="Times New Roman"/>
          <w:sz w:val="24"/>
          <w:szCs w:val="24"/>
        </w:rPr>
        <w:t xml:space="preserve">report the </w:t>
      </w:r>
      <w:r w:rsidR="00E8206D" w:rsidRPr="000B66BC">
        <w:rPr>
          <w:rFonts w:ascii="Times New Roman" w:hAnsi="Times New Roman"/>
          <w:sz w:val="24"/>
          <w:szCs w:val="24"/>
        </w:rPr>
        <w:t>cells</w:t>
      </w:r>
      <w:r w:rsidR="00F4754B" w:rsidRPr="000B66BC">
        <w:rPr>
          <w:rFonts w:ascii="Times New Roman" w:hAnsi="Times New Roman"/>
          <w:sz w:val="24"/>
          <w:szCs w:val="24"/>
        </w:rPr>
        <w:t xml:space="preserve"> referred to in paragraph </w:t>
      </w:r>
      <w:r w:rsidR="00C94ABE" w:rsidRPr="000B66BC">
        <w:rPr>
          <w:rFonts w:ascii="Times New Roman" w:hAnsi="Times New Roman"/>
          <w:sz w:val="24"/>
          <w:szCs w:val="24"/>
        </w:rPr>
        <w:t>13</w:t>
      </w:r>
      <w:r w:rsidR="00F4754B" w:rsidRPr="000B66BC">
        <w:rPr>
          <w:rFonts w:ascii="Times New Roman" w:hAnsi="Times New Roman"/>
          <w:sz w:val="24"/>
          <w:szCs w:val="24"/>
        </w:rPr>
        <w:t xml:space="preserve">, even though their derivatives share does not fulfil the conditions described in paragraph </w:t>
      </w:r>
      <w:r w:rsidR="00C94ABE" w:rsidRPr="000B66BC">
        <w:rPr>
          <w:rFonts w:ascii="Times New Roman" w:hAnsi="Times New Roman"/>
          <w:sz w:val="24"/>
          <w:szCs w:val="24"/>
        </w:rPr>
        <w:t>10</w:t>
      </w:r>
      <w:r w:rsidR="00F4754B" w:rsidRPr="000B66BC">
        <w:rPr>
          <w:rFonts w:ascii="Times New Roman" w:hAnsi="Times New Roman"/>
          <w:sz w:val="24"/>
          <w:szCs w:val="24"/>
        </w:rPr>
        <w:t>.</w:t>
      </w:r>
    </w:p>
    <w:p w14:paraId="48A7F7A1" w14:textId="7767A950" w:rsidR="00242493" w:rsidRPr="000B66BC" w:rsidRDefault="00242493"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ab/>
      </w:r>
      <w:r w:rsidRPr="008B5EF0">
        <w:rPr>
          <w:rFonts w:ascii="Times New Roman" w:hAnsi="Times New Roman"/>
          <w:sz w:val="24"/>
          <w:szCs w:val="24"/>
        </w:rPr>
        <w:t>The entry criteria of Article 4</w:t>
      </w:r>
      <w:r w:rsidR="00893B15" w:rsidRPr="008B5EF0">
        <w:rPr>
          <w:sz w:val="24"/>
          <w:szCs w:val="24"/>
        </w:rPr>
        <w:t xml:space="preserve"> </w:t>
      </w:r>
      <w:r w:rsidR="00893B15" w:rsidRPr="008B5EF0">
        <w:rPr>
          <w:rFonts w:ascii="Times New Roman" w:hAnsi="Times New Roman"/>
          <w:sz w:val="24"/>
          <w:szCs w:val="24"/>
        </w:rPr>
        <w:t>of this Regulation</w:t>
      </w:r>
      <w:r w:rsidRPr="008B5EF0">
        <w:rPr>
          <w:rFonts w:ascii="Times New Roman" w:hAnsi="Times New Roman"/>
          <w:sz w:val="24"/>
          <w:szCs w:val="24"/>
        </w:rPr>
        <w:t xml:space="preserve"> shall not apply</w:t>
      </w:r>
      <w:ins w:id="52" w:author="Author">
        <w:r w:rsidR="007E7E36">
          <w:rPr>
            <w:rFonts w:ascii="Times New Roman" w:hAnsi="Times New Roman"/>
            <w:sz w:val="24"/>
            <w:szCs w:val="24"/>
          </w:rPr>
          <w:t>.</w:t>
        </w:r>
      </w:ins>
      <w:del w:id="53" w:author="Author">
        <w:r w:rsidR="007E7E36" w:rsidDel="007E7E36">
          <w:rPr>
            <w:rFonts w:ascii="Times New Roman" w:hAnsi="Times New Roman"/>
            <w:sz w:val="24"/>
            <w:szCs w:val="24"/>
          </w:rPr>
          <w:delText xml:space="preserve"> f</w:delText>
        </w:r>
        <w:r w:rsidRPr="008B5EF0" w:rsidDel="007E7E36">
          <w:rPr>
            <w:rFonts w:ascii="Times New Roman" w:hAnsi="Times New Roman"/>
            <w:sz w:val="24"/>
            <w:szCs w:val="24"/>
          </w:rPr>
          <w:delText>or paragraph 4</w:delText>
        </w:r>
      </w:del>
      <w:r w:rsidRPr="000B66BC">
        <w:rPr>
          <w:rFonts w:ascii="Times New Roman" w:hAnsi="Times New Roman"/>
          <w:sz w:val="24"/>
          <w:szCs w:val="24"/>
        </w:rPr>
        <w:t>. Institutions shall start reporting information from the next reporting reference date where they have exceeded the threshold on one reporting reference date.</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F588E" w:rsidRPr="000B66BC">
        <w:rPr>
          <w:rFonts w:ascii="Times New Roman" w:hAnsi="Times New Roman"/>
          <w:sz w:val="24"/>
          <w:szCs w:val="24"/>
        </w:rPr>
        <w:t>2</w:t>
      </w:r>
      <w:r w:rsidRPr="000B66BC">
        <w:rPr>
          <w:rFonts w:ascii="Times New Roman" w:hAnsi="Times New Roman"/>
          <w:sz w:val="24"/>
          <w:szCs w:val="24"/>
        </w:rPr>
        <w:t>.</w:t>
      </w:r>
      <w:r w:rsidRPr="000B66BC">
        <w:rPr>
          <w:rFonts w:ascii="Times New Roman" w:hAnsi="Times New Roman"/>
          <w:sz w:val="24"/>
          <w:szCs w:val="24"/>
        </w:rPr>
        <w:tab/>
      </w:r>
      <w:r w:rsidR="00F4754B" w:rsidRPr="000B66BC">
        <w:rPr>
          <w:rFonts w:ascii="Times New Roman" w:hAnsi="Times New Roman"/>
          <w:sz w:val="24"/>
          <w:szCs w:val="24"/>
        </w:rPr>
        <w:t xml:space="preserve">Institutions are required to report the </w:t>
      </w:r>
      <w:r w:rsidR="00E8206D" w:rsidRPr="000B66BC">
        <w:rPr>
          <w:rFonts w:ascii="Times New Roman" w:hAnsi="Times New Roman"/>
          <w:sz w:val="24"/>
          <w:szCs w:val="24"/>
        </w:rPr>
        <w:t>cells</w:t>
      </w:r>
      <w:r w:rsidR="00F4754B" w:rsidRPr="000B66BC">
        <w:rPr>
          <w:rFonts w:ascii="Times New Roman" w:hAnsi="Times New Roman"/>
          <w:sz w:val="24"/>
          <w:szCs w:val="24"/>
        </w:rPr>
        <w:t xml:space="preserve"> referred to in paragraph </w:t>
      </w:r>
      <w:r w:rsidR="00EB7F64" w:rsidRPr="000B66BC">
        <w:rPr>
          <w:rFonts w:ascii="Times New Roman" w:hAnsi="Times New Roman"/>
          <w:sz w:val="24"/>
          <w:szCs w:val="24"/>
        </w:rPr>
        <w:t>1</w:t>
      </w:r>
      <w:r w:rsidR="00C94ABE" w:rsidRPr="000B66BC">
        <w:rPr>
          <w:rFonts w:ascii="Times New Roman" w:hAnsi="Times New Roman"/>
          <w:sz w:val="24"/>
          <w:szCs w:val="24"/>
        </w:rPr>
        <w:t>4</w:t>
      </w:r>
      <w:r w:rsidR="00F4754B" w:rsidRPr="000B66BC">
        <w:rPr>
          <w:rFonts w:ascii="Times New Roman" w:hAnsi="Times New Roman"/>
          <w:sz w:val="24"/>
          <w:szCs w:val="24"/>
        </w:rPr>
        <w:t xml:space="preserve"> if </w:t>
      </w:r>
      <w:r w:rsidR="00125CA1" w:rsidRPr="000B66BC">
        <w:rPr>
          <w:rFonts w:ascii="Times New Roman" w:hAnsi="Times New Roman"/>
          <w:sz w:val="24"/>
          <w:szCs w:val="24"/>
        </w:rPr>
        <w:t xml:space="preserve">any </w:t>
      </w:r>
      <w:r w:rsidR="00F4754B" w:rsidRPr="000B66BC">
        <w:rPr>
          <w:rFonts w:ascii="Times New Roman" w:hAnsi="Times New Roman"/>
          <w:sz w:val="24"/>
          <w:szCs w:val="24"/>
        </w:rPr>
        <w:t>of the following conditions is met:</w:t>
      </w:r>
    </w:p>
    <w:p w14:paraId="3F12E5B0" w14:textId="61844629" w:rsidR="00F4754B" w:rsidRPr="000B66BC" w:rsidRDefault="007A001B" w:rsidP="009339D1">
      <w:pPr>
        <w:pStyle w:val="InstructionsText2"/>
        <w:numPr>
          <w:ilvl w:val="0"/>
          <w:numId w:val="40"/>
        </w:numPr>
        <w:rPr>
          <w:rFonts w:eastAsia="Times New Roman"/>
          <w:bCs/>
          <w:sz w:val="24"/>
          <w:lang w:eastAsia="de-DE"/>
        </w:rPr>
      </w:pPr>
      <w:r w:rsidRPr="000B66BC">
        <w:rPr>
          <w:rFonts w:eastAsia="Times New Roman"/>
          <w:bCs/>
          <w:sz w:val="24"/>
          <w:lang w:eastAsia="de-DE"/>
        </w:rPr>
        <w:t>t</w:t>
      </w:r>
      <w:r w:rsidR="00F4754B" w:rsidRPr="000B66BC">
        <w:rPr>
          <w:rFonts w:eastAsia="Times New Roman"/>
          <w:bCs/>
          <w:sz w:val="24"/>
          <w:lang w:eastAsia="de-DE"/>
        </w:rPr>
        <w:t xml:space="preserve">he credit derivatives volume referred to in paragraph </w:t>
      </w:r>
      <w:r w:rsidR="00C94ABE" w:rsidRPr="000B66BC">
        <w:rPr>
          <w:rFonts w:eastAsia="Times New Roman"/>
          <w:bCs/>
          <w:sz w:val="24"/>
          <w:lang w:eastAsia="de-DE"/>
        </w:rPr>
        <w:t xml:space="preserve">9 </w:t>
      </w:r>
      <w:r w:rsidR="00F4754B" w:rsidRPr="000B66BC">
        <w:rPr>
          <w:rFonts w:eastAsia="Times New Roman"/>
          <w:bCs/>
          <w:sz w:val="24"/>
          <w:lang w:eastAsia="de-DE"/>
        </w:rPr>
        <w:t xml:space="preserve">is more than 300 million </w:t>
      </w:r>
      <w:proofErr w:type="gramStart"/>
      <w:r w:rsidR="00F4754B" w:rsidRPr="000B66BC">
        <w:rPr>
          <w:rFonts w:eastAsia="Times New Roman"/>
          <w:bCs/>
          <w:sz w:val="24"/>
          <w:lang w:eastAsia="de-DE"/>
        </w:rPr>
        <w:t>€</w:t>
      </w:r>
      <w:r w:rsidR="00390B7F" w:rsidRPr="000B66BC">
        <w:rPr>
          <w:sz w:val="24"/>
        </w:rPr>
        <w:t>;</w:t>
      </w:r>
      <w:proofErr w:type="gramEnd"/>
    </w:p>
    <w:p w14:paraId="53026947" w14:textId="5B38C368" w:rsidR="00675587" w:rsidRPr="000B66BC" w:rsidRDefault="007A001B" w:rsidP="009339D1">
      <w:pPr>
        <w:pStyle w:val="InstructionsText2"/>
        <w:numPr>
          <w:ilvl w:val="0"/>
          <w:numId w:val="40"/>
        </w:numPr>
        <w:rPr>
          <w:rFonts w:eastAsia="Times New Roman"/>
          <w:bCs/>
          <w:sz w:val="24"/>
          <w:lang w:eastAsia="de-DE"/>
        </w:rPr>
      </w:pPr>
      <w:r w:rsidRPr="000B66BC">
        <w:rPr>
          <w:rFonts w:eastAsia="Times New Roman"/>
          <w:bCs/>
          <w:sz w:val="24"/>
          <w:lang w:eastAsia="de-DE"/>
        </w:rPr>
        <w:t>t</w:t>
      </w:r>
      <w:r w:rsidR="00F4754B" w:rsidRPr="000B66BC">
        <w:rPr>
          <w:rFonts w:eastAsia="Times New Roman"/>
          <w:bCs/>
          <w:sz w:val="24"/>
          <w:lang w:eastAsia="de-DE"/>
        </w:rPr>
        <w:t xml:space="preserve">he credit derivatives volume referred to in paragraph </w:t>
      </w:r>
      <w:r w:rsidR="00C94ABE" w:rsidRPr="000B66BC">
        <w:rPr>
          <w:rFonts w:eastAsia="Times New Roman"/>
          <w:bCs/>
          <w:sz w:val="24"/>
          <w:lang w:eastAsia="de-DE"/>
        </w:rPr>
        <w:t xml:space="preserve">9 </w:t>
      </w:r>
      <w:r w:rsidR="00F4754B" w:rsidRPr="000B66BC">
        <w:rPr>
          <w:rFonts w:eastAsia="Times New Roman"/>
          <w:bCs/>
          <w:sz w:val="24"/>
          <w:lang w:eastAsia="de-DE"/>
        </w:rPr>
        <w:t>exceeds 500 million €.</w:t>
      </w:r>
    </w:p>
    <w:p w14:paraId="3B88084F" w14:textId="34241752" w:rsidR="00F4754B" w:rsidRPr="000B66BC" w:rsidRDefault="00242493" w:rsidP="000B66BC">
      <w:pPr>
        <w:pStyle w:val="InstructionsText2"/>
        <w:numPr>
          <w:ilvl w:val="0"/>
          <w:numId w:val="0"/>
        </w:numPr>
        <w:ind w:left="709" w:firstLine="11"/>
        <w:rPr>
          <w:sz w:val="24"/>
        </w:rPr>
      </w:pPr>
      <w:r w:rsidRPr="000B66BC">
        <w:rPr>
          <w:bCs/>
          <w:sz w:val="24"/>
          <w:lang w:eastAsia="de-DE"/>
        </w:rPr>
        <w:t xml:space="preserve">The entry and exit criteria of Article 4 </w:t>
      </w:r>
      <w:r w:rsidR="00893B15" w:rsidRPr="000B66BC">
        <w:rPr>
          <w:bCs/>
          <w:sz w:val="24"/>
          <w:lang w:eastAsia="de-DE"/>
        </w:rPr>
        <w:t xml:space="preserve">of this Regulation </w:t>
      </w:r>
      <w:r w:rsidRPr="000B66BC">
        <w:rPr>
          <w:bCs/>
          <w:sz w:val="24"/>
          <w:lang w:eastAsia="de-DE"/>
        </w:rPr>
        <w:t>shall apply, except for point (b) where institutions shall start reporting from the next reporting reference date where they have exceeded the threshold on one reporting reference date.</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F588E" w:rsidRPr="000B66BC">
        <w:rPr>
          <w:rFonts w:ascii="Times New Roman" w:hAnsi="Times New Roman"/>
          <w:sz w:val="24"/>
          <w:szCs w:val="24"/>
        </w:rPr>
        <w:t>3</w:t>
      </w:r>
      <w:r w:rsidRPr="000B66BC">
        <w:rPr>
          <w:rFonts w:ascii="Times New Roman" w:hAnsi="Times New Roman"/>
          <w:sz w:val="24"/>
          <w:szCs w:val="24"/>
        </w:rPr>
        <w:t>.</w:t>
      </w:r>
      <w:r w:rsidRPr="000B66BC">
        <w:rPr>
          <w:rFonts w:ascii="Times New Roman" w:hAnsi="Times New Roman"/>
          <w:sz w:val="24"/>
          <w:szCs w:val="24"/>
        </w:rPr>
        <w:tab/>
      </w:r>
      <w:r w:rsidR="007129B2" w:rsidRPr="000B66BC">
        <w:rPr>
          <w:rFonts w:ascii="Times New Roman" w:hAnsi="Times New Roman"/>
          <w:sz w:val="24"/>
          <w:szCs w:val="24"/>
        </w:rPr>
        <w:t>The cells which are required to be reported by institutions in accordance with paragraph</w:t>
      </w:r>
      <w:r w:rsidR="00C94ABE" w:rsidRPr="000B66BC">
        <w:rPr>
          <w:rFonts w:ascii="Times New Roman" w:hAnsi="Times New Roman"/>
          <w:sz w:val="24"/>
          <w:szCs w:val="24"/>
        </w:rPr>
        <w:t>s 10 and</w:t>
      </w:r>
      <w:r w:rsidR="007129B2" w:rsidRPr="000B66BC">
        <w:rPr>
          <w:rFonts w:ascii="Times New Roman" w:hAnsi="Times New Roman"/>
          <w:sz w:val="24"/>
          <w:szCs w:val="24"/>
        </w:rPr>
        <w:t xml:space="preserve"> 11 are the following: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10;</w:t>
      </w:r>
      <w:r w:rsidR="00361101" w:rsidRPr="000B66BC">
        <w:rPr>
          <w:rFonts w:ascii="Times New Roman" w:hAnsi="Times New Roman"/>
          <w:sz w:val="24"/>
          <w:szCs w:val="24"/>
        </w:rPr>
        <w:t>0</w:t>
      </w:r>
      <w:r w:rsidR="00877421" w:rsidRPr="000B66BC">
        <w:rPr>
          <w:rFonts w:ascii="Times New Roman" w:hAnsi="Times New Roman"/>
          <w:sz w:val="24"/>
          <w:szCs w:val="24"/>
        </w:rPr>
        <w:t>0</w:t>
      </w:r>
      <w:r w:rsidR="00F4754B" w:rsidRPr="000B66BC">
        <w:rPr>
          <w:rFonts w:ascii="Times New Roman" w:hAnsi="Times New Roman"/>
          <w:sz w:val="24"/>
          <w:szCs w:val="24"/>
        </w:rPr>
        <w:t>1</w:t>
      </w:r>
      <w:r w:rsidR="00361101" w:rsidRPr="000B66BC">
        <w:rPr>
          <w:rFonts w:ascii="Times New Roman" w:hAnsi="Times New Roman"/>
          <w:sz w:val="24"/>
          <w:szCs w:val="24"/>
        </w:rPr>
        <w:t>0</w:t>
      </w:r>
      <w:r w:rsidR="00F4754B" w:rsidRPr="000B66BC">
        <w:rPr>
          <w:rFonts w:ascii="Times New Roman" w:hAnsi="Times New Roman"/>
          <w:sz w:val="24"/>
          <w:szCs w:val="24"/>
        </w:rPr>
        <w:t>},</w:t>
      </w:r>
      <w:r w:rsidR="00A13F81"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10;</w:t>
      </w:r>
      <w:r w:rsidR="00361101" w:rsidRPr="000B66BC">
        <w:rPr>
          <w:rFonts w:ascii="Times New Roman" w:hAnsi="Times New Roman"/>
          <w:sz w:val="24"/>
          <w:szCs w:val="24"/>
        </w:rPr>
        <w:t>0</w:t>
      </w:r>
      <w:r w:rsidR="00877421" w:rsidRPr="000B66BC">
        <w:rPr>
          <w:rFonts w:ascii="Times New Roman" w:hAnsi="Times New Roman"/>
          <w:sz w:val="24"/>
          <w:szCs w:val="24"/>
        </w:rPr>
        <w:t>0</w:t>
      </w:r>
      <w:r w:rsidR="00F4754B" w:rsidRPr="000B66BC">
        <w:rPr>
          <w:rFonts w:ascii="Times New Roman" w:hAnsi="Times New Roman"/>
          <w:sz w:val="24"/>
          <w:szCs w:val="24"/>
        </w:rPr>
        <w:t>2</w:t>
      </w:r>
      <w:r w:rsidR="00361101" w:rsidRPr="000B66BC">
        <w:rPr>
          <w:rFonts w:ascii="Times New Roman" w:hAnsi="Times New Roman"/>
          <w:sz w:val="24"/>
          <w:szCs w:val="24"/>
        </w:rPr>
        <w:t>0</w:t>
      </w:r>
      <w:r w:rsidR="00F4754B" w:rsidRPr="000B66BC">
        <w:rPr>
          <w:rFonts w:ascii="Times New Roman" w:hAnsi="Times New Roman"/>
          <w:sz w:val="24"/>
          <w:szCs w:val="24"/>
        </w:rPr>
        <w:t>},</w:t>
      </w:r>
      <w:r w:rsidR="00A13F81"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20;</w:t>
      </w:r>
      <w:r w:rsidR="00361101" w:rsidRPr="000B66BC">
        <w:rPr>
          <w:rFonts w:ascii="Times New Roman" w:hAnsi="Times New Roman"/>
          <w:sz w:val="24"/>
          <w:szCs w:val="24"/>
        </w:rPr>
        <w:t>0</w:t>
      </w:r>
      <w:r w:rsidR="00877421" w:rsidRPr="000B66BC">
        <w:rPr>
          <w:rFonts w:ascii="Times New Roman" w:hAnsi="Times New Roman"/>
          <w:sz w:val="24"/>
          <w:szCs w:val="24"/>
        </w:rPr>
        <w:t>0</w:t>
      </w:r>
      <w:r w:rsidR="00F4754B" w:rsidRPr="000B66BC">
        <w:rPr>
          <w:rFonts w:ascii="Times New Roman" w:hAnsi="Times New Roman"/>
          <w:sz w:val="24"/>
          <w:szCs w:val="24"/>
        </w:rPr>
        <w:t>1</w:t>
      </w:r>
      <w:r w:rsidR="00361101" w:rsidRPr="000B66BC">
        <w:rPr>
          <w:rFonts w:ascii="Times New Roman" w:hAnsi="Times New Roman"/>
          <w:sz w:val="24"/>
          <w:szCs w:val="24"/>
        </w:rPr>
        <w:t>0</w:t>
      </w:r>
      <w:r w:rsidR="00F4754B" w:rsidRPr="000B66BC">
        <w:rPr>
          <w:rFonts w:ascii="Times New Roman" w:hAnsi="Times New Roman"/>
          <w:sz w:val="24"/>
          <w:szCs w:val="24"/>
        </w:rPr>
        <w:t>},</w:t>
      </w:r>
      <w:r w:rsidR="00A13F81"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20;</w:t>
      </w:r>
      <w:r w:rsidR="00877421" w:rsidRPr="000B66BC">
        <w:rPr>
          <w:rFonts w:ascii="Times New Roman" w:hAnsi="Times New Roman"/>
          <w:sz w:val="24"/>
          <w:szCs w:val="24"/>
        </w:rPr>
        <w:t>0</w:t>
      </w:r>
      <w:r w:rsidR="00361101" w:rsidRPr="000B66BC">
        <w:rPr>
          <w:rFonts w:ascii="Times New Roman" w:hAnsi="Times New Roman"/>
          <w:sz w:val="24"/>
          <w:szCs w:val="24"/>
        </w:rPr>
        <w:t>0</w:t>
      </w:r>
      <w:r w:rsidR="00F4754B" w:rsidRPr="000B66BC">
        <w:rPr>
          <w:rFonts w:ascii="Times New Roman" w:hAnsi="Times New Roman"/>
          <w:sz w:val="24"/>
          <w:szCs w:val="24"/>
        </w:rPr>
        <w:t>2</w:t>
      </w:r>
      <w:r w:rsidR="00361101" w:rsidRPr="000B66BC">
        <w:rPr>
          <w:rFonts w:ascii="Times New Roman" w:hAnsi="Times New Roman"/>
          <w:sz w:val="24"/>
          <w:szCs w:val="24"/>
        </w:rPr>
        <w:t>0</w:t>
      </w:r>
      <w:r w:rsidR="00F4754B" w:rsidRPr="000B66BC">
        <w:rPr>
          <w:rFonts w:ascii="Times New Roman" w:hAnsi="Times New Roman"/>
          <w:sz w:val="24"/>
          <w:szCs w:val="24"/>
        </w:rPr>
        <w:t>},</w:t>
      </w:r>
      <w:r w:rsidR="00A13F81" w:rsidRPr="000B66BC">
        <w:rPr>
          <w:rFonts w:ascii="Times New Roman" w:hAnsi="Times New Roman"/>
          <w:sz w:val="24"/>
          <w:szCs w:val="24"/>
        </w:rPr>
        <w:t xml:space="preserve"> </w:t>
      </w:r>
      <w:r w:rsidR="00A55C01" w:rsidRPr="000B66BC">
        <w:rPr>
          <w:rFonts w:ascii="Times New Roman" w:hAnsi="Times New Roman"/>
          <w:sz w:val="24"/>
          <w:szCs w:val="24"/>
        </w:rPr>
        <w:t>{LR1;</w:t>
      </w:r>
      <w:r w:rsidR="00877421" w:rsidRPr="000B66BC">
        <w:rPr>
          <w:rFonts w:ascii="Times New Roman" w:hAnsi="Times New Roman"/>
          <w:sz w:val="24"/>
          <w:szCs w:val="24"/>
        </w:rPr>
        <w:t>0</w:t>
      </w:r>
      <w:r w:rsidR="00A55C01" w:rsidRPr="000B66BC">
        <w:rPr>
          <w:rFonts w:ascii="Times New Roman" w:hAnsi="Times New Roman"/>
          <w:sz w:val="24"/>
          <w:szCs w:val="24"/>
        </w:rPr>
        <w:t>030;</w:t>
      </w:r>
      <w:r w:rsidR="00877421" w:rsidRPr="000B66BC">
        <w:rPr>
          <w:rFonts w:ascii="Times New Roman" w:hAnsi="Times New Roman"/>
          <w:sz w:val="24"/>
          <w:szCs w:val="24"/>
        </w:rPr>
        <w:t>0</w:t>
      </w:r>
      <w:r w:rsidR="00361101" w:rsidRPr="000B66BC">
        <w:rPr>
          <w:rFonts w:ascii="Times New Roman" w:hAnsi="Times New Roman"/>
          <w:sz w:val="24"/>
          <w:szCs w:val="24"/>
        </w:rPr>
        <w:t>0</w:t>
      </w:r>
      <w:r w:rsidR="00806216" w:rsidRPr="000B66BC">
        <w:rPr>
          <w:rFonts w:ascii="Times New Roman" w:hAnsi="Times New Roman"/>
          <w:sz w:val="24"/>
          <w:szCs w:val="24"/>
        </w:rPr>
        <w:t>7</w:t>
      </w:r>
      <w:r w:rsidR="00361101" w:rsidRPr="000B66BC">
        <w:rPr>
          <w:rFonts w:ascii="Times New Roman" w:hAnsi="Times New Roman"/>
          <w:sz w:val="24"/>
          <w:szCs w:val="24"/>
        </w:rPr>
        <w:t>0</w:t>
      </w:r>
      <w:r w:rsidR="00A55C01" w:rsidRPr="000B66BC">
        <w:rPr>
          <w:rFonts w:ascii="Times New Roman" w:hAnsi="Times New Roman"/>
          <w:sz w:val="24"/>
          <w:szCs w:val="24"/>
        </w:rPr>
        <w:t xml:space="preserve">}, </w:t>
      </w:r>
      <w:r w:rsidR="00916C6C" w:rsidRPr="000B66BC">
        <w:rPr>
          <w:rFonts w:ascii="Times New Roman" w:hAnsi="Times New Roman"/>
          <w:sz w:val="24"/>
          <w:szCs w:val="24"/>
        </w:rPr>
        <w:t>{LR1;0</w:t>
      </w:r>
      <w:r w:rsidR="00877421" w:rsidRPr="000B66BC">
        <w:rPr>
          <w:rFonts w:ascii="Times New Roman" w:hAnsi="Times New Roman"/>
          <w:sz w:val="24"/>
          <w:szCs w:val="24"/>
        </w:rPr>
        <w:t>0</w:t>
      </w:r>
      <w:r w:rsidR="00916C6C" w:rsidRPr="000B66BC">
        <w:rPr>
          <w:rFonts w:ascii="Times New Roman" w:hAnsi="Times New Roman"/>
          <w:sz w:val="24"/>
          <w:szCs w:val="24"/>
        </w:rPr>
        <w:t>40;</w:t>
      </w:r>
      <w:r w:rsidR="00361101"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w:t>
      </w:r>
      <w:r w:rsidR="00361101" w:rsidRPr="000B66BC">
        <w:rPr>
          <w:rFonts w:ascii="Times New Roman" w:hAnsi="Times New Roman"/>
          <w:sz w:val="24"/>
          <w:szCs w:val="24"/>
        </w:rPr>
        <w:t>0</w:t>
      </w:r>
      <w:r w:rsidR="00916C6C"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50;</w:t>
      </w:r>
      <w:r w:rsidR="00877421" w:rsidRPr="000B66BC">
        <w:rPr>
          <w:rFonts w:ascii="Times New Roman" w:hAnsi="Times New Roman"/>
          <w:sz w:val="24"/>
          <w:szCs w:val="24"/>
        </w:rPr>
        <w:t>0</w:t>
      </w:r>
      <w:r w:rsidR="00361101" w:rsidRPr="000B66BC">
        <w:rPr>
          <w:rFonts w:ascii="Times New Roman" w:hAnsi="Times New Roman"/>
          <w:sz w:val="24"/>
          <w:szCs w:val="24"/>
        </w:rPr>
        <w:t>0</w:t>
      </w:r>
      <w:r w:rsidR="00F4754B" w:rsidRPr="000B66BC">
        <w:rPr>
          <w:rFonts w:ascii="Times New Roman" w:hAnsi="Times New Roman"/>
          <w:sz w:val="24"/>
          <w:szCs w:val="24"/>
        </w:rPr>
        <w:t>1</w:t>
      </w:r>
      <w:r w:rsidR="00361101" w:rsidRPr="000B66BC">
        <w:rPr>
          <w:rFonts w:ascii="Times New Roman" w:hAnsi="Times New Roman"/>
          <w:sz w:val="24"/>
          <w:szCs w:val="24"/>
        </w:rPr>
        <w:t>0</w:t>
      </w:r>
      <w:r w:rsidR="00F4754B" w:rsidRPr="000B66BC">
        <w:rPr>
          <w:rFonts w:ascii="Times New Roman" w:hAnsi="Times New Roman"/>
          <w:sz w:val="24"/>
          <w:szCs w:val="24"/>
        </w:rPr>
        <w:t>},</w:t>
      </w:r>
      <w:r w:rsidR="00A55C01" w:rsidRPr="000B66BC">
        <w:rPr>
          <w:rFonts w:ascii="Times New Roman" w:hAnsi="Times New Roman"/>
          <w:sz w:val="24"/>
          <w:szCs w:val="24"/>
        </w:rPr>
        <w:t xml:space="preserve"> </w:t>
      </w:r>
      <w:r w:rsidR="00F4754B" w:rsidRPr="000B66BC">
        <w:rPr>
          <w:rFonts w:ascii="Times New Roman" w:hAnsi="Times New Roman"/>
          <w:sz w:val="24"/>
          <w:szCs w:val="24"/>
        </w:rPr>
        <w:t>{LR1;0</w:t>
      </w:r>
      <w:r w:rsidR="000D5FF7" w:rsidRPr="000B66BC">
        <w:rPr>
          <w:rFonts w:ascii="Times New Roman" w:hAnsi="Times New Roman"/>
          <w:sz w:val="24"/>
          <w:szCs w:val="24"/>
        </w:rPr>
        <w:t>0</w:t>
      </w:r>
      <w:r w:rsidR="00F4754B" w:rsidRPr="000B66BC">
        <w:rPr>
          <w:rFonts w:ascii="Times New Roman" w:hAnsi="Times New Roman"/>
          <w:sz w:val="24"/>
          <w:szCs w:val="24"/>
        </w:rPr>
        <w:t>50;</w:t>
      </w:r>
      <w:r w:rsidR="00361101" w:rsidRPr="000B66BC">
        <w:rPr>
          <w:rFonts w:ascii="Times New Roman" w:hAnsi="Times New Roman"/>
          <w:sz w:val="24"/>
          <w:szCs w:val="24"/>
        </w:rPr>
        <w:t>0</w:t>
      </w:r>
      <w:r w:rsidR="000D5FF7" w:rsidRPr="000B66BC">
        <w:rPr>
          <w:rFonts w:ascii="Times New Roman" w:hAnsi="Times New Roman"/>
          <w:sz w:val="24"/>
          <w:szCs w:val="24"/>
        </w:rPr>
        <w:t>0</w:t>
      </w:r>
      <w:r w:rsidR="00F4754B" w:rsidRPr="000B66BC">
        <w:rPr>
          <w:rFonts w:ascii="Times New Roman" w:hAnsi="Times New Roman"/>
          <w:sz w:val="24"/>
          <w:szCs w:val="24"/>
        </w:rPr>
        <w:t>2</w:t>
      </w:r>
      <w:r w:rsidR="00361101" w:rsidRPr="000B66BC">
        <w:rPr>
          <w:rFonts w:ascii="Times New Roman" w:hAnsi="Times New Roman"/>
          <w:sz w:val="24"/>
          <w:szCs w:val="24"/>
        </w:rPr>
        <w:t>0</w:t>
      </w:r>
      <w:r w:rsidR="00F4754B" w:rsidRPr="000B66BC">
        <w:rPr>
          <w:rFonts w:ascii="Times New Roman" w:hAnsi="Times New Roman"/>
          <w:sz w:val="24"/>
          <w:szCs w:val="24"/>
        </w:rPr>
        <w:t>},</w:t>
      </w:r>
      <w:r w:rsidR="00A55C01"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60;</w:t>
      </w:r>
      <w:r w:rsidR="00361101" w:rsidRPr="000B66BC">
        <w:rPr>
          <w:rFonts w:ascii="Times New Roman" w:hAnsi="Times New Roman"/>
          <w:sz w:val="24"/>
          <w:szCs w:val="24"/>
        </w:rPr>
        <w:t>0</w:t>
      </w:r>
      <w:r w:rsidR="00877421" w:rsidRPr="000B66BC">
        <w:rPr>
          <w:rFonts w:ascii="Times New Roman" w:hAnsi="Times New Roman"/>
          <w:sz w:val="24"/>
          <w:szCs w:val="24"/>
        </w:rPr>
        <w:t>0</w:t>
      </w:r>
      <w:r w:rsidR="00F4754B" w:rsidRPr="000B66BC">
        <w:rPr>
          <w:rFonts w:ascii="Times New Roman" w:hAnsi="Times New Roman"/>
          <w:sz w:val="24"/>
          <w:szCs w:val="24"/>
        </w:rPr>
        <w:t>1</w:t>
      </w:r>
      <w:r w:rsidR="00361101" w:rsidRPr="000B66BC">
        <w:rPr>
          <w:rFonts w:ascii="Times New Roman" w:hAnsi="Times New Roman"/>
          <w:sz w:val="24"/>
          <w:szCs w:val="24"/>
        </w:rPr>
        <w:t>0</w:t>
      </w:r>
      <w:r w:rsidR="00F4754B" w:rsidRPr="000B66BC">
        <w:rPr>
          <w:rFonts w:ascii="Times New Roman" w:hAnsi="Times New Roman"/>
          <w:sz w:val="24"/>
          <w:szCs w:val="24"/>
        </w:rPr>
        <w:t>},</w:t>
      </w:r>
      <w:r w:rsidR="00A55C01"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60;</w:t>
      </w:r>
      <w:r w:rsidR="00877421" w:rsidRPr="000B66BC">
        <w:rPr>
          <w:rFonts w:ascii="Times New Roman" w:hAnsi="Times New Roman"/>
          <w:sz w:val="24"/>
          <w:szCs w:val="24"/>
        </w:rPr>
        <w:t>0</w:t>
      </w:r>
      <w:r w:rsidR="00361101" w:rsidRPr="000B66BC">
        <w:rPr>
          <w:rFonts w:ascii="Times New Roman" w:hAnsi="Times New Roman"/>
          <w:sz w:val="24"/>
          <w:szCs w:val="24"/>
        </w:rPr>
        <w:t>0</w:t>
      </w:r>
      <w:r w:rsidR="00F4754B" w:rsidRPr="000B66BC">
        <w:rPr>
          <w:rFonts w:ascii="Times New Roman" w:hAnsi="Times New Roman"/>
          <w:sz w:val="24"/>
          <w:szCs w:val="24"/>
        </w:rPr>
        <w:t>2</w:t>
      </w:r>
      <w:r w:rsidR="00361101" w:rsidRPr="000B66BC">
        <w:rPr>
          <w:rFonts w:ascii="Times New Roman" w:hAnsi="Times New Roman"/>
          <w:sz w:val="24"/>
          <w:szCs w:val="24"/>
        </w:rPr>
        <w:t>0</w:t>
      </w:r>
      <w:r w:rsidR="00F4754B" w:rsidRPr="000B66BC">
        <w:rPr>
          <w:rFonts w:ascii="Times New Roman" w:hAnsi="Times New Roman"/>
          <w:sz w:val="24"/>
          <w:szCs w:val="24"/>
        </w:rPr>
        <w:t>},</w:t>
      </w:r>
      <w:r w:rsidR="00A55C01" w:rsidRPr="000B66BC">
        <w:rPr>
          <w:rFonts w:ascii="Times New Roman" w:hAnsi="Times New Roman"/>
          <w:sz w:val="24"/>
          <w:szCs w:val="24"/>
        </w:rPr>
        <w:t xml:space="preserve"> </w:t>
      </w:r>
      <w:r w:rsidR="008E7068" w:rsidRPr="000B66BC">
        <w:rPr>
          <w:rFonts w:ascii="Times New Roman" w:hAnsi="Times New Roman"/>
          <w:sz w:val="24"/>
          <w:szCs w:val="24"/>
        </w:rPr>
        <w:t>and</w:t>
      </w:r>
      <w:r w:rsidR="00A55C01" w:rsidRPr="000B66BC">
        <w:rPr>
          <w:rFonts w:ascii="Times New Roman" w:hAnsi="Times New Roman"/>
          <w:sz w:val="24"/>
          <w:szCs w:val="24"/>
        </w:rPr>
        <w:t xml:space="preserve"> </w:t>
      </w:r>
      <w:r w:rsidR="007B37F0" w:rsidRPr="000B66BC">
        <w:rPr>
          <w:rFonts w:ascii="Times New Roman" w:hAnsi="Times New Roman"/>
          <w:sz w:val="24"/>
          <w:szCs w:val="24"/>
        </w:rPr>
        <w:t>{LR1;</w:t>
      </w:r>
      <w:r w:rsidR="00877421" w:rsidRPr="000B66BC">
        <w:rPr>
          <w:rFonts w:ascii="Times New Roman" w:hAnsi="Times New Roman"/>
          <w:sz w:val="24"/>
          <w:szCs w:val="24"/>
        </w:rPr>
        <w:t>0</w:t>
      </w:r>
      <w:r w:rsidR="007B37F0" w:rsidRPr="000B66BC">
        <w:rPr>
          <w:rFonts w:ascii="Times New Roman" w:hAnsi="Times New Roman"/>
          <w:sz w:val="24"/>
          <w:szCs w:val="24"/>
        </w:rPr>
        <w:t>060;</w:t>
      </w:r>
      <w:r w:rsidR="00361101"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w:t>
      </w:r>
      <w:r w:rsidR="00361101" w:rsidRPr="000B66BC">
        <w:rPr>
          <w:rFonts w:ascii="Times New Roman" w:hAnsi="Times New Roman"/>
          <w:sz w:val="24"/>
          <w:szCs w:val="24"/>
        </w:rPr>
        <w:t>0</w:t>
      </w:r>
      <w:r w:rsidR="007B37F0" w:rsidRPr="000B66BC">
        <w:rPr>
          <w:rFonts w:ascii="Times New Roman" w:hAnsi="Times New Roman"/>
          <w:sz w:val="24"/>
          <w:szCs w:val="24"/>
        </w:rPr>
        <w:t>}</w:t>
      </w:r>
      <w:r w:rsidR="00F4754B" w:rsidRPr="000B66BC">
        <w:rPr>
          <w:rFonts w:ascii="Times New Roman" w:hAnsi="Times New Roman"/>
          <w:sz w:val="24"/>
          <w:szCs w:val="24"/>
        </w:rPr>
        <w:t>.</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F588E" w:rsidRPr="000B66BC">
        <w:rPr>
          <w:rFonts w:ascii="Times New Roman" w:hAnsi="Times New Roman"/>
          <w:sz w:val="24"/>
          <w:szCs w:val="24"/>
        </w:rPr>
        <w:t>4</w:t>
      </w:r>
      <w:r w:rsidRPr="000B66BC">
        <w:rPr>
          <w:rFonts w:ascii="Times New Roman" w:hAnsi="Times New Roman"/>
          <w:sz w:val="24"/>
          <w:szCs w:val="24"/>
        </w:rPr>
        <w:t>.</w:t>
      </w:r>
      <w:r w:rsidRPr="000B66BC">
        <w:rPr>
          <w:rFonts w:ascii="Times New Roman" w:hAnsi="Times New Roman"/>
          <w:sz w:val="24"/>
          <w:szCs w:val="24"/>
        </w:rPr>
        <w:tab/>
      </w:r>
      <w:r w:rsidR="007129B2" w:rsidRPr="000B66BC">
        <w:rPr>
          <w:rFonts w:ascii="Times New Roman" w:hAnsi="Times New Roman"/>
          <w:sz w:val="24"/>
          <w:szCs w:val="24"/>
        </w:rPr>
        <w:t xml:space="preserve">The cells which are required to be reported by institutions in accordance with paragraph </w:t>
      </w:r>
      <w:r w:rsidR="00C94ABE" w:rsidRPr="000B66BC">
        <w:rPr>
          <w:rFonts w:ascii="Times New Roman" w:hAnsi="Times New Roman"/>
          <w:sz w:val="24"/>
          <w:szCs w:val="24"/>
        </w:rPr>
        <w:t xml:space="preserve">12 </w:t>
      </w:r>
      <w:r w:rsidR="007129B2" w:rsidRPr="000B66BC">
        <w:rPr>
          <w:rFonts w:ascii="Times New Roman" w:hAnsi="Times New Roman"/>
          <w:sz w:val="24"/>
          <w:szCs w:val="24"/>
        </w:rPr>
        <w:t xml:space="preserve">are the following: </w:t>
      </w:r>
      <w:r w:rsidR="007B7393" w:rsidRPr="000B66BC">
        <w:rPr>
          <w:rFonts w:ascii="Times New Roman" w:hAnsi="Times New Roman"/>
          <w:sz w:val="24"/>
          <w:szCs w:val="24"/>
        </w:rPr>
        <w:t>{LR1;0</w:t>
      </w:r>
      <w:r w:rsidR="00877421" w:rsidRPr="000B66BC">
        <w:rPr>
          <w:rFonts w:ascii="Times New Roman" w:hAnsi="Times New Roman"/>
          <w:sz w:val="24"/>
          <w:szCs w:val="24"/>
        </w:rPr>
        <w:t>0</w:t>
      </w:r>
      <w:r w:rsidR="007B7393" w:rsidRPr="000B66BC">
        <w:rPr>
          <w:rFonts w:ascii="Times New Roman" w:hAnsi="Times New Roman"/>
          <w:sz w:val="24"/>
          <w:szCs w:val="24"/>
        </w:rPr>
        <w:t>20;</w:t>
      </w:r>
      <w:r w:rsidR="00361101"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75</w:t>
      </w:r>
      <w:r w:rsidR="007B7393" w:rsidRPr="000B66BC">
        <w:rPr>
          <w:rFonts w:ascii="Times New Roman" w:hAnsi="Times New Roman"/>
          <w:sz w:val="24"/>
          <w:szCs w:val="24"/>
        </w:rPr>
        <w:t xml:space="preserve">}, </w:t>
      </w:r>
      <w:r w:rsidR="00916C6C" w:rsidRPr="000B66BC">
        <w:rPr>
          <w:rFonts w:ascii="Times New Roman" w:hAnsi="Times New Roman"/>
          <w:sz w:val="24"/>
          <w:szCs w:val="24"/>
        </w:rPr>
        <w:t>{LR1;0</w:t>
      </w:r>
      <w:r w:rsidR="00877421" w:rsidRPr="000B66BC">
        <w:rPr>
          <w:rFonts w:ascii="Times New Roman" w:hAnsi="Times New Roman"/>
          <w:sz w:val="24"/>
          <w:szCs w:val="24"/>
        </w:rPr>
        <w:t>0</w:t>
      </w:r>
      <w:r w:rsidR="00916C6C" w:rsidRPr="000B66BC">
        <w:rPr>
          <w:rFonts w:ascii="Times New Roman" w:hAnsi="Times New Roman"/>
          <w:sz w:val="24"/>
          <w:szCs w:val="24"/>
        </w:rPr>
        <w:t>50;</w:t>
      </w:r>
      <w:r w:rsidR="00361101"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75</w:t>
      </w:r>
      <w:r w:rsidR="00916C6C" w:rsidRPr="000B66BC">
        <w:rPr>
          <w:rFonts w:ascii="Times New Roman" w:hAnsi="Times New Roman"/>
          <w:sz w:val="24"/>
          <w:szCs w:val="24"/>
        </w:rPr>
        <w:t>}</w:t>
      </w:r>
      <w:r w:rsidR="008E7068" w:rsidRPr="000B66BC">
        <w:rPr>
          <w:rFonts w:ascii="Times New Roman" w:hAnsi="Times New Roman"/>
          <w:sz w:val="24"/>
          <w:szCs w:val="24"/>
        </w:rPr>
        <w:t xml:space="preserve"> and</w:t>
      </w:r>
      <w:r w:rsidR="00916C6C" w:rsidRPr="000B66BC">
        <w:rPr>
          <w:rFonts w:ascii="Times New Roman" w:hAnsi="Times New Roman"/>
          <w:sz w:val="24"/>
          <w:szCs w:val="24"/>
        </w:rPr>
        <w:t xml:space="preserve"> </w:t>
      </w:r>
      <w:r w:rsidR="00F4754B" w:rsidRPr="000B66BC">
        <w:rPr>
          <w:rFonts w:ascii="Times New Roman" w:hAnsi="Times New Roman"/>
          <w:sz w:val="24"/>
          <w:szCs w:val="24"/>
        </w:rPr>
        <w:t>{LR1;</w:t>
      </w:r>
      <w:r w:rsidR="00877421" w:rsidRPr="000B66BC">
        <w:rPr>
          <w:rFonts w:ascii="Times New Roman" w:hAnsi="Times New Roman"/>
          <w:sz w:val="24"/>
          <w:szCs w:val="24"/>
        </w:rPr>
        <w:t>0</w:t>
      </w:r>
      <w:r w:rsidR="00F4754B" w:rsidRPr="000B66BC">
        <w:rPr>
          <w:rFonts w:ascii="Times New Roman" w:hAnsi="Times New Roman"/>
          <w:sz w:val="24"/>
          <w:szCs w:val="24"/>
        </w:rPr>
        <w:t>050;</w:t>
      </w:r>
      <w:r w:rsidR="00361101"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85</w:t>
      </w:r>
      <w:r w:rsidR="00F4754B" w:rsidRPr="000B66BC">
        <w:rPr>
          <w:rFonts w:ascii="Times New Roman" w:hAnsi="Times New Roman"/>
          <w:sz w:val="24"/>
          <w:szCs w:val="24"/>
        </w:rPr>
        <w:t>}</w:t>
      </w:r>
      <w:r w:rsidR="00E82218" w:rsidRPr="000B66BC">
        <w:rPr>
          <w:rFonts w:ascii="Times New Roman" w:hAnsi="Times New Roman"/>
          <w:sz w:val="24"/>
          <w:szCs w:val="24"/>
        </w:rPr>
        <w:t>.</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54" w:name="_Toc351048506"/>
      <w:bookmarkStart w:id="55" w:name="_Toc359414285"/>
      <w:bookmarkStart w:id="56" w:name="_Toc423089070"/>
      <w:bookmarkStart w:id="57" w:name="_Toc52461752"/>
      <w:bookmarkStart w:id="58" w:name="_Toc322687879"/>
      <w:bookmarkStart w:id="59" w:name="_Toc315961853"/>
      <w:bookmarkEnd w:id="51"/>
      <w:r w:rsidRPr="000B66BC">
        <w:rPr>
          <w:rFonts w:ascii="Times New Roman" w:hAnsi="Times New Roman"/>
          <w:b/>
          <w:sz w:val="24"/>
          <w:szCs w:val="24"/>
        </w:rPr>
        <w:t>3</w:t>
      </w:r>
      <w:r w:rsidR="00500508" w:rsidRPr="000B66BC">
        <w:rPr>
          <w:rFonts w:ascii="Times New Roman" w:hAnsi="Times New Roman"/>
          <w:b/>
          <w:sz w:val="24"/>
          <w:szCs w:val="24"/>
        </w:rPr>
        <w:t>.</w:t>
      </w:r>
      <w:r w:rsidR="00500508" w:rsidRPr="000B66BC">
        <w:rPr>
          <w:rFonts w:ascii="Times New Roman" w:hAnsi="Times New Roman"/>
          <w:b/>
          <w:sz w:val="24"/>
          <w:szCs w:val="24"/>
        </w:rPr>
        <w:tab/>
      </w:r>
      <w:r w:rsidR="00F70A83" w:rsidRPr="000B66BC">
        <w:rPr>
          <w:rFonts w:ascii="Times New Roman" w:hAnsi="Times New Roman"/>
          <w:b/>
          <w:sz w:val="24"/>
          <w:szCs w:val="24"/>
        </w:rPr>
        <w:t>C</w:t>
      </w:r>
      <w:r w:rsidR="006423CC" w:rsidRPr="000B66BC">
        <w:rPr>
          <w:rFonts w:ascii="Times New Roman" w:hAnsi="Times New Roman"/>
          <w:b/>
          <w:sz w:val="24"/>
          <w:szCs w:val="24"/>
        </w:rPr>
        <w:t xml:space="preserve"> </w:t>
      </w:r>
      <w:r w:rsidR="00F70A83" w:rsidRPr="000B66BC">
        <w:rPr>
          <w:rFonts w:ascii="Times New Roman" w:hAnsi="Times New Roman"/>
          <w:b/>
          <w:sz w:val="24"/>
          <w:szCs w:val="24"/>
        </w:rPr>
        <w:t>47</w:t>
      </w:r>
      <w:r w:rsidR="00481854" w:rsidRPr="000B66BC">
        <w:rPr>
          <w:rFonts w:ascii="Times New Roman" w:hAnsi="Times New Roman"/>
          <w:b/>
          <w:sz w:val="24"/>
          <w:szCs w:val="24"/>
        </w:rPr>
        <w:t>.00 –</w:t>
      </w:r>
      <w:r w:rsidR="00A8295E" w:rsidRPr="000B66BC">
        <w:rPr>
          <w:rFonts w:ascii="Times New Roman" w:hAnsi="Times New Roman"/>
          <w:b/>
          <w:sz w:val="24"/>
          <w:szCs w:val="24"/>
        </w:rPr>
        <w:t xml:space="preserve"> </w:t>
      </w:r>
      <w:r w:rsidR="00F4754B" w:rsidRPr="000B66BC">
        <w:rPr>
          <w:rFonts w:ascii="Times New Roman" w:hAnsi="Times New Roman"/>
          <w:b/>
          <w:sz w:val="24"/>
          <w:szCs w:val="24"/>
        </w:rPr>
        <w:t>Leverage ratio calculation</w:t>
      </w:r>
      <w:bookmarkEnd w:id="54"/>
      <w:bookmarkEnd w:id="55"/>
      <w:r w:rsidR="00481854" w:rsidRPr="000B66BC">
        <w:rPr>
          <w:rFonts w:ascii="Times New Roman" w:hAnsi="Times New Roman"/>
          <w:b/>
          <w:sz w:val="24"/>
          <w:szCs w:val="24"/>
        </w:rPr>
        <w:t xml:space="preserve"> (</w:t>
      </w:r>
      <w:proofErr w:type="spellStart"/>
      <w:r w:rsidR="00481854" w:rsidRPr="000B66BC">
        <w:rPr>
          <w:rFonts w:ascii="Times New Roman" w:hAnsi="Times New Roman"/>
          <w:b/>
          <w:sz w:val="24"/>
          <w:szCs w:val="24"/>
        </w:rPr>
        <w:t>LRCalc</w:t>
      </w:r>
      <w:proofErr w:type="spellEnd"/>
      <w:r w:rsidR="00481854" w:rsidRPr="000B66BC">
        <w:rPr>
          <w:rFonts w:ascii="Times New Roman" w:hAnsi="Times New Roman"/>
          <w:b/>
          <w:sz w:val="24"/>
          <w:szCs w:val="24"/>
        </w:rPr>
        <w:t>)</w:t>
      </w:r>
      <w:bookmarkEnd w:id="56"/>
      <w:bookmarkEnd w:id="57"/>
    </w:p>
    <w:p w14:paraId="5579B71F" w14:textId="59EF2106" w:rsidR="00AE2798"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F588E" w:rsidRPr="000B66BC">
        <w:rPr>
          <w:rFonts w:ascii="Times New Roman" w:hAnsi="Times New Roman"/>
          <w:sz w:val="24"/>
          <w:szCs w:val="24"/>
        </w:rPr>
        <w:t>5</w:t>
      </w:r>
      <w:r w:rsidRPr="000B66BC">
        <w:rPr>
          <w:rFonts w:ascii="Times New Roman" w:hAnsi="Times New Roman"/>
          <w:sz w:val="24"/>
          <w:szCs w:val="24"/>
        </w:rPr>
        <w:t>.</w:t>
      </w:r>
      <w:r w:rsidRPr="000B66BC">
        <w:rPr>
          <w:rFonts w:ascii="Times New Roman" w:hAnsi="Times New Roman"/>
          <w:sz w:val="24"/>
          <w:szCs w:val="24"/>
        </w:rPr>
        <w:tab/>
      </w:r>
      <w:r w:rsidR="00AE2798" w:rsidRPr="000B66BC">
        <w:rPr>
          <w:rFonts w:ascii="Times New Roman" w:hAnsi="Times New Roman"/>
          <w:sz w:val="24"/>
          <w:szCs w:val="24"/>
        </w:rPr>
        <w:t>This template collects the data that are needed to calculate the leverage ratio as defined in</w:t>
      </w:r>
      <w:r w:rsidR="00F7244B" w:rsidRPr="000B66BC">
        <w:rPr>
          <w:rFonts w:ascii="Times New Roman" w:hAnsi="Times New Roman"/>
          <w:sz w:val="24"/>
          <w:szCs w:val="24"/>
        </w:rPr>
        <w:t xml:space="preserve"> Part </w:t>
      </w:r>
      <w:r w:rsidR="00902B05" w:rsidRPr="000B66BC">
        <w:rPr>
          <w:rFonts w:ascii="Times New Roman" w:hAnsi="Times New Roman"/>
          <w:sz w:val="24"/>
          <w:szCs w:val="24"/>
        </w:rPr>
        <w:t>Seven</w:t>
      </w:r>
      <w:r w:rsidR="00AE2798" w:rsidRPr="000B66BC">
        <w:rPr>
          <w:rFonts w:ascii="Times New Roman" w:hAnsi="Times New Roman"/>
          <w:sz w:val="24"/>
          <w:szCs w:val="24"/>
        </w:rPr>
        <w:t xml:space="preserve"> </w:t>
      </w:r>
      <w:del w:id="60" w:author="Author">
        <w:r w:rsidR="00684733" w:rsidRPr="000B66BC" w:rsidDel="0032789D">
          <w:rPr>
            <w:rFonts w:ascii="Times New Roman" w:hAnsi="Times New Roman"/>
            <w:sz w:val="24"/>
            <w:szCs w:val="24"/>
          </w:rPr>
          <w:delText>CRR</w:delText>
        </w:r>
      </w:del>
      <w:ins w:id="61" w:author="Author">
        <w:r w:rsidR="0032789D">
          <w:rPr>
            <w:rFonts w:ascii="Times New Roman" w:hAnsi="Times New Roman"/>
            <w:sz w:val="24"/>
            <w:szCs w:val="24"/>
          </w:rPr>
          <w:t>REGULATION (EU) NO 575/2013</w:t>
        </w:r>
      </w:ins>
      <w:r w:rsidR="00AE2798" w:rsidRPr="000B66BC">
        <w:rPr>
          <w:rFonts w:ascii="Times New Roman" w:hAnsi="Times New Roman"/>
          <w:sz w:val="24"/>
          <w:szCs w:val="24"/>
        </w:rPr>
        <w:t xml:space="preserve">.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F588E" w:rsidRPr="000B66BC">
        <w:rPr>
          <w:rFonts w:ascii="Times New Roman" w:hAnsi="Times New Roman"/>
          <w:sz w:val="24"/>
          <w:szCs w:val="24"/>
        </w:rPr>
        <w:t>6</w:t>
      </w:r>
      <w:r w:rsidRPr="000B66BC">
        <w:rPr>
          <w:rFonts w:ascii="Times New Roman" w:hAnsi="Times New Roman"/>
          <w:sz w:val="24"/>
          <w:szCs w:val="24"/>
        </w:rPr>
        <w:t>.</w:t>
      </w:r>
      <w:r w:rsidRPr="000B66BC">
        <w:rPr>
          <w:rFonts w:ascii="Times New Roman" w:hAnsi="Times New Roman"/>
          <w:sz w:val="24"/>
          <w:szCs w:val="24"/>
        </w:rPr>
        <w:tab/>
      </w:r>
      <w:r w:rsidR="00AE2798" w:rsidRPr="000B66BC">
        <w:rPr>
          <w:rFonts w:ascii="Times New Roman" w:hAnsi="Times New Roman"/>
          <w:sz w:val="24"/>
          <w:szCs w:val="24"/>
        </w:rPr>
        <w:t>Institutions shall perform the reporting of the leverage ratio quarterly. In each quarter, the value “at reporting reference date” shall be the value at the last calendar day of the third month of the respective quarter.</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A4991" w:rsidRPr="000B66BC">
        <w:rPr>
          <w:rFonts w:ascii="Times New Roman" w:hAnsi="Times New Roman"/>
          <w:sz w:val="24"/>
          <w:szCs w:val="24"/>
        </w:rPr>
        <w:t>7</w:t>
      </w:r>
      <w:r w:rsidRPr="000B66BC">
        <w:rPr>
          <w:rFonts w:ascii="Times New Roman" w:hAnsi="Times New Roman"/>
          <w:sz w:val="24"/>
          <w:szCs w:val="24"/>
        </w:rPr>
        <w:t>.</w:t>
      </w:r>
      <w:r w:rsidRPr="000B66BC">
        <w:rPr>
          <w:rFonts w:ascii="Times New Roman" w:hAnsi="Times New Roman"/>
          <w:sz w:val="24"/>
          <w:szCs w:val="24"/>
        </w:rPr>
        <w:tab/>
      </w:r>
      <w:r w:rsidR="00941862" w:rsidRPr="000B66BC">
        <w:rPr>
          <w:rFonts w:ascii="Times New Roman" w:hAnsi="Times New Roman"/>
          <w:sz w:val="24"/>
          <w:szCs w:val="24"/>
        </w:rPr>
        <w:t xml:space="preserve">Institutions shall report </w:t>
      </w:r>
      <w:r w:rsidRPr="000B66BC">
        <w:rPr>
          <w:rFonts w:ascii="Times New Roman" w:hAnsi="Times New Roman"/>
          <w:sz w:val="24"/>
          <w:szCs w:val="24"/>
        </w:rPr>
        <w:t>the</w:t>
      </w:r>
      <w:r w:rsidR="00941862" w:rsidRPr="000B66BC">
        <w:rPr>
          <w:rFonts w:ascii="Times New Roman" w:hAnsi="Times New Roman"/>
          <w:sz w:val="24"/>
          <w:szCs w:val="24"/>
        </w:rPr>
        <w:t xml:space="preserve"> items </w:t>
      </w:r>
      <w:r w:rsidRPr="000B66BC">
        <w:rPr>
          <w:rFonts w:ascii="Times New Roman" w:hAnsi="Times New Roman"/>
          <w:sz w:val="24"/>
          <w:szCs w:val="24"/>
        </w:rPr>
        <w:t>in</w:t>
      </w:r>
      <w:r w:rsidR="00766E97" w:rsidRPr="000B66BC">
        <w:rPr>
          <w:rFonts w:ascii="Times New Roman" w:hAnsi="Times New Roman"/>
          <w:sz w:val="24"/>
          <w:szCs w:val="24"/>
        </w:rPr>
        <w:t xml:space="preserve"> the E</w:t>
      </w:r>
      <w:r w:rsidR="00941862" w:rsidRPr="000B66BC">
        <w:rPr>
          <w:rFonts w:ascii="Times New Roman" w:hAnsi="Times New Roman"/>
          <w:sz w:val="24"/>
          <w:szCs w:val="24"/>
        </w:rPr>
        <w:t>xposure value</w:t>
      </w:r>
      <w:r w:rsidR="00766E97" w:rsidRPr="000B66BC">
        <w:rPr>
          <w:rFonts w:ascii="Times New Roman" w:hAnsi="Times New Roman"/>
          <w:sz w:val="24"/>
          <w:szCs w:val="24"/>
        </w:rPr>
        <w:t>s</w:t>
      </w:r>
      <w:r w:rsidR="00941862" w:rsidRPr="000B66BC">
        <w:rPr>
          <w:rFonts w:ascii="Times New Roman" w:hAnsi="Times New Roman"/>
          <w:sz w:val="24"/>
          <w:szCs w:val="24"/>
        </w:rPr>
        <w:t xml:space="preserve"> section</w:t>
      </w:r>
      <w:r w:rsidRPr="000B66BC">
        <w:rPr>
          <w:rFonts w:ascii="Times New Roman" w:hAnsi="Times New Roman"/>
          <w:sz w:val="24"/>
          <w:szCs w:val="24"/>
        </w:rPr>
        <w:t xml:space="preserve"> </w:t>
      </w:r>
      <w:r w:rsidR="00941862" w:rsidRPr="000B66BC">
        <w:rPr>
          <w:rFonts w:ascii="Times New Roman" w:hAnsi="Times New Roman"/>
          <w:sz w:val="24"/>
          <w:szCs w:val="24"/>
        </w:rPr>
        <w:t xml:space="preserve">with positive sign in accordance with the sign convention </w:t>
      </w:r>
      <w:r w:rsidRPr="000B66BC">
        <w:rPr>
          <w:rFonts w:ascii="Times New Roman" w:hAnsi="Times New Roman"/>
          <w:sz w:val="24"/>
          <w:szCs w:val="24"/>
        </w:rPr>
        <w:t xml:space="preserve">in </w:t>
      </w:r>
      <w:r w:rsidR="00941862" w:rsidRPr="000B66BC">
        <w:rPr>
          <w:rFonts w:ascii="Times New Roman" w:hAnsi="Times New Roman"/>
          <w:sz w:val="24"/>
          <w:szCs w:val="24"/>
        </w:rPr>
        <w:t>paragraph 9</w:t>
      </w:r>
      <w:r w:rsidR="0087430D" w:rsidRPr="000B66BC">
        <w:rPr>
          <w:rFonts w:ascii="Times New Roman" w:hAnsi="Times New Roman"/>
          <w:sz w:val="24"/>
          <w:szCs w:val="24"/>
        </w:rPr>
        <w:t xml:space="preserve"> of Part I </w:t>
      </w:r>
      <w:r w:rsidR="0092237F" w:rsidRPr="000B66BC">
        <w:rPr>
          <w:rFonts w:ascii="Times New Roman" w:hAnsi="Times New Roman"/>
          <w:sz w:val="24"/>
          <w:szCs w:val="24"/>
        </w:rPr>
        <w:t xml:space="preserve">of this Annex </w:t>
      </w:r>
      <w:r w:rsidR="0087430D" w:rsidRPr="000B66BC">
        <w:rPr>
          <w:rFonts w:ascii="Times New Roman" w:hAnsi="Times New Roman"/>
          <w:sz w:val="24"/>
          <w:szCs w:val="24"/>
        </w:rPr>
        <w:t>(</w:t>
      </w:r>
      <w:r w:rsidR="0058174D" w:rsidRPr="000B66BC">
        <w:rPr>
          <w:rFonts w:ascii="Times New Roman" w:hAnsi="Times New Roman"/>
          <w:sz w:val="24"/>
          <w:szCs w:val="24"/>
        </w:rPr>
        <w:t>excluding {LRCalc;</w:t>
      </w:r>
      <w:r w:rsidR="000D5FF7" w:rsidRPr="000B66BC">
        <w:rPr>
          <w:rFonts w:ascii="Times New Roman" w:hAnsi="Times New Roman"/>
          <w:sz w:val="24"/>
          <w:szCs w:val="24"/>
        </w:rPr>
        <w:t>0</w:t>
      </w:r>
      <w:r w:rsidR="0058174D" w:rsidRPr="000B66BC">
        <w:rPr>
          <w:rFonts w:ascii="Times New Roman" w:hAnsi="Times New Roman"/>
          <w:sz w:val="24"/>
          <w:szCs w:val="24"/>
        </w:rPr>
        <w:t>27</w:t>
      </w:r>
      <w:r w:rsidR="0087430D" w:rsidRPr="000B66BC">
        <w:rPr>
          <w:rFonts w:ascii="Times New Roman" w:hAnsi="Times New Roman"/>
          <w:sz w:val="24"/>
          <w:szCs w:val="24"/>
        </w:rPr>
        <w:t>0;</w:t>
      </w:r>
      <w:r w:rsidR="000D5FF7" w:rsidRPr="000B66BC">
        <w:rPr>
          <w:rFonts w:ascii="Times New Roman" w:hAnsi="Times New Roman"/>
          <w:sz w:val="24"/>
          <w:szCs w:val="24"/>
        </w:rPr>
        <w:t>0</w:t>
      </w:r>
      <w:r w:rsidR="0087430D" w:rsidRPr="000B66BC">
        <w:rPr>
          <w:rFonts w:ascii="Times New Roman" w:hAnsi="Times New Roman"/>
          <w:sz w:val="24"/>
          <w:szCs w:val="24"/>
        </w:rPr>
        <w:t>010} and {LRCalc;</w:t>
      </w:r>
      <w:r w:rsidR="000D5FF7" w:rsidRPr="000B66BC">
        <w:rPr>
          <w:rFonts w:ascii="Times New Roman" w:hAnsi="Times New Roman"/>
          <w:sz w:val="24"/>
          <w:szCs w:val="24"/>
        </w:rPr>
        <w:t>0</w:t>
      </w:r>
      <w:r w:rsidR="0087430D" w:rsidRPr="000B66BC">
        <w:rPr>
          <w:rFonts w:ascii="Times New Roman" w:hAnsi="Times New Roman"/>
          <w:sz w:val="24"/>
          <w:szCs w:val="24"/>
        </w:rPr>
        <w:t>2</w:t>
      </w:r>
      <w:r w:rsidR="0058174D" w:rsidRPr="000B66BC">
        <w:rPr>
          <w:rFonts w:ascii="Times New Roman" w:hAnsi="Times New Roman"/>
          <w:sz w:val="24"/>
          <w:szCs w:val="24"/>
        </w:rPr>
        <w:t>8</w:t>
      </w:r>
      <w:r w:rsidR="0087430D" w:rsidRPr="000B66BC">
        <w:rPr>
          <w:rFonts w:ascii="Times New Roman" w:hAnsi="Times New Roman"/>
          <w:sz w:val="24"/>
          <w:szCs w:val="24"/>
        </w:rPr>
        <w:t>0;0</w:t>
      </w:r>
      <w:r w:rsidR="000D5FF7" w:rsidRPr="000B66BC">
        <w:rPr>
          <w:rFonts w:ascii="Times New Roman" w:hAnsi="Times New Roman"/>
          <w:sz w:val="24"/>
          <w:szCs w:val="24"/>
        </w:rPr>
        <w:t>0</w:t>
      </w:r>
      <w:r w:rsidR="0087430D" w:rsidRPr="000B66BC">
        <w:rPr>
          <w:rFonts w:ascii="Times New Roman" w:hAnsi="Times New Roman"/>
          <w:sz w:val="24"/>
          <w:szCs w:val="24"/>
        </w:rPr>
        <w:t>10})</w:t>
      </w:r>
      <w:r w:rsidRPr="000B66BC">
        <w:rPr>
          <w:rFonts w:ascii="Times New Roman" w:hAnsi="Times New Roman"/>
          <w:sz w:val="24"/>
          <w:szCs w:val="24"/>
        </w:rPr>
        <w:t>, as</w:t>
      </w:r>
      <w:r w:rsidR="00941862" w:rsidRPr="000B66BC">
        <w:rPr>
          <w:rFonts w:ascii="Times New Roman" w:hAnsi="Times New Roman"/>
          <w:sz w:val="24"/>
          <w:szCs w:val="24"/>
        </w:rPr>
        <w:t xml:space="preserve"> if the </w:t>
      </w:r>
      <w:r w:rsidRPr="000B66BC">
        <w:rPr>
          <w:rFonts w:ascii="Times New Roman" w:hAnsi="Times New Roman"/>
          <w:sz w:val="24"/>
          <w:szCs w:val="24"/>
        </w:rPr>
        <w:t>items with a negative</w:t>
      </w:r>
      <w:r w:rsidR="00941862" w:rsidRPr="000B66BC">
        <w:rPr>
          <w:rFonts w:ascii="Times New Roman" w:hAnsi="Times New Roman"/>
          <w:sz w:val="24"/>
          <w:szCs w:val="24"/>
        </w:rPr>
        <w:t xml:space="preserve"> sign</w:t>
      </w:r>
      <w:r w:rsidRPr="000B66BC">
        <w:rPr>
          <w:rFonts w:ascii="Times New Roman" w:hAnsi="Times New Roman"/>
          <w:sz w:val="24"/>
          <w:szCs w:val="24"/>
        </w:rPr>
        <w:t xml:space="preserve"> (for example exemptions/deductions) in accordance with the sign convention in paragraph 9 </w:t>
      </w:r>
      <w:r w:rsidR="0087430D" w:rsidRPr="000B66BC">
        <w:rPr>
          <w:rFonts w:ascii="Times New Roman" w:hAnsi="Times New Roman"/>
          <w:sz w:val="24"/>
          <w:szCs w:val="24"/>
        </w:rPr>
        <w:t>of Part I</w:t>
      </w:r>
      <w:r w:rsidR="0092237F" w:rsidRPr="000B66BC">
        <w:rPr>
          <w:rFonts w:ascii="Times New Roman" w:hAnsi="Times New Roman"/>
          <w:sz w:val="24"/>
          <w:szCs w:val="24"/>
        </w:rPr>
        <w:t xml:space="preserve"> of this Annex</w:t>
      </w:r>
      <w:r w:rsidR="0087430D" w:rsidRPr="000B66BC">
        <w:rPr>
          <w:rFonts w:ascii="Times New Roman" w:hAnsi="Times New Roman"/>
          <w:sz w:val="24"/>
          <w:szCs w:val="24"/>
        </w:rPr>
        <w:t xml:space="preserve"> </w:t>
      </w:r>
      <w:r w:rsidR="00941862" w:rsidRPr="000B66BC">
        <w:rPr>
          <w:rFonts w:ascii="Times New Roman" w:hAnsi="Times New Roman"/>
          <w:sz w:val="24"/>
          <w:szCs w:val="24"/>
        </w:rPr>
        <w:t>did not apply.</w:t>
      </w:r>
    </w:p>
    <w:p w14:paraId="725F2D82" w14:textId="2BEB62D8" w:rsidR="00720503" w:rsidRPr="000B66BC" w:rsidRDefault="006F588E" w:rsidP="009339D1">
      <w:pPr>
        <w:pStyle w:val="InstructionsText2"/>
        <w:numPr>
          <w:ilvl w:val="0"/>
          <w:numId w:val="0"/>
        </w:numPr>
        <w:ind w:left="720" w:hanging="360"/>
        <w:rPr>
          <w:sz w:val="24"/>
        </w:rPr>
      </w:pPr>
      <w:r w:rsidRPr="000B66BC">
        <w:rPr>
          <w:sz w:val="24"/>
        </w:rPr>
        <w:t>1</w:t>
      </w:r>
      <w:r w:rsidR="006A4991" w:rsidRPr="000B66BC">
        <w:rPr>
          <w:sz w:val="24"/>
        </w:rPr>
        <w:t>8</w:t>
      </w:r>
      <w:r w:rsidR="00500508" w:rsidRPr="000B66BC">
        <w:rPr>
          <w:sz w:val="24"/>
        </w:rPr>
        <w:t>.</w:t>
      </w:r>
      <w:r w:rsidR="00500508" w:rsidRPr="000B66BC">
        <w:rPr>
          <w:sz w:val="24"/>
        </w:rPr>
        <w:tab/>
      </w:r>
      <w:r w:rsidR="00720503" w:rsidRPr="000B66BC">
        <w:rPr>
          <w:sz w:val="24"/>
        </w:rPr>
        <w:t>Any amount that increases the own funds or the leverage ratio exposure shall be reported as a positive figure. On the contrary, any amount that reduces the total own funds or the leverage ratio exposure shall be reported as a negative figure. Where there is a negative sign (-) preceding the label of an item no positive figure is expected to be reported for that item.</w:t>
      </w:r>
    </w:p>
    <w:p w14:paraId="69E62B50" w14:textId="029D4159" w:rsidR="00EC3422" w:rsidRPr="000B66BC" w:rsidRDefault="006A4991" w:rsidP="009339D1">
      <w:pPr>
        <w:pStyle w:val="InstructionsText2"/>
        <w:numPr>
          <w:ilvl w:val="0"/>
          <w:numId w:val="0"/>
        </w:numPr>
        <w:ind w:left="720" w:hanging="360"/>
        <w:rPr>
          <w:sz w:val="24"/>
        </w:rPr>
      </w:pPr>
      <w:r w:rsidRPr="000B66BC">
        <w:rPr>
          <w:sz w:val="24"/>
        </w:rPr>
        <w:t xml:space="preserve">19.  Where an amount </w:t>
      </w:r>
      <w:r w:rsidR="007D4A1E" w:rsidRPr="000B66BC">
        <w:rPr>
          <w:sz w:val="24"/>
        </w:rPr>
        <w:t xml:space="preserve">could </w:t>
      </w:r>
      <w:r w:rsidRPr="000B66BC">
        <w:rPr>
          <w:sz w:val="24"/>
        </w:rPr>
        <w:t xml:space="preserve">qualify for deduction on multiple grounds, the amount shall only be </w:t>
      </w:r>
      <w:r w:rsidR="00340711" w:rsidRPr="000B66BC">
        <w:rPr>
          <w:sz w:val="24"/>
        </w:rPr>
        <w:t>reduced from the exposure</w:t>
      </w:r>
      <w:r w:rsidRPr="000B66BC">
        <w:rPr>
          <w:sz w:val="24"/>
        </w:rPr>
        <w:t xml:space="preserve"> in one of the rows of template C47.00.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7566"/>
      </w:tblGrid>
      <w:tr w:rsidR="00AE2798" w:rsidRPr="00E75BB8" w14:paraId="5579CB50" w14:textId="77777777" w:rsidTr="00C7202A">
        <w:trPr>
          <w:trHeight w:val="304"/>
        </w:trPr>
        <w:tc>
          <w:tcPr>
            <w:tcW w:w="1531" w:type="dxa"/>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90" w:type="dxa"/>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sidRPr="000B66BC">
              <w:rPr>
                <w:rFonts w:ascii="Times New Roman" w:hAnsi="Times New Roman"/>
                <w:sz w:val="24"/>
                <w:szCs w:val="24"/>
              </w:rPr>
              <w:t>Legal references and instructions</w:t>
            </w:r>
          </w:p>
        </w:tc>
      </w:tr>
      <w:tr w:rsidR="00AE2798" w:rsidRPr="00E75BB8" w14:paraId="699B1E0D" w14:textId="77777777" w:rsidTr="00C7202A">
        <w:trPr>
          <w:trHeight w:val="304"/>
        </w:trPr>
        <w:tc>
          <w:tcPr>
            <w:tcW w:w="1531" w:type="dxa"/>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sidRPr="000B66BC">
              <w:rPr>
                <w:rFonts w:ascii="Times New Roman" w:hAnsi="Times New Roman"/>
                <w:b/>
                <w:sz w:val="24"/>
                <w:szCs w:val="24"/>
              </w:rPr>
              <w:t>Row and column</w:t>
            </w:r>
          </w:p>
        </w:tc>
        <w:tc>
          <w:tcPr>
            <w:tcW w:w="7590" w:type="dxa"/>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sidRPr="000B66BC">
              <w:rPr>
                <w:rFonts w:ascii="Times New Roman" w:hAnsi="Times New Roman"/>
                <w:b/>
                <w:bCs/>
                <w:sz w:val="24"/>
                <w:szCs w:val="24"/>
              </w:rPr>
              <w:t>Exposure Values</w:t>
            </w:r>
          </w:p>
        </w:tc>
      </w:tr>
      <w:tr w:rsidR="00AE2798" w:rsidRPr="00E75BB8" w14:paraId="2DE0B580" w14:textId="77777777" w:rsidTr="004F0BFB">
        <w:trPr>
          <w:trHeight w:val="304"/>
        </w:trPr>
        <w:tc>
          <w:tcPr>
            <w:tcW w:w="1531" w:type="dxa"/>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590" w:type="dxa"/>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r w:rsidRPr="000B66BC">
              <w:rPr>
                <w:rFonts w:ascii="Times New Roman" w:hAnsi="Times New Roman"/>
                <w:b/>
                <w:bCs/>
                <w:sz w:val="24"/>
                <w:szCs w:val="24"/>
              </w:rPr>
              <w:t xml:space="preserve">SFTs: Exposure </w:t>
            </w:r>
            <w:r w:rsidR="00902B05" w:rsidRPr="000B66BC">
              <w:rPr>
                <w:rFonts w:ascii="Times New Roman" w:hAnsi="Times New Roman"/>
                <w:b/>
                <w:bCs/>
                <w:sz w:val="24"/>
                <w:szCs w:val="24"/>
              </w:rPr>
              <w:t xml:space="preserve">value </w:t>
            </w:r>
          </w:p>
          <w:p w14:paraId="24BF7807" w14:textId="45D2BFB7" w:rsidR="00962812" w:rsidRPr="000B66BC" w:rsidRDefault="00962812"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Point (b</w:t>
            </w:r>
            <w:r w:rsidRPr="000B66BC">
              <w:rPr>
                <w:rFonts w:ascii="Times New Roman" w:hAnsi="Times New Roman"/>
                <w:sz w:val="24"/>
                <w:szCs w:val="24"/>
              </w:rPr>
              <w:t xml:space="preserve">) of </w:t>
            </w:r>
            <w:r w:rsidRPr="000B66BC">
              <w:rPr>
                <w:rFonts w:ascii="Times New Roman" w:hAnsi="Times New Roman"/>
                <w:bCs/>
                <w:sz w:val="24"/>
                <w:szCs w:val="24"/>
              </w:rPr>
              <w:t>paragraph (1) and paragraphs (4) and (5) of Article 429b</w:t>
            </w:r>
            <w:r w:rsidRPr="000B66BC">
              <w:rPr>
                <w:rFonts w:ascii="Times New Roman" w:hAnsi="Times New Roman"/>
                <w:sz w:val="24"/>
                <w:szCs w:val="24"/>
              </w:rPr>
              <w:t xml:space="preserve"> </w:t>
            </w:r>
            <w:del w:id="62" w:author="Author">
              <w:r w:rsidRPr="000B66BC" w:rsidDel="0032789D">
                <w:rPr>
                  <w:rFonts w:ascii="Times New Roman" w:hAnsi="Times New Roman"/>
                  <w:sz w:val="24"/>
                  <w:szCs w:val="24"/>
                </w:rPr>
                <w:delText>CRR</w:delText>
              </w:r>
            </w:del>
            <w:ins w:id="63" w:author="Author">
              <w:r w:rsidR="0032789D">
                <w:rPr>
                  <w:rFonts w:ascii="Times New Roman" w:hAnsi="Times New Roman"/>
                  <w:sz w:val="24"/>
                  <w:szCs w:val="24"/>
                </w:rPr>
                <w:t>REGULATION (EU) NO 575/2013</w:t>
              </w:r>
            </w:ins>
          </w:p>
          <w:p w14:paraId="4DADBAA1" w14:textId="4111B5D5"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exposure for </w:t>
            </w:r>
            <w:r w:rsidR="008E7068" w:rsidRPr="000B66BC">
              <w:rPr>
                <w:rFonts w:ascii="Times New Roman" w:hAnsi="Times New Roman"/>
                <w:bCs/>
                <w:sz w:val="24"/>
                <w:szCs w:val="24"/>
              </w:rPr>
              <w:t>SFTs</w:t>
            </w:r>
            <w:r w:rsidRPr="000B66BC">
              <w:rPr>
                <w:rFonts w:ascii="Times New Roman" w:hAnsi="Times New Roman"/>
                <w:bCs/>
                <w:sz w:val="24"/>
                <w:szCs w:val="24"/>
              </w:rPr>
              <w:t xml:space="preserve"> calculated in accordance with </w:t>
            </w:r>
            <w:r w:rsidR="002042A7" w:rsidRPr="000B66BC">
              <w:rPr>
                <w:rFonts w:ascii="Times New Roman" w:hAnsi="Times New Roman"/>
                <w:bCs/>
                <w:sz w:val="24"/>
                <w:szCs w:val="24"/>
              </w:rPr>
              <w:t xml:space="preserve">point (b) of paragraph (1) and paragraphs (4) and (5) of Article 429b </w:t>
            </w:r>
            <w:del w:id="64" w:author="Author">
              <w:r w:rsidR="002042A7" w:rsidRPr="000B66BC" w:rsidDel="0032789D">
                <w:rPr>
                  <w:rFonts w:ascii="Times New Roman" w:hAnsi="Times New Roman"/>
                  <w:bCs/>
                  <w:sz w:val="24"/>
                  <w:szCs w:val="24"/>
                </w:rPr>
                <w:delText>CRR</w:delText>
              </w:r>
            </w:del>
            <w:ins w:id="65" w:author="Author">
              <w:r w:rsidR="0032789D">
                <w:rPr>
                  <w:rFonts w:ascii="Times New Roman" w:hAnsi="Times New Roman"/>
                  <w:bCs/>
                  <w:sz w:val="24"/>
                  <w:szCs w:val="24"/>
                </w:rPr>
                <w:t>REGULATION (EU) NO 575/2013</w:t>
              </w:r>
            </w:ins>
            <w:r w:rsidR="002042A7" w:rsidRPr="000B66BC">
              <w:rPr>
                <w:rFonts w:ascii="Times New Roman" w:hAnsi="Times New Roman"/>
                <w:bCs/>
                <w:sz w:val="24"/>
                <w:szCs w:val="24"/>
              </w:rPr>
              <w:t>.</w:t>
            </w:r>
            <w:r w:rsidRPr="000B66BC">
              <w:rPr>
                <w:rFonts w:ascii="Times New Roman" w:hAnsi="Times New Roman"/>
                <w:bCs/>
                <w:sz w:val="24"/>
                <w:szCs w:val="24"/>
              </w:rPr>
              <w:t xml:space="preserve"> </w:t>
            </w:r>
          </w:p>
          <w:p w14:paraId="7B519931" w14:textId="5F798ADD"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consider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transactions </w:t>
            </w:r>
            <w:r w:rsidR="00D85101" w:rsidRPr="000B66BC">
              <w:rPr>
                <w:rFonts w:ascii="Times New Roman" w:hAnsi="Times New Roman"/>
                <w:bCs/>
                <w:sz w:val="24"/>
                <w:szCs w:val="24"/>
              </w:rPr>
              <w:t>in accordance with</w:t>
            </w:r>
            <w:r w:rsidR="00A86BA8" w:rsidRPr="000B66BC">
              <w:rPr>
                <w:rFonts w:ascii="Times New Roman" w:hAnsi="Times New Roman"/>
                <w:bCs/>
                <w:sz w:val="24"/>
                <w:szCs w:val="24"/>
              </w:rPr>
              <w:t xml:space="preserve"> point (c) of </w:t>
            </w:r>
            <w:r w:rsidRPr="000B66BC">
              <w:rPr>
                <w:rFonts w:ascii="Times New Roman" w:hAnsi="Times New Roman"/>
                <w:bCs/>
                <w:sz w:val="24"/>
                <w:szCs w:val="24"/>
              </w:rPr>
              <w:t xml:space="preserve">Article </w:t>
            </w:r>
            <w:r w:rsidR="00D46D80" w:rsidRPr="000B66BC">
              <w:rPr>
                <w:rFonts w:ascii="Times New Roman" w:hAnsi="Times New Roman"/>
                <w:bCs/>
                <w:sz w:val="24"/>
                <w:szCs w:val="24"/>
              </w:rPr>
              <w:t>429</w:t>
            </w:r>
            <w:proofErr w:type="gramStart"/>
            <w:r w:rsidR="00D46D80" w:rsidRPr="000B66BC">
              <w:rPr>
                <w:rFonts w:ascii="Times New Roman" w:hAnsi="Times New Roman"/>
                <w:bCs/>
                <w:sz w:val="24"/>
                <w:szCs w:val="24"/>
              </w:rPr>
              <w:t>e(</w:t>
            </w:r>
            <w:proofErr w:type="gramEnd"/>
            <w:r w:rsidR="00D46D80" w:rsidRPr="000B66BC">
              <w:rPr>
                <w:rFonts w:ascii="Times New Roman" w:hAnsi="Times New Roman"/>
                <w:bCs/>
                <w:sz w:val="24"/>
                <w:szCs w:val="24"/>
              </w:rPr>
              <w:t>7)</w:t>
            </w:r>
            <w:r w:rsidR="000B46C7" w:rsidRPr="000B66BC">
              <w:rPr>
                <w:rFonts w:ascii="Times New Roman" w:hAnsi="Times New Roman"/>
                <w:bCs/>
                <w:sz w:val="24"/>
                <w:szCs w:val="24"/>
              </w:rPr>
              <w:t xml:space="preserve"> </w:t>
            </w:r>
            <w:del w:id="66" w:author="Author">
              <w:r w:rsidR="00684733" w:rsidRPr="000B66BC" w:rsidDel="0032789D">
                <w:rPr>
                  <w:rFonts w:ascii="Times New Roman" w:hAnsi="Times New Roman"/>
                  <w:bCs/>
                  <w:sz w:val="24"/>
                  <w:szCs w:val="24"/>
                </w:rPr>
                <w:delText>CRR</w:delText>
              </w:r>
            </w:del>
            <w:ins w:id="67" w:author="Author">
              <w:r w:rsidR="0032789D">
                <w:rPr>
                  <w:rFonts w:ascii="Times New Roman" w:hAnsi="Times New Roman"/>
                  <w:bCs/>
                  <w:sz w:val="24"/>
                  <w:szCs w:val="24"/>
                </w:rPr>
                <w:t>REGULATION (EU) NO 575/2013</w:t>
              </w:r>
            </w:ins>
            <w:r w:rsidR="00D46D80" w:rsidRPr="000B66BC">
              <w:rPr>
                <w:rFonts w:ascii="Times New Roman" w:hAnsi="Times New Roman"/>
                <w:bCs/>
                <w:sz w:val="24"/>
                <w:szCs w:val="24"/>
              </w:rPr>
              <w:t>.</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not include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cash received or any security that is provided to a counterparty via the aforementioned transactions and is retained on the balance sheet (</w:t>
            </w:r>
            <w:proofErr w:type="gramStart"/>
            <w:r w:rsidRPr="000B66BC">
              <w:rPr>
                <w:rFonts w:ascii="Times New Roman" w:hAnsi="Times New Roman"/>
                <w:bCs/>
                <w:sz w:val="24"/>
                <w:szCs w:val="24"/>
              </w:rPr>
              <w:t>i.e.</w:t>
            </w:r>
            <w:proofErr w:type="gramEnd"/>
            <w:r w:rsidRPr="000B66BC">
              <w:rPr>
                <w:rFonts w:ascii="Times New Roman" w:hAnsi="Times New Roman"/>
                <w:bCs/>
                <w:sz w:val="24"/>
                <w:szCs w:val="24"/>
              </w:rPr>
              <w:t xml:space="preserve"> the accounting criteria for derecognition are not met). Institutions shall instead include those items in {</w:t>
            </w:r>
            <w:r w:rsidR="00A54499" w:rsidRPr="000B66BC">
              <w:rPr>
                <w:rFonts w:ascii="Times New Roman" w:hAnsi="Times New Roman"/>
                <w:bCs/>
                <w:sz w:val="24"/>
                <w:szCs w:val="24"/>
              </w:rPr>
              <w:t>0</w:t>
            </w:r>
            <w:r w:rsidRPr="000B66BC">
              <w:rPr>
                <w:rFonts w:ascii="Times New Roman" w:hAnsi="Times New Roman"/>
                <w:bCs/>
                <w:sz w:val="24"/>
                <w:szCs w:val="24"/>
              </w:rPr>
              <w:t>190</w:t>
            </w:r>
            <w:r w:rsidR="00A54499" w:rsidRPr="000B66BC">
              <w:rPr>
                <w:rFonts w:ascii="Times New Roman" w:hAnsi="Times New Roman"/>
                <w:bCs/>
                <w:sz w:val="24"/>
                <w:szCs w:val="24"/>
              </w:rPr>
              <w:t>;0</w:t>
            </w:r>
            <w:r w:rsidR="00BB4B8A" w:rsidRPr="000B66BC">
              <w:rPr>
                <w:rFonts w:ascii="Times New Roman" w:hAnsi="Times New Roman"/>
                <w:bCs/>
                <w:sz w:val="24"/>
                <w:szCs w:val="24"/>
              </w:rPr>
              <w:t>0</w:t>
            </w:r>
            <w:r w:rsidRPr="000B66BC">
              <w:rPr>
                <w:rFonts w:ascii="Times New Roman" w:hAnsi="Times New Roman"/>
                <w:bCs/>
                <w:sz w:val="24"/>
                <w:szCs w:val="24"/>
              </w:rPr>
              <w:t>1</w:t>
            </w:r>
            <w:r w:rsidR="00BB4B8A" w:rsidRPr="000B66BC">
              <w:rPr>
                <w:rFonts w:ascii="Times New Roman" w:hAnsi="Times New Roman"/>
                <w:bCs/>
                <w:sz w:val="24"/>
                <w:szCs w:val="24"/>
              </w:rPr>
              <w:t>0</w:t>
            </w:r>
            <w:r w:rsidRPr="000B66BC">
              <w:rPr>
                <w:rFonts w:ascii="Times New Roman" w:hAnsi="Times New Roman"/>
                <w:bCs/>
                <w:sz w:val="24"/>
                <w:szCs w:val="24"/>
              </w:rPr>
              <w:t>}.</w:t>
            </w:r>
          </w:p>
          <w:p w14:paraId="3B9A69FC" w14:textId="54D11BFF" w:rsidR="00AE2798" w:rsidRPr="000B66BC" w:rsidRDefault="00AE2798" w:rsidP="000B66BC">
            <w:pPr>
              <w:pStyle w:val="BodyText1"/>
              <w:spacing w:after="240" w:line="240" w:lineRule="auto"/>
              <w:rPr>
                <w:rFonts w:ascii="Times New Roman" w:hAnsi="Times New Roman"/>
                <w:bCs/>
                <w:sz w:val="24"/>
                <w:szCs w:val="24"/>
                <w:u w:val="single"/>
              </w:rPr>
            </w:pPr>
            <w:r w:rsidRPr="000B66BC">
              <w:rPr>
                <w:rFonts w:ascii="Times New Roman" w:hAnsi="Times New Roman"/>
                <w:bCs/>
                <w:sz w:val="24"/>
                <w:szCs w:val="24"/>
              </w:rPr>
              <w:t xml:space="preserve">Institutions shall not include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agent</w:t>
            </w:r>
            <w:r w:rsidR="00865326" w:rsidRPr="000B66BC">
              <w:rPr>
                <w:rFonts w:ascii="Times New Roman" w:hAnsi="Times New Roman"/>
                <w:bCs/>
                <w:sz w:val="24"/>
                <w:szCs w:val="24"/>
              </w:rPr>
              <w:t xml:space="preserve"> </w:t>
            </w:r>
            <w:r w:rsidR="008E7068" w:rsidRPr="000B66BC">
              <w:rPr>
                <w:rFonts w:ascii="Times New Roman" w:hAnsi="Times New Roman"/>
                <w:bCs/>
                <w:sz w:val="24"/>
                <w:szCs w:val="24"/>
              </w:rPr>
              <w:t>SFTs</w:t>
            </w:r>
            <w:r w:rsidR="00865326" w:rsidRPr="000B66BC">
              <w:rPr>
                <w:rFonts w:ascii="Times New Roman" w:hAnsi="Times New Roman"/>
                <w:bCs/>
                <w:sz w:val="24"/>
                <w:szCs w:val="24"/>
              </w:rPr>
              <w:t xml:space="preserve"> </w:t>
            </w:r>
            <w:r w:rsidRPr="000B66BC">
              <w:rPr>
                <w:rFonts w:ascii="Times New Roman" w:hAnsi="Times New Roman"/>
                <w:bCs/>
                <w:sz w:val="24"/>
                <w:szCs w:val="24"/>
              </w:rPr>
              <w:t xml:space="preserve">where the institution provides an indemnity or guarantee to a customer or counterparty limited to any difference between the value of the security or cash the customer has lent and the value of collateral the borrower has provided </w:t>
            </w:r>
            <w:r w:rsidR="00D85101" w:rsidRPr="000B66BC">
              <w:rPr>
                <w:rFonts w:ascii="Times New Roman" w:hAnsi="Times New Roman"/>
                <w:bCs/>
                <w:sz w:val="24"/>
                <w:szCs w:val="24"/>
              </w:rPr>
              <w:t>in accordance with</w:t>
            </w:r>
            <w:r w:rsidR="00A86BA8" w:rsidRPr="000B66BC">
              <w:rPr>
                <w:rFonts w:ascii="Times New Roman" w:hAnsi="Times New Roman"/>
                <w:bCs/>
                <w:sz w:val="24"/>
                <w:szCs w:val="24"/>
              </w:rPr>
              <w:t xml:space="preserve"> point (a)</w:t>
            </w:r>
            <w:r w:rsidRPr="000B66BC">
              <w:rPr>
                <w:rFonts w:ascii="Times New Roman" w:hAnsi="Times New Roman"/>
                <w:bCs/>
                <w:sz w:val="24"/>
                <w:szCs w:val="24"/>
              </w:rPr>
              <w:t xml:space="preserve"> </w:t>
            </w:r>
            <w:r w:rsidR="002042A7"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D46D80" w:rsidRPr="000B66BC">
              <w:rPr>
                <w:rFonts w:ascii="Times New Roman" w:hAnsi="Times New Roman"/>
                <w:bCs/>
                <w:sz w:val="24"/>
                <w:szCs w:val="24"/>
              </w:rPr>
              <w:t>429</w:t>
            </w:r>
            <w:proofErr w:type="gramStart"/>
            <w:r w:rsidR="00D46D80" w:rsidRPr="000B66BC">
              <w:rPr>
                <w:rFonts w:ascii="Times New Roman" w:hAnsi="Times New Roman"/>
                <w:bCs/>
                <w:sz w:val="24"/>
                <w:szCs w:val="24"/>
              </w:rPr>
              <w:t>e(</w:t>
            </w:r>
            <w:proofErr w:type="gramEnd"/>
            <w:r w:rsidR="00D46D80" w:rsidRPr="000B66BC">
              <w:rPr>
                <w:rFonts w:ascii="Times New Roman" w:hAnsi="Times New Roman"/>
                <w:bCs/>
                <w:sz w:val="24"/>
                <w:szCs w:val="24"/>
              </w:rPr>
              <w:t xml:space="preserve">7) </w:t>
            </w:r>
            <w:del w:id="68" w:author="Author">
              <w:r w:rsidR="00684733" w:rsidRPr="000B66BC" w:rsidDel="0032789D">
                <w:rPr>
                  <w:rFonts w:ascii="Times New Roman" w:hAnsi="Times New Roman"/>
                  <w:bCs/>
                  <w:sz w:val="24"/>
                  <w:szCs w:val="24"/>
                </w:rPr>
                <w:delText>CRR</w:delText>
              </w:r>
            </w:del>
            <w:ins w:id="69"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tc>
      </w:tr>
      <w:tr w:rsidR="00AE2798" w:rsidRPr="00E75BB8" w14:paraId="76B5A234" w14:textId="77777777" w:rsidTr="004F0BFB">
        <w:trPr>
          <w:trHeight w:val="304"/>
        </w:trPr>
        <w:tc>
          <w:tcPr>
            <w:tcW w:w="1531" w:type="dxa"/>
          </w:tcPr>
          <w:p w14:paraId="209FB7E2" w14:textId="457D2517" w:rsidR="00AE2798" w:rsidRPr="000B66BC" w:rsidRDefault="00AE2798"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20;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590" w:type="dxa"/>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SFTs: Add-on for counterparty credit risk</w:t>
            </w:r>
          </w:p>
          <w:p w14:paraId="54D8230E" w14:textId="752BEC10" w:rsidR="00AE2798" w:rsidRPr="0032789D" w:rsidRDefault="00AE2798" w:rsidP="000B66BC">
            <w:pPr>
              <w:pStyle w:val="BodyText1"/>
              <w:spacing w:after="240" w:line="240" w:lineRule="auto"/>
              <w:rPr>
                <w:rFonts w:ascii="Times New Roman" w:hAnsi="Times New Roman"/>
                <w:bCs/>
                <w:sz w:val="24"/>
                <w:szCs w:val="24"/>
                <w:lang w:val="fr-FR"/>
                <w:rPrChange w:id="70" w:author="Author">
                  <w:rPr>
                    <w:rFonts w:ascii="Times New Roman" w:hAnsi="Times New Roman"/>
                    <w:bCs/>
                    <w:sz w:val="24"/>
                    <w:szCs w:val="24"/>
                  </w:rPr>
                </w:rPrChange>
              </w:rPr>
            </w:pPr>
            <w:r w:rsidRPr="0032789D">
              <w:rPr>
                <w:rFonts w:ascii="Times New Roman" w:hAnsi="Times New Roman"/>
                <w:bCs/>
                <w:sz w:val="24"/>
                <w:szCs w:val="24"/>
                <w:lang w:val="fr-FR"/>
                <w:rPrChange w:id="71" w:author="Author">
                  <w:rPr>
                    <w:rFonts w:ascii="Times New Roman" w:hAnsi="Times New Roman"/>
                    <w:bCs/>
                    <w:sz w:val="24"/>
                    <w:szCs w:val="24"/>
                  </w:rPr>
                </w:rPrChange>
              </w:rPr>
              <w:t xml:space="preserve">Article </w:t>
            </w:r>
            <w:r w:rsidR="00B84DC3" w:rsidRPr="0032789D">
              <w:rPr>
                <w:rFonts w:ascii="Times New Roman" w:hAnsi="Times New Roman"/>
                <w:bCs/>
                <w:sz w:val="24"/>
                <w:szCs w:val="24"/>
                <w:lang w:val="fr-FR"/>
                <w:rPrChange w:id="72" w:author="Author">
                  <w:rPr>
                    <w:rFonts w:ascii="Times New Roman" w:hAnsi="Times New Roman"/>
                    <w:bCs/>
                    <w:sz w:val="24"/>
                    <w:szCs w:val="24"/>
                  </w:rPr>
                </w:rPrChange>
              </w:rPr>
              <w:t>429</w:t>
            </w:r>
            <w:proofErr w:type="gramStart"/>
            <w:r w:rsidR="00B84DC3" w:rsidRPr="0032789D">
              <w:rPr>
                <w:rFonts w:ascii="Times New Roman" w:hAnsi="Times New Roman"/>
                <w:bCs/>
                <w:sz w:val="24"/>
                <w:szCs w:val="24"/>
                <w:lang w:val="fr-FR"/>
                <w:rPrChange w:id="73" w:author="Author">
                  <w:rPr>
                    <w:rFonts w:ascii="Times New Roman" w:hAnsi="Times New Roman"/>
                    <w:bCs/>
                    <w:sz w:val="24"/>
                    <w:szCs w:val="24"/>
                  </w:rPr>
                </w:rPrChange>
              </w:rPr>
              <w:t>e</w:t>
            </w:r>
            <w:r w:rsidRPr="0032789D">
              <w:rPr>
                <w:rFonts w:ascii="Times New Roman" w:hAnsi="Times New Roman"/>
                <w:bCs/>
                <w:sz w:val="24"/>
                <w:szCs w:val="24"/>
                <w:lang w:val="fr-FR"/>
                <w:rPrChange w:id="74" w:author="Author">
                  <w:rPr>
                    <w:rFonts w:ascii="Times New Roman" w:hAnsi="Times New Roman"/>
                    <w:bCs/>
                    <w:sz w:val="24"/>
                    <w:szCs w:val="24"/>
                  </w:rPr>
                </w:rPrChange>
              </w:rPr>
              <w:t>(</w:t>
            </w:r>
            <w:proofErr w:type="gramEnd"/>
            <w:r w:rsidRPr="0032789D">
              <w:rPr>
                <w:rFonts w:ascii="Times New Roman" w:hAnsi="Times New Roman"/>
                <w:bCs/>
                <w:sz w:val="24"/>
                <w:szCs w:val="24"/>
                <w:lang w:val="fr-FR"/>
                <w:rPrChange w:id="75" w:author="Author">
                  <w:rPr>
                    <w:rFonts w:ascii="Times New Roman" w:hAnsi="Times New Roman"/>
                    <w:bCs/>
                    <w:sz w:val="24"/>
                    <w:szCs w:val="24"/>
                  </w:rPr>
                </w:rPrChange>
              </w:rPr>
              <w:t xml:space="preserve">1) </w:t>
            </w:r>
            <w:del w:id="76" w:author="Author">
              <w:r w:rsidR="00684733" w:rsidRPr="0032789D" w:rsidDel="0032789D">
                <w:rPr>
                  <w:rFonts w:ascii="Times New Roman" w:hAnsi="Times New Roman"/>
                  <w:bCs/>
                  <w:sz w:val="24"/>
                  <w:szCs w:val="24"/>
                  <w:lang w:val="fr-FR"/>
                  <w:rPrChange w:id="77" w:author="Author">
                    <w:rPr>
                      <w:rFonts w:ascii="Times New Roman" w:hAnsi="Times New Roman"/>
                      <w:bCs/>
                      <w:sz w:val="24"/>
                      <w:szCs w:val="24"/>
                    </w:rPr>
                  </w:rPrChange>
                </w:rPr>
                <w:delText>CRR</w:delText>
              </w:r>
            </w:del>
            <w:ins w:id="78" w:author="Author">
              <w:r w:rsidR="0032789D" w:rsidRPr="0032789D">
                <w:rPr>
                  <w:rFonts w:ascii="Times New Roman" w:hAnsi="Times New Roman"/>
                  <w:bCs/>
                  <w:sz w:val="24"/>
                  <w:szCs w:val="24"/>
                  <w:lang w:val="fr-FR"/>
                  <w:rPrChange w:id="79" w:author="Author">
                    <w:rPr>
                      <w:rFonts w:ascii="Times New Roman" w:hAnsi="Times New Roman"/>
                      <w:bCs/>
                      <w:sz w:val="24"/>
                      <w:szCs w:val="24"/>
                    </w:rPr>
                  </w:rPrChange>
                </w:rPr>
                <w:t>REGULATION (EU) NO 575/2013</w:t>
              </w:r>
            </w:ins>
          </w:p>
          <w:p w14:paraId="74373937" w14:textId="310C0744"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add-on for counterparty credit risk of </w:t>
            </w:r>
            <w:r w:rsidR="008E7068" w:rsidRPr="000B66BC">
              <w:rPr>
                <w:rFonts w:ascii="Times New Roman" w:hAnsi="Times New Roman"/>
                <w:bCs/>
                <w:sz w:val="24"/>
                <w:szCs w:val="24"/>
              </w:rPr>
              <w:t>SFTs,</w:t>
            </w:r>
            <w:r w:rsidRPr="000B66BC">
              <w:rPr>
                <w:rFonts w:ascii="Times New Roman" w:hAnsi="Times New Roman"/>
                <w:bCs/>
                <w:sz w:val="24"/>
                <w:szCs w:val="24"/>
              </w:rPr>
              <w:t xml:space="preserve"> including those that are off-balance sheet</w:t>
            </w:r>
            <w:r w:rsidR="008E7068" w:rsidRPr="000B66BC">
              <w:rPr>
                <w:rFonts w:ascii="Times New Roman" w:hAnsi="Times New Roman"/>
                <w:bCs/>
                <w:sz w:val="24"/>
                <w:szCs w:val="24"/>
              </w:rPr>
              <w:t>,</w:t>
            </w:r>
            <w:r w:rsidRPr="000B66BC">
              <w:rPr>
                <w:rFonts w:ascii="Times New Roman" w:hAnsi="Times New Roman"/>
                <w:bCs/>
                <w:sz w:val="24"/>
                <w:szCs w:val="24"/>
              </w:rPr>
              <w:t xml:space="preserve"> determined in accordance </w:t>
            </w:r>
            <w:r w:rsidR="007C68B3" w:rsidRPr="000B66BC">
              <w:rPr>
                <w:rFonts w:ascii="Times New Roman" w:hAnsi="Times New Roman"/>
                <w:bCs/>
                <w:sz w:val="24"/>
                <w:szCs w:val="24"/>
              </w:rPr>
              <w:t xml:space="preserve">with </w:t>
            </w:r>
            <w:r w:rsidR="00D61481" w:rsidRPr="000B66BC">
              <w:rPr>
                <w:rFonts w:ascii="Times New Roman" w:hAnsi="Times New Roman"/>
                <w:bCs/>
                <w:sz w:val="24"/>
                <w:szCs w:val="24"/>
              </w:rPr>
              <w:t xml:space="preserve">paragraph (2) or (3) and paragraph (4) of </w:t>
            </w:r>
            <w:r w:rsidRPr="000B66BC">
              <w:rPr>
                <w:rFonts w:ascii="Times New Roman" w:hAnsi="Times New Roman"/>
                <w:bCs/>
                <w:sz w:val="24"/>
                <w:szCs w:val="24"/>
              </w:rPr>
              <w:t>Article 429</w:t>
            </w:r>
            <w:r w:rsidR="009436BE" w:rsidRPr="000B66BC">
              <w:rPr>
                <w:rFonts w:ascii="Times New Roman" w:hAnsi="Times New Roman"/>
                <w:bCs/>
                <w:sz w:val="24"/>
                <w:szCs w:val="24"/>
              </w:rPr>
              <w:t>e</w:t>
            </w:r>
            <w:r w:rsidR="00D61481" w:rsidRPr="000B66BC">
              <w:rPr>
                <w:rFonts w:ascii="Times New Roman" w:hAnsi="Times New Roman"/>
                <w:bCs/>
                <w:sz w:val="24"/>
                <w:szCs w:val="24"/>
              </w:rPr>
              <w:t xml:space="preserve"> </w:t>
            </w:r>
            <w:del w:id="80" w:author="Author">
              <w:r w:rsidR="00684733" w:rsidRPr="000B66BC" w:rsidDel="0032789D">
                <w:rPr>
                  <w:rFonts w:ascii="Times New Roman" w:hAnsi="Times New Roman"/>
                  <w:bCs/>
                  <w:sz w:val="24"/>
                  <w:szCs w:val="24"/>
                </w:rPr>
                <w:delText>CRR</w:delText>
              </w:r>
            </w:del>
            <w:ins w:id="81" w:author="Author">
              <w:r w:rsidR="0032789D">
                <w:rPr>
                  <w:rFonts w:ascii="Times New Roman" w:hAnsi="Times New Roman"/>
                  <w:bCs/>
                  <w:sz w:val="24"/>
                  <w:szCs w:val="24"/>
                </w:rPr>
                <w:t>REGULATION (EU) NO 575/2013</w:t>
              </w:r>
            </w:ins>
            <w:r w:rsidRPr="000B66BC">
              <w:rPr>
                <w:rFonts w:ascii="Times New Roman" w:hAnsi="Times New Roman"/>
                <w:bCs/>
                <w:sz w:val="24"/>
                <w:szCs w:val="24"/>
              </w:rPr>
              <w:t>, as applicable.</w:t>
            </w:r>
          </w:p>
          <w:p w14:paraId="22B58EAB" w14:textId="357F9372"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consider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transactions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w:t>
            </w:r>
            <w:r w:rsidR="00A86BA8" w:rsidRPr="000B66BC">
              <w:rPr>
                <w:rFonts w:ascii="Times New Roman" w:hAnsi="Times New Roman"/>
                <w:bCs/>
                <w:sz w:val="24"/>
                <w:szCs w:val="24"/>
              </w:rPr>
              <w:t xml:space="preserve">point (c) </w:t>
            </w:r>
            <w:r w:rsidRPr="000B66BC">
              <w:rPr>
                <w:rFonts w:ascii="Times New Roman" w:hAnsi="Times New Roman"/>
                <w:bCs/>
                <w:sz w:val="24"/>
                <w:szCs w:val="24"/>
              </w:rPr>
              <w:t xml:space="preserve">Article </w:t>
            </w:r>
            <w:r w:rsidR="00E40713" w:rsidRPr="000B66BC">
              <w:rPr>
                <w:rFonts w:ascii="Times New Roman" w:hAnsi="Times New Roman"/>
                <w:bCs/>
                <w:sz w:val="24"/>
                <w:szCs w:val="24"/>
              </w:rPr>
              <w:t>429</w:t>
            </w:r>
            <w:proofErr w:type="gramStart"/>
            <w:r w:rsidR="00E40713" w:rsidRPr="000B66BC">
              <w:rPr>
                <w:rFonts w:ascii="Times New Roman" w:hAnsi="Times New Roman"/>
                <w:bCs/>
                <w:sz w:val="24"/>
                <w:szCs w:val="24"/>
              </w:rPr>
              <w:t>e(</w:t>
            </w:r>
            <w:proofErr w:type="gramEnd"/>
            <w:r w:rsidR="00E40713" w:rsidRPr="000B66BC">
              <w:rPr>
                <w:rFonts w:ascii="Times New Roman" w:hAnsi="Times New Roman"/>
                <w:bCs/>
                <w:sz w:val="24"/>
                <w:szCs w:val="24"/>
              </w:rPr>
              <w:t>7)</w:t>
            </w:r>
            <w:r w:rsidR="00864866">
              <w:rPr>
                <w:rFonts w:ascii="Times New Roman" w:hAnsi="Times New Roman"/>
                <w:bCs/>
                <w:sz w:val="24"/>
                <w:szCs w:val="24"/>
              </w:rPr>
              <w:t xml:space="preserve"> </w:t>
            </w:r>
            <w:del w:id="82" w:author="Author">
              <w:r w:rsidR="00684733" w:rsidRPr="000B66BC" w:rsidDel="0032789D">
                <w:rPr>
                  <w:rFonts w:ascii="Times New Roman" w:hAnsi="Times New Roman"/>
                  <w:bCs/>
                  <w:sz w:val="24"/>
                  <w:szCs w:val="24"/>
                </w:rPr>
                <w:delText>CRR</w:delText>
              </w:r>
            </w:del>
            <w:ins w:id="83" w:author="Author">
              <w:r w:rsidR="0032789D">
                <w:rPr>
                  <w:rFonts w:ascii="Times New Roman" w:hAnsi="Times New Roman"/>
                  <w:bCs/>
                  <w:sz w:val="24"/>
                  <w:szCs w:val="24"/>
                </w:rPr>
                <w:t>REGULATION (EU) NO 575/2013</w:t>
              </w:r>
            </w:ins>
            <w:r w:rsidR="00E40713" w:rsidRPr="000B66BC">
              <w:rPr>
                <w:rFonts w:ascii="Times New Roman" w:hAnsi="Times New Roman"/>
                <w:bCs/>
                <w:sz w:val="24"/>
                <w:szCs w:val="24"/>
              </w:rPr>
              <w:t>.</w:t>
            </w:r>
          </w:p>
          <w:p w14:paraId="68CF607E" w14:textId="7A484AC9"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not include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agent </w:t>
            </w:r>
            <w:r w:rsidR="008E7068" w:rsidRPr="000B66BC">
              <w:rPr>
                <w:rFonts w:ascii="Times New Roman" w:hAnsi="Times New Roman"/>
                <w:bCs/>
                <w:sz w:val="24"/>
                <w:szCs w:val="24"/>
              </w:rPr>
              <w:t>SFTs</w:t>
            </w:r>
            <w:r w:rsidR="00865326" w:rsidRPr="000B66BC">
              <w:rPr>
                <w:rFonts w:ascii="Times New Roman" w:hAnsi="Times New Roman"/>
                <w:bCs/>
                <w:sz w:val="24"/>
                <w:szCs w:val="24"/>
              </w:rPr>
              <w:t xml:space="preserve"> </w:t>
            </w:r>
            <w:r w:rsidRPr="000B66BC">
              <w:rPr>
                <w:rFonts w:ascii="Times New Roman" w:hAnsi="Times New Roman"/>
                <w:bCs/>
                <w:sz w:val="24"/>
                <w:szCs w:val="24"/>
              </w:rPr>
              <w:t xml:space="preserve">where the institution provides an indemnity or guarantee to a customer or counterparty limited to any difference between the value of the security or cash the customer has lent and the value of collateral the borrower has provided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w:t>
            </w:r>
            <w:r w:rsidR="002042A7"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B84DC3" w:rsidRPr="000B66BC">
              <w:rPr>
                <w:rFonts w:ascii="Times New Roman" w:hAnsi="Times New Roman"/>
                <w:bCs/>
                <w:sz w:val="24"/>
                <w:szCs w:val="24"/>
              </w:rPr>
              <w:t>429</w:t>
            </w:r>
            <w:proofErr w:type="gramStart"/>
            <w:r w:rsidR="00B84DC3" w:rsidRPr="000B66BC">
              <w:rPr>
                <w:rFonts w:ascii="Times New Roman" w:hAnsi="Times New Roman"/>
                <w:bCs/>
                <w:sz w:val="24"/>
                <w:szCs w:val="24"/>
              </w:rPr>
              <w:t>e(</w:t>
            </w:r>
            <w:proofErr w:type="gramEnd"/>
            <w:r w:rsidR="00B84DC3" w:rsidRPr="000B66BC">
              <w:rPr>
                <w:rFonts w:ascii="Times New Roman" w:hAnsi="Times New Roman"/>
                <w:bCs/>
                <w:sz w:val="24"/>
                <w:szCs w:val="24"/>
              </w:rPr>
              <w:t xml:space="preserve">7) </w:t>
            </w:r>
            <w:del w:id="84" w:author="Author">
              <w:r w:rsidR="00684733" w:rsidRPr="000B66BC" w:rsidDel="0032789D">
                <w:rPr>
                  <w:rFonts w:ascii="Times New Roman" w:hAnsi="Times New Roman"/>
                  <w:bCs/>
                  <w:sz w:val="24"/>
                  <w:szCs w:val="24"/>
                </w:rPr>
                <w:delText>CRR</w:delText>
              </w:r>
            </w:del>
            <w:ins w:id="85" w:author="Author">
              <w:r w:rsidR="0032789D">
                <w:rPr>
                  <w:rFonts w:ascii="Times New Roman" w:hAnsi="Times New Roman"/>
                  <w:bCs/>
                  <w:sz w:val="24"/>
                  <w:szCs w:val="24"/>
                </w:rPr>
                <w:t>REGULATION (EU) NO 575/2013</w:t>
              </w:r>
            </w:ins>
            <w:r w:rsidRPr="000B66BC">
              <w:rPr>
                <w:rFonts w:ascii="Times New Roman" w:hAnsi="Times New Roman"/>
                <w:bCs/>
                <w:sz w:val="24"/>
                <w:szCs w:val="24"/>
              </w:rPr>
              <w:t>. Institutions shall instead include those items in {0</w:t>
            </w:r>
            <w:r w:rsidR="00A54499" w:rsidRPr="000B66BC">
              <w:rPr>
                <w:rFonts w:ascii="Times New Roman" w:hAnsi="Times New Roman"/>
                <w:bCs/>
                <w:sz w:val="24"/>
                <w:szCs w:val="24"/>
              </w:rPr>
              <w:t>0</w:t>
            </w:r>
            <w:r w:rsidRPr="000B66BC">
              <w:rPr>
                <w:rFonts w:ascii="Times New Roman" w:hAnsi="Times New Roman"/>
                <w:bCs/>
                <w:sz w:val="24"/>
                <w:szCs w:val="24"/>
              </w:rPr>
              <w:t>40</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r w:rsidRPr="000B66BC">
              <w:rPr>
                <w:rFonts w:ascii="Times New Roman" w:hAnsi="Times New Roman"/>
                <w:bCs/>
                <w:sz w:val="24"/>
                <w:szCs w:val="24"/>
              </w:rPr>
              <w:t>.</w:t>
            </w:r>
          </w:p>
        </w:tc>
      </w:tr>
      <w:tr w:rsidR="00AE2798" w:rsidRPr="00E75BB8" w14:paraId="0276DE00" w14:textId="77777777" w:rsidTr="004F0BFB">
        <w:trPr>
          <w:trHeight w:val="304"/>
        </w:trPr>
        <w:tc>
          <w:tcPr>
            <w:tcW w:w="1531" w:type="dxa"/>
          </w:tcPr>
          <w:p w14:paraId="311C9C54" w14:textId="6BFA55DF" w:rsidR="00AE2798" w:rsidRPr="000B66BC" w:rsidRDefault="00AE2798"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30;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w:t>
            </w:r>
            <w:r w:rsidR="00F71081" w:rsidRPr="000B66BC">
              <w:rPr>
                <w:rFonts w:ascii="Times New Roman" w:hAnsi="Times New Roman"/>
                <w:bCs/>
                <w:sz w:val="24"/>
                <w:szCs w:val="24"/>
              </w:rPr>
              <w:t>0</w:t>
            </w:r>
            <w:r w:rsidRPr="000B66BC">
              <w:rPr>
                <w:rFonts w:ascii="Times New Roman" w:hAnsi="Times New Roman"/>
                <w:bCs/>
                <w:sz w:val="24"/>
                <w:szCs w:val="24"/>
              </w:rPr>
              <w:t>}</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90" w:type="dxa"/>
          </w:tcPr>
          <w:p w14:paraId="49F43F40" w14:textId="6B3311A4" w:rsidR="00AE2798" w:rsidRPr="000B66BC" w:rsidRDefault="00AE2798"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lastRenderedPageBreak/>
              <w:t xml:space="preserve">Derogation for SFTs: Add-on </w:t>
            </w:r>
            <w:r w:rsidR="00D85101" w:rsidRPr="000B66BC">
              <w:rPr>
                <w:rFonts w:ascii="Times New Roman" w:hAnsi="Times New Roman"/>
                <w:b/>
                <w:bCs/>
                <w:sz w:val="24"/>
                <w:szCs w:val="24"/>
              </w:rPr>
              <w:t>in accordance with</w:t>
            </w:r>
            <w:r w:rsidRPr="000B66BC">
              <w:rPr>
                <w:rFonts w:ascii="Times New Roman" w:hAnsi="Times New Roman"/>
                <w:b/>
                <w:bCs/>
                <w:sz w:val="24"/>
                <w:szCs w:val="24"/>
              </w:rPr>
              <w:t xml:space="preserve"> </w:t>
            </w:r>
            <w:r w:rsidR="009B2324" w:rsidRPr="000B66BC">
              <w:rPr>
                <w:rFonts w:ascii="Times New Roman" w:hAnsi="Times New Roman"/>
                <w:b/>
                <w:bCs/>
                <w:sz w:val="24"/>
                <w:szCs w:val="24"/>
              </w:rPr>
              <w:t xml:space="preserve">Articles </w:t>
            </w:r>
            <w:r w:rsidR="00901759" w:rsidRPr="000B66BC">
              <w:rPr>
                <w:rFonts w:ascii="Times New Roman" w:hAnsi="Times New Roman"/>
                <w:b/>
                <w:bCs/>
                <w:sz w:val="24"/>
                <w:szCs w:val="24"/>
              </w:rPr>
              <w:t>429</w:t>
            </w:r>
            <w:proofErr w:type="gramStart"/>
            <w:r w:rsidR="00901759" w:rsidRPr="000B66BC">
              <w:rPr>
                <w:rFonts w:ascii="Times New Roman" w:hAnsi="Times New Roman"/>
                <w:b/>
                <w:bCs/>
                <w:sz w:val="24"/>
                <w:szCs w:val="24"/>
              </w:rPr>
              <w:t>e(</w:t>
            </w:r>
            <w:proofErr w:type="gramEnd"/>
            <w:r w:rsidR="00901759" w:rsidRPr="000B66BC">
              <w:rPr>
                <w:rFonts w:ascii="Times New Roman" w:hAnsi="Times New Roman"/>
                <w:b/>
                <w:bCs/>
                <w:sz w:val="24"/>
                <w:szCs w:val="24"/>
              </w:rPr>
              <w:t xml:space="preserve">5) </w:t>
            </w:r>
            <w:r w:rsidRPr="000B66BC">
              <w:rPr>
                <w:rFonts w:ascii="Times New Roman" w:hAnsi="Times New Roman"/>
                <w:b/>
                <w:bCs/>
                <w:sz w:val="24"/>
                <w:szCs w:val="24"/>
              </w:rPr>
              <w:t>and 222</w:t>
            </w:r>
            <w:r w:rsidR="009B2324" w:rsidRPr="000B66BC">
              <w:rPr>
                <w:rFonts w:ascii="Times New Roman" w:hAnsi="Times New Roman"/>
                <w:b/>
                <w:bCs/>
                <w:sz w:val="24"/>
                <w:szCs w:val="24"/>
              </w:rPr>
              <w:t xml:space="preserve"> </w:t>
            </w:r>
            <w:r w:rsidR="00684733" w:rsidRPr="000B66BC">
              <w:rPr>
                <w:rFonts w:ascii="Times New Roman" w:hAnsi="Times New Roman"/>
                <w:b/>
                <w:bCs/>
                <w:sz w:val="24"/>
                <w:szCs w:val="24"/>
              </w:rPr>
              <w:t>CRR</w:t>
            </w:r>
          </w:p>
          <w:p w14:paraId="2D39F187" w14:textId="77B7F9B6"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Article </w:t>
            </w:r>
            <w:r w:rsidR="009436BE" w:rsidRPr="000B66BC">
              <w:rPr>
                <w:rFonts w:ascii="Times New Roman" w:hAnsi="Times New Roman"/>
                <w:bCs/>
                <w:sz w:val="24"/>
                <w:szCs w:val="24"/>
              </w:rPr>
              <w:t>429</w:t>
            </w:r>
            <w:proofErr w:type="gramStart"/>
            <w:r w:rsidR="009436BE" w:rsidRPr="000B66BC">
              <w:rPr>
                <w:rFonts w:ascii="Times New Roman" w:hAnsi="Times New Roman"/>
                <w:bCs/>
                <w:sz w:val="24"/>
                <w:szCs w:val="24"/>
              </w:rPr>
              <w:t>e(</w:t>
            </w:r>
            <w:proofErr w:type="gramEnd"/>
            <w:r w:rsidR="009436BE" w:rsidRPr="000B66BC">
              <w:rPr>
                <w:rFonts w:ascii="Times New Roman" w:hAnsi="Times New Roman"/>
                <w:bCs/>
                <w:sz w:val="24"/>
                <w:szCs w:val="24"/>
              </w:rPr>
              <w:t>5)</w:t>
            </w:r>
            <w:r w:rsidRPr="000B66BC">
              <w:rPr>
                <w:rFonts w:ascii="Times New Roman" w:hAnsi="Times New Roman"/>
                <w:bCs/>
                <w:sz w:val="24"/>
                <w:szCs w:val="24"/>
              </w:rPr>
              <w:t xml:space="preserve"> </w:t>
            </w:r>
            <w:r w:rsidR="009B2324" w:rsidRPr="000B66BC">
              <w:rPr>
                <w:rFonts w:ascii="Times New Roman" w:hAnsi="Times New Roman"/>
                <w:bCs/>
                <w:sz w:val="24"/>
                <w:szCs w:val="24"/>
              </w:rPr>
              <w:t xml:space="preserve">and 222 </w:t>
            </w:r>
            <w:del w:id="86" w:author="Author">
              <w:r w:rsidR="00684733" w:rsidRPr="000B66BC" w:rsidDel="0032789D">
                <w:rPr>
                  <w:rFonts w:ascii="Times New Roman" w:hAnsi="Times New Roman"/>
                  <w:bCs/>
                  <w:sz w:val="24"/>
                  <w:szCs w:val="24"/>
                </w:rPr>
                <w:delText>CRR</w:delText>
              </w:r>
            </w:del>
            <w:ins w:id="87" w:author="Author">
              <w:r w:rsidR="0032789D">
                <w:rPr>
                  <w:rFonts w:ascii="Times New Roman" w:hAnsi="Times New Roman"/>
                  <w:bCs/>
                  <w:sz w:val="24"/>
                  <w:szCs w:val="24"/>
                </w:rPr>
                <w:t>REGULATION (EU) NO 575/2013</w:t>
              </w:r>
            </w:ins>
          </w:p>
          <w:p w14:paraId="738B5B54" w14:textId="67F3A3B7"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exposure value for </w:t>
            </w:r>
            <w:r w:rsidR="008E7068" w:rsidRPr="000B66BC">
              <w:rPr>
                <w:rFonts w:ascii="Times New Roman" w:hAnsi="Times New Roman"/>
                <w:bCs/>
                <w:sz w:val="24"/>
                <w:szCs w:val="24"/>
              </w:rPr>
              <w:t>SFTs,</w:t>
            </w:r>
            <w:r w:rsidRPr="000B66BC">
              <w:rPr>
                <w:rFonts w:ascii="Times New Roman" w:hAnsi="Times New Roman"/>
                <w:bCs/>
                <w:sz w:val="24"/>
                <w:szCs w:val="24"/>
              </w:rPr>
              <w:t xml:space="preserve"> including those that are off-balance sheet</w:t>
            </w:r>
            <w:r w:rsidR="008E7068" w:rsidRPr="000B66BC">
              <w:rPr>
                <w:rFonts w:ascii="Times New Roman" w:hAnsi="Times New Roman"/>
                <w:bCs/>
                <w:sz w:val="24"/>
                <w:szCs w:val="24"/>
              </w:rPr>
              <w:t>,</w:t>
            </w:r>
            <w:r w:rsidRPr="000B66BC">
              <w:rPr>
                <w:rFonts w:ascii="Times New Roman" w:hAnsi="Times New Roman"/>
                <w:bCs/>
                <w:sz w:val="24"/>
                <w:szCs w:val="24"/>
              </w:rPr>
              <w:t xml:space="preserve"> calculated in accordance with Article 222 </w:t>
            </w:r>
            <w:del w:id="88" w:author="Author">
              <w:r w:rsidR="00684733" w:rsidRPr="000B66BC" w:rsidDel="0032789D">
                <w:rPr>
                  <w:rFonts w:ascii="Times New Roman" w:hAnsi="Times New Roman"/>
                  <w:bCs/>
                  <w:sz w:val="24"/>
                  <w:szCs w:val="24"/>
                </w:rPr>
                <w:delText>CRR</w:delText>
              </w:r>
            </w:del>
            <w:ins w:id="89"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subject to a 20% floor for the applicable risk weight. </w:t>
            </w:r>
          </w:p>
          <w:p w14:paraId="3D5D2C18" w14:textId="08DC9334"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consider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transactions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w:t>
            </w:r>
            <w:r w:rsidR="002042A7"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9436BE" w:rsidRPr="000B66BC">
              <w:rPr>
                <w:rFonts w:ascii="Times New Roman" w:hAnsi="Times New Roman"/>
                <w:bCs/>
                <w:sz w:val="24"/>
                <w:szCs w:val="24"/>
              </w:rPr>
              <w:t>429</w:t>
            </w:r>
            <w:proofErr w:type="gramStart"/>
            <w:r w:rsidR="009436BE" w:rsidRPr="000B66BC">
              <w:rPr>
                <w:rFonts w:ascii="Times New Roman" w:hAnsi="Times New Roman"/>
                <w:bCs/>
                <w:sz w:val="24"/>
                <w:szCs w:val="24"/>
              </w:rPr>
              <w:t>e(</w:t>
            </w:r>
            <w:proofErr w:type="gramEnd"/>
            <w:r w:rsidR="009436BE" w:rsidRPr="000B66BC">
              <w:rPr>
                <w:rFonts w:ascii="Times New Roman" w:hAnsi="Times New Roman"/>
                <w:bCs/>
                <w:sz w:val="24"/>
                <w:szCs w:val="24"/>
              </w:rPr>
              <w:t xml:space="preserve">7) </w:t>
            </w:r>
            <w:del w:id="90" w:author="Author">
              <w:r w:rsidR="00684733" w:rsidRPr="000B66BC" w:rsidDel="0032789D">
                <w:rPr>
                  <w:rFonts w:ascii="Times New Roman" w:hAnsi="Times New Roman"/>
                  <w:bCs/>
                  <w:sz w:val="24"/>
                  <w:szCs w:val="24"/>
                </w:rPr>
                <w:delText>CRR</w:delText>
              </w:r>
            </w:del>
            <w:ins w:id="91"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p w14:paraId="29AD8FEA" w14:textId="1107DEB3"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not consider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transactions for which the add-on part of the leverage ratio exposure value is determined in accordance with the method </w:t>
            </w:r>
            <w:r w:rsidR="00836A89" w:rsidRPr="000B66BC">
              <w:rPr>
                <w:rFonts w:ascii="Times New Roman" w:hAnsi="Times New Roman"/>
                <w:bCs/>
                <w:sz w:val="24"/>
                <w:szCs w:val="24"/>
              </w:rPr>
              <w:t xml:space="preserve">refer to </w:t>
            </w:r>
            <w:r w:rsidRPr="000B66BC">
              <w:rPr>
                <w:rFonts w:ascii="Times New Roman" w:hAnsi="Times New Roman"/>
                <w:bCs/>
                <w:sz w:val="24"/>
                <w:szCs w:val="24"/>
              </w:rPr>
              <w:t>in Article 429</w:t>
            </w:r>
            <w:proofErr w:type="gramStart"/>
            <w:r w:rsidR="003310AE" w:rsidRPr="000B66BC">
              <w:rPr>
                <w:rFonts w:ascii="Times New Roman" w:hAnsi="Times New Roman"/>
                <w:bCs/>
                <w:sz w:val="24"/>
                <w:szCs w:val="24"/>
              </w:rPr>
              <w:t>e</w:t>
            </w:r>
            <w:r w:rsidRPr="000B66BC">
              <w:rPr>
                <w:rFonts w:ascii="Times New Roman" w:hAnsi="Times New Roman"/>
                <w:bCs/>
                <w:sz w:val="24"/>
                <w:szCs w:val="24"/>
              </w:rPr>
              <w:t>(</w:t>
            </w:r>
            <w:proofErr w:type="gramEnd"/>
            <w:r w:rsidRPr="000B66BC">
              <w:rPr>
                <w:rFonts w:ascii="Times New Roman" w:hAnsi="Times New Roman"/>
                <w:bCs/>
                <w:sz w:val="24"/>
                <w:szCs w:val="24"/>
              </w:rPr>
              <w:t xml:space="preserve">1) </w:t>
            </w:r>
            <w:del w:id="92" w:author="Author">
              <w:r w:rsidR="00684733" w:rsidRPr="000B66BC" w:rsidDel="0032789D">
                <w:rPr>
                  <w:rFonts w:ascii="Times New Roman" w:hAnsi="Times New Roman"/>
                  <w:bCs/>
                  <w:sz w:val="24"/>
                  <w:szCs w:val="24"/>
                </w:rPr>
                <w:delText>CRR</w:delText>
              </w:r>
            </w:del>
            <w:ins w:id="93"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tc>
      </w:tr>
      <w:tr w:rsidR="00AE2798" w:rsidRPr="00E75BB8" w14:paraId="5E04553E" w14:textId="77777777" w:rsidTr="004F0BFB">
        <w:trPr>
          <w:trHeight w:val="304"/>
        </w:trPr>
        <w:tc>
          <w:tcPr>
            <w:tcW w:w="1531" w:type="dxa"/>
          </w:tcPr>
          <w:p w14:paraId="252F5F3F" w14:textId="40B73EF4" w:rsidR="00AE2798" w:rsidRPr="000B66BC" w:rsidRDefault="00AE2798"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9573B2" w:rsidRPr="000B66BC">
              <w:rPr>
                <w:rFonts w:ascii="Times New Roman" w:hAnsi="Times New Roman"/>
                <w:bCs/>
                <w:sz w:val="24"/>
                <w:szCs w:val="24"/>
              </w:rPr>
              <w:t>0</w:t>
            </w:r>
            <w:r w:rsidRPr="000B66BC">
              <w:rPr>
                <w:rFonts w:ascii="Times New Roman" w:hAnsi="Times New Roman"/>
                <w:bCs/>
                <w:sz w:val="24"/>
                <w:szCs w:val="24"/>
              </w:rPr>
              <w:t>40;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590" w:type="dxa"/>
          </w:tcPr>
          <w:p w14:paraId="2565C50A" w14:textId="2E53ED69"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Counterparty credit risk of SFT agent transactions </w:t>
            </w:r>
          </w:p>
          <w:p w14:paraId="475F166E" w14:textId="75F74454" w:rsidR="00E1045E" w:rsidRPr="000B66BC" w:rsidRDefault="00E1045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Point (a</w:t>
            </w:r>
            <w:r w:rsidRPr="000B66BC">
              <w:rPr>
                <w:rFonts w:ascii="Times New Roman" w:hAnsi="Times New Roman"/>
                <w:sz w:val="24"/>
                <w:szCs w:val="24"/>
              </w:rPr>
              <w:t xml:space="preserve">) of </w:t>
            </w:r>
            <w:r w:rsidRPr="000B66BC">
              <w:rPr>
                <w:rFonts w:ascii="Times New Roman" w:hAnsi="Times New Roman"/>
                <w:bCs/>
                <w:sz w:val="24"/>
                <w:szCs w:val="24"/>
              </w:rPr>
              <w:t xml:space="preserve">paragraph (7) and paragraphs (2) and (3) of Article 429e </w:t>
            </w:r>
            <w:del w:id="94" w:author="Author">
              <w:r w:rsidRPr="000B66BC" w:rsidDel="0032789D">
                <w:rPr>
                  <w:rFonts w:ascii="Times New Roman" w:hAnsi="Times New Roman"/>
                  <w:bCs/>
                  <w:sz w:val="24"/>
                  <w:szCs w:val="24"/>
                </w:rPr>
                <w:delText>CRR</w:delText>
              </w:r>
            </w:del>
            <w:ins w:id="95" w:author="Author">
              <w:r w:rsidR="0032789D">
                <w:rPr>
                  <w:rFonts w:ascii="Times New Roman" w:hAnsi="Times New Roman"/>
                  <w:bCs/>
                  <w:sz w:val="24"/>
                  <w:szCs w:val="24"/>
                </w:rPr>
                <w:t>REGULATION (EU) NO 575/2013</w:t>
              </w:r>
            </w:ins>
          </w:p>
          <w:p w14:paraId="1619B100" w14:textId="25784464"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exposure value for agent</w:t>
            </w:r>
            <w:r w:rsidR="00865326" w:rsidRPr="000B66BC">
              <w:rPr>
                <w:rFonts w:ascii="Times New Roman" w:hAnsi="Times New Roman"/>
                <w:bCs/>
                <w:sz w:val="24"/>
                <w:szCs w:val="24"/>
              </w:rPr>
              <w:t xml:space="preserve"> </w:t>
            </w:r>
            <w:r w:rsidR="008E7068" w:rsidRPr="000B66BC">
              <w:rPr>
                <w:rFonts w:ascii="Times New Roman" w:hAnsi="Times New Roman"/>
                <w:bCs/>
                <w:sz w:val="24"/>
                <w:szCs w:val="24"/>
              </w:rPr>
              <w:t>SFTs</w:t>
            </w:r>
            <w:r w:rsidRPr="000B66BC">
              <w:rPr>
                <w:rFonts w:ascii="Times New Roman" w:hAnsi="Times New Roman"/>
                <w:bCs/>
                <w:sz w:val="24"/>
                <w:szCs w:val="24"/>
              </w:rPr>
              <w:t xml:space="preserve"> where the institution provides an indemnity or guarantee to a customer or counterparty limited to any difference between the value of the security or cash the customer has lent and the value of collateral the borrower has provided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w:t>
            </w:r>
            <w:r w:rsidR="00E1045E" w:rsidRPr="000B66BC">
              <w:rPr>
                <w:rFonts w:ascii="Times New Roman" w:hAnsi="Times New Roman"/>
                <w:bCs/>
                <w:sz w:val="24"/>
                <w:szCs w:val="24"/>
              </w:rPr>
              <w:t xml:space="preserve">point (a) of </w:t>
            </w:r>
            <w:r w:rsidRPr="000B66BC">
              <w:rPr>
                <w:rFonts w:ascii="Times New Roman" w:hAnsi="Times New Roman"/>
                <w:bCs/>
                <w:sz w:val="24"/>
                <w:szCs w:val="24"/>
              </w:rPr>
              <w:t>Article 429</w:t>
            </w:r>
            <w:r w:rsidR="008B509E" w:rsidRPr="000B66BC">
              <w:rPr>
                <w:rFonts w:ascii="Times New Roman" w:hAnsi="Times New Roman"/>
                <w:bCs/>
                <w:sz w:val="24"/>
                <w:szCs w:val="24"/>
              </w:rPr>
              <w:t>e</w:t>
            </w:r>
            <w:r w:rsidRPr="000B66BC">
              <w:rPr>
                <w:rFonts w:ascii="Times New Roman" w:hAnsi="Times New Roman"/>
                <w:bCs/>
                <w:sz w:val="24"/>
                <w:szCs w:val="24"/>
              </w:rPr>
              <w:t>(</w:t>
            </w:r>
            <w:r w:rsidR="008B509E" w:rsidRPr="000B66BC">
              <w:rPr>
                <w:rFonts w:ascii="Times New Roman" w:hAnsi="Times New Roman"/>
                <w:bCs/>
                <w:sz w:val="24"/>
                <w:szCs w:val="24"/>
              </w:rPr>
              <w:t>7</w:t>
            </w:r>
            <w:r w:rsidRPr="000B66BC">
              <w:rPr>
                <w:rFonts w:ascii="Times New Roman" w:hAnsi="Times New Roman"/>
                <w:bCs/>
                <w:sz w:val="24"/>
                <w:szCs w:val="24"/>
              </w:rPr>
              <w:t xml:space="preserve">) </w:t>
            </w:r>
            <w:del w:id="96" w:author="Author">
              <w:r w:rsidR="00684733" w:rsidRPr="000B66BC" w:rsidDel="0032789D">
                <w:rPr>
                  <w:rFonts w:ascii="Times New Roman" w:hAnsi="Times New Roman"/>
                  <w:bCs/>
                  <w:sz w:val="24"/>
                  <w:szCs w:val="24"/>
                </w:rPr>
                <w:delText>CRR</w:delText>
              </w:r>
            </w:del>
            <w:ins w:id="97"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consists only of the add-on determined in accordance with </w:t>
            </w:r>
            <w:r w:rsidR="003D2141" w:rsidRPr="000B66BC">
              <w:rPr>
                <w:rFonts w:ascii="Times New Roman" w:hAnsi="Times New Roman"/>
                <w:bCs/>
                <w:sz w:val="24"/>
                <w:szCs w:val="24"/>
              </w:rPr>
              <w:t xml:space="preserve">paragraph (2) or (3) of </w:t>
            </w:r>
            <w:r w:rsidRPr="000B66BC">
              <w:rPr>
                <w:rFonts w:ascii="Times New Roman" w:hAnsi="Times New Roman"/>
                <w:bCs/>
                <w:sz w:val="24"/>
                <w:szCs w:val="24"/>
              </w:rPr>
              <w:t>Article 429</w:t>
            </w:r>
            <w:r w:rsidR="008B509E" w:rsidRPr="000B66BC">
              <w:rPr>
                <w:rFonts w:ascii="Times New Roman" w:hAnsi="Times New Roman"/>
                <w:bCs/>
                <w:sz w:val="24"/>
                <w:szCs w:val="24"/>
              </w:rPr>
              <w:t>e</w:t>
            </w:r>
            <w:r w:rsidR="003D2141" w:rsidRPr="000B66BC">
              <w:rPr>
                <w:rFonts w:ascii="Times New Roman" w:hAnsi="Times New Roman"/>
                <w:bCs/>
                <w:sz w:val="24"/>
                <w:szCs w:val="24"/>
              </w:rPr>
              <w:t xml:space="preserve"> </w:t>
            </w:r>
            <w:del w:id="98" w:author="Author">
              <w:r w:rsidR="00684733" w:rsidRPr="000B66BC" w:rsidDel="0032789D">
                <w:rPr>
                  <w:rFonts w:ascii="Times New Roman" w:hAnsi="Times New Roman"/>
                  <w:bCs/>
                  <w:sz w:val="24"/>
                  <w:szCs w:val="24"/>
                </w:rPr>
                <w:delText>CRR</w:delText>
              </w:r>
            </w:del>
            <w:ins w:id="99" w:author="Author">
              <w:r w:rsidR="0032789D">
                <w:rPr>
                  <w:rFonts w:ascii="Times New Roman" w:hAnsi="Times New Roman"/>
                  <w:bCs/>
                  <w:sz w:val="24"/>
                  <w:szCs w:val="24"/>
                </w:rPr>
                <w:t>REGULATION (EU) NO 575/2013</w:t>
              </w:r>
            </w:ins>
            <w:r w:rsidRPr="000B66BC">
              <w:rPr>
                <w:rFonts w:ascii="Times New Roman" w:hAnsi="Times New Roman"/>
                <w:bCs/>
                <w:sz w:val="24"/>
                <w:szCs w:val="24"/>
              </w:rPr>
              <w:t>, as applicable.</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not include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transactions </w:t>
            </w:r>
            <w:r w:rsidR="00D85101" w:rsidRPr="000B66BC">
              <w:rPr>
                <w:rFonts w:ascii="Times New Roman" w:hAnsi="Times New Roman"/>
                <w:bCs/>
                <w:sz w:val="24"/>
                <w:szCs w:val="24"/>
              </w:rPr>
              <w:t>in accordance with</w:t>
            </w:r>
            <w:r w:rsidR="00E1045E"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w:t>
            </w:r>
            <w:r w:rsidR="009436BE" w:rsidRPr="000B66BC">
              <w:rPr>
                <w:rFonts w:ascii="Times New Roman" w:hAnsi="Times New Roman"/>
                <w:bCs/>
                <w:sz w:val="24"/>
                <w:szCs w:val="24"/>
              </w:rPr>
              <w:t>429</w:t>
            </w:r>
            <w:proofErr w:type="gramStart"/>
            <w:r w:rsidR="009436BE" w:rsidRPr="000B66BC">
              <w:rPr>
                <w:rFonts w:ascii="Times New Roman" w:hAnsi="Times New Roman"/>
                <w:bCs/>
                <w:sz w:val="24"/>
                <w:szCs w:val="24"/>
              </w:rPr>
              <w:t>e(</w:t>
            </w:r>
            <w:proofErr w:type="gramEnd"/>
            <w:r w:rsidR="009436BE" w:rsidRPr="000B66BC">
              <w:rPr>
                <w:rFonts w:ascii="Times New Roman" w:hAnsi="Times New Roman"/>
                <w:bCs/>
                <w:sz w:val="24"/>
                <w:szCs w:val="24"/>
              </w:rPr>
              <w:t>7).</w:t>
            </w:r>
            <w:r w:rsidRPr="000B66BC">
              <w:rPr>
                <w:rFonts w:ascii="Times New Roman" w:hAnsi="Times New Roman"/>
                <w:bCs/>
                <w:sz w:val="24"/>
                <w:szCs w:val="24"/>
              </w:rPr>
              <w:t xml:space="preserve"> Institutions shall instead include those items in {0</w:t>
            </w:r>
            <w:r w:rsidR="00A54499" w:rsidRPr="000B66BC">
              <w:rPr>
                <w:rFonts w:ascii="Times New Roman" w:hAnsi="Times New Roman"/>
                <w:bCs/>
                <w:sz w:val="24"/>
                <w:szCs w:val="24"/>
              </w:rPr>
              <w:t>0</w:t>
            </w:r>
            <w:r w:rsidRPr="000B66BC">
              <w:rPr>
                <w:rFonts w:ascii="Times New Roman" w:hAnsi="Times New Roman"/>
                <w:bCs/>
                <w:sz w:val="24"/>
                <w:szCs w:val="24"/>
              </w:rPr>
              <w:t>10</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r w:rsidR="000E62A7" w:rsidRPr="000B66BC">
              <w:rPr>
                <w:rFonts w:ascii="Times New Roman" w:hAnsi="Times New Roman"/>
                <w:bCs/>
                <w:sz w:val="24"/>
                <w:szCs w:val="24"/>
              </w:rPr>
              <w:t xml:space="preserve"> and</w:t>
            </w:r>
            <w:r w:rsidRPr="000B66BC">
              <w:rPr>
                <w:rFonts w:ascii="Times New Roman" w:hAnsi="Times New Roman"/>
                <w:bCs/>
                <w:sz w:val="24"/>
                <w:szCs w:val="24"/>
              </w:rPr>
              <w:t xml:space="preserve"> {0</w:t>
            </w:r>
            <w:r w:rsidR="00A54499" w:rsidRPr="000B66BC">
              <w:rPr>
                <w:rFonts w:ascii="Times New Roman" w:hAnsi="Times New Roman"/>
                <w:bCs/>
                <w:sz w:val="24"/>
                <w:szCs w:val="24"/>
              </w:rPr>
              <w:t>0</w:t>
            </w:r>
            <w:r w:rsidRPr="000B66BC">
              <w:rPr>
                <w:rFonts w:ascii="Times New Roman" w:hAnsi="Times New Roman"/>
                <w:bCs/>
                <w:sz w:val="24"/>
                <w:szCs w:val="24"/>
              </w:rPr>
              <w:t>20</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r w:rsidRPr="000B66BC">
              <w:rPr>
                <w:rFonts w:ascii="Times New Roman" w:hAnsi="Times New Roman"/>
                <w:bCs/>
                <w:sz w:val="24"/>
                <w:szCs w:val="24"/>
              </w:rPr>
              <w:t xml:space="preserve"> or </w:t>
            </w:r>
            <w:r w:rsidR="000E62A7" w:rsidRPr="000B66BC">
              <w:rPr>
                <w:rFonts w:ascii="Times New Roman" w:hAnsi="Times New Roman"/>
                <w:bCs/>
                <w:sz w:val="24"/>
                <w:szCs w:val="24"/>
              </w:rPr>
              <w:t>{0</w:t>
            </w:r>
            <w:r w:rsidR="00A54499" w:rsidRPr="000B66BC">
              <w:rPr>
                <w:rFonts w:ascii="Times New Roman" w:hAnsi="Times New Roman"/>
                <w:bCs/>
                <w:sz w:val="24"/>
                <w:szCs w:val="24"/>
              </w:rPr>
              <w:t>0</w:t>
            </w:r>
            <w:r w:rsidR="000E62A7" w:rsidRPr="000B66BC">
              <w:rPr>
                <w:rFonts w:ascii="Times New Roman" w:hAnsi="Times New Roman"/>
                <w:bCs/>
                <w:sz w:val="24"/>
                <w:szCs w:val="24"/>
              </w:rPr>
              <w:t>10;0</w:t>
            </w:r>
            <w:r w:rsidR="00A54499" w:rsidRPr="000B66BC">
              <w:rPr>
                <w:rFonts w:ascii="Times New Roman" w:hAnsi="Times New Roman"/>
                <w:bCs/>
                <w:sz w:val="24"/>
                <w:szCs w:val="24"/>
              </w:rPr>
              <w:t>0</w:t>
            </w:r>
            <w:r w:rsidR="000E62A7" w:rsidRPr="000B66BC">
              <w:rPr>
                <w:rFonts w:ascii="Times New Roman" w:hAnsi="Times New Roman"/>
                <w:bCs/>
                <w:sz w:val="24"/>
                <w:szCs w:val="24"/>
              </w:rPr>
              <w:t xml:space="preserve">10} and </w:t>
            </w:r>
            <w:r w:rsidRPr="000B66BC">
              <w:rPr>
                <w:rFonts w:ascii="Times New Roman" w:hAnsi="Times New Roman"/>
                <w:bCs/>
                <w:sz w:val="24"/>
                <w:szCs w:val="24"/>
              </w:rPr>
              <w:t>{0</w:t>
            </w:r>
            <w:r w:rsidR="00A54499" w:rsidRPr="000B66BC">
              <w:rPr>
                <w:rFonts w:ascii="Times New Roman" w:hAnsi="Times New Roman"/>
                <w:bCs/>
                <w:sz w:val="24"/>
                <w:szCs w:val="24"/>
              </w:rPr>
              <w:t>0</w:t>
            </w:r>
            <w:r w:rsidRPr="000B66BC">
              <w:rPr>
                <w:rFonts w:ascii="Times New Roman" w:hAnsi="Times New Roman"/>
                <w:bCs/>
                <w:sz w:val="24"/>
                <w:szCs w:val="24"/>
              </w:rPr>
              <w:t>30</w:t>
            </w:r>
            <w:r w:rsidR="00BB4B8A" w:rsidRPr="000B66BC">
              <w:rPr>
                <w:rFonts w:ascii="Times New Roman" w:hAnsi="Times New Roman"/>
                <w:bCs/>
                <w:sz w:val="24"/>
                <w:szCs w:val="24"/>
              </w:rPr>
              <w:t>;</w:t>
            </w:r>
            <w:r w:rsidR="00A54499" w:rsidRPr="000B66BC">
              <w:rPr>
                <w:rFonts w:ascii="Times New Roman" w:hAnsi="Times New Roman"/>
                <w:bCs/>
                <w:sz w:val="24"/>
                <w:szCs w:val="24"/>
              </w:rPr>
              <w:t>0</w:t>
            </w:r>
            <w:r w:rsidR="00BB4B8A" w:rsidRPr="000B66BC">
              <w:rPr>
                <w:rFonts w:ascii="Times New Roman" w:hAnsi="Times New Roman"/>
                <w:bCs/>
                <w:sz w:val="24"/>
                <w:szCs w:val="24"/>
              </w:rPr>
              <w:t>010}</w:t>
            </w:r>
            <w:r w:rsidR="009B2324" w:rsidRPr="000B66BC">
              <w:rPr>
                <w:rFonts w:ascii="Times New Roman" w:hAnsi="Times New Roman"/>
                <w:bCs/>
                <w:sz w:val="24"/>
                <w:szCs w:val="24"/>
              </w:rPr>
              <w:t>, as applicable</w:t>
            </w:r>
            <w:r w:rsidRPr="000B66BC">
              <w:rPr>
                <w:rFonts w:ascii="Times New Roman" w:hAnsi="Times New Roman"/>
                <w:bCs/>
                <w:sz w:val="24"/>
                <w:szCs w:val="24"/>
              </w:rPr>
              <w:t>.</w:t>
            </w:r>
          </w:p>
        </w:tc>
      </w:tr>
      <w:tr w:rsidR="00AE2798" w:rsidRPr="00E75BB8" w14:paraId="730C9B47" w14:textId="77777777" w:rsidTr="004F0BFB">
        <w:trPr>
          <w:trHeight w:val="304"/>
        </w:trPr>
        <w:tc>
          <w:tcPr>
            <w:tcW w:w="1531" w:type="dxa"/>
          </w:tcPr>
          <w:p w14:paraId="67472548" w14:textId="3E8951DA" w:rsidR="00AE2798" w:rsidRPr="000B66BC" w:rsidRDefault="00AE2798"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590" w:type="dxa"/>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 </w:t>
            </w:r>
            <w:r w:rsidR="00AE2798" w:rsidRPr="000B66BC">
              <w:rPr>
                <w:rFonts w:ascii="Times New Roman" w:hAnsi="Times New Roman"/>
                <w:b/>
                <w:bCs/>
                <w:sz w:val="24"/>
                <w:szCs w:val="24"/>
              </w:rPr>
              <w:t xml:space="preserve">Exempted CCP leg of client-cleared SFT </w:t>
            </w:r>
            <w:proofErr w:type="gramStart"/>
            <w:r w:rsidR="00AE2798" w:rsidRPr="000B66BC">
              <w:rPr>
                <w:rFonts w:ascii="Times New Roman" w:hAnsi="Times New Roman"/>
                <w:b/>
                <w:bCs/>
                <w:sz w:val="24"/>
                <w:szCs w:val="24"/>
              </w:rPr>
              <w:t>exposures</w:t>
            </w:r>
            <w:proofErr w:type="gramEnd"/>
          </w:p>
          <w:p w14:paraId="1B6574CC" w14:textId="11E4829A" w:rsidR="00AE2798" w:rsidRPr="000B66BC" w:rsidRDefault="00E1045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w:t>
            </w:r>
            <w:r w:rsidR="00AE2798" w:rsidRPr="000B66BC">
              <w:rPr>
                <w:rFonts w:ascii="Times New Roman" w:hAnsi="Times New Roman"/>
                <w:bCs/>
                <w:sz w:val="24"/>
                <w:szCs w:val="24"/>
              </w:rPr>
              <w:t xml:space="preserve">Article </w:t>
            </w:r>
            <w:r w:rsidR="0062501E" w:rsidRPr="000B66BC">
              <w:rPr>
                <w:rFonts w:ascii="Times New Roman" w:hAnsi="Times New Roman"/>
                <w:bCs/>
                <w:sz w:val="24"/>
                <w:szCs w:val="24"/>
              </w:rPr>
              <w:t>429</w:t>
            </w:r>
            <w:proofErr w:type="gramStart"/>
            <w:r w:rsidR="0062501E" w:rsidRPr="000B66BC">
              <w:rPr>
                <w:rFonts w:ascii="Times New Roman" w:hAnsi="Times New Roman"/>
                <w:bCs/>
                <w:sz w:val="24"/>
                <w:szCs w:val="24"/>
              </w:rPr>
              <w:t>a(</w:t>
            </w:r>
            <w:proofErr w:type="gramEnd"/>
            <w:r w:rsidR="0062501E" w:rsidRPr="000B66BC">
              <w:rPr>
                <w:rFonts w:ascii="Times New Roman" w:hAnsi="Times New Roman"/>
                <w:bCs/>
                <w:sz w:val="24"/>
                <w:szCs w:val="24"/>
              </w:rPr>
              <w:t>1)</w:t>
            </w:r>
            <w:r w:rsidR="009B2324" w:rsidRPr="000B66BC">
              <w:rPr>
                <w:rFonts w:ascii="Times New Roman" w:hAnsi="Times New Roman"/>
                <w:bCs/>
                <w:sz w:val="24"/>
                <w:szCs w:val="24"/>
              </w:rPr>
              <w:t xml:space="preserve"> and</w:t>
            </w:r>
            <w:r w:rsidRPr="000B66BC">
              <w:rPr>
                <w:rFonts w:ascii="Times New Roman" w:hAnsi="Times New Roman"/>
                <w:bCs/>
                <w:sz w:val="24"/>
                <w:szCs w:val="24"/>
              </w:rPr>
              <w:t xml:space="preserve"> point (c)</w:t>
            </w:r>
            <w:r w:rsidR="00AE2798" w:rsidRPr="000B66BC">
              <w:rPr>
                <w:rFonts w:ascii="Times New Roman" w:hAnsi="Times New Roman"/>
                <w:bCs/>
                <w:sz w:val="24"/>
                <w:szCs w:val="24"/>
              </w:rPr>
              <w:t xml:space="preserve"> </w:t>
            </w:r>
            <w:r w:rsidRPr="000B66BC">
              <w:rPr>
                <w:rFonts w:ascii="Times New Roman" w:hAnsi="Times New Roman"/>
                <w:bCs/>
                <w:sz w:val="24"/>
                <w:szCs w:val="24"/>
              </w:rPr>
              <w:t xml:space="preserve">of Article </w:t>
            </w:r>
            <w:r w:rsidR="00AE2798" w:rsidRPr="000B66BC">
              <w:rPr>
                <w:rFonts w:ascii="Times New Roman" w:hAnsi="Times New Roman"/>
                <w:bCs/>
                <w:sz w:val="24"/>
                <w:szCs w:val="24"/>
              </w:rPr>
              <w:t>306(1)</w:t>
            </w:r>
            <w:r w:rsidRPr="000B66BC">
              <w:rPr>
                <w:rFonts w:ascii="Times New Roman" w:hAnsi="Times New Roman"/>
                <w:bCs/>
                <w:sz w:val="24"/>
                <w:szCs w:val="24"/>
              </w:rPr>
              <w:t xml:space="preserve"> </w:t>
            </w:r>
            <w:del w:id="100" w:author="Author">
              <w:r w:rsidR="00684733" w:rsidRPr="000B66BC" w:rsidDel="0032789D">
                <w:rPr>
                  <w:rFonts w:ascii="Times New Roman" w:hAnsi="Times New Roman"/>
                  <w:bCs/>
                  <w:sz w:val="24"/>
                  <w:szCs w:val="24"/>
                </w:rPr>
                <w:delText>CRR</w:delText>
              </w:r>
            </w:del>
            <w:ins w:id="101" w:author="Author">
              <w:r w:rsidR="0032789D">
                <w:rPr>
                  <w:rFonts w:ascii="Times New Roman" w:hAnsi="Times New Roman"/>
                  <w:bCs/>
                  <w:sz w:val="24"/>
                  <w:szCs w:val="24"/>
                </w:rPr>
                <w:t>REGULATION (EU) NO 575/2013</w:t>
              </w:r>
            </w:ins>
          </w:p>
          <w:p w14:paraId="5E6D8E3F" w14:textId="0673125C"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exempted CCP leg of client-cleared trade exposures of </w:t>
            </w:r>
            <w:r w:rsidR="008E7068" w:rsidRPr="000B66BC">
              <w:rPr>
                <w:rFonts w:ascii="Times New Roman" w:hAnsi="Times New Roman"/>
                <w:bCs/>
                <w:sz w:val="24"/>
                <w:szCs w:val="24"/>
              </w:rPr>
              <w:t>SFTs</w:t>
            </w:r>
            <w:r w:rsidRPr="000B66BC">
              <w:rPr>
                <w:rFonts w:ascii="Times New Roman" w:hAnsi="Times New Roman"/>
                <w:bCs/>
                <w:sz w:val="24"/>
                <w:szCs w:val="24"/>
              </w:rPr>
              <w:t xml:space="preserve">, provided that those items meet the conditions laid down in </w:t>
            </w:r>
            <w:r w:rsidR="00E1045E"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306(1) </w:t>
            </w:r>
            <w:del w:id="102" w:author="Author">
              <w:r w:rsidR="00684733" w:rsidRPr="000B66BC" w:rsidDel="0032789D">
                <w:rPr>
                  <w:rFonts w:ascii="Times New Roman" w:hAnsi="Times New Roman"/>
                  <w:bCs/>
                  <w:sz w:val="24"/>
                  <w:szCs w:val="24"/>
                </w:rPr>
                <w:delText>CRR</w:delText>
              </w:r>
            </w:del>
            <w:ins w:id="103"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p w14:paraId="39011247" w14:textId="079400AF" w:rsidR="004052F0" w:rsidRPr="000B66BC" w:rsidRDefault="004052F0"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exempted leg to the CCP is a</w:t>
            </w:r>
            <w:r w:rsidR="009479A1" w:rsidRPr="000B66BC">
              <w:rPr>
                <w:rFonts w:ascii="Times New Roman" w:hAnsi="Times New Roman"/>
                <w:bCs/>
                <w:sz w:val="24"/>
                <w:szCs w:val="24"/>
              </w:rPr>
              <w:t xml:space="preserve"> </w:t>
            </w:r>
            <w:proofErr w:type="gramStart"/>
            <w:r w:rsidRPr="000B66BC">
              <w:rPr>
                <w:rFonts w:ascii="Times New Roman" w:hAnsi="Times New Roman"/>
                <w:bCs/>
                <w:sz w:val="24"/>
                <w:szCs w:val="24"/>
              </w:rPr>
              <w:t>security</w:t>
            </w:r>
            <w:proofErr w:type="gramEnd"/>
            <w:r w:rsidRPr="000B66BC">
              <w:rPr>
                <w:rFonts w:ascii="Times New Roman" w:hAnsi="Times New Roman"/>
                <w:bCs/>
                <w:sz w:val="24"/>
                <w:szCs w:val="24"/>
              </w:rPr>
              <w:t xml:space="preserve"> it shall not be reported </w:t>
            </w:r>
            <w:r w:rsidR="009479A1" w:rsidRPr="000B66BC">
              <w:rPr>
                <w:rFonts w:ascii="Times New Roman" w:hAnsi="Times New Roman"/>
                <w:bCs/>
                <w:sz w:val="24"/>
                <w:szCs w:val="24"/>
              </w:rPr>
              <w:t xml:space="preserve">in this cell </w:t>
            </w:r>
            <w:r w:rsidRPr="000B66BC">
              <w:rPr>
                <w:rFonts w:ascii="Times New Roman" w:hAnsi="Times New Roman"/>
                <w:bCs/>
                <w:sz w:val="24"/>
                <w:szCs w:val="24"/>
              </w:rPr>
              <w:t>unless it</w:t>
            </w:r>
            <w:r w:rsidR="009479A1" w:rsidRPr="000B66BC">
              <w:rPr>
                <w:rFonts w:ascii="Times New Roman" w:hAnsi="Times New Roman"/>
                <w:bCs/>
                <w:sz w:val="24"/>
                <w:szCs w:val="24"/>
              </w:rPr>
              <w:t xml:space="preserve"> is a re</w:t>
            </w:r>
            <w:r w:rsidR="008E7068" w:rsidRPr="000B66BC">
              <w:rPr>
                <w:rFonts w:ascii="Times New Roman" w:hAnsi="Times New Roman"/>
                <w:bCs/>
                <w:sz w:val="24"/>
                <w:szCs w:val="24"/>
              </w:rPr>
              <w:t>-</w:t>
            </w:r>
            <w:r w:rsidR="009479A1" w:rsidRPr="000B66BC">
              <w:rPr>
                <w:rFonts w:ascii="Times New Roman" w:hAnsi="Times New Roman"/>
                <w:bCs/>
                <w:sz w:val="24"/>
                <w:szCs w:val="24"/>
              </w:rPr>
              <w:t xml:space="preserve">pledged security that under the applicable accounting framework </w:t>
            </w:r>
            <w:r w:rsidR="001B3BF0" w:rsidRPr="000B66BC">
              <w:rPr>
                <w:rFonts w:ascii="Times New Roman" w:hAnsi="Times New Roman"/>
                <w:bCs/>
                <w:sz w:val="24"/>
                <w:szCs w:val="24"/>
              </w:rPr>
              <w:t>(i</w:t>
            </w:r>
            <w:r w:rsidR="00DE64B2" w:rsidRPr="000B66BC">
              <w:rPr>
                <w:rFonts w:ascii="Times New Roman" w:hAnsi="Times New Roman"/>
                <w:bCs/>
                <w:sz w:val="24"/>
                <w:szCs w:val="24"/>
              </w:rPr>
              <w:t>.</w:t>
            </w:r>
            <w:r w:rsidR="001B3BF0" w:rsidRPr="000B66BC">
              <w:rPr>
                <w:rFonts w:ascii="Times New Roman" w:hAnsi="Times New Roman"/>
                <w:bCs/>
                <w:sz w:val="24"/>
                <w:szCs w:val="24"/>
              </w:rPr>
              <w:t>e</w:t>
            </w:r>
            <w:r w:rsidR="00DE64B2" w:rsidRPr="000B66BC">
              <w:rPr>
                <w:rFonts w:ascii="Times New Roman" w:hAnsi="Times New Roman"/>
                <w:bCs/>
                <w:sz w:val="24"/>
                <w:szCs w:val="24"/>
              </w:rPr>
              <w:t>.</w:t>
            </w:r>
            <w:r w:rsidRPr="000B66BC">
              <w:rPr>
                <w:rFonts w:ascii="Times New Roman" w:hAnsi="Times New Roman"/>
                <w:bCs/>
                <w:sz w:val="24"/>
                <w:szCs w:val="24"/>
              </w:rPr>
              <w:t xml:space="preserve">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the first sentence of Article 111(1) </w:t>
            </w:r>
            <w:del w:id="104" w:author="Author">
              <w:r w:rsidR="00684733" w:rsidRPr="000B66BC" w:rsidDel="0032789D">
                <w:rPr>
                  <w:rFonts w:ascii="Times New Roman" w:hAnsi="Times New Roman"/>
                  <w:bCs/>
                  <w:sz w:val="24"/>
                  <w:szCs w:val="24"/>
                </w:rPr>
                <w:delText>CRR</w:delText>
              </w:r>
            </w:del>
            <w:ins w:id="105" w:author="Author">
              <w:r w:rsidR="0032789D">
                <w:rPr>
                  <w:rFonts w:ascii="Times New Roman" w:hAnsi="Times New Roman"/>
                  <w:bCs/>
                  <w:sz w:val="24"/>
                  <w:szCs w:val="24"/>
                </w:rPr>
                <w:t>REGULATION (EU) NO 575/2013</w:t>
              </w:r>
            </w:ins>
            <w:r w:rsidR="001B3BF0" w:rsidRPr="000B66BC">
              <w:rPr>
                <w:rFonts w:ascii="Times New Roman" w:hAnsi="Times New Roman"/>
                <w:bCs/>
                <w:sz w:val="24"/>
                <w:szCs w:val="24"/>
              </w:rPr>
              <w:t>) is included at full value</w:t>
            </w:r>
            <w:r w:rsidRPr="000B66BC">
              <w:rPr>
                <w:rFonts w:ascii="Times New Roman" w:hAnsi="Times New Roman"/>
                <w:bCs/>
                <w:sz w:val="24"/>
                <w:szCs w:val="24"/>
              </w:rPr>
              <w:t>.</w:t>
            </w:r>
          </w:p>
          <w:p w14:paraId="0885E19A" w14:textId="61C30BC1" w:rsidR="00AF6C6D" w:rsidRPr="000B66BC" w:rsidRDefault="005A1D6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shall, as if no exemption applies, also include the amount reported in this cell in {0</w:t>
            </w:r>
            <w:r w:rsidR="00A54499" w:rsidRPr="000B66BC">
              <w:rPr>
                <w:rFonts w:ascii="Times New Roman" w:hAnsi="Times New Roman"/>
                <w:bCs/>
                <w:sz w:val="24"/>
                <w:szCs w:val="24"/>
              </w:rPr>
              <w:t>0</w:t>
            </w:r>
            <w:r w:rsidRPr="000B66BC">
              <w:rPr>
                <w:rFonts w:ascii="Times New Roman" w:hAnsi="Times New Roman"/>
                <w:bCs/>
                <w:sz w:val="24"/>
                <w:szCs w:val="24"/>
              </w:rPr>
              <w:t>10;0</w:t>
            </w:r>
            <w:r w:rsidR="00A54499" w:rsidRPr="000B66BC">
              <w:rPr>
                <w:rFonts w:ascii="Times New Roman" w:hAnsi="Times New Roman"/>
                <w:bCs/>
                <w:sz w:val="24"/>
                <w:szCs w:val="24"/>
              </w:rPr>
              <w:t>0</w:t>
            </w:r>
            <w:r w:rsidRPr="000B66BC">
              <w:rPr>
                <w:rFonts w:ascii="Times New Roman" w:hAnsi="Times New Roman"/>
                <w:bCs/>
                <w:sz w:val="24"/>
                <w:szCs w:val="24"/>
              </w:rPr>
              <w:t>10}, {0</w:t>
            </w:r>
            <w:r w:rsidR="00A54499" w:rsidRPr="000B66BC">
              <w:rPr>
                <w:rFonts w:ascii="Times New Roman" w:hAnsi="Times New Roman"/>
                <w:bCs/>
                <w:sz w:val="24"/>
                <w:szCs w:val="24"/>
              </w:rPr>
              <w:t>0</w:t>
            </w:r>
            <w:r w:rsidRPr="000B66BC">
              <w:rPr>
                <w:rFonts w:ascii="Times New Roman" w:hAnsi="Times New Roman"/>
                <w:bCs/>
                <w:sz w:val="24"/>
                <w:szCs w:val="24"/>
              </w:rPr>
              <w:t>20;0</w:t>
            </w:r>
            <w:r w:rsidR="00A54499" w:rsidRPr="000B66BC">
              <w:rPr>
                <w:rFonts w:ascii="Times New Roman" w:hAnsi="Times New Roman"/>
                <w:bCs/>
                <w:sz w:val="24"/>
                <w:szCs w:val="24"/>
              </w:rPr>
              <w:t>0</w:t>
            </w:r>
            <w:r w:rsidRPr="000B66BC">
              <w:rPr>
                <w:rFonts w:ascii="Times New Roman" w:hAnsi="Times New Roman"/>
                <w:bCs/>
                <w:sz w:val="24"/>
                <w:szCs w:val="24"/>
              </w:rPr>
              <w:t>10} and {0</w:t>
            </w:r>
            <w:r w:rsidR="00A54499" w:rsidRPr="000B66BC">
              <w:rPr>
                <w:rFonts w:ascii="Times New Roman" w:hAnsi="Times New Roman"/>
                <w:bCs/>
                <w:sz w:val="24"/>
                <w:szCs w:val="24"/>
              </w:rPr>
              <w:t>0</w:t>
            </w:r>
            <w:r w:rsidRPr="000B66BC">
              <w:rPr>
                <w:rFonts w:ascii="Times New Roman" w:hAnsi="Times New Roman"/>
                <w:bCs/>
                <w:sz w:val="24"/>
                <w:szCs w:val="24"/>
              </w:rPr>
              <w:t>30;0</w:t>
            </w:r>
            <w:r w:rsidR="00A54499" w:rsidRPr="000B66BC">
              <w:rPr>
                <w:rFonts w:ascii="Times New Roman" w:hAnsi="Times New Roman"/>
                <w:bCs/>
                <w:sz w:val="24"/>
                <w:szCs w:val="24"/>
              </w:rPr>
              <w:t>0</w:t>
            </w:r>
            <w:r w:rsidRPr="000B66BC">
              <w:rPr>
                <w:rFonts w:ascii="Times New Roman" w:hAnsi="Times New Roman"/>
                <w:bCs/>
                <w:sz w:val="24"/>
                <w:szCs w:val="24"/>
              </w:rPr>
              <w:t xml:space="preserve">10}, and, if it is a re-pledged security that under the applicable accounting framework is included at full </w:t>
            </w:r>
            <w:proofErr w:type="gramStart"/>
            <w:r w:rsidRPr="000B66BC">
              <w:rPr>
                <w:rFonts w:ascii="Times New Roman" w:hAnsi="Times New Roman"/>
                <w:bCs/>
                <w:sz w:val="24"/>
                <w:szCs w:val="24"/>
              </w:rPr>
              <w:t>value,  additionally</w:t>
            </w:r>
            <w:proofErr w:type="gramEnd"/>
            <w:r w:rsidRPr="000B66BC">
              <w:rPr>
                <w:rFonts w:ascii="Times New Roman" w:hAnsi="Times New Roman"/>
                <w:bCs/>
                <w:sz w:val="24"/>
                <w:szCs w:val="24"/>
              </w:rPr>
              <w:t xml:space="preserve"> in {</w:t>
            </w:r>
            <w:r w:rsidR="00A54499" w:rsidRPr="000B66BC">
              <w:rPr>
                <w:rFonts w:ascii="Times New Roman" w:hAnsi="Times New Roman"/>
                <w:bCs/>
                <w:sz w:val="24"/>
                <w:szCs w:val="24"/>
              </w:rPr>
              <w:t>0</w:t>
            </w:r>
            <w:r w:rsidRPr="000B66BC">
              <w:rPr>
                <w:rFonts w:ascii="Times New Roman" w:hAnsi="Times New Roman"/>
                <w:bCs/>
                <w:sz w:val="24"/>
                <w:szCs w:val="24"/>
              </w:rPr>
              <w:t>190;</w:t>
            </w:r>
            <w:r w:rsidR="00A54499" w:rsidRPr="000B66BC">
              <w:rPr>
                <w:rFonts w:ascii="Times New Roman" w:hAnsi="Times New Roman"/>
                <w:bCs/>
                <w:sz w:val="24"/>
                <w:szCs w:val="24"/>
              </w:rPr>
              <w:t>0</w:t>
            </w:r>
            <w:r w:rsidRPr="000B66BC">
              <w:rPr>
                <w:rFonts w:ascii="Times New Roman" w:hAnsi="Times New Roman"/>
                <w:bCs/>
                <w:sz w:val="24"/>
                <w:szCs w:val="24"/>
              </w:rPr>
              <w:t>010}.</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Where there is initial margin posted by the institution for an exempt</w:t>
            </w:r>
            <w:r w:rsidR="008E7068" w:rsidRPr="000B66BC">
              <w:rPr>
                <w:rFonts w:ascii="Times New Roman" w:hAnsi="Times New Roman"/>
                <w:bCs/>
                <w:sz w:val="24"/>
                <w:szCs w:val="24"/>
              </w:rPr>
              <w:t>ed</w:t>
            </w:r>
            <w:r w:rsidRPr="000B66BC">
              <w:rPr>
                <w:rFonts w:ascii="Times New Roman" w:hAnsi="Times New Roman"/>
                <w:bCs/>
                <w:sz w:val="24"/>
                <w:szCs w:val="24"/>
              </w:rPr>
              <w:t xml:space="preserve"> leg of a</w:t>
            </w:r>
            <w:r w:rsidR="008E7068" w:rsidRPr="000B66BC">
              <w:rPr>
                <w:rFonts w:ascii="Times New Roman" w:hAnsi="Times New Roman"/>
                <w:bCs/>
                <w:sz w:val="24"/>
                <w:szCs w:val="24"/>
              </w:rPr>
              <w:t>n</w:t>
            </w:r>
            <w:r w:rsidRPr="000B66BC">
              <w:rPr>
                <w:rFonts w:ascii="Times New Roman" w:hAnsi="Times New Roman"/>
                <w:bCs/>
                <w:sz w:val="24"/>
                <w:szCs w:val="24"/>
              </w:rPr>
              <w:t xml:space="preserve"> </w:t>
            </w:r>
            <w:r w:rsidR="008E7068" w:rsidRPr="000B66BC">
              <w:rPr>
                <w:rFonts w:ascii="Times New Roman" w:hAnsi="Times New Roman"/>
                <w:bCs/>
                <w:sz w:val="24"/>
                <w:szCs w:val="24"/>
              </w:rPr>
              <w:t>SFT</w:t>
            </w:r>
            <w:r w:rsidRPr="000B66BC">
              <w:rPr>
                <w:rFonts w:ascii="Times New Roman" w:hAnsi="Times New Roman"/>
                <w:bCs/>
                <w:sz w:val="24"/>
                <w:szCs w:val="24"/>
              </w:rPr>
              <w:t xml:space="preserve"> that is reported in {</w:t>
            </w:r>
            <w:r w:rsidR="00A54499" w:rsidRPr="000B66BC">
              <w:rPr>
                <w:rFonts w:ascii="Times New Roman" w:hAnsi="Times New Roman"/>
                <w:bCs/>
                <w:sz w:val="24"/>
                <w:szCs w:val="24"/>
              </w:rPr>
              <w:t>0</w:t>
            </w:r>
            <w:r w:rsidRPr="000B66BC">
              <w:rPr>
                <w:rFonts w:ascii="Times New Roman" w:hAnsi="Times New Roman"/>
                <w:bCs/>
                <w:sz w:val="24"/>
                <w:szCs w:val="24"/>
              </w:rPr>
              <w:t>190</w:t>
            </w:r>
            <w:r w:rsidR="00A54499" w:rsidRPr="000B66BC">
              <w:rPr>
                <w:rFonts w:ascii="Times New Roman" w:hAnsi="Times New Roman"/>
                <w:bCs/>
                <w:sz w:val="24"/>
                <w:szCs w:val="24"/>
              </w:rPr>
              <w:t>;</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r w:rsidRPr="000B66BC">
              <w:rPr>
                <w:rFonts w:ascii="Times New Roman" w:hAnsi="Times New Roman"/>
                <w:bCs/>
                <w:sz w:val="24"/>
                <w:szCs w:val="24"/>
              </w:rPr>
              <w:t xml:space="preserve"> and not reported in {0</w:t>
            </w:r>
            <w:r w:rsidR="00A54499" w:rsidRPr="000B66BC">
              <w:rPr>
                <w:rFonts w:ascii="Times New Roman" w:hAnsi="Times New Roman"/>
                <w:bCs/>
                <w:sz w:val="24"/>
                <w:szCs w:val="24"/>
              </w:rPr>
              <w:t>0</w:t>
            </w:r>
            <w:r w:rsidRPr="000B66BC">
              <w:rPr>
                <w:rFonts w:ascii="Times New Roman" w:hAnsi="Times New Roman"/>
                <w:bCs/>
                <w:sz w:val="24"/>
                <w:szCs w:val="24"/>
              </w:rPr>
              <w:t>20</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r w:rsidRPr="000B66BC">
              <w:rPr>
                <w:rFonts w:ascii="Times New Roman" w:hAnsi="Times New Roman"/>
                <w:bCs/>
                <w:sz w:val="24"/>
                <w:szCs w:val="24"/>
              </w:rPr>
              <w:t xml:space="preserve"> or {0</w:t>
            </w:r>
            <w:r w:rsidR="00A54499" w:rsidRPr="000B66BC">
              <w:rPr>
                <w:rFonts w:ascii="Times New Roman" w:hAnsi="Times New Roman"/>
                <w:bCs/>
                <w:sz w:val="24"/>
                <w:szCs w:val="24"/>
              </w:rPr>
              <w:t>0</w:t>
            </w:r>
            <w:r w:rsidRPr="000B66BC">
              <w:rPr>
                <w:rFonts w:ascii="Times New Roman" w:hAnsi="Times New Roman"/>
                <w:bCs/>
                <w:sz w:val="24"/>
                <w:szCs w:val="24"/>
              </w:rPr>
              <w:t>30</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r w:rsidRPr="000B66BC">
              <w:rPr>
                <w:rFonts w:ascii="Times New Roman" w:hAnsi="Times New Roman"/>
                <w:bCs/>
                <w:sz w:val="24"/>
                <w:szCs w:val="24"/>
              </w:rPr>
              <w:t xml:space="preserve">, then the institution can report it </w:t>
            </w:r>
            <w:r w:rsidR="005C09F7" w:rsidRPr="000B66BC">
              <w:rPr>
                <w:rFonts w:ascii="Times New Roman" w:hAnsi="Times New Roman"/>
                <w:bCs/>
                <w:sz w:val="24"/>
                <w:szCs w:val="24"/>
              </w:rPr>
              <w:t>in this cell.</w:t>
            </w:r>
          </w:p>
        </w:tc>
      </w:tr>
      <w:tr w:rsidR="00AA0445" w:rsidRPr="00E75BB8" w14:paraId="22358CE2" w14:textId="77777777" w:rsidTr="004F0BFB">
        <w:trPr>
          <w:trHeight w:val="304"/>
        </w:trPr>
        <w:tc>
          <w:tcPr>
            <w:tcW w:w="1531" w:type="dxa"/>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9573B2" w:rsidRPr="000B66BC">
              <w:rPr>
                <w:rFonts w:ascii="Times New Roman" w:hAnsi="Times New Roman"/>
                <w:bCs/>
                <w:sz w:val="24"/>
                <w:szCs w:val="24"/>
              </w:rPr>
              <w:t>0</w:t>
            </w:r>
            <w:r w:rsidRPr="000B66BC">
              <w:rPr>
                <w:rFonts w:ascii="Times New Roman" w:hAnsi="Times New Roman"/>
                <w:bCs/>
                <w:sz w:val="24"/>
                <w:szCs w:val="24"/>
              </w:rPr>
              <w:t>61;0</w:t>
            </w:r>
            <w:r w:rsidR="009573B2" w:rsidRPr="000B66BC">
              <w:rPr>
                <w:rFonts w:ascii="Times New Roman" w:hAnsi="Times New Roman"/>
                <w:bCs/>
                <w:sz w:val="24"/>
                <w:szCs w:val="24"/>
              </w:rPr>
              <w:t>0</w:t>
            </w:r>
            <w:r w:rsidRPr="000B66BC">
              <w:rPr>
                <w:rFonts w:ascii="Times New Roman" w:hAnsi="Times New Roman"/>
                <w:bCs/>
                <w:sz w:val="24"/>
                <w:szCs w:val="24"/>
              </w:rPr>
              <w:t>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90" w:type="dxa"/>
            <w:tcBorders>
              <w:bottom w:val="single" w:sz="4" w:space="0" w:color="auto"/>
            </w:tcBorders>
          </w:tcPr>
          <w:p w14:paraId="23795B97" w14:textId="5A0D0C24" w:rsidR="00AE3377" w:rsidRPr="000B66BC" w:rsidRDefault="00AE3377"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Derivatives: </w:t>
            </w:r>
            <w:r w:rsidR="00E36559" w:rsidRPr="000B66BC">
              <w:rPr>
                <w:rFonts w:ascii="Times New Roman" w:hAnsi="Times New Roman"/>
                <w:b/>
                <w:bCs/>
                <w:sz w:val="24"/>
                <w:szCs w:val="24"/>
              </w:rPr>
              <w:t>r</w:t>
            </w:r>
            <w:r w:rsidRPr="000B66BC">
              <w:rPr>
                <w:rFonts w:ascii="Times New Roman" w:hAnsi="Times New Roman"/>
                <w:b/>
                <w:bCs/>
                <w:sz w:val="24"/>
                <w:szCs w:val="24"/>
              </w:rPr>
              <w:t xml:space="preserve">eplacement cost contribution under the SA-CCR (without the effect of collateral on NICA) </w:t>
            </w:r>
          </w:p>
          <w:p w14:paraId="303004A2" w14:textId="53EAE1F6" w:rsidR="00AA0445" w:rsidRPr="0032789D" w:rsidRDefault="00AA0445" w:rsidP="000B66BC">
            <w:pPr>
              <w:pStyle w:val="BodyText1"/>
              <w:spacing w:after="240" w:line="240" w:lineRule="auto"/>
              <w:rPr>
                <w:rFonts w:ascii="Times New Roman" w:hAnsi="Times New Roman"/>
                <w:bCs/>
                <w:sz w:val="24"/>
                <w:szCs w:val="24"/>
                <w:lang w:val="fr-FR"/>
                <w:rPrChange w:id="106" w:author="Author">
                  <w:rPr>
                    <w:rFonts w:ascii="Times New Roman" w:hAnsi="Times New Roman"/>
                    <w:bCs/>
                    <w:sz w:val="24"/>
                    <w:szCs w:val="24"/>
                  </w:rPr>
                </w:rPrChange>
              </w:rPr>
            </w:pPr>
            <w:r w:rsidRPr="0032789D">
              <w:rPr>
                <w:rFonts w:ascii="Times New Roman" w:hAnsi="Times New Roman"/>
                <w:bCs/>
                <w:sz w:val="24"/>
                <w:szCs w:val="24"/>
                <w:lang w:val="fr-FR"/>
                <w:rPrChange w:id="107" w:author="Author">
                  <w:rPr>
                    <w:rFonts w:ascii="Times New Roman" w:hAnsi="Times New Roman"/>
                    <w:bCs/>
                    <w:sz w:val="24"/>
                    <w:szCs w:val="24"/>
                  </w:rPr>
                </w:rPrChange>
              </w:rPr>
              <w:t xml:space="preserve">Articles 429c (1) </w:t>
            </w:r>
            <w:del w:id="108" w:author="Author">
              <w:r w:rsidR="00684733" w:rsidRPr="0032789D" w:rsidDel="0032789D">
                <w:rPr>
                  <w:rFonts w:ascii="Times New Roman" w:hAnsi="Times New Roman"/>
                  <w:bCs/>
                  <w:sz w:val="24"/>
                  <w:szCs w:val="24"/>
                  <w:lang w:val="fr-FR"/>
                  <w:rPrChange w:id="109" w:author="Author">
                    <w:rPr>
                      <w:rFonts w:ascii="Times New Roman" w:hAnsi="Times New Roman"/>
                      <w:bCs/>
                      <w:sz w:val="24"/>
                      <w:szCs w:val="24"/>
                    </w:rPr>
                  </w:rPrChange>
                </w:rPr>
                <w:delText>CRR</w:delText>
              </w:r>
            </w:del>
            <w:ins w:id="110" w:author="Author">
              <w:r w:rsidR="0032789D" w:rsidRPr="0032789D">
                <w:rPr>
                  <w:rFonts w:ascii="Times New Roman" w:hAnsi="Times New Roman"/>
                  <w:bCs/>
                  <w:sz w:val="24"/>
                  <w:szCs w:val="24"/>
                  <w:lang w:val="fr-FR"/>
                  <w:rPrChange w:id="111" w:author="Author">
                    <w:rPr>
                      <w:rFonts w:ascii="Times New Roman" w:hAnsi="Times New Roman"/>
                      <w:bCs/>
                      <w:sz w:val="24"/>
                      <w:szCs w:val="24"/>
                    </w:rPr>
                  </w:rPrChange>
                </w:rPr>
                <w:t>REGULATION (EU) NO 575/2013</w:t>
              </w:r>
            </w:ins>
          </w:p>
          <w:p w14:paraId="3B8148BD" w14:textId="188EA6EC" w:rsidR="000864F6" w:rsidRPr="000B66BC" w:rsidRDefault="004E204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w:t>
            </w:r>
            <w:r w:rsidR="00143A3F" w:rsidRPr="000B66BC">
              <w:rPr>
                <w:rFonts w:ascii="Times New Roman" w:hAnsi="Times New Roman"/>
                <w:bCs/>
                <w:sz w:val="24"/>
                <w:szCs w:val="24"/>
              </w:rPr>
              <w:t xml:space="preserve">eplacement </w:t>
            </w:r>
            <w:r w:rsidR="00891072" w:rsidRPr="000B66BC">
              <w:rPr>
                <w:rFonts w:ascii="Times New Roman" w:hAnsi="Times New Roman"/>
                <w:bCs/>
                <w:sz w:val="24"/>
                <w:szCs w:val="24"/>
              </w:rPr>
              <w:t>C</w:t>
            </w:r>
            <w:r w:rsidR="00143A3F" w:rsidRPr="000B66BC">
              <w:rPr>
                <w:rFonts w:ascii="Times New Roman" w:hAnsi="Times New Roman"/>
                <w:bCs/>
                <w:sz w:val="24"/>
                <w:szCs w:val="24"/>
              </w:rPr>
              <w:t>ost</w:t>
            </w:r>
            <w:r w:rsidR="00C950C3" w:rsidRPr="000B66BC">
              <w:rPr>
                <w:rFonts w:ascii="Times New Roman" w:hAnsi="Times New Roman"/>
                <w:bCs/>
                <w:sz w:val="24"/>
                <w:szCs w:val="24"/>
              </w:rPr>
              <w:t xml:space="preserve"> as per </w:t>
            </w:r>
            <w:r w:rsidR="00E1045E" w:rsidRPr="000B66BC">
              <w:rPr>
                <w:rFonts w:ascii="Times New Roman" w:hAnsi="Times New Roman"/>
                <w:bCs/>
                <w:sz w:val="24"/>
                <w:szCs w:val="24"/>
              </w:rPr>
              <w:t xml:space="preserve">Article </w:t>
            </w:r>
            <w:r w:rsidR="00C950C3" w:rsidRPr="000B66BC">
              <w:rPr>
                <w:rFonts w:ascii="Times New Roman" w:hAnsi="Times New Roman"/>
                <w:bCs/>
                <w:sz w:val="24"/>
                <w:szCs w:val="24"/>
              </w:rPr>
              <w:t xml:space="preserve">275 </w:t>
            </w:r>
            <w:del w:id="112" w:author="Author">
              <w:r w:rsidR="00684733" w:rsidRPr="000B66BC" w:rsidDel="0032789D">
                <w:rPr>
                  <w:rFonts w:ascii="Times New Roman" w:hAnsi="Times New Roman"/>
                  <w:bCs/>
                  <w:sz w:val="24"/>
                  <w:szCs w:val="24"/>
                </w:rPr>
                <w:delText>CRR</w:delText>
              </w:r>
            </w:del>
            <w:ins w:id="113" w:author="Author">
              <w:r w:rsidR="0032789D">
                <w:rPr>
                  <w:rFonts w:ascii="Times New Roman" w:hAnsi="Times New Roman"/>
                  <w:bCs/>
                  <w:sz w:val="24"/>
                  <w:szCs w:val="24"/>
                </w:rPr>
                <w:t>REGULATION (EU) NO 575/2013</w:t>
              </w:r>
            </w:ins>
            <w:r w:rsidR="00C1091E" w:rsidRPr="000B66BC">
              <w:rPr>
                <w:rFonts w:ascii="Times New Roman" w:hAnsi="Times New Roman"/>
                <w:bCs/>
                <w:sz w:val="24"/>
                <w:szCs w:val="24"/>
              </w:rPr>
              <w:t xml:space="preserve"> </w:t>
            </w:r>
            <w:r w:rsidR="00C950C3" w:rsidRPr="000B66BC">
              <w:rPr>
                <w:rFonts w:ascii="Times New Roman" w:hAnsi="Times New Roman"/>
                <w:bCs/>
                <w:sz w:val="24"/>
                <w:szCs w:val="24"/>
              </w:rPr>
              <w:t xml:space="preserve">without </w:t>
            </w:r>
            <w:r w:rsidR="0020297E" w:rsidRPr="000B66BC">
              <w:rPr>
                <w:rFonts w:ascii="Times New Roman" w:hAnsi="Times New Roman"/>
                <w:bCs/>
                <w:sz w:val="24"/>
                <w:szCs w:val="24"/>
              </w:rPr>
              <w:t xml:space="preserve">the effect of collateral on </w:t>
            </w:r>
            <w:r w:rsidR="00C950C3" w:rsidRPr="000B66BC">
              <w:rPr>
                <w:rFonts w:ascii="Times New Roman" w:hAnsi="Times New Roman"/>
                <w:bCs/>
                <w:sz w:val="24"/>
                <w:szCs w:val="24"/>
              </w:rPr>
              <w:t>N</w:t>
            </w:r>
            <w:r w:rsidR="00891072" w:rsidRPr="000B66BC">
              <w:rPr>
                <w:rFonts w:ascii="Times New Roman" w:hAnsi="Times New Roman"/>
                <w:bCs/>
                <w:sz w:val="24"/>
                <w:szCs w:val="24"/>
              </w:rPr>
              <w:t>ICA</w:t>
            </w:r>
            <w:r w:rsidR="00133533" w:rsidRPr="000B66BC">
              <w:rPr>
                <w:rFonts w:ascii="Times New Roman" w:hAnsi="Times New Roman"/>
                <w:bCs/>
                <w:sz w:val="24"/>
                <w:szCs w:val="24"/>
              </w:rPr>
              <w:t xml:space="preserve">, </w:t>
            </w:r>
            <w:r w:rsidR="00C46DA4" w:rsidRPr="000B66BC">
              <w:rPr>
                <w:rFonts w:ascii="Times New Roman" w:hAnsi="Times New Roman"/>
                <w:bCs/>
                <w:sz w:val="24"/>
                <w:szCs w:val="24"/>
              </w:rPr>
              <w:t>and without the effect of any variation margin. Institutions shall not apply</w:t>
            </w:r>
            <w:r w:rsidR="0020297E" w:rsidRPr="000B66BC">
              <w:rPr>
                <w:rFonts w:ascii="Times New Roman" w:hAnsi="Times New Roman"/>
                <w:bCs/>
                <w:sz w:val="24"/>
                <w:szCs w:val="24"/>
              </w:rPr>
              <w:t xml:space="preserve"> the derogation</w:t>
            </w:r>
            <w:r w:rsidR="003B08DC" w:rsidRPr="000B66BC">
              <w:rPr>
                <w:rFonts w:ascii="Times New Roman" w:hAnsi="Times New Roman"/>
                <w:bCs/>
                <w:sz w:val="24"/>
                <w:szCs w:val="24"/>
              </w:rPr>
              <w:t>s</w:t>
            </w:r>
            <w:r w:rsidR="0020297E" w:rsidRPr="000B66BC">
              <w:rPr>
                <w:rFonts w:ascii="Times New Roman" w:hAnsi="Times New Roman"/>
                <w:bCs/>
                <w:sz w:val="24"/>
                <w:szCs w:val="24"/>
              </w:rPr>
              <w:t xml:space="preserve"> of </w:t>
            </w:r>
            <w:r w:rsidR="0073197F" w:rsidRPr="000B66BC">
              <w:rPr>
                <w:rFonts w:ascii="Times New Roman" w:hAnsi="Times New Roman"/>
                <w:bCs/>
                <w:sz w:val="24"/>
                <w:szCs w:val="24"/>
              </w:rPr>
              <w:t xml:space="preserve">paragraph (3) and (4) of </w:t>
            </w:r>
            <w:r w:rsidR="003B08DC" w:rsidRPr="000B66BC">
              <w:rPr>
                <w:rFonts w:ascii="Times New Roman" w:hAnsi="Times New Roman"/>
                <w:bCs/>
                <w:sz w:val="24"/>
                <w:szCs w:val="24"/>
              </w:rPr>
              <w:t xml:space="preserve">Article </w:t>
            </w:r>
            <w:r w:rsidR="0020297E" w:rsidRPr="000B66BC">
              <w:rPr>
                <w:rFonts w:ascii="Times New Roman" w:hAnsi="Times New Roman"/>
                <w:bCs/>
                <w:sz w:val="24"/>
                <w:szCs w:val="24"/>
              </w:rPr>
              <w:t>429c</w:t>
            </w:r>
            <w:r w:rsidR="002B0AAC" w:rsidRPr="000B66BC">
              <w:rPr>
                <w:rFonts w:ascii="Times New Roman" w:hAnsi="Times New Roman"/>
                <w:bCs/>
                <w:sz w:val="24"/>
                <w:szCs w:val="24"/>
              </w:rPr>
              <w:t xml:space="preserve"> </w:t>
            </w:r>
            <w:r w:rsidR="003B08DC" w:rsidRPr="000B66BC">
              <w:rPr>
                <w:rFonts w:ascii="Times New Roman" w:hAnsi="Times New Roman"/>
                <w:bCs/>
                <w:sz w:val="24"/>
                <w:szCs w:val="24"/>
              </w:rPr>
              <w:t xml:space="preserve">and </w:t>
            </w:r>
            <w:r w:rsidR="00E1045E" w:rsidRPr="000B66BC">
              <w:rPr>
                <w:rFonts w:ascii="Times New Roman" w:hAnsi="Times New Roman"/>
                <w:bCs/>
                <w:sz w:val="24"/>
                <w:szCs w:val="24"/>
              </w:rPr>
              <w:t xml:space="preserve">point (g) of Article </w:t>
            </w:r>
            <w:r w:rsidR="003B08DC" w:rsidRPr="000B66BC">
              <w:rPr>
                <w:rFonts w:ascii="Times New Roman" w:hAnsi="Times New Roman"/>
                <w:bCs/>
                <w:sz w:val="24"/>
                <w:szCs w:val="24"/>
              </w:rPr>
              <w:t>429</w:t>
            </w:r>
            <w:proofErr w:type="gramStart"/>
            <w:r w:rsidR="003B08DC" w:rsidRPr="000B66BC">
              <w:rPr>
                <w:rFonts w:ascii="Times New Roman" w:hAnsi="Times New Roman"/>
                <w:bCs/>
                <w:sz w:val="24"/>
                <w:szCs w:val="24"/>
              </w:rPr>
              <w:t>a(</w:t>
            </w:r>
            <w:proofErr w:type="gramEnd"/>
            <w:r w:rsidR="003B08DC" w:rsidRPr="000B66BC">
              <w:rPr>
                <w:rFonts w:ascii="Times New Roman" w:hAnsi="Times New Roman"/>
                <w:bCs/>
                <w:sz w:val="24"/>
                <w:szCs w:val="24"/>
              </w:rPr>
              <w:t>1)</w:t>
            </w:r>
            <w:r w:rsidR="00C1091E" w:rsidRPr="000B66BC">
              <w:rPr>
                <w:rFonts w:ascii="Times New Roman" w:hAnsi="Times New Roman"/>
                <w:bCs/>
                <w:sz w:val="24"/>
                <w:szCs w:val="24"/>
              </w:rPr>
              <w:t xml:space="preserve"> </w:t>
            </w:r>
            <w:del w:id="114" w:author="Author">
              <w:r w:rsidR="00684733" w:rsidRPr="000B66BC" w:rsidDel="0032789D">
                <w:rPr>
                  <w:rFonts w:ascii="Times New Roman" w:hAnsi="Times New Roman"/>
                  <w:bCs/>
                  <w:sz w:val="24"/>
                  <w:szCs w:val="24"/>
                </w:rPr>
                <w:delText>CRR</w:delText>
              </w:r>
            </w:del>
            <w:ins w:id="115" w:author="Author">
              <w:r w:rsidR="0032789D">
                <w:rPr>
                  <w:rFonts w:ascii="Times New Roman" w:hAnsi="Times New Roman"/>
                  <w:bCs/>
                  <w:sz w:val="24"/>
                  <w:szCs w:val="24"/>
                </w:rPr>
                <w:t>REGULATION (EU) NO 575/2013</w:t>
              </w:r>
            </w:ins>
            <w:r w:rsidR="00C46DA4" w:rsidRPr="000B66BC">
              <w:rPr>
                <w:rFonts w:ascii="Times New Roman" w:hAnsi="Times New Roman"/>
                <w:bCs/>
                <w:sz w:val="24"/>
                <w:szCs w:val="24"/>
              </w:rPr>
              <w:t xml:space="preserve"> for the purposes of this cell</w:t>
            </w:r>
            <w:r w:rsidR="00143A3F" w:rsidRPr="000B66BC">
              <w:rPr>
                <w:rFonts w:ascii="Times New Roman" w:hAnsi="Times New Roman"/>
                <w:bCs/>
                <w:sz w:val="24"/>
                <w:szCs w:val="24"/>
              </w:rPr>
              <w:t>.</w:t>
            </w:r>
            <w:r w:rsidR="00AE3377" w:rsidRPr="000B66BC">
              <w:rPr>
                <w:rFonts w:ascii="Times New Roman" w:hAnsi="Times New Roman"/>
                <w:bCs/>
                <w:sz w:val="24"/>
                <w:szCs w:val="24"/>
              </w:rPr>
              <w:t xml:space="preserve"> </w:t>
            </w:r>
            <w:r w:rsidR="00143A3F" w:rsidRPr="000B66BC">
              <w:rPr>
                <w:rFonts w:ascii="Times New Roman" w:hAnsi="Times New Roman"/>
                <w:bCs/>
                <w:sz w:val="24"/>
                <w:szCs w:val="24"/>
              </w:rPr>
              <w:t>The amount shall be</w:t>
            </w:r>
            <w:r w:rsidR="00C950C3" w:rsidRPr="000B66BC">
              <w:rPr>
                <w:rFonts w:ascii="Times New Roman" w:hAnsi="Times New Roman"/>
                <w:bCs/>
                <w:sz w:val="24"/>
                <w:szCs w:val="24"/>
              </w:rPr>
              <w:t xml:space="preserve"> </w:t>
            </w:r>
            <w:r w:rsidR="00191467" w:rsidRPr="000B66BC">
              <w:rPr>
                <w:rFonts w:ascii="Times New Roman" w:hAnsi="Times New Roman"/>
                <w:bCs/>
                <w:sz w:val="24"/>
                <w:szCs w:val="24"/>
              </w:rPr>
              <w:t xml:space="preserve">reported with the </w:t>
            </w:r>
            <w:r w:rsidR="00C950C3" w:rsidRPr="000B66BC">
              <w:rPr>
                <w:rFonts w:ascii="Times New Roman" w:hAnsi="Times New Roman"/>
                <w:bCs/>
                <w:sz w:val="24"/>
                <w:szCs w:val="24"/>
              </w:rPr>
              <w:t>1</w:t>
            </w:r>
            <w:r w:rsidR="00191467" w:rsidRPr="000B66BC">
              <w:rPr>
                <w:rFonts w:ascii="Times New Roman" w:hAnsi="Times New Roman"/>
                <w:bCs/>
                <w:sz w:val="24"/>
                <w:szCs w:val="24"/>
              </w:rPr>
              <w:t>,</w:t>
            </w:r>
            <w:r w:rsidR="00C950C3" w:rsidRPr="000B66BC">
              <w:rPr>
                <w:rFonts w:ascii="Times New Roman" w:hAnsi="Times New Roman"/>
                <w:bCs/>
                <w:sz w:val="24"/>
                <w:szCs w:val="24"/>
              </w:rPr>
              <w:t xml:space="preserve">4 </w:t>
            </w:r>
            <w:r w:rsidR="00191467" w:rsidRPr="000B66BC">
              <w:rPr>
                <w:rFonts w:ascii="Times New Roman" w:hAnsi="Times New Roman"/>
                <w:bCs/>
                <w:sz w:val="24"/>
                <w:szCs w:val="24"/>
              </w:rPr>
              <w:t xml:space="preserve">alpha factor applied as specified </w:t>
            </w:r>
            <w:proofErr w:type="gramStart"/>
            <w:r w:rsidR="00191467" w:rsidRPr="000B66BC">
              <w:rPr>
                <w:rFonts w:ascii="Times New Roman" w:hAnsi="Times New Roman"/>
                <w:bCs/>
                <w:sz w:val="24"/>
                <w:szCs w:val="24"/>
              </w:rPr>
              <w:t xml:space="preserve">in </w:t>
            </w:r>
            <w:r w:rsidR="00C950C3" w:rsidRPr="000B66BC">
              <w:rPr>
                <w:rFonts w:ascii="Times New Roman" w:hAnsi="Times New Roman"/>
                <w:bCs/>
                <w:sz w:val="24"/>
                <w:szCs w:val="24"/>
              </w:rPr>
              <w:t xml:space="preserve"> </w:t>
            </w:r>
            <w:r w:rsidR="0020297E" w:rsidRPr="000B66BC">
              <w:rPr>
                <w:rFonts w:ascii="Times New Roman" w:hAnsi="Times New Roman"/>
                <w:bCs/>
                <w:sz w:val="24"/>
                <w:szCs w:val="24"/>
              </w:rPr>
              <w:t>A</w:t>
            </w:r>
            <w:r w:rsidR="00C950C3" w:rsidRPr="000B66BC">
              <w:rPr>
                <w:rFonts w:ascii="Times New Roman" w:hAnsi="Times New Roman"/>
                <w:bCs/>
                <w:sz w:val="24"/>
                <w:szCs w:val="24"/>
              </w:rPr>
              <w:t>rticle</w:t>
            </w:r>
            <w:proofErr w:type="gramEnd"/>
            <w:r w:rsidR="00C950C3" w:rsidRPr="000B66BC">
              <w:rPr>
                <w:rFonts w:ascii="Times New Roman" w:hAnsi="Times New Roman"/>
                <w:bCs/>
                <w:sz w:val="24"/>
                <w:szCs w:val="24"/>
              </w:rPr>
              <w:t xml:space="preserve"> 274</w:t>
            </w:r>
            <w:r w:rsidR="008F3E64" w:rsidRPr="000B66BC">
              <w:rPr>
                <w:rFonts w:ascii="Times New Roman" w:hAnsi="Times New Roman"/>
                <w:bCs/>
                <w:sz w:val="24"/>
                <w:szCs w:val="24"/>
              </w:rPr>
              <w:t>(2)</w:t>
            </w:r>
            <w:r w:rsidR="0020297E" w:rsidRPr="000B66BC">
              <w:rPr>
                <w:rFonts w:ascii="Times New Roman" w:hAnsi="Times New Roman"/>
                <w:bCs/>
                <w:sz w:val="24"/>
                <w:szCs w:val="24"/>
              </w:rPr>
              <w:t xml:space="preserve"> </w:t>
            </w:r>
            <w:del w:id="116" w:author="Author">
              <w:r w:rsidR="00684733" w:rsidRPr="000B66BC" w:rsidDel="0032789D">
                <w:rPr>
                  <w:rFonts w:ascii="Times New Roman" w:hAnsi="Times New Roman"/>
                  <w:bCs/>
                  <w:sz w:val="24"/>
                  <w:szCs w:val="24"/>
                </w:rPr>
                <w:delText>CRR</w:delText>
              </w:r>
            </w:del>
            <w:ins w:id="117" w:author="Author">
              <w:r w:rsidR="0032789D">
                <w:rPr>
                  <w:rFonts w:ascii="Times New Roman" w:hAnsi="Times New Roman"/>
                  <w:bCs/>
                  <w:sz w:val="24"/>
                  <w:szCs w:val="24"/>
                </w:rPr>
                <w:t>REGULATION (EU) NO 575/2013</w:t>
              </w:r>
            </w:ins>
            <w:r w:rsidR="0020297E" w:rsidRPr="000B66BC">
              <w:rPr>
                <w:rFonts w:ascii="Times New Roman" w:hAnsi="Times New Roman"/>
                <w:bCs/>
                <w:sz w:val="24"/>
                <w:szCs w:val="24"/>
              </w:rPr>
              <w:t>.</w:t>
            </w:r>
          </w:p>
          <w:p w14:paraId="69D03BFF" w14:textId="786D8138" w:rsidR="000864F6" w:rsidRDefault="000864F6"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As determined by Article 429</w:t>
            </w:r>
            <w:proofErr w:type="gramStart"/>
            <w:r w:rsidRPr="000B66BC">
              <w:rPr>
                <w:rFonts w:ascii="Times New Roman" w:hAnsi="Times New Roman"/>
                <w:bCs/>
                <w:sz w:val="24"/>
                <w:szCs w:val="24"/>
              </w:rPr>
              <w:t>c(</w:t>
            </w:r>
            <w:proofErr w:type="gramEnd"/>
            <w:r w:rsidRPr="000B66BC">
              <w:rPr>
                <w:rFonts w:ascii="Times New Roman" w:hAnsi="Times New Roman"/>
                <w:bCs/>
                <w:sz w:val="24"/>
                <w:szCs w:val="24"/>
              </w:rPr>
              <w:t xml:space="preserve">1) </w:t>
            </w:r>
            <w:del w:id="118" w:author="Author">
              <w:r w:rsidR="00684733" w:rsidRPr="000B66BC" w:rsidDel="0032789D">
                <w:rPr>
                  <w:rFonts w:ascii="Times New Roman" w:hAnsi="Times New Roman"/>
                  <w:bCs/>
                  <w:sz w:val="24"/>
                  <w:szCs w:val="24"/>
                </w:rPr>
                <w:delText>CRR</w:delText>
              </w:r>
            </w:del>
            <w:ins w:id="119"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institutions may take into account the effects of contracts for novation and other netting agreements in accordance with Article 295 </w:t>
            </w:r>
            <w:del w:id="120" w:author="Author">
              <w:r w:rsidR="00684733" w:rsidRPr="000B66BC" w:rsidDel="0032789D">
                <w:rPr>
                  <w:rFonts w:ascii="Times New Roman" w:hAnsi="Times New Roman"/>
                  <w:bCs/>
                  <w:sz w:val="24"/>
                  <w:szCs w:val="24"/>
                </w:rPr>
                <w:delText>CRR</w:delText>
              </w:r>
            </w:del>
            <w:ins w:id="121"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Cross-product netting shall not apply. However, institutions may net within the product category referred to in point (25)(c) of Article 272 </w:t>
            </w:r>
            <w:del w:id="122" w:author="Author">
              <w:r w:rsidR="00684733" w:rsidRPr="000B66BC" w:rsidDel="0032789D">
                <w:rPr>
                  <w:rFonts w:ascii="Times New Roman" w:hAnsi="Times New Roman"/>
                  <w:bCs/>
                  <w:sz w:val="24"/>
                  <w:szCs w:val="24"/>
                </w:rPr>
                <w:delText>CRR</w:delText>
              </w:r>
            </w:del>
            <w:ins w:id="123"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and credit derivatives when they are subj</w:t>
            </w:r>
            <w:r w:rsidR="00201339" w:rsidRPr="000B66BC">
              <w:rPr>
                <w:rFonts w:ascii="Times New Roman" w:hAnsi="Times New Roman"/>
                <w:bCs/>
                <w:sz w:val="24"/>
                <w:szCs w:val="24"/>
              </w:rPr>
              <w:t>ect to a contractual cross-prod</w:t>
            </w:r>
            <w:r w:rsidRPr="000B66BC">
              <w:rPr>
                <w:rFonts w:ascii="Times New Roman" w:hAnsi="Times New Roman"/>
                <w:bCs/>
                <w:sz w:val="24"/>
                <w:szCs w:val="24"/>
              </w:rPr>
              <w:t xml:space="preserve">uct netting agreement referred to in Article 295(c) </w:t>
            </w:r>
            <w:del w:id="124" w:author="Author">
              <w:r w:rsidR="00684733" w:rsidRPr="000B66BC" w:rsidDel="0032789D">
                <w:rPr>
                  <w:rFonts w:ascii="Times New Roman" w:hAnsi="Times New Roman"/>
                  <w:bCs/>
                  <w:sz w:val="24"/>
                  <w:szCs w:val="24"/>
                </w:rPr>
                <w:delText>CRR</w:delText>
              </w:r>
            </w:del>
            <w:ins w:id="125"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shall include all credit derivatives, not solely those in the trading book.</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sidRPr="000B66BC">
              <w:rPr>
                <w:rFonts w:ascii="Times New Roman" w:hAnsi="Times New Roman"/>
                <w:bCs/>
                <w:sz w:val="24"/>
                <w:szCs w:val="24"/>
              </w:rPr>
              <w:t>Institutions shall not consider in this cell contracts measured by application of the simplified standardised approach or the original exposure method.</w:t>
            </w:r>
          </w:p>
        </w:tc>
      </w:tr>
      <w:tr w:rsidR="00AA0445" w:rsidRPr="00E75BB8" w14:paraId="6839640F" w14:textId="77777777" w:rsidTr="004F0BFB">
        <w:trPr>
          <w:trHeight w:val="304"/>
        </w:trPr>
        <w:tc>
          <w:tcPr>
            <w:tcW w:w="1531" w:type="dxa"/>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65;0</w:t>
            </w:r>
            <w:r w:rsidR="009573B2" w:rsidRPr="000B66BC">
              <w:rPr>
                <w:rFonts w:ascii="Times New Roman" w:hAnsi="Times New Roman"/>
                <w:bCs/>
                <w:sz w:val="24"/>
                <w:szCs w:val="24"/>
              </w:rPr>
              <w:t>0</w:t>
            </w:r>
            <w:r w:rsidRPr="000B66BC">
              <w:rPr>
                <w:rFonts w:ascii="Times New Roman" w:hAnsi="Times New Roman"/>
                <w:bCs/>
                <w:sz w:val="24"/>
                <w:szCs w:val="24"/>
              </w:rPr>
              <w:t>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90" w:type="dxa"/>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 Effect of the recognition of collateral on NICA on QCCP </w:t>
            </w:r>
            <w:r w:rsidR="00B85438" w:rsidRPr="000B66BC">
              <w:rPr>
                <w:rFonts w:ascii="Times New Roman" w:hAnsi="Times New Roman"/>
                <w:b/>
                <w:bCs/>
                <w:sz w:val="24"/>
                <w:szCs w:val="24"/>
              </w:rPr>
              <w:t>client-</w:t>
            </w:r>
            <w:r w:rsidRPr="000B66BC">
              <w:rPr>
                <w:rFonts w:ascii="Times New Roman" w:hAnsi="Times New Roman"/>
                <w:b/>
                <w:bCs/>
                <w:sz w:val="24"/>
                <w:szCs w:val="24"/>
              </w:rPr>
              <w:t xml:space="preserve">cleared transactions (SA-CCR </w:t>
            </w:r>
            <w:r w:rsidR="00275423" w:rsidRPr="000B66BC">
              <w:rPr>
                <w:rFonts w:ascii="Times New Roman" w:hAnsi="Times New Roman"/>
                <w:b/>
                <w:bCs/>
                <w:sz w:val="24"/>
                <w:szCs w:val="24"/>
              </w:rPr>
              <w:t xml:space="preserve">- </w:t>
            </w:r>
            <w:r w:rsidRPr="000B66BC">
              <w:rPr>
                <w:rFonts w:ascii="Times New Roman" w:hAnsi="Times New Roman"/>
                <w:b/>
                <w:bCs/>
                <w:sz w:val="24"/>
                <w:szCs w:val="24"/>
              </w:rPr>
              <w:t>replacement cost)</w:t>
            </w:r>
          </w:p>
          <w:p w14:paraId="4393A5C2" w14:textId="1C033A6E" w:rsidR="00AA0445" w:rsidRPr="000B66BC" w:rsidRDefault="00AA044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Article 429</w:t>
            </w:r>
            <w:proofErr w:type="gramStart"/>
            <w:r w:rsidRPr="000B66BC">
              <w:rPr>
                <w:rFonts w:ascii="Times New Roman" w:hAnsi="Times New Roman"/>
                <w:bCs/>
                <w:sz w:val="24"/>
                <w:szCs w:val="24"/>
              </w:rPr>
              <w:t>c(</w:t>
            </w:r>
            <w:proofErr w:type="gramEnd"/>
            <w:r w:rsidRPr="000B66BC">
              <w:rPr>
                <w:rFonts w:ascii="Times New Roman" w:hAnsi="Times New Roman"/>
                <w:bCs/>
                <w:sz w:val="24"/>
                <w:szCs w:val="24"/>
              </w:rPr>
              <w:t xml:space="preserve">4) </w:t>
            </w:r>
            <w:del w:id="126" w:author="Author">
              <w:r w:rsidR="00684733" w:rsidRPr="000B66BC" w:rsidDel="0032789D">
                <w:rPr>
                  <w:rFonts w:ascii="Times New Roman" w:hAnsi="Times New Roman"/>
                  <w:bCs/>
                  <w:sz w:val="24"/>
                  <w:szCs w:val="24"/>
                </w:rPr>
                <w:delText>CRR</w:delText>
              </w:r>
            </w:del>
            <w:ins w:id="127" w:author="Author">
              <w:r w:rsidR="0032789D">
                <w:rPr>
                  <w:rFonts w:ascii="Times New Roman" w:hAnsi="Times New Roman"/>
                  <w:bCs/>
                  <w:sz w:val="24"/>
                  <w:szCs w:val="24"/>
                </w:rPr>
                <w:t>REGULATION (EU) NO 575/2013</w:t>
              </w:r>
              <w:r w:rsidR="00983E8C">
                <w:rPr>
                  <w:rFonts w:ascii="Times New Roman" w:hAnsi="Times New Roman"/>
                  <w:bCs/>
                  <w:sz w:val="24"/>
                  <w:szCs w:val="24"/>
                </w:rPr>
                <w:t xml:space="preserve"> and Article </w:t>
              </w:r>
              <w:r w:rsidR="007D4040">
                <w:rPr>
                  <w:rFonts w:ascii="Times New Roman" w:hAnsi="Times New Roman"/>
                  <w:bCs/>
                  <w:sz w:val="24"/>
                  <w:szCs w:val="24"/>
                </w:rPr>
                <w:t>429c(4a)</w:t>
              </w:r>
              <w:del w:id="128" w:author="Author">
                <w:r w:rsidR="00983E8C" w:rsidDel="007D4040">
                  <w:rPr>
                    <w:rFonts w:ascii="Times New Roman" w:hAnsi="Times New Roman"/>
                    <w:bCs/>
                    <w:sz w:val="24"/>
                    <w:szCs w:val="24"/>
                  </w:rPr>
                  <w:delText>v2</w:delText>
                </w:r>
              </w:del>
            </w:ins>
          </w:p>
          <w:p w14:paraId="5BDFEC31" w14:textId="731A142E" w:rsidR="00AA0445" w:rsidRPr="000B66BC" w:rsidRDefault="00143A3F"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w:t>
            </w:r>
            <w:r w:rsidR="00C93876" w:rsidRPr="000B66BC">
              <w:rPr>
                <w:rFonts w:ascii="Times New Roman" w:hAnsi="Times New Roman"/>
                <w:bCs/>
                <w:sz w:val="24"/>
                <w:szCs w:val="24"/>
              </w:rPr>
              <w:t xml:space="preserve">pplication of </w:t>
            </w:r>
            <w:r w:rsidR="00A16F39" w:rsidRPr="000B66BC">
              <w:rPr>
                <w:rFonts w:ascii="Times New Roman" w:hAnsi="Times New Roman"/>
                <w:bCs/>
                <w:sz w:val="24"/>
                <w:szCs w:val="24"/>
              </w:rPr>
              <w:t>t</w:t>
            </w:r>
            <w:r w:rsidR="00C93876" w:rsidRPr="000B66BC">
              <w:rPr>
                <w:rFonts w:ascii="Times New Roman" w:hAnsi="Times New Roman"/>
                <w:bCs/>
                <w:sz w:val="24"/>
                <w:szCs w:val="24"/>
              </w:rPr>
              <w:t>h</w:t>
            </w:r>
            <w:r w:rsidR="00A16F39" w:rsidRPr="000B66BC">
              <w:rPr>
                <w:rFonts w:ascii="Times New Roman" w:hAnsi="Times New Roman"/>
                <w:bCs/>
                <w:sz w:val="24"/>
                <w:szCs w:val="24"/>
              </w:rPr>
              <w:t>e</w:t>
            </w:r>
            <w:r w:rsidR="00C93876" w:rsidRPr="000B66BC">
              <w:rPr>
                <w:rFonts w:ascii="Times New Roman" w:hAnsi="Times New Roman"/>
                <w:bCs/>
                <w:sz w:val="24"/>
                <w:szCs w:val="24"/>
              </w:rPr>
              <w:t xml:space="preserve"> derogation of 429</w:t>
            </w:r>
            <w:proofErr w:type="gramStart"/>
            <w:r w:rsidR="00C93876" w:rsidRPr="000B66BC">
              <w:rPr>
                <w:rFonts w:ascii="Times New Roman" w:hAnsi="Times New Roman"/>
                <w:bCs/>
                <w:sz w:val="24"/>
                <w:szCs w:val="24"/>
              </w:rPr>
              <w:t>c</w:t>
            </w:r>
            <w:r w:rsidR="00275423" w:rsidRPr="000B66BC">
              <w:rPr>
                <w:rFonts w:ascii="Times New Roman" w:hAnsi="Times New Roman"/>
                <w:bCs/>
                <w:sz w:val="24"/>
                <w:szCs w:val="24"/>
              </w:rPr>
              <w:t>(</w:t>
            </w:r>
            <w:proofErr w:type="gramEnd"/>
            <w:r w:rsidR="00C93876" w:rsidRPr="000B66BC">
              <w:rPr>
                <w:rFonts w:ascii="Times New Roman" w:hAnsi="Times New Roman"/>
                <w:bCs/>
                <w:sz w:val="24"/>
                <w:szCs w:val="24"/>
              </w:rPr>
              <w:t>4</w:t>
            </w:r>
            <w:r w:rsidR="00275423" w:rsidRPr="000B66BC">
              <w:rPr>
                <w:rFonts w:ascii="Times New Roman" w:hAnsi="Times New Roman"/>
                <w:bCs/>
                <w:sz w:val="24"/>
                <w:szCs w:val="24"/>
              </w:rPr>
              <w:t>)</w:t>
            </w:r>
            <w:r w:rsidR="00C93876" w:rsidRPr="000B66BC">
              <w:rPr>
                <w:rFonts w:ascii="Times New Roman" w:hAnsi="Times New Roman"/>
                <w:bCs/>
                <w:sz w:val="24"/>
                <w:szCs w:val="24"/>
              </w:rPr>
              <w:t xml:space="preserve"> </w:t>
            </w:r>
            <w:del w:id="129" w:author="Author">
              <w:r w:rsidR="00684733" w:rsidRPr="000B66BC" w:rsidDel="0032789D">
                <w:rPr>
                  <w:rFonts w:ascii="Times New Roman" w:hAnsi="Times New Roman"/>
                  <w:bCs/>
                  <w:sz w:val="24"/>
                  <w:szCs w:val="24"/>
                </w:rPr>
                <w:delText>CRR</w:delText>
              </w:r>
            </w:del>
            <w:ins w:id="130" w:author="Author">
              <w:r w:rsidR="0032789D">
                <w:rPr>
                  <w:rFonts w:ascii="Times New Roman" w:hAnsi="Times New Roman"/>
                  <w:bCs/>
                  <w:sz w:val="24"/>
                  <w:szCs w:val="24"/>
                </w:rPr>
                <w:t>REGULATION (EU) NO 575/2013</w:t>
              </w:r>
            </w:ins>
            <w:r w:rsidR="00C93876" w:rsidRPr="000B66BC">
              <w:rPr>
                <w:rFonts w:ascii="Times New Roman" w:hAnsi="Times New Roman"/>
                <w:bCs/>
                <w:sz w:val="24"/>
                <w:szCs w:val="24"/>
              </w:rPr>
              <w:t xml:space="preserve"> </w:t>
            </w:r>
            <w:ins w:id="131" w:author="Author">
              <w:r w:rsidR="00F8199C">
                <w:rPr>
                  <w:rFonts w:ascii="Times New Roman" w:hAnsi="Times New Roman"/>
                  <w:bCs/>
                  <w:sz w:val="24"/>
                  <w:szCs w:val="24"/>
                </w:rPr>
                <w:t xml:space="preserve">together with Article 429c(4a) </w:t>
              </w:r>
            </w:ins>
            <w:r w:rsidR="00C93876" w:rsidRPr="000B66BC">
              <w:rPr>
                <w:rFonts w:ascii="Times New Roman" w:hAnsi="Times New Roman"/>
                <w:bCs/>
                <w:sz w:val="24"/>
                <w:szCs w:val="24"/>
              </w:rPr>
              <w:t>on the calculat</w:t>
            </w:r>
            <w:r w:rsidR="00A16F39" w:rsidRPr="000B66BC">
              <w:rPr>
                <w:rFonts w:ascii="Times New Roman" w:hAnsi="Times New Roman"/>
                <w:bCs/>
                <w:sz w:val="24"/>
                <w:szCs w:val="24"/>
              </w:rPr>
              <w:t>ion of the replacement cost for</w:t>
            </w:r>
            <w:r w:rsidR="00C93876" w:rsidRPr="000B66BC">
              <w:rPr>
                <w:rFonts w:ascii="Times New Roman" w:hAnsi="Times New Roman"/>
                <w:bCs/>
                <w:sz w:val="24"/>
                <w:szCs w:val="24"/>
              </w:rPr>
              <w:t xml:space="preserve"> </w:t>
            </w:r>
            <w:r w:rsidR="00B85438" w:rsidRPr="000B66BC">
              <w:rPr>
                <w:rFonts w:ascii="Times New Roman" w:hAnsi="Times New Roman"/>
                <w:bCs/>
                <w:sz w:val="24"/>
                <w:szCs w:val="24"/>
              </w:rPr>
              <w:t>derivative contracts with clients where those contracts are cleared by a QCCP.</w:t>
            </w:r>
            <w:r w:rsidR="00AE3377" w:rsidRPr="000B66BC">
              <w:rPr>
                <w:rFonts w:ascii="Times New Roman" w:hAnsi="Times New Roman"/>
                <w:bCs/>
                <w:sz w:val="24"/>
                <w:szCs w:val="24"/>
              </w:rPr>
              <w:t xml:space="preserve"> </w:t>
            </w:r>
            <w:r w:rsidR="00860608" w:rsidRPr="000B66BC">
              <w:rPr>
                <w:rFonts w:ascii="Times New Roman" w:hAnsi="Times New Roman"/>
                <w:bCs/>
                <w:sz w:val="24"/>
                <w:szCs w:val="24"/>
              </w:rPr>
              <w:t xml:space="preserve">The amount shall be reported with the 1,4 alpha factor applied as specified </w:t>
            </w:r>
            <w:proofErr w:type="gramStart"/>
            <w:r w:rsidR="00860608" w:rsidRPr="000B66BC">
              <w:rPr>
                <w:rFonts w:ascii="Times New Roman" w:hAnsi="Times New Roman"/>
                <w:bCs/>
                <w:sz w:val="24"/>
                <w:szCs w:val="24"/>
              </w:rPr>
              <w:t>in  Article</w:t>
            </w:r>
            <w:proofErr w:type="gramEnd"/>
            <w:r w:rsidR="00860608" w:rsidRPr="000B66BC">
              <w:rPr>
                <w:rFonts w:ascii="Times New Roman" w:hAnsi="Times New Roman"/>
                <w:bCs/>
                <w:sz w:val="24"/>
                <w:szCs w:val="24"/>
              </w:rPr>
              <w:t xml:space="preserve"> 274(2) </w:t>
            </w:r>
            <w:del w:id="132" w:author="Author">
              <w:r w:rsidR="00684733" w:rsidRPr="000B66BC" w:rsidDel="0032789D">
                <w:rPr>
                  <w:rFonts w:ascii="Times New Roman" w:hAnsi="Times New Roman"/>
                  <w:bCs/>
                  <w:sz w:val="24"/>
                  <w:szCs w:val="24"/>
                </w:rPr>
                <w:delText>CRR</w:delText>
              </w:r>
            </w:del>
            <w:ins w:id="133" w:author="Author">
              <w:r w:rsidR="0032789D">
                <w:rPr>
                  <w:rFonts w:ascii="Times New Roman" w:hAnsi="Times New Roman"/>
                  <w:bCs/>
                  <w:sz w:val="24"/>
                  <w:szCs w:val="24"/>
                </w:rPr>
                <w:t>REGULATION (EU) NO 575/2013</w:t>
              </w:r>
            </w:ins>
            <w:r w:rsidR="00860608" w:rsidRPr="000B66BC">
              <w:rPr>
                <w:rFonts w:ascii="Times New Roman" w:hAnsi="Times New Roman"/>
                <w:bCs/>
                <w:sz w:val="24"/>
                <w:szCs w:val="24"/>
              </w:rPr>
              <w:t>.</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shall include the amount reported in this cell also in {</w:t>
            </w:r>
            <w:r w:rsidR="00A54499" w:rsidRPr="000B66BC">
              <w:rPr>
                <w:rFonts w:ascii="Times New Roman" w:hAnsi="Times New Roman"/>
                <w:bCs/>
                <w:sz w:val="24"/>
                <w:szCs w:val="24"/>
              </w:rPr>
              <w:t>0</w:t>
            </w:r>
            <w:r w:rsidRPr="000B66BC">
              <w:rPr>
                <w:rFonts w:ascii="Times New Roman" w:hAnsi="Times New Roman"/>
                <w:bCs/>
                <w:sz w:val="24"/>
                <w:szCs w:val="24"/>
              </w:rPr>
              <w:t>061;0</w:t>
            </w:r>
            <w:r w:rsidR="00A54499" w:rsidRPr="000B66BC">
              <w:rPr>
                <w:rFonts w:ascii="Times New Roman" w:hAnsi="Times New Roman"/>
                <w:bCs/>
                <w:sz w:val="24"/>
                <w:szCs w:val="24"/>
              </w:rPr>
              <w:t>0</w:t>
            </w:r>
            <w:r w:rsidRPr="000B66BC">
              <w:rPr>
                <w:rFonts w:ascii="Times New Roman" w:hAnsi="Times New Roman"/>
                <w:bCs/>
                <w:sz w:val="24"/>
                <w:szCs w:val="24"/>
              </w:rPr>
              <w:t>10} as if no derogation applies.</w:t>
            </w:r>
          </w:p>
        </w:tc>
      </w:tr>
      <w:tr w:rsidR="00B451A5" w:rsidRPr="00E75BB8" w14:paraId="708471F4" w14:textId="77777777" w:rsidTr="004F0BFB">
        <w:trPr>
          <w:trHeight w:val="304"/>
        </w:trPr>
        <w:tc>
          <w:tcPr>
            <w:tcW w:w="1559" w:type="dxa"/>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{0071;0010}</w:t>
            </w:r>
          </w:p>
        </w:tc>
        <w:tc>
          <w:tcPr>
            <w:tcW w:w="7513"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Effect of the eligible cash variation margin received offset against derivatives market value (SA-CCR - replacement cost)</w:t>
            </w:r>
          </w:p>
          <w:p w14:paraId="1A368C0C" w14:textId="4A852012" w:rsidR="00B451A5" w:rsidRPr="000B66BC" w:rsidRDefault="00B451A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Article 429</w:t>
            </w:r>
            <w:proofErr w:type="gramStart"/>
            <w:r w:rsidRPr="000B66BC">
              <w:rPr>
                <w:rFonts w:ascii="Times New Roman" w:hAnsi="Times New Roman"/>
                <w:bCs/>
                <w:sz w:val="24"/>
                <w:szCs w:val="24"/>
              </w:rPr>
              <w:t>c(</w:t>
            </w:r>
            <w:proofErr w:type="gramEnd"/>
            <w:r w:rsidRPr="000B66BC">
              <w:rPr>
                <w:rFonts w:ascii="Times New Roman" w:hAnsi="Times New Roman"/>
                <w:bCs/>
                <w:sz w:val="24"/>
                <w:szCs w:val="24"/>
              </w:rPr>
              <w:t xml:space="preserve">3) </w:t>
            </w:r>
            <w:del w:id="134" w:author="Author">
              <w:r w:rsidRPr="000B66BC" w:rsidDel="0032789D">
                <w:rPr>
                  <w:rFonts w:ascii="Times New Roman" w:hAnsi="Times New Roman"/>
                  <w:bCs/>
                  <w:sz w:val="24"/>
                  <w:szCs w:val="24"/>
                </w:rPr>
                <w:delText>CRR</w:delText>
              </w:r>
            </w:del>
            <w:ins w:id="135" w:author="Author">
              <w:r w:rsidR="0032789D">
                <w:rPr>
                  <w:rFonts w:ascii="Times New Roman" w:hAnsi="Times New Roman"/>
                  <w:bCs/>
                  <w:sz w:val="24"/>
                  <w:szCs w:val="24"/>
                </w:rPr>
                <w:t>REGULATION (EU) NO 575/2013</w:t>
              </w:r>
            </w:ins>
          </w:p>
          <w:p w14:paraId="04F99B6B" w14:textId="6BBA7F5F" w:rsidR="00B451A5" w:rsidRPr="000B66BC" w:rsidRDefault="00B451A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Variation margin received in cash from the counterparty eligible for offsetting against the replacement cost portion of the derivatives exposure in accordance with Article 429</w:t>
            </w:r>
            <w:proofErr w:type="gramStart"/>
            <w:r w:rsidRPr="000B66BC">
              <w:rPr>
                <w:rFonts w:ascii="Times New Roman" w:hAnsi="Times New Roman"/>
                <w:bCs/>
                <w:sz w:val="24"/>
                <w:szCs w:val="24"/>
              </w:rPr>
              <w:t>c(</w:t>
            </w:r>
            <w:proofErr w:type="gramEnd"/>
            <w:r w:rsidRPr="000B66BC">
              <w:rPr>
                <w:rFonts w:ascii="Times New Roman" w:hAnsi="Times New Roman"/>
                <w:bCs/>
                <w:sz w:val="24"/>
                <w:szCs w:val="24"/>
              </w:rPr>
              <w:t xml:space="preserve">3) </w:t>
            </w:r>
            <w:del w:id="136" w:author="Author">
              <w:r w:rsidRPr="000B66BC" w:rsidDel="0032789D">
                <w:rPr>
                  <w:rFonts w:ascii="Times New Roman" w:hAnsi="Times New Roman"/>
                  <w:bCs/>
                  <w:sz w:val="24"/>
                  <w:szCs w:val="24"/>
                </w:rPr>
                <w:delText>CRR</w:delText>
              </w:r>
            </w:del>
            <w:ins w:id="137"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The amount shall be reported with the 1,4 alpha factor applied as specified </w:t>
            </w:r>
            <w:proofErr w:type="gramStart"/>
            <w:r w:rsidRPr="000B66BC">
              <w:rPr>
                <w:rFonts w:ascii="Times New Roman" w:hAnsi="Times New Roman"/>
                <w:bCs/>
                <w:sz w:val="24"/>
                <w:szCs w:val="24"/>
              </w:rPr>
              <w:t>in  Article</w:t>
            </w:r>
            <w:proofErr w:type="gramEnd"/>
            <w:r w:rsidRPr="000B66BC">
              <w:rPr>
                <w:rFonts w:ascii="Times New Roman" w:hAnsi="Times New Roman"/>
                <w:bCs/>
                <w:sz w:val="24"/>
                <w:szCs w:val="24"/>
              </w:rPr>
              <w:t xml:space="preserve"> 274(2) </w:t>
            </w:r>
            <w:del w:id="138" w:author="Author">
              <w:r w:rsidRPr="000B66BC" w:rsidDel="0032789D">
                <w:rPr>
                  <w:rFonts w:ascii="Times New Roman" w:hAnsi="Times New Roman"/>
                  <w:bCs/>
                  <w:sz w:val="24"/>
                  <w:szCs w:val="24"/>
                </w:rPr>
                <w:delText>CRR</w:delText>
              </w:r>
            </w:del>
            <w:ins w:id="139"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p w14:paraId="0D6BE08A" w14:textId="6CB54A22" w:rsidR="00B451A5" w:rsidRPr="000B66BC" w:rsidRDefault="00B451A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Any cash variation margin received on an exempted CCP leg in accordance with point (g) of Article 429</w:t>
            </w:r>
            <w:proofErr w:type="gramStart"/>
            <w:r w:rsidRPr="000B66BC">
              <w:rPr>
                <w:rFonts w:ascii="Times New Roman" w:hAnsi="Times New Roman"/>
                <w:bCs/>
                <w:sz w:val="24"/>
                <w:szCs w:val="24"/>
              </w:rPr>
              <w:t>a(</w:t>
            </w:r>
            <w:proofErr w:type="gramEnd"/>
            <w:r w:rsidRPr="000B66BC">
              <w:rPr>
                <w:rFonts w:ascii="Times New Roman" w:hAnsi="Times New Roman"/>
                <w:bCs/>
                <w:sz w:val="24"/>
                <w:szCs w:val="24"/>
              </w:rPr>
              <w:t xml:space="preserve">1) </w:t>
            </w:r>
            <w:del w:id="140" w:author="Author">
              <w:r w:rsidRPr="000B66BC" w:rsidDel="0032789D">
                <w:rPr>
                  <w:rFonts w:ascii="Times New Roman" w:hAnsi="Times New Roman"/>
                  <w:bCs/>
                  <w:sz w:val="24"/>
                  <w:szCs w:val="24"/>
                </w:rPr>
                <w:delText>CRR</w:delText>
              </w:r>
            </w:del>
            <w:ins w:id="141"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shall not be reported.</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include the amount reported in this cell also in {0061;0010} as if no deduction of cash variation margin applies.</w:t>
            </w:r>
          </w:p>
        </w:tc>
      </w:tr>
      <w:tr w:rsidR="00B451A5" w:rsidRPr="00E75BB8" w14:paraId="2A6BC469" w14:textId="77777777" w:rsidTr="004F0BFB">
        <w:trPr>
          <w:trHeight w:val="304"/>
        </w:trPr>
        <w:tc>
          <w:tcPr>
            <w:tcW w:w="1559" w:type="dxa"/>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sidRPr="000B66BC">
              <w:rPr>
                <w:rFonts w:ascii="Times New Roman" w:hAnsi="Times New Roman"/>
                <w:bCs/>
                <w:sz w:val="24"/>
                <w:szCs w:val="24"/>
              </w:rPr>
              <w:t>{0081;0010}</w:t>
            </w:r>
          </w:p>
        </w:tc>
        <w:tc>
          <w:tcPr>
            <w:tcW w:w="7513"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Effect of the exempted CCP leg of client-cleared trade exposures (SA-CCR -replacement cost)</w:t>
            </w:r>
          </w:p>
          <w:p w14:paraId="4B3A4644" w14:textId="01E9E67A" w:rsidR="00B451A5" w:rsidRPr="000B66BC" w:rsidRDefault="00B451A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Point (g) of Article 429</w:t>
            </w:r>
            <w:proofErr w:type="gramStart"/>
            <w:r w:rsidRPr="000B66BC">
              <w:rPr>
                <w:rFonts w:ascii="Times New Roman" w:hAnsi="Times New Roman"/>
                <w:bCs/>
                <w:sz w:val="24"/>
                <w:szCs w:val="24"/>
              </w:rPr>
              <w:t>a(</w:t>
            </w:r>
            <w:proofErr w:type="gramEnd"/>
            <w:r w:rsidRPr="000B66BC">
              <w:rPr>
                <w:rFonts w:ascii="Times New Roman" w:hAnsi="Times New Roman"/>
                <w:bCs/>
                <w:sz w:val="24"/>
                <w:szCs w:val="24"/>
              </w:rPr>
              <w:t xml:space="preserve">1) </w:t>
            </w:r>
            <w:del w:id="142" w:author="Author">
              <w:r w:rsidRPr="000B66BC" w:rsidDel="0032789D">
                <w:rPr>
                  <w:rFonts w:ascii="Times New Roman" w:hAnsi="Times New Roman"/>
                  <w:bCs/>
                  <w:sz w:val="24"/>
                  <w:szCs w:val="24"/>
                </w:rPr>
                <w:delText>CRR</w:delText>
              </w:r>
            </w:del>
            <w:ins w:id="143" w:author="Author">
              <w:r w:rsidR="0032789D">
                <w:rPr>
                  <w:rFonts w:ascii="Times New Roman" w:hAnsi="Times New Roman"/>
                  <w:bCs/>
                  <w:sz w:val="24"/>
                  <w:szCs w:val="24"/>
                </w:rPr>
                <w:t>REGULATION (EU) NO 575/2013</w:t>
              </w:r>
            </w:ins>
          </w:p>
          <w:p w14:paraId="2F8AB13D" w14:textId="58C3218A" w:rsidR="00B451A5" w:rsidRPr="000B66BC" w:rsidRDefault="00B451A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replacement cost portion of exempted trade exposures to a QCCP from client-cleared derivatives transactions, provided that those items meet the conditions laid down in point (c) of Article 306(1) </w:t>
            </w:r>
            <w:del w:id="144" w:author="Author">
              <w:r w:rsidRPr="000B66BC" w:rsidDel="0032789D">
                <w:rPr>
                  <w:rFonts w:ascii="Times New Roman" w:hAnsi="Times New Roman"/>
                  <w:bCs/>
                  <w:sz w:val="24"/>
                  <w:szCs w:val="24"/>
                </w:rPr>
                <w:delText>CRR</w:delText>
              </w:r>
            </w:del>
            <w:ins w:id="145"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This amount shall be reported gross of cash variation margin received on this leg. The amount shall be reported with the 1,4 alpha factor applied as specified </w:t>
            </w:r>
            <w:proofErr w:type="gramStart"/>
            <w:r w:rsidRPr="000B66BC">
              <w:rPr>
                <w:rFonts w:ascii="Times New Roman" w:hAnsi="Times New Roman"/>
                <w:bCs/>
                <w:sz w:val="24"/>
                <w:szCs w:val="24"/>
              </w:rPr>
              <w:t>in  Article</w:t>
            </w:r>
            <w:proofErr w:type="gramEnd"/>
            <w:r w:rsidRPr="000B66BC">
              <w:rPr>
                <w:rFonts w:ascii="Times New Roman" w:hAnsi="Times New Roman"/>
                <w:bCs/>
                <w:sz w:val="24"/>
                <w:szCs w:val="24"/>
              </w:rPr>
              <w:t xml:space="preserve"> 274(2) </w:t>
            </w:r>
            <w:del w:id="146" w:author="Author">
              <w:r w:rsidRPr="000B66BC" w:rsidDel="0032789D">
                <w:rPr>
                  <w:rFonts w:ascii="Times New Roman" w:hAnsi="Times New Roman"/>
                  <w:bCs/>
                  <w:sz w:val="24"/>
                  <w:szCs w:val="24"/>
                </w:rPr>
                <w:delText>CRR</w:delText>
              </w:r>
            </w:del>
            <w:ins w:id="147"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include the amount reported in this cell also in {0061;0010} as if no exemption applies.</w:t>
            </w:r>
          </w:p>
        </w:tc>
      </w:tr>
      <w:tr w:rsidR="00BE4B9E" w:rsidRPr="00E75BB8" w14:paraId="21C5C5EE" w14:textId="77777777" w:rsidTr="004F0BFB">
        <w:trPr>
          <w:trHeight w:val="304"/>
        </w:trPr>
        <w:tc>
          <w:tcPr>
            <w:tcW w:w="1531" w:type="dxa"/>
          </w:tcPr>
          <w:p w14:paraId="12F2B1DD" w14:textId="54C860E8" w:rsidR="00BE4B9E" w:rsidRPr="000B66BC" w:rsidRDefault="00BE4B9E"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91;0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90" w:type="dxa"/>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Derivatives: Potential future exposure contribution under SA-CCR (multiplier at 1) </w:t>
            </w:r>
          </w:p>
          <w:p w14:paraId="11FEB8DF" w14:textId="50EA9AEA" w:rsidR="00BE4B9E" w:rsidRPr="000B66BC" w:rsidRDefault="00BE4B9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Article 429</w:t>
            </w:r>
            <w:proofErr w:type="gramStart"/>
            <w:r w:rsidRPr="000B66BC">
              <w:rPr>
                <w:rFonts w:ascii="Times New Roman" w:hAnsi="Times New Roman"/>
                <w:bCs/>
                <w:sz w:val="24"/>
                <w:szCs w:val="24"/>
              </w:rPr>
              <w:t>c(</w:t>
            </w:r>
            <w:proofErr w:type="gramEnd"/>
            <w:r w:rsidRPr="000B66BC">
              <w:rPr>
                <w:rFonts w:ascii="Times New Roman" w:hAnsi="Times New Roman"/>
                <w:bCs/>
                <w:sz w:val="24"/>
                <w:szCs w:val="24"/>
              </w:rPr>
              <w:t xml:space="preserve">5) </w:t>
            </w:r>
            <w:del w:id="148" w:author="Author">
              <w:r w:rsidR="00684733" w:rsidRPr="000B66BC" w:rsidDel="0032789D">
                <w:rPr>
                  <w:rFonts w:ascii="Times New Roman" w:hAnsi="Times New Roman"/>
                  <w:bCs/>
                  <w:sz w:val="24"/>
                  <w:szCs w:val="24"/>
                </w:rPr>
                <w:delText>CRR</w:delText>
              </w:r>
            </w:del>
            <w:ins w:id="149" w:author="Author">
              <w:r w:rsidR="0032789D">
                <w:rPr>
                  <w:rFonts w:ascii="Times New Roman" w:hAnsi="Times New Roman"/>
                  <w:bCs/>
                  <w:sz w:val="24"/>
                  <w:szCs w:val="24"/>
                </w:rPr>
                <w:t>REGULATION (EU) NO 575/2013</w:t>
              </w:r>
            </w:ins>
          </w:p>
          <w:p w14:paraId="77480A73" w14:textId="34733624" w:rsidR="00BE4B9E" w:rsidRPr="000B66BC" w:rsidRDefault="00BE4B9E"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Potential future exposure as per Article 278 </w:t>
            </w:r>
            <w:del w:id="150" w:author="Author">
              <w:r w:rsidR="00684733" w:rsidRPr="000B66BC" w:rsidDel="0032789D">
                <w:rPr>
                  <w:rFonts w:ascii="Times New Roman" w:hAnsi="Times New Roman"/>
                  <w:bCs/>
                  <w:sz w:val="24"/>
                  <w:szCs w:val="24"/>
                </w:rPr>
                <w:delText>CRR</w:delText>
              </w:r>
            </w:del>
            <w:ins w:id="151" w:author="Author">
              <w:r w:rsidR="0032789D">
                <w:rPr>
                  <w:rFonts w:ascii="Times New Roman" w:hAnsi="Times New Roman"/>
                  <w:bCs/>
                  <w:sz w:val="24"/>
                  <w:szCs w:val="24"/>
                </w:rPr>
                <w:t>REGULATION (EU) NO 575/2013</w:t>
              </w:r>
            </w:ins>
            <w:r w:rsidR="009C2536" w:rsidRPr="000B66BC">
              <w:rPr>
                <w:rFonts w:ascii="Times New Roman" w:hAnsi="Times New Roman"/>
                <w:bCs/>
                <w:sz w:val="24"/>
                <w:szCs w:val="24"/>
              </w:rPr>
              <w:t xml:space="preserve"> </w:t>
            </w:r>
            <w:r w:rsidRPr="000B66BC">
              <w:rPr>
                <w:rFonts w:ascii="Times New Roman" w:hAnsi="Times New Roman"/>
                <w:bCs/>
                <w:sz w:val="24"/>
                <w:szCs w:val="24"/>
              </w:rPr>
              <w:t xml:space="preserve">assuming a multiplier of 1, i.e. without the application of the derogation </w:t>
            </w:r>
            <w:r w:rsidR="00EF77D7" w:rsidRPr="000B66BC">
              <w:rPr>
                <w:rFonts w:ascii="Times New Roman" w:hAnsi="Times New Roman"/>
                <w:bCs/>
                <w:sz w:val="24"/>
                <w:szCs w:val="24"/>
              </w:rPr>
              <w:t xml:space="preserve">regarding contracts with clients where those contracts are cleared by a QCCP </w:t>
            </w:r>
            <w:r w:rsidRPr="000B66BC">
              <w:rPr>
                <w:rFonts w:ascii="Times New Roman" w:hAnsi="Times New Roman"/>
                <w:bCs/>
                <w:sz w:val="24"/>
                <w:szCs w:val="24"/>
              </w:rPr>
              <w:t>of 429</w:t>
            </w:r>
            <w:proofErr w:type="gramStart"/>
            <w:r w:rsidRPr="000B66BC">
              <w:rPr>
                <w:rFonts w:ascii="Times New Roman" w:hAnsi="Times New Roman"/>
                <w:bCs/>
                <w:sz w:val="24"/>
                <w:szCs w:val="24"/>
              </w:rPr>
              <w:t>c(</w:t>
            </w:r>
            <w:proofErr w:type="gramEnd"/>
            <w:r w:rsidRPr="000B66BC">
              <w:rPr>
                <w:rFonts w:ascii="Times New Roman" w:hAnsi="Times New Roman"/>
                <w:bCs/>
                <w:sz w:val="24"/>
                <w:szCs w:val="24"/>
              </w:rPr>
              <w:t>5)</w:t>
            </w:r>
            <w:r w:rsidR="009C2536" w:rsidRPr="000B66BC">
              <w:rPr>
                <w:rFonts w:ascii="Times New Roman" w:hAnsi="Times New Roman"/>
                <w:bCs/>
                <w:sz w:val="24"/>
                <w:szCs w:val="24"/>
              </w:rPr>
              <w:t xml:space="preserve"> </w:t>
            </w:r>
            <w:del w:id="152" w:author="Author">
              <w:r w:rsidR="00684733" w:rsidRPr="000B66BC" w:rsidDel="0032789D">
                <w:rPr>
                  <w:rFonts w:ascii="Times New Roman" w:hAnsi="Times New Roman"/>
                  <w:bCs/>
                  <w:sz w:val="24"/>
                  <w:szCs w:val="24"/>
                </w:rPr>
                <w:delText>CRR</w:delText>
              </w:r>
            </w:del>
            <w:ins w:id="153" w:author="Author">
              <w:r w:rsidR="0032789D">
                <w:rPr>
                  <w:rFonts w:ascii="Times New Roman" w:hAnsi="Times New Roman"/>
                  <w:bCs/>
                  <w:sz w:val="24"/>
                  <w:szCs w:val="24"/>
                </w:rPr>
                <w:t>REGULATION (EU) NO 575/2013</w:t>
              </w:r>
            </w:ins>
            <w:r w:rsidR="00334535" w:rsidRPr="000B66BC">
              <w:rPr>
                <w:rFonts w:ascii="Times New Roman" w:hAnsi="Times New Roman"/>
                <w:bCs/>
                <w:sz w:val="24"/>
                <w:szCs w:val="24"/>
              </w:rPr>
              <w:t xml:space="preserve">. The amount shall be reported with the 1,4 alpha factor applied as specified </w:t>
            </w:r>
            <w:proofErr w:type="gramStart"/>
            <w:r w:rsidR="00334535" w:rsidRPr="000B66BC">
              <w:rPr>
                <w:rFonts w:ascii="Times New Roman" w:hAnsi="Times New Roman"/>
                <w:bCs/>
                <w:sz w:val="24"/>
                <w:szCs w:val="24"/>
              </w:rPr>
              <w:t>in  Article</w:t>
            </w:r>
            <w:proofErr w:type="gramEnd"/>
            <w:r w:rsidR="00334535" w:rsidRPr="000B66BC">
              <w:rPr>
                <w:rFonts w:ascii="Times New Roman" w:hAnsi="Times New Roman"/>
                <w:bCs/>
                <w:sz w:val="24"/>
                <w:szCs w:val="24"/>
              </w:rPr>
              <w:t xml:space="preserve"> 274(2) </w:t>
            </w:r>
            <w:del w:id="154" w:author="Author">
              <w:r w:rsidR="00684733" w:rsidRPr="000B66BC" w:rsidDel="0032789D">
                <w:rPr>
                  <w:rFonts w:ascii="Times New Roman" w:hAnsi="Times New Roman"/>
                  <w:bCs/>
                  <w:sz w:val="24"/>
                  <w:szCs w:val="24"/>
                </w:rPr>
                <w:delText>CRR</w:delText>
              </w:r>
            </w:del>
            <w:ins w:id="155" w:author="Author">
              <w:r w:rsidR="0032789D">
                <w:rPr>
                  <w:rFonts w:ascii="Times New Roman" w:hAnsi="Times New Roman"/>
                  <w:bCs/>
                  <w:sz w:val="24"/>
                  <w:szCs w:val="24"/>
                </w:rPr>
                <w:t>REGULATION (EU) NO 575/2013</w:t>
              </w:r>
            </w:ins>
            <w:r w:rsidR="00334535" w:rsidRPr="000B66BC">
              <w:rPr>
                <w:rFonts w:ascii="Times New Roman" w:hAnsi="Times New Roman"/>
                <w:bCs/>
                <w:sz w:val="24"/>
                <w:szCs w:val="24"/>
              </w:rPr>
              <w:t>.</w:t>
            </w:r>
          </w:p>
        </w:tc>
      </w:tr>
      <w:tr w:rsidR="00BE4B9E" w:rsidRPr="00E75BB8" w14:paraId="1F0CF2B9" w14:textId="77777777" w:rsidTr="004F0BFB">
        <w:trPr>
          <w:trHeight w:val="304"/>
        </w:trPr>
        <w:tc>
          <w:tcPr>
            <w:tcW w:w="1531" w:type="dxa"/>
          </w:tcPr>
          <w:p w14:paraId="3B470185" w14:textId="419934C4" w:rsidR="00BE4B9E" w:rsidRPr="000B66BC" w:rsidRDefault="00BE4B9E"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9</w:t>
            </w:r>
            <w:r w:rsidR="00721D6C" w:rsidRPr="000B66BC">
              <w:rPr>
                <w:rFonts w:ascii="Times New Roman" w:hAnsi="Times New Roman"/>
                <w:bCs/>
                <w:sz w:val="24"/>
                <w:szCs w:val="24"/>
              </w:rPr>
              <w:t>2</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90" w:type="dxa"/>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 Effect lower multiplier for QCCP </w:t>
            </w:r>
            <w:r w:rsidR="00B85438" w:rsidRPr="000B66BC">
              <w:rPr>
                <w:rFonts w:ascii="Times New Roman" w:hAnsi="Times New Roman"/>
                <w:b/>
                <w:bCs/>
                <w:sz w:val="24"/>
                <w:szCs w:val="24"/>
              </w:rPr>
              <w:t>client-</w:t>
            </w:r>
            <w:r w:rsidRPr="000B66BC">
              <w:rPr>
                <w:rFonts w:ascii="Times New Roman" w:hAnsi="Times New Roman"/>
                <w:b/>
                <w:bCs/>
                <w:sz w:val="24"/>
                <w:szCs w:val="24"/>
              </w:rPr>
              <w:t xml:space="preserve">cleared transactions on the PFE contribution </w:t>
            </w:r>
            <w:r w:rsidR="00275423" w:rsidRPr="000B66BC">
              <w:rPr>
                <w:rFonts w:ascii="Times New Roman" w:hAnsi="Times New Roman"/>
                <w:b/>
                <w:bCs/>
                <w:sz w:val="24"/>
                <w:szCs w:val="24"/>
              </w:rPr>
              <w:t>(SA-CCR - Potential future exposure)</w:t>
            </w:r>
          </w:p>
          <w:p w14:paraId="51309425" w14:textId="42F0D31A" w:rsidR="00BE4B9E" w:rsidRPr="000B66BC" w:rsidRDefault="00BE4B9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Article 429</w:t>
            </w:r>
            <w:proofErr w:type="gramStart"/>
            <w:r w:rsidRPr="000B66BC">
              <w:rPr>
                <w:rFonts w:ascii="Times New Roman" w:hAnsi="Times New Roman"/>
                <w:bCs/>
                <w:sz w:val="24"/>
                <w:szCs w:val="24"/>
              </w:rPr>
              <w:t>c(</w:t>
            </w:r>
            <w:proofErr w:type="gramEnd"/>
            <w:r w:rsidRPr="000B66BC">
              <w:rPr>
                <w:rFonts w:ascii="Times New Roman" w:hAnsi="Times New Roman"/>
                <w:bCs/>
                <w:sz w:val="24"/>
                <w:szCs w:val="24"/>
              </w:rPr>
              <w:t xml:space="preserve">5) </w:t>
            </w:r>
            <w:del w:id="156" w:author="Author">
              <w:r w:rsidR="00684733" w:rsidRPr="000B66BC" w:rsidDel="0032789D">
                <w:rPr>
                  <w:rFonts w:ascii="Times New Roman" w:hAnsi="Times New Roman"/>
                  <w:bCs/>
                  <w:sz w:val="24"/>
                  <w:szCs w:val="24"/>
                </w:rPr>
                <w:delText>CRR</w:delText>
              </w:r>
            </w:del>
            <w:ins w:id="157" w:author="Author">
              <w:r w:rsidR="0032789D">
                <w:rPr>
                  <w:rFonts w:ascii="Times New Roman" w:hAnsi="Times New Roman"/>
                  <w:bCs/>
                  <w:sz w:val="24"/>
                  <w:szCs w:val="24"/>
                </w:rPr>
                <w:t>REGULATION (EU) NO 575/2013</w:t>
              </w:r>
            </w:ins>
          </w:p>
          <w:p w14:paraId="36AD83FD" w14:textId="345850B6" w:rsidR="00BE4B9E" w:rsidRPr="000B66BC" w:rsidRDefault="0033453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A</w:t>
            </w:r>
            <w:r w:rsidR="00BE4B9E" w:rsidRPr="000B66BC">
              <w:rPr>
                <w:rFonts w:ascii="Times New Roman" w:hAnsi="Times New Roman"/>
                <w:bCs/>
                <w:sz w:val="24"/>
                <w:szCs w:val="24"/>
              </w:rPr>
              <w:t xml:space="preserve">pplication of the derogation of </w:t>
            </w:r>
            <w:r w:rsidR="002F3BA4" w:rsidRPr="000B66BC">
              <w:rPr>
                <w:rFonts w:ascii="Times New Roman" w:hAnsi="Times New Roman"/>
                <w:bCs/>
                <w:sz w:val="24"/>
                <w:szCs w:val="24"/>
              </w:rPr>
              <w:t xml:space="preserve">Article </w:t>
            </w:r>
            <w:r w:rsidR="00BE4B9E" w:rsidRPr="000B66BC">
              <w:rPr>
                <w:rFonts w:ascii="Times New Roman" w:hAnsi="Times New Roman"/>
                <w:bCs/>
                <w:sz w:val="24"/>
                <w:szCs w:val="24"/>
              </w:rPr>
              <w:t>429</w:t>
            </w:r>
            <w:proofErr w:type="gramStart"/>
            <w:r w:rsidR="00BE4B9E" w:rsidRPr="000B66BC">
              <w:rPr>
                <w:rFonts w:ascii="Times New Roman" w:hAnsi="Times New Roman"/>
                <w:bCs/>
                <w:sz w:val="24"/>
                <w:szCs w:val="24"/>
              </w:rPr>
              <w:t>c(</w:t>
            </w:r>
            <w:proofErr w:type="gramEnd"/>
            <w:r w:rsidR="00BE4B9E" w:rsidRPr="000B66BC">
              <w:rPr>
                <w:rFonts w:ascii="Times New Roman" w:hAnsi="Times New Roman"/>
                <w:bCs/>
                <w:sz w:val="24"/>
                <w:szCs w:val="24"/>
              </w:rPr>
              <w:t xml:space="preserve">5) </w:t>
            </w:r>
            <w:del w:id="158" w:author="Author">
              <w:r w:rsidR="00684733" w:rsidRPr="000B66BC" w:rsidDel="0032789D">
                <w:rPr>
                  <w:rFonts w:ascii="Times New Roman" w:hAnsi="Times New Roman"/>
                  <w:bCs/>
                  <w:sz w:val="24"/>
                  <w:szCs w:val="24"/>
                </w:rPr>
                <w:delText>CRR</w:delText>
              </w:r>
            </w:del>
            <w:ins w:id="159" w:author="Author">
              <w:r w:rsidR="0032789D">
                <w:rPr>
                  <w:rFonts w:ascii="Times New Roman" w:hAnsi="Times New Roman"/>
                  <w:bCs/>
                  <w:sz w:val="24"/>
                  <w:szCs w:val="24"/>
                </w:rPr>
                <w:t>REGULATION (EU) NO 575/2013</w:t>
              </w:r>
            </w:ins>
            <w:r w:rsidR="00BE4B9E" w:rsidRPr="000B66BC">
              <w:rPr>
                <w:rFonts w:ascii="Times New Roman" w:hAnsi="Times New Roman"/>
                <w:bCs/>
                <w:sz w:val="24"/>
                <w:szCs w:val="24"/>
              </w:rPr>
              <w:t xml:space="preserve"> on the calculation of the PFE </w:t>
            </w:r>
            <w:r w:rsidRPr="000B66BC">
              <w:rPr>
                <w:rFonts w:ascii="Times New Roman" w:hAnsi="Times New Roman"/>
                <w:bCs/>
                <w:sz w:val="24"/>
                <w:szCs w:val="24"/>
              </w:rPr>
              <w:t xml:space="preserve"> for  </w:t>
            </w:r>
            <w:r w:rsidR="00B85438" w:rsidRPr="000B66BC">
              <w:rPr>
                <w:rFonts w:ascii="Times New Roman" w:hAnsi="Times New Roman"/>
                <w:bCs/>
                <w:sz w:val="24"/>
                <w:szCs w:val="24"/>
              </w:rPr>
              <w:t>derivative contracts with clients where those contracts are cleared by a QCCP.</w:t>
            </w:r>
            <w:r w:rsidRPr="000B66BC">
              <w:rPr>
                <w:rFonts w:ascii="Times New Roman" w:hAnsi="Times New Roman"/>
                <w:bCs/>
                <w:sz w:val="24"/>
                <w:szCs w:val="24"/>
              </w:rPr>
              <w:t xml:space="preserve"> The amount shall be reported with the 1,4 alpha factor applied as specified </w:t>
            </w:r>
            <w:proofErr w:type="gramStart"/>
            <w:r w:rsidRPr="000B66BC">
              <w:rPr>
                <w:rFonts w:ascii="Times New Roman" w:hAnsi="Times New Roman"/>
                <w:bCs/>
                <w:sz w:val="24"/>
                <w:szCs w:val="24"/>
              </w:rPr>
              <w:t>in  Article</w:t>
            </w:r>
            <w:proofErr w:type="gramEnd"/>
            <w:r w:rsidRPr="000B66BC">
              <w:rPr>
                <w:rFonts w:ascii="Times New Roman" w:hAnsi="Times New Roman"/>
                <w:bCs/>
                <w:sz w:val="24"/>
                <w:szCs w:val="24"/>
              </w:rPr>
              <w:t xml:space="preserve"> 274(2) </w:t>
            </w:r>
            <w:del w:id="160" w:author="Author">
              <w:r w:rsidR="00684733" w:rsidRPr="000B66BC" w:rsidDel="0032789D">
                <w:rPr>
                  <w:rFonts w:ascii="Times New Roman" w:hAnsi="Times New Roman"/>
                  <w:bCs/>
                  <w:sz w:val="24"/>
                  <w:szCs w:val="24"/>
                </w:rPr>
                <w:delText>CRR</w:delText>
              </w:r>
            </w:del>
            <w:ins w:id="161"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include the amount reported in this cell also in {0</w:t>
            </w:r>
            <w:r w:rsidR="00A54499" w:rsidRPr="000B66BC">
              <w:rPr>
                <w:rFonts w:ascii="Times New Roman" w:hAnsi="Times New Roman"/>
                <w:bCs/>
                <w:sz w:val="24"/>
                <w:szCs w:val="24"/>
              </w:rPr>
              <w:t>0</w:t>
            </w:r>
            <w:r w:rsidRPr="000B66BC">
              <w:rPr>
                <w:rFonts w:ascii="Times New Roman" w:hAnsi="Times New Roman"/>
                <w:bCs/>
                <w:sz w:val="24"/>
                <w:szCs w:val="24"/>
              </w:rPr>
              <w:t>91;0</w:t>
            </w:r>
            <w:r w:rsidR="00A54499" w:rsidRPr="000B66BC">
              <w:rPr>
                <w:rFonts w:ascii="Times New Roman" w:hAnsi="Times New Roman"/>
                <w:bCs/>
                <w:sz w:val="24"/>
                <w:szCs w:val="24"/>
              </w:rPr>
              <w:t>0</w:t>
            </w:r>
            <w:r w:rsidRPr="000B66BC">
              <w:rPr>
                <w:rFonts w:ascii="Times New Roman" w:hAnsi="Times New Roman"/>
                <w:bCs/>
                <w:sz w:val="24"/>
                <w:szCs w:val="24"/>
              </w:rPr>
              <w:t>10} as if no derogation applies.</w:t>
            </w:r>
          </w:p>
        </w:tc>
      </w:tr>
      <w:tr w:rsidR="00721D6C" w:rsidRPr="00E75BB8" w14:paraId="337DFBE3" w14:textId="77777777" w:rsidTr="004F0BFB">
        <w:trPr>
          <w:trHeight w:val="304"/>
        </w:trPr>
        <w:tc>
          <w:tcPr>
            <w:tcW w:w="1531" w:type="dxa"/>
          </w:tcPr>
          <w:p w14:paraId="4EC86A2A" w14:textId="23F426EB" w:rsidR="00721D6C" w:rsidRPr="000B66BC" w:rsidRDefault="00721D6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9573B2" w:rsidRPr="000B66BC">
              <w:rPr>
                <w:rFonts w:ascii="Times New Roman" w:hAnsi="Times New Roman"/>
                <w:bCs/>
                <w:sz w:val="24"/>
                <w:szCs w:val="24"/>
              </w:rPr>
              <w:t>0</w:t>
            </w:r>
            <w:r w:rsidRPr="000B66BC">
              <w:rPr>
                <w:rFonts w:ascii="Times New Roman" w:hAnsi="Times New Roman"/>
                <w:bCs/>
                <w:sz w:val="24"/>
                <w:szCs w:val="24"/>
              </w:rPr>
              <w:t>93;0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90" w:type="dxa"/>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w:t>
            </w:r>
            <w:proofErr w:type="gramStart"/>
            <w:r w:rsidRPr="000B66BC">
              <w:rPr>
                <w:rFonts w:ascii="Times New Roman" w:hAnsi="Times New Roman"/>
                <w:b/>
                <w:bCs/>
                <w:sz w:val="24"/>
                <w:szCs w:val="24"/>
              </w:rPr>
              <w:t>-)Effect</w:t>
            </w:r>
            <w:proofErr w:type="gramEnd"/>
            <w:r w:rsidRPr="000B66BC">
              <w:rPr>
                <w:rFonts w:ascii="Times New Roman" w:hAnsi="Times New Roman"/>
                <w:b/>
                <w:bCs/>
                <w:sz w:val="24"/>
                <w:szCs w:val="24"/>
              </w:rPr>
              <w:t xml:space="preserve"> of the exempted CCP leg of client-cleared trade exposures (SA-CCR approach-potential future exposure)</w:t>
            </w:r>
          </w:p>
          <w:p w14:paraId="638E19CF" w14:textId="3B1D19A1" w:rsidR="00721D6C" w:rsidRPr="000B66BC" w:rsidRDefault="002F3BA4"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w:t>
            </w:r>
            <w:r w:rsidR="00721D6C" w:rsidRPr="000B66BC">
              <w:rPr>
                <w:rFonts w:ascii="Times New Roman" w:hAnsi="Times New Roman"/>
                <w:bCs/>
                <w:sz w:val="24"/>
                <w:szCs w:val="24"/>
              </w:rPr>
              <w:t>Article 429</w:t>
            </w:r>
            <w:proofErr w:type="gramStart"/>
            <w:r w:rsidR="00721D6C" w:rsidRPr="000B66BC">
              <w:rPr>
                <w:rFonts w:ascii="Times New Roman" w:hAnsi="Times New Roman"/>
                <w:bCs/>
                <w:sz w:val="24"/>
                <w:szCs w:val="24"/>
              </w:rPr>
              <w:t>a(</w:t>
            </w:r>
            <w:proofErr w:type="gramEnd"/>
            <w:r w:rsidR="00721D6C" w:rsidRPr="000B66BC">
              <w:rPr>
                <w:rFonts w:ascii="Times New Roman" w:hAnsi="Times New Roman"/>
                <w:bCs/>
                <w:sz w:val="24"/>
                <w:szCs w:val="24"/>
              </w:rPr>
              <w:t xml:space="preserve">1) </w:t>
            </w:r>
            <w:del w:id="162" w:author="Author">
              <w:r w:rsidR="00684733" w:rsidRPr="000B66BC" w:rsidDel="0032789D">
                <w:rPr>
                  <w:rFonts w:ascii="Times New Roman" w:hAnsi="Times New Roman"/>
                  <w:bCs/>
                  <w:sz w:val="24"/>
                  <w:szCs w:val="24"/>
                </w:rPr>
                <w:delText>CRR</w:delText>
              </w:r>
            </w:del>
            <w:ins w:id="163" w:author="Author">
              <w:r w:rsidR="0032789D">
                <w:rPr>
                  <w:rFonts w:ascii="Times New Roman" w:hAnsi="Times New Roman"/>
                  <w:bCs/>
                  <w:sz w:val="24"/>
                  <w:szCs w:val="24"/>
                </w:rPr>
                <w:t>REGULATION (EU) NO 575/2013</w:t>
              </w:r>
            </w:ins>
          </w:p>
          <w:p w14:paraId="3C911695" w14:textId="7EFAD1D1" w:rsidR="00721D6C" w:rsidRPr="000B66BC" w:rsidRDefault="00721D6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potential future exposure of exempted trade exposures to a QCCP from client-cleared derivatives transactions, provided that those items meet the conditions laid down in</w:t>
            </w:r>
            <w:r w:rsidR="002F3BA4"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306(1) </w:t>
            </w:r>
            <w:del w:id="164" w:author="Author">
              <w:r w:rsidR="00684733" w:rsidRPr="000B66BC" w:rsidDel="0032789D">
                <w:rPr>
                  <w:rFonts w:ascii="Times New Roman" w:hAnsi="Times New Roman"/>
                  <w:bCs/>
                  <w:sz w:val="24"/>
                  <w:szCs w:val="24"/>
                </w:rPr>
                <w:delText>CRR</w:delText>
              </w:r>
            </w:del>
            <w:ins w:id="165"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The amount shall be reported with the 1,4 alpha factor applied as specified </w:t>
            </w:r>
            <w:proofErr w:type="gramStart"/>
            <w:r w:rsidRPr="000B66BC">
              <w:rPr>
                <w:rFonts w:ascii="Times New Roman" w:hAnsi="Times New Roman"/>
                <w:bCs/>
                <w:sz w:val="24"/>
                <w:szCs w:val="24"/>
              </w:rPr>
              <w:t>in  Article</w:t>
            </w:r>
            <w:proofErr w:type="gramEnd"/>
            <w:r w:rsidRPr="000B66BC">
              <w:rPr>
                <w:rFonts w:ascii="Times New Roman" w:hAnsi="Times New Roman"/>
                <w:bCs/>
                <w:sz w:val="24"/>
                <w:szCs w:val="24"/>
              </w:rPr>
              <w:t xml:space="preserve"> 274(2) </w:t>
            </w:r>
            <w:del w:id="166" w:author="Author">
              <w:r w:rsidR="00684733" w:rsidRPr="000B66BC" w:rsidDel="0032789D">
                <w:rPr>
                  <w:rFonts w:ascii="Times New Roman" w:hAnsi="Times New Roman"/>
                  <w:bCs/>
                  <w:sz w:val="24"/>
                  <w:szCs w:val="24"/>
                </w:rPr>
                <w:delText>CRR</w:delText>
              </w:r>
            </w:del>
            <w:ins w:id="167"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include the amount reported in this cell also in {0</w:t>
            </w:r>
            <w:r w:rsidR="00A54499" w:rsidRPr="000B66BC">
              <w:rPr>
                <w:rFonts w:ascii="Times New Roman" w:hAnsi="Times New Roman"/>
                <w:bCs/>
                <w:sz w:val="24"/>
                <w:szCs w:val="24"/>
              </w:rPr>
              <w:t>0</w:t>
            </w:r>
            <w:r w:rsidRPr="000B66BC">
              <w:rPr>
                <w:rFonts w:ascii="Times New Roman" w:hAnsi="Times New Roman"/>
                <w:bCs/>
                <w:sz w:val="24"/>
                <w:szCs w:val="24"/>
              </w:rPr>
              <w:t>91</w:t>
            </w:r>
            <w:r w:rsidR="00C622B3" w:rsidRPr="000B66BC">
              <w:rPr>
                <w:rFonts w:ascii="Times New Roman" w:hAnsi="Times New Roman"/>
                <w:bCs/>
                <w:sz w:val="24"/>
                <w:szCs w:val="24"/>
              </w:rPr>
              <w:t>;0</w:t>
            </w:r>
            <w:r w:rsidR="00A54499" w:rsidRPr="000B66BC">
              <w:rPr>
                <w:rFonts w:ascii="Times New Roman" w:hAnsi="Times New Roman"/>
                <w:bCs/>
                <w:sz w:val="24"/>
                <w:szCs w:val="24"/>
              </w:rPr>
              <w:t>0</w:t>
            </w:r>
            <w:r w:rsidR="00C622B3" w:rsidRPr="000B66BC">
              <w:rPr>
                <w:rFonts w:ascii="Times New Roman" w:hAnsi="Times New Roman"/>
                <w:bCs/>
                <w:sz w:val="24"/>
                <w:szCs w:val="24"/>
              </w:rPr>
              <w:t>10} as if no exemption applies</w:t>
            </w:r>
            <w:r w:rsidRPr="000B66BC">
              <w:rPr>
                <w:rFonts w:ascii="Times New Roman" w:hAnsi="Times New Roman"/>
                <w:bCs/>
                <w:sz w:val="24"/>
                <w:szCs w:val="24"/>
              </w:rPr>
              <w:t>.</w:t>
            </w:r>
          </w:p>
        </w:tc>
      </w:tr>
      <w:tr w:rsidR="001D7778" w:rsidRPr="00E75BB8" w14:paraId="7D779BBC" w14:textId="77777777" w:rsidTr="001D7778">
        <w:trPr>
          <w:trHeight w:val="304"/>
        </w:trPr>
        <w:tc>
          <w:tcPr>
            <w:tcW w:w="1531" w:type="dxa"/>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sidRPr="000B66BC">
              <w:rPr>
                <w:rFonts w:ascii="Times New Roman" w:hAnsi="Times New Roman"/>
                <w:bCs/>
                <w:sz w:val="24"/>
                <w:szCs w:val="24"/>
              </w:rPr>
              <w:t>{0101;0010}</w:t>
            </w:r>
          </w:p>
        </w:tc>
        <w:tc>
          <w:tcPr>
            <w:tcW w:w="7590" w:type="dxa"/>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Derogation for derivatives: replacement costs contribution under the simplified standardised approach </w:t>
            </w:r>
          </w:p>
          <w:p w14:paraId="729E4C3C" w14:textId="775036F5" w:rsidR="001D7778" w:rsidRPr="000B66BC" w:rsidRDefault="001D777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Articles 429</w:t>
            </w:r>
            <w:proofErr w:type="gramStart"/>
            <w:r w:rsidRPr="000B66BC">
              <w:rPr>
                <w:rFonts w:ascii="Times New Roman" w:hAnsi="Times New Roman"/>
                <w:bCs/>
                <w:sz w:val="24"/>
                <w:szCs w:val="24"/>
              </w:rPr>
              <w:t>c(</w:t>
            </w:r>
            <w:proofErr w:type="gramEnd"/>
            <w:r w:rsidRPr="000B66BC">
              <w:rPr>
                <w:rFonts w:ascii="Times New Roman" w:hAnsi="Times New Roman"/>
                <w:bCs/>
                <w:sz w:val="24"/>
                <w:szCs w:val="24"/>
              </w:rPr>
              <w:t xml:space="preserve">6) and 281 </w:t>
            </w:r>
            <w:del w:id="168" w:author="Author">
              <w:r w:rsidRPr="000B66BC" w:rsidDel="0032789D">
                <w:rPr>
                  <w:rFonts w:ascii="Times New Roman" w:hAnsi="Times New Roman"/>
                  <w:bCs/>
                  <w:sz w:val="24"/>
                  <w:szCs w:val="24"/>
                </w:rPr>
                <w:delText>CRR</w:delText>
              </w:r>
            </w:del>
            <w:ins w:id="169" w:author="Author">
              <w:r w:rsidR="0032789D">
                <w:rPr>
                  <w:rFonts w:ascii="Times New Roman" w:hAnsi="Times New Roman"/>
                  <w:bCs/>
                  <w:sz w:val="24"/>
                  <w:szCs w:val="24"/>
                </w:rPr>
                <w:t>REGULATION (EU) NO 575/2013</w:t>
              </w:r>
            </w:ins>
          </w:p>
          <w:p w14:paraId="4582CAFD" w14:textId="6554CCCB" w:rsidR="001D7778" w:rsidRPr="000B66BC" w:rsidRDefault="001D777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cell provides the exposure measure of contracts listed in points 1 and 2 of Annex II </w:t>
            </w:r>
            <w:del w:id="170" w:author="Author">
              <w:r w:rsidRPr="000B66BC" w:rsidDel="0032789D">
                <w:rPr>
                  <w:rFonts w:ascii="Times New Roman" w:hAnsi="Times New Roman"/>
                  <w:bCs/>
                  <w:sz w:val="24"/>
                  <w:szCs w:val="24"/>
                </w:rPr>
                <w:delText>CRR</w:delText>
              </w:r>
            </w:del>
            <w:ins w:id="171"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calculated in accordance with the simplified standardised approach set out in Article 281 </w:t>
            </w:r>
            <w:del w:id="172" w:author="Author">
              <w:r w:rsidRPr="000B66BC" w:rsidDel="0032789D">
                <w:rPr>
                  <w:rFonts w:ascii="Times New Roman" w:hAnsi="Times New Roman"/>
                  <w:bCs/>
                  <w:sz w:val="24"/>
                  <w:szCs w:val="24"/>
                </w:rPr>
                <w:delText>CRR</w:delText>
              </w:r>
            </w:del>
            <w:ins w:id="173"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The amount shall be reported with the 1,4 alpha factor applied as specified </w:t>
            </w:r>
            <w:proofErr w:type="gramStart"/>
            <w:r w:rsidRPr="000B66BC">
              <w:rPr>
                <w:rFonts w:ascii="Times New Roman" w:hAnsi="Times New Roman"/>
                <w:bCs/>
                <w:sz w:val="24"/>
                <w:szCs w:val="24"/>
              </w:rPr>
              <w:t>in  Article</w:t>
            </w:r>
            <w:proofErr w:type="gramEnd"/>
            <w:r w:rsidRPr="000B66BC">
              <w:rPr>
                <w:rFonts w:ascii="Times New Roman" w:hAnsi="Times New Roman"/>
                <w:bCs/>
                <w:sz w:val="24"/>
                <w:szCs w:val="24"/>
              </w:rPr>
              <w:t xml:space="preserve"> 274(2) </w:t>
            </w:r>
            <w:del w:id="174" w:author="Author">
              <w:r w:rsidRPr="000B66BC" w:rsidDel="0032789D">
                <w:rPr>
                  <w:rFonts w:ascii="Times New Roman" w:hAnsi="Times New Roman"/>
                  <w:bCs/>
                  <w:sz w:val="24"/>
                  <w:szCs w:val="24"/>
                </w:rPr>
                <w:delText>CRR</w:delText>
              </w:r>
            </w:del>
            <w:ins w:id="175"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p w14:paraId="6AF43C3C" w14:textId="477424B2" w:rsidR="001D7778" w:rsidRPr="000B66BC" w:rsidRDefault="001D777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that apply the simplified standardised approach shall not reduce the total exposure measure by the amount of margin received in accordance with Article 429</w:t>
            </w:r>
            <w:proofErr w:type="gramStart"/>
            <w:r w:rsidRPr="000B66BC">
              <w:rPr>
                <w:rFonts w:ascii="Times New Roman" w:hAnsi="Times New Roman"/>
                <w:bCs/>
                <w:sz w:val="24"/>
                <w:szCs w:val="24"/>
              </w:rPr>
              <w:t>c(</w:t>
            </w:r>
            <w:proofErr w:type="gramEnd"/>
            <w:r w:rsidRPr="000B66BC">
              <w:rPr>
                <w:rFonts w:ascii="Times New Roman" w:hAnsi="Times New Roman"/>
                <w:bCs/>
                <w:sz w:val="24"/>
                <w:szCs w:val="24"/>
              </w:rPr>
              <w:t xml:space="preserve">6) </w:t>
            </w:r>
            <w:del w:id="176" w:author="Author">
              <w:r w:rsidRPr="000B66BC" w:rsidDel="0032789D">
                <w:rPr>
                  <w:rFonts w:ascii="Times New Roman" w:hAnsi="Times New Roman"/>
                  <w:bCs/>
                  <w:sz w:val="24"/>
                  <w:szCs w:val="24"/>
                </w:rPr>
                <w:delText>CRR</w:delText>
              </w:r>
            </w:del>
            <w:ins w:id="177" w:author="Author">
              <w:r w:rsidR="0032789D">
                <w:rPr>
                  <w:rFonts w:ascii="Times New Roman" w:hAnsi="Times New Roman"/>
                  <w:bCs/>
                  <w:sz w:val="24"/>
                  <w:szCs w:val="24"/>
                </w:rPr>
                <w:t>REGULATION (EU) NO 575/2013</w:t>
              </w:r>
            </w:ins>
            <w:r w:rsidRPr="000B66BC">
              <w:rPr>
                <w:rFonts w:ascii="Times New Roman" w:hAnsi="Times New Roman"/>
                <w:bCs/>
                <w:sz w:val="24"/>
                <w:szCs w:val="24"/>
              </w:rPr>
              <w:t>. Hence the exception for derivative contracts with clients where those contracts are cleared by a QCCP in Article 429</w:t>
            </w:r>
            <w:proofErr w:type="gramStart"/>
            <w:r w:rsidRPr="000B66BC">
              <w:rPr>
                <w:rFonts w:ascii="Times New Roman" w:hAnsi="Times New Roman"/>
                <w:bCs/>
                <w:sz w:val="24"/>
                <w:szCs w:val="24"/>
              </w:rPr>
              <w:t>c(</w:t>
            </w:r>
            <w:proofErr w:type="gramEnd"/>
            <w:r w:rsidRPr="000B66BC">
              <w:rPr>
                <w:rFonts w:ascii="Times New Roman" w:hAnsi="Times New Roman"/>
                <w:bCs/>
                <w:sz w:val="24"/>
                <w:szCs w:val="24"/>
              </w:rPr>
              <w:t xml:space="preserve">4) </w:t>
            </w:r>
            <w:del w:id="178" w:author="Author">
              <w:r w:rsidRPr="000B66BC" w:rsidDel="0032789D">
                <w:rPr>
                  <w:rFonts w:ascii="Times New Roman" w:hAnsi="Times New Roman"/>
                  <w:bCs/>
                  <w:sz w:val="24"/>
                  <w:szCs w:val="24"/>
                </w:rPr>
                <w:delText>CRR</w:delText>
              </w:r>
            </w:del>
            <w:ins w:id="179"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shall not apply.</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not consider in this cell contracts </w:t>
            </w:r>
            <w:r w:rsidR="004F0BFB" w:rsidRPr="000B66BC">
              <w:rPr>
                <w:rFonts w:ascii="Times New Roman" w:hAnsi="Times New Roman"/>
                <w:bCs/>
                <w:sz w:val="24"/>
                <w:szCs w:val="24"/>
              </w:rPr>
              <w:t xml:space="preserve">measured by application of the </w:t>
            </w:r>
            <w:r w:rsidRPr="000B66BC">
              <w:rPr>
                <w:rFonts w:ascii="Times New Roman" w:hAnsi="Times New Roman"/>
                <w:bCs/>
                <w:sz w:val="24"/>
                <w:szCs w:val="24"/>
              </w:rPr>
              <w:t>SA-CCR or the original exposure method.</w:t>
            </w:r>
          </w:p>
        </w:tc>
      </w:tr>
      <w:tr w:rsidR="00CB48CC" w:rsidRPr="00E75BB8" w14:paraId="177E0E57" w14:textId="77777777" w:rsidTr="004F0BFB">
        <w:trPr>
          <w:trHeight w:val="304"/>
        </w:trPr>
        <w:tc>
          <w:tcPr>
            <w:tcW w:w="1531" w:type="dxa"/>
          </w:tcPr>
          <w:p w14:paraId="1A21B8B9" w14:textId="3A3A59D4" w:rsidR="00CB48CC" w:rsidRPr="000B66BC" w:rsidRDefault="001F3E84"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10</w:t>
            </w:r>
            <w:r w:rsidR="0066353E" w:rsidRPr="000B66BC">
              <w:rPr>
                <w:rFonts w:ascii="Times New Roman" w:hAnsi="Times New Roman"/>
                <w:bCs/>
                <w:sz w:val="24"/>
                <w:szCs w:val="24"/>
              </w:rPr>
              <w:t>2</w:t>
            </w: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Effect of exempted CCP leg of client-cleared trade exposures (simplified standardised approach - replacement costs)</w:t>
            </w:r>
          </w:p>
          <w:p w14:paraId="145D251C" w14:textId="4DB08ED1" w:rsidR="00CB48CC" w:rsidRPr="000B66BC" w:rsidRDefault="00803ED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w:t>
            </w:r>
            <w:r w:rsidR="00CB48CC" w:rsidRPr="000B66BC">
              <w:rPr>
                <w:rFonts w:ascii="Times New Roman" w:hAnsi="Times New Roman"/>
                <w:bCs/>
                <w:sz w:val="24"/>
                <w:szCs w:val="24"/>
              </w:rPr>
              <w:t>Article 429</w:t>
            </w:r>
            <w:proofErr w:type="gramStart"/>
            <w:r w:rsidR="00CB48CC" w:rsidRPr="000B66BC">
              <w:rPr>
                <w:rFonts w:ascii="Times New Roman" w:hAnsi="Times New Roman"/>
                <w:bCs/>
                <w:sz w:val="24"/>
                <w:szCs w:val="24"/>
              </w:rPr>
              <w:t>a(</w:t>
            </w:r>
            <w:proofErr w:type="gramEnd"/>
            <w:r w:rsidR="00CB48CC" w:rsidRPr="000B66BC">
              <w:rPr>
                <w:rFonts w:ascii="Times New Roman" w:hAnsi="Times New Roman"/>
                <w:bCs/>
                <w:sz w:val="24"/>
                <w:szCs w:val="24"/>
              </w:rPr>
              <w:t xml:space="preserve">1) </w:t>
            </w:r>
            <w:del w:id="180" w:author="Author">
              <w:r w:rsidR="00684733" w:rsidRPr="000B66BC" w:rsidDel="0032789D">
                <w:rPr>
                  <w:rFonts w:ascii="Times New Roman" w:hAnsi="Times New Roman"/>
                  <w:bCs/>
                  <w:sz w:val="24"/>
                  <w:szCs w:val="24"/>
                </w:rPr>
                <w:delText>CRR</w:delText>
              </w:r>
            </w:del>
            <w:ins w:id="181" w:author="Author">
              <w:r w:rsidR="0032789D">
                <w:rPr>
                  <w:rFonts w:ascii="Times New Roman" w:hAnsi="Times New Roman"/>
                  <w:bCs/>
                  <w:sz w:val="24"/>
                  <w:szCs w:val="24"/>
                </w:rPr>
                <w:t>REGULATION (EU) NO 575/2013</w:t>
              </w:r>
            </w:ins>
          </w:p>
          <w:p w14:paraId="577C5D50" w14:textId="519D5E6E"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The replacement cost portion of exempted trade exposures to a QCCP from client-cleared derivatives transactions, provided that those items meet the conditions laid down in</w:t>
            </w:r>
            <w:r w:rsidR="00803EDD"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306(1) </w:t>
            </w:r>
            <w:del w:id="182" w:author="Author">
              <w:r w:rsidR="00684733" w:rsidRPr="000B66BC" w:rsidDel="0032789D">
                <w:rPr>
                  <w:rFonts w:ascii="Times New Roman" w:hAnsi="Times New Roman"/>
                  <w:bCs/>
                  <w:sz w:val="24"/>
                  <w:szCs w:val="24"/>
                </w:rPr>
                <w:delText>CRR</w:delText>
              </w:r>
            </w:del>
            <w:ins w:id="183" w:author="Author">
              <w:r w:rsidR="0032789D">
                <w:rPr>
                  <w:rFonts w:ascii="Times New Roman" w:hAnsi="Times New Roman"/>
                  <w:bCs/>
                  <w:sz w:val="24"/>
                  <w:szCs w:val="24"/>
                </w:rPr>
                <w:t>REGULATION (EU) NO 575/2013</w:t>
              </w:r>
            </w:ins>
            <w:r w:rsidRPr="000B66BC">
              <w:rPr>
                <w:rFonts w:ascii="Times New Roman" w:hAnsi="Times New Roman"/>
                <w:bCs/>
                <w:sz w:val="24"/>
                <w:szCs w:val="24"/>
              </w:rPr>
              <w:t>. This amount shall be reported gross of cash variation margin received on this leg</w:t>
            </w:r>
            <w:r w:rsidR="009544FF" w:rsidRPr="000B66BC">
              <w:rPr>
                <w:rFonts w:ascii="Times New Roman" w:hAnsi="Times New Roman"/>
                <w:bCs/>
                <w:sz w:val="24"/>
                <w:szCs w:val="24"/>
              </w:rPr>
              <w:t xml:space="preserve">. The amount shall be reported with the 1,4 alpha factor applied as specified </w:t>
            </w:r>
            <w:proofErr w:type="gramStart"/>
            <w:r w:rsidR="009544FF" w:rsidRPr="000B66BC">
              <w:rPr>
                <w:rFonts w:ascii="Times New Roman" w:hAnsi="Times New Roman"/>
                <w:bCs/>
                <w:sz w:val="24"/>
                <w:szCs w:val="24"/>
              </w:rPr>
              <w:t>in  Article</w:t>
            </w:r>
            <w:proofErr w:type="gramEnd"/>
            <w:r w:rsidR="009544FF" w:rsidRPr="000B66BC">
              <w:rPr>
                <w:rFonts w:ascii="Times New Roman" w:hAnsi="Times New Roman"/>
                <w:bCs/>
                <w:sz w:val="24"/>
                <w:szCs w:val="24"/>
              </w:rPr>
              <w:t xml:space="preserve"> 274(2) </w:t>
            </w:r>
            <w:del w:id="184" w:author="Author">
              <w:r w:rsidR="00684733" w:rsidRPr="000B66BC" w:rsidDel="0032789D">
                <w:rPr>
                  <w:rFonts w:ascii="Times New Roman" w:hAnsi="Times New Roman"/>
                  <w:bCs/>
                  <w:sz w:val="24"/>
                  <w:szCs w:val="24"/>
                </w:rPr>
                <w:delText>CRR</w:delText>
              </w:r>
            </w:del>
            <w:ins w:id="185" w:author="Author">
              <w:r w:rsidR="0032789D">
                <w:rPr>
                  <w:rFonts w:ascii="Times New Roman" w:hAnsi="Times New Roman"/>
                  <w:bCs/>
                  <w:sz w:val="24"/>
                  <w:szCs w:val="24"/>
                </w:rPr>
                <w:t>REGULATION (EU) NO 575/2013</w:t>
              </w:r>
            </w:ins>
            <w:r w:rsidR="009544FF" w:rsidRPr="000B66BC">
              <w:rPr>
                <w:rFonts w:ascii="Times New Roman" w:hAnsi="Times New Roman"/>
                <w:bCs/>
                <w:sz w:val="24"/>
                <w:szCs w:val="24"/>
              </w:rPr>
              <w:t>.</w:t>
            </w:r>
            <w:r w:rsidRPr="000B66BC">
              <w:rPr>
                <w:rFonts w:ascii="Times New Roman" w:hAnsi="Times New Roman"/>
                <w:bCs/>
                <w:sz w:val="24"/>
                <w:szCs w:val="24"/>
              </w:rPr>
              <w:t xml:space="preserve"> </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include the amount reported in this cell also in {</w:t>
            </w:r>
            <w:r w:rsidR="003A5EB5" w:rsidRPr="000B66BC">
              <w:rPr>
                <w:rFonts w:ascii="Times New Roman" w:hAnsi="Times New Roman"/>
                <w:bCs/>
                <w:sz w:val="24"/>
                <w:szCs w:val="24"/>
              </w:rPr>
              <w:t>0</w:t>
            </w:r>
            <w:r w:rsidRPr="000B66BC">
              <w:rPr>
                <w:rFonts w:ascii="Times New Roman" w:hAnsi="Times New Roman"/>
                <w:bCs/>
                <w:sz w:val="24"/>
                <w:szCs w:val="24"/>
              </w:rPr>
              <w:t>10</w:t>
            </w:r>
            <w:r w:rsidR="00721D6C" w:rsidRPr="000B66BC">
              <w:rPr>
                <w:rFonts w:ascii="Times New Roman" w:hAnsi="Times New Roman"/>
                <w:bCs/>
                <w:sz w:val="24"/>
                <w:szCs w:val="24"/>
              </w:rPr>
              <w:t>1</w:t>
            </w:r>
            <w:r w:rsidRPr="000B66BC">
              <w:rPr>
                <w:rFonts w:ascii="Times New Roman" w:hAnsi="Times New Roman"/>
                <w:bCs/>
                <w:sz w:val="24"/>
                <w:szCs w:val="24"/>
              </w:rPr>
              <w:t>;0</w:t>
            </w:r>
            <w:r w:rsidR="003A5EB5" w:rsidRPr="000B66BC">
              <w:rPr>
                <w:rFonts w:ascii="Times New Roman" w:hAnsi="Times New Roman"/>
                <w:bCs/>
                <w:sz w:val="24"/>
                <w:szCs w:val="24"/>
              </w:rPr>
              <w:t>0</w:t>
            </w:r>
            <w:r w:rsidRPr="000B66BC">
              <w:rPr>
                <w:rFonts w:ascii="Times New Roman" w:hAnsi="Times New Roman"/>
                <w:bCs/>
                <w:sz w:val="24"/>
                <w:szCs w:val="24"/>
              </w:rPr>
              <w:t>10} as if no exemption applied.</w:t>
            </w:r>
          </w:p>
        </w:tc>
      </w:tr>
      <w:tr w:rsidR="00CB48CC" w:rsidRPr="00E75BB8" w14:paraId="77B81E13" w14:textId="77777777" w:rsidTr="004F0BFB">
        <w:trPr>
          <w:trHeight w:val="304"/>
        </w:trPr>
        <w:tc>
          <w:tcPr>
            <w:tcW w:w="1531" w:type="dxa"/>
          </w:tcPr>
          <w:p w14:paraId="59F8E92F" w14:textId="10EA4427"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10</w:t>
            </w:r>
            <w:r w:rsidR="0066353E" w:rsidRPr="000B66BC">
              <w:rPr>
                <w:rFonts w:ascii="Times New Roman" w:hAnsi="Times New Roman"/>
                <w:bCs/>
                <w:sz w:val="24"/>
                <w:szCs w:val="24"/>
              </w:rPr>
              <w:t>3</w:t>
            </w: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Derogation for derivatives: Potential future exposure </w:t>
            </w:r>
            <w:r w:rsidR="00A14F42" w:rsidRPr="000B66BC">
              <w:rPr>
                <w:rFonts w:ascii="Times New Roman" w:hAnsi="Times New Roman"/>
                <w:b/>
                <w:bCs/>
                <w:sz w:val="24"/>
                <w:szCs w:val="24"/>
              </w:rPr>
              <w:t xml:space="preserve">contribution </w:t>
            </w:r>
            <w:r w:rsidRPr="000B66BC">
              <w:rPr>
                <w:rFonts w:ascii="Times New Roman" w:hAnsi="Times New Roman"/>
                <w:b/>
                <w:bCs/>
                <w:sz w:val="24"/>
                <w:szCs w:val="24"/>
              </w:rPr>
              <w:t xml:space="preserve">under the simplified standardised approach </w:t>
            </w:r>
            <w:r w:rsidR="00275254" w:rsidRPr="000B66BC">
              <w:rPr>
                <w:rFonts w:ascii="Times New Roman" w:hAnsi="Times New Roman"/>
                <w:b/>
                <w:bCs/>
                <w:sz w:val="24"/>
                <w:szCs w:val="24"/>
              </w:rPr>
              <w:t xml:space="preserve">(multiplier at 1) </w:t>
            </w:r>
          </w:p>
          <w:p w14:paraId="39DE43B2" w14:textId="1D3C71C3" w:rsidR="009E7F70" w:rsidRPr="000B66BC" w:rsidRDefault="00803EDD"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Point (f) of </w:t>
            </w:r>
            <w:r w:rsidR="00275254" w:rsidRPr="000B66BC">
              <w:rPr>
                <w:rFonts w:ascii="Times New Roman" w:hAnsi="Times New Roman"/>
                <w:bCs/>
                <w:sz w:val="24"/>
                <w:szCs w:val="24"/>
              </w:rPr>
              <w:t xml:space="preserve">Article </w:t>
            </w:r>
            <w:r w:rsidR="00717454" w:rsidRPr="000B66BC">
              <w:rPr>
                <w:rFonts w:ascii="Times New Roman" w:hAnsi="Times New Roman"/>
                <w:bCs/>
                <w:sz w:val="24"/>
                <w:szCs w:val="24"/>
              </w:rPr>
              <w:t xml:space="preserve">281(2) </w:t>
            </w:r>
            <w:r w:rsidR="004148B2" w:rsidRPr="000B66BC">
              <w:rPr>
                <w:rFonts w:ascii="Times New Roman" w:hAnsi="Times New Roman"/>
                <w:bCs/>
                <w:sz w:val="24"/>
                <w:szCs w:val="24"/>
              </w:rPr>
              <w:t>and Article 429</w:t>
            </w:r>
            <w:proofErr w:type="gramStart"/>
            <w:r w:rsidR="004148B2" w:rsidRPr="000B66BC">
              <w:rPr>
                <w:rFonts w:ascii="Times New Roman" w:hAnsi="Times New Roman"/>
                <w:bCs/>
                <w:sz w:val="24"/>
                <w:szCs w:val="24"/>
              </w:rPr>
              <w:t>c(</w:t>
            </w:r>
            <w:proofErr w:type="gramEnd"/>
            <w:r w:rsidR="004148B2" w:rsidRPr="000B66BC">
              <w:rPr>
                <w:rFonts w:ascii="Times New Roman" w:hAnsi="Times New Roman"/>
                <w:bCs/>
                <w:sz w:val="24"/>
                <w:szCs w:val="24"/>
              </w:rPr>
              <w:t xml:space="preserve">6) </w:t>
            </w:r>
            <w:del w:id="186" w:author="Author">
              <w:r w:rsidR="00684733" w:rsidRPr="000B66BC" w:rsidDel="0032789D">
                <w:rPr>
                  <w:rFonts w:ascii="Times New Roman" w:hAnsi="Times New Roman"/>
                  <w:bCs/>
                  <w:sz w:val="24"/>
                  <w:szCs w:val="24"/>
                </w:rPr>
                <w:delText>CRR</w:delText>
              </w:r>
            </w:del>
            <w:ins w:id="187" w:author="Author">
              <w:r w:rsidR="0032789D">
                <w:rPr>
                  <w:rFonts w:ascii="Times New Roman" w:hAnsi="Times New Roman"/>
                  <w:bCs/>
                  <w:sz w:val="24"/>
                  <w:szCs w:val="24"/>
                </w:rPr>
                <w:t>REGULATION (EU) NO 575/2013</w:t>
              </w:r>
            </w:ins>
          </w:p>
          <w:p w14:paraId="5B7322DC" w14:textId="17CFAC7C" w:rsidR="00201339" w:rsidRPr="000B66BC" w:rsidRDefault="009E7F70" w:rsidP="000B66BC">
            <w:pPr>
              <w:pStyle w:val="BodyText1"/>
              <w:spacing w:after="240"/>
              <w:rPr>
                <w:rFonts w:ascii="Times New Roman" w:hAnsi="Times New Roman"/>
                <w:bCs/>
                <w:sz w:val="24"/>
                <w:szCs w:val="24"/>
              </w:rPr>
            </w:pPr>
            <w:r w:rsidRPr="000B66BC">
              <w:rPr>
                <w:rFonts w:ascii="Times New Roman" w:hAnsi="Times New Roman"/>
                <w:bCs/>
                <w:sz w:val="24"/>
                <w:szCs w:val="24"/>
              </w:rPr>
              <w:t xml:space="preserve">The potential future exposure in accordance with the simplified standardised approach set out in Article 281 </w:t>
            </w:r>
            <w:del w:id="188" w:author="Author">
              <w:r w:rsidR="00684733" w:rsidRPr="000B66BC" w:rsidDel="0032789D">
                <w:rPr>
                  <w:rFonts w:ascii="Times New Roman" w:hAnsi="Times New Roman"/>
                  <w:bCs/>
                  <w:sz w:val="24"/>
                  <w:szCs w:val="24"/>
                </w:rPr>
                <w:delText>CRR</w:delText>
              </w:r>
            </w:del>
            <w:ins w:id="189"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assuming a multiplier of 1. The amount shall be reported with the 1,4 alpha factor applied as specified </w:t>
            </w:r>
            <w:proofErr w:type="gramStart"/>
            <w:r w:rsidRPr="000B66BC">
              <w:rPr>
                <w:rFonts w:ascii="Times New Roman" w:hAnsi="Times New Roman"/>
                <w:bCs/>
                <w:sz w:val="24"/>
                <w:szCs w:val="24"/>
              </w:rPr>
              <w:t>in  Article</w:t>
            </w:r>
            <w:proofErr w:type="gramEnd"/>
            <w:r w:rsidRPr="000B66BC">
              <w:rPr>
                <w:rFonts w:ascii="Times New Roman" w:hAnsi="Times New Roman"/>
                <w:bCs/>
                <w:sz w:val="24"/>
                <w:szCs w:val="24"/>
              </w:rPr>
              <w:t xml:space="preserve"> 274(2) </w:t>
            </w:r>
            <w:del w:id="190" w:author="Author">
              <w:r w:rsidR="00684733" w:rsidRPr="000B66BC" w:rsidDel="0032789D">
                <w:rPr>
                  <w:rFonts w:ascii="Times New Roman" w:hAnsi="Times New Roman"/>
                  <w:bCs/>
                  <w:sz w:val="24"/>
                  <w:szCs w:val="24"/>
                </w:rPr>
                <w:delText>CRR</w:delText>
              </w:r>
            </w:del>
            <w:ins w:id="191"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p w14:paraId="3AE17E54" w14:textId="1518D370" w:rsidR="00CB48CC" w:rsidRPr="000B66BC" w:rsidRDefault="00201339" w:rsidP="000B66BC">
            <w:pPr>
              <w:pStyle w:val="BodyText1"/>
              <w:spacing w:after="240"/>
              <w:rPr>
                <w:rFonts w:ascii="Times New Roman" w:hAnsi="Times New Roman"/>
                <w:b/>
                <w:bCs/>
                <w:sz w:val="24"/>
                <w:szCs w:val="24"/>
              </w:rPr>
            </w:pPr>
            <w:r w:rsidRPr="000B66BC">
              <w:rPr>
                <w:rFonts w:ascii="Times New Roman" w:hAnsi="Times New Roman"/>
                <w:bCs/>
                <w:sz w:val="24"/>
                <w:szCs w:val="24"/>
              </w:rPr>
              <w:t>Institutions that apply the simplified standardised approach shall not reduce the total exposure measure by the amount of margin received in accordance with Article 429</w:t>
            </w:r>
            <w:proofErr w:type="gramStart"/>
            <w:r w:rsidRPr="000B66BC">
              <w:rPr>
                <w:rFonts w:ascii="Times New Roman" w:hAnsi="Times New Roman"/>
                <w:bCs/>
                <w:sz w:val="24"/>
                <w:szCs w:val="24"/>
              </w:rPr>
              <w:t>c(</w:t>
            </w:r>
            <w:proofErr w:type="gramEnd"/>
            <w:r w:rsidRPr="000B66BC">
              <w:rPr>
                <w:rFonts w:ascii="Times New Roman" w:hAnsi="Times New Roman"/>
                <w:bCs/>
                <w:sz w:val="24"/>
                <w:szCs w:val="24"/>
              </w:rPr>
              <w:t xml:space="preserve">6) </w:t>
            </w:r>
            <w:del w:id="192" w:author="Author">
              <w:r w:rsidR="00684733" w:rsidRPr="000B66BC" w:rsidDel="0032789D">
                <w:rPr>
                  <w:rFonts w:ascii="Times New Roman" w:hAnsi="Times New Roman"/>
                  <w:bCs/>
                  <w:sz w:val="24"/>
                  <w:szCs w:val="24"/>
                </w:rPr>
                <w:delText>CRR</w:delText>
              </w:r>
            </w:del>
            <w:ins w:id="193"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r w:rsidR="004148B2" w:rsidRPr="000B66BC">
              <w:rPr>
                <w:sz w:val="24"/>
                <w:szCs w:val="24"/>
              </w:rPr>
              <w:t xml:space="preserve"> </w:t>
            </w:r>
          </w:p>
        </w:tc>
      </w:tr>
      <w:tr w:rsidR="00E1595A" w:rsidRPr="00E75BB8" w14:paraId="65B70708"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sidRPr="000B66BC">
              <w:rPr>
                <w:rFonts w:ascii="Times New Roman" w:hAnsi="Times New Roman"/>
                <w:bCs/>
                <w:sz w:val="24"/>
                <w:szCs w:val="24"/>
              </w:rPr>
              <w:t>{0104;0010}</w:t>
            </w:r>
          </w:p>
        </w:tc>
        <w:tc>
          <w:tcPr>
            <w:tcW w:w="7590" w:type="dxa"/>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w:t>
            </w:r>
            <w:proofErr w:type="gramStart"/>
            <w:r w:rsidRPr="000B66BC">
              <w:rPr>
                <w:rFonts w:ascii="Times New Roman" w:hAnsi="Times New Roman"/>
                <w:b/>
                <w:bCs/>
                <w:sz w:val="24"/>
                <w:szCs w:val="24"/>
              </w:rPr>
              <w:t>-)Effect</w:t>
            </w:r>
            <w:proofErr w:type="gramEnd"/>
            <w:r w:rsidRPr="000B66BC">
              <w:rPr>
                <w:rFonts w:ascii="Times New Roman" w:hAnsi="Times New Roman"/>
                <w:b/>
                <w:bCs/>
                <w:sz w:val="24"/>
                <w:szCs w:val="24"/>
              </w:rPr>
              <w:t xml:space="preserve"> of exempted CCP leg of client-cleared trade exposures (simplified standardised approach - potential future exposure)</w:t>
            </w:r>
          </w:p>
          <w:p w14:paraId="350D0B05" w14:textId="7474209D" w:rsidR="00E1595A" w:rsidRPr="000B66BC" w:rsidRDefault="00E1595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Point (g) of Article 429</w:t>
            </w:r>
            <w:proofErr w:type="gramStart"/>
            <w:r w:rsidRPr="000B66BC">
              <w:rPr>
                <w:rFonts w:ascii="Times New Roman" w:hAnsi="Times New Roman"/>
                <w:bCs/>
                <w:sz w:val="24"/>
                <w:szCs w:val="24"/>
              </w:rPr>
              <w:t>a(</w:t>
            </w:r>
            <w:proofErr w:type="gramEnd"/>
            <w:r w:rsidRPr="000B66BC">
              <w:rPr>
                <w:rFonts w:ascii="Times New Roman" w:hAnsi="Times New Roman"/>
                <w:bCs/>
                <w:sz w:val="24"/>
                <w:szCs w:val="24"/>
              </w:rPr>
              <w:t xml:space="preserve">1) </w:t>
            </w:r>
            <w:del w:id="194" w:author="Author">
              <w:r w:rsidRPr="000B66BC" w:rsidDel="0032789D">
                <w:rPr>
                  <w:rFonts w:ascii="Times New Roman" w:hAnsi="Times New Roman"/>
                  <w:bCs/>
                  <w:sz w:val="24"/>
                  <w:szCs w:val="24"/>
                </w:rPr>
                <w:delText>CRR</w:delText>
              </w:r>
            </w:del>
            <w:ins w:id="195" w:author="Author">
              <w:r w:rsidR="0032789D">
                <w:rPr>
                  <w:rFonts w:ascii="Times New Roman" w:hAnsi="Times New Roman"/>
                  <w:bCs/>
                  <w:sz w:val="24"/>
                  <w:szCs w:val="24"/>
                </w:rPr>
                <w:t>REGULATION (EU) NO 575/2013</w:t>
              </w:r>
            </w:ins>
          </w:p>
          <w:p w14:paraId="7020C299" w14:textId="6BF61A91" w:rsidR="00E1595A" w:rsidRPr="000B66BC" w:rsidRDefault="00E1595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potential future exposure of exempted trade exposures to a QCCP from client-cleared derivatives transactions, provided that those items meet the conditions laid down in point (c) of Article 306(1) </w:t>
            </w:r>
            <w:del w:id="196" w:author="Author">
              <w:r w:rsidRPr="000B66BC" w:rsidDel="0032789D">
                <w:rPr>
                  <w:rFonts w:ascii="Times New Roman" w:hAnsi="Times New Roman"/>
                  <w:bCs/>
                  <w:sz w:val="24"/>
                  <w:szCs w:val="24"/>
                </w:rPr>
                <w:delText>CRR</w:delText>
              </w:r>
            </w:del>
            <w:ins w:id="197"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The amount shall be reported with the 1,4 alpha factor applied as specified </w:t>
            </w:r>
            <w:proofErr w:type="gramStart"/>
            <w:r w:rsidRPr="000B66BC">
              <w:rPr>
                <w:rFonts w:ascii="Times New Roman" w:hAnsi="Times New Roman"/>
                <w:bCs/>
                <w:sz w:val="24"/>
                <w:szCs w:val="24"/>
              </w:rPr>
              <w:t>in  Article</w:t>
            </w:r>
            <w:proofErr w:type="gramEnd"/>
            <w:r w:rsidRPr="000B66BC">
              <w:rPr>
                <w:rFonts w:ascii="Times New Roman" w:hAnsi="Times New Roman"/>
                <w:bCs/>
                <w:sz w:val="24"/>
                <w:szCs w:val="24"/>
              </w:rPr>
              <w:t xml:space="preserve"> 274(2) </w:t>
            </w:r>
            <w:del w:id="198" w:author="Author">
              <w:r w:rsidRPr="000B66BC" w:rsidDel="0032789D">
                <w:rPr>
                  <w:rFonts w:ascii="Times New Roman" w:hAnsi="Times New Roman"/>
                  <w:bCs/>
                  <w:sz w:val="24"/>
                  <w:szCs w:val="24"/>
                </w:rPr>
                <w:delText>CRR</w:delText>
              </w:r>
            </w:del>
            <w:ins w:id="199"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include the amount reported in this cell also in {0103;0010} as if no exemption applied.</w:t>
            </w:r>
          </w:p>
        </w:tc>
      </w:tr>
      <w:tr w:rsidR="00CB48CC" w:rsidRPr="00E75BB8" w14:paraId="28BF0347" w14:textId="77777777" w:rsidTr="00E1595A">
        <w:trPr>
          <w:trHeight w:val="304"/>
        </w:trPr>
        <w:tc>
          <w:tcPr>
            <w:tcW w:w="1531" w:type="dxa"/>
          </w:tcPr>
          <w:p w14:paraId="313EA046" w14:textId="430415F9"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110;</w:t>
            </w:r>
            <w:r w:rsidR="009573B2" w:rsidRPr="000B66BC">
              <w:rPr>
                <w:rFonts w:ascii="Times New Roman" w:hAnsi="Times New Roman"/>
                <w:bCs/>
                <w:sz w:val="24"/>
                <w:szCs w:val="24"/>
              </w:rPr>
              <w:t>0</w:t>
            </w:r>
            <w:r w:rsidRPr="000B66BC">
              <w:rPr>
                <w:rFonts w:ascii="Times New Roman" w:hAnsi="Times New Roman"/>
                <w:bCs/>
                <w:sz w:val="24"/>
                <w:szCs w:val="24"/>
              </w:rPr>
              <w:t>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90" w:type="dxa"/>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Derogation for derivatives: original exposure method</w:t>
            </w:r>
          </w:p>
          <w:p w14:paraId="6E5CD50D" w14:textId="5B661486"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Articles 429</w:t>
            </w:r>
            <w:proofErr w:type="gramStart"/>
            <w:r w:rsidRPr="000B66BC">
              <w:rPr>
                <w:rFonts w:ascii="Times New Roman" w:hAnsi="Times New Roman"/>
                <w:bCs/>
                <w:sz w:val="24"/>
                <w:szCs w:val="24"/>
              </w:rPr>
              <w:t>c(</w:t>
            </w:r>
            <w:proofErr w:type="gramEnd"/>
            <w:r w:rsidRPr="000B66BC">
              <w:rPr>
                <w:rFonts w:ascii="Times New Roman" w:hAnsi="Times New Roman"/>
                <w:bCs/>
                <w:sz w:val="24"/>
                <w:szCs w:val="24"/>
              </w:rPr>
              <w:t xml:space="preserve">6) and 282 </w:t>
            </w:r>
            <w:del w:id="200" w:author="Author">
              <w:r w:rsidR="00684733" w:rsidRPr="000B66BC" w:rsidDel="0032789D">
                <w:rPr>
                  <w:rFonts w:ascii="Times New Roman" w:hAnsi="Times New Roman"/>
                  <w:bCs/>
                  <w:sz w:val="24"/>
                  <w:szCs w:val="24"/>
                </w:rPr>
                <w:delText>CRR</w:delText>
              </w:r>
            </w:del>
            <w:ins w:id="201" w:author="Author">
              <w:r w:rsidR="0032789D">
                <w:rPr>
                  <w:rFonts w:ascii="Times New Roman" w:hAnsi="Times New Roman"/>
                  <w:bCs/>
                  <w:sz w:val="24"/>
                  <w:szCs w:val="24"/>
                </w:rPr>
                <w:t>REGULATION (EU) NO 575/2013</w:t>
              </w:r>
            </w:ins>
          </w:p>
          <w:p w14:paraId="394FA10D" w14:textId="69B037CF"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cell provides the exposure measure of contracts listed in points 1 and 2 of Annex II </w:t>
            </w:r>
            <w:del w:id="202" w:author="Author">
              <w:r w:rsidR="00684733" w:rsidRPr="000B66BC" w:rsidDel="0032789D">
                <w:rPr>
                  <w:rFonts w:ascii="Times New Roman" w:hAnsi="Times New Roman"/>
                  <w:bCs/>
                  <w:sz w:val="24"/>
                  <w:szCs w:val="24"/>
                </w:rPr>
                <w:delText>CRR</w:delText>
              </w:r>
            </w:del>
            <w:ins w:id="203"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calculated in accordance with the original exposure method set out in Article 282 </w:t>
            </w:r>
            <w:del w:id="204" w:author="Author">
              <w:r w:rsidR="00684733" w:rsidRPr="000B66BC" w:rsidDel="0032789D">
                <w:rPr>
                  <w:rFonts w:ascii="Times New Roman" w:hAnsi="Times New Roman"/>
                  <w:bCs/>
                  <w:sz w:val="24"/>
                  <w:szCs w:val="24"/>
                </w:rPr>
                <w:delText>CRR</w:delText>
              </w:r>
            </w:del>
            <w:ins w:id="205" w:author="Author">
              <w:r w:rsidR="0032789D">
                <w:rPr>
                  <w:rFonts w:ascii="Times New Roman" w:hAnsi="Times New Roman"/>
                  <w:bCs/>
                  <w:sz w:val="24"/>
                  <w:szCs w:val="24"/>
                </w:rPr>
                <w:t>REGULATION (EU) NO 575/2013</w:t>
              </w:r>
            </w:ins>
            <w:r w:rsidR="00E75BB8">
              <w:rPr>
                <w:rFonts w:ascii="Times New Roman" w:hAnsi="Times New Roman"/>
                <w:bCs/>
                <w:sz w:val="24"/>
                <w:szCs w:val="24"/>
              </w:rPr>
              <w:t>.</w:t>
            </w:r>
          </w:p>
          <w:p w14:paraId="0B0A4108" w14:textId="2859E60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Institutions that apply the original exposure method shall not reduce the total exposure measure by the amount of margin received in accordance with Article 429</w:t>
            </w:r>
            <w:proofErr w:type="gramStart"/>
            <w:r w:rsidRPr="000B66BC">
              <w:rPr>
                <w:rFonts w:ascii="Times New Roman" w:hAnsi="Times New Roman"/>
                <w:bCs/>
                <w:sz w:val="24"/>
                <w:szCs w:val="24"/>
              </w:rPr>
              <w:t>c(</w:t>
            </w:r>
            <w:proofErr w:type="gramEnd"/>
            <w:r w:rsidRPr="000B66BC">
              <w:rPr>
                <w:rFonts w:ascii="Times New Roman" w:hAnsi="Times New Roman"/>
                <w:bCs/>
                <w:sz w:val="24"/>
                <w:szCs w:val="24"/>
              </w:rPr>
              <w:t xml:space="preserve">6) </w:t>
            </w:r>
            <w:del w:id="206" w:author="Author">
              <w:r w:rsidR="00684733" w:rsidRPr="000B66BC" w:rsidDel="0032789D">
                <w:rPr>
                  <w:rFonts w:ascii="Times New Roman" w:hAnsi="Times New Roman"/>
                  <w:bCs/>
                  <w:sz w:val="24"/>
                  <w:szCs w:val="24"/>
                </w:rPr>
                <w:delText>CRR</w:delText>
              </w:r>
            </w:del>
            <w:ins w:id="207" w:author="Author">
              <w:r w:rsidR="0032789D">
                <w:rPr>
                  <w:rFonts w:ascii="Times New Roman" w:hAnsi="Times New Roman"/>
                  <w:bCs/>
                  <w:sz w:val="24"/>
                  <w:szCs w:val="24"/>
                </w:rPr>
                <w:t>REGULATION (EU) NO 575/2013</w:t>
              </w:r>
            </w:ins>
            <w:r w:rsidR="00E75BB8">
              <w:rPr>
                <w:rFonts w:ascii="Times New Roman" w:hAnsi="Times New Roman"/>
                <w:bCs/>
                <w:sz w:val="24"/>
                <w:szCs w:val="24"/>
              </w:rPr>
              <w:t>.</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that do not use the original exposure method shall not report this cell.</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sidRPr="000B66BC">
              <w:rPr>
                <w:rFonts w:ascii="Times New Roman" w:hAnsi="Times New Roman"/>
                <w:bCs/>
                <w:sz w:val="24"/>
                <w:szCs w:val="24"/>
              </w:rPr>
              <w:t>Institutions shall not consider in this cell contracts measured by application of the SA-CCR or the simplified standardised</w:t>
            </w:r>
            <w:r w:rsidR="008C451E" w:rsidRPr="000B66BC">
              <w:rPr>
                <w:rFonts w:ascii="Times New Roman" w:hAnsi="Times New Roman"/>
                <w:bCs/>
                <w:sz w:val="24"/>
                <w:szCs w:val="24"/>
              </w:rPr>
              <w:t xml:space="preserve"> approach.</w:t>
            </w:r>
          </w:p>
        </w:tc>
      </w:tr>
      <w:tr w:rsidR="00CB48CC" w:rsidRPr="00E75BB8" w14:paraId="3B7D8618" w14:textId="77777777" w:rsidTr="00E1595A">
        <w:trPr>
          <w:trHeight w:val="304"/>
        </w:trPr>
        <w:tc>
          <w:tcPr>
            <w:tcW w:w="1531" w:type="dxa"/>
          </w:tcPr>
          <w:p w14:paraId="42ED892B" w14:textId="40D19137"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120;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Exempted CCP leg of client-cleared trade exposures (original exposure method)</w:t>
            </w:r>
          </w:p>
          <w:p w14:paraId="7A371D92" w14:textId="1BDA6E9D" w:rsidR="00CB48CC" w:rsidRPr="000B66BC" w:rsidRDefault="00803ED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w:t>
            </w:r>
            <w:r w:rsidR="00CB48CC" w:rsidRPr="000B66BC">
              <w:rPr>
                <w:rFonts w:ascii="Times New Roman" w:hAnsi="Times New Roman"/>
                <w:bCs/>
                <w:sz w:val="24"/>
                <w:szCs w:val="24"/>
              </w:rPr>
              <w:t>Article 429</w:t>
            </w:r>
            <w:proofErr w:type="gramStart"/>
            <w:r w:rsidR="00CB48CC" w:rsidRPr="000B66BC">
              <w:rPr>
                <w:rFonts w:ascii="Times New Roman" w:hAnsi="Times New Roman"/>
                <w:bCs/>
                <w:sz w:val="24"/>
                <w:szCs w:val="24"/>
              </w:rPr>
              <w:t>a(</w:t>
            </w:r>
            <w:proofErr w:type="gramEnd"/>
            <w:r w:rsidR="00CB48CC" w:rsidRPr="000B66BC">
              <w:rPr>
                <w:rFonts w:ascii="Times New Roman" w:hAnsi="Times New Roman"/>
                <w:bCs/>
                <w:sz w:val="24"/>
                <w:szCs w:val="24"/>
              </w:rPr>
              <w:t xml:space="preserve">1) </w:t>
            </w:r>
            <w:del w:id="208" w:author="Author">
              <w:r w:rsidR="00684733" w:rsidRPr="000B66BC" w:rsidDel="0032789D">
                <w:rPr>
                  <w:rFonts w:ascii="Times New Roman" w:hAnsi="Times New Roman"/>
                  <w:bCs/>
                  <w:sz w:val="24"/>
                  <w:szCs w:val="24"/>
                </w:rPr>
                <w:delText>CRR</w:delText>
              </w:r>
            </w:del>
            <w:ins w:id="209" w:author="Author">
              <w:r w:rsidR="0032789D">
                <w:rPr>
                  <w:rFonts w:ascii="Times New Roman" w:hAnsi="Times New Roman"/>
                  <w:bCs/>
                  <w:sz w:val="24"/>
                  <w:szCs w:val="24"/>
                </w:rPr>
                <w:t>REGULATION (EU) NO 575/2013</w:t>
              </w:r>
            </w:ins>
          </w:p>
          <w:p w14:paraId="6CD3BE79" w14:textId="10366E3E"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exempted CCP leg of client-cleared trade exposures when applying the original exposure method as set out in Article 282 </w:t>
            </w:r>
            <w:del w:id="210" w:author="Author">
              <w:r w:rsidR="00684733" w:rsidRPr="000B66BC" w:rsidDel="0032789D">
                <w:rPr>
                  <w:rFonts w:ascii="Times New Roman" w:hAnsi="Times New Roman"/>
                  <w:bCs/>
                  <w:sz w:val="24"/>
                  <w:szCs w:val="24"/>
                </w:rPr>
                <w:delText>CRR</w:delText>
              </w:r>
            </w:del>
            <w:ins w:id="211" w:author="Author">
              <w:r w:rsidR="0032789D">
                <w:rPr>
                  <w:rFonts w:ascii="Times New Roman" w:hAnsi="Times New Roman"/>
                  <w:bCs/>
                  <w:sz w:val="24"/>
                  <w:szCs w:val="24"/>
                </w:rPr>
                <w:t>REGULATION (EU) NO 575/2013</w:t>
              </w:r>
            </w:ins>
            <w:r w:rsidRPr="000B66BC">
              <w:rPr>
                <w:rFonts w:ascii="Times New Roman" w:hAnsi="Times New Roman"/>
                <w:bCs/>
                <w:sz w:val="24"/>
                <w:szCs w:val="24"/>
              </w:rPr>
              <w:t>, provided that those items meet the conditions laid down in</w:t>
            </w:r>
            <w:r w:rsidR="00803EDD"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306(1) </w:t>
            </w:r>
            <w:del w:id="212" w:author="Author">
              <w:r w:rsidR="00684733" w:rsidRPr="000B66BC" w:rsidDel="0032789D">
                <w:rPr>
                  <w:rFonts w:ascii="Times New Roman" w:hAnsi="Times New Roman"/>
                  <w:bCs/>
                  <w:sz w:val="24"/>
                  <w:szCs w:val="24"/>
                </w:rPr>
                <w:delText>CRR</w:delText>
              </w:r>
            </w:del>
            <w:ins w:id="213"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shall include the amount reported in this cell also in {</w:t>
            </w:r>
            <w:r w:rsidR="003A5EB5" w:rsidRPr="000B66BC">
              <w:rPr>
                <w:rFonts w:ascii="Times New Roman" w:hAnsi="Times New Roman"/>
                <w:bCs/>
                <w:sz w:val="24"/>
                <w:szCs w:val="24"/>
              </w:rPr>
              <w:t>0</w:t>
            </w:r>
            <w:r w:rsidRPr="000B66BC">
              <w:rPr>
                <w:rFonts w:ascii="Times New Roman" w:hAnsi="Times New Roman"/>
                <w:bCs/>
                <w:sz w:val="24"/>
                <w:szCs w:val="24"/>
              </w:rPr>
              <w:t>110;</w:t>
            </w:r>
            <w:r w:rsidR="003A5EB5" w:rsidRPr="000B66BC">
              <w:rPr>
                <w:rFonts w:ascii="Times New Roman" w:hAnsi="Times New Roman"/>
                <w:bCs/>
                <w:sz w:val="24"/>
                <w:szCs w:val="24"/>
              </w:rPr>
              <w:t>0</w:t>
            </w:r>
            <w:r w:rsidRPr="000B66BC">
              <w:rPr>
                <w:rFonts w:ascii="Times New Roman" w:hAnsi="Times New Roman"/>
                <w:bCs/>
                <w:sz w:val="24"/>
                <w:szCs w:val="24"/>
              </w:rPr>
              <w:t>010} as if no exemption applied.</w:t>
            </w:r>
          </w:p>
        </w:tc>
      </w:tr>
      <w:tr w:rsidR="00CB48CC" w:rsidRPr="00E75BB8" w14:paraId="5029F8E7" w14:textId="77777777" w:rsidTr="00E1595A">
        <w:trPr>
          <w:trHeight w:val="304"/>
        </w:trPr>
        <w:tc>
          <w:tcPr>
            <w:tcW w:w="1531" w:type="dxa"/>
          </w:tcPr>
          <w:p w14:paraId="598E1804" w14:textId="33506324"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130;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Capped notional amount of written credit </w:t>
            </w:r>
            <w:proofErr w:type="gramStart"/>
            <w:r w:rsidRPr="000B66BC">
              <w:rPr>
                <w:rFonts w:ascii="Times New Roman" w:hAnsi="Times New Roman"/>
                <w:b/>
                <w:bCs/>
                <w:sz w:val="24"/>
                <w:szCs w:val="24"/>
              </w:rPr>
              <w:t>derivatives</w:t>
            </w:r>
            <w:proofErr w:type="gramEnd"/>
          </w:p>
          <w:p w14:paraId="3144DF47" w14:textId="132FF1E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429d </w:t>
            </w:r>
            <w:del w:id="214" w:author="Author">
              <w:r w:rsidR="00684733" w:rsidRPr="000B66BC" w:rsidDel="0032789D">
                <w:rPr>
                  <w:rFonts w:ascii="Times New Roman" w:hAnsi="Times New Roman"/>
                  <w:bCs/>
                  <w:sz w:val="24"/>
                  <w:szCs w:val="24"/>
                </w:rPr>
                <w:delText>CRR</w:delText>
              </w:r>
            </w:del>
            <w:ins w:id="215" w:author="Author">
              <w:r w:rsidR="0032789D">
                <w:rPr>
                  <w:rFonts w:ascii="Times New Roman" w:hAnsi="Times New Roman"/>
                  <w:bCs/>
                  <w:sz w:val="24"/>
                  <w:szCs w:val="24"/>
                </w:rPr>
                <w:t>REGULATION (EU) NO 575/2013</w:t>
              </w:r>
            </w:ins>
          </w:p>
          <w:p w14:paraId="7435D499" w14:textId="315FF94B"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determine c</w:t>
            </w:r>
            <w:r w:rsidR="00CB48CC" w:rsidRPr="000B66BC">
              <w:rPr>
                <w:rFonts w:ascii="Times New Roman" w:hAnsi="Times New Roman"/>
                <w:bCs/>
                <w:sz w:val="24"/>
                <w:szCs w:val="24"/>
              </w:rPr>
              <w:t xml:space="preserve">apped notional </w:t>
            </w:r>
            <w:r w:rsidR="00506444" w:rsidRPr="000B66BC">
              <w:rPr>
                <w:rFonts w:ascii="Times New Roman" w:hAnsi="Times New Roman"/>
                <w:bCs/>
                <w:sz w:val="24"/>
                <w:szCs w:val="24"/>
              </w:rPr>
              <w:t xml:space="preserve">amount </w:t>
            </w:r>
            <w:r w:rsidR="0061658B">
              <w:rPr>
                <w:rFonts w:ascii="Times New Roman" w:hAnsi="Times New Roman"/>
                <w:bCs/>
                <w:sz w:val="24"/>
                <w:szCs w:val="24"/>
              </w:rPr>
              <w:t>of written credit derivatives, as defined in Article 429</w:t>
            </w:r>
            <w:proofErr w:type="gramStart"/>
            <w:r w:rsidR="0061658B">
              <w:rPr>
                <w:rFonts w:ascii="Times New Roman" w:hAnsi="Times New Roman"/>
                <w:bCs/>
                <w:sz w:val="24"/>
                <w:szCs w:val="24"/>
              </w:rPr>
              <w:t>d(</w:t>
            </w:r>
            <w:proofErr w:type="gramEnd"/>
            <w:r w:rsidR="0061658B">
              <w:rPr>
                <w:rFonts w:ascii="Times New Roman" w:hAnsi="Times New Roman"/>
                <w:bCs/>
                <w:sz w:val="24"/>
                <w:szCs w:val="24"/>
              </w:rPr>
              <w:t>1),</w:t>
            </w:r>
            <w:r w:rsidR="00CB48CC" w:rsidRPr="000B66BC">
              <w:rPr>
                <w:rFonts w:ascii="Times New Roman" w:hAnsi="Times New Roman"/>
                <w:bCs/>
                <w:sz w:val="24"/>
                <w:szCs w:val="24"/>
              </w:rPr>
              <w:t xml:space="preserve"> </w:t>
            </w:r>
            <w:r>
              <w:rPr>
                <w:rFonts w:ascii="Times New Roman" w:hAnsi="Times New Roman"/>
                <w:bCs/>
                <w:sz w:val="24"/>
                <w:szCs w:val="24"/>
              </w:rPr>
              <w:t>in accordance with</w:t>
            </w:r>
            <w:r w:rsidR="00CB48CC" w:rsidRPr="000B66BC">
              <w:rPr>
                <w:rFonts w:ascii="Times New Roman" w:hAnsi="Times New Roman"/>
                <w:bCs/>
                <w:sz w:val="24"/>
                <w:szCs w:val="24"/>
              </w:rPr>
              <w:t xml:space="preserve"> Article 429d </w:t>
            </w:r>
            <w:del w:id="216" w:author="Author">
              <w:r w:rsidR="00684733" w:rsidRPr="000B66BC" w:rsidDel="0032789D">
                <w:rPr>
                  <w:rFonts w:ascii="Times New Roman" w:hAnsi="Times New Roman"/>
                  <w:bCs/>
                  <w:sz w:val="24"/>
                  <w:szCs w:val="24"/>
                </w:rPr>
                <w:delText>CRR</w:delText>
              </w:r>
            </w:del>
            <w:ins w:id="217" w:author="Author">
              <w:r w:rsidR="0032789D">
                <w:rPr>
                  <w:rFonts w:ascii="Times New Roman" w:hAnsi="Times New Roman"/>
                  <w:bCs/>
                  <w:sz w:val="24"/>
                  <w:szCs w:val="24"/>
                </w:rPr>
                <w:t>REGULATION (EU) NO 575/2013</w:t>
              </w:r>
            </w:ins>
            <w:r w:rsidR="00CB48CC" w:rsidRPr="000B66BC">
              <w:rPr>
                <w:rFonts w:ascii="Times New Roman" w:hAnsi="Times New Roman"/>
                <w:bCs/>
                <w:sz w:val="24"/>
                <w:szCs w:val="24"/>
              </w:rPr>
              <w:t>.</w:t>
            </w:r>
          </w:p>
        </w:tc>
      </w:tr>
      <w:tr w:rsidR="00CB48CC" w:rsidRPr="00E75BB8" w14:paraId="5DA0B9DC" w14:textId="77777777" w:rsidTr="00E1595A">
        <w:trPr>
          <w:trHeight w:val="304"/>
        </w:trPr>
        <w:tc>
          <w:tcPr>
            <w:tcW w:w="1531" w:type="dxa"/>
          </w:tcPr>
          <w:p w14:paraId="753E918D" w14:textId="3CA2220D"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140;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 Eligible purchased credit derivatives offset against written credit </w:t>
            </w:r>
            <w:proofErr w:type="gramStart"/>
            <w:r w:rsidRPr="000B66BC">
              <w:rPr>
                <w:rFonts w:ascii="Times New Roman" w:hAnsi="Times New Roman"/>
                <w:b/>
                <w:bCs/>
                <w:sz w:val="24"/>
                <w:szCs w:val="24"/>
              </w:rPr>
              <w:t>derivatives</w:t>
            </w:r>
            <w:proofErr w:type="gramEnd"/>
          </w:p>
          <w:p w14:paraId="64C8DF12" w14:textId="49EB8BEF"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429d </w:t>
            </w:r>
            <w:del w:id="218" w:author="Author">
              <w:r w:rsidR="00684733" w:rsidRPr="000B66BC" w:rsidDel="0032789D">
                <w:rPr>
                  <w:rFonts w:ascii="Times New Roman" w:hAnsi="Times New Roman"/>
                  <w:bCs/>
                  <w:sz w:val="24"/>
                  <w:szCs w:val="24"/>
                </w:rPr>
                <w:delText>CRR</w:delText>
              </w:r>
            </w:del>
            <w:ins w:id="219" w:author="Author">
              <w:r w:rsidR="0032789D">
                <w:rPr>
                  <w:rFonts w:ascii="Times New Roman" w:hAnsi="Times New Roman"/>
                  <w:bCs/>
                  <w:sz w:val="24"/>
                  <w:szCs w:val="24"/>
                </w:rPr>
                <w:t>REGULATION (EU) NO 575/2013</w:t>
              </w:r>
            </w:ins>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Capped notional </w:t>
            </w:r>
            <w:r w:rsidR="00506444" w:rsidRPr="000B66BC">
              <w:rPr>
                <w:rFonts w:ascii="Times New Roman" w:hAnsi="Times New Roman"/>
                <w:bCs/>
                <w:sz w:val="24"/>
                <w:szCs w:val="24"/>
              </w:rPr>
              <w:t xml:space="preserve">amount </w:t>
            </w:r>
            <w:r w:rsidRPr="000B66BC">
              <w:rPr>
                <w:rFonts w:ascii="Times New Roman" w:hAnsi="Times New Roman"/>
                <w:bCs/>
                <w:sz w:val="24"/>
                <w:szCs w:val="24"/>
              </w:rPr>
              <w:t>of purchased credit derivatives (</w:t>
            </w:r>
            <w:proofErr w:type="gramStart"/>
            <w:r w:rsidRPr="000B66BC">
              <w:rPr>
                <w:rFonts w:ascii="Times New Roman" w:hAnsi="Times New Roman"/>
                <w:bCs/>
                <w:sz w:val="24"/>
                <w:szCs w:val="24"/>
              </w:rPr>
              <w:t>i.e.</w:t>
            </w:r>
            <w:proofErr w:type="gramEnd"/>
            <w:r w:rsidRPr="000B66BC">
              <w:rPr>
                <w:rFonts w:ascii="Times New Roman" w:hAnsi="Times New Roman"/>
                <w:bCs/>
                <w:sz w:val="24"/>
                <w:szCs w:val="24"/>
              </w:rPr>
              <w:t xml:space="preserve"> where the institution is buying credit protection from a counterparty) on the same reference names as those credit derivatives written by the institution, where the remaining maturity of the purchased protection is equal to or greater than the remaining maturity of the sold protection. Hence, the value shall not be greater than the value entered in {</w:t>
            </w:r>
            <w:r w:rsidR="003A5EB5" w:rsidRPr="000B66BC">
              <w:rPr>
                <w:rFonts w:ascii="Times New Roman" w:hAnsi="Times New Roman"/>
                <w:bCs/>
                <w:sz w:val="24"/>
                <w:szCs w:val="24"/>
              </w:rPr>
              <w:t>0</w:t>
            </w:r>
            <w:r w:rsidRPr="000B66BC">
              <w:rPr>
                <w:rFonts w:ascii="Times New Roman" w:hAnsi="Times New Roman"/>
                <w:bCs/>
                <w:sz w:val="24"/>
                <w:szCs w:val="24"/>
              </w:rPr>
              <w:t>130;</w:t>
            </w:r>
            <w:r w:rsidR="003A5EB5" w:rsidRPr="000B66BC">
              <w:rPr>
                <w:rFonts w:ascii="Times New Roman" w:hAnsi="Times New Roman"/>
                <w:bCs/>
                <w:sz w:val="24"/>
                <w:szCs w:val="24"/>
              </w:rPr>
              <w:t>0</w:t>
            </w:r>
            <w:r w:rsidRPr="000B66BC">
              <w:rPr>
                <w:rFonts w:ascii="Times New Roman" w:hAnsi="Times New Roman"/>
                <w:bCs/>
                <w:sz w:val="24"/>
                <w:szCs w:val="24"/>
              </w:rPr>
              <w:t>010} for each reference name.</w:t>
            </w:r>
          </w:p>
        </w:tc>
      </w:tr>
      <w:tr w:rsidR="00CB48CC" w:rsidRPr="00E75BB8" w14:paraId="31F41404" w14:textId="77777777" w:rsidTr="00E1595A">
        <w:trPr>
          <w:trHeight w:val="983"/>
        </w:trPr>
        <w:tc>
          <w:tcPr>
            <w:tcW w:w="1531" w:type="dxa"/>
          </w:tcPr>
          <w:p w14:paraId="7A070329" w14:textId="158316A9"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150;</w:t>
            </w:r>
            <w:r w:rsidR="009573B2" w:rsidRPr="000B66BC">
              <w:rPr>
                <w:rFonts w:ascii="Times New Roman" w:hAnsi="Times New Roman"/>
                <w:bCs/>
                <w:sz w:val="24"/>
                <w:szCs w:val="24"/>
              </w:rPr>
              <w:t>0</w:t>
            </w:r>
            <w:r w:rsidRPr="000B66BC">
              <w:rPr>
                <w:rFonts w:ascii="Times New Roman" w:hAnsi="Times New Roman"/>
                <w:bCs/>
                <w:sz w:val="24"/>
                <w:szCs w:val="24"/>
              </w:rPr>
              <w:t>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90" w:type="dxa"/>
          </w:tcPr>
          <w:p w14:paraId="4E086B7E" w14:textId="00B684E8"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Off-balance sheet items with a 10% CCF in accordance with Article 429f </w:t>
            </w:r>
            <w:r w:rsidR="00684733" w:rsidRPr="000B66BC">
              <w:rPr>
                <w:rFonts w:ascii="Times New Roman" w:hAnsi="Times New Roman"/>
                <w:b/>
                <w:bCs/>
                <w:sz w:val="24"/>
                <w:szCs w:val="24"/>
              </w:rPr>
              <w:t>CRR</w:t>
            </w:r>
          </w:p>
          <w:p w14:paraId="7C110152" w14:textId="13307F15" w:rsidR="00CB48CC" w:rsidRPr="003D12C1" w:rsidRDefault="00867B43" w:rsidP="000B66BC">
            <w:pPr>
              <w:pStyle w:val="BodyText1"/>
              <w:spacing w:after="240" w:line="240" w:lineRule="auto"/>
              <w:rPr>
                <w:rFonts w:ascii="Times New Roman" w:hAnsi="Times New Roman"/>
                <w:bCs/>
                <w:sz w:val="24"/>
                <w:szCs w:val="24"/>
              </w:rPr>
            </w:pPr>
            <w:ins w:id="220" w:author="Author">
              <w:r>
                <w:rPr>
                  <w:rFonts w:ascii="Times New Roman" w:hAnsi="Times New Roman"/>
                  <w:bCs/>
                  <w:sz w:val="24"/>
                  <w:szCs w:val="24"/>
                </w:rPr>
                <w:t xml:space="preserve">The exposure value in accordance with </w:t>
              </w:r>
            </w:ins>
            <w:r w:rsidR="00CB48CC" w:rsidRPr="003D12C1">
              <w:rPr>
                <w:rFonts w:ascii="Times New Roman" w:hAnsi="Times New Roman"/>
                <w:bCs/>
                <w:sz w:val="24"/>
                <w:szCs w:val="24"/>
              </w:rPr>
              <w:t xml:space="preserve">Article </w:t>
            </w:r>
            <w:r w:rsidR="00CB48CC" w:rsidRPr="00A47B2A">
              <w:rPr>
                <w:rFonts w:ascii="Times New Roman" w:hAnsi="Times New Roman"/>
                <w:bCs/>
                <w:sz w:val="24"/>
                <w:szCs w:val="24"/>
              </w:rPr>
              <w:t>429f</w:t>
            </w:r>
            <w:del w:id="221" w:author="Author">
              <w:r w:rsidR="00CB48CC" w:rsidRPr="00A47B2A" w:rsidDel="00A47B2A">
                <w:rPr>
                  <w:rFonts w:ascii="Times New Roman" w:hAnsi="Times New Roman"/>
                  <w:bCs/>
                  <w:sz w:val="24"/>
                  <w:szCs w:val="24"/>
                </w:rPr>
                <w:delText xml:space="preserve"> </w:delText>
              </w:r>
            </w:del>
            <w:r w:rsidR="00CB48CC" w:rsidRPr="00A47B2A">
              <w:rPr>
                <w:rFonts w:ascii="Times New Roman" w:hAnsi="Times New Roman"/>
                <w:bCs/>
                <w:sz w:val="24"/>
                <w:szCs w:val="24"/>
              </w:rPr>
              <w:t>,</w:t>
            </w:r>
            <w:r w:rsidR="00803EDD" w:rsidRPr="00A47B2A">
              <w:rPr>
                <w:rFonts w:ascii="Times New Roman" w:hAnsi="Times New Roman"/>
                <w:bCs/>
                <w:sz w:val="24"/>
                <w:szCs w:val="24"/>
              </w:rPr>
              <w:t xml:space="preserve"> point (</w:t>
            </w:r>
            <w:ins w:id="222" w:author="Author">
              <w:r w:rsidR="00A47B2A">
                <w:rPr>
                  <w:rFonts w:ascii="Times New Roman" w:hAnsi="Times New Roman"/>
                  <w:bCs/>
                  <w:sz w:val="24"/>
                  <w:szCs w:val="24"/>
                </w:rPr>
                <w:t>e</w:t>
              </w:r>
            </w:ins>
            <w:del w:id="223" w:author="Author">
              <w:r w:rsidR="00803EDD" w:rsidRPr="00A47B2A" w:rsidDel="00A47B2A">
                <w:rPr>
                  <w:rFonts w:ascii="Times New Roman" w:hAnsi="Times New Roman"/>
                  <w:bCs/>
                  <w:sz w:val="24"/>
                  <w:szCs w:val="24"/>
                </w:rPr>
                <w:delText>d</w:delText>
              </w:r>
            </w:del>
            <w:r w:rsidR="00803EDD" w:rsidRPr="00A47B2A">
              <w:rPr>
                <w:rFonts w:ascii="Times New Roman" w:hAnsi="Times New Roman"/>
                <w:bCs/>
                <w:sz w:val="24"/>
                <w:szCs w:val="24"/>
              </w:rPr>
              <w:t xml:space="preserve">) of Article </w:t>
            </w:r>
            <w:r w:rsidR="00CB48CC" w:rsidRPr="003D12C1">
              <w:rPr>
                <w:rFonts w:ascii="Times New Roman" w:hAnsi="Times New Roman"/>
                <w:bCs/>
                <w:sz w:val="24"/>
                <w:szCs w:val="24"/>
              </w:rPr>
              <w:t>111(</w:t>
            </w:r>
            <w:ins w:id="224" w:author="Author">
              <w:r w:rsidR="007961CB" w:rsidRPr="003D12C1">
                <w:rPr>
                  <w:rFonts w:ascii="Times New Roman" w:hAnsi="Times New Roman"/>
                  <w:bCs/>
                  <w:sz w:val="24"/>
                  <w:szCs w:val="24"/>
                </w:rPr>
                <w:t>2</w:t>
              </w:r>
            </w:ins>
            <w:del w:id="225" w:author="Author">
              <w:r w:rsidR="00CB48CC" w:rsidRPr="003D12C1" w:rsidDel="007961CB">
                <w:rPr>
                  <w:rFonts w:ascii="Times New Roman" w:hAnsi="Times New Roman"/>
                  <w:bCs/>
                  <w:sz w:val="24"/>
                  <w:szCs w:val="24"/>
                </w:rPr>
                <w:delText>1</w:delText>
              </w:r>
            </w:del>
            <w:r w:rsidR="00CB48CC" w:rsidRPr="003D12C1">
              <w:rPr>
                <w:rFonts w:ascii="Times New Roman" w:hAnsi="Times New Roman"/>
                <w:bCs/>
                <w:sz w:val="24"/>
                <w:szCs w:val="24"/>
              </w:rPr>
              <w:t>) and</w:t>
            </w:r>
            <w:r w:rsidR="00803EDD" w:rsidRPr="003D12C1">
              <w:rPr>
                <w:rFonts w:ascii="Times New Roman" w:hAnsi="Times New Roman"/>
                <w:bCs/>
                <w:sz w:val="24"/>
                <w:szCs w:val="24"/>
              </w:rPr>
              <w:t xml:space="preserve"> Article</w:t>
            </w:r>
            <w:r w:rsidR="00CB48CC" w:rsidRPr="003D12C1">
              <w:rPr>
                <w:rFonts w:ascii="Times New Roman" w:hAnsi="Times New Roman"/>
                <w:bCs/>
                <w:sz w:val="24"/>
                <w:szCs w:val="24"/>
              </w:rPr>
              <w:t xml:space="preserve"> </w:t>
            </w:r>
            <w:ins w:id="226" w:author="Author">
              <w:r w:rsidR="00332838">
                <w:rPr>
                  <w:rFonts w:ascii="Times New Roman" w:hAnsi="Times New Roman"/>
                  <w:bCs/>
                  <w:sz w:val="24"/>
                  <w:szCs w:val="24"/>
                </w:rPr>
                <w:t>111(3)</w:t>
              </w:r>
            </w:ins>
            <w:del w:id="227" w:author="Author">
              <w:r w:rsidR="00CB48CC" w:rsidRPr="003D12C1" w:rsidDel="00332838">
                <w:rPr>
                  <w:rFonts w:ascii="Times New Roman" w:hAnsi="Times New Roman"/>
                  <w:bCs/>
                  <w:sz w:val="24"/>
                  <w:szCs w:val="24"/>
                </w:rPr>
                <w:delText>166(9)</w:delText>
              </w:r>
            </w:del>
            <w:r w:rsidR="00CB48CC" w:rsidRPr="003D12C1">
              <w:rPr>
                <w:rFonts w:ascii="Times New Roman" w:hAnsi="Times New Roman"/>
                <w:bCs/>
                <w:sz w:val="24"/>
                <w:szCs w:val="24"/>
              </w:rPr>
              <w:t xml:space="preserve"> </w:t>
            </w:r>
            <w:del w:id="228" w:author="Author">
              <w:r w:rsidR="00684733" w:rsidRPr="003D12C1" w:rsidDel="0032789D">
                <w:rPr>
                  <w:rFonts w:ascii="Times New Roman" w:hAnsi="Times New Roman"/>
                  <w:bCs/>
                  <w:sz w:val="24"/>
                  <w:szCs w:val="24"/>
                </w:rPr>
                <w:delText>CRR</w:delText>
              </w:r>
            </w:del>
            <w:ins w:id="229" w:author="Author">
              <w:r w:rsidR="0032789D">
                <w:rPr>
                  <w:rFonts w:ascii="Times New Roman" w:hAnsi="Times New Roman"/>
                  <w:bCs/>
                  <w:sz w:val="24"/>
                  <w:szCs w:val="24"/>
                </w:rPr>
                <w:t>REGULATION (EU) NO 575/2013</w:t>
              </w:r>
            </w:ins>
          </w:p>
          <w:p w14:paraId="6707D5C8" w14:textId="6D0A1215" w:rsidR="00494A67" w:rsidRPr="003D12C1" w:rsidRDefault="00CB48CC" w:rsidP="000B66BC">
            <w:pPr>
              <w:pStyle w:val="BodyText1"/>
              <w:spacing w:after="240" w:line="240" w:lineRule="auto"/>
              <w:rPr>
                <w:rFonts w:ascii="Times New Roman" w:hAnsi="Times New Roman"/>
                <w:bCs/>
                <w:sz w:val="24"/>
                <w:szCs w:val="24"/>
              </w:rPr>
            </w:pPr>
            <w:del w:id="230" w:author="Author">
              <w:r w:rsidRPr="003D12C1" w:rsidDel="00C14807">
                <w:rPr>
                  <w:rFonts w:ascii="Times New Roman" w:hAnsi="Times New Roman"/>
                  <w:bCs/>
                  <w:sz w:val="24"/>
                  <w:szCs w:val="24"/>
                </w:rPr>
                <w:delText xml:space="preserve">The exposure value, in accordance with Articles 429f  and </w:delText>
              </w:r>
              <w:r w:rsidR="00803EDD" w:rsidRPr="003D12C1" w:rsidDel="00C14807">
                <w:rPr>
                  <w:rFonts w:ascii="Times New Roman" w:hAnsi="Times New Roman"/>
                  <w:bCs/>
                  <w:sz w:val="24"/>
                  <w:szCs w:val="24"/>
                </w:rPr>
                <w:delText xml:space="preserve">point (d) of Article </w:delText>
              </w:r>
              <w:r w:rsidRPr="003D12C1" w:rsidDel="00C14807">
                <w:rPr>
                  <w:rFonts w:ascii="Times New Roman" w:hAnsi="Times New Roman"/>
                  <w:bCs/>
                  <w:sz w:val="24"/>
                  <w:szCs w:val="24"/>
                </w:rPr>
                <w:delText>111(</w:delText>
              </w:r>
            </w:del>
            <w:ins w:id="231" w:author="Author">
              <w:del w:id="232" w:author="Author">
                <w:r w:rsidR="00EA77B0" w:rsidRPr="003D12C1" w:rsidDel="00C14807">
                  <w:rPr>
                    <w:rFonts w:ascii="Times New Roman" w:hAnsi="Times New Roman"/>
                    <w:bCs/>
                    <w:sz w:val="24"/>
                    <w:szCs w:val="24"/>
                  </w:rPr>
                  <w:delText>2</w:delText>
                </w:r>
              </w:del>
            </w:ins>
            <w:del w:id="233" w:author="Author">
              <w:r w:rsidRPr="003D12C1" w:rsidDel="00C14807">
                <w:rPr>
                  <w:rFonts w:ascii="Times New Roman" w:hAnsi="Times New Roman"/>
                  <w:bCs/>
                  <w:sz w:val="24"/>
                  <w:szCs w:val="24"/>
                </w:rPr>
                <w:delText xml:space="preserve">1) </w:delText>
              </w:r>
              <w:r w:rsidR="00684733" w:rsidRPr="003D12C1" w:rsidDel="0032789D">
                <w:rPr>
                  <w:rFonts w:ascii="Times New Roman" w:hAnsi="Times New Roman"/>
                  <w:bCs/>
                  <w:sz w:val="24"/>
                  <w:szCs w:val="24"/>
                </w:rPr>
                <w:delText>CRR</w:delText>
              </w:r>
              <w:r w:rsidRPr="003D12C1" w:rsidDel="00C14807">
                <w:rPr>
                  <w:rFonts w:ascii="Times New Roman" w:hAnsi="Times New Roman"/>
                  <w:bCs/>
                  <w:sz w:val="24"/>
                  <w:szCs w:val="24"/>
                </w:rPr>
                <w:delText xml:space="preserve">, of low risk off-balance sheet items that would be assigned a </w:delText>
              </w:r>
              <w:r w:rsidRPr="003D12C1" w:rsidDel="00C14807">
                <w:rPr>
                  <w:rFonts w:ascii="Times New Roman" w:hAnsi="Times New Roman"/>
                  <w:bCs/>
                  <w:sz w:val="24"/>
                  <w:szCs w:val="24"/>
                </w:rPr>
                <w:lastRenderedPageBreak/>
                <w:delText xml:space="preserve">0% credit conversion factor </w:delText>
              </w:r>
              <w:r w:rsidRPr="003D12C1" w:rsidDel="00C14807">
                <w:rPr>
                  <w:rFonts w:ascii="Times New Roman" w:hAnsi="Times New Roman"/>
                  <w:iCs/>
                  <w:sz w:val="24"/>
                  <w:szCs w:val="24"/>
                  <w:rPrChange w:id="234" w:author="Author">
                    <w:rPr>
                      <w:rFonts w:ascii="Times New Roman" w:hAnsi="Times New Roman"/>
                      <w:iCs/>
                      <w:sz w:val="24"/>
                      <w:szCs w:val="24"/>
                      <w:lang w:val="en-US"/>
                    </w:rPr>
                  </w:rPrChange>
                </w:rPr>
                <w:delText>referred to in points 4(a) to (c) of Annex I</w:delText>
              </w:r>
              <w:r w:rsidRPr="003D12C1" w:rsidDel="00C14807">
                <w:rPr>
                  <w:rFonts w:ascii="Times New Roman" w:hAnsi="Times New Roman"/>
                  <w:bCs/>
                  <w:sz w:val="24"/>
                  <w:szCs w:val="24"/>
                </w:rPr>
                <w:delText xml:space="preserve"> </w:delText>
              </w:r>
              <w:r w:rsidR="00684733" w:rsidRPr="003D12C1" w:rsidDel="0032789D">
                <w:rPr>
                  <w:rFonts w:ascii="Times New Roman" w:hAnsi="Times New Roman"/>
                  <w:bCs/>
                  <w:sz w:val="24"/>
                  <w:szCs w:val="24"/>
                </w:rPr>
                <w:delText>CRR</w:delText>
              </w:r>
            </w:del>
            <w:ins w:id="235" w:author="Author">
              <w:r w:rsidR="0032789D">
                <w:rPr>
                  <w:rFonts w:ascii="Times New Roman" w:hAnsi="Times New Roman"/>
                  <w:bCs/>
                  <w:sz w:val="24"/>
                  <w:szCs w:val="24"/>
                </w:rPr>
                <w:t>REGULATION (EU) NO 575/2013</w:t>
              </w:r>
            </w:ins>
            <w:del w:id="236" w:author="Author">
              <w:r w:rsidRPr="003D12C1" w:rsidDel="00C14807">
                <w:rPr>
                  <w:rFonts w:ascii="Times New Roman" w:hAnsi="Times New Roman"/>
                  <w:bCs/>
                  <w:sz w:val="24"/>
                  <w:szCs w:val="24"/>
                </w:rPr>
                <w:delText xml:space="preserve"> (as a reminder the exposure value here shall be 10% of the nominal value). </w:delText>
              </w:r>
              <w:r w:rsidRPr="003D12C1" w:rsidDel="005C1691">
                <w:rPr>
                  <w:rFonts w:ascii="Times New Roman" w:hAnsi="Times New Roman"/>
                  <w:bCs/>
                  <w:sz w:val="24"/>
                  <w:szCs w:val="24"/>
                </w:rPr>
                <w:delText>That is commitments</w:delText>
              </w:r>
              <w:r w:rsidRPr="003D12C1" w:rsidDel="005C1691">
                <w:rPr>
                  <w:rFonts w:ascii="Times New Roman" w:hAnsi="Times New Roman"/>
                  <w:iCs/>
                  <w:sz w:val="24"/>
                  <w:szCs w:val="24"/>
                  <w:rPrChange w:id="237" w:author="Author">
                    <w:rPr>
                      <w:rFonts w:ascii="Times New Roman" w:hAnsi="Times New Roman"/>
                      <w:iCs/>
                      <w:sz w:val="24"/>
                      <w:szCs w:val="24"/>
                      <w:lang w:val="en-US"/>
                    </w:rPr>
                  </w:rPrChange>
                </w:rPr>
                <w:delText xml:space="preserve"> which may be cancelled unconditionally at any time by the institution without prior notice (UCC)</w:delText>
              </w:r>
              <w:r w:rsidRPr="003D12C1" w:rsidDel="005C1691">
                <w:rPr>
                  <w:rFonts w:ascii="Times New Roman" w:hAnsi="Times New Roman"/>
                  <w:bCs/>
                  <w:sz w:val="24"/>
                  <w:szCs w:val="24"/>
                </w:rPr>
                <w:delText>, or that effectively provide for automatic cancellation due to deterioration in a borrower’s creditworthiness.</w:delText>
              </w:r>
            </w:del>
          </w:p>
          <w:p w14:paraId="7057DD3E" w14:textId="1191F90A"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As a reminder the nominal value </w:t>
            </w:r>
            <w:ins w:id="238" w:author="Author">
              <w:r w:rsidR="008156CE">
                <w:rPr>
                  <w:rFonts w:ascii="Times New Roman" w:hAnsi="Times New Roman"/>
                  <w:bCs/>
                  <w:sz w:val="24"/>
                  <w:szCs w:val="24"/>
                </w:rPr>
                <w:t>may</w:t>
              </w:r>
            </w:ins>
            <w:del w:id="239" w:author="Author">
              <w:r w:rsidRPr="000B66BC" w:rsidDel="008156CE">
                <w:rPr>
                  <w:rFonts w:ascii="Times New Roman" w:hAnsi="Times New Roman"/>
                  <w:bCs/>
                  <w:sz w:val="24"/>
                  <w:szCs w:val="24"/>
                </w:rPr>
                <w:delText>sh</w:delText>
              </w:r>
              <w:r w:rsidRPr="000B66BC" w:rsidDel="00914255">
                <w:rPr>
                  <w:rFonts w:ascii="Times New Roman" w:hAnsi="Times New Roman"/>
                  <w:bCs/>
                  <w:sz w:val="24"/>
                  <w:szCs w:val="24"/>
                </w:rPr>
                <w:delText>all</w:delText>
              </w:r>
            </w:del>
            <w:r w:rsidRPr="000B66BC">
              <w:rPr>
                <w:rFonts w:ascii="Times New Roman" w:hAnsi="Times New Roman"/>
                <w:bCs/>
                <w:sz w:val="24"/>
                <w:szCs w:val="24"/>
              </w:rPr>
              <w:t xml:space="preserve"> not be reduced by specific credit risk adjustments</w:t>
            </w:r>
            <w:ins w:id="240" w:author="Author">
              <w:r w:rsidR="0092250A">
                <w:rPr>
                  <w:rFonts w:ascii="Times New Roman" w:hAnsi="Times New Roman"/>
                  <w:bCs/>
                  <w:sz w:val="24"/>
                  <w:szCs w:val="24"/>
                </w:rPr>
                <w:t xml:space="preserve"> before applying the CCF</w:t>
              </w:r>
              <w:r w:rsidR="00E97ACF">
                <w:rPr>
                  <w:sz w:val="24"/>
                  <w:szCs w:val="24"/>
                </w:rPr>
                <w:t xml:space="preserve">. </w:t>
              </w:r>
            </w:ins>
            <w:del w:id="241" w:author="Author">
              <w:r w:rsidR="0085686D" w:rsidRPr="000B66BC" w:rsidDel="008156CE">
                <w:rPr>
                  <w:rFonts w:ascii="Times New Roman" w:hAnsi="Times New Roman"/>
                  <w:bCs/>
                  <w:sz w:val="24"/>
                  <w:szCs w:val="24"/>
                </w:rPr>
                <w:delText>Instead,</w:delText>
              </w:r>
            </w:del>
            <w:r w:rsidR="0085686D" w:rsidRPr="000B66BC">
              <w:rPr>
                <w:rFonts w:ascii="Times New Roman" w:hAnsi="Times New Roman"/>
                <w:bCs/>
                <w:sz w:val="24"/>
                <w:szCs w:val="24"/>
              </w:rPr>
              <w:t xml:space="preserve"> </w:t>
            </w:r>
            <w:del w:id="242" w:author="Author">
              <w:r w:rsidR="0085686D" w:rsidRPr="000B66BC" w:rsidDel="00E97ACF">
                <w:rPr>
                  <w:rFonts w:ascii="Times New Roman" w:hAnsi="Times New Roman"/>
                  <w:bCs/>
                  <w:sz w:val="24"/>
                  <w:szCs w:val="24"/>
                </w:rPr>
                <w:delText>as</w:delText>
              </w:r>
              <w:r w:rsidR="0085686D" w:rsidRPr="000B66BC" w:rsidDel="00F64257">
                <w:rPr>
                  <w:rFonts w:ascii="Times New Roman" w:hAnsi="Times New Roman"/>
                  <w:bCs/>
                  <w:sz w:val="24"/>
                  <w:szCs w:val="24"/>
                </w:rPr>
                <w:delText xml:space="preserve"> indicated in</w:delText>
              </w:r>
            </w:del>
            <w:ins w:id="243" w:author="Author">
              <w:r w:rsidR="00F64257">
                <w:rPr>
                  <w:rFonts w:ascii="Times New Roman" w:hAnsi="Times New Roman"/>
                  <w:bCs/>
                  <w:sz w:val="24"/>
                  <w:szCs w:val="24"/>
                </w:rPr>
                <w:t xml:space="preserve"> According to</w:t>
              </w:r>
            </w:ins>
            <w:r w:rsidR="0085686D" w:rsidRPr="000B66BC">
              <w:rPr>
                <w:rFonts w:ascii="Times New Roman" w:hAnsi="Times New Roman"/>
                <w:bCs/>
                <w:sz w:val="24"/>
                <w:szCs w:val="24"/>
              </w:rPr>
              <w:t xml:space="preserve"> Article 429</w:t>
            </w:r>
            <w:proofErr w:type="gramStart"/>
            <w:r w:rsidR="0085686D" w:rsidRPr="000B66BC">
              <w:rPr>
                <w:rFonts w:ascii="Times New Roman" w:hAnsi="Times New Roman"/>
                <w:bCs/>
                <w:sz w:val="24"/>
                <w:szCs w:val="24"/>
              </w:rPr>
              <w:t>f(</w:t>
            </w:r>
            <w:proofErr w:type="gramEnd"/>
            <w:r w:rsidR="0085686D" w:rsidRPr="000B66BC">
              <w:rPr>
                <w:rFonts w:ascii="Times New Roman" w:hAnsi="Times New Roman"/>
                <w:bCs/>
                <w:sz w:val="24"/>
                <w:szCs w:val="24"/>
              </w:rPr>
              <w:t>2)</w:t>
            </w:r>
            <w:ins w:id="244" w:author="Author">
              <w:r w:rsidR="00D8333C">
                <w:rPr>
                  <w:rFonts w:ascii="Times New Roman" w:hAnsi="Times New Roman"/>
                  <w:bCs/>
                  <w:sz w:val="24"/>
                  <w:szCs w:val="24"/>
                </w:rPr>
                <w:t>,</w:t>
              </w:r>
            </w:ins>
            <w:r w:rsidR="0085686D" w:rsidRPr="000B66BC">
              <w:rPr>
                <w:rFonts w:ascii="Times New Roman" w:hAnsi="Times New Roman"/>
                <w:bCs/>
                <w:sz w:val="24"/>
                <w:szCs w:val="24"/>
              </w:rPr>
              <w:t xml:space="preserve"> institutions may reduce the credit exposure equivalent amount of an off-balance-sheet item by the corresponding amount of specific credit risk adjustments. This calculation is subject to a floor of zero.</w:t>
            </w:r>
          </w:p>
          <w:p w14:paraId="34359CD8" w14:textId="0DD9B71C"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a commitment refers to the extension of another </w:t>
            </w:r>
            <w:ins w:id="245" w:author="Author">
              <w:r w:rsidR="00261FE6">
                <w:rPr>
                  <w:rFonts w:ascii="Times New Roman" w:hAnsi="Times New Roman"/>
                  <w:bCs/>
                  <w:sz w:val="24"/>
                  <w:szCs w:val="24"/>
                </w:rPr>
                <w:t>off-balance sheet item</w:t>
              </w:r>
            </w:ins>
            <w:del w:id="246" w:author="Author">
              <w:r w:rsidRPr="000B66BC" w:rsidDel="00261FE6">
                <w:rPr>
                  <w:rFonts w:ascii="Times New Roman" w:hAnsi="Times New Roman"/>
                  <w:bCs/>
                  <w:sz w:val="24"/>
                  <w:szCs w:val="24"/>
                </w:rPr>
                <w:delText>commitment</w:delText>
              </w:r>
            </w:del>
            <w:r w:rsidRPr="000B66BC">
              <w:rPr>
                <w:rFonts w:ascii="Times New Roman" w:hAnsi="Times New Roman"/>
                <w:bCs/>
                <w:sz w:val="24"/>
                <w:szCs w:val="24"/>
              </w:rPr>
              <w:t>, the lower of the two conversion factors</w:t>
            </w:r>
            <w:ins w:id="247" w:author="Author">
              <w:r w:rsidR="00276087">
                <w:rPr>
                  <w:rFonts w:ascii="Times New Roman" w:hAnsi="Times New Roman"/>
                  <w:bCs/>
                  <w:sz w:val="24"/>
                  <w:szCs w:val="24"/>
                </w:rPr>
                <w:t xml:space="preserve"> (</w:t>
              </w:r>
              <w:del w:id="248" w:author="Author">
                <w:r w:rsidR="00E51F94" w:rsidDel="00276087">
                  <w:rPr>
                    <w:rFonts w:ascii="Times New Roman" w:hAnsi="Times New Roman"/>
                    <w:bCs/>
                    <w:sz w:val="24"/>
                    <w:szCs w:val="24"/>
                  </w:rPr>
                  <w:delText>,</w:delText>
                </w:r>
              </w:del>
            </w:ins>
            <w:del w:id="249" w:author="Author">
              <w:r w:rsidRPr="000B66BC" w:rsidDel="00276087">
                <w:rPr>
                  <w:rFonts w:ascii="Times New Roman" w:hAnsi="Times New Roman"/>
                  <w:bCs/>
                  <w:sz w:val="24"/>
                  <w:szCs w:val="24"/>
                </w:rPr>
                <w:delText xml:space="preserve"> </w:delText>
              </w:r>
            </w:del>
            <w:r w:rsidRPr="000B66BC">
              <w:rPr>
                <w:rFonts w:ascii="Times New Roman" w:hAnsi="Times New Roman"/>
                <w:bCs/>
                <w:sz w:val="24"/>
                <w:szCs w:val="24"/>
              </w:rPr>
              <w:t>associated with</w:t>
            </w:r>
            <w:ins w:id="250" w:author="Author">
              <w:r w:rsidR="00276087">
                <w:rPr>
                  <w:rFonts w:ascii="Times New Roman" w:hAnsi="Times New Roman"/>
                  <w:bCs/>
                  <w:sz w:val="24"/>
                  <w:szCs w:val="24"/>
                </w:rPr>
                <w:t xml:space="preserve"> the item on which the commitment is made or </w:t>
              </w:r>
              <w:r w:rsidR="000F0E59">
                <w:rPr>
                  <w:rFonts w:ascii="Times New Roman" w:hAnsi="Times New Roman"/>
                  <w:bCs/>
                  <w:sz w:val="24"/>
                  <w:szCs w:val="24"/>
                </w:rPr>
                <w:t xml:space="preserve">to the </w:t>
              </w:r>
              <w:r w:rsidR="00276087">
                <w:rPr>
                  <w:rFonts w:ascii="Times New Roman" w:hAnsi="Times New Roman"/>
                  <w:bCs/>
                  <w:sz w:val="24"/>
                  <w:szCs w:val="24"/>
                </w:rPr>
                <w:t>type of commitment made)</w:t>
              </w:r>
            </w:ins>
            <w:r w:rsidRPr="000B66BC">
              <w:rPr>
                <w:rFonts w:ascii="Times New Roman" w:hAnsi="Times New Roman"/>
                <w:bCs/>
                <w:sz w:val="24"/>
                <w:szCs w:val="24"/>
              </w:rPr>
              <w:t xml:space="preserve"> </w:t>
            </w:r>
            <w:del w:id="251" w:author="Author">
              <w:r w:rsidRPr="000B66BC" w:rsidDel="0040096C">
                <w:rPr>
                  <w:rFonts w:ascii="Times New Roman" w:hAnsi="Times New Roman"/>
                  <w:bCs/>
                  <w:sz w:val="24"/>
                  <w:szCs w:val="24"/>
                </w:rPr>
                <w:delText>the individual commitment</w:delText>
              </w:r>
            </w:del>
            <w:r w:rsidRPr="000B66BC">
              <w:rPr>
                <w:rFonts w:ascii="Times New Roman" w:hAnsi="Times New Roman"/>
                <w:bCs/>
                <w:sz w:val="24"/>
                <w:szCs w:val="24"/>
              </w:rPr>
              <w:t xml:space="preserve"> shall be used in accordance with Article </w:t>
            </w:r>
            <w:ins w:id="252" w:author="Author">
              <w:r w:rsidR="004D54B0">
                <w:rPr>
                  <w:rFonts w:ascii="Times New Roman" w:hAnsi="Times New Roman"/>
                  <w:bCs/>
                  <w:sz w:val="24"/>
                  <w:szCs w:val="24"/>
                </w:rPr>
                <w:t xml:space="preserve">111(3) </w:t>
              </w:r>
            </w:ins>
            <w:del w:id="253" w:author="Author">
              <w:r w:rsidRPr="000B66BC" w:rsidDel="00DF32A9">
                <w:rPr>
                  <w:rFonts w:ascii="Times New Roman" w:hAnsi="Times New Roman"/>
                  <w:bCs/>
                  <w:sz w:val="24"/>
                  <w:szCs w:val="24"/>
                </w:rPr>
                <w:delText>166(9)</w:delText>
              </w:r>
            </w:del>
            <w:r w:rsidRPr="000B66BC">
              <w:rPr>
                <w:rFonts w:ascii="Times New Roman" w:hAnsi="Times New Roman"/>
                <w:bCs/>
                <w:sz w:val="24"/>
                <w:szCs w:val="24"/>
              </w:rPr>
              <w:t xml:space="preserve"> </w:t>
            </w:r>
            <w:del w:id="254" w:author="Author">
              <w:r w:rsidR="00684733" w:rsidRPr="000B66BC" w:rsidDel="0032789D">
                <w:rPr>
                  <w:rFonts w:ascii="Times New Roman" w:hAnsi="Times New Roman"/>
                  <w:bCs/>
                  <w:sz w:val="24"/>
                  <w:szCs w:val="24"/>
                </w:rPr>
                <w:delText>CRR</w:delText>
              </w:r>
            </w:del>
            <w:ins w:id="255"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p w14:paraId="39DFADB3" w14:textId="1BFEF2BC" w:rsidR="00CB48CC" w:rsidRDefault="00CB48CC" w:rsidP="0061658B">
            <w:pPr>
              <w:pStyle w:val="BodyText1"/>
              <w:spacing w:after="240"/>
              <w:rPr>
                <w:rFonts w:ascii="Times New Roman" w:hAnsi="Times New Roman"/>
                <w:bCs/>
                <w:sz w:val="24"/>
                <w:szCs w:val="24"/>
              </w:rPr>
            </w:pPr>
            <w:r w:rsidRPr="000B66BC">
              <w:rPr>
                <w:rFonts w:ascii="Times New Roman" w:hAnsi="Times New Roman"/>
                <w:bCs/>
                <w:sz w:val="24"/>
                <w:szCs w:val="24"/>
              </w:rPr>
              <w:t xml:space="preserve">Institutions shall not consider in this cell contracts listed in Annex II </w:t>
            </w:r>
            <w:del w:id="256" w:author="Author">
              <w:r w:rsidR="00684733" w:rsidRPr="000B66BC" w:rsidDel="0032789D">
                <w:rPr>
                  <w:rFonts w:ascii="Times New Roman" w:hAnsi="Times New Roman"/>
                  <w:bCs/>
                  <w:sz w:val="24"/>
                  <w:szCs w:val="24"/>
                </w:rPr>
                <w:delText>CRR</w:delText>
              </w:r>
            </w:del>
            <w:ins w:id="257"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credit derivatives, SFTs and positions referred to in Article 429d in accordance with Article 429f </w:t>
            </w:r>
            <w:del w:id="258" w:author="Author">
              <w:r w:rsidR="00684733" w:rsidRPr="000B66BC" w:rsidDel="0032789D">
                <w:rPr>
                  <w:rFonts w:ascii="Times New Roman" w:hAnsi="Times New Roman"/>
                  <w:bCs/>
                  <w:sz w:val="24"/>
                  <w:szCs w:val="24"/>
                </w:rPr>
                <w:delText>CRR</w:delText>
              </w:r>
            </w:del>
            <w:ins w:id="259" w:author="Author">
              <w:r w:rsidR="0032789D">
                <w:rPr>
                  <w:rFonts w:ascii="Times New Roman" w:hAnsi="Times New Roman"/>
                  <w:bCs/>
                  <w:sz w:val="24"/>
                  <w:szCs w:val="24"/>
                </w:rPr>
                <w:t>REGULATION (EU) NO 575/2013</w:t>
              </w:r>
            </w:ins>
            <w:r w:rsidR="002B0AAC" w:rsidRPr="000B66BC">
              <w:rPr>
                <w:rFonts w:ascii="Times New Roman" w:hAnsi="Times New Roman"/>
                <w:bCs/>
                <w:sz w:val="24"/>
                <w:szCs w:val="24"/>
              </w:rPr>
              <w:t>.</w:t>
            </w:r>
          </w:p>
          <w:p w14:paraId="2398A4B9" w14:textId="784CAA52" w:rsidR="004B1D31" w:rsidRPr="000B66BC" w:rsidRDefault="004B1D31" w:rsidP="0061658B">
            <w:pPr>
              <w:pStyle w:val="BodyText1"/>
              <w:spacing w:after="240"/>
              <w:rPr>
                <w:rFonts w:ascii="Times New Roman" w:hAnsi="Times New Roman"/>
                <w:sz w:val="24"/>
                <w:szCs w:val="24"/>
              </w:rPr>
            </w:pPr>
            <w:ins w:id="260" w:author="Author">
              <w:r>
                <w:rPr>
                  <w:rFonts w:ascii="Times New Roman" w:hAnsi="Times New Roman"/>
                  <w:bCs/>
                  <w:sz w:val="24"/>
                  <w:szCs w:val="24"/>
                </w:rPr>
                <w:t xml:space="preserve">Institutions </w:t>
              </w:r>
              <w:r w:rsidR="00D53454">
                <w:rPr>
                  <w:rFonts w:ascii="Times New Roman" w:hAnsi="Times New Roman"/>
                  <w:bCs/>
                  <w:sz w:val="24"/>
                  <w:szCs w:val="24"/>
                </w:rPr>
                <w:t>shall apply</w:t>
              </w:r>
              <w:r>
                <w:rPr>
                  <w:rFonts w:ascii="Times New Roman" w:hAnsi="Times New Roman"/>
                  <w:bCs/>
                  <w:sz w:val="24"/>
                  <w:szCs w:val="24"/>
                </w:rPr>
                <w:t xml:space="preserve"> CCF</w:t>
              </w:r>
              <w:r w:rsidR="00D53454">
                <w:rPr>
                  <w:rFonts w:ascii="Times New Roman" w:hAnsi="Times New Roman"/>
                  <w:bCs/>
                  <w:sz w:val="24"/>
                  <w:szCs w:val="24"/>
                </w:rPr>
                <w:t xml:space="preserve"> of 10%</w:t>
              </w:r>
              <w:r>
                <w:rPr>
                  <w:rFonts w:ascii="Times New Roman" w:hAnsi="Times New Roman"/>
                  <w:bCs/>
                  <w:sz w:val="24"/>
                  <w:szCs w:val="24"/>
                </w:rPr>
                <w:t xml:space="preserve"> for UCC</w:t>
              </w:r>
            </w:ins>
            <w:r w:rsidR="00CC3D39">
              <w:rPr>
                <w:rFonts w:ascii="Times New Roman" w:hAnsi="Times New Roman"/>
                <w:bCs/>
                <w:sz w:val="24"/>
                <w:szCs w:val="24"/>
              </w:rPr>
              <w:t xml:space="preserve">, </w:t>
            </w:r>
            <w:ins w:id="261" w:author="Author">
              <w:r w:rsidR="00310A8D">
                <w:rPr>
                  <w:rFonts w:ascii="Times New Roman" w:hAnsi="Times New Roman"/>
                  <w:bCs/>
                  <w:color w:val="auto"/>
                  <w:sz w:val="24"/>
                  <w:szCs w:val="24"/>
                </w:rPr>
                <w:t>in accordance with Article</w:t>
              </w:r>
              <w:r w:rsidR="003C0524">
                <w:rPr>
                  <w:rFonts w:ascii="Times New Roman" w:hAnsi="Times New Roman"/>
                  <w:bCs/>
                  <w:color w:val="auto"/>
                  <w:sz w:val="24"/>
                  <w:szCs w:val="24"/>
                </w:rPr>
                <w:t xml:space="preserve"> 429f</w:t>
              </w:r>
              <w:r w:rsidR="0014694D">
                <w:rPr>
                  <w:rFonts w:ascii="Times New Roman" w:hAnsi="Times New Roman"/>
                  <w:bCs/>
                  <w:color w:val="auto"/>
                  <w:sz w:val="24"/>
                  <w:szCs w:val="24"/>
                </w:rPr>
                <w:t xml:space="preserve"> </w:t>
              </w:r>
              <w:r w:rsidR="00CC3D39">
                <w:rPr>
                  <w:rFonts w:ascii="Times New Roman" w:hAnsi="Times New Roman"/>
                  <w:bCs/>
                  <w:color w:val="auto"/>
                  <w:sz w:val="24"/>
                  <w:szCs w:val="24"/>
                </w:rPr>
                <w:t>(3).</w:t>
              </w:r>
              <w:r w:rsidR="00222CA0">
                <w:rPr>
                  <w:rFonts w:ascii="Times New Roman" w:hAnsi="Times New Roman"/>
                  <w:bCs/>
                  <w:color w:val="auto"/>
                  <w:sz w:val="24"/>
                  <w:szCs w:val="24"/>
                </w:rPr>
                <w:t xml:space="preserve"> </w:t>
              </w:r>
              <w:r w:rsidR="00310A8D">
                <w:rPr>
                  <w:rFonts w:ascii="Times New Roman" w:hAnsi="Times New Roman"/>
                  <w:bCs/>
                  <w:color w:val="auto"/>
                  <w:sz w:val="24"/>
                  <w:szCs w:val="24"/>
                </w:rPr>
                <w:t xml:space="preserve"> </w:t>
              </w:r>
            </w:ins>
          </w:p>
        </w:tc>
      </w:tr>
      <w:tr w:rsidR="00CB48CC" w:rsidRPr="00E75BB8" w14:paraId="736A5471" w14:textId="77777777" w:rsidTr="00E1595A">
        <w:trPr>
          <w:trHeight w:val="712"/>
        </w:trPr>
        <w:tc>
          <w:tcPr>
            <w:tcW w:w="1531" w:type="dxa"/>
          </w:tcPr>
          <w:p w14:paraId="7BB0A9E0" w14:textId="321744DC"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160;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Pr>
          <w:p w14:paraId="079FCB69" w14:textId="5B79425E"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Off-balance sheet items with a 20% CCF in accordance with Article 429f</w:t>
            </w:r>
            <w:r w:rsidR="0014449A" w:rsidRPr="000B66BC">
              <w:rPr>
                <w:rFonts w:ascii="Times New Roman" w:hAnsi="Times New Roman"/>
                <w:b/>
                <w:bCs/>
                <w:sz w:val="24"/>
                <w:szCs w:val="24"/>
              </w:rPr>
              <w:t xml:space="preserve"> </w:t>
            </w:r>
            <w:r w:rsidR="00684733" w:rsidRPr="000B66BC">
              <w:rPr>
                <w:rFonts w:ascii="Times New Roman" w:hAnsi="Times New Roman"/>
                <w:b/>
                <w:bCs/>
                <w:sz w:val="24"/>
                <w:szCs w:val="24"/>
              </w:rPr>
              <w:t>CRR</w:t>
            </w:r>
          </w:p>
          <w:p w14:paraId="1808F2C6" w14:textId="0D8D5A13" w:rsidR="00CB48CC" w:rsidRPr="000B66BC" w:rsidRDefault="004127BF" w:rsidP="000B66BC">
            <w:pPr>
              <w:pStyle w:val="BodyText1"/>
              <w:spacing w:after="240" w:line="240" w:lineRule="auto"/>
              <w:rPr>
                <w:rFonts w:ascii="Times New Roman" w:hAnsi="Times New Roman"/>
                <w:bCs/>
                <w:sz w:val="24"/>
                <w:szCs w:val="24"/>
              </w:rPr>
            </w:pPr>
            <w:ins w:id="262" w:author="Author">
              <w:r>
                <w:rPr>
                  <w:rFonts w:ascii="Times New Roman" w:hAnsi="Times New Roman"/>
                  <w:bCs/>
                  <w:sz w:val="24"/>
                  <w:szCs w:val="24"/>
                </w:rPr>
                <w:t xml:space="preserve">The exposure value in accordance with </w:t>
              </w:r>
            </w:ins>
            <w:r w:rsidR="00CB48CC" w:rsidRPr="000B66BC">
              <w:rPr>
                <w:rFonts w:ascii="Times New Roman" w:hAnsi="Times New Roman"/>
                <w:bCs/>
                <w:sz w:val="24"/>
                <w:szCs w:val="24"/>
              </w:rPr>
              <w:t>Article 429f,</w:t>
            </w:r>
            <w:r w:rsidR="00803EDD" w:rsidRPr="000B66BC">
              <w:rPr>
                <w:rFonts w:ascii="Times New Roman" w:hAnsi="Times New Roman"/>
                <w:bCs/>
                <w:sz w:val="24"/>
                <w:szCs w:val="24"/>
              </w:rPr>
              <w:t xml:space="preserve"> point (</w:t>
            </w:r>
            <w:ins w:id="263" w:author="Author">
              <w:r w:rsidR="004E6744">
                <w:rPr>
                  <w:rFonts w:ascii="Times New Roman" w:hAnsi="Times New Roman"/>
                  <w:bCs/>
                  <w:sz w:val="24"/>
                  <w:szCs w:val="24"/>
                </w:rPr>
                <w:t>d</w:t>
              </w:r>
            </w:ins>
            <w:del w:id="264" w:author="Author">
              <w:r w:rsidR="00803EDD" w:rsidRPr="000B66BC" w:rsidDel="004E6744">
                <w:rPr>
                  <w:rFonts w:ascii="Times New Roman" w:hAnsi="Times New Roman"/>
                  <w:bCs/>
                  <w:sz w:val="24"/>
                  <w:szCs w:val="24"/>
                </w:rPr>
                <w:delText>c</w:delText>
              </w:r>
            </w:del>
            <w:r w:rsidR="00803EDD" w:rsidRPr="000B66BC">
              <w:rPr>
                <w:rFonts w:ascii="Times New Roman" w:hAnsi="Times New Roman"/>
                <w:bCs/>
                <w:sz w:val="24"/>
                <w:szCs w:val="24"/>
              </w:rPr>
              <w:t xml:space="preserve">) of Article </w:t>
            </w:r>
            <w:r w:rsidR="00CB48CC" w:rsidRPr="000B66BC">
              <w:rPr>
                <w:rFonts w:ascii="Times New Roman" w:hAnsi="Times New Roman"/>
                <w:bCs/>
                <w:sz w:val="24"/>
                <w:szCs w:val="24"/>
              </w:rPr>
              <w:t>111(</w:t>
            </w:r>
            <w:ins w:id="265" w:author="Author">
              <w:r w:rsidR="004E6744">
                <w:rPr>
                  <w:rFonts w:ascii="Times New Roman" w:hAnsi="Times New Roman"/>
                  <w:bCs/>
                  <w:sz w:val="24"/>
                  <w:szCs w:val="24"/>
                </w:rPr>
                <w:t>2</w:t>
              </w:r>
            </w:ins>
            <w:del w:id="266" w:author="Author">
              <w:r w:rsidR="00CB48CC" w:rsidRPr="000B66BC" w:rsidDel="004E6744">
                <w:rPr>
                  <w:rFonts w:ascii="Times New Roman" w:hAnsi="Times New Roman"/>
                  <w:bCs/>
                  <w:sz w:val="24"/>
                  <w:szCs w:val="24"/>
                </w:rPr>
                <w:delText>1</w:delText>
              </w:r>
            </w:del>
            <w:r w:rsidR="00CB48CC" w:rsidRPr="000B66BC">
              <w:rPr>
                <w:rFonts w:ascii="Times New Roman" w:hAnsi="Times New Roman"/>
                <w:bCs/>
                <w:sz w:val="24"/>
                <w:szCs w:val="24"/>
              </w:rPr>
              <w:t xml:space="preserve">) and </w:t>
            </w:r>
            <w:r w:rsidR="00803EDD" w:rsidRPr="000B66BC">
              <w:rPr>
                <w:rFonts w:ascii="Times New Roman" w:hAnsi="Times New Roman"/>
                <w:bCs/>
                <w:sz w:val="24"/>
                <w:szCs w:val="24"/>
              </w:rPr>
              <w:t xml:space="preserve">Article </w:t>
            </w:r>
            <w:ins w:id="267" w:author="Author">
              <w:r w:rsidR="00332838">
                <w:rPr>
                  <w:rFonts w:ascii="Times New Roman" w:hAnsi="Times New Roman"/>
                  <w:bCs/>
                  <w:sz w:val="24"/>
                  <w:szCs w:val="24"/>
                </w:rPr>
                <w:t>111(3)</w:t>
              </w:r>
            </w:ins>
            <w:del w:id="268" w:author="Author">
              <w:r w:rsidR="00CB48CC" w:rsidRPr="000B66BC" w:rsidDel="00332838">
                <w:rPr>
                  <w:rFonts w:ascii="Times New Roman" w:hAnsi="Times New Roman"/>
                  <w:bCs/>
                  <w:sz w:val="24"/>
                  <w:szCs w:val="24"/>
                </w:rPr>
                <w:delText xml:space="preserve">166(9) </w:delText>
              </w:r>
              <w:r w:rsidR="00684733" w:rsidRPr="000B66BC" w:rsidDel="0032789D">
                <w:rPr>
                  <w:rFonts w:ascii="Times New Roman" w:hAnsi="Times New Roman"/>
                  <w:bCs/>
                  <w:sz w:val="24"/>
                  <w:szCs w:val="24"/>
                </w:rPr>
                <w:delText>CRR</w:delText>
              </w:r>
            </w:del>
            <w:ins w:id="269" w:author="Author">
              <w:r w:rsidR="0032789D">
                <w:rPr>
                  <w:rFonts w:ascii="Times New Roman" w:hAnsi="Times New Roman"/>
                  <w:bCs/>
                  <w:sz w:val="24"/>
                  <w:szCs w:val="24"/>
                </w:rPr>
                <w:t>REGULATION (EU) NO 575/2013</w:t>
              </w:r>
            </w:ins>
          </w:p>
          <w:p w14:paraId="4A175A4A" w14:textId="3C529D08" w:rsidR="00494A67" w:rsidRPr="000B66BC" w:rsidDel="008C27F4" w:rsidRDefault="00CB48CC" w:rsidP="000B66BC">
            <w:pPr>
              <w:pStyle w:val="BodyText1"/>
              <w:spacing w:after="240" w:line="240" w:lineRule="auto"/>
              <w:rPr>
                <w:del w:id="270" w:author="Author"/>
                <w:sz w:val="24"/>
                <w:szCs w:val="24"/>
              </w:rPr>
            </w:pPr>
            <w:del w:id="271" w:author="Author">
              <w:r w:rsidRPr="000B66BC" w:rsidDel="008C27F4">
                <w:rPr>
                  <w:rFonts w:ascii="Times New Roman" w:hAnsi="Times New Roman"/>
                  <w:bCs/>
                  <w:sz w:val="24"/>
                  <w:szCs w:val="24"/>
                </w:rPr>
                <w:delText xml:space="preserve">The exposure value, in accordance with Articles 429f  and </w:delText>
              </w:r>
              <w:r w:rsidR="00803EDD" w:rsidRPr="000B66BC" w:rsidDel="008C27F4">
                <w:rPr>
                  <w:rFonts w:ascii="Times New Roman" w:hAnsi="Times New Roman"/>
                  <w:bCs/>
                  <w:sz w:val="24"/>
                  <w:szCs w:val="24"/>
                </w:rPr>
                <w:delText>point (</w:delText>
              </w:r>
            </w:del>
            <w:ins w:id="272" w:author="Author">
              <w:del w:id="273" w:author="Author">
                <w:r w:rsidR="00AC7454" w:rsidDel="008C27F4">
                  <w:rPr>
                    <w:rFonts w:ascii="Times New Roman" w:hAnsi="Times New Roman"/>
                    <w:bCs/>
                    <w:sz w:val="24"/>
                    <w:szCs w:val="24"/>
                  </w:rPr>
                  <w:delText>d</w:delText>
                </w:r>
              </w:del>
            </w:ins>
            <w:del w:id="274" w:author="Author">
              <w:r w:rsidR="00803EDD" w:rsidRPr="000B66BC" w:rsidDel="008C27F4">
                <w:rPr>
                  <w:rFonts w:ascii="Times New Roman" w:hAnsi="Times New Roman"/>
                  <w:bCs/>
                  <w:sz w:val="24"/>
                  <w:szCs w:val="24"/>
                </w:rPr>
                <w:delText xml:space="preserve">c) of Article </w:delText>
              </w:r>
              <w:r w:rsidRPr="000B66BC" w:rsidDel="008C27F4">
                <w:rPr>
                  <w:rFonts w:ascii="Times New Roman" w:hAnsi="Times New Roman"/>
                  <w:bCs/>
                  <w:sz w:val="24"/>
                  <w:szCs w:val="24"/>
                </w:rPr>
                <w:delText>111(</w:delText>
              </w:r>
            </w:del>
            <w:ins w:id="275" w:author="Author">
              <w:del w:id="276" w:author="Author">
                <w:r w:rsidR="00AC7454" w:rsidDel="008C27F4">
                  <w:rPr>
                    <w:rFonts w:ascii="Times New Roman" w:hAnsi="Times New Roman"/>
                    <w:bCs/>
                    <w:sz w:val="24"/>
                    <w:szCs w:val="24"/>
                  </w:rPr>
                  <w:delText>2</w:delText>
                </w:r>
              </w:del>
            </w:ins>
            <w:del w:id="277" w:author="Author">
              <w:r w:rsidRPr="000B66BC" w:rsidDel="008C27F4">
                <w:rPr>
                  <w:rFonts w:ascii="Times New Roman" w:hAnsi="Times New Roman"/>
                  <w:bCs/>
                  <w:sz w:val="24"/>
                  <w:szCs w:val="24"/>
                </w:rPr>
                <w:delText xml:space="preserve">1), of </w:delText>
              </w:r>
              <w:r w:rsidRPr="000B66BC" w:rsidDel="008C27F4">
                <w:rPr>
                  <w:rFonts w:ascii="Times New Roman" w:hAnsi="Times New Roman"/>
                  <w:iCs/>
                  <w:sz w:val="24"/>
                  <w:szCs w:val="24"/>
                  <w:lang w:val="en-US"/>
                </w:rPr>
                <w:delText>medium/low risk off-balance-sheet items </w:delText>
              </w:r>
              <w:r w:rsidRPr="000B66BC" w:rsidDel="008C27F4">
                <w:rPr>
                  <w:rFonts w:ascii="Times New Roman" w:hAnsi="Times New Roman"/>
                  <w:bCs/>
                  <w:sz w:val="24"/>
                  <w:szCs w:val="24"/>
                </w:rPr>
                <w:delText xml:space="preserve">that would be assigned a 20% credit conversion factor </w:delText>
              </w:r>
              <w:r w:rsidRPr="000B66BC" w:rsidDel="008C27F4">
                <w:rPr>
                  <w:rFonts w:ascii="Times New Roman" w:hAnsi="Times New Roman"/>
                  <w:bCs/>
                  <w:iCs/>
                  <w:sz w:val="24"/>
                  <w:szCs w:val="24"/>
                  <w:lang w:val="en-US"/>
                </w:rPr>
                <w:delText>referred to in points 3(a)</w:delText>
              </w:r>
              <w:r w:rsidRPr="000B66BC" w:rsidDel="008C27F4">
                <w:rPr>
                  <w:rFonts w:ascii="Times New Roman" w:hAnsi="Times New Roman"/>
                  <w:iCs/>
                  <w:sz w:val="24"/>
                  <w:szCs w:val="24"/>
                  <w:lang w:val="en-US"/>
                </w:rPr>
                <w:delText xml:space="preserve"> and (b) of Annex I </w:delText>
              </w:r>
              <w:r w:rsidR="00684733" w:rsidRPr="000B66BC" w:rsidDel="0032789D">
                <w:rPr>
                  <w:rFonts w:ascii="Times New Roman" w:hAnsi="Times New Roman"/>
                  <w:iCs/>
                  <w:sz w:val="24"/>
                  <w:szCs w:val="24"/>
                  <w:lang w:val="en-US"/>
                </w:rPr>
                <w:delText>CRR</w:delText>
              </w:r>
            </w:del>
            <w:ins w:id="278" w:author="Author">
              <w:r w:rsidR="0032789D">
                <w:rPr>
                  <w:rFonts w:ascii="Times New Roman" w:hAnsi="Times New Roman"/>
                  <w:iCs/>
                  <w:sz w:val="24"/>
                  <w:szCs w:val="24"/>
                  <w:lang w:val="en-US"/>
                </w:rPr>
                <w:t>REGULATION (EU) NO 575/2013</w:t>
              </w:r>
            </w:ins>
            <w:del w:id="279" w:author="Author">
              <w:r w:rsidRPr="000B66BC" w:rsidDel="008C27F4">
                <w:rPr>
                  <w:rFonts w:ascii="Times New Roman" w:hAnsi="Times New Roman"/>
                  <w:iCs/>
                  <w:sz w:val="24"/>
                  <w:szCs w:val="24"/>
                  <w:lang w:val="en-US"/>
                </w:rPr>
                <w:delText xml:space="preserve"> </w:delText>
              </w:r>
              <w:r w:rsidRPr="000B66BC" w:rsidDel="008C27F4">
                <w:rPr>
                  <w:rFonts w:ascii="Times New Roman" w:hAnsi="Times New Roman"/>
                  <w:bCs/>
                  <w:sz w:val="24"/>
                  <w:szCs w:val="24"/>
                </w:rPr>
                <w:delText>(as a reminder the exposure value here shall be 20% of the nominal value).</w:delText>
              </w:r>
              <w:r w:rsidRPr="000B66BC" w:rsidDel="008C27F4">
                <w:rPr>
                  <w:sz w:val="24"/>
                  <w:szCs w:val="24"/>
                </w:rPr>
                <w:delText xml:space="preserve"> </w:delText>
              </w:r>
            </w:del>
          </w:p>
          <w:p w14:paraId="130864F0" w14:textId="6D86324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As a reminder the nominal value </w:t>
            </w:r>
            <w:ins w:id="280" w:author="Author">
              <w:r w:rsidR="00830B78">
                <w:rPr>
                  <w:rFonts w:ascii="Times New Roman" w:hAnsi="Times New Roman"/>
                  <w:bCs/>
                  <w:sz w:val="24"/>
                  <w:szCs w:val="24"/>
                </w:rPr>
                <w:t>may</w:t>
              </w:r>
            </w:ins>
            <w:del w:id="281" w:author="Author">
              <w:r w:rsidRPr="000B66BC" w:rsidDel="00830B78">
                <w:rPr>
                  <w:rFonts w:ascii="Times New Roman" w:hAnsi="Times New Roman"/>
                  <w:bCs/>
                  <w:sz w:val="24"/>
                  <w:szCs w:val="24"/>
                </w:rPr>
                <w:delText>shall</w:delText>
              </w:r>
            </w:del>
            <w:r w:rsidRPr="000B66BC">
              <w:rPr>
                <w:rFonts w:ascii="Times New Roman" w:hAnsi="Times New Roman"/>
                <w:bCs/>
                <w:sz w:val="24"/>
                <w:szCs w:val="24"/>
              </w:rPr>
              <w:t xml:space="preserve"> not be reduced by specific credit risk adjustments</w:t>
            </w:r>
            <w:ins w:id="282" w:author="Author">
              <w:r w:rsidR="002A3521">
                <w:rPr>
                  <w:rFonts w:ascii="Times New Roman" w:hAnsi="Times New Roman"/>
                  <w:bCs/>
                  <w:sz w:val="24"/>
                  <w:szCs w:val="24"/>
                </w:rPr>
                <w:t xml:space="preserve"> before applying the CC</w:t>
              </w:r>
              <w:r w:rsidR="00043D0E">
                <w:rPr>
                  <w:rFonts w:ascii="Times New Roman" w:hAnsi="Times New Roman"/>
                  <w:bCs/>
                  <w:sz w:val="24"/>
                  <w:szCs w:val="24"/>
                </w:rPr>
                <w:t xml:space="preserve">. </w:t>
              </w:r>
            </w:ins>
            <w:del w:id="283" w:author="Author">
              <w:r w:rsidR="0085686D" w:rsidRPr="000B66BC" w:rsidDel="00D8333C">
                <w:rPr>
                  <w:rFonts w:ascii="Times New Roman" w:hAnsi="Times New Roman"/>
                  <w:bCs/>
                  <w:sz w:val="24"/>
                  <w:szCs w:val="24"/>
                </w:rPr>
                <w:delText>Instead</w:delText>
              </w:r>
              <w:r w:rsidR="0085686D" w:rsidRPr="000B66BC" w:rsidDel="00043D0E">
                <w:rPr>
                  <w:rFonts w:ascii="Times New Roman" w:hAnsi="Times New Roman"/>
                  <w:bCs/>
                  <w:sz w:val="24"/>
                  <w:szCs w:val="24"/>
                </w:rPr>
                <w:delText>, as indicated in</w:delText>
              </w:r>
            </w:del>
            <w:ins w:id="284" w:author="Author">
              <w:r w:rsidR="00043D0E">
                <w:rPr>
                  <w:rFonts w:ascii="Times New Roman" w:hAnsi="Times New Roman"/>
                  <w:bCs/>
                  <w:sz w:val="24"/>
                  <w:szCs w:val="24"/>
                </w:rPr>
                <w:t>According to</w:t>
              </w:r>
            </w:ins>
            <w:r w:rsidR="0085686D" w:rsidRPr="000B66BC">
              <w:rPr>
                <w:rFonts w:ascii="Times New Roman" w:hAnsi="Times New Roman"/>
                <w:bCs/>
                <w:sz w:val="24"/>
                <w:szCs w:val="24"/>
              </w:rPr>
              <w:t xml:space="preserve"> Article 429</w:t>
            </w:r>
            <w:proofErr w:type="gramStart"/>
            <w:r w:rsidR="0085686D" w:rsidRPr="000B66BC">
              <w:rPr>
                <w:rFonts w:ascii="Times New Roman" w:hAnsi="Times New Roman"/>
                <w:bCs/>
                <w:sz w:val="24"/>
                <w:szCs w:val="24"/>
              </w:rPr>
              <w:t>f(</w:t>
            </w:r>
            <w:proofErr w:type="gramEnd"/>
            <w:r w:rsidR="0085686D" w:rsidRPr="000B66BC">
              <w:rPr>
                <w:rFonts w:ascii="Times New Roman" w:hAnsi="Times New Roman"/>
                <w:bCs/>
                <w:sz w:val="24"/>
                <w:szCs w:val="24"/>
              </w:rPr>
              <w:t>2)</w:t>
            </w:r>
            <w:ins w:id="285" w:author="Author">
              <w:r w:rsidR="00D8333C">
                <w:rPr>
                  <w:rFonts w:ascii="Times New Roman" w:hAnsi="Times New Roman"/>
                  <w:bCs/>
                  <w:sz w:val="24"/>
                  <w:szCs w:val="24"/>
                </w:rPr>
                <w:t>,</w:t>
              </w:r>
            </w:ins>
            <w:r w:rsidR="0085686D" w:rsidRPr="000B66BC">
              <w:rPr>
                <w:rFonts w:ascii="Times New Roman" w:hAnsi="Times New Roman"/>
                <w:bCs/>
                <w:sz w:val="24"/>
                <w:szCs w:val="24"/>
              </w:rPr>
              <w:t xml:space="preserve"> institutions may reduce the credit exposure equivalent amount of an off-balance-sheet item by the corresponding amount of specific credit risk adjustments. This calculation is subject to a floor of zero.</w:t>
            </w:r>
          </w:p>
          <w:p w14:paraId="771B332A" w14:textId="678CEC96"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a commitment refers to the extension of another </w:t>
            </w:r>
            <w:ins w:id="286" w:author="Author">
              <w:r w:rsidR="00D82828">
                <w:rPr>
                  <w:rFonts w:ascii="Times New Roman" w:hAnsi="Times New Roman"/>
                  <w:bCs/>
                  <w:sz w:val="24"/>
                  <w:szCs w:val="24"/>
                </w:rPr>
                <w:t>off-balance sheet item</w:t>
              </w:r>
            </w:ins>
            <w:del w:id="287" w:author="Author">
              <w:r w:rsidRPr="000B66BC" w:rsidDel="00D82828">
                <w:rPr>
                  <w:rFonts w:ascii="Times New Roman" w:hAnsi="Times New Roman"/>
                  <w:bCs/>
                  <w:sz w:val="24"/>
                  <w:szCs w:val="24"/>
                </w:rPr>
                <w:delText>commitment</w:delText>
              </w:r>
            </w:del>
            <w:r w:rsidRPr="000B66BC">
              <w:rPr>
                <w:rFonts w:ascii="Times New Roman" w:hAnsi="Times New Roman"/>
                <w:bCs/>
                <w:sz w:val="24"/>
                <w:szCs w:val="24"/>
              </w:rPr>
              <w:t xml:space="preserve">, the lower of the two conversion factors </w:t>
            </w:r>
            <w:ins w:id="288" w:author="Author">
              <w:r w:rsidR="000F0E59">
                <w:rPr>
                  <w:rFonts w:ascii="Times New Roman" w:hAnsi="Times New Roman"/>
                  <w:bCs/>
                  <w:sz w:val="24"/>
                  <w:szCs w:val="24"/>
                </w:rPr>
                <w:t>(</w:t>
              </w:r>
            </w:ins>
            <w:r w:rsidRPr="000B66BC">
              <w:rPr>
                <w:rFonts w:ascii="Times New Roman" w:hAnsi="Times New Roman"/>
                <w:bCs/>
                <w:sz w:val="24"/>
                <w:szCs w:val="24"/>
              </w:rPr>
              <w:t xml:space="preserve">associated </w:t>
            </w:r>
            <w:ins w:id="289" w:author="Author">
              <w:r w:rsidR="000F0E59" w:rsidRPr="000F0E59">
                <w:rPr>
                  <w:rFonts w:ascii="Times New Roman" w:hAnsi="Times New Roman"/>
                  <w:bCs/>
                  <w:sz w:val="24"/>
                  <w:szCs w:val="24"/>
                </w:rPr>
                <w:t xml:space="preserve">the item on which the commitment is made or to the type of commitment made) </w:t>
              </w:r>
            </w:ins>
            <w:del w:id="290" w:author="Author">
              <w:r w:rsidRPr="000B66BC" w:rsidDel="000F0E59">
                <w:rPr>
                  <w:rFonts w:ascii="Times New Roman" w:hAnsi="Times New Roman"/>
                  <w:bCs/>
                  <w:sz w:val="24"/>
                  <w:szCs w:val="24"/>
                </w:rPr>
                <w:delText xml:space="preserve">with </w:delText>
              </w:r>
              <w:r w:rsidRPr="000B66BC" w:rsidDel="000F0E59">
                <w:rPr>
                  <w:rFonts w:ascii="Times New Roman" w:hAnsi="Times New Roman"/>
                  <w:bCs/>
                  <w:sz w:val="24"/>
                  <w:szCs w:val="24"/>
                </w:rPr>
                <w:lastRenderedPageBreak/>
                <w:delText>the individual commitment</w:delText>
              </w:r>
            </w:del>
            <w:r w:rsidRPr="000B66BC">
              <w:rPr>
                <w:rFonts w:ascii="Times New Roman" w:hAnsi="Times New Roman"/>
                <w:bCs/>
                <w:sz w:val="24"/>
                <w:szCs w:val="24"/>
              </w:rPr>
              <w:t xml:space="preserve"> shall be used in accordance with Article </w:t>
            </w:r>
            <w:ins w:id="291" w:author="Author">
              <w:r w:rsidR="001B2359">
                <w:rPr>
                  <w:rFonts w:ascii="Times New Roman" w:hAnsi="Times New Roman"/>
                  <w:bCs/>
                  <w:sz w:val="24"/>
                  <w:szCs w:val="24"/>
                </w:rPr>
                <w:t xml:space="preserve">111(3) </w:t>
              </w:r>
            </w:ins>
            <w:del w:id="292" w:author="Author">
              <w:r w:rsidRPr="000B66BC" w:rsidDel="001B2359">
                <w:rPr>
                  <w:rFonts w:ascii="Times New Roman" w:hAnsi="Times New Roman"/>
                  <w:bCs/>
                  <w:sz w:val="24"/>
                  <w:szCs w:val="24"/>
                </w:rPr>
                <w:delText xml:space="preserve">166(9) </w:delText>
              </w:r>
              <w:r w:rsidR="00684733" w:rsidRPr="000B66BC" w:rsidDel="0032789D">
                <w:rPr>
                  <w:rFonts w:ascii="Times New Roman" w:hAnsi="Times New Roman"/>
                  <w:bCs/>
                  <w:sz w:val="24"/>
                  <w:szCs w:val="24"/>
                </w:rPr>
                <w:delText>CRR</w:delText>
              </w:r>
            </w:del>
            <w:ins w:id="293"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p w14:paraId="6986CCC3" w14:textId="6A2FD5A0" w:rsidR="003A5EB5"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not consider in this cell contracts listed in Annex II </w:t>
            </w:r>
            <w:del w:id="294" w:author="Author">
              <w:r w:rsidR="00684733" w:rsidRPr="000B66BC" w:rsidDel="0032789D">
                <w:rPr>
                  <w:rFonts w:ascii="Times New Roman" w:hAnsi="Times New Roman"/>
                  <w:bCs/>
                  <w:sz w:val="24"/>
                  <w:szCs w:val="24"/>
                </w:rPr>
                <w:delText>CRR</w:delText>
              </w:r>
            </w:del>
            <w:ins w:id="295" w:author="Author">
              <w:r w:rsidR="0032789D">
                <w:rPr>
                  <w:rFonts w:ascii="Times New Roman" w:hAnsi="Times New Roman"/>
                  <w:bCs/>
                  <w:sz w:val="24"/>
                  <w:szCs w:val="24"/>
                </w:rPr>
                <w:t>REGULATION (EU) NO 575/2013</w:t>
              </w:r>
            </w:ins>
            <w:r w:rsidRPr="000B66BC">
              <w:rPr>
                <w:rFonts w:ascii="Times New Roman" w:hAnsi="Times New Roman"/>
                <w:bCs/>
                <w:sz w:val="24"/>
                <w:szCs w:val="24"/>
              </w:rPr>
              <w:t>, credit derivatives, SFTs and positions referred to in Article 429d in accordance with Article 429f</w:t>
            </w:r>
            <w:r w:rsidR="004F0BFB" w:rsidRPr="000B66BC">
              <w:rPr>
                <w:rFonts w:ascii="Times New Roman" w:hAnsi="Times New Roman"/>
                <w:bCs/>
                <w:sz w:val="24"/>
                <w:szCs w:val="24"/>
              </w:rPr>
              <w:t xml:space="preserve"> </w:t>
            </w:r>
            <w:del w:id="296" w:author="Author">
              <w:r w:rsidR="00684733" w:rsidRPr="000B66BC" w:rsidDel="0032789D">
                <w:rPr>
                  <w:rFonts w:ascii="Times New Roman" w:hAnsi="Times New Roman"/>
                  <w:bCs/>
                  <w:sz w:val="24"/>
                  <w:szCs w:val="24"/>
                </w:rPr>
                <w:delText>CRR</w:delText>
              </w:r>
            </w:del>
            <w:ins w:id="297"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tc>
      </w:tr>
      <w:tr w:rsidR="00B64E88" w:rsidRPr="00E75BB8" w14:paraId="5D75FFBF" w14:textId="77777777" w:rsidTr="00E1595A">
        <w:trPr>
          <w:trHeight w:val="304"/>
          <w:ins w:id="298" w:author="Author"/>
        </w:trPr>
        <w:tc>
          <w:tcPr>
            <w:tcW w:w="1531" w:type="dxa"/>
          </w:tcPr>
          <w:p w14:paraId="0E3E0D10" w14:textId="6E0627B6" w:rsidR="00B64E88" w:rsidRPr="000B66BC" w:rsidRDefault="00B64E88" w:rsidP="000B66BC">
            <w:pPr>
              <w:pStyle w:val="BodyText1"/>
              <w:spacing w:after="240"/>
              <w:rPr>
                <w:ins w:id="299" w:author="Author"/>
                <w:rFonts w:ascii="Times New Roman" w:hAnsi="Times New Roman"/>
                <w:bCs/>
                <w:sz w:val="24"/>
                <w:szCs w:val="24"/>
              </w:rPr>
            </w:pPr>
            <w:ins w:id="300" w:author="Author">
              <w:r w:rsidRPr="000B66BC">
                <w:rPr>
                  <w:rFonts w:ascii="Times New Roman" w:hAnsi="Times New Roman"/>
                  <w:bCs/>
                  <w:sz w:val="24"/>
                  <w:szCs w:val="24"/>
                </w:rPr>
                <w:lastRenderedPageBreak/>
                <w:t>{01</w:t>
              </w:r>
              <w:r>
                <w:rPr>
                  <w:rFonts w:ascii="Times New Roman" w:hAnsi="Times New Roman"/>
                  <w:bCs/>
                  <w:sz w:val="24"/>
                  <w:szCs w:val="24"/>
                </w:rPr>
                <w:t>65</w:t>
              </w:r>
              <w:r w:rsidRPr="000B66BC">
                <w:rPr>
                  <w:rFonts w:ascii="Times New Roman" w:hAnsi="Times New Roman"/>
                  <w:bCs/>
                  <w:sz w:val="24"/>
                  <w:szCs w:val="24"/>
                </w:rPr>
                <w:t>;0010}</w:t>
              </w:r>
            </w:ins>
          </w:p>
        </w:tc>
        <w:tc>
          <w:tcPr>
            <w:tcW w:w="7590" w:type="dxa"/>
          </w:tcPr>
          <w:p w14:paraId="2CE0BE47" w14:textId="1F4716B2" w:rsidR="00B64E88" w:rsidRDefault="00412D6E" w:rsidP="000B66BC">
            <w:pPr>
              <w:pStyle w:val="BodyText1"/>
              <w:spacing w:after="240" w:line="240" w:lineRule="auto"/>
              <w:rPr>
                <w:ins w:id="301" w:author="Author"/>
                <w:rFonts w:ascii="Times New Roman" w:hAnsi="Times New Roman"/>
                <w:b/>
                <w:bCs/>
                <w:sz w:val="24"/>
                <w:szCs w:val="24"/>
              </w:rPr>
            </w:pPr>
            <w:ins w:id="302" w:author="Author">
              <w:r w:rsidRPr="00412D6E">
                <w:rPr>
                  <w:rFonts w:ascii="Times New Roman" w:hAnsi="Times New Roman"/>
                  <w:b/>
                  <w:bCs/>
                  <w:sz w:val="24"/>
                  <w:szCs w:val="24"/>
                </w:rPr>
                <w:t xml:space="preserve">Off-balance sheet items with a 40% </w:t>
              </w:r>
              <w:proofErr w:type="gramStart"/>
              <w:r w:rsidRPr="00412D6E">
                <w:rPr>
                  <w:rFonts w:ascii="Times New Roman" w:hAnsi="Times New Roman"/>
                  <w:b/>
                  <w:bCs/>
                  <w:sz w:val="24"/>
                  <w:szCs w:val="24"/>
                </w:rPr>
                <w:t>CCF  in</w:t>
              </w:r>
              <w:proofErr w:type="gramEnd"/>
              <w:r w:rsidRPr="00412D6E">
                <w:rPr>
                  <w:rFonts w:ascii="Times New Roman" w:hAnsi="Times New Roman"/>
                  <w:b/>
                  <w:bCs/>
                  <w:sz w:val="24"/>
                  <w:szCs w:val="24"/>
                </w:rPr>
                <w:t xml:space="preserve"> accordance with Article 429f </w:t>
              </w:r>
              <w:r w:rsidR="00F50951">
                <w:rPr>
                  <w:rFonts w:ascii="Times New Roman" w:hAnsi="Times New Roman"/>
                  <w:b/>
                  <w:bCs/>
                  <w:sz w:val="24"/>
                  <w:szCs w:val="24"/>
                </w:rPr>
                <w:t>CRR</w:t>
              </w:r>
            </w:ins>
          </w:p>
          <w:p w14:paraId="2CA23D5D" w14:textId="310FA721" w:rsidR="000D5576" w:rsidRPr="00012719" w:rsidRDefault="004127BF" w:rsidP="000D5576">
            <w:pPr>
              <w:pStyle w:val="BodyText1"/>
              <w:rPr>
                <w:ins w:id="303" w:author="Author"/>
                <w:rFonts w:ascii="Times New Roman" w:hAnsi="Times New Roman"/>
                <w:bCs/>
                <w:sz w:val="24"/>
                <w:szCs w:val="24"/>
              </w:rPr>
            </w:pPr>
            <w:ins w:id="304" w:author="Author">
              <w:r>
                <w:rPr>
                  <w:rFonts w:ascii="Times New Roman" w:hAnsi="Times New Roman"/>
                  <w:bCs/>
                  <w:sz w:val="24"/>
                  <w:szCs w:val="24"/>
                </w:rPr>
                <w:t xml:space="preserve">The exposure value in accordance </w:t>
              </w:r>
              <w:r w:rsidRPr="00012719">
                <w:rPr>
                  <w:rFonts w:ascii="Times New Roman" w:hAnsi="Times New Roman"/>
                  <w:bCs/>
                  <w:sz w:val="24"/>
                  <w:szCs w:val="24"/>
                </w:rPr>
                <w:t xml:space="preserve">with </w:t>
              </w:r>
              <w:r w:rsidR="000D5576" w:rsidRPr="00012719">
                <w:rPr>
                  <w:rFonts w:ascii="Times New Roman" w:hAnsi="Times New Roman"/>
                  <w:bCs/>
                  <w:sz w:val="24"/>
                  <w:szCs w:val="24"/>
                </w:rPr>
                <w:t>Article 429f, point</w:t>
              </w:r>
              <w:r w:rsidR="0025493F">
                <w:rPr>
                  <w:rFonts w:ascii="Times New Roman" w:hAnsi="Times New Roman"/>
                  <w:bCs/>
                  <w:sz w:val="24"/>
                  <w:szCs w:val="24"/>
                </w:rPr>
                <w:t xml:space="preserve"> (c)</w:t>
              </w:r>
              <w:r w:rsidR="000D5576" w:rsidRPr="00012719">
                <w:rPr>
                  <w:rFonts w:ascii="Times New Roman" w:hAnsi="Times New Roman"/>
                  <w:bCs/>
                  <w:sz w:val="24"/>
                  <w:szCs w:val="24"/>
                </w:rPr>
                <w:t xml:space="preserve"> </w:t>
              </w:r>
              <w:del w:id="305" w:author="Author">
                <w:r w:rsidR="000D5576" w:rsidRPr="00012719" w:rsidDel="002A3521">
                  <w:rPr>
                    <w:rFonts w:ascii="Times New Roman" w:hAnsi="Times New Roman"/>
                    <w:bCs/>
                    <w:sz w:val="24"/>
                    <w:szCs w:val="24"/>
                  </w:rPr>
                  <w:delText>(c)</w:delText>
                </w:r>
                <w:r w:rsidR="002A3521" w:rsidDel="0025493F">
                  <w:rPr>
                    <w:rFonts w:ascii="Times New Roman" w:hAnsi="Times New Roman"/>
                    <w:bCs/>
                    <w:sz w:val="24"/>
                    <w:szCs w:val="24"/>
                  </w:rPr>
                  <w:delText>©</w:delText>
                </w:r>
              </w:del>
              <w:r w:rsidR="000D5576" w:rsidRPr="00012719">
                <w:rPr>
                  <w:rFonts w:ascii="Times New Roman" w:hAnsi="Times New Roman"/>
                  <w:bCs/>
                  <w:sz w:val="24"/>
                  <w:szCs w:val="24"/>
                </w:rPr>
                <w:t xml:space="preserve"> of Article 111(2) and Article </w:t>
              </w:r>
              <w:r w:rsidR="00F20681">
                <w:rPr>
                  <w:rFonts w:ascii="Times New Roman" w:hAnsi="Times New Roman"/>
                  <w:bCs/>
                  <w:sz w:val="24"/>
                  <w:szCs w:val="24"/>
                </w:rPr>
                <w:t>111(3)</w:t>
              </w:r>
              <w:del w:id="306" w:author="Author">
                <w:r w:rsidR="000D5576" w:rsidRPr="00012719" w:rsidDel="00F20681">
                  <w:rPr>
                    <w:rFonts w:ascii="Times New Roman" w:hAnsi="Times New Roman"/>
                    <w:bCs/>
                    <w:sz w:val="24"/>
                    <w:szCs w:val="24"/>
                  </w:rPr>
                  <w:delText xml:space="preserve">166(9) </w:delText>
                </w:r>
                <w:r w:rsidR="000D5576" w:rsidRPr="00012719" w:rsidDel="0032789D">
                  <w:rPr>
                    <w:rFonts w:ascii="Times New Roman" w:hAnsi="Times New Roman"/>
                    <w:bCs/>
                    <w:sz w:val="24"/>
                    <w:szCs w:val="24"/>
                  </w:rPr>
                  <w:delText>CRR</w:delText>
                </w:r>
              </w:del>
              <w:r w:rsidR="0032789D">
                <w:rPr>
                  <w:rFonts w:ascii="Times New Roman" w:hAnsi="Times New Roman"/>
                  <w:bCs/>
                  <w:sz w:val="24"/>
                  <w:szCs w:val="24"/>
                </w:rPr>
                <w:t>REGULATION (EU) NO 575/2013</w:t>
              </w:r>
            </w:ins>
          </w:p>
          <w:p w14:paraId="733C45E6" w14:textId="77777777" w:rsidR="00DF7B01" w:rsidRPr="00012719" w:rsidRDefault="00DF7B01" w:rsidP="000B66BC">
            <w:pPr>
              <w:pStyle w:val="BodyText1"/>
              <w:spacing w:after="240" w:line="240" w:lineRule="auto"/>
              <w:rPr>
                <w:ins w:id="307" w:author="Author"/>
                <w:rFonts w:ascii="Times New Roman" w:hAnsi="Times New Roman"/>
                <w:bCs/>
                <w:sz w:val="24"/>
                <w:szCs w:val="24"/>
              </w:rPr>
            </w:pPr>
          </w:p>
          <w:p w14:paraId="0E51A0A8" w14:textId="273793A5" w:rsidR="000D5576" w:rsidRPr="000B66BC" w:rsidRDefault="000D5576" w:rsidP="000D5576">
            <w:pPr>
              <w:pStyle w:val="BodyText1"/>
              <w:spacing w:after="240" w:line="240" w:lineRule="auto"/>
              <w:rPr>
                <w:ins w:id="308" w:author="Author"/>
                <w:rFonts w:ascii="Times New Roman" w:hAnsi="Times New Roman"/>
                <w:bCs/>
                <w:sz w:val="24"/>
                <w:szCs w:val="24"/>
              </w:rPr>
            </w:pPr>
            <w:ins w:id="309" w:author="Author">
              <w:r w:rsidRPr="000B66BC">
                <w:rPr>
                  <w:rFonts w:ascii="Times New Roman" w:hAnsi="Times New Roman"/>
                  <w:bCs/>
                  <w:sz w:val="24"/>
                  <w:szCs w:val="24"/>
                </w:rPr>
                <w:t xml:space="preserve">As a reminder the nominal value </w:t>
              </w:r>
              <w:r w:rsidR="00D8333C">
                <w:rPr>
                  <w:rFonts w:ascii="Times New Roman" w:hAnsi="Times New Roman"/>
                  <w:bCs/>
                  <w:sz w:val="24"/>
                  <w:szCs w:val="24"/>
                </w:rPr>
                <w:t>may</w:t>
              </w:r>
              <w:del w:id="310" w:author="Author">
                <w:r w:rsidRPr="000B66BC" w:rsidDel="00D8333C">
                  <w:rPr>
                    <w:rFonts w:ascii="Times New Roman" w:hAnsi="Times New Roman"/>
                    <w:bCs/>
                    <w:sz w:val="24"/>
                    <w:szCs w:val="24"/>
                  </w:rPr>
                  <w:delText>shall</w:delText>
                </w:r>
              </w:del>
              <w:r w:rsidRPr="000B66BC">
                <w:rPr>
                  <w:rFonts w:ascii="Times New Roman" w:hAnsi="Times New Roman"/>
                  <w:bCs/>
                  <w:sz w:val="24"/>
                  <w:szCs w:val="24"/>
                </w:rPr>
                <w:t xml:space="preserve"> not be reduced by specific credit risk adjustments</w:t>
              </w:r>
              <w:r w:rsidR="002A3521">
                <w:rPr>
                  <w:rFonts w:ascii="Times New Roman" w:hAnsi="Times New Roman"/>
                  <w:bCs/>
                  <w:sz w:val="24"/>
                  <w:szCs w:val="24"/>
                </w:rPr>
                <w:t xml:space="preserve"> before applying the CCF</w:t>
              </w:r>
            </w:ins>
            <w:r w:rsidR="00B54024">
              <w:rPr>
                <w:rFonts w:ascii="Times New Roman" w:hAnsi="Times New Roman"/>
                <w:bCs/>
                <w:sz w:val="24"/>
                <w:szCs w:val="24"/>
              </w:rPr>
              <w:t>.</w:t>
            </w:r>
            <w:ins w:id="311" w:author="Author">
              <w:r w:rsidR="00D8333C">
                <w:rPr>
                  <w:rFonts w:ascii="Times New Roman" w:hAnsi="Times New Roman"/>
                  <w:bCs/>
                  <w:sz w:val="24"/>
                  <w:szCs w:val="24"/>
                </w:rPr>
                <w:t xml:space="preserve"> </w:t>
              </w:r>
              <w:del w:id="312" w:author="Author">
                <w:r w:rsidRPr="000B66BC" w:rsidDel="00D8333C">
                  <w:rPr>
                    <w:rFonts w:ascii="Times New Roman" w:hAnsi="Times New Roman"/>
                    <w:bCs/>
                    <w:sz w:val="24"/>
                    <w:szCs w:val="24"/>
                  </w:rPr>
                  <w:delText>Instead</w:delText>
                </w:r>
                <w:r w:rsidRPr="000B66BC" w:rsidDel="00496A87">
                  <w:rPr>
                    <w:rFonts w:ascii="Times New Roman" w:hAnsi="Times New Roman"/>
                    <w:bCs/>
                    <w:sz w:val="24"/>
                    <w:szCs w:val="24"/>
                  </w:rPr>
                  <w:delText xml:space="preserve">, as indicated in </w:delText>
                </w:r>
              </w:del>
              <w:r w:rsidR="00496A87" w:rsidRPr="00496A87">
                <w:rPr>
                  <w:rFonts w:ascii="Times New Roman" w:hAnsi="Times New Roman"/>
                  <w:bCs/>
                  <w:sz w:val="24"/>
                  <w:szCs w:val="24"/>
                </w:rPr>
                <w:t xml:space="preserve">According to </w:t>
              </w:r>
              <w:r w:rsidRPr="000B66BC">
                <w:rPr>
                  <w:rFonts w:ascii="Times New Roman" w:hAnsi="Times New Roman"/>
                  <w:bCs/>
                  <w:sz w:val="24"/>
                  <w:szCs w:val="24"/>
                </w:rPr>
                <w:t>Article 429</w:t>
              </w:r>
              <w:proofErr w:type="gramStart"/>
              <w:r w:rsidRPr="000B66BC">
                <w:rPr>
                  <w:rFonts w:ascii="Times New Roman" w:hAnsi="Times New Roman"/>
                  <w:bCs/>
                  <w:sz w:val="24"/>
                  <w:szCs w:val="24"/>
                </w:rPr>
                <w:t>f(</w:t>
              </w:r>
              <w:proofErr w:type="gramEnd"/>
              <w:r w:rsidRPr="000B66BC">
                <w:rPr>
                  <w:rFonts w:ascii="Times New Roman" w:hAnsi="Times New Roman"/>
                  <w:bCs/>
                  <w:sz w:val="24"/>
                  <w:szCs w:val="24"/>
                </w:rPr>
                <w:t>2) institutions may reduce the credit exposure equivalent amount of an off-balance-sheet item by the corresponding amount of specific credit risk adjustments. This calculation is subject to a floor of zero.</w:t>
              </w:r>
            </w:ins>
          </w:p>
          <w:p w14:paraId="76BB5F85" w14:textId="065D7766" w:rsidR="000D5576" w:rsidRPr="000B66BC" w:rsidRDefault="000D5576" w:rsidP="000D5576">
            <w:pPr>
              <w:pStyle w:val="BodyText1"/>
              <w:spacing w:after="240" w:line="240" w:lineRule="auto"/>
              <w:rPr>
                <w:ins w:id="313" w:author="Author"/>
                <w:rFonts w:ascii="Times New Roman" w:hAnsi="Times New Roman"/>
                <w:bCs/>
                <w:sz w:val="24"/>
                <w:szCs w:val="24"/>
              </w:rPr>
            </w:pPr>
            <w:ins w:id="314" w:author="Author">
              <w:r w:rsidRPr="000B66BC">
                <w:rPr>
                  <w:rFonts w:ascii="Times New Roman" w:hAnsi="Times New Roman"/>
                  <w:bCs/>
                  <w:sz w:val="24"/>
                  <w:szCs w:val="24"/>
                </w:rPr>
                <w:t xml:space="preserve">Where a commitment refers to the extension of another </w:t>
              </w:r>
              <w:r w:rsidR="001B2359" w:rsidRPr="001B2359">
                <w:rPr>
                  <w:rFonts w:ascii="Times New Roman" w:hAnsi="Times New Roman"/>
                  <w:bCs/>
                  <w:sz w:val="24"/>
                  <w:szCs w:val="24"/>
                </w:rPr>
                <w:t xml:space="preserve">off-balance sheet </w:t>
              </w:r>
              <w:r w:rsidRPr="000B66BC">
                <w:rPr>
                  <w:rFonts w:ascii="Times New Roman" w:hAnsi="Times New Roman"/>
                  <w:bCs/>
                  <w:sz w:val="24"/>
                  <w:szCs w:val="24"/>
                </w:rPr>
                <w:t xml:space="preserve">the lower of the two conversion factors </w:t>
              </w:r>
            </w:ins>
            <w:r w:rsidR="00DF3ABA">
              <w:rPr>
                <w:rFonts w:ascii="Times New Roman" w:hAnsi="Times New Roman"/>
                <w:bCs/>
                <w:sz w:val="24"/>
                <w:szCs w:val="24"/>
              </w:rPr>
              <w:t>(</w:t>
            </w:r>
            <w:ins w:id="315" w:author="Author">
              <w:r w:rsidRPr="000B66BC">
                <w:rPr>
                  <w:rFonts w:ascii="Times New Roman" w:hAnsi="Times New Roman"/>
                  <w:bCs/>
                  <w:sz w:val="24"/>
                  <w:szCs w:val="24"/>
                </w:rPr>
                <w:t xml:space="preserve">associated </w:t>
              </w:r>
            </w:ins>
            <w:r w:rsidR="00DF3ABA">
              <w:rPr>
                <w:rFonts w:ascii="Times New Roman" w:hAnsi="Times New Roman"/>
                <w:bCs/>
                <w:sz w:val="24"/>
                <w:szCs w:val="24"/>
              </w:rPr>
              <w:t xml:space="preserve">with </w:t>
            </w:r>
            <w:ins w:id="316" w:author="Author">
              <w:r w:rsidR="005D0B67" w:rsidRPr="005D0B67">
                <w:rPr>
                  <w:rFonts w:ascii="Times New Roman" w:hAnsi="Times New Roman"/>
                  <w:bCs/>
                  <w:sz w:val="24"/>
                  <w:szCs w:val="24"/>
                </w:rPr>
                <w:t xml:space="preserve">the item on which the commitment is made or to the type of commitment made) </w:t>
              </w:r>
              <w:r w:rsidRPr="000B66BC">
                <w:rPr>
                  <w:rFonts w:ascii="Times New Roman" w:hAnsi="Times New Roman"/>
                  <w:bCs/>
                  <w:sz w:val="24"/>
                  <w:szCs w:val="24"/>
                </w:rPr>
                <w:t xml:space="preserve">shall be used in accordance with Article </w:t>
              </w:r>
              <w:r w:rsidR="005D0B67" w:rsidRPr="005D0B67">
                <w:rPr>
                  <w:rFonts w:ascii="Times New Roman" w:hAnsi="Times New Roman"/>
                  <w:bCs/>
                  <w:sz w:val="24"/>
                  <w:szCs w:val="24"/>
                </w:rPr>
                <w:t xml:space="preserve">111(3) </w:t>
              </w:r>
              <w:del w:id="317" w:author="Author">
                <w:r w:rsidRPr="000B66BC" w:rsidDel="005D0B67">
                  <w:rPr>
                    <w:rFonts w:ascii="Times New Roman" w:hAnsi="Times New Roman"/>
                    <w:bCs/>
                    <w:sz w:val="24"/>
                    <w:szCs w:val="24"/>
                  </w:rPr>
                  <w:delText xml:space="preserve">166(9) </w:delText>
                </w:r>
                <w:r w:rsidRPr="000B66BC" w:rsidDel="0032789D">
                  <w:rPr>
                    <w:rFonts w:ascii="Times New Roman" w:hAnsi="Times New Roman"/>
                    <w:bCs/>
                    <w:sz w:val="24"/>
                    <w:szCs w:val="24"/>
                  </w:rPr>
                  <w:delText>CRR</w:delText>
                </w:r>
              </w:del>
              <w:r w:rsidR="0032789D">
                <w:rPr>
                  <w:rFonts w:ascii="Times New Roman" w:hAnsi="Times New Roman"/>
                  <w:bCs/>
                  <w:sz w:val="24"/>
                  <w:szCs w:val="24"/>
                </w:rPr>
                <w:t>REGULATION (EU) NO 575/2013</w:t>
              </w:r>
              <w:r w:rsidRPr="000B66BC">
                <w:rPr>
                  <w:rFonts w:ascii="Times New Roman" w:hAnsi="Times New Roman"/>
                  <w:bCs/>
                  <w:sz w:val="24"/>
                  <w:szCs w:val="24"/>
                </w:rPr>
                <w:t>.</w:t>
              </w:r>
            </w:ins>
          </w:p>
          <w:p w14:paraId="7D87CAA4" w14:textId="4FE016B8" w:rsidR="000D5576" w:rsidRPr="000B66BC" w:rsidRDefault="000D5576" w:rsidP="000D5576">
            <w:pPr>
              <w:pStyle w:val="BodyText1"/>
              <w:spacing w:after="240" w:line="240" w:lineRule="auto"/>
              <w:rPr>
                <w:ins w:id="318" w:author="Author"/>
                <w:rFonts w:ascii="Times New Roman" w:hAnsi="Times New Roman"/>
                <w:b/>
                <w:bCs/>
                <w:sz w:val="24"/>
                <w:szCs w:val="24"/>
              </w:rPr>
            </w:pPr>
            <w:ins w:id="319" w:author="Author">
              <w:r w:rsidRPr="000B66BC">
                <w:rPr>
                  <w:rFonts w:ascii="Times New Roman" w:hAnsi="Times New Roman"/>
                  <w:bCs/>
                  <w:sz w:val="24"/>
                  <w:szCs w:val="24"/>
                </w:rPr>
                <w:t xml:space="preserve">Institutions shall not consider in this cell contracts listed in Annex II </w:t>
              </w:r>
              <w:del w:id="320" w:author="Author">
                <w:r w:rsidRPr="000B66BC" w:rsidDel="0032789D">
                  <w:rPr>
                    <w:rFonts w:ascii="Times New Roman" w:hAnsi="Times New Roman"/>
                    <w:bCs/>
                    <w:sz w:val="24"/>
                    <w:szCs w:val="24"/>
                  </w:rPr>
                  <w:delText>CRR</w:delText>
                </w:r>
              </w:del>
              <w:r w:rsidR="0032789D">
                <w:rPr>
                  <w:rFonts w:ascii="Times New Roman" w:hAnsi="Times New Roman"/>
                  <w:bCs/>
                  <w:sz w:val="24"/>
                  <w:szCs w:val="24"/>
                </w:rPr>
                <w:t>REGULATION (EU) NO 575/2013</w:t>
              </w:r>
              <w:r w:rsidRPr="000B66BC">
                <w:rPr>
                  <w:rFonts w:ascii="Times New Roman" w:hAnsi="Times New Roman"/>
                  <w:bCs/>
                  <w:sz w:val="24"/>
                  <w:szCs w:val="24"/>
                </w:rPr>
                <w:t xml:space="preserve">, credit derivatives, SFTs and positions referred to in Article 429d in accordance with Article 429f </w:t>
              </w:r>
              <w:del w:id="321" w:author="Author">
                <w:r w:rsidRPr="000B66BC" w:rsidDel="0032789D">
                  <w:rPr>
                    <w:rFonts w:ascii="Times New Roman" w:hAnsi="Times New Roman"/>
                    <w:bCs/>
                    <w:sz w:val="24"/>
                    <w:szCs w:val="24"/>
                  </w:rPr>
                  <w:delText>CRR</w:delText>
                </w:r>
              </w:del>
              <w:r w:rsidR="0032789D">
                <w:rPr>
                  <w:rFonts w:ascii="Times New Roman" w:hAnsi="Times New Roman"/>
                  <w:bCs/>
                  <w:sz w:val="24"/>
                  <w:szCs w:val="24"/>
                </w:rPr>
                <w:t>REGULATION (EU) NO 575/2013</w:t>
              </w:r>
              <w:r w:rsidRPr="000B66BC">
                <w:rPr>
                  <w:rFonts w:ascii="Times New Roman" w:hAnsi="Times New Roman"/>
                  <w:bCs/>
                  <w:sz w:val="24"/>
                  <w:szCs w:val="24"/>
                </w:rPr>
                <w:t>.</w:t>
              </w:r>
            </w:ins>
          </w:p>
        </w:tc>
      </w:tr>
      <w:tr w:rsidR="00CB48CC" w:rsidRPr="00E75BB8" w14:paraId="3354B9C5" w14:textId="77777777" w:rsidTr="00E1595A">
        <w:trPr>
          <w:trHeight w:val="304"/>
        </w:trPr>
        <w:tc>
          <w:tcPr>
            <w:tcW w:w="1531" w:type="dxa"/>
          </w:tcPr>
          <w:p w14:paraId="513659B4" w14:textId="6E2AF11C"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170;</w:t>
            </w:r>
            <w:r w:rsidR="009573B2" w:rsidRPr="000B66BC">
              <w:rPr>
                <w:rFonts w:ascii="Times New Roman" w:hAnsi="Times New Roman"/>
                <w:bCs/>
                <w:sz w:val="24"/>
                <w:szCs w:val="24"/>
              </w:rPr>
              <w:t>0</w:t>
            </w:r>
            <w:r w:rsidRPr="000B66BC">
              <w:rPr>
                <w:rFonts w:ascii="Times New Roman" w:hAnsi="Times New Roman"/>
                <w:bCs/>
                <w:sz w:val="24"/>
                <w:szCs w:val="24"/>
              </w:rPr>
              <w:t>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90" w:type="dxa"/>
          </w:tcPr>
          <w:p w14:paraId="2B65BAF0" w14:textId="558209DF"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Off-balance sheet items with a 50% CCF in accordance with Article 429</w:t>
            </w:r>
            <w:proofErr w:type="gramStart"/>
            <w:r w:rsidRPr="000B66BC">
              <w:rPr>
                <w:rFonts w:ascii="Times New Roman" w:hAnsi="Times New Roman"/>
                <w:b/>
                <w:bCs/>
                <w:sz w:val="24"/>
                <w:szCs w:val="24"/>
              </w:rPr>
              <w:t xml:space="preserve">f  </w:t>
            </w:r>
            <w:r w:rsidR="00684733" w:rsidRPr="000B66BC">
              <w:rPr>
                <w:rFonts w:ascii="Times New Roman" w:hAnsi="Times New Roman"/>
                <w:b/>
                <w:bCs/>
                <w:sz w:val="24"/>
                <w:szCs w:val="24"/>
              </w:rPr>
              <w:t>CRR</w:t>
            </w:r>
            <w:proofErr w:type="gramEnd"/>
          </w:p>
          <w:p w14:paraId="7DA0F3D2" w14:textId="7A49ED36" w:rsidR="00CB48CC" w:rsidRPr="000B66BC" w:rsidRDefault="004127BF" w:rsidP="000B66BC">
            <w:pPr>
              <w:pStyle w:val="BodyText1"/>
              <w:spacing w:after="240" w:line="240" w:lineRule="auto"/>
              <w:rPr>
                <w:rFonts w:ascii="Times New Roman" w:hAnsi="Times New Roman"/>
                <w:bCs/>
                <w:sz w:val="24"/>
                <w:szCs w:val="24"/>
              </w:rPr>
            </w:pPr>
            <w:ins w:id="322" w:author="Author">
              <w:r>
                <w:rPr>
                  <w:rFonts w:ascii="Times New Roman" w:hAnsi="Times New Roman"/>
                  <w:bCs/>
                  <w:sz w:val="24"/>
                  <w:szCs w:val="24"/>
                </w:rPr>
                <w:t xml:space="preserve">The exposure value in accordance with </w:t>
              </w:r>
            </w:ins>
            <w:r w:rsidR="00CB48CC" w:rsidRPr="000B66BC">
              <w:rPr>
                <w:rFonts w:ascii="Times New Roman" w:hAnsi="Times New Roman"/>
                <w:bCs/>
                <w:sz w:val="24"/>
                <w:szCs w:val="24"/>
              </w:rPr>
              <w:t>Article 429f,</w:t>
            </w:r>
            <w:r w:rsidR="00A514CD" w:rsidRPr="000B66BC">
              <w:rPr>
                <w:rFonts w:ascii="Times New Roman" w:hAnsi="Times New Roman"/>
                <w:bCs/>
                <w:sz w:val="24"/>
                <w:szCs w:val="24"/>
              </w:rPr>
              <w:t xml:space="preserve"> point (b) of Article </w:t>
            </w:r>
            <w:r w:rsidR="00CB48CC" w:rsidRPr="000B66BC">
              <w:rPr>
                <w:rFonts w:ascii="Times New Roman" w:hAnsi="Times New Roman"/>
                <w:bCs/>
                <w:sz w:val="24"/>
                <w:szCs w:val="24"/>
              </w:rPr>
              <w:t>111(</w:t>
            </w:r>
            <w:ins w:id="323" w:author="Author">
              <w:r w:rsidR="0039655E">
                <w:rPr>
                  <w:rFonts w:ascii="Times New Roman" w:hAnsi="Times New Roman"/>
                  <w:bCs/>
                  <w:sz w:val="24"/>
                  <w:szCs w:val="24"/>
                </w:rPr>
                <w:t>2</w:t>
              </w:r>
              <w:del w:id="324" w:author="Author">
                <w:r w:rsidR="00CA5F6E" w:rsidDel="0039655E">
                  <w:rPr>
                    <w:rFonts w:ascii="Times New Roman" w:hAnsi="Times New Roman"/>
                    <w:bCs/>
                    <w:sz w:val="24"/>
                    <w:szCs w:val="24"/>
                  </w:rPr>
                  <w:delText>2</w:delText>
                </w:r>
              </w:del>
            </w:ins>
            <w:del w:id="325" w:author="Author">
              <w:r w:rsidR="00CB48CC" w:rsidRPr="000B66BC" w:rsidDel="00CA5F6E">
                <w:rPr>
                  <w:rFonts w:ascii="Times New Roman" w:hAnsi="Times New Roman"/>
                  <w:bCs/>
                  <w:sz w:val="24"/>
                  <w:szCs w:val="24"/>
                </w:rPr>
                <w:delText>1</w:delText>
              </w:r>
            </w:del>
            <w:r w:rsidR="00CB48CC" w:rsidRPr="000B66BC">
              <w:rPr>
                <w:rFonts w:ascii="Times New Roman" w:hAnsi="Times New Roman"/>
                <w:bCs/>
                <w:sz w:val="24"/>
                <w:szCs w:val="24"/>
              </w:rPr>
              <w:t xml:space="preserve">) and </w:t>
            </w:r>
            <w:r w:rsidR="00A514CD" w:rsidRPr="000B66BC">
              <w:rPr>
                <w:rFonts w:ascii="Times New Roman" w:hAnsi="Times New Roman"/>
                <w:bCs/>
                <w:sz w:val="24"/>
                <w:szCs w:val="24"/>
              </w:rPr>
              <w:t xml:space="preserve">Article </w:t>
            </w:r>
            <w:ins w:id="326" w:author="Author">
              <w:r w:rsidR="00332838">
                <w:rPr>
                  <w:rFonts w:ascii="Times New Roman" w:hAnsi="Times New Roman"/>
                  <w:bCs/>
                  <w:sz w:val="24"/>
                  <w:szCs w:val="24"/>
                </w:rPr>
                <w:t>111(3)</w:t>
              </w:r>
            </w:ins>
            <w:del w:id="327" w:author="Author">
              <w:r w:rsidR="00CB48CC" w:rsidRPr="000B66BC" w:rsidDel="00332838">
                <w:rPr>
                  <w:rFonts w:ascii="Times New Roman" w:hAnsi="Times New Roman"/>
                  <w:bCs/>
                  <w:sz w:val="24"/>
                  <w:szCs w:val="24"/>
                </w:rPr>
                <w:delText xml:space="preserve">166(9) </w:delText>
              </w:r>
              <w:r w:rsidR="00684733" w:rsidRPr="000B66BC" w:rsidDel="0032789D">
                <w:rPr>
                  <w:rFonts w:ascii="Times New Roman" w:hAnsi="Times New Roman"/>
                  <w:bCs/>
                  <w:sz w:val="24"/>
                  <w:szCs w:val="24"/>
                </w:rPr>
                <w:delText>CRR</w:delText>
              </w:r>
            </w:del>
            <w:ins w:id="328" w:author="Author">
              <w:r w:rsidR="0032789D">
                <w:rPr>
                  <w:rFonts w:ascii="Times New Roman" w:hAnsi="Times New Roman"/>
                  <w:bCs/>
                  <w:sz w:val="24"/>
                  <w:szCs w:val="24"/>
                </w:rPr>
                <w:t>REGULATION (EU) NO 575/2013</w:t>
              </w:r>
            </w:ins>
          </w:p>
          <w:p w14:paraId="54C0DA6B" w14:textId="42ED8F56" w:rsidR="00494A67" w:rsidRPr="000B66BC" w:rsidDel="000D5576" w:rsidRDefault="00CB48CC" w:rsidP="000B66BC">
            <w:pPr>
              <w:pStyle w:val="BodyText1"/>
              <w:spacing w:after="240" w:line="240" w:lineRule="auto"/>
              <w:rPr>
                <w:del w:id="329" w:author="Author"/>
                <w:rFonts w:ascii="Times New Roman" w:hAnsi="Times New Roman"/>
                <w:bCs/>
                <w:sz w:val="24"/>
                <w:szCs w:val="24"/>
              </w:rPr>
            </w:pPr>
            <w:del w:id="330" w:author="Author">
              <w:r w:rsidRPr="000B66BC" w:rsidDel="000D5576">
                <w:rPr>
                  <w:rFonts w:ascii="Times New Roman" w:hAnsi="Times New Roman"/>
                  <w:bCs/>
                  <w:sz w:val="24"/>
                  <w:szCs w:val="24"/>
                </w:rPr>
                <w:delText xml:space="preserve">The exposure value, in accordance with Articles 429f and </w:delText>
              </w:r>
              <w:r w:rsidR="00A514CD" w:rsidRPr="000B66BC" w:rsidDel="000D5576">
                <w:rPr>
                  <w:rFonts w:ascii="Times New Roman" w:hAnsi="Times New Roman"/>
                  <w:bCs/>
                  <w:sz w:val="24"/>
                  <w:szCs w:val="24"/>
                </w:rPr>
                <w:delText xml:space="preserve">point (b) of Article </w:delText>
              </w:r>
              <w:r w:rsidRPr="000B66BC" w:rsidDel="000D5576">
                <w:rPr>
                  <w:rFonts w:ascii="Times New Roman" w:hAnsi="Times New Roman"/>
                  <w:bCs/>
                  <w:sz w:val="24"/>
                  <w:szCs w:val="24"/>
                </w:rPr>
                <w:delText xml:space="preserve">111(1) </w:delText>
              </w:r>
              <w:r w:rsidR="00684733" w:rsidRPr="000B66BC" w:rsidDel="0032789D">
                <w:rPr>
                  <w:rFonts w:ascii="Times New Roman" w:hAnsi="Times New Roman"/>
                  <w:bCs/>
                  <w:sz w:val="24"/>
                  <w:szCs w:val="24"/>
                </w:rPr>
                <w:delText>CRR</w:delText>
              </w:r>
              <w:r w:rsidRPr="000B66BC" w:rsidDel="000D5576">
                <w:rPr>
                  <w:rFonts w:ascii="Times New Roman" w:hAnsi="Times New Roman"/>
                  <w:bCs/>
                  <w:sz w:val="24"/>
                  <w:szCs w:val="24"/>
                </w:rPr>
                <w:delText xml:space="preserve">, of </w:delText>
              </w:r>
              <w:r w:rsidRPr="000B66BC" w:rsidDel="000D5576">
                <w:rPr>
                  <w:rFonts w:ascii="Times New Roman" w:hAnsi="Times New Roman"/>
                  <w:iCs/>
                  <w:sz w:val="24"/>
                  <w:szCs w:val="24"/>
                  <w:lang w:val="en-US"/>
                </w:rPr>
                <w:delText>medium risk off-balance sheet items </w:delText>
              </w:r>
              <w:r w:rsidRPr="000B66BC" w:rsidDel="000D5576">
                <w:rPr>
                  <w:rFonts w:ascii="Times New Roman" w:hAnsi="Times New Roman"/>
                  <w:bCs/>
                  <w:sz w:val="24"/>
                  <w:szCs w:val="24"/>
                </w:rPr>
                <w:delText xml:space="preserve">that would be assigned a 50% credit conversion factor as defined in the Standardised Approach to credit risk </w:delText>
              </w:r>
              <w:r w:rsidRPr="000B66BC" w:rsidDel="000D5576">
                <w:rPr>
                  <w:rFonts w:ascii="Times New Roman" w:hAnsi="Times New Roman"/>
                  <w:bCs/>
                  <w:iCs/>
                  <w:sz w:val="24"/>
                  <w:szCs w:val="24"/>
                  <w:lang w:val="en-US"/>
                </w:rPr>
                <w:delText>referred to in points 2(a)</w:delText>
              </w:r>
              <w:r w:rsidRPr="000B66BC" w:rsidDel="000D5576">
                <w:rPr>
                  <w:rFonts w:ascii="Times New Roman" w:hAnsi="Times New Roman"/>
                  <w:iCs/>
                  <w:sz w:val="24"/>
                  <w:szCs w:val="24"/>
                  <w:lang w:val="en-US"/>
                </w:rPr>
                <w:delText xml:space="preserve"> and (b) of Annex I </w:delText>
              </w:r>
              <w:r w:rsidR="00684733" w:rsidRPr="000B66BC" w:rsidDel="0032789D">
                <w:rPr>
                  <w:rFonts w:ascii="Times New Roman" w:hAnsi="Times New Roman"/>
                  <w:iCs/>
                  <w:sz w:val="24"/>
                  <w:szCs w:val="24"/>
                  <w:lang w:val="en-US"/>
                </w:rPr>
                <w:delText>CRR</w:delText>
              </w:r>
            </w:del>
            <w:ins w:id="331" w:author="Author">
              <w:r w:rsidR="0032789D">
                <w:rPr>
                  <w:rFonts w:ascii="Times New Roman" w:hAnsi="Times New Roman"/>
                  <w:iCs/>
                  <w:sz w:val="24"/>
                  <w:szCs w:val="24"/>
                  <w:lang w:val="en-US"/>
                </w:rPr>
                <w:t>REGULATION (EU) NO 575/2013</w:t>
              </w:r>
            </w:ins>
            <w:del w:id="332" w:author="Author">
              <w:r w:rsidRPr="000B66BC" w:rsidDel="000D5576">
                <w:rPr>
                  <w:rFonts w:ascii="Times New Roman" w:hAnsi="Times New Roman"/>
                  <w:iCs/>
                  <w:sz w:val="24"/>
                  <w:szCs w:val="24"/>
                  <w:lang w:val="en-US"/>
                </w:rPr>
                <w:delText xml:space="preserve"> </w:delText>
              </w:r>
              <w:r w:rsidRPr="000B66BC" w:rsidDel="000D5576">
                <w:rPr>
                  <w:rFonts w:ascii="Times New Roman" w:hAnsi="Times New Roman"/>
                  <w:bCs/>
                  <w:sz w:val="24"/>
                  <w:szCs w:val="24"/>
                </w:rPr>
                <w:delText xml:space="preserve">(as a reminder the exposure value here shall be 50% of the nominal value). </w:delText>
              </w:r>
            </w:del>
          </w:p>
          <w:p w14:paraId="512D74AD" w14:textId="542EA282"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As a reminder the nominal value </w:t>
            </w:r>
            <w:ins w:id="333" w:author="Author">
              <w:r w:rsidR="00B34A73">
                <w:rPr>
                  <w:rFonts w:ascii="Times New Roman" w:hAnsi="Times New Roman"/>
                  <w:bCs/>
                  <w:sz w:val="24"/>
                  <w:szCs w:val="24"/>
                </w:rPr>
                <w:t>may</w:t>
              </w:r>
            </w:ins>
            <w:del w:id="334" w:author="Author">
              <w:r w:rsidRPr="000B66BC" w:rsidDel="00B34A73">
                <w:rPr>
                  <w:rFonts w:ascii="Times New Roman" w:hAnsi="Times New Roman"/>
                  <w:bCs/>
                  <w:sz w:val="24"/>
                  <w:szCs w:val="24"/>
                </w:rPr>
                <w:delText>shall</w:delText>
              </w:r>
            </w:del>
            <w:r w:rsidRPr="000B66BC">
              <w:rPr>
                <w:rFonts w:ascii="Times New Roman" w:hAnsi="Times New Roman"/>
                <w:bCs/>
                <w:sz w:val="24"/>
                <w:szCs w:val="24"/>
              </w:rPr>
              <w:t xml:space="preserve"> not be reduced by specific credit risk adjustments</w:t>
            </w:r>
            <w:ins w:id="335" w:author="Author">
              <w:r w:rsidR="00F96ECE">
                <w:rPr>
                  <w:rFonts w:ascii="Times New Roman" w:hAnsi="Times New Roman"/>
                  <w:bCs/>
                  <w:sz w:val="24"/>
                  <w:szCs w:val="24"/>
                </w:rPr>
                <w:t xml:space="preserve"> before applying the </w:t>
              </w:r>
              <w:proofErr w:type="spellStart"/>
              <w:r w:rsidR="00F96ECE">
                <w:rPr>
                  <w:rFonts w:ascii="Times New Roman" w:hAnsi="Times New Roman"/>
                  <w:bCs/>
                  <w:sz w:val="24"/>
                  <w:szCs w:val="24"/>
                </w:rPr>
                <w:t>CCF</w:t>
              </w:r>
            </w:ins>
            <w:del w:id="336" w:author="Author">
              <w:r w:rsidRPr="000B66BC" w:rsidDel="00C9293B">
                <w:rPr>
                  <w:rFonts w:ascii="Times New Roman" w:hAnsi="Times New Roman"/>
                  <w:bCs/>
                  <w:sz w:val="24"/>
                  <w:szCs w:val="24"/>
                </w:rPr>
                <w:delText>.</w:delText>
              </w:r>
              <w:r w:rsidR="0085686D" w:rsidRPr="000B66BC" w:rsidDel="00C9293B">
                <w:rPr>
                  <w:rFonts w:ascii="Times New Roman" w:hAnsi="Times New Roman"/>
                  <w:bCs/>
                  <w:sz w:val="24"/>
                  <w:szCs w:val="24"/>
                </w:rPr>
                <w:delText xml:space="preserve"> Instead, as indicated in </w:delText>
              </w:r>
            </w:del>
            <w:ins w:id="337" w:author="Author">
              <w:r w:rsidR="00C9293B" w:rsidRPr="00C9293B">
                <w:rPr>
                  <w:rFonts w:ascii="Times New Roman" w:hAnsi="Times New Roman"/>
                  <w:bCs/>
                  <w:sz w:val="24"/>
                  <w:szCs w:val="24"/>
                </w:rPr>
                <w:t>According</w:t>
              </w:r>
              <w:proofErr w:type="spellEnd"/>
              <w:r w:rsidR="00C9293B" w:rsidRPr="00C9293B">
                <w:rPr>
                  <w:rFonts w:ascii="Times New Roman" w:hAnsi="Times New Roman"/>
                  <w:bCs/>
                  <w:sz w:val="24"/>
                  <w:szCs w:val="24"/>
                </w:rPr>
                <w:t xml:space="preserve"> to</w:t>
              </w:r>
              <w:r w:rsidR="00C9293B">
                <w:rPr>
                  <w:rFonts w:ascii="Times New Roman" w:hAnsi="Times New Roman"/>
                  <w:bCs/>
                  <w:sz w:val="24"/>
                  <w:szCs w:val="24"/>
                </w:rPr>
                <w:t xml:space="preserve"> </w:t>
              </w:r>
            </w:ins>
            <w:r w:rsidR="0085686D" w:rsidRPr="000B66BC">
              <w:rPr>
                <w:rFonts w:ascii="Times New Roman" w:hAnsi="Times New Roman"/>
                <w:bCs/>
                <w:sz w:val="24"/>
                <w:szCs w:val="24"/>
              </w:rPr>
              <w:t>Article 429</w:t>
            </w:r>
            <w:proofErr w:type="gramStart"/>
            <w:r w:rsidR="0085686D" w:rsidRPr="000B66BC">
              <w:rPr>
                <w:rFonts w:ascii="Times New Roman" w:hAnsi="Times New Roman"/>
                <w:bCs/>
                <w:sz w:val="24"/>
                <w:szCs w:val="24"/>
              </w:rPr>
              <w:t>f(</w:t>
            </w:r>
            <w:proofErr w:type="gramEnd"/>
            <w:r w:rsidR="0085686D" w:rsidRPr="000B66BC">
              <w:rPr>
                <w:rFonts w:ascii="Times New Roman" w:hAnsi="Times New Roman"/>
                <w:bCs/>
                <w:sz w:val="24"/>
                <w:szCs w:val="24"/>
              </w:rPr>
              <w:t xml:space="preserve">2) institutions may reduce the credit exposure equivalent </w:t>
            </w:r>
            <w:r w:rsidR="0085686D" w:rsidRPr="000B66BC">
              <w:rPr>
                <w:rFonts w:ascii="Times New Roman" w:hAnsi="Times New Roman"/>
                <w:bCs/>
                <w:sz w:val="24"/>
                <w:szCs w:val="24"/>
              </w:rPr>
              <w:lastRenderedPageBreak/>
              <w:t>amount of an off-balance-sheet item by the corresponding amount of specific credit risk adjustments. This calculation is subject to a floor of zero.</w:t>
            </w:r>
          </w:p>
          <w:p w14:paraId="116B0E4F" w14:textId="230902A9"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cell includes liquidity facilities and other commitments to securitisations. In other </w:t>
            </w:r>
            <w:proofErr w:type="gramStart"/>
            <w:r w:rsidRPr="000B66BC">
              <w:rPr>
                <w:rFonts w:ascii="Times New Roman" w:hAnsi="Times New Roman"/>
                <w:bCs/>
                <w:sz w:val="24"/>
                <w:szCs w:val="24"/>
              </w:rPr>
              <w:t>words</w:t>
            </w:r>
            <w:proofErr w:type="gramEnd"/>
            <w:r w:rsidRPr="000B66BC">
              <w:rPr>
                <w:rFonts w:ascii="Times New Roman" w:hAnsi="Times New Roman"/>
                <w:bCs/>
                <w:sz w:val="24"/>
                <w:szCs w:val="24"/>
              </w:rPr>
              <w:t xml:space="preserve"> the CCF for all liquidity facilities in accordance with Article 255 </w:t>
            </w:r>
            <w:del w:id="338" w:author="Author">
              <w:r w:rsidR="00684733" w:rsidRPr="000B66BC" w:rsidDel="0032789D">
                <w:rPr>
                  <w:rFonts w:ascii="Times New Roman" w:hAnsi="Times New Roman"/>
                  <w:bCs/>
                  <w:sz w:val="24"/>
                  <w:szCs w:val="24"/>
                </w:rPr>
                <w:delText>CRR</w:delText>
              </w:r>
            </w:del>
            <w:ins w:id="339" w:author="Author">
              <w:r w:rsidR="0032789D">
                <w:rPr>
                  <w:rFonts w:ascii="Times New Roman" w:hAnsi="Times New Roman"/>
                  <w:bCs/>
                  <w:sz w:val="24"/>
                  <w:szCs w:val="24"/>
                </w:rPr>
                <w:t>REGULATION (EU) NO 575/2013</w:t>
              </w:r>
            </w:ins>
            <w:r w:rsidRPr="000B66BC" w:rsidDel="00064698">
              <w:rPr>
                <w:rFonts w:ascii="Times New Roman" w:hAnsi="Times New Roman"/>
                <w:bCs/>
                <w:sz w:val="24"/>
                <w:szCs w:val="24"/>
              </w:rPr>
              <w:t xml:space="preserve"> </w:t>
            </w:r>
            <w:r w:rsidRPr="000B66BC">
              <w:rPr>
                <w:rFonts w:ascii="Times New Roman" w:hAnsi="Times New Roman"/>
                <w:bCs/>
                <w:sz w:val="24"/>
                <w:szCs w:val="24"/>
              </w:rPr>
              <w:t>is 50% regardless of the maturity.</w:t>
            </w:r>
          </w:p>
          <w:p w14:paraId="4339295A" w14:textId="6EDF8F56"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a commitment refers to the extension of another </w:t>
            </w:r>
            <w:ins w:id="340" w:author="Author">
              <w:r w:rsidR="00B1010B" w:rsidRPr="00B1010B">
                <w:rPr>
                  <w:rFonts w:ascii="Times New Roman" w:hAnsi="Times New Roman"/>
                  <w:bCs/>
                  <w:sz w:val="24"/>
                  <w:szCs w:val="24"/>
                </w:rPr>
                <w:t>off-balance sheet item</w:t>
              </w:r>
            </w:ins>
            <w:del w:id="341" w:author="Author">
              <w:r w:rsidRPr="000B66BC" w:rsidDel="00B1010B">
                <w:rPr>
                  <w:rFonts w:ascii="Times New Roman" w:hAnsi="Times New Roman"/>
                  <w:bCs/>
                  <w:sz w:val="24"/>
                  <w:szCs w:val="24"/>
                </w:rPr>
                <w:delText>commitment</w:delText>
              </w:r>
            </w:del>
            <w:r w:rsidRPr="000B66BC">
              <w:rPr>
                <w:rFonts w:ascii="Times New Roman" w:hAnsi="Times New Roman"/>
                <w:bCs/>
                <w:sz w:val="24"/>
                <w:szCs w:val="24"/>
              </w:rPr>
              <w:t xml:space="preserve">, the lower of the two conversion factors </w:t>
            </w:r>
            <w:ins w:id="342" w:author="Author">
              <w:r w:rsidR="00B1010B">
                <w:rPr>
                  <w:rFonts w:ascii="Times New Roman" w:hAnsi="Times New Roman"/>
                  <w:bCs/>
                  <w:sz w:val="24"/>
                  <w:szCs w:val="24"/>
                </w:rPr>
                <w:t>(</w:t>
              </w:r>
            </w:ins>
            <w:r w:rsidRPr="000B66BC">
              <w:rPr>
                <w:rFonts w:ascii="Times New Roman" w:hAnsi="Times New Roman"/>
                <w:bCs/>
                <w:sz w:val="24"/>
                <w:szCs w:val="24"/>
              </w:rPr>
              <w:t>associated</w:t>
            </w:r>
            <w:ins w:id="343" w:author="Author">
              <w:r w:rsidR="002132E8">
                <w:rPr>
                  <w:rFonts w:ascii="Times New Roman" w:hAnsi="Times New Roman"/>
                  <w:bCs/>
                  <w:sz w:val="24"/>
                  <w:szCs w:val="24"/>
                </w:rPr>
                <w:t xml:space="preserve"> with</w:t>
              </w:r>
            </w:ins>
            <w:r w:rsidRPr="000B66BC">
              <w:rPr>
                <w:rFonts w:ascii="Times New Roman" w:hAnsi="Times New Roman"/>
                <w:bCs/>
                <w:sz w:val="24"/>
                <w:szCs w:val="24"/>
              </w:rPr>
              <w:t xml:space="preserve"> </w:t>
            </w:r>
            <w:ins w:id="344" w:author="Author">
              <w:r w:rsidR="00B1010B" w:rsidRPr="00B1010B">
                <w:rPr>
                  <w:rFonts w:ascii="Times New Roman" w:hAnsi="Times New Roman"/>
                  <w:bCs/>
                  <w:sz w:val="24"/>
                  <w:szCs w:val="24"/>
                </w:rPr>
                <w:t xml:space="preserve">the item on which the commitment is made or to the type of commitment made) </w:t>
              </w:r>
            </w:ins>
            <w:del w:id="345" w:author="Author">
              <w:r w:rsidRPr="000B66BC" w:rsidDel="00B1010B">
                <w:rPr>
                  <w:rFonts w:ascii="Times New Roman" w:hAnsi="Times New Roman"/>
                  <w:bCs/>
                  <w:sz w:val="24"/>
                  <w:szCs w:val="24"/>
                </w:rPr>
                <w:delText>with the individual commitment</w:delText>
              </w:r>
            </w:del>
            <w:r w:rsidRPr="000B66BC">
              <w:rPr>
                <w:rFonts w:ascii="Times New Roman" w:hAnsi="Times New Roman"/>
                <w:bCs/>
                <w:sz w:val="24"/>
                <w:szCs w:val="24"/>
              </w:rPr>
              <w:t xml:space="preserve"> shall be used in accordance with Article </w:t>
            </w:r>
            <w:ins w:id="346" w:author="Author">
              <w:r w:rsidR="00614CD5" w:rsidRPr="00614CD5">
                <w:rPr>
                  <w:rFonts w:ascii="Times New Roman" w:hAnsi="Times New Roman"/>
                  <w:bCs/>
                  <w:sz w:val="24"/>
                  <w:szCs w:val="24"/>
                </w:rPr>
                <w:t xml:space="preserve">111(3) </w:t>
              </w:r>
            </w:ins>
            <w:del w:id="347" w:author="Author">
              <w:r w:rsidR="00684733" w:rsidRPr="000B66BC" w:rsidDel="0032789D">
                <w:rPr>
                  <w:rFonts w:ascii="Times New Roman" w:hAnsi="Times New Roman"/>
                  <w:bCs/>
                  <w:sz w:val="24"/>
                  <w:szCs w:val="24"/>
                </w:rPr>
                <w:delText>CRR</w:delText>
              </w:r>
            </w:del>
            <w:ins w:id="348"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p w14:paraId="6DDC311B" w14:textId="468AEBB1"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not consider in this cell contracts listed in Annex II </w:t>
            </w:r>
            <w:del w:id="349" w:author="Author">
              <w:r w:rsidR="00684733" w:rsidRPr="000B66BC" w:rsidDel="0032789D">
                <w:rPr>
                  <w:rFonts w:ascii="Times New Roman" w:hAnsi="Times New Roman"/>
                  <w:bCs/>
                  <w:sz w:val="24"/>
                  <w:szCs w:val="24"/>
                </w:rPr>
                <w:delText>CRR</w:delText>
              </w:r>
            </w:del>
            <w:ins w:id="350"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credit derivatives, SFTs and positions referred to in Article 429d in accordance with Article 429f </w:t>
            </w:r>
            <w:del w:id="351" w:author="Author">
              <w:r w:rsidR="00684733" w:rsidRPr="000B66BC" w:rsidDel="0032789D">
                <w:rPr>
                  <w:rFonts w:ascii="Times New Roman" w:hAnsi="Times New Roman"/>
                  <w:bCs/>
                  <w:sz w:val="24"/>
                  <w:szCs w:val="24"/>
                </w:rPr>
                <w:delText>CRR</w:delText>
              </w:r>
            </w:del>
            <w:ins w:id="352"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tc>
      </w:tr>
      <w:tr w:rsidR="00CB48CC" w:rsidRPr="00E75BB8" w14:paraId="0A0BB45E" w14:textId="77777777" w:rsidTr="00E1595A">
        <w:trPr>
          <w:trHeight w:val="304"/>
        </w:trPr>
        <w:tc>
          <w:tcPr>
            <w:tcW w:w="1531" w:type="dxa"/>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180;</w:t>
            </w:r>
            <w:r w:rsidR="009573B2" w:rsidRPr="000B66BC">
              <w:rPr>
                <w:rFonts w:ascii="Times New Roman" w:hAnsi="Times New Roman"/>
                <w:bCs/>
                <w:sz w:val="24"/>
                <w:szCs w:val="24"/>
              </w:rPr>
              <w:t>0</w:t>
            </w:r>
            <w:r w:rsidRPr="000B66BC">
              <w:rPr>
                <w:rFonts w:ascii="Times New Roman" w:hAnsi="Times New Roman"/>
                <w:bCs/>
                <w:sz w:val="24"/>
                <w:szCs w:val="24"/>
              </w:rPr>
              <w:t>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tcPr>
          <w:p w14:paraId="6F41926D" w14:textId="591860B3"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Off-balance sheet items with a 100% CCF in accordance with </w:t>
            </w:r>
            <w:r w:rsidR="00CA0F6B" w:rsidRPr="000B66BC">
              <w:rPr>
                <w:rFonts w:ascii="Times New Roman" w:hAnsi="Times New Roman"/>
                <w:b/>
                <w:bCs/>
                <w:sz w:val="24"/>
                <w:szCs w:val="24"/>
              </w:rPr>
              <w:t xml:space="preserve">Article </w:t>
            </w:r>
            <w:r w:rsidRPr="000B66BC">
              <w:rPr>
                <w:rFonts w:ascii="Times New Roman" w:hAnsi="Times New Roman"/>
                <w:b/>
                <w:bCs/>
                <w:sz w:val="24"/>
                <w:szCs w:val="24"/>
              </w:rPr>
              <w:t>429f</w:t>
            </w:r>
            <w:r w:rsidR="00CA0F6B" w:rsidRPr="000B66BC">
              <w:rPr>
                <w:rFonts w:ascii="Times New Roman" w:hAnsi="Times New Roman"/>
                <w:b/>
                <w:bCs/>
                <w:sz w:val="24"/>
                <w:szCs w:val="24"/>
              </w:rPr>
              <w:t xml:space="preserve"> </w:t>
            </w:r>
            <w:r w:rsidR="00684733" w:rsidRPr="000B66BC">
              <w:rPr>
                <w:rFonts w:ascii="Times New Roman" w:hAnsi="Times New Roman"/>
                <w:b/>
                <w:bCs/>
                <w:sz w:val="24"/>
                <w:szCs w:val="24"/>
              </w:rPr>
              <w:t>CRR</w:t>
            </w:r>
            <w:r w:rsidRPr="000B66BC">
              <w:rPr>
                <w:rFonts w:ascii="Times New Roman" w:hAnsi="Times New Roman"/>
                <w:b/>
                <w:bCs/>
                <w:sz w:val="24"/>
                <w:szCs w:val="24"/>
              </w:rPr>
              <w:t xml:space="preserve"> </w:t>
            </w:r>
          </w:p>
          <w:p w14:paraId="603EE80E" w14:textId="429BBFBD" w:rsidR="00CB48CC" w:rsidRPr="000B66BC" w:rsidRDefault="00D3062A" w:rsidP="000B66BC">
            <w:pPr>
              <w:pStyle w:val="BodyText1"/>
              <w:spacing w:after="240" w:line="240" w:lineRule="auto"/>
              <w:rPr>
                <w:rFonts w:ascii="Times New Roman" w:hAnsi="Times New Roman"/>
                <w:bCs/>
                <w:sz w:val="24"/>
                <w:szCs w:val="24"/>
              </w:rPr>
            </w:pPr>
            <w:ins w:id="353" w:author="Author">
              <w:r>
                <w:rPr>
                  <w:rFonts w:ascii="Times New Roman" w:hAnsi="Times New Roman"/>
                  <w:bCs/>
                  <w:sz w:val="24"/>
                  <w:szCs w:val="24"/>
                </w:rPr>
                <w:t xml:space="preserve">The exposure value in accordance with </w:t>
              </w:r>
            </w:ins>
            <w:r w:rsidR="00CB48CC" w:rsidRPr="000B66BC">
              <w:rPr>
                <w:rFonts w:ascii="Times New Roman" w:hAnsi="Times New Roman"/>
                <w:bCs/>
                <w:sz w:val="24"/>
                <w:szCs w:val="24"/>
              </w:rPr>
              <w:t>Article 429f,</w:t>
            </w:r>
            <w:r w:rsidR="00A514CD" w:rsidRPr="000B66BC">
              <w:rPr>
                <w:rFonts w:ascii="Times New Roman" w:hAnsi="Times New Roman"/>
                <w:bCs/>
                <w:sz w:val="24"/>
                <w:szCs w:val="24"/>
              </w:rPr>
              <w:t xml:space="preserve"> point (a) of Article </w:t>
            </w:r>
            <w:r w:rsidR="00CB48CC" w:rsidRPr="000B66BC">
              <w:rPr>
                <w:rFonts w:ascii="Times New Roman" w:hAnsi="Times New Roman"/>
                <w:bCs/>
                <w:sz w:val="24"/>
                <w:szCs w:val="24"/>
              </w:rPr>
              <w:t>111(</w:t>
            </w:r>
            <w:ins w:id="354" w:author="Author">
              <w:r w:rsidR="0039655E">
                <w:rPr>
                  <w:rFonts w:ascii="Times New Roman" w:hAnsi="Times New Roman"/>
                  <w:bCs/>
                  <w:sz w:val="24"/>
                  <w:szCs w:val="24"/>
                </w:rPr>
                <w:t>2</w:t>
              </w:r>
            </w:ins>
            <w:del w:id="355" w:author="Author">
              <w:r w:rsidR="00CB48CC" w:rsidRPr="000B66BC" w:rsidDel="0039655E">
                <w:rPr>
                  <w:rFonts w:ascii="Times New Roman" w:hAnsi="Times New Roman"/>
                  <w:bCs/>
                  <w:sz w:val="24"/>
                  <w:szCs w:val="24"/>
                </w:rPr>
                <w:delText>1</w:delText>
              </w:r>
            </w:del>
            <w:r w:rsidR="00CB48CC" w:rsidRPr="000B66BC">
              <w:rPr>
                <w:rFonts w:ascii="Times New Roman" w:hAnsi="Times New Roman"/>
                <w:bCs/>
                <w:sz w:val="24"/>
                <w:szCs w:val="24"/>
              </w:rPr>
              <w:t xml:space="preserve">) and </w:t>
            </w:r>
            <w:r w:rsidR="00A514CD" w:rsidRPr="000B66BC">
              <w:rPr>
                <w:rFonts w:ascii="Times New Roman" w:hAnsi="Times New Roman"/>
                <w:bCs/>
                <w:sz w:val="24"/>
                <w:szCs w:val="24"/>
              </w:rPr>
              <w:t xml:space="preserve">Article </w:t>
            </w:r>
            <w:ins w:id="356" w:author="Author">
              <w:r w:rsidR="00332838">
                <w:rPr>
                  <w:rFonts w:ascii="Times New Roman" w:hAnsi="Times New Roman"/>
                  <w:bCs/>
                  <w:sz w:val="24"/>
                  <w:szCs w:val="24"/>
                </w:rPr>
                <w:t>111(3)</w:t>
              </w:r>
            </w:ins>
            <w:del w:id="357" w:author="Author">
              <w:r w:rsidR="00CB48CC" w:rsidRPr="000B66BC" w:rsidDel="00332838">
                <w:rPr>
                  <w:rFonts w:ascii="Times New Roman" w:hAnsi="Times New Roman"/>
                  <w:bCs/>
                  <w:sz w:val="24"/>
                  <w:szCs w:val="24"/>
                </w:rPr>
                <w:delText xml:space="preserve">166(9) </w:delText>
              </w:r>
              <w:r w:rsidR="00684733" w:rsidRPr="000B66BC" w:rsidDel="0032789D">
                <w:rPr>
                  <w:rFonts w:ascii="Times New Roman" w:hAnsi="Times New Roman"/>
                  <w:bCs/>
                  <w:sz w:val="24"/>
                  <w:szCs w:val="24"/>
                </w:rPr>
                <w:delText>CRR</w:delText>
              </w:r>
            </w:del>
            <w:ins w:id="358" w:author="Author">
              <w:r w:rsidR="0032789D">
                <w:rPr>
                  <w:rFonts w:ascii="Times New Roman" w:hAnsi="Times New Roman"/>
                  <w:bCs/>
                  <w:sz w:val="24"/>
                  <w:szCs w:val="24"/>
                </w:rPr>
                <w:t>REGULATION (EU) NO 575/2013</w:t>
              </w:r>
            </w:ins>
          </w:p>
          <w:p w14:paraId="42AF30B9" w14:textId="705C277A" w:rsidR="00494A67" w:rsidRPr="000B66BC" w:rsidDel="0033601F" w:rsidRDefault="00CB48CC" w:rsidP="000B66BC">
            <w:pPr>
              <w:pStyle w:val="BodyText1"/>
              <w:spacing w:after="240" w:line="240" w:lineRule="auto"/>
              <w:rPr>
                <w:del w:id="359" w:author="Author"/>
                <w:rFonts w:ascii="Times New Roman" w:hAnsi="Times New Roman"/>
                <w:bCs/>
                <w:sz w:val="24"/>
                <w:szCs w:val="24"/>
              </w:rPr>
            </w:pPr>
            <w:del w:id="360" w:author="Author">
              <w:r w:rsidRPr="000B66BC" w:rsidDel="0033601F">
                <w:rPr>
                  <w:rFonts w:ascii="Times New Roman" w:hAnsi="Times New Roman"/>
                  <w:bCs/>
                  <w:sz w:val="24"/>
                  <w:szCs w:val="24"/>
                </w:rPr>
                <w:delText>The exposure value, in accordance with Articles 429f and</w:delText>
              </w:r>
              <w:r w:rsidR="00A514CD" w:rsidRPr="000B66BC" w:rsidDel="0033601F">
                <w:rPr>
                  <w:rFonts w:ascii="Times New Roman" w:hAnsi="Times New Roman"/>
                  <w:bCs/>
                  <w:sz w:val="24"/>
                  <w:szCs w:val="24"/>
                </w:rPr>
                <w:delText xml:space="preserve"> point (a) of Article</w:delText>
              </w:r>
              <w:r w:rsidRPr="000B66BC" w:rsidDel="0033601F">
                <w:rPr>
                  <w:rFonts w:ascii="Times New Roman" w:hAnsi="Times New Roman"/>
                  <w:bCs/>
                  <w:sz w:val="24"/>
                  <w:szCs w:val="24"/>
                </w:rPr>
                <w:delText xml:space="preserve"> 111(1) </w:delText>
              </w:r>
              <w:r w:rsidR="00684733" w:rsidRPr="000B66BC" w:rsidDel="0032789D">
                <w:rPr>
                  <w:rFonts w:ascii="Times New Roman" w:hAnsi="Times New Roman"/>
                  <w:bCs/>
                  <w:sz w:val="24"/>
                  <w:szCs w:val="24"/>
                </w:rPr>
                <w:delText>CRR</w:delText>
              </w:r>
              <w:r w:rsidRPr="000B66BC" w:rsidDel="0033601F">
                <w:rPr>
                  <w:rFonts w:ascii="Times New Roman" w:hAnsi="Times New Roman"/>
                  <w:bCs/>
                  <w:sz w:val="24"/>
                  <w:szCs w:val="24"/>
                </w:rPr>
                <w:delText xml:space="preserve">, of high risk off-balance sheet items that would be assigned a 100% credit conversion factor referred to in points 1(a) to (k) of Annex I </w:delText>
              </w:r>
              <w:r w:rsidR="00684733" w:rsidRPr="000B66BC" w:rsidDel="0032789D">
                <w:rPr>
                  <w:rFonts w:ascii="Times New Roman" w:hAnsi="Times New Roman"/>
                  <w:bCs/>
                  <w:sz w:val="24"/>
                  <w:szCs w:val="24"/>
                </w:rPr>
                <w:delText>CRR</w:delText>
              </w:r>
            </w:del>
            <w:ins w:id="361" w:author="Author">
              <w:r w:rsidR="0032789D">
                <w:rPr>
                  <w:rFonts w:ascii="Times New Roman" w:hAnsi="Times New Roman"/>
                  <w:bCs/>
                  <w:sz w:val="24"/>
                  <w:szCs w:val="24"/>
                </w:rPr>
                <w:t>REGULATION (EU) NO 575/2013</w:t>
              </w:r>
            </w:ins>
            <w:del w:id="362" w:author="Author">
              <w:r w:rsidRPr="000B66BC" w:rsidDel="0033601F">
                <w:rPr>
                  <w:rFonts w:ascii="Times New Roman" w:hAnsi="Times New Roman"/>
                  <w:bCs/>
                  <w:sz w:val="24"/>
                  <w:szCs w:val="24"/>
                </w:rPr>
                <w:delText xml:space="preserve"> (as a reminder the exposure value here shall be 100% of the nominal value).</w:delText>
              </w:r>
            </w:del>
          </w:p>
          <w:p w14:paraId="02A01DC2" w14:textId="7600EFC8"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As a reminder the nominal value </w:t>
            </w:r>
            <w:ins w:id="363" w:author="Author">
              <w:r w:rsidR="00B34A73">
                <w:rPr>
                  <w:rFonts w:ascii="Times New Roman" w:hAnsi="Times New Roman"/>
                  <w:bCs/>
                  <w:sz w:val="24"/>
                  <w:szCs w:val="24"/>
                </w:rPr>
                <w:t>may</w:t>
              </w:r>
            </w:ins>
            <w:del w:id="364" w:author="Author">
              <w:r w:rsidRPr="000B66BC" w:rsidDel="00B34A73">
                <w:rPr>
                  <w:rFonts w:ascii="Times New Roman" w:hAnsi="Times New Roman"/>
                  <w:bCs/>
                  <w:sz w:val="24"/>
                  <w:szCs w:val="24"/>
                </w:rPr>
                <w:delText>shall</w:delText>
              </w:r>
            </w:del>
            <w:r w:rsidRPr="000B66BC">
              <w:rPr>
                <w:rFonts w:ascii="Times New Roman" w:hAnsi="Times New Roman"/>
                <w:bCs/>
                <w:sz w:val="24"/>
                <w:szCs w:val="24"/>
              </w:rPr>
              <w:t xml:space="preserve"> not be reduced by specific credit risk adjustments</w:t>
            </w:r>
            <w:ins w:id="365" w:author="Author">
              <w:r w:rsidR="00F96ECE">
                <w:rPr>
                  <w:rFonts w:ascii="Times New Roman" w:hAnsi="Times New Roman"/>
                  <w:bCs/>
                  <w:sz w:val="24"/>
                  <w:szCs w:val="24"/>
                </w:rPr>
                <w:t xml:space="preserve"> before applying the </w:t>
              </w:r>
              <w:proofErr w:type="spellStart"/>
              <w:r w:rsidR="00F96ECE">
                <w:rPr>
                  <w:rFonts w:ascii="Times New Roman" w:hAnsi="Times New Roman"/>
                  <w:bCs/>
                  <w:sz w:val="24"/>
                  <w:szCs w:val="24"/>
                </w:rPr>
                <w:t>CCF</w:t>
              </w:r>
              <w:r w:rsidR="00777CB5">
                <w:rPr>
                  <w:rFonts w:ascii="Times New Roman" w:hAnsi="Times New Roman"/>
                  <w:bCs/>
                  <w:sz w:val="24"/>
                  <w:szCs w:val="24"/>
                </w:rPr>
                <w:t>.</w:t>
              </w:r>
            </w:ins>
            <w:del w:id="366" w:author="Author">
              <w:r w:rsidRPr="000B66BC" w:rsidDel="00B95789">
                <w:rPr>
                  <w:rFonts w:ascii="Times New Roman" w:hAnsi="Times New Roman"/>
                  <w:bCs/>
                  <w:sz w:val="24"/>
                  <w:szCs w:val="24"/>
                </w:rPr>
                <w:delText xml:space="preserve"> </w:delText>
              </w:r>
              <w:r w:rsidR="0085686D" w:rsidRPr="000B66BC" w:rsidDel="00B95789">
                <w:rPr>
                  <w:rFonts w:ascii="Times New Roman" w:hAnsi="Times New Roman"/>
                  <w:bCs/>
                  <w:sz w:val="24"/>
                  <w:szCs w:val="24"/>
                </w:rPr>
                <w:delText>Instead,</w:delText>
              </w:r>
              <w:r w:rsidR="0085686D" w:rsidRPr="000B66BC" w:rsidDel="00777CB5">
                <w:rPr>
                  <w:rFonts w:ascii="Times New Roman" w:hAnsi="Times New Roman"/>
                  <w:bCs/>
                  <w:sz w:val="24"/>
                  <w:szCs w:val="24"/>
                </w:rPr>
                <w:delText xml:space="preserve"> as indicated in </w:delText>
              </w:r>
            </w:del>
            <w:ins w:id="367" w:author="Author">
              <w:r w:rsidR="00777CB5" w:rsidRPr="00777CB5">
                <w:rPr>
                  <w:rFonts w:ascii="Times New Roman" w:hAnsi="Times New Roman"/>
                  <w:bCs/>
                  <w:sz w:val="24"/>
                  <w:szCs w:val="24"/>
                </w:rPr>
                <w:t>According</w:t>
              </w:r>
              <w:proofErr w:type="spellEnd"/>
              <w:r w:rsidR="00777CB5" w:rsidRPr="00777CB5">
                <w:rPr>
                  <w:rFonts w:ascii="Times New Roman" w:hAnsi="Times New Roman"/>
                  <w:bCs/>
                  <w:sz w:val="24"/>
                  <w:szCs w:val="24"/>
                </w:rPr>
                <w:t xml:space="preserve"> to </w:t>
              </w:r>
            </w:ins>
            <w:r w:rsidR="0085686D" w:rsidRPr="000B66BC">
              <w:rPr>
                <w:rFonts w:ascii="Times New Roman" w:hAnsi="Times New Roman"/>
                <w:bCs/>
                <w:sz w:val="24"/>
                <w:szCs w:val="24"/>
              </w:rPr>
              <w:t>Article 429</w:t>
            </w:r>
            <w:proofErr w:type="gramStart"/>
            <w:r w:rsidR="0085686D" w:rsidRPr="000B66BC">
              <w:rPr>
                <w:rFonts w:ascii="Times New Roman" w:hAnsi="Times New Roman"/>
                <w:bCs/>
                <w:sz w:val="24"/>
                <w:szCs w:val="24"/>
              </w:rPr>
              <w:t>f(</w:t>
            </w:r>
            <w:proofErr w:type="gramEnd"/>
            <w:r w:rsidR="0085686D" w:rsidRPr="000B66BC">
              <w:rPr>
                <w:rFonts w:ascii="Times New Roman" w:hAnsi="Times New Roman"/>
                <w:bCs/>
                <w:sz w:val="24"/>
                <w:szCs w:val="24"/>
              </w:rPr>
              <w:t>2) institutions may reduce the credit exposure equivalent amount of an off-balance-sheet item by the corresponding amount of specific credit risk adjustments. This calculation is subject to a floor of zero.</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This cell includes liquidity facilities and other commitments to securitisations.</w:t>
            </w:r>
          </w:p>
          <w:p w14:paraId="01861A93" w14:textId="173A9C34"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a commitment refers to the extension of another </w:t>
            </w:r>
            <w:ins w:id="368" w:author="Author">
              <w:r w:rsidR="002132E8" w:rsidRPr="002132E8">
                <w:rPr>
                  <w:rFonts w:ascii="Times New Roman" w:hAnsi="Times New Roman"/>
                  <w:bCs/>
                  <w:sz w:val="24"/>
                  <w:szCs w:val="24"/>
                </w:rPr>
                <w:t>off-balance sheet item</w:t>
              </w:r>
            </w:ins>
            <w:del w:id="369" w:author="Author">
              <w:r w:rsidRPr="000B66BC" w:rsidDel="002132E8">
                <w:rPr>
                  <w:rFonts w:ascii="Times New Roman" w:hAnsi="Times New Roman"/>
                  <w:bCs/>
                  <w:sz w:val="24"/>
                  <w:szCs w:val="24"/>
                </w:rPr>
                <w:delText>commitment</w:delText>
              </w:r>
            </w:del>
            <w:r w:rsidRPr="000B66BC">
              <w:rPr>
                <w:rFonts w:ascii="Times New Roman" w:hAnsi="Times New Roman"/>
                <w:bCs/>
                <w:sz w:val="24"/>
                <w:szCs w:val="24"/>
              </w:rPr>
              <w:t xml:space="preserve">, the lower of the two conversion factors </w:t>
            </w:r>
            <w:ins w:id="370" w:author="Author">
              <w:r w:rsidR="002132E8">
                <w:rPr>
                  <w:rFonts w:ascii="Times New Roman" w:hAnsi="Times New Roman"/>
                  <w:bCs/>
                  <w:sz w:val="24"/>
                  <w:szCs w:val="24"/>
                </w:rPr>
                <w:t>(</w:t>
              </w:r>
            </w:ins>
            <w:r w:rsidRPr="000B66BC">
              <w:rPr>
                <w:rFonts w:ascii="Times New Roman" w:hAnsi="Times New Roman"/>
                <w:bCs/>
                <w:sz w:val="24"/>
                <w:szCs w:val="24"/>
              </w:rPr>
              <w:t xml:space="preserve">associated </w:t>
            </w:r>
            <w:ins w:id="371" w:author="Author">
              <w:r w:rsidR="002132E8">
                <w:rPr>
                  <w:rFonts w:ascii="Times New Roman" w:hAnsi="Times New Roman"/>
                  <w:bCs/>
                  <w:sz w:val="24"/>
                  <w:szCs w:val="24"/>
                </w:rPr>
                <w:t>with</w:t>
              </w:r>
              <w:r w:rsidR="002132E8" w:rsidRPr="000B66BC">
                <w:rPr>
                  <w:rFonts w:ascii="Times New Roman" w:hAnsi="Times New Roman"/>
                  <w:bCs/>
                  <w:sz w:val="24"/>
                  <w:szCs w:val="24"/>
                </w:rPr>
                <w:t xml:space="preserve"> </w:t>
              </w:r>
              <w:r w:rsidR="002132E8" w:rsidRPr="00B1010B">
                <w:rPr>
                  <w:rFonts w:ascii="Times New Roman" w:hAnsi="Times New Roman"/>
                  <w:bCs/>
                  <w:sz w:val="24"/>
                  <w:szCs w:val="24"/>
                </w:rPr>
                <w:t xml:space="preserve">the item on which the commitment is made or to the type of commitment made) </w:t>
              </w:r>
            </w:ins>
            <w:del w:id="372" w:author="Author">
              <w:r w:rsidRPr="000B66BC" w:rsidDel="002132E8">
                <w:rPr>
                  <w:rFonts w:ascii="Times New Roman" w:hAnsi="Times New Roman"/>
                  <w:bCs/>
                  <w:sz w:val="24"/>
                  <w:szCs w:val="24"/>
                </w:rPr>
                <w:delText xml:space="preserve">with the individual commitment </w:delText>
              </w:r>
            </w:del>
            <w:r w:rsidRPr="000B66BC">
              <w:rPr>
                <w:rFonts w:ascii="Times New Roman" w:hAnsi="Times New Roman"/>
                <w:bCs/>
                <w:sz w:val="24"/>
                <w:szCs w:val="24"/>
              </w:rPr>
              <w:t xml:space="preserve">shall be used in accordance with </w:t>
            </w:r>
            <w:ins w:id="373" w:author="Author">
              <w:r w:rsidR="008838B4" w:rsidRPr="008838B4">
                <w:rPr>
                  <w:rFonts w:ascii="Times New Roman" w:hAnsi="Times New Roman"/>
                  <w:bCs/>
                  <w:sz w:val="24"/>
                  <w:szCs w:val="24"/>
                </w:rPr>
                <w:t xml:space="preserve">111(3) </w:t>
              </w:r>
            </w:ins>
            <w:del w:id="374" w:author="Author">
              <w:r w:rsidRPr="000B66BC" w:rsidDel="008838B4">
                <w:rPr>
                  <w:rFonts w:ascii="Times New Roman" w:hAnsi="Times New Roman"/>
                  <w:bCs/>
                  <w:sz w:val="24"/>
                  <w:szCs w:val="24"/>
                </w:rPr>
                <w:delText xml:space="preserve">Article 166(9) </w:delText>
              </w:r>
              <w:r w:rsidR="00684733" w:rsidRPr="000B66BC" w:rsidDel="0032789D">
                <w:rPr>
                  <w:rFonts w:ascii="Times New Roman" w:hAnsi="Times New Roman"/>
                  <w:bCs/>
                  <w:sz w:val="24"/>
                  <w:szCs w:val="24"/>
                </w:rPr>
                <w:delText>CRR</w:delText>
              </w:r>
            </w:del>
            <w:ins w:id="375"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p w14:paraId="37DBE5CD" w14:textId="48BF5988" w:rsidR="00CB48CC" w:rsidRPr="000B66BC" w:rsidRDefault="00CB48CC" w:rsidP="000B66BC">
            <w:pPr>
              <w:pStyle w:val="BodyText1"/>
              <w:spacing w:after="240" w:line="240" w:lineRule="auto"/>
              <w:rPr>
                <w:rFonts w:ascii="Times New Roman" w:hAnsi="Times New Roman"/>
                <w:bCs/>
                <w:sz w:val="24"/>
                <w:szCs w:val="24"/>
                <w:u w:val="single"/>
              </w:rPr>
            </w:pPr>
            <w:r w:rsidRPr="000B66BC">
              <w:rPr>
                <w:rFonts w:ascii="Times New Roman" w:hAnsi="Times New Roman"/>
                <w:bCs/>
                <w:sz w:val="24"/>
                <w:szCs w:val="24"/>
              </w:rPr>
              <w:t xml:space="preserve">Institutions shall not consider in this cell contracts listed in Annex II </w:t>
            </w:r>
            <w:del w:id="376" w:author="Author">
              <w:r w:rsidR="00684733" w:rsidRPr="000B66BC" w:rsidDel="0032789D">
                <w:rPr>
                  <w:rFonts w:ascii="Times New Roman" w:hAnsi="Times New Roman"/>
                  <w:bCs/>
                  <w:sz w:val="24"/>
                  <w:szCs w:val="24"/>
                </w:rPr>
                <w:delText>CRR</w:delText>
              </w:r>
            </w:del>
            <w:ins w:id="377"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credit derivatives, SFTs and </w:t>
            </w:r>
            <w:r w:rsidRPr="000B66BC">
              <w:rPr>
                <w:rFonts w:ascii="Times New Roman" w:hAnsi="Times New Roman"/>
                <w:bCs/>
                <w:sz w:val="24"/>
                <w:szCs w:val="24"/>
              </w:rPr>
              <w:lastRenderedPageBreak/>
              <w:t xml:space="preserve">positions referred to in Article 429d in accordance with Article 429f </w:t>
            </w:r>
            <w:del w:id="378" w:author="Author">
              <w:r w:rsidR="00684733" w:rsidRPr="000B66BC" w:rsidDel="0032789D">
                <w:rPr>
                  <w:rFonts w:ascii="Times New Roman" w:hAnsi="Times New Roman"/>
                  <w:bCs/>
                  <w:sz w:val="24"/>
                  <w:szCs w:val="24"/>
                </w:rPr>
                <w:delText>CRR</w:delText>
              </w:r>
            </w:del>
            <w:ins w:id="379"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tc>
      </w:tr>
      <w:tr w:rsidR="00CB48CC" w:rsidRPr="00E75BB8" w14:paraId="36A7A2BB" w14:textId="77777777" w:rsidTr="00E1595A">
        <w:trPr>
          <w:trHeight w:val="304"/>
        </w:trPr>
        <w:tc>
          <w:tcPr>
            <w:tcW w:w="1531" w:type="dxa"/>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181;</w:t>
            </w:r>
            <w:r w:rsidR="009573B2" w:rsidRPr="000B66BC">
              <w:rPr>
                <w:rFonts w:ascii="Times New Roman" w:hAnsi="Times New Roman"/>
                <w:bCs/>
                <w:sz w:val="24"/>
                <w:szCs w:val="24"/>
              </w:rPr>
              <w:t>0</w:t>
            </w:r>
            <w:r w:rsidRPr="000B66BC">
              <w:rPr>
                <w:rFonts w:ascii="Times New Roman" w:hAnsi="Times New Roman"/>
                <w:bCs/>
                <w:sz w:val="24"/>
                <w:szCs w:val="24"/>
              </w:rPr>
              <w:t>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General credit risk adjustments to off balance sheet items </w:t>
            </w:r>
          </w:p>
          <w:p w14:paraId="62AD4ABC" w14:textId="6FDA830E" w:rsidR="00CB48CC" w:rsidRPr="000B66BC" w:rsidRDefault="00CB48CC" w:rsidP="000B66BC">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 xml:space="preserve">Article 429(4) </w:t>
            </w:r>
            <w:del w:id="380" w:author="Author">
              <w:r w:rsidR="00684733" w:rsidRPr="000B66BC" w:rsidDel="0032789D">
                <w:rPr>
                  <w:rFonts w:ascii="Times New Roman" w:hAnsi="Times New Roman"/>
                  <w:bCs/>
                  <w:sz w:val="24"/>
                  <w:szCs w:val="24"/>
                </w:rPr>
                <w:delText>CRR</w:delText>
              </w:r>
            </w:del>
            <w:ins w:id="381" w:author="Author">
              <w:r w:rsidR="0032789D">
                <w:rPr>
                  <w:rFonts w:ascii="Times New Roman" w:hAnsi="Times New Roman"/>
                  <w:bCs/>
                  <w:sz w:val="24"/>
                  <w:szCs w:val="24"/>
                </w:rPr>
                <w:t>REGULATION (EU) NO 575/2013</w:t>
              </w:r>
            </w:ins>
          </w:p>
          <w:p w14:paraId="301E11EC" w14:textId="2CE2A952" w:rsidR="00CB48CC" w:rsidRPr="000B66BC" w:rsidRDefault="00CB48CC" w:rsidP="000B66BC">
            <w:pPr>
              <w:pStyle w:val="BodyText1"/>
              <w:spacing w:after="240" w:line="240" w:lineRule="auto"/>
              <w:rPr>
                <w:rFonts w:ascii="Times New Roman" w:hAnsi="Times New Roman"/>
                <w:color w:val="auto"/>
                <w:sz w:val="24"/>
                <w:szCs w:val="24"/>
                <w:highlight w:val="cyan"/>
              </w:rPr>
            </w:pPr>
            <w:r w:rsidRPr="000B66BC">
              <w:rPr>
                <w:rFonts w:ascii="Times New Roman" w:hAnsi="Times New Roman"/>
                <w:bCs/>
                <w:sz w:val="24"/>
                <w:szCs w:val="24"/>
              </w:rPr>
              <w:t xml:space="preserve">The amount of general credit risk adjustments corresponding to off-balance sheet items referred to in </w:t>
            </w:r>
            <w:r w:rsidR="00A514CD" w:rsidRPr="000B66BC">
              <w:rPr>
                <w:rFonts w:ascii="Times New Roman" w:hAnsi="Times New Roman"/>
                <w:bCs/>
                <w:sz w:val="24"/>
                <w:szCs w:val="24"/>
              </w:rPr>
              <w:t xml:space="preserve">point (d) of </w:t>
            </w:r>
            <w:r w:rsidRPr="000B66BC">
              <w:rPr>
                <w:rFonts w:ascii="Times New Roman" w:hAnsi="Times New Roman"/>
                <w:bCs/>
                <w:sz w:val="24"/>
                <w:szCs w:val="24"/>
              </w:rPr>
              <w:t xml:space="preserve">Article 429(4), which institutions deduct </w:t>
            </w:r>
            <w:r w:rsidR="00712ECA" w:rsidRPr="000B66BC">
              <w:rPr>
                <w:rFonts w:ascii="Times New Roman" w:hAnsi="Times New Roman"/>
                <w:bCs/>
                <w:sz w:val="24"/>
                <w:szCs w:val="24"/>
              </w:rPr>
              <w:t>in accordance with</w:t>
            </w:r>
            <w:r w:rsidRPr="000B66BC">
              <w:rPr>
                <w:rFonts w:ascii="Times New Roman" w:hAnsi="Times New Roman"/>
                <w:bCs/>
                <w:sz w:val="24"/>
                <w:szCs w:val="24"/>
              </w:rPr>
              <w:t xml:space="preserve"> the last paragraph of Article 429 (4) </w:t>
            </w:r>
            <w:del w:id="382" w:author="Author">
              <w:r w:rsidR="00684733" w:rsidRPr="000B66BC" w:rsidDel="0032789D">
                <w:rPr>
                  <w:rFonts w:ascii="Times New Roman" w:hAnsi="Times New Roman"/>
                  <w:bCs/>
                  <w:sz w:val="24"/>
                  <w:szCs w:val="24"/>
                </w:rPr>
                <w:delText>CRR</w:delText>
              </w:r>
            </w:del>
            <w:ins w:id="383"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p w14:paraId="2059F8B9" w14:textId="5CF2B1A7" w:rsidR="00CB48CC" w:rsidRPr="000B66BC" w:rsidRDefault="00CB48CC" w:rsidP="0061658B">
            <w:pPr>
              <w:pStyle w:val="BodyText1"/>
              <w:spacing w:after="240"/>
              <w:rPr>
                <w:rFonts w:ascii="Times New Roman" w:hAnsi="Times New Roman"/>
                <w:color w:val="auto"/>
                <w:sz w:val="24"/>
                <w:szCs w:val="24"/>
              </w:rPr>
            </w:pPr>
            <w:r w:rsidRPr="000B66BC">
              <w:rPr>
                <w:rFonts w:ascii="Times New Roman" w:hAnsi="Times New Roman"/>
                <w:bCs/>
                <w:sz w:val="24"/>
                <w:szCs w:val="24"/>
              </w:rPr>
              <w:t>The amount reported shall not be tak</w:t>
            </w:r>
            <w:r w:rsidR="00B63250" w:rsidRPr="000B66BC">
              <w:rPr>
                <w:rFonts w:ascii="Times New Roman" w:hAnsi="Times New Roman"/>
                <w:bCs/>
                <w:sz w:val="24"/>
                <w:szCs w:val="24"/>
              </w:rPr>
              <w:t>en</w:t>
            </w:r>
            <w:r w:rsidRPr="000B66BC">
              <w:rPr>
                <w:rFonts w:ascii="Times New Roman" w:hAnsi="Times New Roman"/>
                <w:bCs/>
                <w:sz w:val="24"/>
                <w:szCs w:val="24"/>
              </w:rPr>
              <w:t xml:space="preserve"> into account as a reduction in the calculation of off-balance sheet items reported in rows from {</w:t>
            </w:r>
            <w:r w:rsidR="003A5EB5" w:rsidRPr="000B66BC">
              <w:rPr>
                <w:rFonts w:ascii="Times New Roman" w:hAnsi="Times New Roman"/>
                <w:bCs/>
                <w:sz w:val="24"/>
                <w:szCs w:val="24"/>
              </w:rPr>
              <w:t>0</w:t>
            </w:r>
            <w:r w:rsidRPr="000B66BC">
              <w:rPr>
                <w:rFonts w:ascii="Times New Roman" w:hAnsi="Times New Roman"/>
                <w:bCs/>
                <w:sz w:val="24"/>
                <w:szCs w:val="24"/>
              </w:rPr>
              <w:t>1</w:t>
            </w:r>
            <w:r w:rsidR="00B63250" w:rsidRPr="000B66BC">
              <w:rPr>
                <w:rFonts w:ascii="Times New Roman" w:hAnsi="Times New Roman"/>
                <w:bCs/>
                <w:sz w:val="24"/>
                <w:szCs w:val="24"/>
              </w:rPr>
              <w:t>5</w:t>
            </w:r>
            <w:r w:rsidRPr="000B66BC">
              <w:rPr>
                <w:rFonts w:ascii="Times New Roman" w:hAnsi="Times New Roman"/>
                <w:bCs/>
                <w:sz w:val="24"/>
                <w:szCs w:val="24"/>
              </w:rPr>
              <w:t>0;0</w:t>
            </w:r>
            <w:r w:rsidR="003A5EB5" w:rsidRPr="000B66BC">
              <w:rPr>
                <w:rFonts w:ascii="Times New Roman" w:hAnsi="Times New Roman"/>
                <w:bCs/>
                <w:sz w:val="24"/>
                <w:szCs w:val="24"/>
              </w:rPr>
              <w:t>0</w:t>
            </w:r>
            <w:r w:rsidRPr="000B66BC">
              <w:rPr>
                <w:rFonts w:ascii="Times New Roman" w:hAnsi="Times New Roman"/>
                <w:bCs/>
                <w:sz w:val="24"/>
                <w:szCs w:val="24"/>
              </w:rPr>
              <w:t>10} to {</w:t>
            </w:r>
            <w:r w:rsidR="003A5EB5" w:rsidRPr="000B66BC">
              <w:rPr>
                <w:rFonts w:ascii="Times New Roman" w:hAnsi="Times New Roman"/>
                <w:bCs/>
                <w:sz w:val="24"/>
                <w:szCs w:val="24"/>
              </w:rPr>
              <w:t>0</w:t>
            </w:r>
            <w:r w:rsidRPr="000B66BC">
              <w:rPr>
                <w:rFonts w:ascii="Times New Roman" w:hAnsi="Times New Roman"/>
                <w:bCs/>
                <w:sz w:val="24"/>
                <w:szCs w:val="24"/>
              </w:rPr>
              <w:t>180;0</w:t>
            </w:r>
            <w:r w:rsidR="003A5EB5" w:rsidRPr="000B66BC">
              <w:rPr>
                <w:rFonts w:ascii="Times New Roman" w:hAnsi="Times New Roman"/>
                <w:bCs/>
                <w:sz w:val="24"/>
                <w:szCs w:val="24"/>
              </w:rPr>
              <w:t>0</w:t>
            </w:r>
            <w:r w:rsidRPr="000B66BC">
              <w:rPr>
                <w:rFonts w:ascii="Times New Roman" w:hAnsi="Times New Roman"/>
                <w:bCs/>
                <w:sz w:val="24"/>
                <w:szCs w:val="24"/>
              </w:rPr>
              <w:t>10}</w:t>
            </w:r>
            <w:r w:rsidR="002B0AAC" w:rsidRPr="000B66BC">
              <w:rPr>
                <w:rFonts w:ascii="Times New Roman" w:hAnsi="Times New Roman"/>
                <w:bCs/>
                <w:sz w:val="24"/>
                <w:szCs w:val="24"/>
              </w:rPr>
              <w:t>.</w:t>
            </w:r>
          </w:p>
        </w:tc>
      </w:tr>
      <w:tr w:rsidR="00CB48CC" w:rsidRPr="00E75BB8" w14:paraId="1DF5F072" w14:textId="77777777" w:rsidTr="00E1595A">
        <w:trPr>
          <w:trHeight w:val="304"/>
        </w:trPr>
        <w:tc>
          <w:tcPr>
            <w:tcW w:w="1531" w:type="dxa"/>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185;</w:t>
            </w:r>
            <w:r w:rsidR="009573B2" w:rsidRPr="000B66BC">
              <w:rPr>
                <w:rFonts w:ascii="Times New Roman" w:hAnsi="Times New Roman"/>
                <w:bCs/>
                <w:sz w:val="24"/>
                <w:szCs w:val="24"/>
              </w:rPr>
              <w:t>0</w:t>
            </w:r>
            <w:r w:rsidRPr="000B66BC">
              <w:rPr>
                <w:rFonts w:ascii="Times New Roman" w:hAnsi="Times New Roman"/>
                <w:bCs/>
                <w:sz w:val="24"/>
                <w:szCs w:val="24"/>
              </w:rPr>
              <w:t>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tcPr>
          <w:p w14:paraId="01E22C55" w14:textId="2D977974"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
                <w:color w:val="auto"/>
                <w:sz w:val="24"/>
                <w:szCs w:val="24"/>
              </w:rPr>
              <w:t xml:space="preserve">Regular-way purchases </w:t>
            </w:r>
            <w:proofErr w:type="gramStart"/>
            <w:r w:rsidR="00272017" w:rsidRPr="000B66BC">
              <w:rPr>
                <w:rFonts w:ascii="Times New Roman" w:hAnsi="Times New Roman"/>
                <w:b/>
                <w:color w:val="auto"/>
                <w:sz w:val="24"/>
                <w:szCs w:val="24"/>
              </w:rPr>
              <w:t xml:space="preserve">and </w:t>
            </w:r>
            <w:r w:rsidRPr="000B66BC">
              <w:rPr>
                <w:rFonts w:ascii="Times New Roman" w:hAnsi="Times New Roman"/>
                <w:b/>
                <w:color w:val="auto"/>
                <w:sz w:val="24"/>
                <w:szCs w:val="24"/>
              </w:rPr>
              <w:t xml:space="preserve"> sales</w:t>
            </w:r>
            <w:proofErr w:type="gramEnd"/>
            <w:r w:rsidRPr="000B66BC">
              <w:rPr>
                <w:rFonts w:ascii="Times New Roman" w:hAnsi="Times New Roman"/>
                <w:b/>
                <w:color w:val="auto"/>
                <w:sz w:val="24"/>
                <w:szCs w:val="24"/>
              </w:rPr>
              <w:t xml:space="preserve"> awaiting settlement: Accounting value under trade date accounting </w:t>
            </w:r>
          </w:p>
          <w:p w14:paraId="4C694246" w14:textId="0E8684BC" w:rsidR="00CB48CC" w:rsidRPr="000B66BC" w:rsidRDefault="00995F8D"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Article 429</w:t>
            </w:r>
            <w:proofErr w:type="gramStart"/>
            <w:r w:rsidRPr="000B66BC">
              <w:rPr>
                <w:rFonts w:ascii="Times New Roman" w:hAnsi="Times New Roman"/>
                <w:bCs/>
                <w:sz w:val="24"/>
                <w:szCs w:val="24"/>
              </w:rPr>
              <w:t>g(</w:t>
            </w:r>
            <w:proofErr w:type="gramEnd"/>
            <w:r w:rsidRPr="000B66BC">
              <w:rPr>
                <w:rFonts w:ascii="Times New Roman" w:hAnsi="Times New Roman"/>
                <w:bCs/>
                <w:sz w:val="24"/>
                <w:szCs w:val="24"/>
              </w:rPr>
              <w:t xml:space="preserve">1) </w:t>
            </w:r>
            <w:del w:id="384" w:author="Author">
              <w:r w:rsidR="00684733" w:rsidRPr="000B66BC" w:rsidDel="0032789D">
                <w:rPr>
                  <w:rFonts w:ascii="Times New Roman" w:hAnsi="Times New Roman"/>
                  <w:bCs/>
                  <w:sz w:val="24"/>
                  <w:szCs w:val="24"/>
                </w:rPr>
                <w:delText>CRR</w:delText>
              </w:r>
            </w:del>
            <w:ins w:id="385" w:author="Author">
              <w:r w:rsidR="0032789D">
                <w:rPr>
                  <w:rFonts w:ascii="Times New Roman" w:hAnsi="Times New Roman"/>
                  <w:bCs/>
                  <w:sz w:val="24"/>
                  <w:szCs w:val="24"/>
                </w:rPr>
                <w:t>REGULATION (EU) NO 575/2013</w:t>
              </w:r>
            </w:ins>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sidRPr="000B66BC">
              <w:rPr>
                <w:rFonts w:ascii="Times New Roman" w:hAnsi="Times New Roman"/>
                <w:bCs/>
                <w:color w:val="auto"/>
                <w:sz w:val="24"/>
                <w:szCs w:val="24"/>
              </w:rPr>
              <w:t>The sum of:</w:t>
            </w:r>
          </w:p>
          <w:p w14:paraId="5F24E6D9" w14:textId="599EE0E2" w:rsidR="00995F8D" w:rsidRPr="000B66BC" w:rsidRDefault="00995F8D" w:rsidP="000B66BC">
            <w:pPr>
              <w:pStyle w:val="BodyText1"/>
              <w:numPr>
                <w:ilvl w:val="0"/>
                <w:numId w:val="42"/>
              </w:numPr>
              <w:spacing w:after="240"/>
              <w:rPr>
                <w:rFonts w:ascii="Times New Roman" w:hAnsi="Times New Roman"/>
                <w:bCs/>
                <w:color w:val="auto"/>
                <w:sz w:val="24"/>
                <w:szCs w:val="24"/>
              </w:rPr>
            </w:pPr>
            <w:r w:rsidRPr="000B66BC">
              <w:rPr>
                <w:rFonts w:ascii="Times New Roman" w:hAnsi="Times New Roman"/>
                <w:bCs/>
                <w:color w:val="auto"/>
                <w:sz w:val="24"/>
                <w:szCs w:val="24"/>
              </w:rPr>
              <w:t>The amount of the cash related to regular-way purchases which remain on the balance sheet until the settlement date as assets in accordance with point (a) of Article 429(4)</w:t>
            </w:r>
            <w:r w:rsidR="00FE3696" w:rsidRPr="000B66BC">
              <w:rPr>
                <w:rFonts w:ascii="Times New Roman" w:hAnsi="Times New Roman"/>
                <w:bCs/>
                <w:color w:val="auto"/>
                <w:sz w:val="24"/>
                <w:szCs w:val="24"/>
              </w:rPr>
              <w:t xml:space="preserve"> </w:t>
            </w:r>
            <w:del w:id="386" w:author="Author">
              <w:r w:rsidR="00684733" w:rsidRPr="000B66BC" w:rsidDel="0032789D">
                <w:rPr>
                  <w:rFonts w:ascii="Times New Roman" w:hAnsi="Times New Roman"/>
                  <w:bCs/>
                  <w:color w:val="auto"/>
                  <w:sz w:val="24"/>
                  <w:szCs w:val="24"/>
                </w:rPr>
                <w:delText>CRR</w:delText>
              </w:r>
            </w:del>
            <w:ins w:id="387" w:author="Author">
              <w:r w:rsidR="0032789D">
                <w:rPr>
                  <w:rFonts w:ascii="Times New Roman" w:hAnsi="Times New Roman"/>
                  <w:bCs/>
                  <w:color w:val="auto"/>
                  <w:sz w:val="24"/>
                  <w:szCs w:val="24"/>
                </w:rPr>
                <w:t xml:space="preserve">REGULATION (EU) NO </w:t>
              </w:r>
              <w:proofErr w:type="gramStart"/>
              <w:r w:rsidR="0032789D">
                <w:rPr>
                  <w:rFonts w:ascii="Times New Roman" w:hAnsi="Times New Roman"/>
                  <w:bCs/>
                  <w:color w:val="auto"/>
                  <w:sz w:val="24"/>
                  <w:szCs w:val="24"/>
                </w:rPr>
                <w:t>575/2013</w:t>
              </w:r>
            </w:ins>
            <w:r w:rsidR="00E75BB8">
              <w:rPr>
                <w:rFonts w:ascii="Times New Roman" w:hAnsi="Times New Roman"/>
                <w:bCs/>
                <w:color w:val="auto"/>
                <w:sz w:val="24"/>
                <w:szCs w:val="24"/>
              </w:rPr>
              <w:t>;</w:t>
            </w:r>
            <w:proofErr w:type="gramEnd"/>
          </w:p>
          <w:p w14:paraId="72B0EC2C" w14:textId="3F262DF8" w:rsidR="00995F8D" w:rsidRPr="000B66BC" w:rsidRDefault="00272017" w:rsidP="000B66BC">
            <w:pPr>
              <w:pStyle w:val="BodyText1"/>
              <w:numPr>
                <w:ilvl w:val="0"/>
                <w:numId w:val="42"/>
              </w:numPr>
              <w:spacing w:after="240"/>
              <w:rPr>
                <w:rFonts w:ascii="Times New Roman" w:hAnsi="Times New Roman"/>
                <w:bCs/>
                <w:color w:val="auto"/>
                <w:sz w:val="24"/>
                <w:szCs w:val="24"/>
              </w:rPr>
            </w:pPr>
            <w:r w:rsidRPr="000B66BC">
              <w:rPr>
                <w:rFonts w:ascii="Times New Roman" w:hAnsi="Times New Roman"/>
                <w:bCs/>
                <w:color w:val="auto"/>
                <w:sz w:val="24"/>
                <w:szCs w:val="24"/>
              </w:rPr>
              <w:t xml:space="preserve">The cash receivables related to regular-way sales which remain on the balance sheet as assets until the settlement date in accordance with point (a) of Article 429(4) </w:t>
            </w:r>
            <w:del w:id="388" w:author="Author">
              <w:r w:rsidR="00684733" w:rsidRPr="000B66BC" w:rsidDel="0032789D">
                <w:rPr>
                  <w:rFonts w:ascii="Times New Roman" w:hAnsi="Times New Roman"/>
                  <w:bCs/>
                  <w:color w:val="auto"/>
                  <w:sz w:val="24"/>
                  <w:szCs w:val="24"/>
                </w:rPr>
                <w:delText>CRR</w:delText>
              </w:r>
            </w:del>
            <w:ins w:id="389" w:author="Author">
              <w:r w:rsidR="0032789D">
                <w:rPr>
                  <w:rFonts w:ascii="Times New Roman" w:hAnsi="Times New Roman"/>
                  <w:bCs/>
                  <w:color w:val="auto"/>
                  <w:sz w:val="24"/>
                  <w:szCs w:val="24"/>
                </w:rPr>
                <w:t>REGULATION (EU) NO 575/2013</w:t>
              </w:r>
            </w:ins>
            <w:r w:rsidRPr="000B66BC">
              <w:rPr>
                <w:rFonts w:ascii="Times New Roman" w:hAnsi="Times New Roman"/>
                <w:bCs/>
                <w:color w:val="auto"/>
                <w:sz w:val="24"/>
                <w:szCs w:val="24"/>
              </w:rPr>
              <w:t xml:space="preserve">. </w:t>
            </w:r>
            <w:r w:rsidR="00995F8D" w:rsidRPr="000B66BC">
              <w:rPr>
                <w:rFonts w:ascii="Times New Roman" w:hAnsi="Times New Roman"/>
                <w:bCs/>
                <w:color w:val="auto"/>
                <w:sz w:val="24"/>
                <w:szCs w:val="24"/>
              </w:rPr>
              <w:t>This amount is after the effect of offsetting between cash receivables for regular-way sales awaiting settlement and cash payables for regular-way purchase</w:t>
            </w:r>
            <w:r w:rsidR="00E631B4" w:rsidRPr="000B66BC">
              <w:rPr>
                <w:rFonts w:ascii="Times New Roman" w:hAnsi="Times New Roman"/>
                <w:bCs/>
                <w:color w:val="auto"/>
                <w:sz w:val="24"/>
                <w:szCs w:val="24"/>
              </w:rPr>
              <w:t>s</w:t>
            </w:r>
            <w:r w:rsidR="00995F8D" w:rsidRPr="000B66BC">
              <w:rPr>
                <w:rFonts w:ascii="Times New Roman" w:hAnsi="Times New Roman"/>
                <w:bCs/>
                <w:color w:val="auto"/>
                <w:sz w:val="24"/>
                <w:szCs w:val="24"/>
              </w:rPr>
              <w:t xml:space="preserve"> awaiting settlement, </w:t>
            </w:r>
            <w:r w:rsidR="00F873CC" w:rsidRPr="000B66BC">
              <w:rPr>
                <w:rFonts w:ascii="Times New Roman" w:hAnsi="Times New Roman"/>
                <w:bCs/>
                <w:color w:val="auto"/>
                <w:sz w:val="24"/>
                <w:szCs w:val="24"/>
              </w:rPr>
              <w:t xml:space="preserve">as </w:t>
            </w:r>
            <w:r w:rsidR="00995F8D" w:rsidRPr="000B66BC">
              <w:rPr>
                <w:rFonts w:ascii="Times New Roman" w:hAnsi="Times New Roman"/>
                <w:bCs/>
                <w:color w:val="auto"/>
                <w:sz w:val="24"/>
                <w:szCs w:val="24"/>
              </w:rPr>
              <w:t>allowed under the applicable accounting framework.</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color w:val="auto"/>
                <w:sz w:val="24"/>
                <w:szCs w:val="24"/>
              </w:rPr>
              <w:t>I</w:t>
            </w:r>
            <w:r w:rsidR="00995F8D" w:rsidRPr="000B66BC">
              <w:rPr>
                <w:rFonts w:ascii="Times New Roman" w:hAnsi="Times New Roman"/>
                <w:bCs/>
                <w:color w:val="auto"/>
                <w:sz w:val="24"/>
                <w:szCs w:val="24"/>
              </w:rPr>
              <w:t xml:space="preserve">nstitutions that follow the </w:t>
            </w:r>
            <w:r w:rsidR="00995F8D" w:rsidRPr="000B66BC">
              <w:rPr>
                <w:rFonts w:ascii="Times New Roman" w:hAnsi="Times New Roman"/>
                <w:color w:val="auto"/>
                <w:sz w:val="24"/>
                <w:szCs w:val="24"/>
              </w:rPr>
              <w:t>trade date accounting</w:t>
            </w:r>
            <w:r w:rsidRPr="000B66BC">
              <w:rPr>
                <w:rFonts w:ascii="Times New Roman" w:hAnsi="Times New Roman"/>
                <w:color w:val="auto"/>
                <w:sz w:val="24"/>
                <w:szCs w:val="24"/>
              </w:rPr>
              <w:t xml:space="preserve"> shall report the abovementioned sum in this cell instead of row </w:t>
            </w:r>
            <w:r w:rsidR="005E4C56" w:rsidRPr="000B66BC">
              <w:rPr>
                <w:rFonts w:ascii="Times New Roman" w:hAnsi="Times New Roman"/>
                <w:color w:val="auto"/>
                <w:sz w:val="24"/>
                <w:szCs w:val="24"/>
              </w:rPr>
              <w:t>0</w:t>
            </w:r>
            <w:r w:rsidRPr="000B66BC">
              <w:rPr>
                <w:rFonts w:ascii="Times New Roman" w:hAnsi="Times New Roman"/>
                <w:color w:val="auto"/>
                <w:sz w:val="24"/>
                <w:szCs w:val="24"/>
              </w:rPr>
              <w:t xml:space="preserve">190 “other assets”, while they shall report the securities related to </w:t>
            </w:r>
            <w:r w:rsidR="003718C7" w:rsidRPr="000B66BC">
              <w:rPr>
                <w:rFonts w:ascii="Times New Roman" w:hAnsi="Times New Roman"/>
                <w:color w:val="auto"/>
                <w:sz w:val="24"/>
                <w:szCs w:val="24"/>
              </w:rPr>
              <w:t>regular-</w:t>
            </w:r>
            <w:r w:rsidRPr="000B66BC">
              <w:rPr>
                <w:rFonts w:ascii="Times New Roman" w:hAnsi="Times New Roman"/>
                <w:color w:val="auto"/>
                <w:sz w:val="24"/>
                <w:szCs w:val="24"/>
              </w:rPr>
              <w:t xml:space="preserve">way purchases in row </w:t>
            </w:r>
            <w:r w:rsidR="005E4C56" w:rsidRPr="000B66BC">
              <w:rPr>
                <w:rFonts w:ascii="Times New Roman" w:hAnsi="Times New Roman"/>
                <w:color w:val="auto"/>
                <w:sz w:val="24"/>
                <w:szCs w:val="24"/>
              </w:rPr>
              <w:t>0</w:t>
            </w:r>
            <w:r w:rsidRPr="000B66BC">
              <w:rPr>
                <w:rFonts w:ascii="Times New Roman" w:hAnsi="Times New Roman"/>
                <w:color w:val="auto"/>
                <w:sz w:val="24"/>
                <w:szCs w:val="24"/>
              </w:rPr>
              <w:t>190</w:t>
            </w:r>
            <w:r w:rsidR="00995F8D" w:rsidRPr="000B66BC">
              <w:rPr>
                <w:rFonts w:ascii="Times New Roman" w:hAnsi="Times New Roman"/>
                <w:color w:val="auto"/>
                <w:sz w:val="24"/>
                <w:szCs w:val="24"/>
              </w:rPr>
              <w:t>.</w:t>
            </w:r>
          </w:p>
        </w:tc>
      </w:tr>
      <w:tr w:rsidR="00CB48CC" w:rsidRPr="00E75BB8" w14:paraId="5102550B" w14:textId="77777777" w:rsidTr="00E1595A">
        <w:trPr>
          <w:trHeight w:val="304"/>
        </w:trPr>
        <w:tc>
          <w:tcPr>
            <w:tcW w:w="1531" w:type="dxa"/>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186;</w:t>
            </w:r>
            <w:r w:rsidR="009573B2" w:rsidRPr="000B66BC">
              <w:rPr>
                <w:rFonts w:ascii="Times New Roman" w:hAnsi="Times New Roman"/>
                <w:bCs/>
                <w:sz w:val="24"/>
                <w:szCs w:val="24"/>
              </w:rPr>
              <w:t>0</w:t>
            </w:r>
            <w:r w:rsidRPr="000B66BC">
              <w:rPr>
                <w:rFonts w:ascii="Times New Roman" w:hAnsi="Times New Roman"/>
                <w:bCs/>
                <w:sz w:val="24"/>
                <w:szCs w:val="24"/>
              </w:rPr>
              <w:t>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
                <w:color w:val="auto"/>
                <w:sz w:val="24"/>
                <w:szCs w:val="24"/>
              </w:rPr>
              <w:t xml:space="preserve">Regular-way sales awaiting settlement: Reverse out of accounting offsetting under trade date </w:t>
            </w:r>
            <w:proofErr w:type="gramStart"/>
            <w:r w:rsidRPr="000B66BC">
              <w:rPr>
                <w:rFonts w:ascii="Times New Roman" w:hAnsi="Times New Roman"/>
                <w:b/>
                <w:color w:val="auto"/>
                <w:sz w:val="24"/>
                <w:szCs w:val="24"/>
              </w:rPr>
              <w:t>accounting</w:t>
            </w:r>
            <w:proofErr w:type="gramEnd"/>
          </w:p>
          <w:p w14:paraId="20327055" w14:textId="36BE6434" w:rsidR="00CB48CC" w:rsidRPr="000B66BC" w:rsidRDefault="00995F8D"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Article 429</w:t>
            </w:r>
            <w:proofErr w:type="gramStart"/>
            <w:r w:rsidRPr="000B66BC">
              <w:rPr>
                <w:rFonts w:ascii="Times New Roman" w:hAnsi="Times New Roman"/>
                <w:bCs/>
                <w:sz w:val="24"/>
                <w:szCs w:val="24"/>
              </w:rPr>
              <w:t>g(</w:t>
            </w:r>
            <w:proofErr w:type="gramEnd"/>
            <w:r w:rsidRPr="000B66BC">
              <w:rPr>
                <w:rFonts w:ascii="Times New Roman" w:hAnsi="Times New Roman"/>
                <w:bCs/>
                <w:sz w:val="24"/>
                <w:szCs w:val="24"/>
              </w:rPr>
              <w:t xml:space="preserve">2) </w:t>
            </w:r>
            <w:del w:id="390" w:author="Author">
              <w:r w:rsidR="00684733" w:rsidRPr="000B66BC" w:rsidDel="0032789D">
                <w:rPr>
                  <w:rFonts w:ascii="Times New Roman" w:hAnsi="Times New Roman"/>
                  <w:bCs/>
                  <w:sz w:val="24"/>
                  <w:szCs w:val="24"/>
                </w:rPr>
                <w:delText>CRR</w:delText>
              </w:r>
            </w:del>
            <w:ins w:id="391" w:author="Author">
              <w:r w:rsidR="0032789D">
                <w:rPr>
                  <w:rFonts w:ascii="Times New Roman" w:hAnsi="Times New Roman"/>
                  <w:bCs/>
                  <w:sz w:val="24"/>
                  <w:szCs w:val="24"/>
                </w:rPr>
                <w:t>REGULATION (EU) NO 575/2013</w:t>
              </w:r>
            </w:ins>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color w:val="auto"/>
                <w:sz w:val="24"/>
                <w:szCs w:val="24"/>
              </w:rPr>
              <w:t xml:space="preserve">The </w:t>
            </w:r>
            <w:r w:rsidR="00946540" w:rsidRPr="000B66BC">
              <w:rPr>
                <w:rFonts w:ascii="Times New Roman" w:hAnsi="Times New Roman"/>
                <w:bCs/>
                <w:color w:val="auto"/>
                <w:sz w:val="24"/>
                <w:szCs w:val="24"/>
              </w:rPr>
              <w:t>amount offset</w:t>
            </w:r>
            <w:r w:rsidRPr="000B66BC">
              <w:rPr>
                <w:rFonts w:ascii="Times New Roman" w:hAnsi="Times New Roman"/>
                <w:bCs/>
                <w:color w:val="auto"/>
                <w:sz w:val="24"/>
                <w:szCs w:val="24"/>
              </w:rPr>
              <w:t xml:space="preserve"> between cash receivables for regular-way sales awaiting settlement and cash payables for regular-way purchase awaiting settlement allowed under the accounting framework.</w:t>
            </w:r>
          </w:p>
        </w:tc>
      </w:tr>
      <w:tr w:rsidR="00195426" w:rsidRPr="00E75BB8" w14:paraId="78EEA43B" w14:textId="77777777" w:rsidTr="00E1595A">
        <w:trPr>
          <w:trHeight w:val="304"/>
        </w:trPr>
        <w:tc>
          <w:tcPr>
            <w:tcW w:w="1531" w:type="dxa"/>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187;</w:t>
            </w:r>
            <w:r w:rsidR="009573B2" w:rsidRPr="000B66BC">
              <w:rPr>
                <w:rFonts w:ascii="Times New Roman" w:hAnsi="Times New Roman"/>
                <w:bCs/>
                <w:sz w:val="24"/>
                <w:szCs w:val="24"/>
              </w:rPr>
              <w:t>0</w:t>
            </w:r>
            <w:r w:rsidRPr="000B66BC">
              <w:rPr>
                <w:rFonts w:ascii="Times New Roman" w:hAnsi="Times New Roman"/>
                <w:bCs/>
                <w:sz w:val="24"/>
                <w:szCs w:val="24"/>
              </w:rPr>
              <w:t>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90" w:type="dxa"/>
            <w:tcBorders>
              <w:bottom w:val="single" w:sz="4" w:space="0" w:color="auto"/>
            </w:tcBorders>
          </w:tcPr>
          <w:p w14:paraId="3510C554" w14:textId="68E20342" w:rsidR="00195426" w:rsidRPr="000B66BC" w:rsidRDefault="00195426" w:rsidP="000B66BC">
            <w:pPr>
              <w:pStyle w:val="BodyText1"/>
              <w:spacing w:after="240" w:line="240" w:lineRule="auto"/>
              <w:rPr>
                <w:rFonts w:ascii="Times New Roman" w:hAnsi="Times New Roman"/>
                <w:bCs/>
                <w:sz w:val="24"/>
                <w:szCs w:val="24"/>
              </w:rPr>
            </w:pPr>
            <w:r w:rsidRPr="000B66BC">
              <w:rPr>
                <w:rFonts w:ascii="Times New Roman" w:hAnsi="Times New Roman"/>
                <w:b/>
                <w:color w:val="auto"/>
                <w:sz w:val="24"/>
                <w:szCs w:val="24"/>
              </w:rPr>
              <w:t>(-) Regular-way sales awaiting settlement: offset in accordance with 429</w:t>
            </w:r>
            <w:proofErr w:type="gramStart"/>
            <w:r w:rsidRPr="000B66BC">
              <w:rPr>
                <w:rFonts w:ascii="Times New Roman" w:hAnsi="Times New Roman"/>
                <w:b/>
                <w:color w:val="auto"/>
                <w:sz w:val="24"/>
                <w:szCs w:val="24"/>
              </w:rPr>
              <w:t>g(</w:t>
            </w:r>
            <w:proofErr w:type="gramEnd"/>
            <w:r w:rsidRPr="000B66BC">
              <w:rPr>
                <w:rFonts w:ascii="Times New Roman" w:hAnsi="Times New Roman"/>
                <w:b/>
                <w:color w:val="auto"/>
                <w:sz w:val="24"/>
                <w:szCs w:val="24"/>
              </w:rPr>
              <w:t xml:space="preserve">2) </w:t>
            </w:r>
            <w:r w:rsidR="00684733" w:rsidRPr="000B66BC">
              <w:rPr>
                <w:rFonts w:ascii="Times New Roman" w:hAnsi="Times New Roman"/>
                <w:b/>
                <w:color w:val="auto"/>
                <w:sz w:val="24"/>
                <w:szCs w:val="24"/>
              </w:rPr>
              <w:t>CRR</w:t>
            </w:r>
          </w:p>
          <w:p w14:paraId="416B6808" w14:textId="25E716EC" w:rsidR="00195426" w:rsidRPr="000B66BC" w:rsidRDefault="00195426" w:rsidP="000B66BC">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Article 429</w:t>
            </w:r>
            <w:proofErr w:type="gramStart"/>
            <w:r w:rsidRPr="000B66BC">
              <w:rPr>
                <w:rFonts w:ascii="Times New Roman" w:hAnsi="Times New Roman"/>
                <w:bCs/>
                <w:sz w:val="24"/>
                <w:szCs w:val="24"/>
              </w:rPr>
              <w:t>g</w:t>
            </w:r>
            <w:r w:rsidR="0049459B" w:rsidRPr="000B66BC">
              <w:rPr>
                <w:rFonts w:ascii="Times New Roman" w:hAnsi="Times New Roman"/>
                <w:bCs/>
                <w:sz w:val="24"/>
                <w:szCs w:val="24"/>
              </w:rPr>
              <w:t>(</w:t>
            </w:r>
            <w:proofErr w:type="gramEnd"/>
            <w:r w:rsidR="0049459B" w:rsidRPr="000B66BC">
              <w:rPr>
                <w:rFonts w:ascii="Times New Roman" w:hAnsi="Times New Roman"/>
                <w:bCs/>
                <w:sz w:val="24"/>
                <w:szCs w:val="24"/>
              </w:rPr>
              <w:t>2</w:t>
            </w:r>
            <w:r w:rsidRPr="000B66BC">
              <w:rPr>
                <w:rFonts w:ascii="Times New Roman" w:hAnsi="Times New Roman"/>
                <w:bCs/>
                <w:sz w:val="24"/>
                <w:szCs w:val="24"/>
              </w:rPr>
              <w:t xml:space="preserve">) </w:t>
            </w:r>
            <w:del w:id="392" w:author="Author">
              <w:r w:rsidR="00684733" w:rsidRPr="000B66BC" w:rsidDel="0032789D">
                <w:rPr>
                  <w:rFonts w:ascii="Times New Roman" w:hAnsi="Times New Roman"/>
                  <w:bCs/>
                  <w:sz w:val="24"/>
                  <w:szCs w:val="24"/>
                </w:rPr>
                <w:delText>CRR</w:delText>
              </w:r>
            </w:del>
            <w:ins w:id="393" w:author="Author">
              <w:r w:rsidR="0032789D">
                <w:rPr>
                  <w:rFonts w:ascii="Times New Roman" w:hAnsi="Times New Roman"/>
                  <w:bCs/>
                  <w:sz w:val="24"/>
                  <w:szCs w:val="24"/>
                </w:rPr>
                <w:t>REGULATION (EU) NO 575/2013</w:t>
              </w:r>
            </w:ins>
          </w:p>
          <w:p w14:paraId="057F1FAB" w14:textId="2D6727F0" w:rsidR="00195426" w:rsidRPr="000B66BC" w:rsidRDefault="00195426" w:rsidP="000B66BC">
            <w:pPr>
              <w:pStyle w:val="BodyText1"/>
              <w:spacing w:after="240"/>
              <w:rPr>
                <w:rFonts w:ascii="Times New Roman" w:hAnsi="Times New Roman"/>
                <w:b/>
                <w:bCs/>
                <w:color w:val="auto"/>
                <w:sz w:val="24"/>
                <w:szCs w:val="24"/>
              </w:rPr>
            </w:pPr>
            <w:r w:rsidRPr="000B66BC">
              <w:rPr>
                <w:rFonts w:ascii="Times New Roman" w:hAnsi="Times New Roman"/>
                <w:color w:val="auto"/>
                <w:sz w:val="24"/>
                <w:szCs w:val="24"/>
              </w:rPr>
              <w:t xml:space="preserve">The amount offset between cash receivables and cash payables where both the related regular-way sales and purchases are settled on a delivery-versus-payment basis in accordance with </w:t>
            </w:r>
            <w:r w:rsidR="0097168A" w:rsidRPr="000B66BC">
              <w:rPr>
                <w:rFonts w:ascii="Times New Roman" w:hAnsi="Times New Roman"/>
                <w:color w:val="auto"/>
                <w:sz w:val="24"/>
                <w:szCs w:val="24"/>
              </w:rPr>
              <w:t>A</w:t>
            </w:r>
            <w:r w:rsidRPr="000B66BC">
              <w:rPr>
                <w:rFonts w:ascii="Times New Roman" w:hAnsi="Times New Roman"/>
                <w:color w:val="auto"/>
                <w:sz w:val="24"/>
                <w:szCs w:val="24"/>
              </w:rPr>
              <w:t>rticle 429</w:t>
            </w:r>
            <w:proofErr w:type="gramStart"/>
            <w:r w:rsidRPr="000B66BC">
              <w:rPr>
                <w:rFonts w:ascii="Times New Roman" w:hAnsi="Times New Roman"/>
                <w:color w:val="auto"/>
                <w:sz w:val="24"/>
                <w:szCs w:val="24"/>
              </w:rPr>
              <w:t>g(</w:t>
            </w:r>
            <w:proofErr w:type="gramEnd"/>
            <w:r w:rsidRPr="000B66BC">
              <w:rPr>
                <w:rFonts w:ascii="Times New Roman" w:hAnsi="Times New Roman"/>
                <w:color w:val="auto"/>
                <w:sz w:val="24"/>
                <w:szCs w:val="24"/>
              </w:rPr>
              <w:t xml:space="preserve">2) </w:t>
            </w:r>
            <w:del w:id="394" w:author="Author">
              <w:r w:rsidR="00684733" w:rsidRPr="000B66BC" w:rsidDel="0032789D">
                <w:rPr>
                  <w:rFonts w:ascii="Times New Roman" w:hAnsi="Times New Roman"/>
                  <w:color w:val="auto"/>
                  <w:sz w:val="24"/>
                  <w:szCs w:val="24"/>
                </w:rPr>
                <w:delText>CRR</w:delText>
              </w:r>
            </w:del>
            <w:ins w:id="395" w:author="Author">
              <w:r w:rsidR="0032789D">
                <w:rPr>
                  <w:rFonts w:ascii="Times New Roman" w:hAnsi="Times New Roman"/>
                  <w:color w:val="auto"/>
                  <w:sz w:val="24"/>
                  <w:szCs w:val="24"/>
                </w:rPr>
                <w:t>REGULATION (EU) NO 575/2013</w:t>
              </w:r>
            </w:ins>
            <w:r w:rsidRPr="000B66BC">
              <w:rPr>
                <w:rFonts w:ascii="Times New Roman" w:hAnsi="Times New Roman"/>
                <w:color w:val="auto"/>
                <w:sz w:val="24"/>
                <w:szCs w:val="24"/>
              </w:rPr>
              <w:t>.</w:t>
            </w:r>
          </w:p>
        </w:tc>
      </w:tr>
      <w:tr w:rsidR="00CB48CC" w:rsidRPr="00E75BB8" w14:paraId="664DB6ED" w14:textId="77777777" w:rsidTr="00E1595A">
        <w:trPr>
          <w:trHeight w:val="304"/>
        </w:trPr>
        <w:tc>
          <w:tcPr>
            <w:tcW w:w="1531" w:type="dxa"/>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188;</w:t>
            </w:r>
            <w:r w:rsidR="009573B2" w:rsidRPr="000B66BC">
              <w:rPr>
                <w:rFonts w:ascii="Times New Roman" w:hAnsi="Times New Roman"/>
                <w:bCs/>
                <w:sz w:val="24"/>
                <w:szCs w:val="24"/>
              </w:rPr>
              <w:t>0</w:t>
            </w:r>
            <w:r w:rsidRPr="000B66BC">
              <w:rPr>
                <w:rFonts w:ascii="Times New Roman" w:hAnsi="Times New Roman"/>
                <w:bCs/>
                <w:sz w:val="24"/>
                <w:szCs w:val="24"/>
              </w:rPr>
              <w:t>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
                <w:color w:val="auto"/>
                <w:sz w:val="24"/>
                <w:szCs w:val="24"/>
              </w:rPr>
              <w:t xml:space="preserve">Regular-way purchases awaiting settlement: Full recognition of </w:t>
            </w:r>
            <w:r w:rsidR="00F20010" w:rsidRPr="000B66BC">
              <w:rPr>
                <w:rFonts w:ascii="Times New Roman" w:hAnsi="Times New Roman"/>
                <w:b/>
                <w:color w:val="auto"/>
                <w:sz w:val="24"/>
                <w:szCs w:val="24"/>
              </w:rPr>
              <w:t xml:space="preserve">commitments to pay </w:t>
            </w:r>
            <w:r w:rsidRPr="000B66BC">
              <w:rPr>
                <w:rFonts w:ascii="Times New Roman" w:hAnsi="Times New Roman"/>
                <w:b/>
                <w:color w:val="auto"/>
                <w:sz w:val="24"/>
                <w:szCs w:val="24"/>
              </w:rPr>
              <w:t xml:space="preserve">under settlement date </w:t>
            </w:r>
            <w:proofErr w:type="gramStart"/>
            <w:r w:rsidRPr="000B66BC">
              <w:rPr>
                <w:rFonts w:ascii="Times New Roman" w:hAnsi="Times New Roman"/>
                <w:b/>
                <w:color w:val="auto"/>
                <w:sz w:val="24"/>
                <w:szCs w:val="24"/>
              </w:rPr>
              <w:t>accounting</w:t>
            </w:r>
            <w:proofErr w:type="gramEnd"/>
            <w:r w:rsidRPr="000B66BC">
              <w:rPr>
                <w:rFonts w:ascii="Times New Roman" w:hAnsi="Times New Roman"/>
                <w:b/>
                <w:color w:val="auto"/>
                <w:sz w:val="24"/>
                <w:szCs w:val="24"/>
              </w:rPr>
              <w:t xml:space="preserve"> </w:t>
            </w:r>
          </w:p>
          <w:p w14:paraId="0305F981" w14:textId="6973F19C" w:rsidR="00CB48CC" w:rsidRPr="000B66BC" w:rsidRDefault="00195426"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Article 429</w:t>
            </w:r>
            <w:proofErr w:type="gramStart"/>
            <w:r w:rsidRPr="000B66BC">
              <w:rPr>
                <w:rFonts w:ascii="Times New Roman" w:hAnsi="Times New Roman"/>
                <w:bCs/>
                <w:sz w:val="24"/>
                <w:szCs w:val="24"/>
              </w:rPr>
              <w:t>g(</w:t>
            </w:r>
            <w:proofErr w:type="gramEnd"/>
            <w:r w:rsidR="0049459B" w:rsidRPr="000B66BC">
              <w:rPr>
                <w:rFonts w:ascii="Times New Roman" w:hAnsi="Times New Roman"/>
                <w:bCs/>
                <w:sz w:val="24"/>
                <w:szCs w:val="24"/>
              </w:rPr>
              <w:t>3</w:t>
            </w:r>
            <w:r w:rsidRPr="000B66BC">
              <w:rPr>
                <w:rFonts w:ascii="Times New Roman" w:hAnsi="Times New Roman"/>
                <w:bCs/>
                <w:sz w:val="24"/>
                <w:szCs w:val="24"/>
              </w:rPr>
              <w:t xml:space="preserve">) </w:t>
            </w:r>
            <w:del w:id="396" w:author="Author">
              <w:r w:rsidR="00684733" w:rsidRPr="000B66BC" w:rsidDel="0032789D">
                <w:rPr>
                  <w:rFonts w:ascii="Times New Roman" w:hAnsi="Times New Roman"/>
                  <w:bCs/>
                  <w:sz w:val="24"/>
                  <w:szCs w:val="24"/>
                </w:rPr>
                <w:delText>CRR</w:delText>
              </w:r>
            </w:del>
            <w:ins w:id="397" w:author="Author">
              <w:r w:rsidR="0032789D">
                <w:rPr>
                  <w:rFonts w:ascii="Times New Roman" w:hAnsi="Times New Roman"/>
                  <w:bCs/>
                  <w:sz w:val="24"/>
                  <w:szCs w:val="24"/>
                </w:rPr>
                <w:t>REGULATION (EU) NO 575/2013</w:t>
              </w:r>
            </w:ins>
          </w:p>
          <w:p w14:paraId="17418655" w14:textId="77777777" w:rsidR="00CB48CC" w:rsidRPr="000B66BC" w:rsidRDefault="00CB48CC" w:rsidP="000B66BC">
            <w:pPr>
              <w:pStyle w:val="BodyText1"/>
              <w:spacing w:after="240"/>
              <w:rPr>
                <w:rFonts w:ascii="Times New Roman" w:hAnsi="Times New Roman"/>
                <w:bCs/>
                <w:color w:val="auto"/>
                <w:sz w:val="24"/>
                <w:szCs w:val="24"/>
              </w:rPr>
            </w:pPr>
            <w:r w:rsidRPr="000B66BC">
              <w:rPr>
                <w:rFonts w:ascii="Times New Roman" w:hAnsi="Times New Roman"/>
                <w:bCs/>
                <w:color w:val="auto"/>
                <w:sz w:val="24"/>
                <w:szCs w:val="24"/>
              </w:rPr>
              <w:t>The full nominal value of commitments to pay related to regular-way purchases</w:t>
            </w:r>
            <w:r w:rsidR="00195426" w:rsidRPr="000B66BC">
              <w:rPr>
                <w:rFonts w:ascii="Times New Roman" w:hAnsi="Times New Roman"/>
                <w:bCs/>
                <w:color w:val="auto"/>
                <w:sz w:val="24"/>
                <w:szCs w:val="24"/>
              </w:rPr>
              <w:t>, for institutions that, in accordance with the applicable accounting framework, apply settlement date accounting to regular-way purchases and sales.</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sidRPr="000B66BC">
              <w:rPr>
                <w:rFonts w:ascii="Times New Roman" w:hAnsi="Times New Roman"/>
                <w:bCs/>
                <w:color w:val="auto"/>
                <w:sz w:val="24"/>
                <w:szCs w:val="24"/>
              </w:rPr>
              <w:t xml:space="preserve">Securities related to regular-way sales shall be reported in row </w:t>
            </w:r>
            <w:r w:rsidR="005E4C56" w:rsidRPr="000B66BC">
              <w:rPr>
                <w:rFonts w:ascii="Times New Roman" w:hAnsi="Times New Roman"/>
                <w:bCs/>
                <w:color w:val="auto"/>
                <w:sz w:val="24"/>
                <w:szCs w:val="24"/>
              </w:rPr>
              <w:t>0</w:t>
            </w:r>
            <w:r w:rsidRPr="000B66BC">
              <w:rPr>
                <w:rFonts w:ascii="Times New Roman" w:hAnsi="Times New Roman"/>
                <w:color w:val="auto"/>
                <w:sz w:val="24"/>
                <w:szCs w:val="24"/>
              </w:rPr>
              <w:t>190 “other assets”.</w:t>
            </w:r>
          </w:p>
        </w:tc>
      </w:tr>
      <w:tr w:rsidR="00CB48CC" w:rsidRPr="00E75BB8" w14:paraId="061A339C" w14:textId="77777777" w:rsidTr="00E1595A">
        <w:trPr>
          <w:trHeight w:val="304"/>
        </w:trPr>
        <w:tc>
          <w:tcPr>
            <w:tcW w:w="1531" w:type="dxa"/>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189;</w:t>
            </w:r>
            <w:r w:rsidR="009573B2" w:rsidRPr="000B66BC">
              <w:rPr>
                <w:rFonts w:ascii="Times New Roman" w:hAnsi="Times New Roman"/>
                <w:bCs/>
                <w:sz w:val="24"/>
                <w:szCs w:val="24"/>
              </w:rPr>
              <w:t>0</w:t>
            </w:r>
            <w:r w:rsidRPr="000B66BC">
              <w:rPr>
                <w:rFonts w:ascii="Times New Roman" w:hAnsi="Times New Roman"/>
                <w:bCs/>
                <w:sz w:val="24"/>
                <w:szCs w:val="24"/>
              </w:rPr>
              <w:t>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tcPr>
          <w:p w14:paraId="3DDE4E8F" w14:textId="0E067F38" w:rsidR="00974BCC" w:rsidRPr="000B66BC" w:rsidRDefault="00974B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Regular-way purchases awaiting settlement: offset </w:t>
            </w:r>
            <w:proofErr w:type="gramStart"/>
            <w:r w:rsidR="00DC3476" w:rsidRPr="000B66BC">
              <w:rPr>
                <w:rFonts w:ascii="Times New Roman" w:hAnsi="Times New Roman"/>
                <w:b/>
                <w:color w:val="auto"/>
                <w:sz w:val="24"/>
                <w:szCs w:val="24"/>
              </w:rPr>
              <w:t xml:space="preserve">to </w:t>
            </w:r>
            <w:r w:rsidRPr="000B66BC">
              <w:rPr>
                <w:rFonts w:ascii="Times New Roman" w:hAnsi="Times New Roman"/>
                <w:b/>
                <w:color w:val="auto"/>
                <w:sz w:val="24"/>
                <w:szCs w:val="24"/>
              </w:rPr>
              <w:t xml:space="preserve"> </w:t>
            </w:r>
            <w:r w:rsidR="00F86BA8" w:rsidRPr="000B66BC">
              <w:rPr>
                <w:rFonts w:ascii="Times New Roman" w:hAnsi="Times New Roman"/>
                <w:b/>
                <w:color w:val="auto"/>
                <w:sz w:val="24"/>
                <w:szCs w:val="24"/>
              </w:rPr>
              <w:t>commitments</w:t>
            </w:r>
            <w:proofErr w:type="gramEnd"/>
            <w:r w:rsidR="00F86BA8" w:rsidRPr="000B66BC">
              <w:rPr>
                <w:rFonts w:ascii="Times New Roman" w:hAnsi="Times New Roman"/>
                <w:b/>
                <w:color w:val="auto"/>
                <w:sz w:val="24"/>
                <w:szCs w:val="24"/>
              </w:rPr>
              <w:t xml:space="preserve"> to pay </w:t>
            </w:r>
            <w:r w:rsidRPr="000B66BC">
              <w:rPr>
                <w:rFonts w:ascii="Times New Roman" w:hAnsi="Times New Roman"/>
                <w:b/>
                <w:color w:val="auto"/>
                <w:sz w:val="24"/>
                <w:szCs w:val="24"/>
              </w:rPr>
              <w:t xml:space="preserve">under settlement date accounting in accordance with 429g(3) </w:t>
            </w:r>
            <w:r w:rsidR="00684733" w:rsidRPr="000B66BC">
              <w:rPr>
                <w:rFonts w:ascii="Times New Roman" w:hAnsi="Times New Roman"/>
                <w:b/>
                <w:color w:val="auto"/>
                <w:sz w:val="24"/>
                <w:szCs w:val="24"/>
              </w:rPr>
              <w:t>CRR</w:t>
            </w:r>
          </w:p>
          <w:p w14:paraId="0155689A" w14:textId="0EF41A92" w:rsidR="0049459B" w:rsidRPr="000B66BC" w:rsidRDefault="0049459B"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Article 429</w:t>
            </w:r>
            <w:proofErr w:type="gramStart"/>
            <w:r w:rsidRPr="000B66BC">
              <w:rPr>
                <w:rFonts w:ascii="Times New Roman" w:hAnsi="Times New Roman"/>
                <w:bCs/>
                <w:sz w:val="24"/>
                <w:szCs w:val="24"/>
              </w:rPr>
              <w:t>g(</w:t>
            </w:r>
            <w:proofErr w:type="gramEnd"/>
            <w:r w:rsidRPr="000B66BC">
              <w:rPr>
                <w:rFonts w:ascii="Times New Roman" w:hAnsi="Times New Roman"/>
                <w:bCs/>
                <w:sz w:val="24"/>
                <w:szCs w:val="24"/>
              </w:rPr>
              <w:t xml:space="preserve">3) </w:t>
            </w:r>
            <w:del w:id="398" w:author="Author">
              <w:r w:rsidR="00684733" w:rsidRPr="000B66BC" w:rsidDel="0032789D">
                <w:rPr>
                  <w:rFonts w:ascii="Times New Roman" w:hAnsi="Times New Roman"/>
                  <w:bCs/>
                  <w:sz w:val="24"/>
                  <w:szCs w:val="24"/>
                </w:rPr>
                <w:delText>CRR</w:delText>
              </w:r>
            </w:del>
            <w:ins w:id="399"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w:t>
            </w:r>
          </w:p>
          <w:p w14:paraId="795D29D1" w14:textId="45AC138D" w:rsidR="0049459B" w:rsidRPr="000B66BC" w:rsidRDefault="00DC3476" w:rsidP="000B66BC">
            <w:pPr>
              <w:pStyle w:val="BodyText1"/>
              <w:spacing w:after="240"/>
              <w:rPr>
                <w:rFonts w:ascii="Times New Roman" w:hAnsi="Times New Roman"/>
                <w:bCs/>
                <w:sz w:val="24"/>
                <w:szCs w:val="24"/>
              </w:rPr>
            </w:pPr>
            <w:r w:rsidRPr="000B66BC">
              <w:rPr>
                <w:rFonts w:ascii="Times New Roman" w:hAnsi="Times New Roman"/>
                <w:bCs/>
                <w:sz w:val="24"/>
                <w:szCs w:val="24"/>
              </w:rPr>
              <w:t>T</w:t>
            </w:r>
            <w:r w:rsidR="0049459B" w:rsidRPr="000B66BC">
              <w:rPr>
                <w:rFonts w:ascii="Times New Roman" w:hAnsi="Times New Roman"/>
                <w:bCs/>
                <w:sz w:val="24"/>
                <w:szCs w:val="24"/>
              </w:rPr>
              <w:t xml:space="preserve">he </w:t>
            </w:r>
            <w:r w:rsidRPr="000B66BC">
              <w:rPr>
                <w:rFonts w:ascii="Times New Roman" w:hAnsi="Times New Roman"/>
                <w:bCs/>
                <w:sz w:val="24"/>
                <w:szCs w:val="24"/>
              </w:rPr>
              <w:t xml:space="preserve">part of the amount reported in row </w:t>
            </w:r>
            <w:r w:rsidR="005E4C56" w:rsidRPr="000B66BC">
              <w:rPr>
                <w:rFonts w:ascii="Times New Roman" w:hAnsi="Times New Roman"/>
                <w:bCs/>
                <w:sz w:val="24"/>
                <w:szCs w:val="24"/>
              </w:rPr>
              <w:t>0</w:t>
            </w:r>
            <w:r w:rsidRPr="000B66BC">
              <w:rPr>
                <w:rFonts w:ascii="Times New Roman" w:hAnsi="Times New Roman"/>
                <w:bCs/>
                <w:sz w:val="24"/>
                <w:szCs w:val="24"/>
              </w:rPr>
              <w:t xml:space="preserve">188 </w:t>
            </w:r>
            <w:r w:rsidR="00694498" w:rsidRPr="000B66BC">
              <w:rPr>
                <w:rFonts w:ascii="Times New Roman" w:hAnsi="Times New Roman"/>
                <w:bCs/>
                <w:sz w:val="24"/>
                <w:szCs w:val="24"/>
              </w:rPr>
              <w:t>offset</w:t>
            </w:r>
            <w:r w:rsidRPr="000B66BC">
              <w:rPr>
                <w:rFonts w:ascii="Times New Roman" w:hAnsi="Times New Roman"/>
                <w:bCs/>
                <w:sz w:val="24"/>
                <w:szCs w:val="24"/>
              </w:rPr>
              <w:t xml:space="preserve"> </w:t>
            </w:r>
            <w:r w:rsidR="0049459B" w:rsidRPr="000B66BC">
              <w:rPr>
                <w:rFonts w:ascii="Times New Roman" w:hAnsi="Times New Roman"/>
                <w:bCs/>
                <w:sz w:val="24"/>
                <w:szCs w:val="24"/>
              </w:rPr>
              <w:t xml:space="preserve">by the full nominal value of cash receivables related to regular-way sales awaiting settlement in accordance with </w:t>
            </w:r>
            <w:r w:rsidR="0049025A" w:rsidRPr="000B66BC">
              <w:rPr>
                <w:rFonts w:ascii="Times New Roman" w:hAnsi="Times New Roman"/>
                <w:bCs/>
                <w:sz w:val="24"/>
                <w:szCs w:val="24"/>
              </w:rPr>
              <w:t>A</w:t>
            </w:r>
            <w:r w:rsidR="0049459B" w:rsidRPr="000B66BC">
              <w:rPr>
                <w:rFonts w:ascii="Times New Roman" w:hAnsi="Times New Roman"/>
                <w:bCs/>
                <w:sz w:val="24"/>
                <w:szCs w:val="24"/>
              </w:rPr>
              <w:t>rticle 429</w:t>
            </w:r>
            <w:proofErr w:type="gramStart"/>
            <w:r w:rsidR="0049459B" w:rsidRPr="000B66BC">
              <w:rPr>
                <w:rFonts w:ascii="Times New Roman" w:hAnsi="Times New Roman"/>
                <w:bCs/>
                <w:sz w:val="24"/>
                <w:szCs w:val="24"/>
              </w:rPr>
              <w:t>g(</w:t>
            </w:r>
            <w:proofErr w:type="gramEnd"/>
            <w:r w:rsidR="0049459B" w:rsidRPr="000B66BC">
              <w:rPr>
                <w:rFonts w:ascii="Times New Roman" w:hAnsi="Times New Roman"/>
                <w:bCs/>
                <w:sz w:val="24"/>
                <w:szCs w:val="24"/>
              </w:rPr>
              <w:t>3)</w:t>
            </w:r>
            <w:r w:rsidR="0049025A" w:rsidRPr="000B66BC">
              <w:rPr>
                <w:rFonts w:ascii="Times New Roman" w:hAnsi="Times New Roman"/>
                <w:bCs/>
                <w:sz w:val="24"/>
                <w:szCs w:val="24"/>
              </w:rPr>
              <w:t xml:space="preserve"> </w:t>
            </w:r>
            <w:del w:id="400" w:author="Author">
              <w:r w:rsidR="00684733" w:rsidRPr="000B66BC" w:rsidDel="0032789D">
                <w:rPr>
                  <w:rFonts w:ascii="Times New Roman" w:hAnsi="Times New Roman"/>
                  <w:bCs/>
                  <w:sz w:val="24"/>
                  <w:szCs w:val="24"/>
                </w:rPr>
                <w:delText>CRR</w:delText>
              </w:r>
            </w:del>
            <w:ins w:id="401" w:author="Author">
              <w:r w:rsidR="0032789D">
                <w:rPr>
                  <w:rFonts w:ascii="Times New Roman" w:hAnsi="Times New Roman"/>
                  <w:bCs/>
                  <w:sz w:val="24"/>
                  <w:szCs w:val="24"/>
                </w:rPr>
                <w:t>REGULATION (EU) NO 575/2013</w:t>
              </w:r>
            </w:ins>
            <w:r w:rsidR="0049459B" w:rsidRPr="000B66BC">
              <w:rPr>
                <w:rFonts w:ascii="Times New Roman" w:hAnsi="Times New Roman"/>
                <w:bCs/>
                <w:sz w:val="24"/>
                <w:szCs w:val="24"/>
              </w:rPr>
              <w:t>.</w:t>
            </w:r>
          </w:p>
        </w:tc>
      </w:tr>
      <w:tr w:rsidR="00CB48CC" w:rsidRPr="00E75BB8" w14:paraId="7F056AC7" w14:textId="77777777" w:rsidTr="00E1595A">
        <w:trPr>
          <w:trHeight w:val="304"/>
        </w:trPr>
        <w:tc>
          <w:tcPr>
            <w:tcW w:w="1531" w:type="dxa"/>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190;</w:t>
            </w:r>
            <w:r w:rsidR="009573B2" w:rsidRPr="000B66BC">
              <w:rPr>
                <w:rFonts w:ascii="Times New Roman" w:hAnsi="Times New Roman"/>
                <w:bCs/>
                <w:sz w:val="24"/>
                <w:szCs w:val="24"/>
              </w:rPr>
              <w:t>0</w:t>
            </w:r>
            <w:r w:rsidRPr="000B66BC">
              <w:rPr>
                <w:rFonts w:ascii="Times New Roman" w:hAnsi="Times New Roman"/>
                <w:bCs/>
                <w:sz w:val="24"/>
                <w:szCs w:val="24"/>
              </w:rPr>
              <w:t>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Other assets </w:t>
            </w:r>
          </w:p>
          <w:p w14:paraId="6BF56BA7" w14:textId="7576F11F" w:rsidR="00CB48CC" w:rsidRPr="000B66BC" w:rsidRDefault="009716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(a) of </w:t>
            </w:r>
            <w:r w:rsidR="00CB48CC" w:rsidRPr="000B66BC">
              <w:rPr>
                <w:rFonts w:ascii="Times New Roman" w:hAnsi="Times New Roman"/>
                <w:bCs/>
                <w:sz w:val="24"/>
                <w:szCs w:val="24"/>
              </w:rPr>
              <w:t xml:space="preserve">Article 429(4) </w:t>
            </w:r>
            <w:del w:id="402" w:author="Author">
              <w:r w:rsidR="00684733" w:rsidRPr="000B66BC" w:rsidDel="0032789D">
                <w:rPr>
                  <w:rFonts w:ascii="Times New Roman" w:hAnsi="Times New Roman"/>
                  <w:bCs/>
                  <w:sz w:val="24"/>
                  <w:szCs w:val="24"/>
                </w:rPr>
                <w:delText>CRR</w:delText>
              </w:r>
            </w:del>
            <w:ins w:id="403" w:author="Author">
              <w:r w:rsidR="0032789D">
                <w:rPr>
                  <w:rFonts w:ascii="Times New Roman" w:hAnsi="Times New Roman"/>
                  <w:bCs/>
                  <w:sz w:val="24"/>
                  <w:szCs w:val="24"/>
                </w:rPr>
                <w:t>REGULATION (EU) NO 575/2013</w:t>
              </w:r>
            </w:ins>
            <w:r w:rsidR="00CB48CC" w:rsidRPr="000B66BC">
              <w:rPr>
                <w:rFonts w:ascii="Times New Roman" w:hAnsi="Times New Roman"/>
                <w:bCs/>
                <w:sz w:val="24"/>
                <w:szCs w:val="24"/>
              </w:rPr>
              <w:t xml:space="preserve"> </w:t>
            </w:r>
          </w:p>
          <w:p w14:paraId="412FDEE7" w14:textId="644AFF88"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All assets other than </w:t>
            </w:r>
            <w:r w:rsidR="00BA4907" w:rsidRPr="000B66BC">
              <w:rPr>
                <w:rFonts w:ascii="Times New Roman" w:hAnsi="Times New Roman"/>
                <w:bCs/>
                <w:sz w:val="24"/>
                <w:szCs w:val="24"/>
              </w:rPr>
              <w:t xml:space="preserve">derivatives </w:t>
            </w:r>
            <w:r w:rsidRPr="000B66BC">
              <w:rPr>
                <w:rFonts w:ascii="Times New Roman" w:hAnsi="Times New Roman"/>
                <w:bCs/>
                <w:sz w:val="24"/>
                <w:szCs w:val="24"/>
              </w:rPr>
              <w:t xml:space="preserve">contracts listed in Annex II </w:t>
            </w:r>
            <w:del w:id="404" w:author="Author">
              <w:r w:rsidR="00684733" w:rsidRPr="000B66BC" w:rsidDel="0032789D">
                <w:rPr>
                  <w:rFonts w:ascii="Times New Roman" w:hAnsi="Times New Roman"/>
                  <w:bCs/>
                  <w:sz w:val="24"/>
                  <w:szCs w:val="24"/>
                </w:rPr>
                <w:delText>CRR</w:delText>
              </w:r>
            </w:del>
            <w:ins w:id="405"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credit derivatives and </w:t>
            </w:r>
            <w:r w:rsidR="00FD7AB0" w:rsidRPr="000B66BC">
              <w:rPr>
                <w:rFonts w:ascii="Times New Roman" w:hAnsi="Times New Roman"/>
                <w:bCs/>
                <w:sz w:val="24"/>
                <w:szCs w:val="24"/>
              </w:rPr>
              <w:t>SFTs</w:t>
            </w:r>
            <w:r w:rsidRPr="000B66BC">
              <w:rPr>
                <w:rFonts w:ascii="Times New Roman" w:hAnsi="Times New Roman"/>
                <w:bCs/>
                <w:sz w:val="24"/>
                <w:szCs w:val="24"/>
              </w:rPr>
              <w:t xml:space="preserve"> (</w:t>
            </w:r>
            <w:proofErr w:type="gramStart"/>
            <w:r w:rsidRPr="000B66BC">
              <w:rPr>
                <w:rFonts w:ascii="Times New Roman" w:hAnsi="Times New Roman"/>
                <w:bCs/>
                <w:sz w:val="24"/>
                <w:szCs w:val="24"/>
              </w:rPr>
              <w:t>e.g.</w:t>
            </w:r>
            <w:proofErr w:type="gramEnd"/>
            <w:r w:rsidRPr="000B66BC">
              <w:rPr>
                <w:rFonts w:ascii="Times New Roman" w:hAnsi="Times New Roman"/>
                <w:bCs/>
                <w:sz w:val="24"/>
                <w:szCs w:val="24"/>
              </w:rPr>
              <w:t xml:space="preserve"> amongst others assets to be reported in this cell are accounting receivables for cash variation margin provided where recognised under the operative accounting framework, liquid assets as defined under the liquidity coverage ratio, failed and unsettled transactions). Institutions shall base valuation on the principles set out in Article 429</w:t>
            </w:r>
            <w:proofErr w:type="gramStart"/>
            <w:r w:rsidRPr="000B66BC">
              <w:rPr>
                <w:rFonts w:ascii="Times New Roman" w:hAnsi="Times New Roman"/>
                <w:bCs/>
                <w:sz w:val="24"/>
                <w:szCs w:val="24"/>
              </w:rPr>
              <w:t>b(</w:t>
            </w:r>
            <w:proofErr w:type="gramEnd"/>
            <w:r w:rsidRPr="000B66BC">
              <w:rPr>
                <w:rFonts w:ascii="Times New Roman" w:hAnsi="Times New Roman"/>
                <w:bCs/>
                <w:sz w:val="24"/>
                <w:szCs w:val="24"/>
              </w:rPr>
              <w:t>1) and 4</w:t>
            </w:r>
            <w:r w:rsidR="00B82D1A" w:rsidRPr="000B66BC">
              <w:rPr>
                <w:rFonts w:ascii="Times New Roman" w:hAnsi="Times New Roman"/>
                <w:bCs/>
                <w:sz w:val="24"/>
                <w:szCs w:val="24"/>
              </w:rPr>
              <w:t>2</w:t>
            </w:r>
            <w:r w:rsidRPr="000B66BC">
              <w:rPr>
                <w:rFonts w:ascii="Times New Roman" w:hAnsi="Times New Roman"/>
                <w:bCs/>
                <w:sz w:val="24"/>
                <w:szCs w:val="24"/>
              </w:rPr>
              <w:t xml:space="preserve">9(7) </w:t>
            </w:r>
            <w:del w:id="406" w:author="Author">
              <w:r w:rsidR="00684733" w:rsidRPr="000B66BC" w:rsidDel="0032789D">
                <w:rPr>
                  <w:rFonts w:ascii="Times New Roman" w:hAnsi="Times New Roman"/>
                  <w:bCs/>
                  <w:sz w:val="24"/>
                  <w:szCs w:val="24"/>
                </w:rPr>
                <w:delText>CRR</w:delText>
              </w:r>
            </w:del>
            <w:ins w:id="407"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shall include in this cell cash received or any security that is provided to a counterparty via SFTs and that is retained on the balance sheet (</w:t>
            </w:r>
            <w:proofErr w:type="gramStart"/>
            <w:r w:rsidRPr="000B66BC">
              <w:rPr>
                <w:rFonts w:ascii="Times New Roman" w:hAnsi="Times New Roman"/>
                <w:bCs/>
                <w:sz w:val="24"/>
                <w:szCs w:val="24"/>
              </w:rPr>
              <w:t>i.e.</w:t>
            </w:r>
            <w:proofErr w:type="gramEnd"/>
            <w:r w:rsidRPr="000B66BC">
              <w:rPr>
                <w:rFonts w:ascii="Times New Roman" w:hAnsi="Times New Roman"/>
                <w:bCs/>
                <w:sz w:val="24"/>
                <w:szCs w:val="24"/>
              </w:rPr>
              <w:t xml:space="preserve"> the accounting criteria for derecognition are not met). Furthermore, </w:t>
            </w:r>
            <w:r w:rsidRPr="000B66BC">
              <w:rPr>
                <w:rFonts w:ascii="Times New Roman" w:hAnsi="Times New Roman"/>
                <w:bCs/>
                <w:sz w:val="24"/>
                <w:szCs w:val="24"/>
              </w:rPr>
              <w:lastRenderedPageBreak/>
              <w:t>institutions shall recognise items that are deducted from CET1 and Additional Tier 1 items (</w:t>
            </w:r>
            <w:proofErr w:type="gramStart"/>
            <w:r w:rsidRPr="000B66BC">
              <w:rPr>
                <w:rFonts w:ascii="Times New Roman" w:hAnsi="Times New Roman"/>
                <w:bCs/>
                <w:sz w:val="24"/>
                <w:szCs w:val="24"/>
              </w:rPr>
              <w:t>e.g.</w:t>
            </w:r>
            <w:proofErr w:type="gramEnd"/>
            <w:r w:rsidRPr="000B66BC">
              <w:rPr>
                <w:rFonts w:ascii="Times New Roman" w:hAnsi="Times New Roman"/>
                <w:bCs/>
                <w:sz w:val="24"/>
                <w:szCs w:val="24"/>
              </w:rPr>
              <w:t xml:space="preserve"> intangibles, deferred tax assets etc.) here.</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amount reported in row {</w:t>
            </w:r>
            <w:r w:rsidR="00D0594D" w:rsidRPr="000B66BC">
              <w:rPr>
                <w:rFonts w:ascii="Times New Roman" w:hAnsi="Times New Roman"/>
                <w:bCs/>
                <w:sz w:val="24"/>
                <w:szCs w:val="24"/>
              </w:rPr>
              <w:t>0</w:t>
            </w:r>
            <w:r w:rsidRPr="000B66BC">
              <w:rPr>
                <w:rFonts w:ascii="Times New Roman" w:hAnsi="Times New Roman"/>
                <w:bCs/>
                <w:sz w:val="24"/>
                <w:szCs w:val="24"/>
              </w:rPr>
              <w:t>191;0</w:t>
            </w:r>
            <w:r w:rsidR="00D0594D" w:rsidRPr="000B66BC">
              <w:rPr>
                <w:rFonts w:ascii="Times New Roman" w:hAnsi="Times New Roman"/>
                <w:bCs/>
                <w:sz w:val="24"/>
                <w:szCs w:val="24"/>
              </w:rPr>
              <w:t>0</w:t>
            </w:r>
            <w:r w:rsidRPr="000B66BC">
              <w:rPr>
                <w:rFonts w:ascii="Times New Roman" w:hAnsi="Times New Roman"/>
                <w:bCs/>
                <w:sz w:val="24"/>
                <w:szCs w:val="24"/>
              </w:rPr>
              <w:t>10} shall not be tak</w:t>
            </w:r>
            <w:r w:rsidR="00BA46B1" w:rsidRPr="000B66BC">
              <w:rPr>
                <w:rFonts w:ascii="Times New Roman" w:hAnsi="Times New Roman"/>
                <w:bCs/>
                <w:sz w:val="24"/>
                <w:szCs w:val="24"/>
              </w:rPr>
              <w:t>en</w:t>
            </w:r>
            <w:r w:rsidRPr="000B66BC">
              <w:rPr>
                <w:rFonts w:ascii="Times New Roman" w:hAnsi="Times New Roman"/>
                <w:bCs/>
                <w:sz w:val="24"/>
                <w:szCs w:val="24"/>
              </w:rPr>
              <w:t xml:space="preserve"> into account as a reduction in the calculation of this row.</w:t>
            </w:r>
          </w:p>
          <w:p w14:paraId="52C58829" w14:textId="00F0E873" w:rsidR="00CB48CC" w:rsidRPr="000B66BC" w:rsidRDefault="00CB48CC" w:rsidP="000B66BC">
            <w:pPr>
              <w:pStyle w:val="BodyText1"/>
              <w:spacing w:after="240"/>
              <w:rPr>
                <w:rFonts w:ascii="Times New Roman" w:hAnsi="Times New Roman"/>
                <w:bCs/>
                <w:sz w:val="24"/>
                <w:szCs w:val="24"/>
                <w:u w:val="single"/>
              </w:rPr>
            </w:pPr>
            <w:r w:rsidRPr="000B66BC">
              <w:rPr>
                <w:rFonts w:ascii="Times New Roman" w:hAnsi="Times New Roman"/>
                <w:bCs/>
                <w:sz w:val="24"/>
                <w:szCs w:val="24"/>
              </w:rPr>
              <w:t xml:space="preserve">Cash pooling arrangements shall be reported in rows </w:t>
            </w:r>
            <w:r w:rsidR="00764219" w:rsidRPr="000B66BC">
              <w:rPr>
                <w:rFonts w:ascii="Times New Roman" w:hAnsi="Times New Roman"/>
                <w:bCs/>
                <w:sz w:val="24"/>
                <w:szCs w:val="24"/>
              </w:rPr>
              <w:t>{</w:t>
            </w:r>
            <w:r w:rsidR="00D0594D" w:rsidRPr="000B66BC">
              <w:rPr>
                <w:rFonts w:ascii="Times New Roman" w:hAnsi="Times New Roman"/>
                <w:bCs/>
                <w:sz w:val="24"/>
                <w:szCs w:val="24"/>
              </w:rPr>
              <w:t>0</w:t>
            </w:r>
            <w:r w:rsidR="00764219" w:rsidRPr="000B66BC">
              <w:rPr>
                <w:rFonts w:ascii="Times New Roman" w:hAnsi="Times New Roman"/>
                <w:bCs/>
                <w:sz w:val="24"/>
                <w:szCs w:val="24"/>
              </w:rPr>
              <w:t>193;0</w:t>
            </w:r>
            <w:r w:rsidR="00D0594D" w:rsidRPr="000B66BC">
              <w:rPr>
                <w:rFonts w:ascii="Times New Roman" w:hAnsi="Times New Roman"/>
                <w:bCs/>
                <w:sz w:val="24"/>
                <w:szCs w:val="24"/>
              </w:rPr>
              <w:t>0</w:t>
            </w:r>
            <w:r w:rsidR="00764219" w:rsidRPr="000B66BC">
              <w:rPr>
                <w:rFonts w:ascii="Times New Roman" w:hAnsi="Times New Roman"/>
                <w:bCs/>
                <w:sz w:val="24"/>
                <w:szCs w:val="24"/>
              </w:rPr>
              <w:t xml:space="preserve">10}, </w:t>
            </w:r>
            <w:r w:rsidRPr="000B66BC">
              <w:rPr>
                <w:rFonts w:ascii="Times New Roman" w:hAnsi="Times New Roman"/>
                <w:bCs/>
                <w:sz w:val="24"/>
                <w:szCs w:val="24"/>
              </w:rPr>
              <w:t>{</w:t>
            </w:r>
            <w:r w:rsidR="00D0594D" w:rsidRPr="000B66BC">
              <w:rPr>
                <w:rFonts w:ascii="Times New Roman" w:hAnsi="Times New Roman"/>
                <w:bCs/>
                <w:sz w:val="24"/>
                <w:szCs w:val="24"/>
              </w:rPr>
              <w:t>0</w:t>
            </w:r>
            <w:r w:rsidRPr="000B66BC">
              <w:rPr>
                <w:rFonts w:ascii="Times New Roman" w:hAnsi="Times New Roman"/>
                <w:bCs/>
                <w:sz w:val="24"/>
                <w:szCs w:val="24"/>
              </w:rPr>
              <w:t>194;0</w:t>
            </w:r>
            <w:r w:rsidR="00D0594D" w:rsidRPr="000B66BC">
              <w:rPr>
                <w:rFonts w:ascii="Times New Roman" w:hAnsi="Times New Roman"/>
                <w:bCs/>
                <w:sz w:val="24"/>
                <w:szCs w:val="24"/>
              </w:rPr>
              <w:t>0</w:t>
            </w:r>
            <w:r w:rsidRPr="000B66BC">
              <w:rPr>
                <w:rFonts w:ascii="Times New Roman" w:hAnsi="Times New Roman"/>
                <w:bCs/>
                <w:sz w:val="24"/>
                <w:szCs w:val="24"/>
              </w:rPr>
              <w:t>10}, {</w:t>
            </w:r>
            <w:r w:rsidR="00D0594D" w:rsidRPr="000B66BC">
              <w:rPr>
                <w:rFonts w:ascii="Times New Roman" w:hAnsi="Times New Roman"/>
                <w:bCs/>
                <w:sz w:val="24"/>
                <w:szCs w:val="24"/>
              </w:rPr>
              <w:t>0</w:t>
            </w:r>
            <w:r w:rsidRPr="000B66BC">
              <w:rPr>
                <w:rFonts w:ascii="Times New Roman" w:hAnsi="Times New Roman"/>
                <w:bCs/>
                <w:sz w:val="24"/>
                <w:szCs w:val="24"/>
              </w:rPr>
              <w:t>195;</w:t>
            </w:r>
            <w:r w:rsidR="00D0594D" w:rsidRPr="000B66BC">
              <w:rPr>
                <w:rFonts w:ascii="Times New Roman" w:hAnsi="Times New Roman"/>
                <w:bCs/>
                <w:sz w:val="24"/>
                <w:szCs w:val="24"/>
              </w:rPr>
              <w:t>0</w:t>
            </w:r>
            <w:r w:rsidRPr="000B66BC">
              <w:rPr>
                <w:rFonts w:ascii="Times New Roman" w:hAnsi="Times New Roman"/>
                <w:bCs/>
                <w:sz w:val="24"/>
                <w:szCs w:val="24"/>
              </w:rPr>
              <w:t>010}</w:t>
            </w:r>
            <w:r w:rsidR="00764219" w:rsidRPr="000B66BC">
              <w:rPr>
                <w:rFonts w:ascii="Times New Roman" w:hAnsi="Times New Roman"/>
                <w:bCs/>
                <w:sz w:val="24"/>
                <w:szCs w:val="24"/>
              </w:rPr>
              <w:t>,</w:t>
            </w:r>
            <w:r w:rsidRPr="000B66BC">
              <w:rPr>
                <w:rFonts w:ascii="Times New Roman" w:hAnsi="Times New Roman"/>
                <w:bCs/>
                <w:sz w:val="24"/>
                <w:szCs w:val="24"/>
              </w:rPr>
              <w:t xml:space="preserve"> {</w:t>
            </w:r>
            <w:r w:rsidR="00D0594D" w:rsidRPr="000B66BC">
              <w:rPr>
                <w:rFonts w:ascii="Times New Roman" w:hAnsi="Times New Roman"/>
                <w:bCs/>
                <w:sz w:val="24"/>
                <w:szCs w:val="24"/>
              </w:rPr>
              <w:t>0</w:t>
            </w:r>
            <w:r w:rsidRPr="000B66BC">
              <w:rPr>
                <w:rFonts w:ascii="Times New Roman" w:hAnsi="Times New Roman"/>
                <w:bCs/>
                <w:sz w:val="24"/>
                <w:szCs w:val="24"/>
              </w:rPr>
              <w:t>196;0</w:t>
            </w:r>
            <w:r w:rsidR="00D0594D" w:rsidRPr="000B66BC">
              <w:rPr>
                <w:rFonts w:ascii="Times New Roman" w:hAnsi="Times New Roman"/>
                <w:bCs/>
                <w:sz w:val="24"/>
                <w:szCs w:val="24"/>
              </w:rPr>
              <w:t>0</w:t>
            </w:r>
            <w:r w:rsidRPr="000B66BC">
              <w:rPr>
                <w:rFonts w:ascii="Times New Roman" w:hAnsi="Times New Roman"/>
                <w:bCs/>
                <w:sz w:val="24"/>
                <w:szCs w:val="24"/>
              </w:rPr>
              <w:t>10}</w:t>
            </w:r>
            <w:r w:rsidR="00764219" w:rsidRPr="000B66BC">
              <w:rPr>
                <w:rFonts w:ascii="Times New Roman" w:hAnsi="Times New Roman"/>
                <w:bCs/>
                <w:sz w:val="24"/>
                <w:szCs w:val="24"/>
              </w:rPr>
              <w:t>, {</w:t>
            </w:r>
            <w:r w:rsidR="00D0594D" w:rsidRPr="000B66BC">
              <w:rPr>
                <w:rFonts w:ascii="Times New Roman" w:hAnsi="Times New Roman"/>
                <w:bCs/>
                <w:sz w:val="24"/>
                <w:szCs w:val="24"/>
              </w:rPr>
              <w:t>0</w:t>
            </w:r>
            <w:r w:rsidR="00764219" w:rsidRPr="000B66BC">
              <w:rPr>
                <w:rFonts w:ascii="Times New Roman" w:hAnsi="Times New Roman"/>
                <w:bCs/>
                <w:sz w:val="24"/>
                <w:szCs w:val="24"/>
              </w:rPr>
              <w:t>197;0</w:t>
            </w:r>
            <w:r w:rsidR="00D0594D" w:rsidRPr="000B66BC">
              <w:rPr>
                <w:rFonts w:ascii="Times New Roman" w:hAnsi="Times New Roman"/>
                <w:bCs/>
                <w:sz w:val="24"/>
                <w:szCs w:val="24"/>
              </w:rPr>
              <w:t>0</w:t>
            </w:r>
            <w:r w:rsidR="00764219" w:rsidRPr="000B66BC">
              <w:rPr>
                <w:rFonts w:ascii="Times New Roman" w:hAnsi="Times New Roman"/>
                <w:bCs/>
                <w:sz w:val="24"/>
                <w:szCs w:val="24"/>
              </w:rPr>
              <w:t>10} and {</w:t>
            </w:r>
            <w:r w:rsidR="00D0594D" w:rsidRPr="000B66BC">
              <w:rPr>
                <w:rFonts w:ascii="Times New Roman" w:hAnsi="Times New Roman"/>
                <w:bCs/>
                <w:sz w:val="24"/>
                <w:szCs w:val="24"/>
              </w:rPr>
              <w:t>0</w:t>
            </w:r>
            <w:r w:rsidR="00764219" w:rsidRPr="000B66BC">
              <w:rPr>
                <w:rFonts w:ascii="Times New Roman" w:hAnsi="Times New Roman"/>
                <w:bCs/>
                <w:sz w:val="24"/>
                <w:szCs w:val="24"/>
              </w:rPr>
              <w:t>198;0</w:t>
            </w:r>
            <w:r w:rsidR="00D0594D" w:rsidRPr="000B66BC">
              <w:rPr>
                <w:rFonts w:ascii="Times New Roman" w:hAnsi="Times New Roman"/>
                <w:bCs/>
                <w:sz w:val="24"/>
                <w:szCs w:val="24"/>
              </w:rPr>
              <w:t>0</w:t>
            </w:r>
            <w:r w:rsidR="00764219" w:rsidRPr="000B66BC">
              <w:rPr>
                <w:rFonts w:ascii="Times New Roman" w:hAnsi="Times New Roman"/>
                <w:bCs/>
                <w:sz w:val="24"/>
                <w:szCs w:val="24"/>
              </w:rPr>
              <w:t>10}</w:t>
            </w:r>
            <w:r w:rsidRPr="000B66BC">
              <w:rPr>
                <w:rFonts w:ascii="Times New Roman" w:hAnsi="Times New Roman"/>
                <w:bCs/>
                <w:sz w:val="24"/>
                <w:szCs w:val="24"/>
              </w:rPr>
              <w:t xml:space="preserve"> and not here.</w:t>
            </w:r>
          </w:p>
        </w:tc>
      </w:tr>
      <w:tr w:rsidR="00CB48CC" w:rsidRPr="00E75BB8" w14:paraId="5EC00608" w14:textId="77777777" w:rsidTr="00E1595A">
        <w:trPr>
          <w:trHeight w:val="304"/>
        </w:trPr>
        <w:tc>
          <w:tcPr>
            <w:tcW w:w="1531" w:type="dxa"/>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191;</w:t>
            </w:r>
            <w:r w:rsidR="009573B2" w:rsidRPr="000B66BC">
              <w:rPr>
                <w:rFonts w:ascii="Times New Roman" w:hAnsi="Times New Roman"/>
                <w:bCs/>
                <w:sz w:val="24"/>
                <w:szCs w:val="24"/>
              </w:rPr>
              <w:t>0</w:t>
            </w:r>
            <w:r w:rsidRPr="000B66BC">
              <w:rPr>
                <w:rFonts w:ascii="Times New Roman" w:hAnsi="Times New Roman"/>
                <w:bCs/>
                <w:sz w:val="24"/>
                <w:szCs w:val="24"/>
              </w:rPr>
              <w:t>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General credit risk adjustments to on balance sheet items </w:t>
            </w:r>
          </w:p>
          <w:p w14:paraId="1CDF58F3" w14:textId="2C39FE9E" w:rsidR="00CB48CC" w:rsidRPr="000B66BC" w:rsidRDefault="00CB48CC" w:rsidP="000B66BC">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 xml:space="preserve">Article 429(4) </w:t>
            </w:r>
            <w:del w:id="408" w:author="Author">
              <w:r w:rsidR="00684733" w:rsidRPr="000B66BC" w:rsidDel="0032789D">
                <w:rPr>
                  <w:rFonts w:ascii="Times New Roman" w:hAnsi="Times New Roman"/>
                  <w:bCs/>
                  <w:sz w:val="24"/>
                  <w:szCs w:val="24"/>
                </w:rPr>
                <w:delText>CRR</w:delText>
              </w:r>
            </w:del>
            <w:ins w:id="409"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w:t>
            </w:r>
          </w:p>
          <w:p w14:paraId="7E1379BD" w14:textId="6B2C401A" w:rsidR="00CB48CC" w:rsidRPr="000B66BC" w:rsidRDefault="00CB48CC" w:rsidP="000B66BC">
            <w:pPr>
              <w:pStyle w:val="BodyText1"/>
              <w:spacing w:after="240" w:line="240" w:lineRule="auto"/>
              <w:rPr>
                <w:rFonts w:ascii="Times New Roman" w:hAnsi="Times New Roman"/>
                <w:color w:val="auto"/>
                <w:sz w:val="24"/>
                <w:szCs w:val="24"/>
                <w:highlight w:val="cyan"/>
              </w:rPr>
            </w:pPr>
            <w:r w:rsidRPr="000B66BC">
              <w:rPr>
                <w:rFonts w:ascii="Times New Roman" w:hAnsi="Times New Roman"/>
                <w:bCs/>
                <w:sz w:val="24"/>
                <w:szCs w:val="24"/>
              </w:rPr>
              <w:t xml:space="preserve">The amount of general credit risk adjustments corresponding to on-balance sheet </w:t>
            </w:r>
            <w:proofErr w:type="gramStart"/>
            <w:r w:rsidRPr="000B66BC">
              <w:rPr>
                <w:rFonts w:ascii="Times New Roman" w:hAnsi="Times New Roman"/>
                <w:bCs/>
                <w:sz w:val="24"/>
                <w:szCs w:val="24"/>
              </w:rPr>
              <w:t>items  referred</w:t>
            </w:r>
            <w:proofErr w:type="gramEnd"/>
            <w:r w:rsidRPr="000B66BC">
              <w:rPr>
                <w:rFonts w:ascii="Times New Roman" w:hAnsi="Times New Roman"/>
                <w:bCs/>
                <w:sz w:val="24"/>
                <w:szCs w:val="24"/>
              </w:rPr>
              <w:t xml:space="preserve"> to in</w:t>
            </w:r>
            <w:r w:rsidR="001475A2" w:rsidRPr="000B66BC">
              <w:rPr>
                <w:rFonts w:ascii="Times New Roman" w:hAnsi="Times New Roman"/>
                <w:bCs/>
                <w:sz w:val="24"/>
                <w:szCs w:val="24"/>
              </w:rPr>
              <w:t xml:space="preserve"> point (a) of</w:t>
            </w:r>
            <w:r w:rsidRPr="000B66BC">
              <w:rPr>
                <w:rFonts w:ascii="Times New Roman" w:hAnsi="Times New Roman"/>
                <w:bCs/>
                <w:sz w:val="24"/>
                <w:szCs w:val="24"/>
              </w:rPr>
              <w:t xml:space="preserve"> Article 429(4)</w:t>
            </w:r>
            <w:r w:rsidR="006B0848" w:rsidRPr="000B66BC">
              <w:rPr>
                <w:rFonts w:ascii="Times New Roman" w:hAnsi="Times New Roman"/>
                <w:bCs/>
                <w:sz w:val="24"/>
                <w:szCs w:val="24"/>
              </w:rPr>
              <w:t xml:space="preserve"> </w:t>
            </w:r>
            <w:del w:id="410" w:author="Author">
              <w:r w:rsidR="00684733" w:rsidRPr="000B66BC" w:rsidDel="0032789D">
                <w:rPr>
                  <w:rFonts w:ascii="Times New Roman" w:hAnsi="Times New Roman"/>
                  <w:bCs/>
                  <w:sz w:val="24"/>
                  <w:szCs w:val="24"/>
                </w:rPr>
                <w:delText>CRR</w:delText>
              </w:r>
            </w:del>
            <w:ins w:id="411"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which institutions  deduct </w:t>
            </w:r>
            <w:r w:rsidR="009B296B" w:rsidRPr="000B66BC">
              <w:rPr>
                <w:rFonts w:ascii="Times New Roman" w:hAnsi="Times New Roman"/>
                <w:bCs/>
                <w:sz w:val="24"/>
                <w:szCs w:val="24"/>
              </w:rPr>
              <w:t>in accordance with</w:t>
            </w:r>
            <w:r w:rsidRPr="000B66BC">
              <w:rPr>
                <w:rFonts w:ascii="Times New Roman" w:hAnsi="Times New Roman"/>
                <w:bCs/>
                <w:sz w:val="24"/>
                <w:szCs w:val="24"/>
              </w:rPr>
              <w:t xml:space="preserve"> the last paragraph of Article 429 (4) </w:t>
            </w:r>
            <w:del w:id="412" w:author="Author">
              <w:r w:rsidR="00684733" w:rsidRPr="000B66BC" w:rsidDel="0032789D">
                <w:rPr>
                  <w:rFonts w:ascii="Times New Roman" w:hAnsi="Times New Roman"/>
                  <w:bCs/>
                  <w:sz w:val="24"/>
                  <w:szCs w:val="24"/>
                </w:rPr>
                <w:delText>CRR</w:delText>
              </w:r>
            </w:del>
            <w:ins w:id="413"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p w14:paraId="58EB87A7" w14:textId="5FEB470A" w:rsidR="00CB48CC" w:rsidRPr="000B66BC" w:rsidRDefault="00CB48CC" w:rsidP="000B66BC">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 xml:space="preserve">The amount reported shall not be taking into account as a reduction in the calculation </w:t>
            </w:r>
            <w:proofErr w:type="gramStart"/>
            <w:r w:rsidRPr="000B66BC">
              <w:rPr>
                <w:rFonts w:ascii="Times New Roman" w:hAnsi="Times New Roman"/>
                <w:bCs/>
                <w:sz w:val="24"/>
                <w:szCs w:val="24"/>
              </w:rPr>
              <w:t>of  other</w:t>
            </w:r>
            <w:proofErr w:type="gramEnd"/>
            <w:r w:rsidRPr="000B66BC">
              <w:rPr>
                <w:rFonts w:ascii="Times New Roman" w:hAnsi="Times New Roman"/>
                <w:bCs/>
                <w:sz w:val="24"/>
                <w:szCs w:val="24"/>
              </w:rPr>
              <w:t xml:space="preserve"> assets reported in {</w:t>
            </w:r>
            <w:r w:rsidR="006A3C49" w:rsidRPr="000B66BC">
              <w:rPr>
                <w:rFonts w:ascii="Times New Roman" w:hAnsi="Times New Roman"/>
                <w:bCs/>
                <w:sz w:val="24"/>
                <w:szCs w:val="24"/>
              </w:rPr>
              <w:t>0</w:t>
            </w:r>
            <w:r w:rsidRPr="000B66BC">
              <w:rPr>
                <w:rFonts w:ascii="Times New Roman" w:hAnsi="Times New Roman"/>
                <w:bCs/>
                <w:sz w:val="24"/>
                <w:szCs w:val="24"/>
              </w:rPr>
              <w:t>190</w:t>
            </w:r>
            <w:r w:rsidR="006A3C49" w:rsidRPr="000B66BC">
              <w:rPr>
                <w:rFonts w:ascii="Times New Roman" w:hAnsi="Times New Roman"/>
                <w:bCs/>
                <w:sz w:val="24"/>
                <w:szCs w:val="24"/>
              </w:rPr>
              <w:t>;0</w:t>
            </w:r>
            <w:r w:rsidRPr="000B66BC">
              <w:rPr>
                <w:rFonts w:ascii="Times New Roman" w:hAnsi="Times New Roman"/>
                <w:bCs/>
                <w:sz w:val="24"/>
                <w:szCs w:val="24"/>
              </w:rPr>
              <w:t>010}.</w:t>
            </w:r>
          </w:p>
        </w:tc>
      </w:tr>
      <w:tr w:rsidR="006E0322" w:rsidRPr="00E75BB8" w14:paraId="2DB04EEA" w14:textId="77777777" w:rsidTr="00E1595A">
        <w:trPr>
          <w:trHeight w:val="304"/>
        </w:trPr>
        <w:tc>
          <w:tcPr>
            <w:tcW w:w="1531" w:type="dxa"/>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193;</w:t>
            </w:r>
            <w:r w:rsidR="009573B2" w:rsidRPr="000B66BC">
              <w:rPr>
                <w:rFonts w:ascii="Times New Roman" w:hAnsi="Times New Roman"/>
                <w:bCs/>
                <w:sz w:val="24"/>
                <w:szCs w:val="24"/>
              </w:rPr>
              <w:t>0</w:t>
            </w:r>
            <w:r w:rsidRPr="000B66BC">
              <w:rPr>
                <w:rFonts w:ascii="Times New Roman" w:hAnsi="Times New Roman"/>
                <w:bCs/>
                <w:sz w:val="24"/>
                <w:szCs w:val="24"/>
              </w:rPr>
              <w:t>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90" w:type="dxa"/>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Cash pooling arrangements that cannot be netted </w:t>
            </w:r>
            <w:proofErr w:type="gramStart"/>
            <w:r w:rsidRPr="000B66BC">
              <w:rPr>
                <w:rFonts w:ascii="Times New Roman" w:hAnsi="Times New Roman"/>
                <w:b/>
                <w:color w:val="auto"/>
                <w:sz w:val="24"/>
                <w:szCs w:val="24"/>
              </w:rPr>
              <w:t>prudentially :</w:t>
            </w:r>
            <w:proofErr w:type="gramEnd"/>
            <w:r w:rsidRPr="000B66BC">
              <w:rPr>
                <w:rFonts w:ascii="Times New Roman" w:hAnsi="Times New Roman"/>
                <w:b/>
                <w:color w:val="auto"/>
                <w:sz w:val="24"/>
                <w:szCs w:val="24"/>
              </w:rPr>
              <w:t xml:space="preserve"> value in the accounting framework</w:t>
            </w:r>
          </w:p>
          <w:p w14:paraId="01265E9F" w14:textId="1BA4226E" w:rsidR="00103B23" w:rsidRPr="000B66BC" w:rsidRDefault="009F6A59"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Paragraph</w:t>
            </w:r>
            <w:r w:rsidR="00D1379B" w:rsidRPr="000B66BC">
              <w:rPr>
                <w:rFonts w:ascii="Times New Roman" w:hAnsi="Times New Roman"/>
                <w:color w:val="auto"/>
                <w:sz w:val="24"/>
                <w:szCs w:val="24"/>
              </w:rPr>
              <w:t>s</w:t>
            </w:r>
            <w:r w:rsidRPr="000B66BC">
              <w:rPr>
                <w:rFonts w:ascii="Times New Roman" w:hAnsi="Times New Roman"/>
                <w:color w:val="auto"/>
                <w:sz w:val="24"/>
                <w:szCs w:val="24"/>
              </w:rPr>
              <w:t xml:space="preserve"> (2) and (3) of </w:t>
            </w:r>
            <w:r w:rsidR="00103B23" w:rsidRPr="000B66BC">
              <w:rPr>
                <w:rFonts w:ascii="Times New Roman" w:hAnsi="Times New Roman"/>
                <w:color w:val="auto"/>
                <w:sz w:val="24"/>
                <w:szCs w:val="24"/>
              </w:rPr>
              <w:t xml:space="preserve">Article 429b </w:t>
            </w:r>
            <w:del w:id="414" w:author="Author">
              <w:r w:rsidR="00684733" w:rsidRPr="000B66BC" w:rsidDel="0032789D">
                <w:rPr>
                  <w:rFonts w:ascii="Times New Roman" w:hAnsi="Times New Roman"/>
                  <w:color w:val="auto"/>
                  <w:sz w:val="24"/>
                  <w:szCs w:val="24"/>
                </w:rPr>
                <w:delText>CRR</w:delText>
              </w:r>
            </w:del>
            <w:ins w:id="415" w:author="Author">
              <w:r w:rsidR="0032789D">
                <w:rPr>
                  <w:rFonts w:ascii="Times New Roman" w:hAnsi="Times New Roman"/>
                  <w:color w:val="auto"/>
                  <w:sz w:val="24"/>
                  <w:szCs w:val="24"/>
                </w:rPr>
                <w:t>REGULATION (EU) NO 575/2013</w:t>
              </w:r>
            </w:ins>
          </w:p>
          <w:p w14:paraId="421B559D" w14:textId="02C9888B" w:rsidR="006E0322" w:rsidRPr="000B66BC" w:rsidRDefault="00103B23" w:rsidP="000B66BC">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The accounting value of cash pooling arrangements, </w:t>
            </w:r>
            <w:proofErr w:type="gramStart"/>
            <w:r w:rsidRPr="000B66BC">
              <w:rPr>
                <w:rFonts w:ascii="Times New Roman" w:hAnsi="Times New Roman"/>
                <w:color w:val="auto"/>
                <w:sz w:val="24"/>
                <w:szCs w:val="24"/>
              </w:rPr>
              <w:t>i.e.</w:t>
            </w:r>
            <w:proofErr w:type="gramEnd"/>
            <w:r w:rsidRPr="000B66BC">
              <w:rPr>
                <w:rFonts w:ascii="Times New Roman" w:hAnsi="Times New Roman"/>
                <w:color w:val="auto"/>
                <w:sz w:val="24"/>
                <w:szCs w:val="24"/>
              </w:rPr>
              <w:t xml:space="preserve"> of arrangements whereby the credit or debit balances of several individual accounts are combined for the purposes of cash or liquidity management, that cannot be netted in accordance to </w:t>
            </w:r>
            <w:r w:rsidR="00D1379B" w:rsidRPr="000B66BC">
              <w:rPr>
                <w:rFonts w:ascii="Times New Roman" w:hAnsi="Times New Roman"/>
                <w:color w:val="auto"/>
                <w:sz w:val="24"/>
                <w:szCs w:val="24"/>
              </w:rPr>
              <w:t xml:space="preserve">paragraphs (2) and (3) of </w:t>
            </w:r>
            <w:r w:rsidRPr="000B66BC">
              <w:rPr>
                <w:rFonts w:ascii="Times New Roman" w:hAnsi="Times New Roman"/>
                <w:color w:val="auto"/>
                <w:sz w:val="24"/>
                <w:szCs w:val="24"/>
              </w:rPr>
              <w:t xml:space="preserve">Article 429b </w:t>
            </w:r>
            <w:del w:id="416" w:author="Author">
              <w:r w:rsidRPr="000B66BC" w:rsidDel="0032789D">
                <w:rPr>
                  <w:rFonts w:ascii="Times New Roman" w:hAnsi="Times New Roman"/>
                  <w:color w:val="auto"/>
                  <w:sz w:val="24"/>
                  <w:szCs w:val="24"/>
                </w:rPr>
                <w:delText>CRR</w:delText>
              </w:r>
            </w:del>
            <w:ins w:id="417" w:author="Author">
              <w:r w:rsidR="0032789D">
                <w:rPr>
                  <w:rFonts w:ascii="Times New Roman" w:hAnsi="Times New Roman"/>
                  <w:color w:val="auto"/>
                  <w:sz w:val="24"/>
                  <w:szCs w:val="24"/>
                </w:rPr>
                <w:t>REGULATION (EU) NO 575/2013</w:t>
              </w:r>
            </w:ins>
            <w:r w:rsidRPr="000B66BC">
              <w:rPr>
                <w:rFonts w:ascii="Times New Roman" w:hAnsi="Times New Roman"/>
                <w:color w:val="auto"/>
                <w:sz w:val="24"/>
                <w:szCs w:val="24"/>
              </w:rPr>
              <w:t>.</w:t>
            </w:r>
          </w:p>
        </w:tc>
      </w:tr>
      <w:tr w:rsidR="00CB48CC" w:rsidRPr="00E75BB8" w14:paraId="26F15125" w14:textId="77777777" w:rsidTr="00E1595A">
        <w:trPr>
          <w:trHeight w:val="304"/>
        </w:trPr>
        <w:tc>
          <w:tcPr>
            <w:tcW w:w="1531" w:type="dxa"/>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194;</w:t>
            </w:r>
            <w:r w:rsidR="009573B2" w:rsidRPr="000B66BC">
              <w:rPr>
                <w:rFonts w:ascii="Times New Roman" w:hAnsi="Times New Roman"/>
                <w:bCs/>
                <w:sz w:val="24"/>
                <w:szCs w:val="24"/>
              </w:rPr>
              <w:t>0</w:t>
            </w:r>
            <w:r w:rsidRPr="000B66BC">
              <w:rPr>
                <w:rFonts w:ascii="Times New Roman" w:hAnsi="Times New Roman"/>
                <w:bCs/>
                <w:sz w:val="24"/>
                <w:szCs w:val="24"/>
              </w:rPr>
              <w:t>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Cash pooling arrangements that cannot be netted </w:t>
            </w:r>
            <w:proofErr w:type="gramStart"/>
            <w:r w:rsidRPr="000B66BC">
              <w:rPr>
                <w:rFonts w:ascii="Times New Roman" w:hAnsi="Times New Roman"/>
                <w:b/>
                <w:color w:val="auto"/>
                <w:sz w:val="24"/>
                <w:szCs w:val="24"/>
              </w:rPr>
              <w:t>prudentially :</w:t>
            </w:r>
            <w:proofErr w:type="gramEnd"/>
            <w:r w:rsidR="00103B23" w:rsidRPr="000B66BC">
              <w:rPr>
                <w:rFonts w:ascii="Times New Roman" w:hAnsi="Times New Roman"/>
                <w:b/>
                <w:color w:val="auto"/>
                <w:sz w:val="24"/>
                <w:szCs w:val="24"/>
              </w:rPr>
              <w:t xml:space="preserve"> effect of grossing-up the netting applied in the accounting framework</w:t>
            </w:r>
          </w:p>
          <w:p w14:paraId="390CF1DE" w14:textId="0887E0EA" w:rsidR="00CB48CC" w:rsidRPr="000B66BC" w:rsidRDefault="00CB48CC"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Article </w:t>
            </w:r>
            <w:r w:rsidR="00103B23" w:rsidRPr="000B66BC">
              <w:rPr>
                <w:rFonts w:ascii="Times New Roman" w:hAnsi="Times New Roman"/>
                <w:color w:val="auto"/>
                <w:sz w:val="24"/>
                <w:szCs w:val="24"/>
              </w:rPr>
              <w:t>429 (7(b)</w:t>
            </w:r>
            <w:r w:rsidR="009F6A59" w:rsidRPr="000B66BC">
              <w:rPr>
                <w:rFonts w:ascii="Times New Roman" w:hAnsi="Times New Roman"/>
                <w:color w:val="auto"/>
                <w:sz w:val="24"/>
                <w:szCs w:val="24"/>
              </w:rPr>
              <w:t xml:space="preserve"> and paragraph (2) and (3) of</w:t>
            </w:r>
            <w:r w:rsidR="00103B23" w:rsidRPr="000B66BC">
              <w:rPr>
                <w:rFonts w:ascii="Times New Roman" w:hAnsi="Times New Roman"/>
                <w:color w:val="auto"/>
                <w:sz w:val="24"/>
                <w:szCs w:val="24"/>
              </w:rPr>
              <w:t xml:space="preserve"> </w:t>
            </w:r>
            <w:r w:rsidRPr="000B66BC">
              <w:rPr>
                <w:rFonts w:ascii="Times New Roman" w:hAnsi="Times New Roman"/>
                <w:color w:val="auto"/>
                <w:sz w:val="24"/>
                <w:szCs w:val="24"/>
              </w:rPr>
              <w:t xml:space="preserve">429b </w:t>
            </w:r>
            <w:del w:id="418" w:author="Author">
              <w:r w:rsidR="00684733" w:rsidRPr="000B66BC" w:rsidDel="0032789D">
                <w:rPr>
                  <w:rFonts w:ascii="Times New Roman" w:hAnsi="Times New Roman"/>
                  <w:color w:val="auto"/>
                  <w:sz w:val="24"/>
                  <w:szCs w:val="24"/>
                </w:rPr>
                <w:delText>CRR</w:delText>
              </w:r>
            </w:del>
            <w:ins w:id="419" w:author="Author">
              <w:r w:rsidR="0032789D">
                <w:rPr>
                  <w:rFonts w:ascii="Times New Roman" w:hAnsi="Times New Roman"/>
                  <w:color w:val="auto"/>
                  <w:sz w:val="24"/>
                  <w:szCs w:val="24"/>
                </w:rPr>
                <w:t>REGULATION (EU) NO 575/2013</w:t>
              </w:r>
            </w:ins>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sidRPr="000B66BC">
              <w:rPr>
                <w:rFonts w:ascii="Times New Roman" w:hAnsi="Times New Roman"/>
                <w:color w:val="auto"/>
                <w:sz w:val="24"/>
                <w:szCs w:val="24"/>
              </w:rPr>
              <w:t>The amount netted under the applicable accounting framework on the cash pooling arrangements that cannot be netted prudentially, reported in {</w:t>
            </w:r>
            <w:r w:rsidR="006A3C49" w:rsidRPr="000B66BC">
              <w:rPr>
                <w:rFonts w:ascii="Times New Roman" w:hAnsi="Times New Roman"/>
                <w:color w:val="auto"/>
                <w:sz w:val="24"/>
                <w:szCs w:val="24"/>
              </w:rPr>
              <w:t>0</w:t>
            </w:r>
            <w:r w:rsidRPr="000B66BC">
              <w:rPr>
                <w:rFonts w:ascii="Times New Roman" w:hAnsi="Times New Roman"/>
                <w:color w:val="auto"/>
                <w:sz w:val="24"/>
                <w:szCs w:val="24"/>
              </w:rPr>
              <w:t>193;0</w:t>
            </w:r>
            <w:r w:rsidR="006A3C49" w:rsidRPr="000B66BC">
              <w:rPr>
                <w:rFonts w:ascii="Times New Roman" w:hAnsi="Times New Roman"/>
                <w:color w:val="auto"/>
                <w:sz w:val="24"/>
                <w:szCs w:val="24"/>
              </w:rPr>
              <w:t>0</w:t>
            </w:r>
            <w:r w:rsidRPr="000B66BC">
              <w:rPr>
                <w:rFonts w:ascii="Times New Roman" w:hAnsi="Times New Roman"/>
                <w:color w:val="auto"/>
                <w:sz w:val="24"/>
                <w:szCs w:val="24"/>
              </w:rPr>
              <w:t>10}.</w:t>
            </w:r>
          </w:p>
        </w:tc>
      </w:tr>
      <w:tr w:rsidR="00CB48CC" w:rsidRPr="00E75BB8" w14:paraId="751549C0" w14:textId="77777777" w:rsidTr="00E1595A">
        <w:trPr>
          <w:trHeight w:val="304"/>
        </w:trPr>
        <w:tc>
          <w:tcPr>
            <w:tcW w:w="1531" w:type="dxa"/>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195;</w:t>
            </w:r>
            <w:r w:rsidR="009573B2" w:rsidRPr="000B66BC">
              <w:rPr>
                <w:rFonts w:ascii="Times New Roman" w:hAnsi="Times New Roman"/>
                <w:bCs/>
                <w:sz w:val="24"/>
                <w:szCs w:val="24"/>
              </w:rPr>
              <w:t>0</w:t>
            </w:r>
            <w:r w:rsidRPr="000B66BC">
              <w:rPr>
                <w:rFonts w:ascii="Times New Roman" w:hAnsi="Times New Roman"/>
                <w:bCs/>
                <w:sz w:val="24"/>
                <w:szCs w:val="24"/>
              </w:rPr>
              <w:t>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Cash pooling arrangements that can be netted prudentially: value in the accounting </w:t>
            </w:r>
            <w:proofErr w:type="gramStart"/>
            <w:r w:rsidRPr="000B66BC">
              <w:rPr>
                <w:rFonts w:ascii="Times New Roman" w:hAnsi="Times New Roman"/>
                <w:b/>
                <w:color w:val="auto"/>
                <w:sz w:val="24"/>
                <w:szCs w:val="24"/>
              </w:rPr>
              <w:t>framework</w:t>
            </w:r>
            <w:proofErr w:type="gramEnd"/>
          </w:p>
          <w:p w14:paraId="444FD556" w14:textId="5FCC2F20" w:rsidR="00CB48CC" w:rsidRPr="000B66BC" w:rsidRDefault="0073197F"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Paragraph</w:t>
            </w:r>
            <w:r w:rsidR="00E75BB8">
              <w:rPr>
                <w:rFonts w:ascii="Times New Roman" w:hAnsi="Times New Roman"/>
                <w:color w:val="auto"/>
                <w:sz w:val="24"/>
                <w:szCs w:val="24"/>
              </w:rPr>
              <w:t>s</w:t>
            </w:r>
            <w:r w:rsidRPr="000B66BC">
              <w:rPr>
                <w:rFonts w:ascii="Times New Roman" w:hAnsi="Times New Roman"/>
                <w:color w:val="auto"/>
                <w:sz w:val="24"/>
                <w:szCs w:val="24"/>
              </w:rPr>
              <w:t xml:space="preserve"> (2) and (3) of </w:t>
            </w:r>
            <w:r w:rsidR="00CB48CC" w:rsidRPr="000B66BC">
              <w:rPr>
                <w:rFonts w:ascii="Times New Roman" w:hAnsi="Times New Roman"/>
                <w:color w:val="auto"/>
                <w:sz w:val="24"/>
                <w:szCs w:val="24"/>
              </w:rPr>
              <w:t xml:space="preserve">Article 429b </w:t>
            </w:r>
            <w:del w:id="420" w:author="Author">
              <w:r w:rsidR="00684733" w:rsidRPr="000B66BC" w:rsidDel="0032789D">
                <w:rPr>
                  <w:rFonts w:ascii="Times New Roman" w:hAnsi="Times New Roman"/>
                  <w:color w:val="auto"/>
                  <w:sz w:val="24"/>
                  <w:szCs w:val="24"/>
                </w:rPr>
                <w:delText>CRR</w:delText>
              </w:r>
            </w:del>
            <w:ins w:id="421" w:author="Author">
              <w:r w:rsidR="0032789D">
                <w:rPr>
                  <w:rFonts w:ascii="Times New Roman" w:hAnsi="Times New Roman"/>
                  <w:color w:val="auto"/>
                  <w:sz w:val="24"/>
                  <w:szCs w:val="24"/>
                </w:rPr>
                <w:t>REGULATION (EU) NO 575/2013</w:t>
              </w:r>
            </w:ins>
          </w:p>
          <w:p w14:paraId="5FF92BE1" w14:textId="3738BF59"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color w:val="auto"/>
                <w:sz w:val="24"/>
                <w:szCs w:val="24"/>
              </w:rPr>
              <w:lastRenderedPageBreak/>
              <w:t xml:space="preserve">The accounting value of cash pooling arrangements, </w:t>
            </w:r>
            <w:proofErr w:type="gramStart"/>
            <w:r w:rsidRPr="000B66BC">
              <w:rPr>
                <w:rFonts w:ascii="Times New Roman" w:hAnsi="Times New Roman"/>
                <w:color w:val="auto"/>
                <w:sz w:val="24"/>
                <w:szCs w:val="24"/>
              </w:rPr>
              <w:t>i.e.</w:t>
            </w:r>
            <w:proofErr w:type="gramEnd"/>
            <w:r w:rsidRPr="000B66BC">
              <w:rPr>
                <w:rFonts w:ascii="Times New Roman" w:hAnsi="Times New Roman"/>
                <w:color w:val="auto"/>
                <w:sz w:val="24"/>
                <w:szCs w:val="24"/>
              </w:rPr>
              <w:t xml:space="preserve"> of arrangements whereby the credit or debit balances of several individual accounts are combined for the purposes of cash or liquidity management</w:t>
            </w:r>
            <w:r w:rsidR="00C223C7" w:rsidRPr="000B66BC">
              <w:rPr>
                <w:rFonts w:ascii="Times New Roman" w:hAnsi="Times New Roman"/>
                <w:color w:val="auto"/>
                <w:sz w:val="24"/>
                <w:szCs w:val="24"/>
              </w:rPr>
              <w:t>,</w:t>
            </w:r>
            <w:r w:rsidRPr="000B66BC">
              <w:rPr>
                <w:rFonts w:ascii="Times New Roman" w:hAnsi="Times New Roman"/>
                <w:color w:val="auto"/>
                <w:sz w:val="24"/>
                <w:szCs w:val="24"/>
              </w:rPr>
              <w:t xml:space="preserve"> that can be netted in accordance to </w:t>
            </w:r>
            <w:r w:rsidR="0073197F" w:rsidRPr="000B66BC">
              <w:rPr>
                <w:rFonts w:ascii="Times New Roman" w:hAnsi="Times New Roman"/>
                <w:color w:val="auto"/>
                <w:sz w:val="24"/>
                <w:szCs w:val="24"/>
              </w:rPr>
              <w:t xml:space="preserve">paragraph (2) and (3) of </w:t>
            </w:r>
            <w:r w:rsidRPr="000B66BC">
              <w:rPr>
                <w:rFonts w:ascii="Times New Roman" w:hAnsi="Times New Roman"/>
                <w:color w:val="auto"/>
                <w:sz w:val="24"/>
                <w:szCs w:val="24"/>
              </w:rPr>
              <w:t>Article 429b</w:t>
            </w:r>
            <w:r w:rsidR="006B0848" w:rsidRPr="000B66BC">
              <w:rPr>
                <w:rFonts w:ascii="Times New Roman" w:hAnsi="Times New Roman"/>
                <w:color w:val="auto"/>
                <w:sz w:val="24"/>
                <w:szCs w:val="24"/>
              </w:rPr>
              <w:t xml:space="preserve"> </w:t>
            </w:r>
            <w:del w:id="422" w:author="Author">
              <w:r w:rsidR="00684733" w:rsidRPr="000B66BC" w:rsidDel="0032789D">
                <w:rPr>
                  <w:rFonts w:ascii="Times New Roman" w:hAnsi="Times New Roman"/>
                  <w:color w:val="auto"/>
                  <w:sz w:val="24"/>
                  <w:szCs w:val="24"/>
                </w:rPr>
                <w:delText>CRR</w:delText>
              </w:r>
            </w:del>
            <w:ins w:id="423" w:author="Author">
              <w:r w:rsidR="0032789D">
                <w:rPr>
                  <w:rFonts w:ascii="Times New Roman" w:hAnsi="Times New Roman"/>
                  <w:color w:val="auto"/>
                  <w:sz w:val="24"/>
                  <w:szCs w:val="24"/>
                </w:rPr>
                <w:t>REGULATION (EU) NO 575/2013</w:t>
              </w:r>
            </w:ins>
            <w:r w:rsidR="006B0848" w:rsidRPr="000B66BC">
              <w:rPr>
                <w:rFonts w:ascii="Times New Roman" w:hAnsi="Times New Roman"/>
                <w:color w:val="auto"/>
                <w:sz w:val="24"/>
                <w:szCs w:val="24"/>
              </w:rPr>
              <w:t>.</w:t>
            </w:r>
          </w:p>
        </w:tc>
      </w:tr>
      <w:tr w:rsidR="00CB48CC" w:rsidRPr="00E75BB8" w14:paraId="0FD5A27F" w14:textId="77777777" w:rsidTr="00E1595A">
        <w:trPr>
          <w:trHeight w:val="304"/>
        </w:trPr>
        <w:tc>
          <w:tcPr>
            <w:tcW w:w="1531" w:type="dxa"/>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196;</w:t>
            </w:r>
            <w:r w:rsidR="009573B2" w:rsidRPr="000B66BC">
              <w:rPr>
                <w:rFonts w:ascii="Times New Roman" w:hAnsi="Times New Roman"/>
                <w:bCs/>
                <w:sz w:val="24"/>
                <w:szCs w:val="24"/>
              </w:rPr>
              <w:t>0</w:t>
            </w:r>
            <w:r w:rsidRPr="000B66BC">
              <w:rPr>
                <w:rFonts w:ascii="Times New Roman" w:hAnsi="Times New Roman"/>
                <w:bCs/>
                <w:sz w:val="24"/>
                <w:szCs w:val="24"/>
              </w:rPr>
              <w:t>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Cash pooling </w:t>
            </w:r>
            <w:r w:rsidR="00C94ABE" w:rsidRPr="000B66BC">
              <w:rPr>
                <w:rFonts w:ascii="Times New Roman" w:hAnsi="Times New Roman"/>
                <w:b/>
                <w:color w:val="auto"/>
                <w:sz w:val="24"/>
                <w:szCs w:val="24"/>
              </w:rPr>
              <w:t xml:space="preserve">arrangements </w:t>
            </w:r>
            <w:r w:rsidRPr="000B66BC">
              <w:rPr>
                <w:rFonts w:ascii="Times New Roman" w:hAnsi="Times New Roman"/>
                <w:b/>
                <w:color w:val="auto"/>
                <w:sz w:val="24"/>
                <w:szCs w:val="24"/>
              </w:rPr>
              <w:t>that can be netted prudentially: effect of gross</w:t>
            </w:r>
            <w:r w:rsidR="00CF31A7" w:rsidRPr="000B66BC">
              <w:rPr>
                <w:rFonts w:ascii="Times New Roman" w:hAnsi="Times New Roman"/>
                <w:b/>
                <w:color w:val="auto"/>
                <w:sz w:val="24"/>
                <w:szCs w:val="24"/>
              </w:rPr>
              <w:t>ing</w:t>
            </w:r>
            <w:r w:rsidRPr="000B66BC">
              <w:rPr>
                <w:rFonts w:ascii="Times New Roman" w:hAnsi="Times New Roman"/>
                <w:b/>
                <w:color w:val="auto"/>
                <w:sz w:val="24"/>
                <w:szCs w:val="24"/>
              </w:rPr>
              <w:t xml:space="preserve">-up </w:t>
            </w:r>
            <w:r w:rsidR="00CF31A7" w:rsidRPr="000B66BC">
              <w:rPr>
                <w:rFonts w:ascii="Times New Roman" w:hAnsi="Times New Roman"/>
                <w:b/>
                <w:color w:val="auto"/>
                <w:sz w:val="24"/>
                <w:szCs w:val="24"/>
              </w:rPr>
              <w:t>the</w:t>
            </w:r>
            <w:r w:rsidRPr="000B66BC">
              <w:rPr>
                <w:rFonts w:ascii="Times New Roman" w:hAnsi="Times New Roman"/>
                <w:b/>
                <w:color w:val="auto"/>
                <w:sz w:val="24"/>
                <w:szCs w:val="24"/>
              </w:rPr>
              <w:t xml:space="preserve"> netting </w:t>
            </w:r>
            <w:r w:rsidR="00CF31A7" w:rsidRPr="000B66BC">
              <w:rPr>
                <w:rFonts w:ascii="Times New Roman" w:hAnsi="Times New Roman"/>
                <w:b/>
                <w:color w:val="auto"/>
                <w:sz w:val="24"/>
                <w:szCs w:val="24"/>
              </w:rPr>
              <w:t xml:space="preserve">applied </w:t>
            </w:r>
            <w:r w:rsidRPr="000B66BC">
              <w:rPr>
                <w:rFonts w:ascii="Times New Roman" w:hAnsi="Times New Roman"/>
                <w:b/>
                <w:color w:val="auto"/>
                <w:sz w:val="24"/>
                <w:szCs w:val="24"/>
              </w:rPr>
              <w:t xml:space="preserve">in the accounting </w:t>
            </w:r>
            <w:proofErr w:type="gramStart"/>
            <w:r w:rsidRPr="000B66BC">
              <w:rPr>
                <w:rFonts w:ascii="Times New Roman" w:hAnsi="Times New Roman"/>
                <w:b/>
                <w:color w:val="auto"/>
                <w:sz w:val="24"/>
                <w:szCs w:val="24"/>
              </w:rPr>
              <w:t>framework</w:t>
            </w:r>
            <w:proofErr w:type="gramEnd"/>
          </w:p>
          <w:p w14:paraId="770F0F10" w14:textId="171196FF" w:rsidR="00CB48CC" w:rsidRPr="000B66BC" w:rsidRDefault="009F6A59"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Paragraph</w:t>
            </w:r>
            <w:r w:rsidR="00E75BB8">
              <w:rPr>
                <w:rFonts w:ascii="Times New Roman" w:hAnsi="Times New Roman"/>
                <w:color w:val="auto"/>
                <w:sz w:val="24"/>
                <w:szCs w:val="24"/>
              </w:rPr>
              <w:t>s</w:t>
            </w:r>
            <w:r w:rsidRPr="000B66BC">
              <w:rPr>
                <w:rFonts w:ascii="Times New Roman" w:hAnsi="Times New Roman"/>
                <w:color w:val="auto"/>
                <w:sz w:val="24"/>
                <w:szCs w:val="24"/>
              </w:rPr>
              <w:t xml:space="preserve"> (2) and (3) of </w:t>
            </w:r>
            <w:r w:rsidR="00CB48CC" w:rsidRPr="000B66BC">
              <w:rPr>
                <w:rFonts w:ascii="Times New Roman" w:hAnsi="Times New Roman"/>
                <w:color w:val="auto"/>
                <w:sz w:val="24"/>
                <w:szCs w:val="24"/>
              </w:rPr>
              <w:t xml:space="preserve">Article 429b </w:t>
            </w:r>
            <w:del w:id="424" w:author="Author">
              <w:r w:rsidR="00684733" w:rsidRPr="000B66BC" w:rsidDel="0032789D">
                <w:rPr>
                  <w:rFonts w:ascii="Times New Roman" w:hAnsi="Times New Roman"/>
                  <w:color w:val="auto"/>
                  <w:sz w:val="24"/>
                  <w:szCs w:val="24"/>
                </w:rPr>
                <w:delText>CRR</w:delText>
              </w:r>
            </w:del>
            <w:ins w:id="425" w:author="Author">
              <w:r w:rsidR="0032789D">
                <w:rPr>
                  <w:rFonts w:ascii="Times New Roman" w:hAnsi="Times New Roman"/>
                  <w:color w:val="auto"/>
                  <w:sz w:val="24"/>
                  <w:szCs w:val="24"/>
                </w:rPr>
                <w:t>REGULATION (EU) NO 575/2013</w:t>
              </w:r>
            </w:ins>
          </w:p>
          <w:p w14:paraId="4F594E25" w14:textId="2FF29B12" w:rsidR="00864866" w:rsidRPr="000B66BC" w:rsidRDefault="00CB48CC" w:rsidP="000B66BC">
            <w:pPr>
              <w:pStyle w:val="BodyText1"/>
              <w:spacing w:after="240"/>
              <w:rPr>
                <w:rFonts w:ascii="Times New Roman" w:hAnsi="Times New Roman"/>
                <w:color w:val="auto"/>
                <w:sz w:val="24"/>
                <w:szCs w:val="24"/>
              </w:rPr>
            </w:pPr>
            <w:r w:rsidRPr="000B66BC">
              <w:rPr>
                <w:rFonts w:ascii="Times New Roman" w:hAnsi="Times New Roman"/>
                <w:color w:val="auto"/>
                <w:sz w:val="24"/>
                <w:szCs w:val="24"/>
              </w:rPr>
              <w:t>The amount netted under the applicable accounting framework on the cash pooling arrangements</w:t>
            </w:r>
            <w:r w:rsidR="004446C2" w:rsidRPr="000B66BC">
              <w:rPr>
                <w:rFonts w:ascii="Times New Roman" w:hAnsi="Times New Roman"/>
                <w:color w:val="auto"/>
                <w:sz w:val="24"/>
                <w:szCs w:val="24"/>
              </w:rPr>
              <w:t xml:space="preserve"> that can be netted prudentially,</w:t>
            </w:r>
            <w:r w:rsidRPr="000B66BC">
              <w:rPr>
                <w:rFonts w:ascii="Times New Roman" w:hAnsi="Times New Roman"/>
                <w:color w:val="auto"/>
                <w:sz w:val="24"/>
                <w:szCs w:val="24"/>
              </w:rPr>
              <w:t xml:space="preserve"> reported in {</w:t>
            </w:r>
            <w:r w:rsidR="006A3C49" w:rsidRPr="000B66BC">
              <w:rPr>
                <w:rFonts w:ascii="Times New Roman" w:hAnsi="Times New Roman"/>
                <w:color w:val="auto"/>
                <w:sz w:val="24"/>
                <w:szCs w:val="24"/>
              </w:rPr>
              <w:t>0</w:t>
            </w:r>
            <w:r w:rsidRPr="000B66BC">
              <w:rPr>
                <w:rFonts w:ascii="Times New Roman" w:hAnsi="Times New Roman"/>
                <w:color w:val="auto"/>
                <w:sz w:val="24"/>
                <w:szCs w:val="24"/>
              </w:rPr>
              <w:t>195;</w:t>
            </w:r>
            <w:r w:rsidR="006A3C49" w:rsidRPr="000B66BC">
              <w:rPr>
                <w:rFonts w:ascii="Times New Roman" w:hAnsi="Times New Roman"/>
                <w:color w:val="auto"/>
                <w:sz w:val="24"/>
                <w:szCs w:val="24"/>
              </w:rPr>
              <w:t>0</w:t>
            </w:r>
            <w:r w:rsidRPr="000B66BC">
              <w:rPr>
                <w:rFonts w:ascii="Times New Roman" w:hAnsi="Times New Roman"/>
                <w:color w:val="auto"/>
                <w:sz w:val="24"/>
                <w:szCs w:val="24"/>
              </w:rPr>
              <w:t>010}.</w:t>
            </w:r>
          </w:p>
          <w:p w14:paraId="14E77DE6" w14:textId="4279D111" w:rsidR="00CB48CC" w:rsidRPr="000B66BC" w:rsidRDefault="00166A6F" w:rsidP="000B66BC">
            <w:pPr>
              <w:pStyle w:val="BodyText1"/>
              <w:spacing w:after="240"/>
              <w:rPr>
                <w:rFonts w:ascii="Times New Roman" w:hAnsi="Times New Roman"/>
                <w:color w:val="auto"/>
                <w:sz w:val="24"/>
                <w:szCs w:val="24"/>
              </w:rPr>
            </w:pPr>
            <w:r w:rsidRPr="000B66BC">
              <w:rPr>
                <w:rFonts w:ascii="Times New Roman" w:hAnsi="Times New Roman"/>
                <w:color w:val="auto"/>
                <w:sz w:val="24"/>
                <w:szCs w:val="24"/>
              </w:rPr>
              <w:t>Where the institution meets point (b) of Article 429</w:t>
            </w:r>
            <w:proofErr w:type="gramStart"/>
            <w:r w:rsidRPr="000B66BC">
              <w:rPr>
                <w:rFonts w:ascii="Times New Roman" w:hAnsi="Times New Roman"/>
                <w:color w:val="auto"/>
                <w:sz w:val="24"/>
                <w:szCs w:val="24"/>
              </w:rPr>
              <w:t>b(</w:t>
            </w:r>
            <w:proofErr w:type="gramEnd"/>
            <w:r w:rsidRPr="000B66BC">
              <w:rPr>
                <w:rFonts w:ascii="Times New Roman" w:hAnsi="Times New Roman"/>
                <w:color w:val="auto"/>
                <w:sz w:val="24"/>
                <w:szCs w:val="24"/>
              </w:rPr>
              <w:t>2), they shall not apply t</w:t>
            </w:r>
            <w:r w:rsidR="003723CD" w:rsidRPr="000B66BC">
              <w:rPr>
                <w:rFonts w:ascii="Times New Roman" w:hAnsi="Times New Roman"/>
                <w:color w:val="auto"/>
                <w:sz w:val="24"/>
                <w:szCs w:val="24"/>
              </w:rPr>
              <w:t>he gross-up in this row to balances extinguished on the basis of the process set out in point (a) of Article 429b(2)</w:t>
            </w:r>
            <w:r w:rsidR="009F6A59" w:rsidRPr="000B66BC">
              <w:rPr>
                <w:rFonts w:ascii="Times New Roman" w:hAnsi="Times New Roman"/>
                <w:color w:val="auto"/>
                <w:sz w:val="24"/>
                <w:szCs w:val="24"/>
              </w:rPr>
              <w:t>.</w:t>
            </w:r>
          </w:p>
        </w:tc>
      </w:tr>
      <w:tr w:rsidR="00CB48CC" w:rsidRPr="00E75BB8" w14:paraId="6C598455" w14:textId="77777777" w:rsidTr="00E1595A">
        <w:trPr>
          <w:trHeight w:val="304"/>
        </w:trPr>
        <w:tc>
          <w:tcPr>
            <w:tcW w:w="1531" w:type="dxa"/>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197;</w:t>
            </w:r>
            <w:r w:rsidR="009573B2" w:rsidRPr="000B66BC">
              <w:rPr>
                <w:rFonts w:ascii="Times New Roman" w:hAnsi="Times New Roman"/>
                <w:bCs/>
                <w:sz w:val="24"/>
                <w:szCs w:val="24"/>
              </w:rPr>
              <w:t>0</w:t>
            </w:r>
            <w:r w:rsidRPr="000B66BC">
              <w:rPr>
                <w:rFonts w:ascii="Times New Roman" w:hAnsi="Times New Roman"/>
                <w:bCs/>
                <w:sz w:val="24"/>
                <w:szCs w:val="24"/>
              </w:rPr>
              <w:t>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tcPr>
          <w:p w14:paraId="601FD6E4" w14:textId="2EE44330"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Cash pooling </w:t>
            </w:r>
            <w:r w:rsidR="00C94ABE" w:rsidRPr="000B66BC">
              <w:rPr>
                <w:rFonts w:ascii="Times New Roman" w:hAnsi="Times New Roman"/>
                <w:b/>
                <w:color w:val="auto"/>
                <w:sz w:val="24"/>
                <w:szCs w:val="24"/>
              </w:rPr>
              <w:t xml:space="preserve">arrangements </w:t>
            </w:r>
            <w:r w:rsidRPr="000B66BC">
              <w:rPr>
                <w:rFonts w:ascii="Times New Roman" w:hAnsi="Times New Roman"/>
                <w:b/>
                <w:color w:val="auto"/>
                <w:sz w:val="24"/>
                <w:szCs w:val="24"/>
              </w:rPr>
              <w:t>that can be netted prudentially: Recognition of netting in accordance with Article 429</w:t>
            </w:r>
            <w:proofErr w:type="gramStart"/>
            <w:r w:rsidRPr="000B66BC">
              <w:rPr>
                <w:rFonts w:ascii="Times New Roman" w:hAnsi="Times New Roman"/>
                <w:b/>
                <w:color w:val="auto"/>
                <w:sz w:val="24"/>
                <w:szCs w:val="24"/>
              </w:rPr>
              <w:t>b(</w:t>
            </w:r>
            <w:proofErr w:type="gramEnd"/>
            <w:r w:rsidRPr="000B66BC">
              <w:rPr>
                <w:rFonts w:ascii="Times New Roman" w:hAnsi="Times New Roman"/>
                <w:b/>
                <w:color w:val="auto"/>
                <w:sz w:val="24"/>
                <w:szCs w:val="24"/>
              </w:rPr>
              <w:t xml:space="preserve">2) </w:t>
            </w:r>
            <w:r w:rsidR="00684733" w:rsidRPr="000B66BC">
              <w:rPr>
                <w:rFonts w:ascii="Times New Roman" w:hAnsi="Times New Roman"/>
                <w:b/>
                <w:color w:val="auto"/>
                <w:sz w:val="24"/>
                <w:szCs w:val="24"/>
              </w:rPr>
              <w:t>CRR</w:t>
            </w:r>
          </w:p>
          <w:p w14:paraId="52C1DAD6" w14:textId="0E23AED9"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Article 429</w:t>
            </w:r>
            <w:proofErr w:type="gramStart"/>
            <w:r w:rsidRPr="000B66BC">
              <w:rPr>
                <w:rFonts w:ascii="Times New Roman" w:hAnsi="Times New Roman"/>
                <w:bCs/>
                <w:sz w:val="24"/>
                <w:szCs w:val="24"/>
              </w:rPr>
              <w:t>b(</w:t>
            </w:r>
            <w:proofErr w:type="gramEnd"/>
            <w:r w:rsidRPr="000B66BC">
              <w:rPr>
                <w:rFonts w:ascii="Times New Roman" w:hAnsi="Times New Roman"/>
                <w:bCs/>
                <w:sz w:val="24"/>
                <w:szCs w:val="24"/>
              </w:rPr>
              <w:t xml:space="preserve">2) </w:t>
            </w:r>
            <w:del w:id="426" w:author="Author">
              <w:r w:rsidR="00684733" w:rsidRPr="000B66BC" w:rsidDel="0032789D">
                <w:rPr>
                  <w:rFonts w:ascii="Times New Roman" w:hAnsi="Times New Roman"/>
                  <w:bCs/>
                  <w:sz w:val="24"/>
                  <w:szCs w:val="24"/>
                </w:rPr>
                <w:delText>CRR</w:delText>
              </w:r>
            </w:del>
            <w:ins w:id="427" w:author="Author">
              <w:r w:rsidR="0032789D">
                <w:rPr>
                  <w:rFonts w:ascii="Times New Roman" w:hAnsi="Times New Roman"/>
                  <w:bCs/>
                  <w:sz w:val="24"/>
                  <w:szCs w:val="24"/>
                </w:rPr>
                <w:t>REGULATION (EU) NO 575/2013</w:t>
              </w:r>
            </w:ins>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color w:val="auto"/>
                <w:sz w:val="24"/>
                <w:szCs w:val="24"/>
              </w:rPr>
              <w:t xml:space="preserve">The amount </w:t>
            </w:r>
            <w:r w:rsidR="00CF29D2" w:rsidRPr="000B66BC">
              <w:rPr>
                <w:rFonts w:ascii="Times New Roman" w:hAnsi="Times New Roman"/>
                <w:bCs/>
                <w:color w:val="auto"/>
                <w:sz w:val="24"/>
                <w:szCs w:val="24"/>
              </w:rPr>
              <w:t xml:space="preserve">netted from </w:t>
            </w:r>
            <w:r w:rsidRPr="000B66BC">
              <w:rPr>
                <w:rFonts w:ascii="Times New Roman" w:hAnsi="Times New Roman"/>
                <w:bCs/>
                <w:color w:val="auto"/>
                <w:sz w:val="24"/>
                <w:szCs w:val="24"/>
              </w:rPr>
              <w:t xml:space="preserve">the gross exposure </w:t>
            </w:r>
            <w:r w:rsidR="00166A6F" w:rsidRPr="000B66BC">
              <w:rPr>
                <w:rFonts w:ascii="Times New Roman" w:hAnsi="Times New Roman"/>
                <w:bCs/>
                <w:color w:val="auto"/>
                <w:sz w:val="24"/>
                <w:szCs w:val="24"/>
              </w:rPr>
              <w:t xml:space="preserve">related to </w:t>
            </w:r>
            <w:r w:rsidRPr="000B66BC">
              <w:rPr>
                <w:rFonts w:ascii="Times New Roman" w:hAnsi="Times New Roman"/>
                <w:bCs/>
                <w:color w:val="auto"/>
                <w:sz w:val="24"/>
                <w:szCs w:val="24"/>
              </w:rPr>
              <w:t xml:space="preserve">cash pooling arrangements (sum of rows </w:t>
            </w:r>
            <w:r w:rsidR="005E4C56" w:rsidRPr="000B66BC">
              <w:rPr>
                <w:rFonts w:ascii="Times New Roman" w:hAnsi="Times New Roman"/>
                <w:bCs/>
                <w:color w:val="auto"/>
                <w:sz w:val="24"/>
                <w:szCs w:val="24"/>
              </w:rPr>
              <w:t>0</w:t>
            </w:r>
            <w:r w:rsidRPr="000B66BC">
              <w:rPr>
                <w:rFonts w:ascii="Times New Roman" w:hAnsi="Times New Roman"/>
                <w:bCs/>
                <w:color w:val="auto"/>
                <w:sz w:val="24"/>
                <w:szCs w:val="24"/>
              </w:rPr>
              <w:t xml:space="preserve">195 and </w:t>
            </w:r>
            <w:r w:rsidR="005E4C56" w:rsidRPr="000B66BC">
              <w:rPr>
                <w:rFonts w:ascii="Times New Roman" w:hAnsi="Times New Roman"/>
                <w:bCs/>
                <w:color w:val="auto"/>
                <w:sz w:val="24"/>
                <w:szCs w:val="24"/>
              </w:rPr>
              <w:t>0</w:t>
            </w:r>
            <w:r w:rsidRPr="000B66BC">
              <w:rPr>
                <w:rFonts w:ascii="Times New Roman" w:hAnsi="Times New Roman"/>
                <w:bCs/>
                <w:color w:val="auto"/>
                <w:sz w:val="24"/>
                <w:szCs w:val="24"/>
              </w:rPr>
              <w:t xml:space="preserve">196) in accordance with </w:t>
            </w:r>
            <w:r w:rsidRPr="000B66BC">
              <w:rPr>
                <w:rFonts w:ascii="Times New Roman" w:hAnsi="Times New Roman"/>
                <w:color w:val="auto"/>
                <w:sz w:val="24"/>
                <w:szCs w:val="24"/>
              </w:rPr>
              <w:t>Article 429</w:t>
            </w:r>
            <w:proofErr w:type="gramStart"/>
            <w:r w:rsidRPr="000B66BC">
              <w:rPr>
                <w:rFonts w:ascii="Times New Roman" w:hAnsi="Times New Roman"/>
                <w:color w:val="auto"/>
                <w:sz w:val="24"/>
                <w:szCs w:val="24"/>
              </w:rPr>
              <w:t>b(</w:t>
            </w:r>
            <w:proofErr w:type="gramEnd"/>
            <w:r w:rsidRPr="000B66BC">
              <w:rPr>
                <w:rFonts w:ascii="Times New Roman" w:hAnsi="Times New Roman"/>
                <w:color w:val="auto"/>
                <w:sz w:val="24"/>
                <w:szCs w:val="24"/>
              </w:rPr>
              <w:t>2).</w:t>
            </w:r>
          </w:p>
        </w:tc>
      </w:tr>
      <w:tr w:rsidR="00CB48CC" w:rsidRPr="00E75BB8" w14:paraId="6681A527" w14:textId="77777777" w:rsidTr="00E1595A">
        <w:trPr>
          <w:trHeight w:val="304"/>
        </w:trPr>
        <w:tc>
          <w:tcPr>
            <w:tcW w:w="1531" w:type="dxa"/>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198;</w:t>
            </w:r>
            <w:r w:rsidR="009573B2" w:rsidRPr="000B66BC">
              <w:rPr>
                <w:rFonts w:ascii="Times New Roman" w:hAnsi="Times New Roman"/>
                <w:bCs/>
                <w:sz w:val="24"/>
                <w:szCs w:val="24"/>
              </w:rPr>
              <w:t>0</w:t>
            </w:r>
            <w:r w:rsidRPr="000B66BC">
              <w:rPr>
                <w:rFonts w:ascii="Times New Roman" w:hAnsi="Times New Roman"/>
                <w:bCs/>
                <w:sz w:val="24"/>
                <w:szCs w:val="24"/>
              </w:rPr>
              <w:t>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tcPr>
          <w:p w14:paraId="7806A066" w14:textId="6CD24279"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Cash pooling </w:t>
            </w:r>
            <w:r w:rsidR="00C94ABE" w:rsidRPr="000B66BC">
              <w:rPr>
                <w:rFonts w:ascii="Times New Roman" w:hAnsi="Times New Roman"/>
                <w:b/>
                <w:color w:val="auto"/>
                <w:sz w:val="24"/>
                <w:szCs w:val="24"/>
              </w:rPr>
              <w:t xml:space="preserve">arrangements </w:t>
            </w:r>
            <w:r w:rsidRPr="000B66BC">
              <w:rPr>
                <w:rFonts w:ascii="Times New Roman" w:hAnsi="Times New Roman"/>
                <w:b/>
                <w:color w:val="auto"/>
                <w:sz w:val="24"/>
                <w:szCs w:val="24"/>
              </w:rPr>
              <w:t>that can be netted prudentially: Recognition of netting in accordance with Article 429</w:t>
            </w:r>
            <w:proofErr w:type="gramStart"/>
            <w:r w:rsidRPr="000B66BC">
              <w:rPr>
                <w:rFonts w:ascii="Times New Roman" w:hAnsi="Times New Roman"/>
                <w:b/>
                <w:color w:val="auto"/>
                <w:sz w:val="24"/>
                <w:szCs w:val="24"/>
              </w:rPr>
              <w:t>b(</w:t>
            </w:r>
            <w:proofErr w:type="gramEnd"/>
            <w:r w:rsidRPr="000B66BC">
              <w:rPr>
                <w:rFonts w:ascii="Times New Roman" w:hAnsi="Times New Roman"/>
                <w:b/>
                <w:color w:val="auto"/>
                <w:sz w:val="24"/>
                <w:szCs w:val="24"/>
              </w:rPr>
              <w:t xml:space="preserve">3) </w:t>
            </w:r>
            <w:r w:rsidR="00684733" w:rsidRPr="000B66BC">
              <w:rPr>
                <w:rFonts w:ascii="Times New Roman" w:hAnsi="Times New Roman"/>
                <w:b/>
                <w:color w:val="auto"/>
                <w:sz w:val="24"/>
                <w:szCs w:val="24"/>
              </w:rPr>
              <w:t>CRR</w:t>
            </w:r>
          </w:p>
          <w:p w14:paraId="4EC11D08" w14:textId="756F116F" w:rsidR="00CB48CC" w:rsidRPr="000B66BC" w:rsidRDefault="00CB48CC" w:rsidP="000B66BC">
            <w:pPr>
              <w:pStyle w:val="BodyText1"/>
              <w:spacing w:after="240" w:line="240" w:lineRule="auto"/>
              <w:rPr>
                <w:rFonts w:ascii="Times New Roman" w:hAnsi="Times New Roman"/>
                <w:b/>
                <w:bCs/>
                <w:color w:val="auto"/>
                <w:sz w:val="24"/>
                <w:szCs w:val="24"/>
                <w:highlight w:val="cyan"/>
              </w:rPr>
            </w:pPr>
            <w:r w:rsidRPr="000B66BC">
              <w:rPr>
                <w:rFonts w:ascii="Times New Roman" w:hAnsi="Times New Roman"/>
                <w:bCs/>
                <w:sz w:val="24"/>
                <w:szCs w:val="24"/>
              </w:rPr>
              <w:t>Article 429</w:t>
            </w:r>
            <w:proofErr w:type="gramStart"/>
            <w:r w:rsidRPr="000B66BC">
              <w:rPr>
                <w:rFonts w:ascii="Times New Roman" w:hAnsi="Times New Roman"/>
                <w:bCs/>
                <w:sz w:val="24"/>
                <w:szCs w:val="24"/>
              </w:rPr>
              <w:t>b(</w:t>
            </w:r>
            <w:proofErr w:type="gramEnd"/>
            <w:r w:rsidRPr="000B66BC">
              <w:rPr>
                <w:rFonts w:ascii="Times New Roman" w:hAnsi="Times New Roman"/>
                <w:bCs/>
                <w:sz w:val="24"/>
                <w:szCs w:val="24"/>
              </w:rPr>
              <w:t xml:space="preserve">3) </w:t>
            </w:r>
            <w:del w:id="428" w:author="Author">
              <w:r w:rsidR="00684733" w:rsidRPr="000B66BC" w:rsidDel="0032789D">
                <w:rPr>
                  <w:rFonts w:ascii="Times New Roman" w:hAnsi="Times New Roman"/>
                  <w:bCs/>
                  <w:sz w:val="24"/>
                  <w:szCs w:val="24"/>
                </w:rPr>
                <w:delText>CRR</w:delText>
              </w:r>
            </w:del>
            <w:ins w:id="429" w:author="Author">
              <w:r w:rsidR="0032789D">
                <w:rPr>
                  <w:rFonts w:ascii="Times New Roman" w:hAnsi="Times New Roman"/>
                  <w:bCs/>
                  <w:sz w:val="24"/>
                  <w:szCs w:val="24"/>
                </w:rPr>
                <w:t>REGULATION (EU) NO 575/2013</w:t>
              </w:r>
            </w:ins>
          </w:p>
          <w:p w14:paraId="10AA0B56" w14:textId="114633D3"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color w:val="auto"/>
                <w:sz w:val="24"/>
                <w:szCs w:val="24"/>
              </w:rPr>
              <w:t xml:space="preserve">The amount </w:t>
            </w:r>
            <w:r w:rsidR="00CF29D2" w:rsidRPr="000B66BC">
              <w:rPr>
                <w:rFonts w:ascii="Times New Roman" w:hAnsi="Times New Roman"/>
                <w:bCs/>
                <w:color w:val="auto"/>
                <w:sz w:val="24"/>
                <w:szCs w:val="24"/>
              </w:rPr>
              <w:t xml:space="preserve">netted from </w:t>
            </w:r>
            <w:r w:rsidRPr="000B66BC">
              <w:rPr>
                <w:rFonts w:ascii="Times New Roman" w:hAnsi="Times New Roman"/>
                <w:bCs/>
                <w:color w:val="auto"/>
                <w:sz w:val="24"/>
                <w:szCs w:val="24"/>
              </w:rPr>
              <w:t xml:space="preserve">the gross exposure </w:t>
            </w:r>
            <w:r w:rsidR="00166A6F" w:rsidRPr="000B66BC">
              <w:rPr>
                <w:rFonts w:ascii="Times New Roman" w:hAnsi="Times New Roman"/>
                <w:bCs/>
                <w:color w:val="auto"/>
                <w:sz w:val="24"/>
                <w:szCs w:val="24"/>
              </w:rPr>
              <w:t xml:space="preserve">related to </w:t>
            </w:r>
            <w:r w:rsidRPr="000B66BC">
              <w:rPr>
                <w:rFonts w:ascii="Times New Roman" w:hAnsi="Times New Roman"/>
                <w:bCs/>
                <w:color w:val="auto"/>
                <w:sz w:val="24"/>
                <w:szCs w:val="24"/>
              </w:rPr>
              <w:t xml:space="preserve">cash pooling arrangements (sum of rows </w:t>
            </w:r>
            <w:r w:rsidR="005E4C56" w:rsidRPr="000B66BC">
              <w:rPr>
                <w:rFonts w:ascii="Times New Roman" w:hAnsi="Times New Roman"/>
                <w:bCs/>
                <w:color w:val="auto"/>
                <w:sz w:val="24"/>
                <w:szCs w:val="24"/>
              </w:rPr>
              <w:t>0</w:t>
            </w:r>
            <w:r w:rsidRPr="000B66BC">
              <w:rPr>
                <w:rFonts w:ascii="Times New Roman" w:hAnsi="Times New Roman"/>
                <w:bCs/>
                <w:color w:val="auto"/>
                <w:sz w:val="24"/>
                <w:szCs w:val="24"/>
              </w:rPr>
              <w:t xml:space="preserve">195 and </w:t>
            </w:r>
            <w:r w:rsidR="005E4C56" w:rsidRPr="000B66BC">
              <w:rPr>
                <w:rFonts w:ascii="Times New Roman" w:hAnsi="Times New Roman"/>
                <w:bCs/>
                <w:color w:val="auto"/>
                <w:sz w:val="24"/>
                <w:szCs w:val="24"/>
              </w:rPr>
              <w:t>0</w:t>
            </w:r>
            <w:r w:rsidRPr="000B66BC">
              <w:rPr>
                <w:rFonts w:ascii="Times New Roman" w:hAnsi="Times New Roman"/>
                <w:bCs/>
                <w:color w:val="auto"/>
                <w:sz w:val="24"/>
                <w:szCs w:val="24"/>
              </w:rPr>
              <w:t xml:space="preserve">196) in accordance with </w:t>
            </w:r>
            <w:r w:rsidRPr="000B66BC">
              <w:rPr>
                <w:rFonts w:ascii="Times New Roman" w:hAnsi="Times New Roman"/>
                <w:color w:val="auto"/>
                <w:sz w:val="24"/>
                <w:szCs w:val="24"/>
              </w:rPr>
              <w:t>Article 429</w:t>
            </w:r>
            <w:proofErr w:type="gramStart"/>
            <w:r w:rsidRPr="000B66BC">
              <w:rPr>
                <w:rFonts w:ascii="Times New Roman" w:hAnsi="Times New Roman"/>
                <w:color w:val="auto"/>
                <w:sz w:val="24"/>
                <w:szCs w:val="24"/>
              </w:rPr>
              <w:t>b(</w:t>
            </w:r>
            <w:proofErr w:type="gramEnd"/>
            <w:r w:rsidRPr="000B66BC">
              <w:rPr>
                <w:rFonts w:ascii="Times New Roman" w:hAnsi="Times New Roman"/>
                <w:color w:val="auto"/>
                <w:sz w:val="24"/>
                <w:szCs w:val="24"/>
              </w:rPr>
              <w:t>3).</w:t>
            </w:r>
          </w:p>
        </w:tc>
      </w:tr>
      <w:tr w:rsidR="00CB48CC" w:rsidRPr="00E75BB8" w14:paraId="3E08AE39" w14:textId="77777777" w:rsidTr="00E1595A">
        <w:trPr>
          <w:trHeight w:val="304"/>
        </w:trPr>
        <w:tc>
          <w:tcPr>
            <w:tcW w:w="1531" w:type="dxa"/>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200;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Gross-up for derivatives collateral </w:t>
            </w:r>
            <w:proofErr w:type="gramStart"/>
            <w:r w:rsidRPr="000B66BC">
              <w:rPr>
                <w:rFonts w:ascii="Times New Roman" w:hAnsi="Times New Roman"/>
                <w:b/>
                <w:bCs/>
                <w:sz w:val="24"/>
                <w:szCs w:val="24"/>
              </w:rPr>
              <w:t>provided</w:t>
            </w:r>
            <w:proofErr w:type="gramEnd"/>
          </w:p>
          <w:p w14:paraId="2AA08714" w14:textId="40FCD8F8"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Article 429</w:t>
            </w:r>
            <w:proofErr w:type="gramStart"/>
            <w:r w:rsidRPr="000B66BC">
              <w:rPr>
                <w:rFonts w:ascii="Times New Roman" w:hAnsi="Times New Roman"/>
                <w:bCs/>
                <w:sz w:val="24"/>
                <w:szCs w:val="24"/>
              </w:rPr>
              <w:t>c(</w:t>
            </w:r>
            <w:proofErr w:type="gramEnd"/>
            <w:r w:rsidRPr="000B66BC">
              <w:rPr>
                <w:rFonts w:ascii="Times New Roman" w:hAnsi="Times New Roman"/>
                <w:bCs/>
                <w:sz w:val="24"/>
                <w:szCs w:val="24"/>
              </w:rPr>
              <w:t xml:space="preserve">2) </w:t>
            </w:r>
            <w:del w:id="430" w:author="Author">
              <w:r w:rsidR="00684733" w:rsidRPr="000B66BC" w:rsidDel="0032789D">
                <w:rPr>
                  <w:rFonts w:ascii="Times New Roman" w:hAnsi="Times New Roman"/>
                  <w:bCs/>
                  <w:sz w:val="24"/>
                  <w:szCs w:val="24"/>
                </w:rPr>
                <w:delText>CRR</w:delText>
              </w:r>
            </w:del>
            <w:ins w:id="431" w:author="Author">
              <w:r w:rsidR="0032789D">
                <w:rPr>
                  <w:rFonts w:ascii="Times New Roman" w:hAnsi="Times New Roman"/>
                  <w:bCs/>
                  <w:sz w:val="24"/>
                  <w:szCs w:val="24"/>
                </w:rPr>
                <w:t>REGULATION (EU) NO 575/2013</w:t>
              </w:r>
            </w:ins>
          </w:p>
          <w:p w14:paraId="6B6AC708" w14:textId="3F1C6F7F"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amount of any derivatives collateral provided where the provision of that collateral reduces the amount of assets under the applicable accounting framework, as set out in Article 429</w:t>
            </w:r>
            <w:proofErr w:type="gramStart"/>
            <w:r w:rsidRPr="000B66BC">
              <w:rPr>
                <w:rFonts w:ascii="Times New Roman" w:hAnsi="Times New Roman"/>
                <w:bCs/>
                <w:sz w:val="24"/>
                <w:szCs w:val="24"/>
              </w:rPr>
              <w:t>c(</w:t>
            </w:r>
            <w:proofErr w:type="gramEnd"/>
            <w:r w:rsidRPr="000B66BC">
              <w:rPr>
                <w:rFonts w:ascii="Times New Roman" w:hAnsi="Times New Roman"/>
                <w:bCs/>
                <w:sz w:val="24"/>
                <w:szCs w:val="24"/>
              </w:rPr>
              <w:t xml:space="preserve">2) </w:t>
            </w:r>
            <w:del w:id="432" w:author="Author">
              <w:r w:rsidR="00684733" w:rsidRPr="000B66BC" w:rsidDel="0032789D">
                <w:rPr>
                  <w:rFonts w:ascii="Times New Roman" w:hAnsi="Times New Roman"/>
                  <w:bCs/>
                  <w:sz w:val="24"/>
                  <w:szCs w:val="24"/>
                </w:rPr>
                <w:delText>CRR</w:delText>
              </w:r>
            </w:del>
            <w:ins w:id="433"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p w14:paraId="3815F945" w14:textId="40EE26F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not include in this cell initial margin for client-cleared derivative transactions with a qualifying CCP (QCCP) or eligible cash </w:t>
            </w:r>
            <w:r w:rsidRPr="000B66BC">
              <w:rPr>
                <w:rFonts w:ascii="Times New Roman" w:hAnsi="Times New Roman"/>
                <w:bCs/>
                <w:sz w:val="24"/>
                <w:szCs w:val="24"/>
              </w:rPr>
              <w:lastRenderedPageBreak/>
              <w:t>variation margin, as defined in Article 429</w:t>
            </w:r>
            <w:proofErr w:type="gramStart"/>
            <w:r w:rsidRPr="000B66BC">
              <w:rPr>
                <w:rFonts w:ascii="Times New Roman" w:hAnsi="Times New Roman"/>
                <w:bCs/>
                <w:sz w:val="24"/>
                <w:szCs w:val="24"/>
              </w:rPr>
              <w:t>c(</w:t>
            </w:r>
            <w:proofErr w:type="gramEnd"/>
            <w:r w:rsidRPr="000B66BC">
              <w:rPr>
                <w:rFonts w:ascii="Times New Roman" w:hAnsi="Times New Roman"/>
                <w:bCs/>
                <w:sz w:val="24"/>
                <w:szCs w:val="24"/>
              </w:rPr>
              <w:t xml:space="preserve">3) </w:t>
            </w:r>
            <w:del w:id="434" w:author="Author">
              <w:r w:rsidR="00684733" w:rsidRPr="000B66BC" w:rsidDel="0032789D">
                <w:rPr>
                  <w:rFonts w:ascii="Times New Roman" w:hAnsi="Times New Roman"/>
                  <w:bCs/>
                  <w:sz w:val="24"/>
                  <w:szCs w:val="24"/>
                </w:rPr>
                <w:delText>CRR</w:delText>
              </w:r>
            </w:del>
            <w:ins w:id="435"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tc>
      </w:tr>
      <w:tr w:rsidR="00CB48CC" w:rsidRPr="00E75BB8" w14:paraId="5CAE26AC" w14:textId="77777777" w:rsidTr="00E1595A">
        <w:trPr>
          <w:trHeight w:val="304"/>
        </w:trPr>
        <w:tc>
          <w:tcPr>
            <w:tcW w:w="1531" w:type="dxa"/>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210;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 Receivables for cash variation margin provided in derivatives </w:t>
            </w:r>
            <w:proofErr w:type="gramStart"/>
            <w:r w:rsidRPr="000B66BC">
              <w:rPr>
                <w:rFonts w:ascii="Times New Roman" w:hAnsi="Times New Roman"/>
                <w:b/>
                <w:bCs/>
                <w:sz w:val="24"/>
                <w:szCs w:val="24"/>
              </w:rPr>
              <w:t>transactions</w:t>
            </w:r>
            <w:proofErr w:type="gramEnd"/>
          </w:p>
          <w:p w14:paraId="353AEF67" w14:textId="0B59A4AE" w:rsidR="00CB48CC" w:rsidRPr="000B66BC" w:rsidRDefault="001475A2"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(c) of </w:t>
            </w:r>
            <w:r w:rsidR="00CB48CC" w:rsidRPr="000B66BC">
              <w:rPr>
                <w:rFonts w:ascii="Times New Roman" w:hAnsi="Times New Roman"/>
                <w:bCs/>
                <w:sz w:val="24"/>
                <w:szCs w:val="24"/>
              </w:rPr>
              <w:t>Article 429</w:t>
            </w:r>
            <w:proofErr w:type="gramStart"/>
            <w:r w:rsidR="00CB48CC" w:rsidRPr="000B66BC">
              <w:rPr>
                <w:rFonts w:ascii="Times New Roman" w:hAnsi="Times New Roman"/>
                <w:bCs/>
                <w:sz w:val="24"/>
                <w:szCs w:val="24"/>
              </w:rPr>
              <w:t>c(</w:t>
            </w:r>
            <w:proofErr w:type="gramEnd"/>
            <w:r w:rsidR="00CB48CC" w:rsidRPr="000B66BC">
              <w:rPr>
                <w:rFonts w:ascii="Times New Roman" w:hAnsi="Times New Roman"/>
                <w:bCs/>
                <w:sz w:val="24"/>
                <w:szCs w:val="24"/>
              </w:rPr>
              <w:t xml:space="preserve">3) </w:t>
            </w:r>
            <w:del w:id="436" w:author="Author">
              <w:r w:rsidR="00684733" w:rsidRPr="000B66BC" w:rsidDel="0032789D">
                <w:rPr>
                  <w:rFonts w:ascii="Times New Roman" w:hAnsi="Times New Roman"/>
                  <w:bCs/>
                  <w:sz w:val="24"/>
                  <w:szCs w:val="24"/>
                </w:rPr>
                <w:delText>CRR</w:delText>
              </w:r>
            </w:del>
            <w:ins w:id="437" w:author="Author">
              <w:r w:rsidR="0032789D">
                <w:rPr>
                  <w:rFonts w:ascii="Times New Roman" w:hAnsi="Times New Roman"/>
                  <w:bCs/>
                  <w:sz w:val="24"/>
                  <w:szCs w:val="24"/>
                </w:rPr>
                <w:t>REGULATION (EU) NO 575/2013</w:t>
              </w:r>
            </w:ins>
          </w:p>
          <w:p w14:paraId="43A45BE7" w14:textId="090F5D9D"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receivables for variation margin paid in cash to the counterparty in derivatives transactions if the institution is required, under the applicable accounting framework, to recognise these receivables as an asset, provided that the conditions in points (a) to (e) of Article 429</w:t>
            </w:r>
            <w:proofErr w:type="gramStart"/>
            <w:r w:rsidRPr="000B66BC">
              <w:rPr>
                <w:rFonts w:ascii="Times New Roman" w:hAnsi="Times New Roman"/>
                <w:bCs/>
                <w:sz w:val="24"/>
                <w:szCs w:val="24"/>
              </w:rPr>
              <w:t>c(</w:t>
            </w:r>
            <w:proofErr w:type="gramEnd"/>
            <w:r w:rsidRPr="000B66BC">
              <w:rPr>
                <w:rFonts w:ascii="Times New Roman" w:hAnsi="Times New Roman"/>
                <w:bCs/>
                <w:sz w:val="24"/>
                <w:szCs w:val="24"/>
              </w:rPr>
              <w:t xml:space="preserve">3) </w:t>
            </w:r>
            <w:del w:id="438" w:author="Author">
              <w:r w:rsidR="00684733" w:rsidRPr="000B66BC" w:rsidDel="0032789D">
                <w:rPr>
                  <w:rFonts w:ascii="Times New Roman" w:hAnsi="Times New Roman"/>
                  <w:bCs/>
                  <w:sz w:val="24"/>
                  <w:szCs w:val="24"/>
                </w:rPr>
                <w:delText>CRR</w:delText>
              </w:r>
            </w:del>
            <w:ins w:id="439"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are met.</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amount reported shall also be included in the other assets reported in {</w:t>
            </w:r>
            <w:r w:rsidR="001F6203" w:rsidRPr="000B66BC">
              <w:rPr>
                <w:rFonts w:ascii="Times New Roman" w:hAnsi="Times New Roman"/>
                <w:bCs/>
                <w:sz w:val="24"/>
                <w:szCs w:val="24"/>
              </w:rPr>
              <w:t>0</w:t>
            </w:r>
            <w:r w:rsidRPr="000B66BC">
              <w:rPr>
                <w:rFonts w:ascii="Times New Roman" w:hAnsi="Times New Roman"/>
                <w:bCs/>
                <w:sz w:val="24"/>
                <w:szCs w:val="24"/>
              </w:rPr>
              <w:t>190</w:t>
            </w:r>
            <w:r w:rsidR="001F6203" w:rsidRPr="000B66BC">
              <w:rPr>
                <w:rFonts w:ascii="Times New Roman" w:hAnsi="Times New Roman"/>
                <w:bCs/>
                <w:sz w:val="24"/>
                <w:szCs w:val="24"/>
              </w:rPr>
              <w:t>;0</w:t>
            </w:r>
            <w:r w:rsidRPr="000B66BC">
              <w:rPr>
                <w:rFonts w:ascii="Times New Roman" w:hAnsi="Times New Roman"/>
                <w:bCs/>
                <w:sz w:val="24"/>
                <w:szCs w:val="24"/>
              </w:rPr>
              <w:t>010}.</w:t>
            </w:r>
          </w:p>
        </w:tc>
      </w:tr>
      <w:tr w:rsidR="00CB48CC" w:rsidRPr="00E75BB8" w14:paraId="7004E9E4" w14:textId="77777777" w:rsidTr="00E1595A">
        <w:trPr>
          <w:trHeight w:val="304"/>
        </w:trPr>
        <w:tc>
          <w:tcPr>
            <w:tcW w:w="1531" w:type="dxa"/>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220;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Exempted CCP leg of client-cleared trade exposures (initial margin)</w:t>
            </w:r>
          </w:p>
          <w:p w14:paraId="3E812C65" w14:textId="2D86FE91" w:rsidR="00CB48CC" w:rsidRPr="000B66BC" w:rsidRDefault="001475A2"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w:t>
            </w:r>
            <w:r w:rsidR="00CB48CC" w:rsidRPr="000B66BC">
              <w:rPr>
                <w:rFonts w:ascii="Times New Roman" w:hAnsi="Times New Roman"/>
                <w:bCs/>
                <w:sz w:val="24"/>
                <w:szCs w:val="24"/>
              </w:rPr>
              <w:t>Article 429</w:t>
            </w:r>
            <w:proofErr w:type="gramStart"/>
            <w:r w:rsidR="00CB48CC" w:rsidRPr="000B66BC">
              <w:rPr>
                <w:rFonts w:ascii="Times New Roman" w:hAnsi="Times New Roman"/>
                <w:bCs/>
                <w:sz w:val="24"/>
                <w:szCs w:val="24"/>
              </w:rPr>
              <w:t>a(</w:t>
            </w:r>
            <w:proofErr w:type="gramEnd"/>
            <w:r w:rsidR="00CB48CC" w:rsidRPr="000B66BC">
              <w:rPr>
                <w:rFonts w:ascii="Times New Roman" w:hAnsi="Times New Roman"/>
                <w:bCs/>
                <w:sz w:val="24"/>
                <w:szCs w:val="24"/>
              </w:rPr>
              <w:t xml:space="preserve">1) </w:t>
            </w:r>
            <w:del w:id="440" w:author="Author">
              <w:r w:rsidR="00684733" w:rsidRPr="000B66BC" w:rsidDel="0032789D">
                <w:rPr>
                  <w:rFonts w:ascii="Times New Roman" w:hAnsi="Times New Roman"/>
                  <w:bCs/>
                  <w:sz w:val="24"/>
                  <w:szCs w:val="24"/>
                </w:rPr>
                <w:delText>CRR</w:delText>
              </w:r>
            </w:del>
            <w:ins w:id="441" w:author="Author">
              <w:r w:rsidR="0032789D">
                <w:rPr>
                  <w:rFonts w:ascii="Times New Roman" w:hAnsi="Times New Roman"/>
                  <w:bCs/>
                  <w:sz w:val="24"/>
                  <w:szCs w:val="24"/>
                </w:rPr>
                <w:t>REGULATION (EU) NO 575/2013</w:t>
              </w:r>
            </w:ins>
          </w:p>
          <w:p w14:paraId="5FE3535A" w14:textId="2EE0D2CC"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initial margin (posted) portion of exempted trade exposures to a QCCP from client-cleared derivatives transactions, provided that those items meet the conditions laid down in</w:t>
            </w:r>
            <w:r w:rsidR="001475A2"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306(1) </w:t>
            </w:r>
            <w:del w:id="442" w:author="Author">
              <w:r w:rsidR="00684733" w:rsidRPr="000B66BC" w:rsidDel="0032789D">
                <w:rPr>
                  <w:rFonts w:ascii="Times New Roman" w:hAnsi="Times New Roman"/>
                  <w:bCs/>
                  <w:sz w:val="24"/>
                  <w:szCs w:val="24"/>
                </w:rPr>
                <w:delText>CRR</w:delText>
              </w:r>
            </w:del>
            <w:ins w:id="443"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amount reported shall also be included in the other assets reported in {</w:t>
            </w:r>
            <w:r w:rsidR="001F6203" w:rsidRPr="000B66BC">
              <w:rPr>
                <w:rFonts w:ascii="Times New Roman" w:hAnsi="Times New Roman"/>
                <w:bCs/>
                <w:sz w:val="24"/>
                <w:szCs w:val="24"/>
              </w:rPr>
              <w:t>0</w:t>
            </w:r>
            <w:r w:rsidRPr="000B66BC">
              <w:rPr>
                <w:rFonts w:ascii="Times New Roman" w:hAnsi="Times New Roman"/>
                <w:bCs/>
                <w:sz w:val="24"/>
                <w:szCs w:val="24"/>
              </w:rPr>
              <w:t>190</w:t>
            </w:r>
            <w:r w:rsidR="001F6203" w:rsidRPr="000B66BC">
              <w:rPr>
                <w:rFonts w:ascii="Times New Roman" w:hAnsi="Times New Roman"/>
                <w:bCs/>
                <w:sz w:val="24"/>
                <w:szCs w:val="24"/>
              </w:rPr>
              <w:t>;0</w:t>
            </w:r>
            <w:r w:rsidRPr="000B66BC">
              <w:rPr>
                <w:rFonts w:ascii="Times New Roman" w:hAnsi="Times New Roman"/>
                <w:bCs/>
                <w:sz w:val="24"/>
                <w:szCs w:val="24"/>
              </w:rPr>
              <w:t>010}.</w:t>
            </w:r>
          </w:p>
        </w:tc>
      </w:tr>
      <w:tr w:rsidR="00CB48CC" w:rsidRPr="00E75BB8" w14:paraId="49F39ED5" w14:textId="77777777" w:rsidTr="00E1595A">
        <w:trPr>
          <w:trHeight w:val="304"/>
        </w:trPr>
        <w:tc>
          <w:tcPr>
            <w:tcW w:w="1531" w:type="dxa"/>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230;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Adjustments for SFT sales accounting transactions</w:t>
            </w:r>
          </w:p>
          <w:p w14:paraId="46B4994C" w14:textId="0203B8F3" w:rsidR="00CB48CC" w:rsidRPr="0032789D" w:rsidRDefault="00CB48CC" w:rsidP="000B66BC">
            <w:pPr>
              <w:pStyle w:val="BodyText1"/>
              <w:spacing w:after="240" w:line="240" w:lineRule="auto"/>
              <w:rPr>
                <w:rFonts w:ascii="Times New Roman" w:hAnsi="Times New Roman"/>
                <w:bCs/>
                <w:sz w:val="24"/>
                <w:szCs w:val="24"/>
                <w:lang w:val="fr-FR"/>
                <w:rPrChange w:id="444" w:author="Author">
                  <w:rPr>
                    <w:rFonts w:ascii="Times New Roman" w:hAnsi="Times New Roman"/>
                    <w:bCs/>
                    <w:sz w:val="24"/>
                    <w:szCs w:val="24"/>
                  </w:rPr>
                </w:rPrChange>
              </w:rPr>
            </w:pPr>
            <w:r w:rsidRPr="0032789D">
              <w:rPr>
                <w:rFonts w:ascii="Times New Roman" w:hAnsi="Times New Roman"/>
                <w:bCs/>
                <w:sz w:val="24"/>
                <w:szCs w:val="24"/>
                <w:lang w:val="fr-FR"/>
                <w:rPrChange w:id="445" w:author="Author">
                  <w:rPr>
                    <w:rFonts w:ascii="Times New Roman" w:hAnsi="Times New Roman"/>
                    <w:bCs/>
                    <w:sz w:val="24"/>
                    <w:szCs w:val="24"/>
                  </w:rPr>
                </w:rPrChange>
              </w:rPr>
              <w:t>Article 429</w:t>
            </w:r>
            <w:proofErr w:type="gramStart"/>
            <w:r w:rsidRPr="0032789D">
              <w:rPr>
                <w:rFonts w:ascii="Times New Roman" w:hAnsi="Times New Roman"/>
                <w:bCs/>
                <w:sz w:val="24"/>
                <w:szCs w:val="24"/>
                <w:lang w:val="fr-FR"/>
                <w:rPrChange w:id="446" w:author="Author">
                  <w:rPr>
                    <w:rFonts w:ascii="Times New Roman" w:hAnsi="Times New Roman"/>
                    <w:bCs/>
                    <w:sz w:val="24"/>
                    <w:szCs w:val="24"/>
                  </w:rPr>
                </w:rPrChange>
              </w:rPr>
              <w:t>e(</w:t>
            </w:r>
            <w:proofErr w:type="gramEnd"/>
            <w:r w:rsidRPr="0032789D">
              <w:rPr>
                <w:rFonts w:ascii="Times New Roman" w:hAnsi="Times New Roman"/>
                <w:bCs/>
                <w:sz w:val="24"/>
                <w:szCs w:val="24"/>
                <w:lang w:val="fr-FR"/>
                <w:rPrChange w:id="447" w:author="Author">
                  <w:rPr>
                    <w:rFonts w:ascii="Times New Roman" w:hAnsi="Times New Roman"/>
                    <w:bCs/>
                    <w:sz w:val="24"/>
                    <w:szCs w:val="24"/>
                  </w:rPr>
                </w:rPrChange>
              </w:rPr>
              <w:t xml:space="preserve">6) </w:t>
            </w:r>
            <w:del w:id="448" w:author="Author">
              <w:r w:rsidR="00684733" w:rsidRPr="0032789D" w:rsidDel="0032789D">
                <w:rPr>
                  <w:rFonts w:ascii="Times New Roman" w:hAnsi="Times New Roman"/>
                  <w:bCs/>
                  <w:sz w:val="24"/>
                  <w:szCs w:val="24"/>
                  <w:lang w:val="fr-FR"/>
                  <w:rPrChange w:id="449" w:author="Author">
                    <w:rPr>
                      <w:rFonts w:ascii="Times New Roman" w:hAnsi="Times New Roman"/>
                      <w:bCs/>
                      <w:sz w:val="24"/>
                      <w:szCs w:val="24"/>
                    </w:rPr>
                  </w:rPrChange>
                </w:rPr>
                <w:delText>CRR</w:delText>
              </w:r>
            </w:del>
            <w:ins w:id="450" w:author="Author">
              <w:r w:rsidR="0032789D" w:rsidRPr="0032789D">
                <w:rPr>
                  <w:rFonts w:ascii="Times New Roman" w:hAnsi="Times New Roman"/>
                  <w:bCs/>
                  <w:sz w:val="24"/>
                  <w:szCs w:val="24"/>
                  <w:lang w:val="fr-FR"/>
                  <w:rPrChange w:id="451" w:author="Author">
                    <w:rPr>
                      <w:rFonts w:ascii="Times New Roman" w:hAnsi="Times New Roman"/>
                      <w:bCs/>
                      <w:sz w:val="24"/>
                      <w:szCs w:val="24"/>
                    </w:rPr>
                  </w:rPrChange>
                </w:rPr>
                <w:t>REGULATION (EU) NO 575/2013</w:t>
              </w:r>
            </w:ins>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value of securities lent in a repurchase transaction that are derecognised due to a sales accounting transaction under the applicable accounting framework.</w:t>
            </w:r>
          </w:p>
        </w:tc>
      </w:tr>
      <w:tr w:rsidR="00CB48CC" w:rsidRPr="00E75BB8" w14:paraId="5CBC395D" w14:textId="77777777" w:rsidTr="00E1595A">
        <w:trPr>
          <w:trHeight w:val="304"/>
        </w:trPr>
        <w:tc>
          <w:tcPr>
            <w:tcW w:w="1531" w:type="dxa"/>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235;</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Reduction of</w:t>
            </w:r>
            <w:r w:rsidR="00131C70" w:rsidRPr="000B66BC">
              <w:rPr>
                <w:rFonts w:ascii="Times New Roman" w:hAnsi="Times New Roman"/>
                <w:b/>
                <w:bCs/>
                <w:sz w:val="24"/>
                <w:szCs w:val="24"/>
              </w:rPr>
              <w:t xml:space="preserve"> the exposure value of</w:t>
            </w:r>
            <w:r w:rsidRPr="000B66BC">
              <w:rPr>
                <w:rFonts w:ascii="Times New Roman" w:hAnsi="Times New Roman"/>
                <w:b/>
                <w:bCs/>
                <w:sz w:val="24"/>
                <w:szCs w:val="24"/>
              </w:rPr>
              <w:t xml:space="preserve"> pre-financing or intermediate loans </w:t>
            </w:r>
          </w:p>
          <w:p w14:paraId="44C18D39" w14:textId="63DAF7C6" w:rsidR="00131C70" w:rsidRPr="000B66BC" w:rsidRDefault="00131C70"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429(8) </w:t>
            </w:r>
            <w:del w:id="452" w:author="Author">
              <w:r w:rsidR="00684733" w:rsidRPr="000B66BC" w:rsidDel="0032789D">
                <w:rPr>
                  <w:rFonts w:ascii="Times New Roman" w:hAnsi="Times New Roman"/>
                  <w:bCs/>
                  <w:sz w:val="24"/>
                  <w:szCs w:val="24"/>
                </w:rPr>
                <w:delText>CRR</w:delText>
              </w:r>
            </w:del>
            <w:ins w:id="453" w:author="Author">
              <w:r w:rsidR="0032789D">
                <w:rPr>
                  <w:rFonts w:ascii="Times New Roman" w:hAnsi="Times New Roman"/>
                  <w:bCs/>
                  <w:sz w:val="24"/>
                  <w:szCs w:val="24"/>
                </w:rPr>
                <w:t>REGULATION (EU) NO 575/2013</w:t>
              </w:r>
            </w:ins>
          </w:p>
          <w:p w14:paraId="211507FA" w14:textId="62605B4B" w:rsidR="00131C70" w:rsidRPr="000B66BC" w:rsidRDefault="00131C70" w:rsidP="000B66BC">
            <w:pPr>
              <w:pStyle w:val="BodyText1"/>
              <w:spacing w:after="240"/>
              <w:rPr>
                <w:rFonts w:ascii="Times New Roman" w:hAnsi="Times New Roman"/>
                <w:bCs/>
                <w:sz w:val="24"/>
                <w:szCs w:val="24"/>
              </w:rPr>
            </w:pPr>
            <w:r w:rsidRPr="000B66BC">
              <w:rPr>
                <w:rFonts w:ascii="Times New Roman" w:hAnsi="Times New Roman"/>
                <w:bCs/>
                <w:sz w:val="24"/>
                <w:szCs w:val="24"/>
              </w:rPr>
              <w:t xml:space="preserve">The amount reduced from the exposure value of a pre-financing loan or an intermediate loan, in accordance with Article 429(8) </w:t>
            </w:r>
            <w:del w:id="454" w:author="Author">
              <w:r w:rsidR="00684733" w:rsidRPr="000B66BC" w:rsidDel="0032789D">
                <w:rPr>
                  <w:rFonts w:ascii="Times New Roman" w:hAnsi="Times New Roman"/>
                  <w:bCs/>
                  <w:sz w:val="24"/>
                  <w:szCs w:val="24"/>
                </w:rPr>
                <w:delText>CRR</w:delText>
              </w:r>
            </w:del>
            <w:ins w:id="455"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amount reported shall be included in the other assets reported in {</w:t>
            </w:r>
            <w:r w:rsidR="001F6203" w:rsidRPr="000B66BC">
              <w:rPr>
                <w:rFonts w:ascii="Times New Roman" w:hAnsi="Times New Roman"/>
                <w:bCs/>
                <w:sz w:val="24"/>
                <w:szCs w:val="24"/>
              </w:rPr>
              <w:t>0</w:t>
            </w:r>
            <w:r w:rsidRPr="000B66BC">
              <w:rPr>
                <w:rFonts w:ascii="Times New Roman" w:hAnsi="Times New Roman"/>
                <w:bCs/>
                <w:sz w:val="24"/>
                <w:szCs w:val="24"/>
              </w:rPr>
              <w:t>190</w:t>
            </w:r>
            <w:r w:rsidR="001F6203" w:rsidRPr="000B66BC">
              <w:rPr>
                <w:rFonts w:ascii="Times New Roman" w:hAnsi="Times New Roman"/>
                <w:bCs/>
                <w:sz w:val="24"/>
                <w:szCs w:val="24"/>
              </w:rPr>
              <w:t>;0</w:t>
            </w:r>
            <w:r w:rsidRPr="000B66BC">
              <w:rPr>
                <w:rFonts w:ascii="Times New Roman" w:hAnsi="Times New Roman"/>
                <w:bCs/>
                <w:sz w:val="24"/>
                <w:szCs w:val="24"/>
              </w:rPr>
              <w:t>010}.</w:t>
            </w:r>
          </w:p>
        </w:tc>
      </w:tr>
      <w:tr w:rsidR="00CB48CC" w:rsidRPr="00E75BB8" w14:paraId="18C57782" w14:textId="77777777" w:rsidTr="00E1595A">
        <w:trPr>
          <w:trHeight w:val="304"/>
        </w:trPr>
        <w:tc>
          <w:tcPr>
            <w:tcW w:w="1531" w:type="dxa"/>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240;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Fiduciary assets</w:t>
            </w:r>
          </w:p>
          <w:p w14:paraId="7B749386" w14:textId="259B4076" w:rsidR="00CB48CC" w:rsidRPr="000B66BC" w:rsidRDefault="00520E26"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Point (i) of </w:t>
            </w:r>
            <w:r w:rsidR="00CB48CC" w:rsidRPr="000B66BC">
              <w:rPr>
                <w:rFonts w:ascii="Times New Roman" w:hAnsi="Times New Roman"/>
                <w:bCs/>
                <w:sz w:val="24"/>
                <w:szCs w:val="24"/>
              </w:rPr>
              <w:t>Article 429</w:t>
            </w:r>
            <w:proofErr w:type="gramStart"/>
            <w:r w:rsidR="00CB48CC" w:rsidRPr="000B66BC">
              <w:rPr>
                <w:rFonts w:ascii="Times New Roman" w:hAnsi="Times New Roman"/>
                <w:bCs/>
                <w:sz w:val="24"/>
                <w:szCs w:val="24"/>
              </w:rPr>
              <w:t>a(</w:t>
            </w:r>
            <w:proofErr w:type="gramEnd"/>
            <w:r w:rsidR="00CB48CC" w:rsidRPr="000B66BC">
              <w:rPr>
                <w:rFonts w:ascii="Times New Roman" w:hAnsi="Times New Roman"/>
                <w:bCs/>
                <w:sz w:val="24"/>
                <w:szCs w:val="24"/>
              </w:rPr>
              <w:t xml:space="preserve">1) </w:t>
            </w:r>
            <w:del w:id="456" w:author="Author">
              <w:r w:rsidR="00684733" w:rsidRPr="000B66BC" w:rsidDel="0032789D">
                <w:rPr>
                  <w:rFonts w:ascii="Times New Roman" w:hAnsi="Times New Roman"/>
                  <w:bCs/>
                  <w:sz w:val="24"/>
                  <w:szCs w:val="24"/>
                </w:rPr>
                <w:delText>CRR</w:delText>
              </w:r>
            </w:del>
            <w:ins w:id="457" w:author="Author">
              <w:r w:rsidR="0032789D">
                <w:rPr>
                  <w:rFonts w:ascii="Times New Roman" w:hAnsi="Times New Roman"/>
                  <w:bCs/>
                  <w:sz w:val="24"/>
                  <w:szCs w:val="24"/>
                </w:rPr>
                <w:t>REGULATION (EU) NO 575/2013</w:t>
              </w:r>
            </w:ins>
          </w:p>
          <w:p w14:paraId="0AD4C34E" w14:textId="5004BE24"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 xml:space="preserve">The value of fiduciary assets that are recognised on the institution's balance sheet by national generally accepted accounting principles, meet the IFRS9 criteria for </w:t>
            </w:r>
            <w:r w:rsidR="00FB3007" w:rsidRPr="000B66BC">
              <w:rPr>
                <w:rFonts w:ascii="Times New Roman" w:hAnsi="Times New Roman"/>
                <w:bCs/>
                <w:sz w:val="24"/>
                <w:szCs w:val="24"/>
              </w:rPr>
              <w:t>non-</w:t>
            </w:r>
            <w:r w:rsidRPr="000B66BC">
              <w:rPr>
                <w:rFonts w:ascii="Times New Roman" w:hAnsi="Times New Roman"/>
                <w:bCs/>
                <w:sz w:val="24"/>
                <w:szCs w:val="24"/>
              </w:rPr>
              <w:t xml:space="preserve">recognition and, where applicable, IFRS 10 for </w:t>
            </w:r>
            <w:r w:rsidR="00FB3007" w:rsidRPr="000B66BC">
              <w:rPr>
                <w:rFonts w:ascii="Times New Roman" w:hAnsi="Times New Roman"/>
                <w:bCs/>
                <w:sz w:val="24"/>
                <w:szCs w:val="24"/>
              </w:rPr>
              <w:t>non-</w:t>
            </w:r>
            <w:r w:rsidRPr="000B66BC">
              <w:rPr>
                <w:rFonts w:ascii="Times New Roman" w:hAnsi="Times New Roman"/>
                <w:bCs/>
                <w:sz w:val="24"/>
                <w:szCs w:val="24"/>
              </w:rPr>
              <w:t xml:space="preserve">consolidation, in accordance with </w:t>
            </w:r>
            <w:r w:rsidR="00520E26" w:rsidRPr="000B66BC">
              <w:rPr>
                <w:rFonts w:ascii="Times New Roman" w:hAnsi="Times New Roman"/>
                <w:bCs/>
                <w:sz w:val="24"/>
                <w:szCs w:val="24"/>
              </w:rPr>
              <w:t xml:space="preserve">point (i) of </w:t>
            </w:r>
            <w:r w:rsidRPr="000B66BC">
              <w:rPr>
                <w:rFonts w:ascii="Times New Roman" w:hAnsi="Times New Roman"/>
                <w:bCs/>
                <w:sz w:val="24"/>
                <w:szCs w:val="24"/>
              </w:rPr>
              <w:t>Article 429a</w:t>
            </w:r>
            <w:r w:rsidR="00BB26C9" w:rsidRPr="000B66BC">
              <w:rPr>
                <w:rFonts w:ascii="Times New Roman" w:hAnsi="Times New Roman"/>
                <w:bCs/>
                <w:sz w:val="24"/>
                <w:szCs w:val="24"/>
              </w:rPr>
              <w:t>(1)</w:t>
            </w:r>
            <w:r w:rsidRPr="000B66BC">
              <w:rPr>
                <w:rFonts w:ascii="Times New Roman" w:hAnsi="Times New Roman"/>
                <w:bCs/>
                <w:sz w:val="24"/>
                <w:szCs w:val="24"/>
              </w:rPr>
              <w:t xml:space="preserve"> </w:t>
            </w:r>
            <w:del w:id="458" w:author="Author">
              <w:r w:rsidR="00684733" w:rsidRPr="000B66BC" w:rsidDel="0032789D">
                <w:rPr>
                  <w:rFonts w:ascii="Times New Roman" w:hAnsi="Times New Roman"/>
                  <w:bCs/>
                  <w:sz w:val="24"/>
                  <w:szCs w:val="24"/>
                </w:rPr>
                <w:delText>CRR</w:delText>
              </w:r>
            </w:del>
            <w:ins w:id="459" w:author="Author">
              <w:r w:rsidR="0032789D">
                <w:rPr>
                  <w:rFonts w:ascii="Times New Roman" w:hAnsi="Times New Roman"/>
                  <w:bCs/>
                  <w:sz w:val="24"/>
                  <w:szCs w:val="24"/>
                </w:rPr>
                <w:t>REGULATION (EU) NO 575/2013</w:t>
              </w:r>
            </w:ins>
            <w:r w:rsidRPr="000B66BC">
              <w:rPr>
                <w:rFonts w:ascii="Times New Roman" w:hAnsi="Times New Roman"/>
                <w:bCs/>
                <w:sz w:val="24"/>
                <w:szCs w:val="24"/>
              </w:rPr>
              <w:t>, assuming no accounting netting or other CRM effects (i.e. any effects of accounting netting or CRM that have affected the accounting value shall be reversed).</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amount reported shall also be included in the other assets reported in {</w:t>
            </w:r>
            <w:r w:rsidR="001F6203" w:rsidRPr="000B66BC">
              <w:rPr>
                <w:rFonts w:ascii="Times New Roman" w:hAnsi="Times New Roman"/>
                <w:bCs/>
                <w:sz w:val="24"/>
                <w:szCs w:val="24"/>
              </w:rPr>
              <w:t>0</w:t>
            </w:r>
            <w:r w:rsidRPr="000B66BC">
              <w:rPr>
                <w:rFonts w:ascii="Times New Roman" w:hAnsi="Times New Roman"/>
                <w:bCs/>
                <w:sz w:val="24"/>
                <w:szCs w:val="24"/>
              </w:rPr>
              <w:t>190</w:t>
            </w:r>
            <w:r w:rsidR="001F6203" w:rsidRPr="000B66BC">
              <w:rPr>
                <w:rFonts w:ascii="Times New Roman" w:hAnsi="Times New Roman"/>
                <w:bCs/>
                <w:sz w:val="24"/>
                <w:szCs w:val="24"/>
              </w:rPr>
              <w:t>;0</w:t>
            </w:r>
            <w:r w:rsidRPr="000B66BC">
              <w:rPr>
                <w:rFonts w:ascii="Times New Roman" w:hAnsi="Times New Roman"/>
                <w:bCs/>
                <w:sz w:val="24"/>
                <w:szCs w:val="24"/>
              </w:rPr>
              <w:t>010}.</w:t>
            </w:r>
          </w:p>
        </w:tc>
      </w:tr>
      <w:tr w:rsidR="00CB48CC" w:rsidRPr="00E75BB8" w14:paraId="6FE4C909" w14:textId="77777777" w:rsidTr="00E1595A">
        <w:trPr>
          <w:trHeight w:val="304"/>
        </w:trPr>
        <w:tc>
          <w:tcPr>
            <w:tcW w:w="1531" w:type="dxa"/>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250;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tcPr>
          <w:p w14:paraId="444C70A3" w14:textId="69402B4C"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 Intragroup exposures (solo basis) exempted in accordance with </w:t>
            </w:r>
            <w:r w:rsidR="009433A7" w:rsidRPr="000B66BC">
              <w:rPr>
                <w:rFonts w:ascii="Times New Roman" w:hAnsi="Times New Roman"/>
                <w:b/>
                <w:bCs/>
                <w:sz w:val="24"/>
                <w:szCs w:val="24"/>
              </w:rPr>
              <w:t xml:space="preserve">point (c) of </w:t>
            </w:r>
            <w:r w:rsidRPr="000B66BC">
              <w:rPr>
                <w:rFonts w:ascii="Times New Roman" w:hAnsi="Times New Roman"/>
                <w:b/>
                <w:bCs/>
                <w:sz w:val="24"/>
                <w:szCs w:val="24"/>
              </w:rPr>
              <w:t>Article 429</w:t>
            </w:r>
            <w:proofErr w:type="gramStart"/>
            <w:r w:rsidRPr="000B66BC">
              <w:rPr>
                <w:rFonts w:ascii="Times New Roman" w:hAnsi="Times New Roman"/>
                <w:b/>
                <w:bCs/>
                <w:sz w:val="24"/>
                <w:szCs w:val="24"/>
              </w:rPr>
              <w:t>a(</w:t>
            </w:r>
            <w:proofErr w:type="gramEnd"/>
            <w:r w:rsidRPr="000B66BC">
              <w:rPr>
                <w:rFonts w:ascii="Times New Roman" w:hAnsi="Times New Roman"/>
                <w:b/>
                <w:bCs/>
                <w:sz w:val="24"/>
                <w:szCs w:val="24"/>
              </w:rPr>
              <w:t xml:space="preserve">1) </w:t>
            </w:r>
            <w:r w:rsidR="00684733" w:rsidRPr="000B66BC">
              <w:rPr>
                <w:rFonts w:ascii="Times New Roman" w:hAnsi="Times New Roman"/>
                <w:b/>
                <w:bCs/>
                <w:sz w:val="24"/>
                <w:szCs w:val="24"/>
              </w:rPr>
              <w:t>CRR</w:t>
            </w:r>
          </w:p>
          <w:p w14:paraId="1E2E0D64" w14:textId="3D067167" w:rsidR="00CB48CC" w:rsidRPr="000B66BC" w:rsidRDefault="00010563"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(c) of </w:t>
            </w:r>
            <w:r w:rsidR="00CB48CC" w:rsidRPr="000B66BC">
              <w:rPr>
                <w:rFonts w:ascii="Times New Roman" w:hAnsi="Times New Roman"/>
                <w:bCs/>
                <w:sz w:val="24"/>
                <w:szCs w:val="24"/>
              </w:rPr>
              <w:t>Article 429</w:t>
            </w:r>
            <w:proofErr w:type="gramStart"/>
            <w:r w:rsidR="00CB48CC" w:rsidRPr="000B66BC">
              <w:rPr>
                <w:rFonts w:ascii="Times New Roman" w:hAnsi="Times New Roman"/>
                <w:bCs/>
                <w:sz w:val="24"/>
                <w:szCs w:val="24"/>
              </w:rPr>
              <w:t>a(</w:t>
            </w:r>
            <w:proofErr w:type="gramEnd"/>
            <w:r w:rsidR="00CB48CC" w:rsidRPr="000B66BC">
              <w:rPr>
                <w:rFonts w:ascii="Times New Roman" w:hAnsi="Times New Roman"/>
                <w:bCs/>
                <w:sz w:val="24"/>
                <w:szCs w:val="24"/>
              </w:rPr>
              <w:t>1) and</w:t>
            </w:r>
            <w:r w:rsidRPr="000B66BC">
              <w:rPr>
                <w:rFonts w:ascii="Times New Roman" w:hAnsi="Times New Roman"/>
                <w:bCs/>
                <w:sz w:val="24"/>
                <w:szCs w:val="24"/>
              </w:rPr>
              <w:t xml:space="preserve"> Article</w:t>
            </w:r>
            <w:r w:rsidR="00CB48CC" w:rsidRPr="000B66BC">
              <w:rPr>
                <w:rFonts w:ascii="Times New Roman" w:hAnsi="Times New Roman"/>
                <w:bCs/>
                <w:sz w:val="24"/>
                <w:szCs w:val="24"/>
              </w:rPr>
              <w:t xml:space="preserve"> 113(6) </w:t>
            </w:r>
            <w:del w:id="460" w:author="Author">
              <w:r w:rsidR="00684733" w:rsidRPr="000B66BC" w:rsidDel="0032789D">
                <w:rPr>
                  <w:rFonts w:ascii="Times New Roman" w:hAnsi="Times New Roman"/>
                  <w:bCs/>
                  <w:sz w:val="24"/>
                  <w:szCs w:val="24"/>
                </w:rPr>
                <w:delText>CRR</w:delText>
              </w:r>
            </w:del>
            <w:ins w:id="461" w:author="Author">
              <w:r w:rsidR="0032789D">
                <w:rPr>
                  <w:rFonts w:ascii="Times New Roman" w:hAnsi="Times New Roman"/>
                  <w:bCs/>
                  <w:sz w:val="24"/>
                  <w:szCs w:val="24"/>
                </w:rPr>
                <w:t>REGULATION (EU) NO 575/2013</w:t>
              </w:r>
            </w:ins>
          </w:p>
          <w:p w14:paraId="76D582E8" w14:textId="23865E71"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Exposures that have not been consolidated on the applicable level of consolidation, that can benefit from the treatment laid down in Article 113(6) </w:t>
            </w:r>
            <w:del w:id="462" w:author="Author">
              <w:r w:rsidR="00684733" w:rsidRPr="000B66BC" w:rsidDel="0032789D">
                <w:rPr>
                  <w:rFonts w:ascii="Times New Roman" w:hAnsi="Times New Roman"/>
                  <w:bCs/>
                  <w:sz w:val="24"/>
                  <w:szCs w:val="24"/>
                </w:rPr>
                <w:delText>CRR</w:delText>
              </w:r>
            </w:del>
            <w:ins w:id="463"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provided that all the conditions set out in points (a) to (e) of Article 113(6) </w:t>
            </w:r>
            <w:del w:id="464" w:author="Author">
              <w:r w:rsidR="00684733" w:rsidRPr="000B66BC" w:rsidDel="0032789D">
                <w:rPr>
                  <w:rFonts w:ascii="Times New Roman" w:hAnsi="Times New Roman"/>
                  <w:bCs/>
                  <w:sz w:val="24"/>
                  <w:szCs w:val="24"/>
                </w:rPr>
                <w:delText>CRR</w:delText>
              </w:r>
            </w:del>
            <w:ins w:id="465"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are met and where the competent authorities have given their approval.</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38D7A9B9" w14:textId="77777777" w:rsidTr="00E1595A">
        <w:trPr>
          <w:trHeight w:val="304"/>
        </w:trPr>
        <w:tc>
          <w:tcPr>
            <w:tcW w:w="1531" w:type="dxa"/>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251;0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90" w:type="dxa"/>
            <w:tcBorders>
              <w:bottom w:val="single" w:sz="4" w:space="0" w:color="auto"/>
            </w:tcBorders>
          </w:tcPr>
          <w:p w14:paraId="4730EC18" w14:textId="4AA5BCE0" w:rsidR="00CB48CC" w:rsidRPr="000B66BC" w:rsidRDefault="00CB48CC" w:rsidP="000B66BC">
            <w:pPr>
              <w:spacing w:after="240"/>
              <w:jc w:val="both"/>
              <w:rPr>
                <w:rFonts w:ascii="Times New Roman" w:hAnsi="Times New Roman"/>
                <w:b/>
                <w:color w:val="auto"/>
                <w:sz w:val="24"/>
                <w:szCs w:val="24"/>
              </w:rPr>
            </w:pPr>
            <w:r w:rsidRPr="000B66BC">
              <w:rPr>
                <w:rFonts w:ascii="Times New Roman" w:hAnsi="Times New Roman"/>
                <w:b/>
                <w:color w:val="auto"/>
                <w:sz w:val="24"/>
                <w:szCs w:val="24"/>
              </w:rPr>
              <w:t xml:space="preserve">(-) IPS exposures exempted in accordance with </w:t>
            </w:r>
            <w:r w:rsidR="009433A7" w:rsidRPr="000B66BC">
              <w:rPr>
                <w:rFonts w:ascii="Times New Roman" w:hAnsi="Times New Roman"/>
                <w:b/>
                <w:color w:val="auto"/>
                <w:sz w:val="24"/>
                <w:szCs w:val="24"/>
              </w:rPr>
              <w:t xml:space="preserve">point (c) of </w:t>
            </w:r>
            <w:r w:rsidRPr="000B66BC">
              <w:rPr>
                <w:rFonts w:ascii="Times New Roman" w:hAnsi="Times New Roman"/>
                <w:b/>
                <w:color w:val="auto"/>
                <w:sz w:val="24"/>
                <w:szCs w:val="24"/>
              </w:rPr>
              <w:t>Article 429</w:t>
            </w:r>
            <w:proofErr w:type="gramStart"/>
            <w:r w:rsidRPr="000B66BC">
              <w:rPr>
                <w:rFonts w:ascii="Times New Roman" w:hAnsi="Times New Roman"/>
                <w:b/>
                <w:color w:val="auto"/>
                <w:sz w:val="24"/>
                <w:szCs w:val="24"/>
              </w:rPr>
              <w:t>a(</w:t>
            </w:r>
            <w:proofErr w:type="gramEnd"/>
            <w:r w:rsidRPr="000B66BC">
              <w:rPr>
                <w:rFonts w:ascii="Times New Roman" w:hAnsi="Times New Roman"/>
                <w:b/>
                <w:color w:val="auto"/>
                <w:sz w:val="24"/>
                <w:szCs w:val="24"/>
              </w:rPr>
              <w:t xml:space="preserve">1) </w:t>
            </w:r>
            <w:r w:rsidR="00684733" w:rsidRPr="000B66BC">
              <w:rPr>
                <w:rFonts w:ascii="Times New Roman" w:hAnsi="Times New Roman"/>
                <w:b/>
                <w:color w:val="auto"/>
                <w:sz w:val="24"/>
                <w:szCs w:val="24"/>
              </w:rPr>
              <w:t>CRR</w:t>
            </w:r>
            <w:r w:rsidRPr="000B66BC">
              <w:rPr>
                <w:rFonts w:ascii="Times New Roman" w:hAnsi="Times New Roman"/>
                <w:b/>
                <w:color w:val="auto"/>
                <w:sz w:val="24"/>
                <w:szCs w:val="24"/>
              </w:rPr>
              <w:t xml:space="preserve"> </w:t>
            </w:r>
          </w:p>
          <w:p w14:paraId="7A5F0217" w14:textId="16F8DC25" w:rsidR="00CB48CC" w:rsidRPr="000B66BC" w:rsidRDefault="009433A7"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(c) of</w:t>
            </w:r>
            <w:r w:rsidRPr="000B66BC">
              <w:rPr>
                <w:rFonts w:ascii="Times New Roman" w:hAnsi="Times New Roman"/>
                <w:b/>
                <w:color w:val="auto"/>
                <w:sz w:val="24"/>
                <w:szCs w:val="24"/>
              </w:rPr>
              <w:t xml:space="preserve"> </w:t>
            </w:r>
            <w:r w:rsidR="00CB48CC" w:rsidRPr="000B66BC">
              <w:rPr>
                <w:rFonts w:ascii="Times New Roman" w:hAnsi="Times New Roman"/>
                <w:bCs/>
                <w:sz w:val="24"/>
                <w:szCs w:val="24"/>
              </w:rPr>
              <w:t>Article 429</w:t>
            </w:r>
            <w:proofErr w:type="gramStart"/>
            <w:r w:rsidR="00CB48CC" w:rsidRPr="000B66BC">
              <w:rPr>
                <w:rFonts w:ascii="Times New Roman" w:hAnsi="Times New Roman"/>
                <w:bCs/>
                <w:sz w:val="24"/>
                <w:szCs w:val="24"/>
              </w:rPr>
              <w:t>a(</w:t>
            </w:r>
            <w:proofErr w:type="gramEnd"/>
            <w:r w:rsidR="00CB48CC" w:rsidRPr="000B66BC">
              <w:rPr>
                <w:rFonts w:ascii="Times New Roman" w:hAnsi="Times New Roman"/>
                <w:bCs/>
                <w:sz w:val="24"/>
                <w:szCs w:val="24"/>
              </w:rPr>
              <w:t>1) and</w:t>
            </w:r>
            <w:r w:rsidRPr="000B66BC">
              <w:rPr>
                <w:rFonts w:ascii="Times New Roman" w:hAnsi="Times New Roman"/>
                <w:bCs/>
                <w:sz w:val="24"/>
                <w:szCs w:val="24"/>
              </w:rPr>
              <w:t xml:space="preserve"> Article</w:t>
            </w:r>
            <w:r w:rsidR="00CB48CC" w:rsidRPr="000B66BC">
              <w:rPr>
                <w:rFonts w:ascii="Times New Roman" w:hAnsi="Times New Roman"/>
                <w:bCs/>
                <w:sz w:val="24"/>
                <w:szCs w:val="24"/>
              </w:rPr>
              <w:t xml:space="preserve"> 113(7) </w:t>
            </w:r>
            <w:del w:id="466" w:author="Author">
              <w:r w:rsidR="00684733" w:rsidRPr="000B66BC" w:rsidDel="0032789D">
                <w:rPr>
                  <w:rFonts w:ascii="Times New Roman" w:hAnsi="Times New Roman"/>
                  <w:bCs/>
                  <w:sz w:val="24"/>
                  <w:szCs w:val="24"/>
                </w:rPr>
                <w:delText>CRR</w:delText>
              </w:r>
            </w:del>
            <w:ins w:id="467" w:author="Author">
              <w:r w:rsidR="0032789D">
                <w:rPr>
                  <w:rFonts w:ascii="Times New Roman" w:hAnsi="Times New Roman"/>
                  <w:bCs/>
                  <w:sz w:val="24"/>
                  <w:szCs w:val="24"/>
                </w:rPr>
                <w:t>REGULATION (EU) NO 575/2013</w:t>
              </w:r>
            </w:ins>
          </w:p>
          <w:p w14:paraId="16C42B04" w14:textId="112824C4"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Exposures that </w:t>
            </w:r>
            <w:r w:rsidR="00743C1E" w:rsidRPr="000B66BC">
              <w:rPr>
                <w:rFonts w:ascii="Times New Roman" w:hAnsi="Times New Roman"/>
                <w:bCs/>
                <w:sz w:val="24"/>
                <w:szCs w:val="24"/>
              </w:rPr>
              <w:t xml:space="preserve">can </w:t>
            </w:r>
            <w:r w:rsidRPr="000B66BC">
              <w:rPr>
                <w:rFonts w:ascii="Times New Roman" w:hAnsi="Times New Roman"/>
                <w:bCs/>
                <w:sz w:val="24"/>
                <w:szCs w:val="24"/>
              </w:rPr>
              <w:t xml:space="preserve">benefit from the treatment laid down in Article 113(7) </w:t>
            </w:r>
            <w:del w:id="468" w:author="Author">
              <w:r w:rsidR="00684733" w:rsidRPr="000B66BC" w:rsidDel="0032789D">
                <w:rPr>
                  <w:rFonts w:ascii="Times New Roman" w:hAnsi="Times New Roman"/>
                  <w:bCs/>
                  <w:sz w:val="24"/>
                  <w:szCs w:val="24"/>
                </w:rPr>
                <w:delText>CRR</w:delText>
              </w:r>
            </w:del>
            <w:ins w:id="469"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provided that all the conditions set out in points (a) to (i) of Article 113(7) </w:t>
            </w:r>
            <w:del w:id="470" w:author="Author">
              <w:r w:rsidR="00684733" w:rsidRPr="000B66BC" w:rsidDel="0032789D">
                <w:rPr>
                  <w:rFonts w:ascii="Times New Roman" w:hAnsi="Times New Roman"/>
                  <w:bCs/>
                  <w:sz w:val="24"/>
                  <w:szCs w:val="24"/>
                </w:rPr>
                <w:delText>CRR</w:delText>
              </w:r>
            </w:del>
            <w:ins w:id="471"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are met and where the competent authorities have given their approval.</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amount reported shall also be included in the applicable cells above as if no exemption applied.</w:t>
            </w:r>
          </w:p>
        </w:tc>
      </w:tr>
      <w:tr w:rsidR="003D12C1" w:rsidRPr="00E75BB8" w14:paraId="74420A08" w14:textId="77777777" w:rsidTr="00E1595A">
        <w:trPr>
          <w:trHeight w:val="304"/>
          <w:ins w:id="472" w:author="Author"/>
        </w:trPr>
        <w:tc>
          <w:tcPr>
            <w:tcW w:w="1531" w:type="dxa"/>
            <w:tcBorders>
              <w:bottom w:val="single" w:sz="4" w:space="0" w:color="auto"/>
            </w:tcBorders>
          </w:tcPr>
          <w:p w14:paraId="24AEF8FA" w14:textId="04E2ED1A" w:rsidR="003D12C1" w:rsidRPr="000B66BC" w:rsidRDefault="003D12C1" w:rsidP="000B66BC">
            <w:pPr>
              <w:pStyle w:val="BodyText1"/>
              <w:spacing w:after="240"/>
              <w:rPr>
                <w:ins w:id="473" w:author="Author"/>
                <w:rFonts w:ascii="Times New Roman" w:hAnsi="Times New Roman"/>
                <w:bCs/>
                <w:sz w:val="24"/>
                <w:szCs w:val="24"/>
              </w:rPr>
            </w:pPr>
            <w:ins w:id="474" w:author="Author">
              <w:r w:rsidRPr="000B66BC">
                <w:rPr>
                  <w:rFonts w:ascii="Times New Roman" w:hAnsi="Times New Roman"/>
                  <w:bCs/>
                  <w:sz w:val="24"/>
                  <w:szCs w:val="24"/>
                </w:rPr>
                <w:t>{0251</w:t>
              </w:r>
              <w:r>
                <w:rPr>
                  <w:rFonts w:ascii="Times New Roman" w:hAnsi="Times New Roman"/>
                  <w:bCs/>
                  <w:sz w:val="24"/>
                  <w:szCs w:val="24"/>
                </w:rPr>
                <w:t>a</w:t>
              </w:r>
              <w:r w:rsidRPr="000B66BC">
                <w:rPr>
                  <w:rFonts w:ascii="Times New Roman" w:hAnsi="Times New Roman"/>
                  <w:bCs/>
                  <w:sz w:val="24"/>
                  <w:szCs w:val="24"/>
                </w:rPr>
                <w:t>;0010}</w:t>
              </w:r>
            </w:ins>
          </w:p>
        </w:tc>
        <w:tc>
          <w:tcPr>
            <w:tcW w:w="7590" w:type="dxa"/>
            <w:tcBorders>
              <w:bottom w:val="single" w:sz="4" w:space="0" w:color="auto"/>
            </w:tcBorders>
          </w:tcPr>
          <w:p w14:paraId="0F7B2C03" w14:textId="4C172E05" w:rsidR="003D12C1" w:rsidRDefault="0093277B" w:rsidP="000B66BC">
            <w:pPr>
              <w:spacing w:after="240"/>
              <w:jc w:val="both"/>
              <w:rPr>
                <w:ins w:id="475" w:author="Author"/>
                <w:rFonts w:ascii="Times New Roman" w:hAnsi="Times New Roman"/>
                <w:b/>
                <w:color w:val="auto"/>
                <w:sz w:val="24"/>
                <w:szCs w:val="24"/>
              </w:rPr>
            </w:pPr>
            <w:ins w:id="476" w:author="Author">
              <w:r w:rsidRPr="0093277B">
                <w:rPr>
                  <w:rFonts w:ascii="Times New Roman" w:hAnsi="Times New Roman"/>
                  <w:b/>
                  <w:color w:val="auto"/>
                  <w:sz w:val="24"/>
                  <w:szCs w:val="24"/>
                </w:rPr>
                <w:t>(-) IPS exposures exempted in accordance with point (ca) of Article 429</w:t>
              </w:r>
              <w:proofErr w:type="gramStart"/>
              <w:r w:rsidRPr="0093277B">
                <w:rPr>
                  <w:rFonts w:ascii="Times New Roman" w:hAnsi="Times New Roman"/>
                  <w:b/>
                  <w:color w:val="auto"/>
                  <w:sz w:val="24"/>
                  <w:szCs w:val="24"/>
                </w:rPr>
                <w:t>a(</w:t>
              </w:r>
              <w:proofErr w:type="gramEnd"/>
              <w:r w:rsidRPr="0093277B">
                <w:rPr>
                  <w:rFonts w:ascii="Times New Roman" w:hAnsi="Times New Roman"/>
                  <w:b/>
                  <w:color w:val="auto"/>
                  <w:sz w:val="24"/>
                  <w:szCs w:val="24"/>
                </w:rPr>
                <w:t xml:space="preserve">1) </w:t>
              </w:r>
              <w:del w:id="477" w:author="Author">
                <w:r w:rsidRPr="0093277B" w:rsidDel="0032789D">
                  <w:rPr>
                    <w:rFonts w:ascii="Times New Roman" w:hAnsi="Times New Roman"/>
                    <w:b/>
                    <w:color w:val="auto"/>
                    <w:sz w:val="24"/>
                    <w:szCs w:val="24"/>
                  </w:rPr>
                  <w:delText>CRR</w:delText>
                </w:r>
              </w:del>
              <w:r w:rsidR="0032789D">
                <w:rPr>
                  <w:rFonts w:ascii="Times New Roman" w:hAnsi="Times New Roman"/>
                  <w:b/>
                  <w:color w:val="auto"/>
                  <w:sz w:val="24"/>
                  <w:szCs w:val="24"/>
                </w:rPr>
                <w:t>REGULATION (EU) NO 575/2013</w:t>
              </w:r>
            </w:ins>
          </w:p>
          <w:p w14:paraId="27C6F120" w14:textId="7F269D19" w:rsidR="0093277B" w:rsidRPr="000B66BC" w:rsidDel="008B3A2D" w:rsidRDefault="0093277B" w:rsidP="0093277B">
            <w:pPr>
              <w:pStyle w:val="BodyText1"/>
              <w:spacing w:after="240" w:line="240" w:lineRule="auto"/>
              <w:rPr>
                <w:ins w:id="478" w:author="Author"/>
                <w:del w:id="479" w:author="Author"/>
                <w:rFonts w:ascii="Times New Roman" w:hAnsi="Times New Roman"/>
                <w:bCs/>
                <w:sz w:val="24"/>
                <w:szCs w:val="24"/>
              </w:rPr>
            </w:pPr>
            <w:ins w:id="480" w:author="Author">
              <w:r w:rsidRPr="0054423D">
                <w:rPr>
                  <w:rFonts w:ascii="Times New Roman" w:hAnsi="Times New Roman"/>
                  <w:bCs/>
                  <w:sz w:val="24"/>
                  <w:szCs w:val="24"/>
                </w:rPr>
                <w:t xml:space="preserve">Point (ca) of </w:t>
              </w:r>
              <w:r w:rsidRPr="000B66BC">
                <w:rPr>
                  <w:rFonts w:ascii="Times New Roman" w:hAnsi="Times New Roman"/>
                  <w:bCs/>
                  <w:sz w:val="24"/>
                  <w:szCs w:val="24"/>
                </w:rPr>
                <w:t>Article 429</w:t>
              </w:r>
              <w:proofErr w:type="gramStart"/>
              <w:r w:rsidRPr="000B66BC">
                <w:rPr>
                  <w:rFonts w:ascii="Times New Roman" w:hAnsi="Times New Roman"/>
                  <w:bCs/>
                  <w:sz w:val="24"/>
                  <w:szCs w:val="24"/>
                </w:rPr>
                <w:t>a(</w:t>
              </w:r>
              <w:proofErr w:type="gramEnd"/>
              <w:r w:rsidRPr="000B66BC">
                <w:rPr>
                  <w:rFonts w:ascii="Times New Roman" w:hAnsi="Times New Roman"/>
                  <w:bCs/>
                  <w:sz w:val="24"/>
                  <w:szCs w:val="24"/>
                </w:rPr>
                <w:t>1)</w:t>
              </w:r>
              <w:r w:rsidR="007250D0">
                <w:rPr>
                  <w:rFonts w:ascii="Times New Roman" w:hAnsi="Times New Roman"/>
                  <w:bCs/>
                  <w:sz w:val="24"/>
                  <w:szCs w:val="24"/>
                </w:rPr>
                <w:t>,</w:t>
              </w:r>
            </w:ins>
            <w:r w:rsidR="0054423D">
              <w:rPr>
                <w:rFonts w:ascii="Times New Roman" w:hAnsi="Times New Roman"/>
                <w:bCs/>
                <w:sz w:val="24"/>
                <w:szCs w:val="24"/>
              </w:rPr>
              <w:t xml:space="preserve"> </w:t>
            </w:r>
            <w:ins w:id="481" w:author="Author">
              <w:r w:rsidR="007250D0" w:rsidRPr="000B66BC">
                <w:rPr>
                  <w:rFonts w:ascii="Times New Roman" w:hAnsi="Times New Roman"/>
                  <w:bCs/>
                  <w:sz w:val="24"/>
                  <w:szCs w:val="24"/>
                </w:rPr>
                <w:t>Article 113(7)</w:t>
              </w:r>
              <w:r w:rsidR="007250D0">
                <w:rPr>
                  <w:rFonts w:ascii="Times New Roman" w:hAnsi="Times New Roman"/>
                  <w:bCs/>
                  <w:sz w:val="24"/>
                  <w:szCs w:val="24"/>
                </w:rPr>
                <w:t xml:space="preserve">, </w:t>
              </w:r>
              <w:r w:rsidRPr="000B66BC">
                <w:rPr>
                  <w:rFonts w:ascii="Times New Roman" w:hAnsi="Times New Roman"/>
                  <w:bCs/>
                  <w:sz w:val="24"/>
                  <w:szCs w:val="24"/>
                </w:rPr>
                <w:t>Article 11</w:t>
              </w:r>
              <w:r>
                <w:rPr>
                  <w:rFonts w:ascii="Times New Roman" w:hAnsi="Times New Roman"/>
                  <w:bCs/>
                  <w:sz w:val="24"/>
                  <w:szCs w:val="24"/>
                </w:rPr>
                <w:t>4</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ins>
          </w:p>
          <w:p w14:paraId="7A98E6EF" w14:textId="08329922" w:rsidR="00B96F9D" w:rsidRPr="0054423D" w:rsidRDefault="00B96F9D" w:rsidP="00B96F9D">
            <w:pPr>
              <w:pStyle w:val="BodyText1"/>
              <w:spacing w:after="240" w:line="240" w:lineRule="auto"/>
              <w:rPr>
                <w:ins w:id="482" w:author="Author"/>
                <w:rFonts w:ascii="Times New Roman" w:hAnsi="Times New Roman"/>
                <w:bCs/>
                <w:sz w:val="24"/>
                <w:szCs w:val="24"/>
              </w:rPr>
            </w:pPr>
            <w:ins w:id="483" w:author="Author">
              <w:r w:rsidRPr="0054423D">
                <w:rPr>
                  <w:rFonts w:ascii="Times New Roman" w:hAnsi="Times New Roman"/>
                  <w:bCs/>
                  <w:sz w:val="24"/>
                  <w:szCs w:val="24"/>
                </w:rPr>
                <w:lastRenderedPageBreak/>
                <w:t xml:space="preserve">Exposures that can benefit from the treatment laid down in Article 113(7) and </w:t>
              </w:r>
            </w:ins>
            <w:r w:rsidR="00EC2C30">
              <w:rPr>
                <w:rFonts w:ascii="Times New Roman" w:hAnsi="Times New Roman"/>
                <w:bCs/>
                <w:sz w:val="24"/>
                <w:szCs w:val="24"/>
              </w:rPr>
              <w:t>A</w:t>
            </w:r>
            <w:ins w:id="484" w:author="Author">
              <w:r w:rsidRPr="0054423D">
                <w:rPr>
                  <w:rFonts w:ascii="Times New Roman" w:hAnsi="Times New Roman"/>
                  <w:bCs/>
                  <w:sz w:val="24"/>
                  <w:szCs w:val="24"/>
                </w:rPr>
                <w:t xml:space="preserve">rticle 114 </w:t>
              </w:r>
              <w:r w:rsidR="0032789D" w:rsidRPr="0054423D">
                <w:rPr>
                  <w:rFonts w:ascii="Times New Roman" w:hAnsi="Times New Roman"/>
                  <w:bCs/>
                  <w:sz w:val="24"/>
                  <w:szCs w:val="24"/>
                </w:rPr>
                <w:t>REGULATION (EU) NO 575/2013</w:t>
              </w:r>
              <w:r w:rsidRPr="0054423D">
                <w:rPr>
                  <w:rFonts w:ascii="Times New Roman" w:hAnsi="Times New Roman"/>
                  <w:bCs/>
                  <w:sz w:val="24"/>
                  <w:szCs w:val="24"/>
                </w:rPr>
                <w:t xml:space="preserve"> provided that all the conditions set out in point (ca) of Article 429</w:t>
              </w:r>
              <w:proofErr w:type="gramStart"/>
              <w:r w:rsidRPr="0054423D">
                <w:rPr>
                  <w:rFonts w:ascii="Times New Roman" w:hAnsi="Times New Roman"/>
                  <w:bCs/>
                  <w:sz w:val="24"/>
                  <w:szCs w:val="24"/>
                </w:rPr>
                <w:t>a(</w:t>
              </w:r>
              <w:proofErr w:type="gramEnd"/>
              <w:r w:rsidRPr="0054423D">
                <w:rPr>
                  <w:rFonts w:ascii="Times New Roman" w:hAnsi="Times New Roman"/>
                  <w:bCs/>
                  <w:sz w:val="24"/>
                  <w:szCs w:val="24"/>
                </w:rPr>
                <w:t>1)</w:t>
              </w:r>
            </w:ins>
            <w:r w:rsidR="00EC2C30" w:rsidRPr="00EC2C30">
              <w:rPr>
                <w:rFonts w:ascii="Times New Roman" w:hAnsi="Times New Roman"/>
                <w:bCs/>
                <w:sz w:val="24"/>
                <w:szCs w:val="24"/>
              </w:rPr>
              <w:t xml:space="preserve"> </w:t>
            </w:r>
            <w:ins w:id="485" w:author="Author">
              <w:r w:rsidR="00EC2C30" w:rsidRPr="00EC2C30">
                <w:rPr>
                  <w:rFonts w:ascii="Times New Roman" w:hAnsi="Times New Roman"/>
                  <w:bCs/>
                  <w:sz w:val="24"/>
                  <w:szCs w:val="24"/>
                </w:rPr>
                <w:t xml:space="preserve">REGULATION (EU) NO 575/2013 </w:t>
              </w:r>
              <w:r w:rsidRPr="0054423D">
                <w:rPr>
                  <w:rFonts w:ascii="Times New Roman" w:hAnsi="Times New Roman"/>
                  <w:bCs/>
                  <w:sz w:val="24"/>
                  <w:szCs w:val="24"/>
                </w:rPr>
                <w:t xml:space="preserve"> are met and where the competent authorities have given their approval.  , </w:t>
              </w:r>
            </w:ins>
          </w:p>
          <w:p w14:paraId="679257E0" w14:textId="3B31A522" w:rsidR="0093277B" w:rsidRPr="000B66BC" w:rsidRDefault="00B96F9D" w:rsidP="00B96F9D">
            <w:pPr>
              <w:pStyle w:val="BodyText1"/>
              <w:spacing w:after="240" w:line="240" w:lineRule="auto"/>
              <w:rPr>
                <w:ins w:id="486" w:author="Author"/>
              </w:rPr>
            </w:pPr>
            <w:ins w:id="487" w:author="Author">
              <w:r w:rsidRPr="0054423D">
                <w:rPr>
                  <w:rFonts w:ascii="Times New Roman" w:hAnsi="Times New Roman"/>
                  <w:bCs/>
                  <w:sz w:val="24"/>
                  <w:szCs w:val="24"/>
                </w:rPr>
                <w:t>The amount reported shall also be included in the applicable cells above as if no exemption applied.</w:t>
              </w:r>
            </w:ins>
          </w:p>
        </w:tc>
      </w:tr>
      <w:tr w:rsidR="00EC6F1E" w:rsidRPr="00E75BB8" w14:paraId="1D8BFA67" w14:textId="77777777" w:rsidTr="00E1595A">
        <w:trPr>
          <w:trHeight w:val="304"/>
        </w:trPr>
        <w:tc>
          <w:tcPr>
            <w:tcW w:w="1531" w:type="dxa"/>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252;</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guaranteed parts of exposures arising from export </w:t>
            </w:r>
            <w:proofErr w:type="gramStart"/>
            <w:r w:rsidRPr="000B66BC">
              <w:rPr>
                <w:rFonts w:ascii="Times New Roman" w:hAnsi="Times New Roman"/>
                <w:b/>
                <w:color w:val="auto"/>
                <w:sz w:val="24"/>
                <w:szCs w:val="24"/>
              </w:rPr>
              <w:t>credits</w:t>
            </w:r>
            <w:proofErr w:type="gramEnd"/>
            <w:r w:rsidRPr="000B66BC">
              <w:rPr>
                <w:rFonts w:ascii="Times New Roman" w:hAnsi="Times New Roman"/>
                <w:b/>
                <w:color w:val="auto"/>
                <w:sz w:val="24"/>
                <w:szCs w:val="24"/>
              </w:rPr>
              <w:t xml:space="preserve"> </w:t>
            </w:r>
          </w:p>
          <w:p w14:paraId="43FFAEEA" w14:textId="3579A0DF" w:rsidR="00EC6F1E" w:rsidRPr="000B66BC" w:rsidRDefault="00A42B1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(f) of </w:t>
            </w:r>
            <w:r w:rsidR="00EC6F1E" w:rsidRPr="000B66BC">
              <w:rPr>
                <w:rFonts w:ascii="Times New Roman" w:hAnsi="Times New Roman"/>
                <w:bCs/>
                <w:sz w:val="24"/>
                <w:szCs w:val="24"/>
              </w:rPr>
              <w:t>Article 429</w:t>
            </w:r>
            <w:proofErr w:type="gramStart"/>
            <w:r w:rsidR="00EC6F1E" w:rsidRPr="000B66BC">
              <w:rPr>
                <w:rFonts w:ascii="Times New Roman" w:hAnsi="Times New Roman"/>
                <w:bCs/>
                <w:sz w:val="24"/>
                <w:szCs w:val="24"/>
              </w:rPr>
              <w:t>a(</w:t>
            </w:r>
            <w:proofErr w:type="gramEnd"/>
            <w:r w:rsidR="00EC6F1E" w:rsidRPr="000B66BC">
              <w:rPr>
                <w:rFonts w:ascii="Times New Roman" w:hAnsi="Times New Roman"/>
                <w:bCs/>
                <w:sz w:val="24"/>
                <w:szCs w:val="24"/>
              </w:rPr>
              <w:t>1)</w:t>
            </w:r>
            <w:r w:rsidRPr="000B66BC">
              <w:rPr>
                <w:rFonts w:ascii="Times New Roman" w:hAnsi="Times New Roman"/>
                <w:bCs/>
                <w:sz w:val="24"/>
                <w:szCs w:val="24"/>
              </w:rPr>
              <w:t xml:space="preserve"> </w:t>
            </w:r>
            <w:del w:id="488" w:author="Author">
              <w:r w:rsidR="00684733" w:rsidRPr="000B66BC" w:rsidDel="0032789D">
                <w:rPr>
                  <w:rFonts w:ascii="Times New Roman" w:hAnsi="Times New Roman"/>
                  <w:bCs/>
                  <w:sz w:val="24"/>
                  <w:szCs w:val="24"/>
                </w:rPr>
                <w:delText>CRR</w:delText>
              </w:r>
            </w:del>
            <w:ins w:id="489" w:author="Author">
              <w:r w:rsidR="0032789D">
                <w:rPr>
                  <w:rFonts w:ascii="Times New Roman" w:hAnsi="Times New Roman"/>
                  <w:bCs/>
                  <w:sz w:val="24"/>
                  <w:szCs w:val="24"/>
                </w:rPr>
                <w:t>REGULATION (EU) NO 575/2013</w:t>
              </w:r>
            </w:ins>
          </w:p>
          <w:p w14:paraId="0F2E3189" w14:textId="161D56EB" w:rsidR="00EC6F1E" w:rsidRPr="000B66BC" w:rsidRDefault="00EC6F1E"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guaranteed parts of exposures arising from export credits that can be excluded when the conditions of </w:t>
            </w:r>
            <w:r w:rsidR="00A42B1A" w:rsidRPr="000B66BC">
              <w:rPr>
                <w:rFonts w:ascii="Times New Roman" w:hAnsi="Times New Roman"/>
                <w:bCs/>
                <w:sz w:val="24"/>
                <w:szCs w:val="24"/>
              </w:rPr>
              <w:t xml:space="preserve">point (f) of </w:t>
            </w:r>
            <w:r w:rsidRPr="000B66BC">
              <w:rPr>
                <w:rFonts w:ascii="Times New Roman" w:hAnsi="Times New Roman"/>
                <w:color w:val="auto"/>
                <w:sz w:val="24"/>
                <w:szCs w:val="24"/>
              </w:rPr>
              <w:t>Article 429</w:t>
            </w:r>
            <w:proofErr w:type="gramStart"/>
            <w:r w:rsidRPr="000B66BC">
              <w:rPr>
                <w:rFonts w:ascii="Times New Roman" w:hAnsi="Times New Roman"/>
                <w:color w:val="auto"/>
                <w:sz w:val="24"/>
                <w:szCs w:val="24"/>
              </w:rPr>
              <w:t>a(</w:t>
            </w:r>
            <w:proofErr w:type="gramEnd"/>
            <w:r w:rsidRPr="000B66BC">
              <w:rPr>
                <w:rFonts w:ascii="Times New Roman" w:hAnsi="Times New Roman"/>
                <w:color w:val="auto"/>
                <w:sz w:val="24"/>
                <w:szCs w:val="24"/>
              </w:rPr>
              <w:t xml:space="preserve">1) </w:t>
            </w:r>
            <w:del w:id="490" w:author="Author">
              <w:r w:rsidR="00684733" w:rsidRPr="000B66BC" w:rsidDel="0032789D">
                <w:rPr>
                  <w:rFonts w:ascii="Times New Roman" w:hAnsi="Times New Roman"/>
                  <w:color w:val="auto"/>
                  <w:sz w:val="24"/>
                  <w:szCs w:val="24"/>
                </w:rPr>
                <w:delText>CRR</w:delText>
              </w:r>
            </w:del>
            <w:ins w:id="491" w:author="Author">
              <w:r w:rsidR="0032789D">
                <w:rPr>
                  <w:rFonts w:ascii="Times New Roman" w:hAnsi="Times New Roman"/>
                  <w:color w:val="auto"/>
                  <w:sz w:val="24"/>
                  <w:szCs w:val="24"/>
                </w:rPr>
                <w:t>REGULATION (EU) NO 575/2013</w:t>
              </w:r>
            </w:ins>
            <w:r w:rsidRPr="000B66BC">
              <w:rPr>
                <w:rFonts w:ascii="Times New Roman" w:hAnsi="Times New Roman"/>
                <w:color w:val="auto"/>
                <w:sz w:val="24"/>
                <w:szCs w:val="24"/>
              </w:rPr>
              <w:t xml:space="preserve"> are met.</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EC6F1E" w:rsidRPr="00E75BB8" w14:paraId="7AD87F00" w14:textId="77777777" w:rsidTr="00E1595A">
        <w:trPr>
          <w:trHeight w:val="304"/>
        </w:trPr>
        <w:tc>
          <w:tcPr>
            <w:tcW w:w="1531" w:type="dxa"/>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253;</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excess collateral deposited at triparty </w:t>
            </w:r>
            <w:proofErr w:type="gramStart"/>
            <w:r w:rsidRPr="000B66BC">
              <w:rPr>
                <w:rFonts w:ascii="Times New Roman" w:hAnsi="Times New Roman"/>
                <w:b/>
                <w:color w:val="auto"/>
                <w:sz w:val="24"/>
                <w:szCs w:val="24"/>
              </w:rPr>
              <w:t>agents</w:t>
            </w:r>
            <w:proofErr w:type="gramEnd"/>
          </w:p>
          <w:p w14:paraId="209C179F" w14:textId="7E9C28EB" w:rsidR="00EC6F1E" w:rsidRPr="000B66BC" w:rsidRDefault="00A42B1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(k) of </w:t>
            </w:r>
            <w:r w:rsidR="00EC6F1E" w:rsidRPr="000B66BC">
              <w:rPr>
                <w:rFonts w:ascii="Times New Roman" w:hAnsi="Times New Roman"/>
                <w:bCs/>
                <w:sz w:val="24"/>
                <w:szCs w:val="24"/>
              </w:rPr>
              <w:t>Article 429</w:t>
            </w:r>
            <w:proofErr w:type="gramStart"/>
            <w:r w:rsidR="00EC6F1E" w:rsidRPr="000B66BC">
              <w:rPr>
                <w:rFonts w:ascii="Times New Roman" w:hAnsi="Times New Roman"/>
                <w:bCs/>
                <w:sz w:val="24"/>
                <w:szCs w:val="24"/>
              </w:rPr>
              <w:t>a(</w:t>
            </w:r>
            <w:proofErr w:type="gramEnd"/>
            <w:r w:rsidR="00EC6F1E" w:rsidRPr="000B66BC">
              <w:rPr>
                <w:rFonts w:ascii="Times New Roman" w:hAnsi="Times New Roman"/>
                <w:bCs/>
                <w:sz w:val="24"/>
                <w:szCs w:val="24"/>
              </w:rPr>
              <w:t xml:space="preserve">1) </w:t>
            </w:r>
            <w:del w:id="492" w:author="Author">
              <w:r w:rsidR="00684733" w:rsidRPr="000B66BC" w:rsidDel="0032789D">
                <w:rPr>
                  <w:rFonts w:ascii="Times New Roman" w:hAnsi="Times New Roman"/>
                  <w:bCs/>
                  <w:sz w:val="24"/>
                  <w:szCs w:val="24"/>
                </w:rPr>
                <w:delText>CRR</w:delText>
              </w:r>
            </w:del>
            <w:ins w:id="493" w:author="Author">
              <w:r w:rsidR="0032789D">
                <w:rPr>
                  <w:rFonts w:ascii="Times New Roman" w:hAnsi="Times New Roman"/>
                  <w:bCs/>
                  <w:sz w:val="24"/>
                  <w:szCs w:val="24"/>
                </w:rPr>
                <w:t>REGULATION (EU) NO 575/2013</w:t>
              </w:r>
            </w:ins>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excess collateral deposited at triparty agents that has not been lent out, which can be excluded in accordance with </w:t>
            </w:r>
            <w:r w:rsidR="00A42B1A" w:rsidRPr="000B66BC">
              <w:rPr>
                <w:rFonts w:ascii="Times New Roman" w:hAnsi="Times New Roman"/>
                <w:bCs/>
                <w:sz w:val="24"/>
                <w:szCs w:val="24"/>
              </w:rPr>
              <w:t xml:space="preserve">point (k) of </w:t>
            </w:r>
            <w:r w:rsidRPr="000B66BC">
              <w:rPr>
                <w:rFonts w:ascii="Times New Roman" w:hAnsi="Times New Roman"/>
                <w:bCs/>
                <w:sz w:val="24"/>
                <w:szCs w:val="24"/>
              </w:rPr>
              <w:t>Article 429</w:t>
            </w:r>
            <w:proofErr w:type="gramStart"/>
            <w:r w:rsidRPr="000B66BC">
              <w:rPr>
                <w:rFonts w:ascii="Times New Roman" w:hAnsi="Times New Roman"/>
                <w:bCs/>
                <w:sz w:val="24"/>
                <w:szCs w:val="24"/>
              </w:rPr>
              <w:t>a(</w:t>
            </w:r>
            <w:proofErr w:type="gramEnd"/>
            <w:r w:rsidRPr="000B66BC">
              <w:rPr>
                <w:rFonts w:ascii="Times New Roman" w:hAnsi="Times New Roman"/>
                <w:bCs/>
                <w:sz w:val="24"/>
                <w:szCs w:val="24"/>
              </w:rPr>
              <w:t>1).</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EC6F1E" w:rsidRPr="00E75BB8" w14:paraId="54166E91" w14:textId="77777777" w:rsidTr="00E1595A">
        <w:trPr>
          <w:trHeight w:val="304"/>
        </w:trPr>
        <w:tc>
          <w:tcPr>
            <w:tcW w:w="1531" w:type="dxa"/>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254;</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securitised exposures representing significant risk </w:t>
            </w:r>
            <w:proofErr w:type="gramStart"/>
            <w:r w:rsidRPr="000B66BC">
              <w:rPr>
                <w:rFonts w:ascii="Times New Roman" w:hAnsi="Times New Roman"/>
                <w:b/>
                <w:color w:val="auto"/>
                <w:sz w:val="24"/>
                <w:szCs w:val="24"/>
              </w:rPr>
              <w:t>transfer</w:t>
            </w:r>
            <w:proofErr w:type="gramEnd"/>
            <w:r w:rsidRPr="000B66BC">
              <w:rPr>
                <w:rFonts w:ascii="Times New Roman" w:hAnsi="Times New Roman"/>
                <w:b/>
                <w:color w:val="auto"/>
                <w:sz w:val="24"/>
                <w:szCs w:val="24"/>
              </w:rPr>
              <w:t xml:space="preserve"> </w:t>
            </w:r>
          </w:p>
          <w:p w14:paraId="69C77F33" w14:textId="47DABE60" w:rsidR="00EC6F1E" w:rsidRPr="000B66BC" w:rsidRDefault="00A42B1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(m) of </w:t>
            </w:r>
            <w:r w:rsidR="00EC6F1E" w:rsidRPr="000B66BC">
              <w:rPr>
                <w:rFonts w:ascii="Times New Roman" w:hAnsi="Times New Roman"/>
                <w:bCs/>
                <w:sz w:val="24"/>
                <w:szCs w:val="24"/>
              </w:rPr>
              <w:t>Article 429</w:t>
            </w:r>
            <w:proofErr w:type="gramStart"/>
            <w:r w:rsidR="00EC6F1E" w:rsidRPr="000B66BC">
              <w:rPr>
                <w:rFonts w:ascii="Times New Roman" w:hAnsi="Times New Roman"/>
                <w:bCs/>
                <w:sz w:val="24"/>
                <w:szCs w:val="24"/>
              </w:rPr>
              <w:t>a(</w:t>
            </w:r>
            <w:proofErr w:type="gramEnd"/>
            <w:r w:rsidR="00EC6F1E" w:rsidRPr="000B66BC">
              <w:rPr>
                <w:rFonts w:ascii="Times New Roman" w:hAnsi="Times New Roman"/>
                <w:bCs/>
                <w:sz w:val="24"/>
                <w:szCs w:val="24"/>
              </w:rPr>
              <w:t xml:space="preserve">1) </w:t>
            </w:r>
            <w:del w:id="494" w:author="Author">
              <w:r w:rsidR="00684733" w:rsidRPr="000B66BC" w:rsidDel="0032789D">
                <w:rPr>
                  <w:rFonts w:ascii="Times New Roman" w:hAnsi="Times New Roman"/>
                  <w:bCs/>
                  <w:sz w:val="24"/>
                  <w:szCs w:val="24"/>
                </w:rPr>
                <w:delText>CRR</w:delText>
              </w:r>
            </w:del>
            <w:ins w:id="495" w:author="Author">
              <w:r w:rsidR="0032789D">
                <w:rPr>
                  <w:rFonts w:ascii="Times New Roman" w:hAnsi="Times New Roman"/>
                  <w:bCs/>
                  <w:sz w:val="24"/>
                  <w:szCs w:val="24"/>
                </w:rPr>
                <w:t>REGULATION (EU) NO 575/2013</w:t>
              </w:r>
            </w:ins>
          </w:p>
          <w:p w14:paraId="17E7D3CF" w14:textId="77777777" w:rsidR="00EC6F1E" w:rsidRPr="000B66BC" w:rsidRDefault="00EC6F1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securitised exposures from traditional securitisations that meet the conditions for significant risk transfer set out in Article 244(2).</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EC6F1E" w:rsidRPr="00E75BB8" w14:paraId="7069054A" w14:textId="77777777" w:rsidTr="00E1595A">
        <w:trPr>
          <w:trHeight w:val="304"/>
        </w:trPr>
        <w:tc>
          <w:tcPr>
            <w:tcW w:w="1531" w:type="dxa"/>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255;</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vAlign w:val="center"/>
          </w:tcPr>
          <w:p w14:paraId="43716DF9" w14:textId="5295AF58" w:rsidR="00EC6F1E" w:rsidRPr="000B66BC" w:rsidRDefault="00EC6F1E" w:rsidP="000B66BC">
            <w:pPr>
              <w:pStyle w:val="BodyText1"/>
              <w:spacing w:after="240" w:line="240" w:lineRule="auto"/>
              <w:rPr>
                <w:rFonts w:ascii="Times New Roman" w:hAnsi="Times New Roman"/>
                <w:color w:val="auto"/>
                <w:sz w:val="24"/>
                <w:szCs w:val="24"/>
              </w:rPr>
            </w:pPr>
            <w:r w:rsidRPr="000B66BC">
              <w:rPr>
                <w:rFonts w:ascii="Times New Roman" w:hAnsi="Times New Roman"/>
                <w:b/>
                <w:color w:val="auto"/>
                <w:sz w:val="24"/>
                <w:szCs w:val="24"/>
              </w:rPr>
              <w:t xml:space="preserve">(-) Exposures to the central bank exempted in accordance with </w:t>
            </w:r>
            <w:r w:rsidR="00F77F20" w:rsidRPr="000B66BC">
              <w:rPr>
                <w:rFonts w:ascii="Times New Roman" w:hAnsi="Times New Roman"/>
                <w:b/>
                <w:color w:val="auto"/>
                <w:sz w:val="24"/>
                <w:szCs w:val="24"/>
              </w:rPr>
              <w:t xml:space="preserve">point (n) of </w:t>
            </w:r>
            <w:r w:rsidRPr="000B66BC">
              <w:rPr>
                <w:rFonts w:ascii="Times New Roman" w:hAnsi="Times New Roman"/>
                <w:b/>
                <w:color w:val="auto"/>
                <w:sz w:val="24"/>
                <w:szCs w:val="24"/>
              </w:rPr>
              <w:t>Article 429</w:t>
            </w:r>
            <w:proofErr w:type="gramStart"/>
            <w:r w:rsidRPr="000B66BC">
              <w:rPr>
                <w:rFonts w:ascii="Times New Roman" w:hAnsi="Times New Roman"/>
                <w:b/>
                <w:color w:val="auto"/>
                <w:sz w:val="24"/>
                <w:szCs w:val="24"/>
              </w:rPr>
              <w:t>a(</w:t>
            </w:r>
            <w:proofErr w:type="gramEnd"/>
            <w:r w:rsidRPr="000B66BC">
              <w:rPr>
                <w:rFonts w:ascii="Times New Roman" w:hAnsi="Times New Roman"/>
                <w:b/>
                <w:color w:val="auto"/>
                <w:sz w:val="24"/>
                <w:szCs w:val="24"/>
              </w:rPr>
              <w:t xml:space="preserve">1) </w:t>
            </w:r>
            <w:r w:rsidR="00684733" w:rsidRPr="000B66BC">
              <w:rPr>
                <w:rFonts w:ascii="Times New Roman" w:hAnsi="Times New Roman"/>
                <w:b/>
                <w:color w:val="auto"/>
                <w:sz w:val="24"/>
                <w:szCs w:val="24"/>
              </w:rPr>
              <w:t>CRR</w:t>
            </w:r>
          </w:p>
          <w:p w14:paraId="737C879F" w14:textId="294DBFEA" w:rsidR="00EC6F1E" w:rsidRPr="000B66BC" w:rsidRDefault="00DE2482"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(n) of</w:t>
            </w:r>
            <w:r w:rsidRPr="000B66BC">
              <w:rPr>
                <w:rFonts w:ascii="Times New Roman" w:hAnsi="Times New Roman"/>
                <w:b/>
                <w:color w:val="auto"/>
                <w:sz w:val="24"/>
                <w:szCs w:val="24"/>
              </w:rPr>
              <w:t xml:space="preserve"> </w:t>
            </w:r>
            <w:r w:rsidR="00EC6F1E" w:rsidRPr="000B66BC">
              <w:rPr>
                <w:rFonts w:ascii="Times New Roman" w:hAnsi="Times New Roman"/>
                <w:bCs/>
                <w:sz w:val="24"/>
                <w:szCs w:val="24"/>
              </w:rPr>
              <w:t>Article 429</w:t>
            </w:r>
            <w:proofErr w:type="gramStart"/>
            <w:r w:rsidR="00EC6F1E" w:rsidRPr="000B66BC">
              <w:rPr>
                <w:rFonts w:ascii="Times New Roman" w:hAnsi="Times New Roman"/>
                <w:bCs/>
                <w:sz w:val="24"/>
                <w:szCs w:val="24"/>
              </w:rPr>
              <w:t>a(</w:t>
            </w:r>
            <w:proofErr w:type="gramEnd"/>
            <w:r w:rsidR="00EC6F1E" w:rsidRPr="000B66BC">
              <w:rPr>
                <w:rFonts w:ascii="Times New Roman" w:hAnsi="Times New Roman"/>
                <w:bCs/>
                <w:sz w:val="24"/>
                <w:szCs w:val="24"/>
              </w:rPr>
              <w:t xml:space="preserve">1) </w:t>
            </w:r>
            <w:del w:id="496" w:author="Author">
              <w:r w:rsidR="00684733" w:rsidRPr="000B66BC" w:rsidDel="0032789D">
                <w:rPr>
                  <w:rFonts w:ascii="Times New Roman" w:hAnsi="Times New Roman"/>
                  <w:bCs/>
                  <w:sz w:val="24"/>
                  <w:szCs w:val="24"/>
                </w:rPr>
                <w:delText>CRR</w:delText>
              </w:r>
            </w:del>
            <w:ins w:id="497" w:author="Author">
              <w:r w:rsidR="0032789D">
                <w:rPr>
                  <w:rFonts w:ascii="Times New Roman" w:hAnsi="Times New Roman"/>
                  <w:bCs/>
                  <w:sz w:val="24"/>
                  <w:szCs w:val="24"/>
                </w:rPr>
                <w:t>REGULATION (EU) NO 575/2013</w:t>
              </w:r>
            </w:ins>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EC6F1E" w:rsidRPr="00E75BB8" w14:paraId="54E04016" w14:textId="77777777" w:rsidTr="00E1595A">
        <w:trPr>
          <w:trHeight w:val="304"/>
        </w:trPr>
        <w:tc>
          <w:tcPr>
            <w:tcW w:w="1531" w:type="dxa"/>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256;</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vAlign w:val="center"/>
          </w:tcPr>
          <w:p w14:paraId="0B0A550F" w14:textId="26C8381F" w:rsidR="00EC6F1E" w:rsidRPr="000B66BC" w:rsidRDefault="00EC6F1E"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w:t>
            </w:r>
            <w:r w:rsidR="009E0542" w:rsidRPr="000B66BC">
              <w:rPr>
                <w:rFonts w:ascii="Times New Roman" w:hAnsi="Times New Roman"/>
                <w:b/>
                <w:color w:val="auto"/>
                <w:sz w:val="24"/>
                <w:szCs w:val="24"/>
              </w:rPr>
              <w:t xml:space="preserve">banking-type ancillary services </w:t>
            </w:r>
            <w:r w:rsidRPr="000B66BC">
              <w:rPr>
                <w:rFonts w:ascii="Times New Roman" w:hAnsi="Times New Roman"/>
                <w:b/>
                <w:color w:val="auto"/>
                <w:sz w:val="24"/>
                <w:szCs w:val="24"/>
              </w:rPr>
              <w:t xml:space="preserve">of CSD/institutions in accordance with </w:t>
            </w:r>
            <w:r w:rsidR="00F82681" w:rsidRPr="000B66BC">
              <w:rPr>
                <w:rFonts w:ascii="Times New Roman" w:hAnsi="Times New Roman"/>
                <w:b/>
                <w:color w:val="auto"/>
                <w:sz w:val="24"/>
                <w:szCs w:val="24"/>
              </w:rPr>
              <w:t xml:space="preserve">point (o) of </w:t>
            </w:r>
            <w:r w:rsidRPr="000B66BC">
              <w:rPr>
                <w:rFonts w:ascii="Times New Roman" w:hAnsi="Times New Roman"/>
                <w:b/>
                <w:color w:val="auto"/>
                <w:sz w:val="24"/>
                <w:szCs w:val="24"/>
              </w:rPr>
              <w:t>Article 429</w:t>
            </w:r>
            <w:proofErr w:type="gramStart"/>
            <w:r w:rsidRPr="000B66BC">
              <w:rPr>
                <w:rFonts w:ascii="Times New Roman" w:hAnsi="Times New Roman"/>
                <w:b/>
                <w:color w:val="auto"/>
                <w:sz w:val="24"/>
                <w:szCs w:val="24"/>
              </w:rPr>
              <w:t>a(</w:t>
            </w:r>
            <w:proofErr w:type="gramEnd"/>
            <w:r w:rsidR="00B329C6" w:rsidRPr="000B66BC">
              <w:rPr>
                <w:rFonts w:ascii="Times New Roman" w:hAnsi="Times New Roman"/>
                <w:b/>
                <w:color w:val="auto"/>
                <w:sz w:val="24"/>
                <w:szCs w:val="24"/>
              </w:rPr>
              <w:t>1</w:t>
            </w:r>
            <w:r w:rsidRPr="000B66BC">
              <w:rPr>
                <w:rFonts w:ascii="Times New Roman" w:hAnsi="Times New Roman"/>
                <w:b/>
                <w:color w:val="auto"/>
                <w:sz w:val="24"/>
                <w:szCs w:val="24"/>
              </w:rPr>
              <w:t xml:space="preserve">) </w:t>
            </w:r>
            <w:del w:id="498" w:author="Author">
              <w:r w:rsidR="00684733" w:rsidRPr="000B66BC" w:rsidDel="0032789D">
                <w:rPr>
                  <w:rFonts w:ascii="Times New Roman" w:hAnsi="Times New Roman"/>
                  <w:b/>
                  <w:color w:val="auto"/>
                  <w:sz w:val="24"/>
                  <w:szCs w:val="24"/>
                </w:rPr>
                <w:delText>CRR</w:delText>
              </w:r>
            </w:del>
            <w:ins w:id="499" w:author="Author">
              <w:r w:rsidR="0032789D">
                <w:rPr>
                  <w:rFonts w:ascii="Times New Roman" w:hAnsi="Times New Roman"/>
                  <w:b/>
                  <w:color w:val="auto"/>
                  <w:sz w:val="24"/>
                  <w:szCs w:val="24"/>
                </w:rPr>
                <w:t>REGULATION (EU) NO 575/2013</w:t>
              </w:r>
            </w:ins>
          </w:p>
          <w:p w14:paraId="5D17ABE6" w14:textId="6A1DB502" w:rsidR="00EC6F1E" w:rsidRPr="000B66BC" w:rsidRDefault="00F82681"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(o) of</w:t>
            </w:r>
            <w:r w:rsidRPr="000B66BC">
              <w:rPr>
                <w:rFonts w:ascii="Times New Roman" w:hAnsi="Times New Roman"/>
                <w:b/>
                <w:color w:val="auto"/>
                <w:sz w:val="24"/>
                <w:szCs w:val="24"/>
              </w:rPr>
              <w:t xml:space="preserve"> </w:t>
            </w:r>
            <w:r w:rsidR="00EC6F1E" w:rsidRPr="000B66BC">
              <w:rPr>
                <w:rFonts w:ascii="Times New Roman" w:hAnsi="Times New Roman"/>
                <w:bCs/>
                <w:sz w:val="24"/>
                <w:szCs w:val="24"/>
              </w:rPr>
              <w:t>Article 429</w:t>
            </w:r>
            <w:proofErr w:type="gramStart"/>
            <w:r w:rsidR="00EC6F1E" w:rsidRPr="000B66BC">
              <w:rPr>
                <w:rFonts w:ascii="Times New Roman" w:hAnsi="Times New Roman"/>
                <w:bCs/>
                <w:sz w:val="24"/>
                <w:szCs w:val="24"/>
              </w:rPr>
              <w:t>a(</w:t>
            </w:r>
            <w:proofErr w:type="gramEnd"/>
            <w:r w:rsidR="00EC6F1E" w:rsidRPr="000B66BC">
              <w:rPr>
                <w:rFonts w:ascii="Times New Roman" w:hAnsi="Times New Roman"/>
                <w:bCs/>
                <w:sz w:val="24"/>
                <w:szCs w:val="24"/>
              </w:rPr>
              <w:t xml:space="preserve">1) </w:t>
            </w:r>
            <w:del w:id="500" w:author="Author">
              <w:r w:rsidR="00684733" w:rsidRPr="000B66BC" w:rsidDel="0032789D">
                <w:rPr>
                  <w:rFonts w:ascii="Times New Roman" w:hAnsi="Times New Roman"/>
                  <w:bCs/>
                  <w:sz w:val="24"/>
                  <w:szCs w:val="24"/>
                </w:rPr>
                <w:delText>CRR</w:delText>
              </w:r>
            </w:del>
            <w:ins w:id="501" w:author="Author">
              <w:r w:rsidR="0032789D">
                <w:rPr>
                  <w:rFonts w:ascii="Times New Roman" w:hAnsi="Times New Roman"/>
                  <w:bCs/>
                  <w:sz w:val="24"/>
                  <w:szCs w:val="24"/>
                </w:rPr>
                <w:t>REGULATION (EU) NO 575/2013</w:t>
              </w:r>
            </w:ins>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EC6F1E" w:rsidRPr="00E75BB8" w14:paraId="796C7E67" w14:textId="77777777" w:rsidTr="00E1595A">
        <w:trPr>
          <w:trHeight w:val="304"/>
        </w:trPr>
        <w:tc>
          <w:tcPr>
            <w:tcW w:w="1531" w:type="dxa"/>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257</w:t>
            </w:r>
            <w:r w:rsidR="00EC6F1E" w:rsidRPr="000B66BC">
              <w:rPr>
                <w:rFonts w:ascii="Times New Roman" w:hAnsi="Times New Roman"/>
                <w:bCs/>
                <w:sz w:val="24"/>
                <w:szCs w:val="24"/>
              </w:rPr>
              <w:t>;</w:t>
            </w:r>
            <w:r w:rsidR="009573B2" w:rsidRPr="000B66BC">
              <w:rPr>
                <w:rFonts w:ascii="Times New Roman" w:hAnsi="Times New Roman"/>
                <w:bCs/>
                <w:sz w:val="24"/>
                <w:szCs w:val="24"/>
              </w:rPr>
              <w:t>0</w:t>
            </w:r>
            <w:r w:rsidR="00EC6F1E" w:rsidRPr="000B66BC">
              <w:rPr>
                <w:rFonts w:ascii="Times New Roman" w:hAnsi="Times New Roman"/>
                <w:bCs/>
                <w:sz w:val="24"/>
                <w:szCs w:val="24"/>
              </w:rPr>
              <w:t>010}</w:t>
            </w:r>
          </w:p>
        </w:tc>
        <w:tc>
          <w:tcPr>
            <w:tcW w:w="7590" w:type="dxa"/>
            <w:tcBorders>
              <w:bottom w:val="single" w:sz="4" w:space="0" w:color="auto"/>
            </w:tcBorders>
            <w:vAlign w:val="center"/>
          </w:tcPr>
          <w:p w14:paraId="4CA8E235" w14:textId="7031D048" w:rsidR="00EC6F1E" w:rsidRPr="000B66BC" w:rsidRDefault="00EC6F1E"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w:t>
            </w:r>
            <w:r w:rsidR="00643B49" w:rsidRPr="000B66BC">
              <w:rPr>
                <w:rFonts w:ascii="Times New Roman" w:hAnsi="Times New Roman"/>
                <w:b/>
                <w:color w:val="auto"/>
                <w:sz w:val="24"/>
                <w:szCs w:val="24"/>
              </w:rPr>
              <w:t xml:space="preserve">banking-type ancillary services </w:t>
            </w:r>
            <w:r w:rsidRPr="000B66BC">
              <w:rPr>
                <w:rFonts w:ascii="Times New Roman" w:hAnsi="Times New Roman"/>
                <w:b/>
                <w:color w:val="auto"/>
                <w:sz w:val="24"/>
                <w:szCs w:val="24"/>
              </w:rPr>
              <w:t xml:space="preserve">of designated institutions in accordance with </w:t>
            </w:r>
            <w:r w:rsidR="00B329C6" w:rsidRPr="000B66BC">
              <w:rPr>
                <w:rFonts w:ascii="Times New Roman" w:hAnsi="Times New Roman"/>
                <w:b/>
                <w:color w:val="auto"/>
                <w:sz w:val="24"/>
                <w:szCs w:val="24"/>
              </w:rPr>
              <w:t xml:space="preserve">point (p) of </w:t>
            </w:r>
            <w:r w:rsidRPr="000B66BC">
              <w:rPr>
                <w:rFonts w:ascii="Times New Roman" w:hAnsi="Times New Roman"/>
                <w:b/>
                <w:color w:val="auto"/>
                <w:sz w:val="24"/>
                <w:szCs w:val="24"/>
              </w:rPr>
              <w:t>Article 429</w:t>
            </w:r>
            <w:proofErr w:type="gramStart"/>
            <w:r w:rsidRPr="000B66BC">
              <w:rPr>
                <w:rFonts w:ascii="Times New Roman" w:hAnsi="Times New Roman"/>
                <w:b/>
                <w:color w:val="auto"/>
                <w:sz w:val="24"/>
                <w:szCs w:val="24"/>
              </w:rPr>
              <w:t>a(</w:t>
            </w:r>
            <w:proofErr w:type="gramEnd"/>
            <w:r w:rsidR="00B329C6" w:rsidRPr="000B66BC">
              <w:rPr>
                <w:rFonts w:ascii="Times New Roman" w:hAnsi="Times New Roman"/>
                <w:b/>
                <w:color w:val="auto"/>
                <w:sz w:val="24"/>
                <w:szCs w:val="24"/>
              </w:rPr>
              <w:t>1</w:t>
            </w:r>
            <w:r w:rsidRPr="000B66BC">
              <w:rPr>
                <w:rFonts w:ascii="Times New Roman" w:hAnsi="Times New Roman"/>
                <w:b/>
                <w:color w:val="auto"/>
                <w:sz w:val="24"/>
                <w:szCs w:val="24"/>
              </w:rPr>
              <w:t xml:space="preserve">) </w:t>
            </w:r>
            <w:r w:rsidR="00684733" w:rsidRPr="000B66BC">
              <w:rPr>
                <w:rFonts w:ascii="Times New Roman" w:hAnsi="Times New Roman"/>
                <w:b/>
                <w:color w:val="auto"/>
                <w:sz w:val="24"/>
                <w:szCs w:val="24"/>
              </w:rPr>
              <w:t>CRR</w:t>
            </w:r>
          </w:p>
          <w:p w14:paraId="290DEB1D" w14:textId="2E506E0A" w:rsidR="00F82681" w:rsidRPr="000B66BC" w:rsidRDefault="00B329C6"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Point (p) of</w:t>
            </w:r>
            <w:r w:rsidRPr="000B66BC">
              <w:rPr>
                <w:rFonts w:ascii="Times New Roman" w:hAnsi="Times New Roman"/>
                <w:b/>
                <w:color w:val="auto"/>
                <w:sz w:val="24"/>
                <w:szCs w:val="24"/>
              </w:rPr>
              <w:t xml:space="preserve"> </w:t>
            </w:r>
            <w:r w:rsidR="00EC6F1E" w:rsidRPr="000B66BC">
              <w:rPr>
                <w:rFonts w:ascii="Times New Roman" w:hAnsi="Times New Roman"/>
                <w:bCs/>
                <w:sz w:val="24"/>
                <w:szCs w:val="24"/>
              </w:rPr>
              <w:t>Article 429</w:t>
            </w:r>
            <w:proofErr w:type="gramStart"/>
            <w:r w:rsidR="00EC6F1E" w:rsidRPr="000B66BC">
              <w:rPr>
                <w:rFonts w:ascii="Times New Roman" w:hAnsi="Times New Roman"/>
                <w:bCs/>
                <w:sz w:val="24"/>
                <w:szCs w:val="24"/>
              </w:rPr>
              <w:t>a(</w:t>
            </w:r>
            <w:proofErr w:type="gramEnd"/>
            <w:r w:rsidR="00EC6F1E" w:rsidRPr="000B66BC">
              <w:rPr>
                <w:rFonts w:ascii="Times New Roman" w:hAnsi="Times New Roman"/>
                <w:bCs/>
                <w:sz w:val="24"/>
                <w:szCs w:val="24"/>
              </w:rPr>
              <w:t xml:space="preserve">1) </w:t>
            </w:r>
            <w:del w:id="502" w:author="Author">
              <w:r w:rsidR="00684733" w:rsidRPr="000B66BC" w:rsidDel="0032789D">
                <w:rPr>
                  <w:rFonts w:ascii="Times New Roman" w:hAnsi="Times New Roman"/>
                  <w:bCs/>
                  <w:sz w:val="24"/>
                  <w:szCs w:val="24"/>
                </w:rPr>
                <w:delText>CRR</w:delText>
              </w:r>
            </w:del>
            <w:ins w:id="503" w:author="Author">
              <w:r w:rsidR="0032789D">
                <w:rPr>
                  <w:rFonts w:ascii="Times New Roman" w:hAnsi="Times New Roman"/>
                  <w:bCs/>
                  <w:sz w:val="24"/>
                  <w:szCs w:val="24"/>
                </w:rPr>
                <w:t>REGULATION (EU) NO 575/2013</w:t>
              </w:r>
            </w:ins>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759771C3" w14:textId="77777777" w:rsidTr="00E1595A">
        <w:trPr>
          <w:trHeight w:val="304"/>
        </w:trPr>
        <w:tc>
          <w:tcPr>
            <w:tcW w:w="1531" w:type="dxa"/>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tcPr>
          <w:p w14:paraId="1FAED4EC" w14:textId="6F566A48"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 Exposures exempted in accordance with </w:t>
            </w:r>
            <w:r w:rsidR="00B329C6" w:rsidRPr="000B66BC">
              <w:rPr>
                <w:rFonts w:ascii="Times New Roman" w:hAnsi="Times New Roman"/>
                <w:b/>
                <w:color w:val="auto"/>
                <w:sz w:val="24"/>
                <w:szCs w:val="24"/>
              </w:rPr>
              <w:t xml:space="preserve">point (j) of </w:t>
            </w:r>
            <w:proofErr w:type="gramStart"/>
            <w:r w:rsidRPr="000B66BC">
              <w:rPr>
                <w:rFonts w:ascii="Times New Roman" w:hAnsi="Times New Roman"/>
                <w:b/>
                <w:bCs/>
                <w:sz w:val="24"/>
                <w:szCs w:val="24"/>
              </w:rPr>
              <w:t>Article  429</w:t>
            </w:r>
            <w:proofErr w:type="gramEnd"/>
            <w:r w:rsidRPr="000B66BC">
              <w:rPr>
                <w:rFonts w:ascii="Times New Roman" w:hAnsi="Times New Roman"/>
                <w:b/>
                <w:bCs/>
                <w:sz w:val="24"/>
                <w:szCs w:val="24"/>
              </w:rPr>
              <w:t xml:space="preserve">a(1) </w:t>
            </w:r>
            <w:r w:rsidR="00684733" w:rsidRPr="000B66BC">
              <w:rPr>
                <w:rFonts w:ascii="Times New Roman" w:hAnsi="Times New Roman"/>
                <w:b/>
                <w:bCs/>
                <w:sz w:val="24"/>
                <w:szCs w:val="24"/>
              </w:rPr>
              <w:t>CRR</w:t>
            </w:r>
          </w:p>
          <w:p w14:paraId="218BC8E5" w14:textId="5C9D9808" w:rsidR="00CB48CC" w:rsidRPr="000B66BC" w:rsidRDefault="00B329C6"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(j) of</w:t>
            </w:r>
            <w:r w:rsidRPr="000B66BC">
              <w:rPr>
                <w:rFonts w:ascii="Times New Roman" w:hAnsi="Times New Roman"/>
                <w:b/>
                <w:color w:val="auto"/>
                <w:sz w:val="24"/>
                <w:szCs w:val="24"/>
              </w:rPr>
              <w:t xml:space="preserve"> </w:t>
            </w:r>
            <w:proofErr w:type="gramStart"/>
            <w:r w:rsidR="00CB48CC" w:rsidRPr="000B66BC">
              <w:rPr>
                <w:rFonts w:ascii="Times New Roman" w:hAnsi="Times New Roman"/>
                <w:bCs/>
                <w:sz w:val="24"/>
                <w:szCs w:val="24"/>
              </w:rPr>
              <w:t>Article  429</w:t>
            </w:r>
            <w:proofErr w:type="gramEnd"/>
            <w:r w:rsidR="00CB48CC" w:rsidRPr="000B66BC">
              <w:rPr>
                <w:rFonts w:ascii="Times New Roman" w:hAnsi="Times New Roman"/>
                <w:bCs/>
                <w:sz w:val="24"/>
                <w:szCs w:val="24"/>
              </w:rPr>
              <w:t xml:space="preserve">a(1) </w:t>
            </w:r>
            <w:del w:id="504" w:author="Author">
              <w:r w:rsidR="00684733" w:rsidRPr="000B66BC" w:rsidDel="0032789D">
                <w:rPr>
                  <w:rFonts w:ascii="Times New Roman" w:hAnsi="Times New Roman"/>
                  <w:bCs/>
                  <w:sz w:val="24"/>
                  <w:szCs w:val="24"/>
                </w:rPr>
                <w:delText>CRR</w:delText>
              </w:r>
            </w:del>
            <w:ins w:id="505" w:author="Author">
              <w:r w:rsidR="0032789D">
                <w:rPr>
                  <w:rFonts w:ascii="Times New Roman" w:hAnsi="Times New Roman"/>
                  <w:bCs/>
                  <w:sz w:val="24"/>
                  <w:szCs w:val="24"/>
                </w:rPr>
                <w:t>REGULATION (EU) NO 575/2013</w:t>
              </w:r>
            </w:ins>
          </w:p>
          <w:p w14:paraId="3A1ACCB0" w14:textId="24DE45A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Exposures exempted in accordance with </w:t>
            </w:r>
            <w:r w:rsidR="00993549" w:rsidRPr="000B66BC">
              <w:rPr>
                <w:rFonts w:ascii="Times New Roman" w:hAnsi="Times New Roman"/>
                <w:color w:val="auto"/>
                <w:sz w:val="24"/>
                <w:szCs w:val="24"/>
              </w:rPr>
              <w:t>point (j</w:t>
            </w:r>
            <w:r w:rsidR="00993549" w:rsidRPr="000B66BC">
              <w:rPr>
                <w:rFonts w:ascii="Times New Roman" w:hAnsi="Times New Roman"/>
                <w:sz w:val="24"/>
                <w:szCs w:val="24"/>
              </w:rPr>
              <w:t xml:space="preserve">) of </w:t>
            </w:r>
            <w:r w:rsidRPr="000B66BC">
              <w:rPr>
                <w:rFonts w:ascii="Times New Roman" w:hAnsi="Times New Roman"/>
                <w:bCs/>
                <w:sz w:val="24"/>
                <w:szCs w:val="24"/>
              </w:rPr>
              <w:t>429</w:t>
            </w:r>
            <w:proofErr w:type="gramStart"/>
            <w:r w:rsidRPr="000B66BC">
              <w:rPr>
                <w:rFonts w:ascii="Times New Roman" w:hAnsi="Times New Roman"/>
                <w:bCs/>
                <w:sz w:val="24"/>
                <w:szCs w:val="24"/>
              </w:rPr>
              <w:t>a(</w:t>
            </w:r>
            <w:proofErr w:type="gramEnd"/>
            <w:r w:rsidRPr="000B66BC">
              <w:rPr>
                <w:rFonts w:ascii="Times New Roman" w:hAnsi="Times New Roman"/>
                <w:bCs/>
                <w:sz w:val="24"/>
                <w:szCs w:val="24"/>
              </w:rPr>
              <w:t xml:space="preserve">1) </w:t>
            </w:r>
            <w:del w:id="506" w:author="Author">
              <w:r w:rsidR="00684733" w:rsidRPr="000B66BC" w:rsidDel="0032789D">
                <w:rPr>
                  <w:rFonts w:ascii="Times New Roman" w:hAnsi="Times New Roman"/>
                  <w:bCs/>
                  <w:sz w:val="24"/>
                  <w:szCs w:val="24"/>
                </w:rPr>
                <w:delText>CRR</w:delText>
              </w:r>
            </w:del>
            <w:ins w:id="507"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subject to the therein stated conditions being met.</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4D2ECF18" w14:textId="77777777" w:rsidTr="00E1595A">
        <w:trPr>
          <w:trHeight w:val="304"/>
        </w:trPr>
        <w:tc>
          <w:tcPr>
            <w:tcW w:w="1531" w:type="dxa"/>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261;</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sidRPr="000B66BC" w:rsidDel="009D46F6">
              <w:rPr>
                <w:rFonts w:ascii="Times New Roman" w:hAnsi="Times New Roman"/>
                <w:color w:val="auto"/>
                <w:sz w:val="24"/>
                <w:szCs w:val="24"/>
              </w:rPr>
              <w:t xml:space="preserve"> </w:t>
            </w:r>
            <w:r w:rsidRPr="000B66BC">
              <w:rPr>
                <w:rFonts w:ascii="Times New Roman" w:hAnsi="Times New Roman"/>
                <w:b/>
                <w:color w:val="auto"/>
                <w:sz w:val="24"/>
                <w:szCs w:val="24"/>
              </w:rPr>
              <w:t>(-) Excluded exposures of public development</w:t>
            </w:r>
            <w:r w:rsidR="001857D7" w:rsidRPr="000B66BC">
              <w:rPr>
                <w:rFonts w:ascii="Times New Roman" w:hAnsi="Times New Roman"/>
                <w:b/>
                <w:color w:val="auto"/>
                <w:sz w:val="24"/>
                <w:szCs w:val="24"/>
              </w:rPr>
              <w:t xml:space="preserve"> </w:t>
            </w:r>
            <w:r w:rsidR="00D66716" w:rsidRPr="000B66BC">
              <w:rPr>
                <w:rFonts w:ascii="Times New Roman" w:hAnsi="Times New Roman"/>
                <w:b/>
                <w:color w:val="auto"/>
                <w:sz w:val="24"/>
                <w:szCs w:val="24"/>
              </w:rPr>
              <w:t>credit institutions</w:t>
            </w:r>
            <w:r w:rsidRPr="000B66BC">
              <w:rPr>
                <w:rFonts w:ascii="Times New Roman" w:hAnsi="Times New Roman"/>
                <w:b/>
                <w:color w:val="auto"/>
                <w:sz w:val="24"/>
                <w:szCs w:val="24"/>
              </w:rPr>
              <w:t xml:space="preserve"> - Public sector investments</w:t>
            </w:r>
          </w:p>
          <w:p w14:paraId="387343FE" w14:textId="7E22A381" w:rsidR="00743C1E" w:rsidRPr="000B66BC" w:rsidRDefault="00993549" w:rsidP="000B66BC">
            <w:pPr>
              <w:pStyle w:val="BodyText1"/>
              <w:spacing w:after="240" w:line="240" w:lineRule="auto"/>
              <w:rPr>
                <w:rFonts w:ascii="Times New Roman" w:hAnsi="Times New Roman"/>
                <w:bCs/>
                <w:sz w:val="24"/>
                <w:szCs w:val="24"/>
              </w:rPr>
            </w:pPr>
            <w:r w:rsidRPr="00B80288">
              <w:rPr>
                <w:rFonts w:ascii="Times New Roman" w:hAnsi="Times New Roman"/>
                <w:color w:val="auto"/>
                <w:sz w:val="24"/>
                <w:szCs w:val="24"/>
              </w:rPr>
              <w:t>Point (d) of</w:t>
            </w:r>
            <w:r w:rsidRPr="00B80288">
              <w:rPr>
                <w:rFonts w:ascii="Times New Roman" w:hAnsi="Times New Roman"/>
                <w:b/>
                <w:color w:val="auto"/>
                <w:sz w:val="24"/>
                <w:szCs w:val="24"/>
              </w:rPr>
              <w:t xml:space="preserve"> </w:t>
            </w:r>
            <w:r w:rsidR="00C36AC0" w:rsidRPr="00B80288">
              <w:rPr>
                <w:rFonts w:ascii="Times New Roman" w:hAnsi="Times New Roman"/>
                <w:color w:val="auto"/>
                <w:sz w:val="24"/>
                <w:szCs w:val="24"/>
              </w:rPr>
              <w:t>paragraph (1)</w:t>
            </w:r>
            <w:r w:rsidR="00C36AC0" w:rsidRPr="000B66BC">
              <w:rPr>
                <w:rFonts w:ascii="Times New Roman" w:hAnsi="Times New Roman"/>
                <w:color w:val="auto"/>
                <w:sz w:val="24"/>
                <w:szCs w:val="24"/>
              </w:rPr>
              <w:t xml:space="preserve"> and paragraph (2) of </w:t>
            </w:r>
            <w:r w:rsidR="00743C1E" w:rsidRPr="000B66BC">
              <w:rPr>
                <w:rFonts w:ascii="Times New Roman" w:hAnsi="Times New Roman"/>
                <w:bCs/>
                <w:sz w:val="24"/>
                <w:szCs w:val="24"/>
              </w:rPr>
              <w:t>Article 429a</w:t>
            </w:r>
            <w:r w:rsidR="00C36AC0" w:rsidRPr="000B66BC">
              <w:rPr>
                <w:rFonts w:ascii="Times New Roman" w:hAnsi="Times New Roman"/>
                <w:bCs/>
                <w:sz w:val="24"/>
                <w:szCs w:val="24"/>
              </w:rPr>
              <w:t xml:space="preserve"> </w:t>
            </w:r>
            <w:del w:id="508" w:author="Author">
              <w:r w:rsidR="00684733" w:rsidRPr="000B66BC" w:rsidDel="0032789D">
                <w:rPr>
                  <w:rFonts w:ascii="Times New Roman" w:hAnsi="Times New Roman"/>
                  <w:bCs/>
                  <w:sz w:val="24"/>
                  <w:szCs w:val="24"/>
                </w:rPr>
                <w:delText>CRR</w:delText>
              </w:r>
            </w:del>
            <w:ins w:id="509" w:author="Author">
              <w:r w:rsidR="0032789D">
                <w:rPr>
                  <w:rFonts w:ascii="Times New Roman" w:hAnsi="Times New Roman"/>
                  <w:bCs/>
                  <w:sz w:val="24"/>
                  <w:szCs w:val="24"/>
                </w:rPr>
                <w:t>REGULATION (EU) NO 575/2013</w:t>
              </w:r>
            </w:ins>
          </w:p>
          <w:p w14:paraId="740BFE27" w14:textId="11E78088" w:rsidR="00743C1E" w:rsidRPr="000B66BC" w:rsidRDefault="00743C1E"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exposures arising from assets that constitute claims on central governments, regional governments, local authorities or public sector entities in relation to public sector investments</w:t>
            </w:r>
            <w:r w:rsidR="00E849C2" w:rsidRPr="000B66BC">
              <w:rPr>
                <w:rFonts w:ascii="Times New Roman" w:hAnsi="Times New Roman"/>
                <w:color w:val="auto"/>
                <w:sz w:val="24"/>
                <w:szCs w:val="24"/>
              </w:rPr>
              <w:t>, which</w:t>
            </w:r>
            <w:r w:rsidRPr="000B66BC">
              <w:rPr>
                <w:rFonts w:ascii="Times New Roman" w:hAnsi="Times New Roman"/>
                <w:color w:val="auto"/>
                <w:sz w:val="24"/>
                <w:szCs w:val="24"/>
              </w:rPr>
              <w:t xml:space="preserve"> can be excluded in accordance with</w:t>
            </w:r>
            <w:r w:rsidR="00F922EC" w:rsidRPr="000B66BC">
              <w:rPr>
                <w:rFonts w:ascii="Times New Roman" w:hAnsi="Times New Roman"/>
                <w:color w:val="auto"/>
                <w:sz w:val="24"/>
                <w:szCs w:val="24"/>
              </w:rPr>
              <w:t xml:space="preserve"> point (d) of</w:t>
            </w:r>
            <w:r w:rsidRPr="000B66BC">
              <w:rPr>
                <w:rFonts w:ascii="Times New Roman" w:hAnsi="Times New Roman"/>
                <w:color w:val="auto"/>
                <w:sz w:val="24"/>
                <w:szCs w:val="24"/>
              </w:rPr>
              <w:t xml:space="preserve"> Article 429</w:t>
            </w:r>
            <w:proofErr w:type="gramStart"/>
            <w:r w:rsidRPr="000B66BC">
              <w:rPr>
                <w:rFonts w:ascii="Times New Roman" w:hAnsi="Times New Roman"/>
                <w:color w:val="auto"/>
                <w:sz w:val="24"/>
                <w:szCs w:val="24"/>
              </w:rPr>
              <w:t>a(</w:t>
            </w:r>
            <w:proofErr w:type="gramEnd"/>
            <w:r w:rsidRPr="000B66BC">
              <w:rPr>
                <w:rFonts w:ascii="Times New Roman" w:hAnsi="Times New Roman"/>
                <w:color w:val="auto"/>
                <w:sz w:val="24"/>
                <w:szCs w:val="24"/>
              </w:rPr>
              <w:t>1)</w:t>
            </w:r>
            <w:r w:rsidR="00521326" w:rsidRPr="000B66BC">
              <w:rPr>
                <w:rFonts w:ascii="Times New Roman" w:hAnsi="Times New Roman"/>
                <w:color w:val="auto"/>
                <w:sz w:val="24"/>
                <w:szCs w:val="24"/>
              </w:rPr>
              <w:t xml:space="preserve"> </w:t>
            </w:r>
            <w:del w:id="510" w:author="Author">
              <w:r w:rsidR="00684733" w:rsidRPr="000B66BC" w:rsidDel="0032789D">
                <w:rPr>
                  <w:rFonts w:ascii="Times New Roman" w:hAnsi="Times New Roman"/>
                  <w:color w:val="auto"/>
                  <w:sz w:val="24"/>
                  <w:szCs w:val="24"/>
                </w:rPr>
                <w:delText>CRR</w:delText>
              </w:r>
            </w:del>
            <w:ins w:id="511" w:author="Author">
              <w:r w:rsidR="0032789D">
                <w:rPr>
                  <w:rFonts w:ascii="Times New Roman" w:hAnsi="Times New Roman"/>
                  <w:color w:val="auto"/>
                  <w:sz w:val="24"/>
                  <w:szCs w:val="24"/>
                </w:rPr>
                <w:t>REGULATION (EU) NO 575/2013</w:t>
              </w:r>
            </w:ins>
            <w:r w:rsidRPr="000B66BC">
              <w:rPr>
                <w:rFonts w:ascii="Times New Roman" w:hAnsi="Times New Roman"/>
                <w:color w:val="auto"/>
                <w:sz w:val="24"/>
                <w:szCs w:val="24"/>
              </w:rPr>
              <w:t>.</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Where the </w:t>
            </w:r>
            <w:r w:rsidR="00E74AE9" w:rsidRPr="000B66BC">
              <w:rPr>
                <w:rFonts w:ascii="Times New Roman" w:hAnsi="Times New Roman"/>
                <w:color w:val="auto"/>
                <w:sz w:val="24"/>
                <w:szCs w:val="24"/>
              </w:rPr>
              <w:t>claim also quali</w:t>
            </w:r>
            <w:r w:rsidR="004F0BFB" w:rsidRPr="000B66BC">
              <w:rPr>
                <w:rFonts w:ascii="Times New Roman" w:hAnsi="Times New Roman"/>
                <w:color w:val="auto"/>
                <w:sz w:val="24"/>
                <w:szCs w:val="24"/>
              </w:rPr>
              <w:t xml:space="preserve">fies as promotional loan under </w:t>
            </w:r>
            <w:r w:rsidR="00E74AE9" w:rsidRPr="000B66BC">
              <w:rPr>
                <w:rFonts w:ascii="Times New Roman" w:hAnsi="Times New Roman"/>
                <w:color w:val="auto"/>
                <w:sz w:val="24"/>
                <w:szCs w:val="24"/>
              </w:rPr>
              <w:t>Article 429</w:t>
            </w:r>
            <w:proofErr w:type="gramStart"/>
            <w:r w:rsidR="00E74AE9" w:rsidRPr="000B66BC">
              <w:rPr>
                <w:rFonts w:ascii="Times New Roman" w:hAnsi="Times New Roman"/>
                <w:color w:val="auto"/>
                <w:sz w:val="24"/>
                <w:szCs w:val="24"/>
              </w:rPr>
              <w:t>a</w:t>
            </w:r>
            <w:r w:rsidR="00F922EC" w:rsidRPr="000B66BC">
              <w:rPr>
                <w:rFonts w:ascii="Times New Roman" w:hAnsi="Times New Roman"/>
                <w:color w:val="auto"/>
                <w:sz w:val="24"/>
                <w:szCs w:val="24"/>
              </w:rPr>
              <w:t>(</w:t>
            </w:r>
            <w:proofErr w:type="gramEnd"/>
            <w:r w:rsidR="00F922EC" w:rsidRPr="000B66BC">
              <w:rPr>
                <w:rFonts w:ascii="Times New Roman" w:hAnsi="Times New Roman"/>
                <w:color w:val="auto"/>
                <w:sz w:val="24"/>
                <w:szCs w:val="24"/>
              </w:rPr>
              <w:t>3)</w:t>
            </w:r>
            <w:r w:rsidR="00E74AE9" w:rsidRPr="000B66BC">
              <w:rPr>
                <w:rFonts w:ascii="Times New Roman" w:hAnsi="Times New Roman"/>
                <w:color w:val="auto"/>
                <w:sz w:val="24"/>
                <w:szCs w:val="24"/>
              </w:rPr>
              <w:t xml:space="preserve">, it shall not be reported in this cell but under rows </w:t>
            </w:r>
            <w:r w:rsidR="005E4C56" w:rsidRPr="000B66BC">
              <w:rPr>
                <w:rFonts w:ascii="Times New Roman" w:hAnsi="Times New Roman"/>
                <w:color w:val="auto"/>
                <w:sz w:val="24"/>
                <w:szCs w:val="24"/>
              </w:rPr>
              <w:t>0</w:t>
            </w:r>
            <w:r w:rsidR="00E74AE9" w:rsidRPr="000B66BC">
              <w:rPr>
                <w:rFonts w:ascii="Times New Roman" w:hAnsi="Times New Roman"/>
                <w:color w:val="auto"/>
                <w:sz w:val="24"/>
                <w:szCs w:val="24"/>
              </w:rPr>
              <w:t>262-</w:t>
            </w:r>
            <w:r w:rsidR="005E4C56" w:rsidRPr="000B66BC">
              <w:rPr>
                <w:rFonts w:ascii="Times New Roman" w:hAnsi="Times New Roman"/>
                <w:color w:val="auto"/>
                <w:sz w:val="24"/>
                <w:szCs w:val="24"/>
              </w:rPr>
              <w:t>0</w:t>
            </w:r>
            <w:r w:rsidR="00E74AE9" w:rsidRPr="000B66BC">
              <w:rPr>
                <w:rFonts w:ascii="Times New Roman" w:hAnsi="Times New Roman"/>
                <w:color w:val="auto"/>
                <w:sz w:val="24"/>
                <w:szCs w:val="24"/>
              </w:rPr>
              <w:t>264 as applicable.</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53C01F29" w14:textId="77777777" w:rsidTr="00E1595A">
        <w:trPr>
          <w:trHeight w:val="304"/>
        </w:trPr>
        <w:tc>
          <w:tcPr>
            <w:tcW w:w="1531" w:type="dxa"/>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262;</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exposures of public development </w:t>
            </w:r>
            <w:r w:rsidR="00D66716" w:rsidRPr="000B66BC">
              <w:rPr>
                <w:rFonts w:ascii="Times New Roman" w:hAnsi="Times New Roman"/>
                <w:b/>
                <w:color w:val="auto"/>
                <w:sz w:val="24"/>
                <w:szCs w:val="24"/>
              </w:rPr>
              <w:t xml:space="preserve">credit institutions </w:t>
            </w:r>
            <w:r w:rsidRPr="000B66BC">
              <w:rPr>
                <w:rFonts w:ascii="Times New Roman" w:hAnsi="Times New Roman"/>
                <w:b/>
                <w:color w:val="auto"/>
                <w:sz w:val="24"/>
                <w:szCs w:val="24"/>
              </w:rPr>
              <w:t xml:space="preserve">- Promotional loans granted by a public development credit </w:t>
            </w:r>
            <w:proofErr w:type="gramStart"/>
            <w:r w:rsidRPr="000B66BC">
              <w:rPr>
                <w:rFonts w:ascii="Times New Roman" w:hAnsi="Times New Roman"/>
                <w:b/>
                <w:color w:val="auto"/>
                <w:sz w:val="24"/>
                <w:szCs w:val="24"/>
              </w:rPr>
              <w:t>institution</w:t>
            </w:r>
            <w:proofErr w:type="gramEnd"/>
          </w:p>
          <w:p w14:paraId="30828A29" w14:textId="793A8DD6" w:rsidR="00743C1E" w:rsidRPr="000B66BC" w:rsidRDefault="00542529" w:rsidP="000B66BC">
            <w:pPr>
              <w:pStyle w:val="BodyText1"/>
              <w:spacing w:after="240" w:line="240" w:lineRule="auto"/>
              <w:rPr>
                <w:rFonts w:ascii="Times New Roman" w:hAnsi="Times New Roman"/>
                <w:bCs/>
                <w:sz w:val="24"/>
                <w:szCs w:val="24"/>
              </w:rPr>
            </w:pPr>
            <w:r w:rsidRPr="00B80288">
              <w:rPr>
                <w:rFonts w:ascii="Times New Roman" w:hAnsi="Times New Roman"/>
                <w:color w:val="auto"/>
                <w:sz w:val="24"/>
                <w:szCs w:val="24"/>
              </w:rPr>
              <w:lastRenderedPageBreak/>
              <w:t>Point (d) of</w:t>
            </w:r>
            <w:r w:rsidRPr="00B80288">
              <w:rPr>
                <w:rFonts w:ascii="Times New Roman" w:hAnsi="Times New Roman"/>
                <w:b/>
                <w:color w:val="auto"/>
                <w:sz w:val="24"/>
                <w:szCs w:val="24"/>
              </w:rPr>
              <w:t xml:space="preserve"> </w:t>
            </w:r>
            <w:r w:rsidR="009F6A59" w:rsidRPr="00B80288">
              <w:rPr>
                <w:rFonts w:ascii="Times New Roman" w:hAnsi="Times New Roman"/>
                <w:color w:val="auto"/>
                <w:sz w:val="24"/>
                <w:szCs w:val="24"/>
              </w:rPr>
              <w:t>paragraph (1)</w:t>
            </w:r>
            <w:r w:rsidR="009F6A59" w:rsidRPr="000B66BC">
              <w:rPr>
                <w:rFonts w:ascii="Times New Roman" w:hAnsi="Times New Roman"/>
                <w:color w:val="auto"/>
                <w:sz w:val="24"/>
                <w:szCs w:val="24"/>
              </w:rPr>
              <w:t xml:space="preserve"> and</w:t>
            </w:r>
            <w:r w:rsidR="009F6A59" w:rsidRPr="000B66BC">
              <w:rPr>
                <w:rFonts w:ascii="Times New Roman" w:hAnsi="Times New Roman"/>
                <w:b/>
                <w:color w:val="auto"/>
                <w:sz w:val="24"/>
                <w:szCs w:val="24"/>
              </w:rPr>
              <w:t xml:space="preserve"> </w:t>
            </w:r>
            <w:r w:rsidR="009F6A59" w:rsidRPr="000B66BC">
              <w:rPr>
                <w:rFonts w:ascii="Times New Roman" w:hAnsi="Times New Roman"/>
                <w:bCs/>
                <w:sz w:val="24"/>
                <w:szCs w:val="24"/>
              </w:rPr>
              <w:t xml:space="preserve">paragraphs (2) and (3) of </w:t>
            </w:r>
            <w:r w:rsidR="00743C1E" w:rsidRPr="000B66BC">
              <w:rPr>
                <w:rFonts w:ascii="Times New Roman" w:hAnsi="Times New Roman"/>
                <w:bCs/>
                <w:sz w:val="24"/>
                <w:szCs w:val="24"/>
              </w:rPr>
              <w:t>Article 429a</w:t>
            </w:r>
            <w:r w:rsidR="009D46F6" w:rsidRPr="000B66BC">
              <w:rPr>
                <w:rFonts w:ascii="Times New Roman" w:hAnsi="Times New Roman"/>
                <w:bCs/>
                <w:sz w:val="24"/>
                <w:szCs w:val="24"/>
              </w:rPr>
              <w:t xml:space="preserve"> </w:t>
            </w:r>
            <w:del w:id="512" w:author="Author">
              <w:r w:rsidR="00684733" w:rsidRPr="000B66BC" w:rsidDel="0032789D">
                <w:rPr>
                  <w:rFonts w:ascii="Times New Roman" w:hAnsi="Times New Roman"/>
                  <w:bCs/>
                  <w:sz w:val="24"/>
                  <w:szCs w:val="24"/>
                </w:rPr>
                <w:delText>CRR</w:delText>
              </w:r>
            </w:del>
            <w:ins w:id="513" w:author="Author">
              <w:r w:rsidR="0032789D">
                <w:rPr>
                  <w:rFonts w:ascii="Times New Roman" w:hAnsi="Times New Roman"/>
                  <w:bCs/>
                  <w:sz w:val="24"/>
                  <w:szCs w:val="24"/>
                </w:rPr>
                <w:t>REGULATION (EU) NO 575/2013</w:t>
              </w:r>
            </w:ins>
          </w:p>
          <w:p w14:paraId="672E00E2" w14:textId="45816A99"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color w:val="auto"/>
                <w:sz w:val="24"/>
                <w:szCs w:val="24"/>
              </w:rPr>
              <w:t>The exposures arising from promotional</w:t>
            </w:r>
            <w:r w:rsidR="00E849C2" w:rsidRPr="000B66BC">
              <w:rPr>
                <w:rFonts w:ascii="Times New Roman" w:hAnsi="Times New Roman"/>
                <w:color w:val="auto"/>
                <w:sz w:val="24"/>
                <w:szCs w:val="24"/>
              </w:rPr>
              <w:t xml:space="preserve"> loans</w:t>
            </w:r>
            <w:r w:rsidR="002B7189" w:rsidRPr="000B66BC">
              <w:rPr>
                <w:rFonts w:ascii="Times New Roman" w:hAnsi="Times New Roman"/>
                <w:color w:val="auto"/>
                <w:sz w:val="24"/>
                <w:szCs w:val="24"/>
              </w:rPr>
              <w:t>,</w:t>
            </w:r>
            <w:r w:rsidR="00E849C2" w:rsidRPr="000B66BC">
              <w:rPr>
                <w:rFonts w:ascii="Times New Roman" w:hAnsi="Times New Roman"/>
                <w:color w:val="auto"/>
                <w:sz w:val="24"/>
                <w:szCs w:val="24"/>
              </w:rPr>
              <w:t xml:space="preserve"> </w:t>
            </w:r>
            <w:r w:rsidR="002B7189" w:rsidRPr="000B66BC">
              <w:rPr>
                <w:rFonts w:ascii="Times New Roman" w:hAnsi="Times New Roman"/>
                <w:color w:val="auto"/>
                <w:sz w:val="24"/>
                <w:szCs w:val="24"/>
              </w:rPr>
              <w:t>including</w:t>
            </w:r>
            <w:r w:rsidR="00DE7355" w:rsidRPr="000B66BC">
              <w:rPr>
                <w:rFonts w:ascii="Times New Roman" w:hAnsi="Times New Roman"/>
                <w:color w:val="auto"/>
                <w:sz w:val="24"/>
                <w:szCs w:val="24"/>
              </w:rPr>
              <w:t xml:space="preserve"> passing-through promotional loans</w:t>
            </w:r>
            <w:r w:rsidR="002B7189" w:rsidRPr="000B66BC">
              <w:rPr>
                <w:rFonts w:ascii="Times New Roman" w:hAnsi="Times New Roman"/>
                <w:color w:val="auto"/>
                <w:sz w:val="24"/>
                <w:szCs w:val="24"/>
              </w:rPr>
              <w:t>,</w:t>
            </w:r>
            <w:r w:rsidR="00DE7355" w:rsidRPr="000B66BC">
              <w:rPr>
                <w:rFonts w:ascii="Times New Roman" w:hAnsi="Times New Roman"/>
                <w:color w:val="auto"/>
                <w:sz w:val="24"/>
                <w:szCs w:val="24"/>
              </w:rPr>
              <w:t xml:space="preserve"> </w:t>
            </w:r>
            <w:r w:rsidR="00E849C2" w:rsidRPr="000B66BC">
              <w:rPr>
                <w:rFonts w:ascii="Times New Roman" w:hAnsi="Times New Roman"/>
                <w:color w:val="auto"/>
                <w:sz w:val="24"/>
                <w:szCs w:val="24"/>
              </w:rPr>
              <w:t>granted by a public development credit institution</w:t>
            </w:r>
            <w:r w:rsidRPr="000B66BC">
              <w:rPr>
                <w:rFonts w:ascii="Times New Roman" w:hAnsi="Times New Roman"/>
                <w:color w:val="auto"/>
                <w:sz w:val="24"/>
                <w:szCs w:val="24"/>
              </w:rPr>
              <w:t xml:space="preserve">, </w:t>
            </w:r>
            <w:r w:rsidR="00E849C2" w:rsidRPr="000B66BC">
              <w:rPr>
                <w:rFonts w:ascii="Times New Roman" w:hAnsi="Times New Roman"/>
                <w:color w:val="auto"/>
                <w:sz w:val="24"/>
                <w:szCs w:val="24"/>
              </w:rPr>
              <w:t xml:space="preserve">which </w:t>
            </w:r>
            <w:r w:rsidRPr="000B66BC">
              <w:rPr>
                <w:rFonts w:ascii="Times New Roman" w:hAnsi="Times New Roman"/>
                <w:color w:val="auto"/>
                <w:sz w:val="24"/>
                <w:szCs w:val="24"/>
              </w:rPr>
              <w:t>can be excluded in accordance with</w:t>
            </w:r>
            <w:r w:rsidR="006F5F1F" w:rsidRPr="000B66BC">
              <w:rPr>
                <w:rFonts w:ascii="Times New Roman" w:hAnsi="Times New Roman"/>
                <w:color w:val="auto"/>
                <w:sz w:val="24"/>
                <w:szCs w:val="24"/>
              </w:rPr>
              <w:t xml:space="preserve"> point (d) of</w:t>
            </w:r>
            <w:r w:rsidRPr="000B66BC">
              <w:rPr>
                <w:rFonts w:ascii="Times New Roman" w:hAnsi="Times New Roman"/>
                <w:color w:val="auto"/>
                <w:sz w:val="24"/>
                <w:szCs w:val="24"/>
              </w:rPr>
              <w:t xml:space="preserve"> Article 429</w:t>
            </w:r>
            <w:proofErr w:type="gramStart"/>
            <w:r w:rsidRPr="000B66BC">
              <w:rPr>
                <w:rFonts w:ascii="Times New Roman" w:hAnsi="Times New Roman"/>
                <w:color w:val="auto"/>
                <w:sz w:val="24"/>
                <w:szCs w:val="24"/>
              </w:rPr>
              <w:t>a(</w:t>
            </w:r>
            <w:proofErr w:type="gramEnd"/>
            <w:r w:rsidRPr="000B66BC">
              <w:rPr>
                <w:rFonts w:ascii="Times New Roman" w:hAnsi="Times New Roman"/>
                <w:color w:val="auto"/>
                <w:sz w:val="24"/>
                <w:szCs w:val="24"/>
              </w:rPr>
              <w:t>1)</w:t>
            </w:r>
            <w:r w:rsidR="00521326" w:rsidRPr="000B66BC">
              <w:rPr>
                <w:rFonts w:ascii="Times New Roman" w:hAnsi="Times New Roman"/>
                <w:color w:val="auto"/>
                <w:sz w:val="24"/>
                <w:szCs w:val="24"/>
              </w:rPr>
              <w:t xml:space="preserve"> </w:t>
            </w:r>
            <w:del w:id="514" w:author="Author">
              <w:r w:rsidR="00684733" w:rsidRPr="000B66BC" w:rsidDel="0032789D">
                <w:rPr>
                  <w:rFonts w:ascii="Times New Roman" w:hAnsi="Times New Roman"/>
                  <w:color w:val="auto"/>
                  <w:sz w:val="24"/>
                  <w:szCs w:val="24"/>
                </w:rPr>
                <w:delText>CRR</w:delText>
              </w:r>
            </w:del>
            <w:ins w:id="515" w:author="Author">
              <w:r w:rsidR="0032789D">
                <w:rPr>
                  <w:rFonts w:ascii="Times New Roman" w:hAnsi="Times New Roman"/>
                  <w:color w:val="auto"/>
                  <w:sz w:val="24"/>
                  <w:szCs w:val="24"/>
                </w:rPr>
                <w:t>REGULATION (EU) NO 575/2013</w:t>
              </w:r>
            </w:ins>
            <w:r w:rsidRPr="000B66BC">
              <w:rPr>
                <w:rFonts w:ascii="Times New Roman" w:hAnsi="Times New Roman"/>
                <w:color w:val="auto"/>
                <w:sz w:val="24"/>
                <w:szCs w:val="24"/>
              </w:rPr>
              <w:t>.</w:t>
            </w:r>
            <w:r w:rsidR="00E91440" w:rsidRPr="000B66BC">
              <w:rPr>
                <w:rFonts w:ascii="Times New Roman" w:hAnsi="Times New Roman"/>
                <w:color w:val="auto"/>
                <w:sz w:val="24"/>
                <w:szCs w:val="24"/>
              </w:rPr>
              <w:t xml:space="preserve"> </w:t>
            </w:r>
            <w:r w:rsidR="00F671B2" w:rsidRPr="000B66BC">
              <w:rPr>
                <w:rFonts w:ascii="Times New Roman" w:hAnsi="Times New Roman"/>
                <w:bCs/>
                <w:sz w:val="24"/>
                <w:szCs w:val="24"/>
              </w:rPr>
              <w:t xml:space="preserve">The exposures </w:t>
            </w:r>
            <w:r w:rsidR="00F671B2" w:rsidRPr="000B66BC">
              <w:rPr>
                <w:rFonts w:ascii="Times New Roman" w:hAnsi="Times New Roman"/>
                <w:color w:val="auto"/>
                <w:sz w:val="24"/>
                <w:szCs w:val="24"/>
              </w:rPr>
              <w:t xml:space="preserve">of </w:t>
            </w:r>
            <w:r w:rsidR="00F671B2" w:rsidRPr="000B66BC">
              <w:rPr>
                <w:rFonts w:ascii="Times New Roman" w:hAnsi="Times New Roman"/>
                <w:bCs/>
                <w:sz w:val="24"/>
                <w:szCs w:val="24"/>
              </w:rPr>
              <w:t>the unit of an institution that is treated as a public development credit institution by a competent authority in accordance with the last paragraph of Article 429</w:t>
            </w:r>
            <w:proofErr w:type="gramStart"/>
            <w:r w:rsidR="00F671B2" w:rsidRPr="000B66BC">
              <w:rPr>
                <w:rFonts w:ascii="Times New Roman" w:hAnsi="Times New Roman"/>
                <w:bCs/>
                <w:sz w:val="24"/>
                <w:szCs w:val="24"/>
              </w:rPr>
              <w:t>a(</w:t>
            </w:r>
            <w:proofErr w:type="gramEnd"/>
            <w:r w:rsidR="00F671B2" w:rsidRPr="000B66BC">
              <w:rPr>
                <w:rFonts w:ascii="Times New Roman" w:hAnsi="Times New Roman"/>
                <w:bCs/>
                <w:sz w:val="24"/>
                <w:szCs w:val="24"/>
              </w:rPr>
              <w:t>2)</w:t>
            </w:r>
            <w:r w:rsidR="00521326" w:rsidRPr="000B66BC">
              <w:rPr>
                <w:rFonts w:ascii="Times New Roman" w:hAnsi="Times New Roman"/>
                <w:bCs/>
                <w:sz w:val="24"/>
                <w:szCs w:val="24"/>
              </w:rPr>
              <w:t xml:space="preserve"> </w:t>
            </w:r>
            <w:del w:id="516" w:author="Author">
              <w:r w:rsidR="00684733" w:rsidRPr="000B66BC" w:rsidDel="0032789D">
                <w:rPr>
                  <w:rFonts w:ascii="Times New Roman" w:hAnsi="Times New Roman"/>
                  <w:bCs/>
                  <w:sz w:val="24"/>
                  <w:szCs w:val="24"/>
                </w:rPr>
                <w:delText>CRR</w:delText>
              </w:r>
            </w:del>
            <w:ins w:id="517" w:author="Author">
              <w:r w:rsidR="0032789D">
                <w:rPr>
                  <w:rFonts w:ascii="Times New Roman" w:hAnsi="Times New Roman"/>
                  <w:bCs/>
                  <w:sz w:val="24"/>
                  <w:szCs w:val="24"/>
                </w:rPr>
                <w:t>REGULATION (EU) NO 575/2013</w:t>
              </w:r>
            </w:ins>
            <w:r w:rsidR="00F671B2" w:rsidRPr="000B66BC">
              <w:rPr>
                <w:rFonts w:ascii="Times New Roman" w:hAnsi="Times New Roman"/>
                <w:bCs/>
                <w:sz w:val="24"/>
                <w:szCs w:val="24"/>
              </w:rPr>
              <w:t xml:space="preserve">, </w:t>
            </w:r>
            <w:r w:rsidR="0033642B" w:rsidRPr="000B66BC">
              <w:rPr>
                <w:rFonts w:ascii="Times New Roman" w:hAnsi="Times New Roman"/>
                <w:bCs/>
                <w:sz w:val="24"/>
                <w:szCs w:val="24"/>
              </w:rPr>
              <w:t>shall</w:t>
            </w:r>
            <w:r w:rsidR="00F671B2" w:rsidRPr="000B66BC">
              <w:rPr>
                <w:rFonts w:ascii="Times New Roman" w:hAnsi="Times New Roman"/>
                <w:bCs/>
                <w:sz w:val="24"/>
                <w:szCs w:val="24"/>
              </w:rPr>
              <w:t xml:space="preserve"> also be </w:t>
            </w:r>
            <w:r w:rsidR="002C6D46" w:rsidRPr="000B66BC">
              <w:rPr>
                <w:rFonts w:ascii="Times New Roman" w:hAnsi="Times New Roman"/>
                <w:bCs/>
                <w:sz w:val="24"/>
                <w:szCs w:val="24"/>
              </w:rPr>
              <w:t>considered</w:t>
            </w:r>
            <w:r w:rsidR="00F671B2" w:rsidRPr="000B66BC">
              <w:rPr>
                <w:rFonts w:ascii="Times New Roman" w:hAnsi="Times New Roman"/>
                <w:bCs/>
                <w:sz w:val="24"/>
                <w:szCs w:val="24"/>
              </w:rPr>
              <w:t>.</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00B60DDD" w14:textId="77777777" w:rsidTr="00E1595A">
        <w:trPr>
          <w:trHeight w:val="304"/>
        </w:trPr>
        <w:tc>
          <w:tcPr>
            <w:tcW w:w="1531" w:type="dxa"/>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263;</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exposures of public development </w:t>
            </w:r>
            <w:r w:rsidR="00D66716" w:rsidRPr="000B66BC">
              <w:rPr>
                <w:rFonts w:ascii="Times New Roman" w:hAnsi="Times New Roman"/>
                <w:b/>
                <w:color w:val="auto"/>
                <w:sz w:val="24"/>
                <w:szCs w:val="24"/>
              </w:rPr>
              <w:t xml:space="preserve">credit institutions </w:t>
            </w:r>
            <w:r w:rsidRPr="000B66BC">
              <w:rPr>
                <w:rFonts w:ascii="Times New Roman" w:hAnsi="Times New Roman"/>
                <w:b/>
                <w:color w:val="auto"/>
                <w:sz w:val="24"/>
                <w:szCs w:val="24"/>
              </w:rPr>
              <w:t xml:space="preserve">- Promotional loans granted by an entity directly set up by the central government, regional </w:t>
            </w:r>
            <w:proofErr w:type="gramStart"/>
            <w:r w:rsidRPr="000B66BC">
              <w:rPr>
                <w:rFonts w:ascii="Times New Roman" w:hAnsi="Times New Roman"/>
                <w:b/>
                <w:color w:val="auto"/>
                <w:sz w:val="24"/>
                <w:szCs w:val="24"/>
              </w:rPr>
              <w:t>governments</w:t>
            </w:r>
            <w:proofErr w:type="gramEnd"/>
            <w:r w:rsidRPr="000B66BC">
              <w:rPr>
                <w:rFonts w:ascii="Times New Roman" w:hAnsi="Times New Roman"/>
                <w:b/>
                <w:color w:val="auto"/>
                <w:sz w:val="24"/>
                <w:szCs w:val="24"/>
              </w:rPr>
              <w:t xml:space="preserve"> or local authorities of a Member State</w:t>
            </w:r>
          </w:p>
          <w:p w14:paraId="4B17F8AE" w14:textId="10E340F5" w:rsidR="009D46F6" w:rsidRPr="000B66BC" w:rsidRDefault="00C36AC0" w:rsidP="000B66BC">
            <w:pPr>
              <w:pStyle w:val="BodyText1"/>
              <w:spacing w:after="240" w:line="240" w:lineRule="auto"/>
              <w:rPr>
                <w:rFonts w:ascii="Times New Roman" w:hAnsi="Times New Roman"/>
                <w:bCs/>
                <w:sz w:val="24"/>
                <w:szCs w:val="24"/>
              </w:rPr>
            </w:pPr>
            <w:r w:rsidRPr="00B80288">
              <w:rPr>
                <w:rFonts w:ascii="Times New Roman" w:hAnsi="Times New Roman"/>
                <w:color w:val="auto"/>
                <w:sz w:val="24"/>
                <w:szCs w:val="24"/>
              </w:rPr>
              <w:t>Point (d) of</w:t>
            </w:r>
            <w:r w:rsidRPr="00B80288">
              <w:rPr>
                <w:rFonts w:ascii="Times New Roman" w:hAnsi="Times New Roman"/>
                <w:b/>
                <w:color w:val="auto"/>
                <w:sz w:val="24"/>
                <w:szCs w:val="24"/>
              </w:rPr>
              <w:t xml:space="preserve"> </w:t>
            </w:r>
            <w:r w:rsidRPr="00B80288">
              <w:rPr>
                <w:rFonts w:ascii="Times New Roman" w:hAnsi="Times New Roman"/>
                <w:color w:val="auto"/>
                <w:sz w:val="24"/>
                <w:szCs w:val="24"/>
              </w:rPr>
              <w:t>paragraph (1)</w:t>
            </w:r>
            <w:r w:rsidRPr="000B66BC">
              <w:rPr>
                <w:rFonts w:ascii="Times New Roman" w:hAnsi="Times New Roman"/>
                <w:color w:val="auto"/>
                <w:sz w:val="24"/>
                <w:szCs w:val="24"/>
              </w:rPr>
              <w:t xml:space="preserve"> and</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paragraphs (2) and (3) of </w:t>
            </w:r>
            <w:r w:rsidR="009D46F6" w:rsidRPr="000B66BC">
              <w:rPr>
                <w:rFonts w:ascii="Times New Roman" w:hAnsi="Times New Roman"/>
                <w:bCs/>
                <w:sz w:val="24"/>
                <w:szCs w:val="24"/>
              </w:rPr>
              <w:t>Article 429a</w:t>
            </w:r>
            <w:r w:rsidRPr="000B66BC">
              <w:rPr>
                <w:rFonts w:ascii="Times New Roman" w:hAnsi="Times New Roman"/>
                <w:bCs/>
                <w:sz w:val="24"/>
                <w:szCs w:val="24"/>
              </w:rPr>
              <w:t xml:space="preserve"> </w:t>
            </w:r>
            <w:del w:id="518" w:author="Author">
              <w:r w:rsidR="00364DD5" w:rsidRPr="000B66BC" w:rsidDel="0032789D">
                <w:rPr>
                  <w:rFonts w:ascii="Times New Roman" w:hAnsi="Times New Roman"/>
                  <w:bCs/>
                  <w:sz w:val="24"/>
                  <w:szCs w:val="24"/>
                </w:rPr>
                <w:delText>CR</w:delText>
              </w:r>
              <w:r w:rsidR="00684733" w:rsidRPr="000B66BC" w:rsidDel="0032789D">
                <w:rPr>
                  <w:rFonts w:ascii="Times New Roman" w:hAnsi="Times New Roman"/>
                  <w:bCs/>
                  <w:sz w:val="24"/>
                  <w:szCs w:val="24"/>
                </w:rPr>
                <w:delText>R</w:delText>
              </w:r>
            </w:del>
            <w:ins w:id="519" w:author="Author">
              <w:r w:rsidR="0032789D">
                <w:rPr>
                  <w:rFonts w:ascii="Times New Roman" w:hAnsi="Times New Roman"/>
                  <w:bCs/>
                  <w:sz w:val="24"/>
                  <w:szCs w:val="24"/>
                </w:rPr>
                <w:t>REGULATION (EU) NO 575/2013</w:t>
              </w:r>
            </w:ins>
            <w:r w:rsidR="009D46F6" w:rsidRPr="000B66BC">
              <w:rPr>
                <w:rFonts w:ascii="Times New Roman" w:hAnsi="Times New Roman"/>
                <w:bCs/>
                <w:sz w:val="24"/>
                <w:szCs w:val="24"/>
              </w:rPr>
              <w:t>.</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exposures arising from promotional loans</w:t>
            </w:r>
            <w:r w:rsidR="00A66B6F" w:rsidRPr="000B66BC">
              <w:rPr>
                <w:rFonts w:ascii="Times New Roman" w:hAnsi="Times New Roman"/>
                <w:color w:val="auto"/>
                <w:sz w:val="24"/>
                <w:szCs w:val="24"/>
              </w:rPr>
              <w:t>,</w:t>
            </w:r>
            <w:r w:rsidRPr="000B66BC">
              <w:rPr>
                <w:rFonts w:ascii="Times New Roman" w:hAnsi="Times New Roman"/>
                <w:color w:val="auto"/>
                <w:sz w:val="24"/>
                <w:szCs w:val="24"/>
              </w:rPr>
              <w:t xml:space="preserve"> </w:t>
            </w:r>
            <w:r w:rsidR="00A66B6F" w:rsidRPr="000B66BC">
              <w:rPr>
                <w:rFonts w:ascii="Times New Roman" w:hAnsi="Times New Roman"/>
                <w:color w:val="auto"/>
                <w:sz w:val="24"/>
                <w:szCs w:val="24"/>
              </w:rPr>
              <w:t>including</w:t>
            </w:r>
            <w:r w:rsidR="00DE7355" w:rsidRPr="000B66BC">
              <w:rPr>
                <w:rFonts w:ascii="Times New Roman" w:hAnsi="Times New Roman"/>
                <w:color w:val="auto"/>
                <w:sz w:val="24"/>
                <w:szCs w:val="24"/>
              </w:rPr>
              <w:t xml:space="preserve"> passing-through promotional loans</w:t>
            </w:r>
            <w:r w:rsidR="00A66B6F" w:rsidRPr="000B66BC">
              <w:rPr>
                <w:rFonts w:ascii="Times New Roman" w:hAnsi="Times New Roman"/>
                <w:color w:val="auto"/>
                <w:sz w:val="24"/>
                <w:szCs w:val="24"/>
              </w:rPr>
              <w:t>,</w:t>
            </w:r>
            <w:r w:rsidR="00DE7355" w:rsidRPr="000B66BC">
              <w:rPr>
                <w:rFonts w:ascii="Times New Roman" w:hAnsi="Times New Roman"/>
                <w:color w:val="auto"/>
                <w:sz w:val="24"/>
                <w:szCs w:val="24"/>
              </w:rPr>
              <w:t xml:space="preserve"> </w:t>
            </w:r>
            <w:r w:rsidRPr="000B66BC">
              <w:rPr>
                <w:rFonts w:ascii="Times New Roman" w:hAnsi="Times New Roman"/>
                <w:color w:val="auto"/>
                <w:sz w:val="24"/>
                <w:szCs w:val="24"/>
              </w:rPr>
              <w:t xml:space="preserve">granted by an entity directly set up by the central government, regional governments or local authorities of a Member State, which can be excluded in accordance with </w:t>
            </w:r>
            <w:r w:rsidR="006F5F1F" w:rsidRPr="000B66BC">
              <w:rPr>
                <w:rFonts w:ascii="Times New Roman" w:hAnsi="Times New Roman"/>
                <w:color w:val="auto"/>
                <w:sz w:val="24"/>
                <w:szCs w:val="24"/>
              </w:rPr>
              <w:t xml:space="preserve">point (d) of </w:t>
            </w:r>
            <w:r w:rsidRPr="000B66BC">
              <w:rPr>
                <w:rFonts w:ascii="Times New Roman" w:hAnsi="Times New Roman"/>
                <w:color w:val="auto"/>
                <w:sz w:val="24"/>
                <w:szCs w:val="24"/>
              </w:rPr>
              <w:t xml:space="preserve">Article </w:t>
            </w:r>
            <w:r w:rsidRPr="000B66BC">
              <w:rPr>
                <w:rFonts w:ascii="Times New Roman" w:hAnsi="Times New Roman"/>
                <w:bCs/>
                <w:sz w:val="24"/>
                <w:szCs w:val="24"/>
              </w:rPr>
              <w:t>429</w:t>
            </w:r>
            <w:proofErr w:type="gramStart"/>
            <w:r w:rsidRPr="000B66BC">
              <w:rPr>
                <w:rFonts w:ascii="Times New Roman" w:hAnsi="Times New Roman"/>
                <w:bCs/>
                <w:sz w:val="24"/>
                <w:szCs w:val="24"/>
              </w:rPr>
              <w:t>a(</w:t>
            </w:r>
            <w:proofErr w:type="gramEnd"/>
            <w:r w:rsidRPr="000B66BC">
              <w:rPr>
                <w:rFonts w:ascii="Times New Roman" w:hAnsi="Times New Roman"/>
                <w:bCs/>
                <w:sz w:val="24"/>
                <w:szCs w:val="24"/>
              </w:rPr>
              <w:t>1).</w:t>
            </w:r>
            <w:r w:rsidR="00E91440" w:rsidRPr="000B66BC">
              <w:rPr>
                <w:rFonts w:ascii="Times New Roman" w:hAnsi="Times New Roman"/>
                <w:bCs/>
                <w:sz w:val="24"/>
                <w:szCs w:val="24"/>
              </w:rPr>
              <w:t xml:space="preserve"> The exposures </w:t>
            </w:r>
            <w:r w:rsidR="00F671B2" w:rsidRPr="000B66BC">
              <w:rPr>
                <w:rFonts w:ascii="Times New Roman" w:hAnsi="Times New Roman"/>
                <w:color w:val="auto"/>
                <w:sz w:val="24"/>
                <w:szCs w:val="24"/>
              </w:rPr>
              <w:t xml:space="preserve">of </w:t>
            </w:r>
            <w:r w:rsidR="00E91440" w:rsidRPr="000B66BC">
              <w:rPr>
                <w:rFonts w:ascii="Times New Roman" w:hAnsi="Times New Roman"/>
                <w:bCs/>
                <w:sz w:val="24"/>
                <w:szCs w:val="24"/>
              </w:rPr>
              <w:t>the unit of an institution that is treated as a public development credit institution by a competent authority in accordance with the last paragraph of Article 429</w:t>
            </w:r>
            <w:proofErr w:type="gramStart"/>
            <w:r w:rsidR="00E91440" w:rsidRPr="000B66BC">
              <w:rPr>
                <w:rFonts w:ascii="Times New Roman" w:hAnsi="Times New Roman"/>
                <w:bCs/>
                <w:sz w:val="24"/>
                <w:szCs w:val="24"/>
              </w:rPr>
              <w:t>a(</w:t>
            </w:r>
            <w:proofErr w:type="gramEnd"/>
            <w:r w:rsidR="00E91440" w:rsidRPr="000B66BC">
              <w:rPr>
                <w:rFonts w:ascii="Times New Roman" w:hAnsi="Times New Roman"/>
                <w:bCs/>
                <w:sz w:val="24"/>
                <w:szCs w:val="24"/>
              </w:rPr>
              <w:t xml:space="preserve">2), </w:t>
            </w:r>
            <w:r w:rsidR="0033642B" w:rsidRPr="000B66BC">
              <w:rPr>
                <w:rFonts w:ascii="Times New Roman" w:hAnsi="Times New Roman"/>
                <w:bCs/>
                <w:sz w:val="24"/>
                <w:szCs w:val="24"/>
              </w:rPr>
              <w:t>shall</w:t>
            </w:r>
            <w:r w:rsidR="00E91440" w:rsidRPr="000B66BC">
              <w:rPr>
                <w:rFonts w:ascii="Times New Roman" w:hAnsi="Times New Roman"/>
                <w:bCs/>
                <w:sz w:val="24"/>
                <w:szCs w:val="24"/>
              </w:rPr>
              <w:t xml:space="preserve"> also be </w:t>
            </w:r>
            <w:r w:rsidR="002C6D46" w:rsidRPr="000B66BC">
              <w:rPr>
                <w:rFonts w:ascii="Times New Roman" w:hAnsi="Times New Roman"/>
                <w:bCs/>
                <w:sz w:val="24"/>
                <w:szCs w:val="24"/>
              </w:rPr>
              <w:t>considered</w:t>
            </w:r>
            <w:r w:rsidR="00E91440" w:rsidRPr="000B66BC">
              <w:rPr>
                <w:rFonts w:ascii="Times New Roman" w:hAnsi="Times New Roman"/>
                <w:bCs/>
                <w:sz w:val="24"/>
                <w:szCs w:val="24"/>
              </w:rPr>
              <w:t>.</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24911276" w14:textId="77777777" w:rsidTr="00E1595A">
        <w:trPr>
          <w:trHeight w:val="304"/>
        </w:trPr>
        <w:tc>
          <w:tcPr>
            <w:tcW w:w="1531" w:type="dxa"/>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264;</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exposures of public development </w:t>
            </w:r>
            <w:r w:rsidR="00D66716" w:rsidRPr="000B66BC">
              <w:rPr>
                <w:rFonts w:ascii="Times New Roman" w:hAnsi="Times New Roman"/>
                <w:b/>
                <w:color w:val="auto"/>
                <w:sz w:val="24"/>
                <w:szCs w:val="24"/>
              </w:rPr>
              <w:t xml:space="preserve">credit institutions </w:t>
            </w:r>
            <w:r w:rsidRPr="000B66BC">
              <w:rPr>
                <w:rFonts w:ascii="Times New Roman" w:hAnsi="Times New Roman"/>
                <w:b/>
                <w:color w:val="auto"/>
                <w:sz w:val="24"/>
                <w:szCs w:val="24"/>
              </w:rPr>
              <w:t xml:space="preserve">- Promotional loans granted by an entity set up by the central government, regional governments or local authorities of a Member State through an intermediate credit </w:t>
            </w:r>
            <w:proofErr w:type="gramStart"/>
            <w:r w:rsidRPr="000B66BC">
              <w:rPr>
                <w:rFonts w:ascii="Times New Roman" w:hAnsi="Times New Roman"/>
                <w:b/>
                <w:color w:val="auto"/>
                <w:sz w:val="24"/>
                <w:szCs w:val="24"/>
              </w:rPr>
              <w:t>institution</w:t>
            </w:r>
            <w:proofErr w:type="gramEnd"/>
          </w:p>
          <w:p w14:paraId="6754B207" w14:textId="793FB484" w:rsidR="009D46F6" w:rsidRPr="000B66BC" w:rsidRDefault="00C36AC0" w:rsidP="000B66BC">
            <w:pPr>
              <w:pStyle w:val="BodyText1"/>
              <w:spacing w:after="240" w:line="240" w:lineRule="auto"/>
              <w:rPr>
                <w:rFonts w:ascii="Times New Roman" w:hAnsi="Times New Roman"/>
                <w:bCs/>
                <w:sz w:val="24"/>
                <w:szCs w:val="24"/>
              </w:rPr>
            </w:pPr>
            <w:r w:rsidRPr="00B80288">
              <w:rPr>
                <w:rFonts w:ascii="Times New Roman" w:hAnsi="Times New Roman"/>
                <w:color w:val="auto"/>
                <w:sz w:val="24"/>
                <w:szCs w:val="24"/>
              </w:rPr>
              <w:t>Point (d) of</w:t>
            </w:r>
            <w:r w:rsidRPr="00B80288">
              <w:rPr>
                <w:rFonts w:ascii="Times New Roman" w:hAnsi="Times New Roman"/>
                <w:b/>
                <w:color w:val="auto"/>
                <w:sz w:val="24"/>
                <w:szCs w:val="24"/>
              </w:rPr>
              <w:t xml:space="preserve"> </w:t>
            </w:r>
            <w:r w:rsidRPr="00B80288">
              <w:rPr>
                <w:rFonts w:ascii="Times New Roman" w:hAnsi="Times New Roman"/>
                <w:color w:val="auto"/>
                <w:sz w:val="24"/>
                <w:szCs w:val="24"/>
              </w:rPr>
              <w:t>paragraph (1)</w:t>
            </w:r>
            <w:r w:rsidRPr="000B66BC">
              <w:rPr>
                <w:rFonts w:ascii="Times New Roman" w:hAnsi="Times New Roman"/>
                <w:color w:val="auto"/>
                <w:sz w:val="24"/>
                <w:szCs w:val="24"/>
              </w:rPr>
              <w:t xml:space="preserve"> and</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paragraphs (2) and (3) of </w:t>
            </w:r>
            <w:r w:rsidR="009D46F6" w:rsidRPr="000B66BC">
              <w:rPr>
                <w:rFonts w:ascii="Times New Roman" w:hAnsi="Times New Roman"/>
                <w:bCs/>
                <w:sz w:val="24"/>
                <w:szCs w:val="24"/>
              </w:rPr>
              <w:t>Article 429a</w:t>
            </w:r>
            <w:r w:rsidRPr="000B66BC">
              <w:rPr>
                <w:rFonts w:ascii="Times New Roman" w:hAnsi="Times New Roman"/>
                <w:bCs/>
                <w:sz w:val="24"/>
                <w:szCs w:val="24"/>
              </w:rPr>
              <w:t xml:space="preserve"> </w:t>
            </w:r>
            <w:del w:id="520" w:author="Author">
              <w:r w:rsidR="00684733" w:rsidRPr="000B66BC" w:rsidDel="0032789D">
                <w:rPr>
                  <w:rFonts w:ascii="Times New Roman" w:hAnsi="Times New Roman"/>
                  <w:bCs/>
                  <w:sz w:val="24"/>
                  <w:szCs w:val="24"/>
                </w:rPr>
                <w:delText>CRR</w:delText>
              </w:r>
            </w:del>
            <w:ins w:id="521" w:author="Author">
              <w:r w:rsidR="0032789D">
                <w:rPr>
                  <w:rFonts w:ascii="Times New Roman" w:hAnsi="Times New Roman"/>
                  <w:bCs/>
                  <w:sz w:val="24"/>
                  <w:szCs w:val="24"/>
                </w:rPr>
                <w:t>REGULATION (EU) NO 575/2013</w:t>
              </w:r>
            </w:ins>
            <w:r w:rsidR="009D46F6" w:rsidRPr="000B66BC">
              <w:rPr>
                <w:rFonts w:ascii="Times New Roman" w:hAnsi="Times New Roman"/>
                <w:bCs/>
                <w:sz w:val="24"/>
                <w:szCs w:val="24"/>
              </w:rPr>
              <w:t>.</w:t>
            </w:r>
          </w:p>
          <w:p w14:paraId="77D97E64" w14:textId="0FCAF836" w:rsidR="00E849C2" w:rsidRPr="000B66BC" w:rsidRDefault="00E849C2"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exposures arising from promotional loans</w:t>
            </w:r>
            <w:r w:rsidR="00A66B6F" w:rsidRPr="000B66BC">
              <w:rPr>
                <w:rFonts w:ascii="Times New Roman" w:hAnsi="Times New Roman"/>
                <w:color w:val="auto"/>
                <w:sz w:val="24"/>
                <w:szCs w:val="24"/>
              </w:rPr>
              <w:t>, including</w:t>
            </w:r>
            <w:r w:rsidR="00BC33FD" w:rsidRPr="000B66BC">
              <w:rPr>
                <w:rFonts w:ascii="Times New Roman" w:hAnsi="Times New Roman"/>
                <w:color w:val="auto"/>
                <w:sz w:val="24"/>
                <w:szCs w:val="24"/>
              </w:rPr>
              <w:t xml:space="preserve"> passing-through promotional loans</w:t>
            </w:r>
            <w:r w:rsidR="00A66B6F" w:rsidRPr="000B66BC">
              <w:rPr>
                <w:rFonts w:ascii="Times New Roman" w:hAnsi="Times New Roman"/>
                <w:color w:val="auto"/>
                <w:sz w:val="24"/>
                <w:szCs w:val="24"/>
              </w:rPr>
              <w:t>,</w:t>
            </w:r>
            <w:r w:rsidR="00BC33FD" w:rsidRPr="000B66BC">
              <w:rPr>
                <w:rFonts w:ascii="Times New Roman" w:hAnsi="Times New Roman"/>
                <w:color w:val="auto"/>
                <w:sz w:val="24"/>
                <w:szCs w:val="24"/>
              </w:rPr>
              <w:t xml:space="preserve"> </w:t>
            </w:r>
            <w:r w:rsidRPr="000B66BC">
              <w:rPr>
                <w:rFonts w:ascii="Times New Roman" w:hAnsi="Times New Roman"/>
                <w:color w:val="auto"/>
                <w:sz w:val="24"/>
                <w:szCs w:val="24"/>
              </w:rPr>
              <w:t xml:space="preserve">granted by an entity set up by the central government, regional governments or local authorities of a Member State through an intermediate credit institution, which can be excluded in accordance with </w:t>
            </w:r>
            <w:r w:rsidR="006F5F1F" w:rsidRPr="000B66BC">
              <w:rPr>
                <w:rFonts w:ascii="Times New Roman" w:hAnsi="Times New Roman"/>
                <w:color w:val="auto"/>
                <w:sz w:val="24"/>
                <w:szCs w:val="24"/>
              </w:rPr>
              <w:t xml:space="preserve">point (d) of </w:t>
            </w:r>
            <w:r w:rsidRPr="000B66BC">
              <w:rPr>
                <w:rFonts w:ascii="Times New Roman" w:hAnsi="Times New Roman"/>
                <w:color w:val="auto"/>
                <w:sz w:val="24"/>
                <w:szCs w:val="24"/>
              </w:rPr>
              <w:t xml:space="preserve">Article </w:t>
            </w:r>
            <w:r w:rsidRPr="000B66BC">
              <w:rPr>
                <w:rFonts w:ascii="Times New Roman" w:hAnsi="Times New Roman"/>
                <w:bCs/>
                <w:sz w:val="24"/>
                <w:szCs w:val="24"/>
              </w:rPr>
              <w:t>429</w:t>
            </w:r>
            <w:proofErr w:type="gramStart"/>
            <w:r w:rsidRPr="000B66BC">
              <w:rPr>
                <w:rFonts w:ascii="Times New Roman" w:hAnsi="Times New Roman"/>
                <w:bCs/>
                <w:sz w:val="24"/>
                <w:szCs w:val="24"/>
              </w:rPr>
              <w:t>a(</w:t>
            </w:r>
            <w:proofErr w:type="gramEnd"/>
            <w:r w:rsidRPr="000B66BC">
              <w:rPr>
                <w:rFonts w:ascii="Times New Roman" w:hAnsi="Times New Roman"/>
                <w:bCs/>
                <w:sz w:val="24"/>
                <w:szCs w:val="24"/>
              </w:rPr>
              <w:t>1).</w:t>
            </w:r>
            <w:r w:rsidR="00F671B2" w:rsidRPr="000B66BC">
              <w:rPr>
                <w:rFonts w:ascii="Times New Roman" w:hAnsi="Times New Roman"/>
                <w:bCs/>
                <w:sz w:val="24"/>
                <w:szCs w:val="24"/>
              </w:rPr>
              <w:t xml:space="preserve"> The exposures </w:t>
            </w:r>
            <w:r w:rsidR="00F671B2" w:rsidRPr="000B66BC">
              <w:rPr>
                <w:rFonts w:ascii="Times New Roman" w:hAnsi="Times New Roman"/>
                <w:color w:val="auto"/>
                <w:sz w:val="24"/>
                <w:szCs w:val="24"/>
              </w:rPr>
              <w:t xml:space="preserve">of </w:t>
            </w:r>
            <w:r w:rsidR="00F671B2" w:rsidRPr="000B66BC">
              <w:rPr>
                <w:rFonts w:ascii="Times New Roman" w:hAnsi="Times New Roman"/>
                <w:bCs/>
                <w:sz w:val="24"/>
                <w:szCs w:val="24"/>
              </w:rPr>
              <w:t>the unit of an institution that is treated as a public development credit institution by a competent authority in accordance with the last paragraph of Article 429</w:t>
            </w:r>
            <w:proofErr w:type="gramStart"/>
            <w:r w:rsidR="00F671B2" w:rsidRPr="000B66BC">
              <w:rPr>
                <w:rFonts w:ascii="Times New Roman" w:hAnsi="Times New Roman"/>
                <w:bCs/>
                <w:sz w:val="24"/>
                <w:szCs w:val="24"/>
              </w:rPr>
              <w:t>a(</w:t>
            </w:r>
            <w:proofErr w:type="gramEnd"/>
            <w:r w:rsidR="00F671B2" w:rsidRPr="000B66BC">
              <w:rPr>
                <w:rFonts w:ascii="Times New Roman" w:hAnsi="Times New Roman"/>
                <w:bCs/>
                <w:sz w:val="24"/>
                <w:szCs w:val="24"/>
              </w:rPr>
              <w:t xml:space="preserve">2), </w:t>
            </w:r>
            <w:r w:rsidR="0033642B" w:rsidRPr="000B66BC">
              <w:rPr>
                <w:rFonts w:ascii="Times New Roman" w:hAnsi="Times New Roman"/>
                <w:bCs/>
                <w:sz w:val="24"/>
                <w:szCs w:val="24"/>
              </w:rPr>
              <w:t>shall</w:t>
            </w:r>
            <w:r w:rsidR="00F671B2" w:rsidRPr="000B66BC">
              <w:rPr>
                <w:rFonts w:ascii="Times New Roman" w:hAnsi="Times New Roman"/>
                <w:bCs/>
                <w:sz w:val="24"/>
                <w:szCs w:val="24"/>
              </w:rPr>
              <w:t xml:space="preserve"> also be </w:t>
            </w:r>
            <w:r w:rsidR="002C6D46" w:rsidRPr="000B66BC">
              <w:rPr>
                <w:rFonts w:ascii="Times New Roman" w:hAnsi="Times New Roman"/>
                <w:bCs/>
                <w:sz w:val="24"/>
                <w:szCs w:val="24"/>
              </w:rPr>
              <w:t>considered</w:t>
            </w:r>
            <w:r w:rsidR="00F671B2" w:rsidRPr="000B66BC">
              <w:rPr>
                <w:rFonts w:ascii="Times New Roman" w:hAnsi="Times New Roman"/>
                <w:bCs/>
                <w:sz w:val="24"/>
                <w:szCs w:val="24"/>
              </w:rPr>
              <w:t>.</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lastRenderedPageBreak/>
              <w:t>The amount reported shall also be included in the applicable cells above as if no exemption applied.</w:t>
            </w:r>
          </w:p>
        </w:tc>
      </w:tr>
      <w:tr w:rsidR="009D26A9" w:rsidRPr="00E75BB8" w14:paraId="6D70027E" w14:textId="77777777" w:rsidTr="00E1595A">
        <w:trPr>
          <w:trHeight w:val="304"/>
          <w:ins w:id="522" w:author="Author"/>
        </w:trPr>
        <w:tc>
          <w:tcPr>
            <w:tcW w:w="1531" w:type="dxa"/>
            <w:tcBorders>
              <w:bottom w:val="single" w:sz="4" w:space="0" w:color="auto"/>
            </w:tcBorders>
            <w:vAlign w:val="center"/>
          </w:tcPr>
          <w:p w14:paraId="23AB3133" w14:textId="20EE9440" w:rsidR="009D26A9" w:rsidRPr="000B66BC" w:rsidRDefault="009D26A9" w:rsidP="000B66BC">
            <w:pPr>
              <w:pStyle w:val="BodyText1"/>
              <w:spacing w:after="240"/>
              <w:rPr>
                <w:ins w:id="523" w:author="Author"/>
                <w:rFonts w:ascii="Times New Roman" w:hAnsi="Times New Roman"/>
                <w:bCs/>
                <w:sz w:val="24"/>
                <w:szCs w:val="24"/>
              </w:rPr>
            </w:pPr>
            <w:ins w:id="524" w:author="Author">
              <w:r w:rsidRPr="000B66BC">
                <w:rPr>
                  <w:rFonts w:ascii="Times New Roman" w:hAnsi="Times New Roman"/>
                  <w:bCs/>
                  <w:sz w:val="24"/>
                  <w:szCs w:val="24"/>
                </w:rPr>
                <w:lastRenderedPageBreak/>
                <w:t>{0264</w:t>
              </w:r>
              <w:r>
                <w:rPr>
                  <w:rFonts w:ascii="Times New Roman" w:hAnsi="Times New Roman"/>
                  <w:bCs/>
                  <w:sz w:val="24"/>
                  <w:szCs w:val="24"/>
                </w:rPr>
                <w:t>a</w:t>
              </w:r>
              <w:r w:rsidRPr="000B66BC">
                <w:rPr>
                  <w:rFonts w:ascii="Times New Roman" w:hAnsi="Times New Roman"/>
                  <w:bCs/>
                  <w:sz w:val="24"/>
                  <w:szCs w:val="24"/>
                </w:rPr>
                <w:t>;0010}</w:t>
              </w:r>
            </w:ins>
          </w:p>
        </w:tc>
        <w:tc>
          <w:tcPr>
            <w:tcW w:w="7590" w:type="dxa"/>
            <w:tcBorders>
              <w:bottom w:val="single" w:sz="4" w:space="0" w:color="auto"/>
            </w:tcBorders>
            <w:vAlign w:val="center"/>
          </w:tcPr>
          <w:p w14:paraId="18FEA65B" w14:textId="77777777" w:rsidR="009D26A9" w:rsidRDefault="009D26A9" w:rsidP="000B66BC">
            <w:pPr>
              <w:pStyle w:val="BodyText1"/>
              <w:spacing w:after="240" w:line="240" w:lineRule="auto"/>
              <w:rPr>
                <w:ins w:id="525" w:author="Author"/>
                <w:rFonts w:ascii="Times New Roman" w:hAnsi="Times New Roman"/>
                <w:b/>
                <w:color w:val="auto"/>
                <w:sz w:val="24"/>
                <w:szCs w:val="24"/>
              </w:rPr>
            </w:pPr>
            <w:ins w:id="526" w:author="Author">
              <w:r w:rsidRPr="009D26A9">
                <w:rPr>
                  <w:rFonts w:ascii="Times New Roman" w:hAnsi="Times New Roman"/>
                  <w:b/>
                  <w:color w:val="auto"/>
                  <w:sz w:val="24"/>
                  <w:szCs w:val="24"/>
                </w:rPr>
                <w:t>(-) Excluded exposures to shareholders according to Article 429a, paragraph (1) point (da)</w:t>
              </w:r>
            </w:ins>
          </w:p>
          <w:p w14:paraId="55A02ADA" w14:textId="1BFD3107" w:rsidR="009D26A9" w:rsidRDefault="009D26A9" w:rsidP="000B66BC">
            <w:pPr>
              <w:pStyle w:val="BodyText1"/>
              <w:spacing w:after="240" w:line="240" w:lineRule="auto"/>
              <w:rPr>
                <w:rFonts w:ascii="Times New Roman" w:hAnsi="Times New Roman"/>
                <w:bCs/>
                <w:sz w:val="24"/>
                <w:szCs w:val="24"/>
              </w:rPr>
            </w:pPr>
            <w:ins w:id="527" w:author="Author">
              <w:r>
                <w:rPr>
                  <w:rFonts w:ascii="Times New Roman" w:hAnsi="Times New Roman"/>
                  <w:color w:val="auto"/>
                  <w:sz w:val="24"/>
                  <w:szCs w:val="24"/>
                </w:rPr>
                <w:t>P</w:t>
              </w:r>
              <w:r w:rsidRPr="00B80288">
                <w:rPr>
                  <w:rFonts w:ascii="Times New Roman" w:hAnsi="Times New Roman"/>
                  <w:color w:val="auto"/>
                  <w:sz w:val="24"/>
                  <w:szCs w:val="24"/>
                </w:rPr>
                <w:t>oint (d</w:t>
              </w:r>
              <w:r>
                <w:rPr>
                  <w:rFonts w:ascii="Times New Roman" w:hAnsi="Times New Roman"/>
                  <w:color w:val="auto"/>
                  <w:sz w:val="24"/>
                  <w:szCs w:val="24"/>
                </w:rPr>
                <w:t>a</w:t>
              </w:r>
              <w:r w:rsidRPr="00B80288">
                <w:rPr>
                  <w:rFonts w:ascii="Times New Roman" w:hAnsi="Times New Roman"/>
                  <w:color w:val="auto"/>
                  <w:sz w:val="24"/>
                  <w:szCs w:val="24"/>
                </w:rPr>
                <w:t>) of</w:t>
              </w:r>
              <w:r w:rsidRPr="00B80288">
                <w:rPr>
                  <w:rFonts w:ascii="Times New Roman" w:hAnsi="Times New Roman"/>
                  <w:b/>
                  <w:color w:val="auto"/>
                  <w:sz w:val="24"/>
                  <w:szCs w:val="24"/>
                </w:rPr>
                <w:t xml:space="preserve"> </w:t>
              </w:r>
              <w:r w:rsidRPr="00B80288">
                <w:rPr>
                  <w:rFonts w:ascii="Times New Roman" w:hAnsi="Times New Roman"/>
                  <w:color w:val="auto"/>
                  <w:sz w:val="24"/>
                  <w:szCs w:val="24"/>
                </w:rPr>
                <w:t>paragraph (1)</w:t>
              </w:r>
              <w:r w:rsidRPr="000B66BC">
                <w:rPr>
                  <w:rFonts w:ascii="Times New Roman" w:hAnsi="Times New Roman"/>
                  <w:color w:val="auto"/>
                  <w:sz w:val="24"/>
                  <w:szCs w:val="24"/>
                </w:rPr>
                <w:t xml:space="preserve"> </w:t>
              </w:r>
              <w:r w:rsidR="00F62C28">
                <w:rPr>
                  <w:rFonts w:ascii="Times New Roman" w:hAnsi="Times New Roman"/>
                  <w:color w:val="auto"/>
                  <w:sz w:val="24"/>
                  <w:szCs w:val="24"/>
                </w:rPr>
                <w:t>of</w:t>
              </w:r>
              <w:r w:rsidRPr="000B66BC">
                <w:rPr>
                  <w:rFonts w:ascii="Times New Roman" w:hAnsi="Times New Roman"/>
                  <w:bCs/>
                  <w:sz w:val="24"/>
                  <w:szCs w:val="24"/>
                </w:rPr>
                <w:t xml:space="preserve"> Article 429a </w:t>
              </w:r>
              <w:del w:id="528" w:author="Author">
                <w:r w:rsidRPr="000B66BC" w:rsidDel="0032789D">
                  <w:rPr>
                    <w:rFonts w:ascii="Times New Roman" w:hAnsi="Times New Roman"/>
                    <w:bCs/>
                    <w:sz w:val="24"/>
                    <w:szCs w:val="24"/>
                  </w:rPr>
                  <w:delText>CRR</w:delText>
                </w:r>
              </w:del>
              <w:r w:rsidR="0032789D">
                <w:rPr>
                  <w:rFonts w:ascii="Times New Roman" w:hAnsi="Times New Roman"/>
                  <w:bCs/>
                  <w:sz w:val="24"/>
                  <w:szCs w:val="24"/>
                </w:rPr>
                <w:t>REGULATION (EU) NO 575/2013</w:t>
              </w:r>
              <w:r w:rsidRPr="000B66BC">
                <w:rPr>
                  <w:rFonts w:ascii="Times New Roman" w:hAnsi="Times New Roman"/>
                  <w:bCs/>
                  <w:sz w:val="24"/>
                  <w:szCs w:val="24"/>
                </w:rPr>
                <w:t>.</w:t>
              </w:r>
            </w:ins>
          </w:p>
          <w:p w14:paraId="0CBC407D" w14:textId="77777777" w:rsidR="00F62C28" w:rsidRDefault="001E5373" w:rsidP="000B66BC">
            <w:pPr>
              <w:pStyle w:val="BodyText1"/>
              <w:spacing w:after="240" w:line="240" w:lineRule="auto"/>
              <w:rPr>
                <w:ins w:id="529" w:author="Author"/>
                <w:rFonts w:ascii="Times New Roman" w:hAnsi="Times New Roman"/>
                <w:bCs/>
                <w:sz w:val="24"/>
                <w:szCs w:val="24"/>
              </w:rPr>
            </w:pPr>
            <w:ins w:id="530" w:author="Author">
              <w:r>
                <w:rPr>
                  <w:rFonts w:ascii="Times New Roman" w:hAnsi="Times New Roman"/>
                  <w:bCs/>
                  <w:sz w:val="24"/>
                  <w:szCs w:val="24"/>
                </w:rPr>
                <w:t>Institution’s e</w:t>
              </w:r>
              <w:del w:id="531" w:author="Author">
                <w:r w:rsidR="007B1CF9" w:rsidDel="001E5373">
                  <w:rPr>
                    <w:rFonts w:ascii="Times New Roman" w:hAnsi="Times New Roman"/>
                    <w:bCs/>
                    <w:sz w:val="24"/>
                    <w:szCs w:val="24"/>
                  </w:rPr>
                  <w:delText>E</w:delText>
                </w:r>
              </w:del>
              <w:r w:rsidR="007B1CF9">
                <w:rPr>
                  <w:rFonts w:ascii="Times New Roman" w:hAnsi="Times New Roman"/>
                  <w:bCs/>
                  <w:sz w:val="24"/>
                  <w:szCs w:val="24"/>
                </w:rPr>
                <w:t>xposures to shareholders that are credit institutions</w:t>
              </w:r>
              <w:r w:rsidR="00A00BA8">
                <w:rPr>
                  <w:rFonts w:ascii="Times New Roman" w:hAnsi="Times New Roman"/>
                  <w:bCs/>
                  <w:sz w:val="24"/>
                  <w:szCs w:val="24"/>
                </w:rPr>
                <w:t xml:space="preserve"> provided they are collateralized </w:t>
              </w:r>
              <w:r w:rsidR="00307448">
                <w:rPr>
                  <w:rFonts w:ascii="Times New Roman" w:hAnsi="Times New Roman"/>
                  <w:bCs/>
                  <w:sz w:val="24"/>
                  <w:szCs w:val="24"/>
                </w:rPr>
                <w:t xml:space="preserve">and all conditions in point </w:t>
              </w:r>
              <w:r w:rsidR="00F760F4">
                <w:rPr>
                  <w:rFonts w:ascii="Times New Roman" w:hAnsi="Times New Roman"/>
                  <w:bCs/>
                  <w:sz w:val="24"/>
                  <w:szCs w:val="24"/>
                </w:rPr>
                <w:t>(</w:t>
              </w:r>
              <w:r w:rsidR="00307448">
                <w:rPr>
                  <w:rFonts w:ascii="Times New Roman" w:hAnsi="Times New Roman"/>
                  <w:bCs/>
                  <w:sz w:val="24"/>
                  <w:szCs w:val="24"/>
                </w:rPr>
                <w:t>da</w:t>
              </w:r>
              <w:r w:rsidR="00F760F4">
                <w:rPr>
                  <w:rFonts w:ascii="Times New Roman" w:hAnsi="Times New Roman"/>
                  <w:bCs/>
                  <w:sz w:val="24"/>
                  <w:szCs w:val="24"/>
                </w:rPr>
                <w:t>) are met.</w:t>
              </w:r>
              <w:r w:rsidR="00307448">
                <w:rPr>
                  <w:rFonts w:ascii="Times New Roman" w:hAnsi="Times New Roman"/>
                  <w:bCs/>
                  <w:sz w:val="24"/>
                  <w:szCs w:val="24"/>
                </w:rPr>
                <w:t xml:space="preserve"> </w:t>
              </w:r>
              <w:del w:id="532" w:author="Author">
                <w:r w:rsidR="005F210E" w:rsidDel="00D217E1">
                  <w:rPr>
                    <w:rFonts w:ascii="Times New Roman" w:hAnsi="Times New Roman"/>
                    <w:bCs/>
                    <w:sz w:val="24"/>
                    <w:szCs w:val="24"/>
                  </w:rPr>
                  <w:delText xml:space="preserve"> </w:delText>
                </w:r>
              </w:del>
            </w:ins>
          </w:p>
          <w:p w14:paraId="798B3B54" w14:textId="3FA80E52" w:rsidR="00280AF8" w:rsidRPr="000B66BC" w:rsidRDefault="00280AF8" w:rsidP="000B66BC">
            <w:pPr>
              <w:pStyle w:val="BodyText1"/>
              <w:spacing w:after="240" w:line="240" w:lineRule="auto"/>
              <w:rPr>
                <w:ins w:id="533" w:author="Author"/>
                <w:rFonts w:ascii="Times New Roman" w:hAnsi="Times New Roman"/>
                <w:b/>
                <w:color w:val="auto"/>
                <w:sz w:val="24"/>
                <w:szCs w:val="24"/>
              </w:rPr>
            </w:pPr>
            <w:ins w:id="534" w:author="Author">
              <w:r w:rsidRPr="000B66BC">
                <w:rPr>
                  <w:rFonts w:ascii="Times New Roman" w:hAnsi="Times New Roman"/>
                  <w:bCs/>
                  <w:sz w:val="24"/>
                  <w:szCs w:val="24"/>
                </w:rPr>
                <w:t>The amount reported shall also be included in the applicable cells above as if no exemption applied.</w:t>
              </w:r>
            </w:ins>
          </w:p>
        </w:tc>
      </w:tr>
      <w:tr w:rsidR="00CB48CC" w:rsidRPr="00E75BB8" w14:paraId="337CD92B" w14:textId="77777777" w:rsidTr="00E1595A">
        <w:trPr>
          <w:trHeight w:val="304"/>
        </w:trPr>
        <w:tc>
          <w:tcPr>
            <w:tcW w:w="1531" w:type="dxa"/>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265;</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passing-through promotional loan exposures by non-public development </w:t>
            </w:r>
            <w:r w:rsidR="00D66716" w:rsidRPr="000B66BC">
              <w:rPr>
                <w:rFonts w:ascii="Times New Roman" w:hAnsi="Times New Roman"/>
                <w:b/>
                <w:color w:val="auto"/>
                <w:sz w:val="24"/>
                <w:szCs w:val="24"/>
              </w:rPr>
              <w:t xml:space="preserve">credit institutions </w:t>
            </w:r>
            <w:r w:rsidRPr="000B66BC">
              <w:rPr>
                <w:rFonts w:ascii="Times New Roman" w:hAnsi="Times New Roman"/>
                <w:b/>
                <w:color w:val="auto"/>
                <w:sz w:val="24"/>
                <w:szCs w:val="24"/>
              </w:rPr>
              <w:t xml:space="preserve">(or units) - Promotional loans granted by a public development credit </w:t>
            </w:r>
            <w:proofErr w:type="gramStart"/>
            <w:r w:rsidRPr="000B66BC">
              <w:rPr>
                <w:rFonts w:ascii="Times New Roman" w:hAnsi="Times New Roman"/>
                <w:b/>
                <w:color w:val="auto"/>
                <w:sz w:val="24"/>
                <w:szCs w:val="24"/>
              </w:rPr>
              <w:t>institution</w:t>
            </w:r>
            <w:proofErr w:type="gramEnd"/>
          </w:p>
          <w:p w14:paraId="51F998E0" w14:textId="5B4EA3CC" w:rsidR="009D46F6" w:rsidRPr="000B66BC" w:rsidRDefault="0079137A"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w:t>
            </w:r>
            <w:r w:rsidR="00082FFF" w:rsidRPr="000B66BC">
              <w:rPr>
                <w:rFonts w:ascii="Times New Roman" w:hAnsi="Times New Roman"/>
                <w:color w:val="auto"/>
                <w:sz w:val="24"/>
                <w:szCs w:val="24"/>
              </w:rPr>
              <w:t>e</w:t>
            </w:r>
            <w:r w:rsidRPr="000B66BC">
              <w:rPr>
                <w:rFonts w:ascii="Times New Roman" w:hAnsi="Times New Roman"/>
                <w:color w:val="auto"/>
                <w:sz w:val="24"/>
                <w:szCs w:val="24"/>
              </w:rPr>
              <w:t>) of</w:t>
            </w:r>
            <w:r w:rsidRPr="000B66BC">
              <w:rPr>
                <w:rFonts w:ascii="Times New Roman" w:hAnsi="Times New Roman"/>
                <w:b/>
                <w:color w:val="auto"/>
                <w:sz w:val="24"/>
                <w:szCs w:val="24"/>
              </w:rPr>
              <w:t xml:space="preserve"> </w:t>
            </w:r>
            <w:r w:rsidRPr="000B66BC">
              <w:rPr>
                <w:rFonts w:ascii="Times New Roman" w:hAnsi="Times New Roman"/>
                <w:color w:val="auto"/>
                <w:sz w:val="24"/>
                <w:szCs w:val="24"/>
              </w:rPr>
              <w:t>paragraph (1) and</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paragraphs (2) and (3) of </w:t>
            </w:r>
            <w:r w:rsidR="009D46F6" w:rsidRPr="000B66BC">
              <w:rPr>
                <w:rFonts w:ascii="Times New Roman" w:hAnsi="Times New Roman"/>
                <w:bCs/>
                <w:sz w:val="24"/>
                <w:szCs w:val="24"/>
              </w:rPr>
              <w:t>Article 429a</w:t>
            </w:r>
            <w:r w:rsidRPr="000B66BC">
              <w:rPr>
                <w:rFonts w:ascii="Times New Roman" w:hAnsi="Times New Roman"/>
                <w:bCs/>
                <w:sz w:val="24"/>
                <w:szCs w:val="24"/>
              </w:rPr>
              <w:t xml:space="preserve"> </w:t>
            </w:r>
            <w:del w:id="535" w:author="Author">
              <w:r w:rsidR="00684733" w:rsidRPr="000B66BC" w:rsidDel="0032789D">
                <w:rPr>
                  <w:rFonts w:ascii="Times New Roman" w:hAnsi="Times New Roman"/>
                  <w:bCs/>
                  <w:sz w:val="24"/>
                  <w:szCs w:val="24"/>
                </w:rPr>
                <w:delText>CRR</w:delText>
              </w:r>
            </w:del>
            <w:ins w:id="536" w:author="Author">
              <w:r w:rsidR="0032789D">
                <w:rPr>
                  <w:rFonts w:ascii="Times New Roman" w:hAnsi="Times New Roman"/>
                  <w:bCs/>
                  <w:sz w:val="24"/>
                  <w:szCs w:val="24"/>
                </w:rPr>
                <w:t>REGULATION (EU) NO 575/2013</w:t>
              </w:r>
            </w:ins>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parts of exposures arising from passing-through promotional loans </w:t>
            </w:r>
            <w:r w:rsidR="00415D69" w:rsidRPr="000B66BC">
              <w:rPr>
                <w:rFonts w:ascii="Times New Roman" w:hAnsi="Times New Roman"/>
                <w:color w:val="auto"/>
                <w:sz w:val="24"/>
                <w:szCs w:val="24"/>
              </w:rPr>
              <w:t xml:space="preserve">to other credit </w:t>
            </w:r>
            <w:proofErr w:type="gramStart"/>
            <w:r w:rsidR="00415D69" w:rsidRPr="000B66BC">
              <w:rPr>
                <w:rFonts w:ascii="Times New Roman" w:hAnsi="Times New Roman"/>
                <w:color w:val="auto"/>
                <w:sz w:val="24"/>
                <w:szCs w:val="24"/>
              </w:rPr>
              <w:t>institutions, when</w:t>
            </w:r>
            <w:proofErr w:type="gramEnd"/>
            <w:r w:rsidR="00415D69" w:rsidRPr="000B66BC">
              <w:rPr>
                <w:rFonts w:ascii="Times New Roman" w:hAnsi="Times New Roman"/>
                <w:color w:val="auto"/>
                <w:sz w:val="24"/>
                <w:szCs w:val="24"/>
              </w:rPr>
              <w:t xml:space="preserve"> the promotional loans have been </w:t>
            </w:r>
            <w:r w:rsidRPr="000B66BC">
              <w:rPr>
                <w:rFonts w:ascii="Times New Roman" w:hAnsi="Times New Roman"/>
                <w:color w:val="auto"/>
                <w:sz w:val="24"/>
                <w:szCs w:val="24"/>
              </w:rPr>
              <w:t>granted by a public development credit institution.</w:t>
            </w:r>
            <w:r w:rsidR="00603579" w:rsidRPr="000B66BC">
              <w:rPr>
                <w:rFonts w:ascii="Times New Roman" w:hAnsi="Times New Roman"/>
                <w:color w:val="auto"/>
                <w:sz w:val="24"/>
                <w:szCs w:val="24"/>
              </w:rPr>
              <w:t xml:space="preserve"> </w:t>
            </w:r>
            <w:r w:rsidR="00603579" w:rsidRPr="000B66BC">
              <w:rPr>
                <w:rFonts w:ascii="Times New Roman" w:hAnsi="Times New Roman"/>
                <w:bCs/>
                <w:sz w:val="24"/>
                <w:szCs w:val="24"/>
              </w:rPr>
              <w:t xml:space="preserve">The parts of the exposures </w:t>
            </w:r>
            <w:r w:rsidR="00603579" w:rsidRPr="000B66BC">
              <w:rPr>
                <w:rFonts w:ascii="Times New Roman" w:hAnsi="Times New Roman"/>
                <w:color w:val="auto"/>
                <w:sz w:val="24"/>
                <w:szCs w:val="24"/>
              </w:rPr>
              <w:t xml:space="preserve">of </w:t>
            </w:r>
            <w:r w:rsidR="00603579" w:rsidRPr="000B66BC">
              <w:rPr>
                <w:rFonts w:ascii="Times New Roman" w:hAnsi="Times New Roman"/>
                <w:bCs/>
                <w:sz w:val="24"/>
                <w:szCs w:val="24"/>
              </w:rPr>
              <w:t>the units of an institution that are not treated as a public development credit institution by a competent authority in accordance with the last paragraph of Article 429</w:t>
            </w:r>
            <w:proofErr w:type="gramStart"/>
            <w:r w:rsidR="00603579" w:rsidRPr="000B66BC">
              <w:rPr>
                <w:rFonts w:ascii="Times New Roman" w:hAnsi="Times New Roman"/>
                <w:bCs/>
                <w:sz w:val="24"/>
                <w:szCs w:val="24"/>
              </w:rPr>
              <w:t>a(</w:t>
            </w:r>
            <w:proofErr w:type="gramEnd"/>
            <w:r w:rsidR="00603579" w:rsidRPr="000B66BC">
              <w:rPr>
                <w:rFonts w:ascii="Times New Roman" w:hAnsi="Times New Roman"/>
                <w:bCs/>
                <w:sz w:val="24"/>
                <w:szCs w:val="24"/>
              </w:rPr>
              <w:t xml:space="preserve">2), </w:t>
            </w:r>
            <w:r w:rsidR="0033642B" w:rsidRPr="000B66BC">
              <w:rPr>
                <w:rFonts w:ascii="Times New Roman" w:hAnsi="Times New Roman"/>
                <w:bCs/>
                <w:sz w:val="24"/>
                <w:szCs w:val="24"/>
              </w:rPr>
              <w:t>shall</w:t>
            </w:r>
            <w:r w:rsidR="00603579" w:rsidRPr="000B66BC">
              <w:rPr>
                <w:rFonts w:ascii="Times New Roman" w:hAnsi="Times New Roman"/>
                <w:bCs/>
                <w:sz w:val="24"/>
                <w:szCs w:val="24"/>
              </w:rPr>
              <w:t xml:space="preserve"> also be </w:t>
            </w:r>
            <w:r w:rsidR="002C6D46" w:rsidRPr="000B66BC">
              <w:rPr>
                <w:rFonts w:ascii="Times New Roman" w:hAnsi="Times New Roman"/>
                <w:bCs/>
                <w:sz w:val="24"/>
                <w:szCs w:val="24"/>
              </w:rPr>
              <w:t>considered</w:t>
            </w:r>
            <w:r w:rsidR="00603579" w:rsidRPr="000B66BC">
              <w:rPr>
                <w:rFonts w:ascii="Times New Roman" w:hAnsi="Times New Roman"/>
                <w:bCs/>
                <w:sz w:val="24"/>
                <w:szCs w:val="24"/>
              </w:rPr>
              <w:t>.</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02D73868" w14:textId="77777777" w:rsidTr="00E1595A">
        <w:trPr>
          <w:trHeight w:val="304"/>
        </w:trPr>
        <w:tc>
          <w:tcPr>
            <w:tcW w:w="1531" w:type="dxa"/>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266;</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passing-through promotional loan exposures by non-public development </w:t>
            </w:r>
            <w:r w:rsidR="00D66716" w:rsidRPr="000B66BC">
              <w:rPr>
                <w:rFonts w:ascii="Times New Roman" w:hAnsi="Times New Roman"/>
                <w:b/>
                <w:color w:val="auto"/>
                <w:sz w:val="24"/>
                <w:szCs w:val="24"/>
              </w:rPr>
              <w:t xml:space="preserve">credit institutions </w:t>
            </w:r>
            <w:r w:rsidRPr="000B66BC">
              <w:rPr>
                <w:rFonts w:ascii="Times New Roman" w:hAnsi="Times New Roman"/>
                <w:b/>
                <w:color w:val="auto"/>
                <w:sz w:val="24"/>
                <w:szCs w:val="24"/>
              </w:rPr>
              <w:t xml:space="preserve">(or units) - Promotional loans granted by an entity directly set up by the central government, regional </w:t>
            </w:r>
            <w:proofErr w:type="gramStart"/>
            <w:r w:rsidRPr="000B66BC">
              <w:rPr>
                <w:rFonts w:ascii="Times New Roman" w:hAnsi="Times New Roman"/>
                <w:b/>
                <w:color w:val="auto"/>
                <w:sz w:val="24"/>
                <w:szCs w:val="24"/>
              </w:rPr>
              <w:t>governments</w:t>
            </w:r>
            <w:proofErr w:type="gramEnd"/>
            <w:r w:rsidRPr="000B66BC">
              <w:rPr>
                <w:rFonts w:ascii="Times New Roman" w:hAnsi="Times New Roman"/>
                <w:b/>
                <w:color w:val="auto"/>
                <w:sz w:val="24"/>
                <w:szCs w:val="24"/>
              </w:rPr>
              <w:t xml:space="preserve"> or local authorities of a Member State</w:t>
            </w:r>
          </w:p>
          <w:p w14:paraId="003BD5E4" w14:textId="72EEA32C" w:rsidR="00743C1E" w:rsidRPr="000B66BC" w:rsidRDefault="00D03534"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w:t>
            </w:r>
            <w:r w:rsidR="00082FFF" w:rsidRPr="000B66BC">
              <w:rPr>
                <w:rFonts w:ascii="Times New Roman" w:hAnsi="Times New Roman"/>
                <w:color w:val="auto"/>
                <w:sz w:val="24"/>
                <w:szCs w:val="24"/>
              </w:rPr>
              <w:t>e</w:t>
            </w:r>
            <w:r w:rsidRPr="000B66BC">
              <w:rPr>
                <w:rFonts w:ascii="Times New Roman" w:hAnsi="Times New Roman"/>
                <w:color w:val="auto"/>
                <w:sz w:val="24"/>
                <w:szCs w:val="24"/>
              </w:rPr>
              <w:t>) of</w:t>
            </w:r>
            <w:r w:rsidRPr="000B66BC">
              <w:rPr>
                <w:rFonts w:ascii="Times New Roman" w:hAnsi="Times New Roman"/>
                <w:b/>
                <w:color w:val="auto"/>
                <w:sz w:val="24"/>
                <w:szCs w:val="24"/>
              </w:rPr>
              <w:t xml:space="preserve"> </w:t>
            </w:r>
            <w:r w:rsidRPr="000B66BC">
              <w:rPr>
                <w:rFonts w:ascii="Times New Roman" w:hAnsi="Times New Roman"/>
                <w:color w:val="auto"/>
                <w:sz w:val="24"/>
                <w:szCs w:val="24"/>
              </w:rPr>
              <w:t>paragraph (1) and</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paragraphs (2) and (3) of </w:t>
            </w:r>
            <w:r w:rsidR="009D46F6" w:rsidRPr="000B66BC">
              <w:rPr>
                <w:rFonts w:ascii="Times New Roman" w:hAnsi="Times New Roman"/>
                <w:bCs/>
                <w:sz w:val="24"/>
                <w:szCs w:val="24"/>
              </w:rPr>
              <w:t>Article 429a</w:t>
            </w:r>
            <w:r w:rsidRPr="000B66BC">
              <w:rPr>
                <w:rFonts w:ascii="Times New Roman" w:hAnsi="Times New Roman"/>
                <w:bCs/>
                <w:sz w:val="24"/>
                <w:szCs w:val="24"/>
              </w:rPr>
              <w:t xml:space="preserve"> </w:t>
            </w:r>
            <w:del w:id="537" w:author="Author">
              <w:r w:rsidR="00684733" w:rsidRPr="000B66BC" w:rsidDel="0032789D">
                <w:rPr>
                  <w:rFonts w:ascii="Times New Roman" w:hAnsi="Times New Roman"/>
                  <w:bCs/>
                  <w:sz w:val="24"/>
                  <w:szCs w:val="24"/>
                </w:rPr>
                <w:delText>CRR</w:delText>
              </w:r>
            </w:del>
            <w:ins w:id="538" w:author="Author">
              <w:r w:rsidR="0032789D">
                <w:rPr>
                  <w:rFonts w:ascii="Times New Roman" w:hAnsi="Times New Roman"/>
                  <w:bCs/>
                  <w:sz w:val="24"/>
                  <w:szCs w:val="24"/>
                </w:rPr>
                <w:t>REGULATION (EU) NO 575/2013</w:t>
              </w:r>
            </w:ins>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parts of exposures arising from passing-through promotional loans to other credit institutions, when the promotional loans have been granted by an entity directly set up by the central government, regional </w:t>
            </w:r>
            <w:proofErr w:type="gramStart"/>
            <w:r w:rsidRPr="000B66BC">
              <w:rPr>
                <w:rFonts w:ascii="Times New Roman" w:hAnsi="Times New Roman"/>
                <w:color w:val="auto"/>
                <w:sz w:val="24"/>
                <w:szCs w:val="24"/>
              </w:rPr>
              <w:t>governments</w:t>
            </w:r>
            <w:proofErr w:type="gramEnd"/>
            <w:r w:rsidRPr="000B66BC">
              <w:rPr>
                <w:rFonts w:ascii="Times New Roman" w:hAnsi="Times New Roman"/>
                <w:color w:val="auto"/>
                <w:sz w:val="24"/>
                <w:szCs w:val="24"/>
              </w:rPr>
              <w:t xml:space="preserve"> or local authorities of a Member State.</w:t>
            </w:r>
            <w:r w:rsidR="002C6D46" w:rsidRPr="000B66BC">
              <w:rPr>
                <w:rFonts w:ascii="Times New Roman" w:hAnsi="Times New Roman"/>
                <w:color w:val="auto"/>
                <w:sz w:val="24"/>
                <w:szCs w:val="24"/>
              </w:rPr>
              <w:t xml:space="preserve"> </w:t>
            </w:r>
            <w:r w:rsidR="002C6D46" w:rsidRPr="000B66BC">
              <w:rPr>
                <w:rFonts w:ascii="Times New Roman" w:hAnsi="Times New Roman"/>
                <w:bCs/>
                <w:sz w:val="24"/>
                <w:szCs w:val="24"/>
              </w:rPr>
              <w:t xml:space="preserve">The parts of the exposures </w:t>
            </w:r>
            <w:r w:rsidR="002C6D46" w:rsidRPr="000B66BC">
              <w:rPr>
                <w:rFonts w:ascii="Times New Roman" w:hAnsi="Times New Roman"/>
                <w:color w:val="auto"/>
                <w:sz w:val="24"/>
                <w:szCs w:val="24"/>
              </w:rPr>
              <w:t xml:space="preserve">of </w:t>
            </w:r>
            <w:r w:rsidR="002C6D46" w:rsidRPr="000B66BC">
              <w:rPr>
                <w:rFonts w:ascii="Times New Roman" w:hAnsi="Times New Roman"/>
                <w:bCs/>
                <w:sz w:val="24"/>
                <w:szCs w:val="24"/>
              </w:rPr>
              <w:t>the units of an institution that are not treated as a public development credit institution by a competent authority in accordance with the last paragraph of Article 429</w:t>
            </w:r>
            <w:proofErr w:type="gramStart"/>
            <w:r w:rsidR="002C6D46" w:rsidRPr="000B66BC">
              <w:rPr>
                <w:rFonts w:ascii="Times New Roman" w:hAnsi="Times New Roman"/>
                <w:bCs/>
                <w:sz w:val="24"/>
                <w:szCs w:val="24"/>
              </w:rPr>
              <w:t>a(</w:t>
            </w:r>
            <w:proofErr w:type="gramEnd"/>
            <w:r w:rsidR="002C6D46" w:rsidRPr="000B66BC">
              <w:rPr>
                <w:rFonts w:ascii="Times New Roman" w:hAnsi="Times New Roman"/>
                <w:bCs/>
                <w:sz w:val="24"/>
                <w:szCs w:val="24"/>
              </w:rPr>
              <w:t xml:space="preserve">2), </w:t>
            </w:r>
            <w:r w:rsidR="0033642B" w:rsidRPr="000B66BC">
              <w:rPr>
                <w:rFonts w:ascii="Times New Roman" w:hAnsi="Times New Roman"/>
                <w:bCs/>
                <w:sz w:val="24"/>
                <w:szCs w:val="24"/>
              </w:rPr>
              <w:t>shall</w:t>
            </w:r>
            <w:r w:rsidR="002C6D46" w:rsidRPr="000B66BC">
              <w:rPr>
                <w:rFonts w:ascii="Times New Roman" w:hAnsi="Times New Roman"/>
                <w:bCs/>
                <w:sz w:val="24"/>
                <w:szCs w:val="24"/>
              </w:rPr>
              <w:t xml:space="preserve"> also be considered.</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78DBF21B" w14:textId="77777777" w:rsidTr="00E1595A">
        <w:trPr>
          <w:trHeight w:val="304"/>
        </w:trPr>
        <w:tc>
          <w:tcPr>
            <w:tcW w:w="1531" w:type="dxa"/>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267;</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passing-through promotional loan exposures by non-public development </w:t>
            </w:r>
            <w:r w:rsidR="00D66716" w:rsidRPr="000B66BC">
              <w:rPr>
                <w:rFonts w:ascii="Times New Roman" w:hAnsi="Times New Roman"/>
                <w:b/>
                <w:color w:val="auto"/>
                <w:sz w:val="24"/>
                <w:szCs w:val="24"/>
              </w:rPr>
              <w:t>credit institutions</w:t>
            </w:r>
            <w:r w:rsidRPr="000B66BC">
              <w:rPr>
                <w:rFonts w:ascii="Times New Roman" w:hAnsi="Times New Roman"/>
                <w:b/>
                <w:color w:val="auto"/>
                <w:sz w:val="24"/>
                <w:szCs w:val="24"/>
              </w:rPr>
              <w:t xml:space="preserve"> (or units) - Promotional loans granted by an entity set up by the central government, regional governments or local authorities of a Member State through an intermediate credit </w:t>
            </w:r>
            <w:proofErr w:type="gramStart"/>
            <w:r w:rsidRPr="000B66BC">
              <w:rPr>
                <w:rFonts w:ascii="Times New Roman" w:hAnsi="Times New Roman"/>
                <w:b/>
                <w:color w:val="auto"/>
                <w:sz w:val="24"/>
                <w:szCs w:val="24"/>
              </w:rPr>
              <w:t>institution</w:t>
            </w:r>
            <w:proofErr w:type="gramEnd"/>
          </w:p>
          <w:p w14:paraId="30EAE7BC" w14:textId="47F6B590" w:rsidR="009D46F6" w:rsidRPr="000B66BC" w:rsidRDefault="00D03534"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w:t>
            </w:r>
            <w:r w:rsidR="00082FFF" w:rsidRPr="000B66BC">
              <w:rPr>
                <w:rFonts w:ascii="Times New Roman" w:hAnsi="Times New Roman"/>
                <w:color w:val="auto"/>
                <w:sz w:val="24"/>
                <w:szCs w:val="24"/>
              </w:rPr>
              <w:t>e</w:t>
            </w:r>
            <w:r w:rsidRPr="000B66BC">
              <w:rPr>
                <w:rFonts w:ascii="Times New Roman" w:hAnsi="Times New Roman"/>
                <w:color w:val="auto"/>
                <w:sz w:val="24"/>
                <w:szCs w:val="24"/>
              </w:rPr>
              <w:t>) of</w:t>
            </w:r>
            <w:r w:rsidRPr="000B66BC">
              <w:rPr>
                <w:rFonts w:ascii="Times New Roman" w:hAnsi="Times New Roman"/>
                <w:b/>
                <w:color w:val="auto"/>
                <w:sz w:val="24"/>
                <w:szCs w:val="24"/>
              </w:rPr>
              <w:t xml:space="preserve"> </w:t>
            </w:r>
            <w:r w:rsidRPr="000B66BC">
              <w:rPr>
                <w:rFonts w:ascii="Times New Roman" w:hAnsi="Times New Roman"/>
                <w:color w:val="auto"/>
                <w:sz w:val="24"/>
                <w:szCs w:val="24"/>
              </w:rPr>
              <w:t>paragraph (1) and</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paragraphs (2) and (3) of </w:t>
            </w:r>
            <w:r w:rsidR="009D46F6" w:rsidRPr="000B66BC">
              <w:rPr>
                <w:rFonts w:ascii="Times New Roman" w:hAnsi="Times New Roman"/>
                <w:bCs/>
                <w:sz w:val="24"/>
                <w:szCs w:val="24"/>
              </w:rPr>
              <w:t>Article 429a</w:t>
            </w:r>
            <w:r w:rsidRPr="000B66BC">
              <w:rPr>
                <w:rFonts w:ascii="Times New Roman" w:hAnsi="Times New Roman"/>
                <w:bCs/>
                <w:sz w:val="24"/>
                <w:szCs w:val="24"/>
              </w:rPr>
              <w:t xml:space="preserve"> </w:t>
            </w:r>
            <w:del w:id="539" w:author="Author">
              <w:r w:rsidR="00684733" w:rsidRPr="000B66BC" w:rsidDel="0032789D">
                <w:rPr>
                  <w:rFonts w:ascii="Times New Roman" w:hAnsi="Times New Roman"/>
                  <w:bCs/>
                  <w:sz w:val="24"/>
                  <w:szCs w:val="24"/>
                </w:rPr>
                <w:delText>CRR</w:delText>
              </w:r>
            </w:del>
            <w:ins w:id="540" w:author="Author">
              <w:r w:rsidR="0032789D">
                <w:rPr>
                  <w:rFonts w:ascii="Times New Roman" w:hAnsi="Times New Roman"/>
                  <w:bCs/>
                  <w:sz w:val="24"/>
                  <w:szCs w:val="24"/>
                </w:rPr>
                <w:t>REGULATION (EU) NO 575/2013</w:t>
              </w:r>
            </w:ins>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parts of exposures arising from passing-through promotional loans to other credit institutions, when the promotional loans have been granted by an entity set up by the central government, regional </w:t>
            </w:r>
            <w:proofErr w:type="gramStart"/>
            <w:r w:rsidRPr="000B66BC">
              <w:rPr>
                <w:rFonts w:ascii="Times New Roman" w:hAnsi="Times New Roman"/>
                <w:color w:val="auto"/>
                <w:sz w:val="24"/>
                <w:szCs w:val="24"/>
              </w:rPr>
              <w:t>governments</w:t>
            </w:r>
            <w:proofErr w:type="gramEnd"/>
            <w:r w:rsidRPr="000B66BC">
              <w:rPr>
                <w:rFonts w:ascii="Times New Roman" w:hAnsi="Times New Roman"/>
                <w:color w:val="auto"/>
                <w:sz w:val="24"/>
                <w:szCs w:val="24"/>
              </w:rPr>
              <w:t xml:space="preserve"> or local authorities of a Member State through an intermediate credit institution.</w:t>
            </w:r>
            <w:r w:rsidR="002C6D46" w:rsidRPr="000B66BC">
              <w:rPr>
                <w:rFonts w:ascii="Times New Roman" w:hAnsi="Times New Roman"/>
                <w:color w:val="auto"/>
                <w:sz w:val="24"/>
                <w:szCs w:val="24"/>
              </w:rPr>
              <w:t xml:space="preserve"> </w:t>
            </w:r>
            <w:r w:rsidR="002C6D46" w:rsidRPr="000B66BC">
              <w:rPr>
                <w:rFonts w:ascii="Times New Roman" w:hAnsi="Times New Roman"/>
                <w:bCs/>
                <w:sz w:val="24"/>
                <w:szCs w:val="24"/>
              </w:rPr>
              <w:t xml:space="preserve">The parts of the exposures </w:t>
            </w:r>
            <w:r w:rsidR="002C6D46" w:rsidRPr="000B66BC">
              <w:rPr>
                <w:rFonts w:ascii="Times New Roman" w:hAnsi="Times New Roman"/>
                <w:color w:val="auto"/>
                <w:sz w:val="24"/>
                <w:szCs w:val="24"/>
              </w:rPr>
              <w:t xml:space="preserve">of </w:t>
            </w:r>
            <w:r w:rsidR="002C6D46" w:rsidRPr="000B66BC">
              <w:rPr>
                <w:rFonts w:ascii="Times New Roman" w:hAnsi="Times New Roman"/>
                <w:bCs/>
                <w:sz w:val="24"/>
                <w:szCs w:val="24"/>
              </w:rPr>
              <w:t>the units of an institution that are not treated as a public development credit institution by a competent authority in accordance with the last paragraph of Article 429</w:t>
            </w:r>
            <w:proofErr w:type="gramStart"/>
            <w:r w:rsidR="002C6D46" w:rsidRPr="000B66BC">
              <w:rPr>
                <w:rFonts w:ascii="Times New Roman" w:hAnsi="Times New Roman"/>
                <w:bCs/>
                <w:sz w:val="24"/>
                <w:szCs w:val="24"/>
              </w:rPr>
              <w:t>a(</w:t>
            </w:r>
            <w:proofErr w:type="gramEnd"/>
            <w:r w:rsidR="002C6D46" w:rsidRPr="000B66BC">
              <w:rPr>
                <w:rFonts w:ascii="Times New Roman" w:hAnsi="Times New Roman"/>
                <w:bCs/>
                <w:sz w:val="24"/>
                <w:szCs w:val="24"/>
              </w:rPr>
              <w:t xml:space="preserve">2), </w:t>
            </w:r>
            <w:r w:rsidR="0033642B" w:rsidRPr="000B66BC">
              <w:rPr>
                <w:rFonts w:ascii="Times New Roman" w:hAnsi="Times New Roman"/>
                <w:bCs/>
                <w:sz w:val="24"/>
                <w:szCs w:val="24"/>
              </w:rPr>
              <w:t>shall</w:t>
            </w:r>
            <w:r w:rsidR="002C6D46" w:rsidRPr="000B66BC">
              <w:rPr>
                <w:rFonts w:ascii="Times New Roman" w:hAnsi="Times New Roman"/>
                <w:bCs/>
                <w:sz w:val="24"/>
                <w:szCs w:val="24"/>
              </w:rPr>
              <w:t xml:space="preserve"> also be considered.</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1F5E87" w:rsidRPr="00E75BB8" w14:paraId="61EC7F94" w14:textId="77777777" w:rsidTr="00E1595A">
        <w:trPr>
          <w:trHeight w:val="304"/>
          <w:ins w:id="541" w:author="Author"/>
        </w:trPr>
        <w:tc>
          <w:tcPr>
            <w:tcW w:w="1531" w:type="dxa"/>
            <w:tcBorders>
              <w:bottom w:val="single" w:sz="4" w:space="0" w:color="auto"/>
            </w:tcBorders>
          </w:tcPr>
          <w:p w14:paraId="04D68E82" w14:textId="38E814D6" w:rsidR="001F5E87" w:rsidRPr="000B66BC" w:rsidRDefault="00A81E17" w:rsidP="000B66BC">
            <w:pPr>
              <w:pStyle w:val="BodyText1"/>
              <w:spacing w:after="240"/>
              <w:rPr>
                <w:ins w:id="542" w:author="Author"/>
                <w:rFonts w:ascii="Times New Roman" w:hAnsi="Times New Roman"/>
                <w:bCs/>
                <w:sz w:val="24"/>
                <w:szCs w:val="24"/>
              </w:rPr>
            </w:pPr>
            <w:ins w:id="543" w:author="Author">
              <w:r>
                <w:rPr>
                  <w:rFonts w:ascii="Times New Roman" w:hAnsi="Times New Roman"/>
                  <w:bCs/>
                  <w:sz w:val="24"/>
                  <w:szCs w:val="24"/>
                </w:rPr>
                <w:t>{026</w:t>
              </w:r>
              <w:r w:rsidR="00CC74D1">
                <w:rPr>
                  <w:rFonts w:ascii="Times New Roman" w:hAnsi="Times New Roman"/>
                  <w:bCs/>
                  <w:sz w:val="24"/>
                  <w:szCs w:val="24"/>
                </w:rPr>
                <w:t>8</w:t>
              </w:r>
              <w:r w:rsidR="00A33BC4">
                <w:rPr>
                  <w:rFonts w:ascii="Times New Roman" w:hAnsi="Times New Roman"/>
                  <w:bCs/>
                  <w:sz w:val="24"/>
                  <w:szCs w:val="24"/>
                </w:rPr>
                <w:t>;0010}</w:t>
              </w:r>
            </w:ins>
          </w:p>
        </w:tc>
        <w:tc>
          <w:tcPr>
            <w:tcW w:w="7590" w:type="dxa"/>
            <w:tcBorders>
              <w:bottom w:val="single" w:sz="4" w:space="0" w:color="auto"/>
            </w:tcBorders>
          </w:tcPr>
          <w:p w14:paraId="41E224EF" w14:textId="297E8B69" w:rsidR="001F5E87" w:rsidRDefault="00D01FB9" w:rsidP="000B66BC">
            <w:pPr>
              <w:pStyle w:val="BodyText1"/>
              <w:spacing w:after="240" w:line="240" w:lineRule="auto"/>
              <w:rPr>
                <w:ins w:id="544" w:author="Author"/>
                <w:rFonts w:ascii="Times New Roman" w:hAnsi="Times New Roman"/>
                <w:b/>
                <w:bCs/>
                <w:sz w:val="24"/>
                <w:szCs w:val="24"/>
              </w:rPr>
            </w:pPr>
            <w:ins w:id="545" w:author="Author">
              <w:r w:rsidRPr="00D01FB9">
                <w:rPr>
                  <w:rFonts w:ascii="Times New Roman" w:hAnsi="Times New Roman"/>
                  <w:b/>
                  <w:bCs/>
                  <w:sz w:val="24"/>
                  <w:szCs w:val="24"/>
                </w:rPr>
                <w:t>(-) Exposures deducted in accordance with point (q) of Article 429</w:t>
              </w:r>
              <w:proofErr w:type="gramStart"/>
              <w:r w:rsidRPr="00D01FB9">
                <w:rPr>
                  <w:rFonts w:ascii="Times New Roman" w:hAnsi="Times New Roman"/>
                  <w:b/>
                  <w:bCs/>
                  <w:sz w:val="24"/>
                  <w:szCs w:val="24"/>
                </w:rPr>
                <w:t>a(</w:t>
              </w:r>
              <w:proofErr w:type="gramEnd"/>
              <w:r w:rsidRPr="00D01FB9">
                <w:rPr>
                  <w:rFonts w:ascii="Times New Roman" w:hAnsi="Times New Roman"/>
                  <w:b/>
                  <w:bCs/>
                  <w:sz w:val="24"/>
                  <w:szCs w:val="24"/>
                </w:rPr>
                <w:t xml:space="preserve">1) </w:t>
              </w:r>
              <w:r w:rsidR="00535F08">
                <w:rPr>
                  <w:rFonts w:ascii="Times New Roman" w:hAnsi="Times New Roman"/>
                  <w:b/>
                  <w:bCs/>
                  <w:sz w:val="24"/>
                  <w:szCs w:val="24"/>
                </w:rPr>
                <w:t>CRR</w:t>
              </w:r>
            </w:ins>
          </w:p>
          <w:p w14:paraId="435D6AA0" w14:textId="53149545" w:rsidR="00515841" w:rsidRPr="008B5EF0" w:rsidRDefault="00515841" w:rsidP="000B66BC">
            <w:pPr>
              <w:pStyle w:val="BodyText1"/>
              <w:spacing w:after="240" w:line="240" w:lineRule="auto"/>
              <w:rPr>
                <w:ins w:id="546" w:author="Author"/>
                <w:rFonts w:ascii="Times New Roman" w:hAnsi="Times New Roman"/>
                <w:sz w:val="24"/>
                <w:szCs w:val="24"/>
              </w:rPr>
            </w:pPr>
            <w:ins w:id="547" w:author="Author">
              <w:r w:rsidRPr="000B66BC">
                <w:rPr>
                  <w:rFonts w:ascii="Times New Roman" w:hAnsi="Times New Roman"/>
                  <w:color w:val="auto"/>
                  <w:sz w:val="24"/>
                  <w:szCs w:val="24"/>
                </w:rPr>
                <w:t>Point (</w:t>
              </w:r>
              <w:r>
                <w:rPr>
                  <w:rFonts w:ascii="Times New Roman" w:hAnsi="Times New Roman"/>
                  <w:color w:val="auto"/>
                  <w:sz w:val="24"/>
                  <w:szCs w:val="24"/>
                </w:rPr>
                <w:t>q</w:t>
              </w:r>
              <w:r w:rsidRPr="000B66BC">
                <w:rPr>
                  <w:rFonts w:ascii="Times New Roman" w:hAnsi="Times New Roman"/>
                  <w:color w:val="auto"/>
                  <w:sz w:val="24"/>
                  <w:szCs w:val="24"/>
                </w:rPr>
                <w:t>) of</w:t>
              </w:r>
              <w:r w:rsidRPr="000B66BC">
                <w:rPr>
                  <w:rFonts w:ascii="Times New Roman" w:hAnsi="Times New Roman"/>
                  <w:b/>
                  <w:color w:val="auto"/>
                  <w:sz w:val="24"/>
                  <w:szCs w:val="24"/>
                </w:rPr>
                <w:t xml:space="preserve"> </w:t>
              </w:r>
              <w:r w:rsidRPr="000B66BC">
                <w:rPr>
                  <w:rFonts w:ascii="Times New Roman" w:hAnsi="Times New Roman"/>
                  <w:bCs/>
                  <w:sz w:val="24"/>
                  <w:szCs w:val="24"/>
                </w:rPr>
                <w:t>Article 429</w:t>
              </w:r>
              <w:proofErr w:type="gramStart"/>
              <w:r w:rsidRPr="000B66BC">
                <w:rPr>
                  <w:rFonts w:ascii="Times New Roman" w:hAnsi="Times New Roman"/>
                  <w:bCs/>
                  <w:sz w:val="24"/>
                  <w:szCs w:val="24"/>
                </w:rPr>
                <w:t>a(</w:t>
              </w:r>
              <w:proofErr w:type="gramEnd"/>
              <w:r w:rsidRPr="000B66BC">
                <w:rPr>
                  <w:rFonts w:ascii="Times New Roman" w:hAnsi="Times New Roman"/>
                  <w:bCs/>
                  <w:sz w:val="24"/>
                  <w:szCs w:val="24"/>
                </w:rPr>
                <w:t xml:space="preserve">1) </w:t>
              </w:r>
            </w:ins>
          </w:p>
          <w:p w14:paraId="692A1C06" w14:textId="405512D3" w:rsidR="007264E7" w:rsidRDefault="00B145BB" w:rsidP="000B66BC">
            <w:pPr>
              <w:pStyle w:val="BodyText1"/>
              <w:spacing w:after="240" w:line="240" w:lineRule="auto"/>
              <w:rPr>
                <w:ins w:id="548" w:author="Author"/>
                <w:rFonts w:ascii="Times New Roman" w:hAnsi="Times New Roman"/>
                <w:color w:val="auto"/>
                <w:sz w:val="24"/>
                <w:szCs w:val="24"/>
              </w:rPr>
            </w:pPr>
            <w:ins w:id="549" w:author="Author">
              <w:r>
                <w:rPr>
                  <w:rFonts w:ascii="Times New Roman" w:hAnsi="Times New Roman"/>
                  <w:color w:val="auto"/>
                  <w:sz w:val="24"/>
                  <w:szCs w:val="24"/>
                </w:rPr>
                <w:t>T</w:t>
              </w:r>
              <w:r w:rsidRPr="00B145BB">
                <w:rPr>
                  <w:rFonts w:ascii="Times New Roman" w:hAnsi="Times New Roman"/>
                  <w:color w:val="auto"/>
                  <w:sz w:val="24"/>
                  <w:szCs w:val="24"/>
                </w:rPr>
                <w:t>he exposures that are subject to the treatment set out in</w:t>
              </w:r>
              <w:r w:rsidR="004617AF">
                <w:rPr>
                  <w:rFonts w:ascii="Times New Roman" w:hAnsi="Times New Roman"/>
                  <w:color w:val="auto"/>
                  <w:sz w:val="24"/>
                  <w:szCs w:val="24"/>
                </w:rPr>
                <w:t xml:space="preserve"> first subparagraph of</w:t>
              </w:r>
              <w:r w:rsidRPr="00B145BB">
                <w:rPr>
                  <w:rFonts w:ascii="Times New Roman" w:hAnsi="Times New Roman"/>
                  <w:color w:val="auto"/>
                  <w:sz w:val="24"/>
                  <w:szCs w:val="24"/>
                </w:rPr>
                <w:t xml:space="preserve"> Article 72</w:t>
              </w:r>
              <w:proofErr w:type="gramStart"/>
              <w:r w:rsidRPr="00B145BB">
                <w:rPr>
                  <w:rFonts w:ascii="Times New Roman" w:hAnsi="Times New Roman"/>
                  <w:color w:val="auto"/>
                  <w:sz w:val="24"/>
                  <w:szCs w:val="24"/>
                </w:rPr>
                <w:t>e(</w:t>
              </w:r>
              <w:proofErr w:type="gramEnd"/>
              <w:r w:rsidRPr="00B145BB">
                <w:rPr>
                  <w:rFonts w:ascii="Times New Roman" w:hAnsi="Times New Roman"/>
                  <w:color w:val="auto"/>
                  <w:sz w:val="24"/>
                  <w:szCs w:val="24"/>
                </w:rPr>
                <w:t>5)</w:t>
              </w:r>
              <w:r w:rsidR="00844127">
                <w:rPr>
                  <w:rFonts w:ascii="Times New Roman" w:hAnsi="Times New Roman"/>
                  <w:color w:val="auto"/>
                  <w:sz w:val="24"/>
                  <w:szCs w:val="24"/>
                </w:rPr>
                <w:t xml:space="preserve"> </w:t>
              </w:r>
              <w:del w:id="550" w:author="Author">
                <w:r w:rsidR="00844127" w:rsidDel="0032789D">
                  <w:rPr>
                    <w:rFonts w:ascii="Times New Roman" w:hAnsi="Times New Roman"/>
                    <w:color w:val="auto"/>
                    <w:sz w:val="24"/>
                    <w:szCs w:val="24"/>
                  </w:rPr>
                  <w:delText>CRR</w:delText>
                </w:r>
              </w:del>
              <w:r w:rsidR="0032789D">
                <w:rPr>
                  <w:rFonts w:ascii="Times New Roman" w:hAnsi="Times New Roman"/>
                  <w:color w:val="auto"/>
                  <w:sz w:val="24"/>
                  <w:szCs w:val="24"/>
                </w:rPr>
                <w:t>REGULATION (EU) NO 575/2013</w:t>
              </w:r>
              <w:del w:id="551" w:author="Author">
                <w:r w:rsidRPr="00B145BB" w:rsidDel="001C31A7">
                  <w:rPr>
                    <w:rFonts w:ascii="Times New Roman" w:hAnsi="Times New Roman"/>
                    <w:color w:val="auto"/>
                    <w:sz w:val="24"/>
                    <w:szCs w:val="24"/>
                  </w:rPr>
                  <w:delText>,</w:delText>
                </w:r>
              </w:del>
            </w:ins>
          </w:p>
          <w:p w14:paraId="3625C467" w14:textId="194C53D5" w:rsidR="00227BD1" w:rsidRPr="000B66BC" w:rsidRDefault="00227BD1" w:rsidP="000B66BC">
            <w:pPr>
              <w:pStyle w:val="BodyText1"/>
              <w:spacing w:after="240" w:line="240" w:lineRule="auto"/>
              <w:rPr>
                <w:ins w:id="552" w:author="Author"/>
                <w:rFonts w:ascii="Times New Roman" w:hAnsi="Times New Roman"/>
                <w:b/>
                <w:bCs/>
                <w:sz w:val="24"/>
                <w:szCs w:val="24"/>
              </w:rPr>
            </w:pPr>
            <w:ins w:id="553" w:author="Author">
              <w:r w:rsidRPr="000B66BC">
                <w:rPr>
                  <w:rFonts w:ascii="Times New Roman" w:hAnsi="Times New Roman"/>
                  <w:bCs/>
                  <w:sz w:val="24"/>
                  <w:szCs w:val="24"/>
                </w:rPr>
                <w:t>The amount reported shall also be included in the applicable cells above as if no exemption applied.</w:t>
              </w:r>
            </w:ins>
          </w:p>
        </w:tc>
      </w:tr>
      <w:tr w:rsidR="00CB48CC" w:rsidRPr="00E75BB8" w14:paraId="39D281E6" w14:textId="77777777" w:rsidTr="00E1595A">
        <w:trPr>
          <w:trHeight w:val="304"/>
        </w:trPr>
        <w:tc>
          <w:tcPr>
            <w:tcW w:w="1531" w:type="dxa"/>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270;</w:t>
            </w:r>
            <w:r w:rsidR="009573B2" w:rsidRPr="000B66BC">
              <w:rPr>
                <w:rFonts w:ascii="Times New Roman" w:hAnsi="Times New Roman"/>
                <w:bCs/>
                <w:sz w:val="24"/>
                <w:szCs w:val="24"/>
              </w:rPr>
              <w:t>0</w:t>
            </w:r>
            <w:r w:rsidRPr="000B66BC">
              <w:rPr>
                <w:rFonts w:ascii="Times New Roman" w:hAnsi="Times New Roman"/>
                <w:bCs/>
                <w:sz w:val="24"/>
                <w:szCs w:val="24"/>
              </w:rPr>
              <w:t>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sidRPr="000B66BC">
              <w:rPr>
                <w:rFonts w:ascii="Times New Roman" w:hAnsi="Times New Roman"/>
                <w:b/>
                <w:bCs/>
                <w:sz w:val="24"/>
                <w:szCs w:val="24"/>
              </w:rPr>
              <w:t xml:space="preserve">(-) Asset amount deducted - Tier 1 capital - fully phased-in </w:t>
            </w:r>
            <w:proofErr w:type="gramStart"/>
            <w:r w:rsidRPr="000B66BC">
              <w:rPr>
                <w:rFonts w:ascii="Times New Roman" w:hAnsi="Times New Roman"/>
                <w:b/>
                <w:bCs/>
                <w:sz w:val="24"/>
                <w:szCs w:val="24"/>
              </w:rPr>
              <w:t>definition</w:t>
            </w:r>
            <w:proofErr w:type="gramEnd"/>
          </w:p>
          <w:p w14:paraId="7786B29A" w14:textId="1AC00C16" w:rsidR="00CB48CC" w:rsidRPr="000B66BC" w:rsidRDefault="00542529" w:rsidP="000B66BC">
            <w:pPr>
              <w:pStyle w:val="BodyText1"/>
              <w:spacing w:after="240" w:line="240" w:lineRule="auto"/>
              <w:rPr>
                <w:rFonts w:ascii="Times New Roman" w:hAnsi="Times New Roman"/>
                <w:sz w:val="24"/>
                <w:szCs w:val="24"/>
              </w:rPr>
            </w:pPr>
            <w:r w:rsidRPr="000B66BC">
              <w:rPr>
                <w:rFonts w:ascii="Times New Roman" w:hAnsi="Times New Roman"/>
                <w:color w:val="auto"/>
                <w:sz w:val="24"/>
                <w:szCs w:val="24"/>
              </w:rPr>
              <w:t>Point (b) of</w:t>
            </w:r>
            <w:r w:rsidRPr="000B66BC">
              <w:rPr>
                <w:rFonts w:ascii="Times New Roman" w:hAnsi="Times New Roman"/>
                <w:b/>
                <w:color w:val="auto"/>
                <w:sz w:val="24"/>
                <w:szCs w:val="24"/>
              </w:rPr>
              <w:t xml:space="preserve"> </w:t>
            </w:r>
            <w:r w:rsidR="00CB48CC" w:rsidRPr="000B66BC">
              <w:rPr>
                <w:rFonts w:ascii="Times New Roman" w:hAnsi="Times New Roman"/>
                <w:bCs/>
                <w:sz w:val="24"/>
                <w:szCs w:val="24"/>
              </w:rPr>
              <w:t>Article 429</w:t>
            </w:r>
            <w:proofErr w:type="gramStart"/>
            <w:r w:rsidR="00C73AE8" w:rsidRPr="000B66BC">
              <w:rPr>
                <w:rFonts w:ascii="Times New Roman" w:hAnsi="Times New Roman"/>
                <w:bCs/>
                <w:sz w:val="24"/>
                <w:szCs w:val="24"/>
              </w:rPr>
              <w:t>a(</w:t>
            </w:r>
            <w:proofErr w:type="gramEnd"/>
            <w:r w:rsidR="00C73AE8" w:rsidRPr="000B66BC">
              <w:rPr>
                <w:rFonts w:ascii="Times New Roman" w:hAnsi="Times New Roman"/>
                <w:bCs/>
                <w:sz w:val="24"/>
                <w:szCs w:val="24"/>
              </w:rPr>
              <w:t xml:space="preserve">1) </w:t>
            </w:r>
            <w:r w:rsidR="00CB48CC" w:rsidRPr="000B66BC">
              <w:rPr>
                <w:rFonts w:ascii="Times New Roman" w:hAnsi="Times New Roman"/>
                <w:bCs/>
                <w:sz w:val="24"/>
                <w:szCs w:val="24"/>
              </w:rPr>
              <w:t>and</w:t>
            </w:r>
            <w:r w:rsidR="00E71E2E" w:rsidRPr="000B66BC">
              <w:rPr>
                <w:rFonts w:ascii="Times New Roman" w:hAnsi="Times New Roman"/>
                <w:bCs/>
                <w:sz w:val="24"/>
                <w:szCs w:val="24"/>
              </w:rPr>
              <w:t xml:space="preserve"> point (a) of</w:t>
            </w:r>
            <w:r w:rsidR="00CB48CC" w:rsidRPr="000B66BC">
              <w:rPr>
                <w:rFonts w:ascii="Times New Roman" w:hAnsi="Times New Roman"/>
                <w:bCs/>
                <w:sz w:val="24"/>
                <w:szCs w:val="24"/>
              </w:rPr>
              <w:t xml:space="preserve"> </w:t>
            </w:r>
            <w:r w:rsidR="00B72700" w:rsidRPr="000B66BC">
              <w:rPr>
                <w:rFonts w:ascii="Times New Roman" w:hAnsi="Times New Roman"/>
                <w:bCs/>
                <w:sz w:val="24"/>
                <w:szCs w:val="24"/>
              </w:rPr>
              <w:t xml:space="preserve">Article </w:t>
            </w:r>
            <w:r w:rsidR="00CB48CC" w:rsidRPr="000B66BC">
              <w:rPr>
                <w:rFonts w:ascii="Times New Roman" w:hAnsi="Times New Roman"/>
                <w:bCs/>
                <w:sz w:val="24"/>
                <w:szCs w:val="24"/>
              </w:rPr>
              <w:t xml:space="preserve">499(1) </w:t>
            </w:r>
            <w:del w:id="554" w:author="Author">
              <w:r w:rsidR="00684733" w:rsidRPr="000B66BC" w:rsidDel="0032789D">
                <w:rPr>
                  <w:rFonts w:ascii="Times New Roman" w:hAnsi="Times New Roman"/>
                  <w:bCs/>
                  <w:sz w:val="24"/>
                  <w:szCs w:val="24"/>
                </w:rPr>
                <w:delText>CRR</w:delText>
              </w:r>
            </w:del>
            <w:ins w:id="555" w:author="Author">
              <w:r w:rsidR="0032789D">
                <w:rPr>
                  <w:rFonts w:ascii="Times New Roman" w:hAnsi="Times New Roman"/>
                  <w:bCs/>
                  <w:sz w:val="24"/>
                  <w:szCs w:val="24"/>
                </w:rPr>
                <w:t>REGULATION (EU) NO 575/2013</w:t>
              </w:r>
            </w:ins>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It includes all the adjustments that target the value of an </w:t>
            </w:r>
            <w:proofErr w:type="gramStart"/>
            <w:r w:rsidRPr="000B66BC">
              <w:rPr>
                <w:rFonts w:ascii="Times New Roman" w:hAnsi="Times New Roman"/>
                <w:bCs/>
                <w:sz w:val="24"/>
                <w:szCs w:val="24"/>
              </w:rPr>
              <w:t>asset</w:t>
            </w:r>
            <w:proofErr w:type="gramEnd"/>
            <w:r w:rsidRPr="000B66BC">
              <w:rPr>
                <w:rFonts w:ascii="Times New Roman" w:hAnsi="Times New Roman"/>
                <w:bCs/>
                <w:sz w:val="24"/>
                <w:szCs w:val="24"/>
              </w:rPr>
              <w:t xml:space="preserve"> and which are required by:</w:t>
            </w:r>
          </w:p>
          <w:p w14:paraId="0ABD1D78" w14:textId="549C5CE4"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32 to 35 </w:t>
            </w:r>
            <w:del w:id="556" w:author="Author">
              <w:r w:rsidR="00684733" w:rsidRPr="000B66BC" w:rsidDel="0032789D">
                <w:rPr>
                  <w:rFonts w:ascii="Times New Roman" w:hAnsi="Times New Roman"/>
                  <w:bCs/>
                  <w:sz w:val="24"/>
                  <w:szCs w:val="24"/>
                </w:rPr>
                <w:delText>CRR</w:delText>
              </w:r>
            </w:del>
            <w:ins w:id="557"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or </w:t>
            </w:r>
          </w:p>
          <w:p w14:paraId="14203D05" w14:textId="0DA479D0"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36 to 47 </w:t>
            </w:r>
            <w:del w:id="558" w:author="Author">
              <w:r w:rsidR="00684733" w:rsidRPr="000B66BC" w:rsidDel="0032789D">
                <w:rPr>
                  <w:rFonts w:ascii="Times New Roman" w:hAnsi="Times New Roman"/>
                  <w:bCs/>
                  <w:sz w:val="24"/>
                  <w:szCs w:val="24"/>
                </w:rPr>
                <w:delText>CRR</w:delText>
              </w:r>
            </w:del>
            <w:ins w:id="559" w:author="Author">
              <w:r w:rsidR="0032789D">
                <w:rPr>
                  <w:rFonts w:ascii="Times New Roman" w:hAnsi="Times New Roman"/>
                  <w:bCs/>
                  <w:sz w:val="24"/>
                  <w:szCs w:val="24"/>
                </w:rPr>
                <w:t>REGULATION (EU) NO 575/2013</w:t>
              </w:r>
            </w:ins>
            <w:r w:rsidRPr="000B66BC">
              <w:rPr>
                <w:rFonts w:ascii="Times New Roman" w:hAnsi="Times New Roman"/>
                <w:bCs/>
                <w:sz w:val="24"/>
                <w:szCs w:val="24"/>
              </w:rPr>
              <w:t>, or</w:t>
            </w:r>
          </w:p>
          <w:p w14:paraId="33D193AD" w14:textId="79E1D203"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56 to 60 </w:t>
            </w:r>
            <w:del w:id="560" w:author="Author">
              <w:r w:rsidR="00684733" w:rsidRPr="000B66BC" w:rsidDel="0032789D">
                <w:rPr>
                  <w:rFonts w:ascii="Times New Roman" w:hAnsi="Times New Roman"/>
                  <w:bCs/>
                  <w:sz w:val="24"/>
                  <w:szCs w:val="24"/>
                </w:rPr>
                <w:delText>CRR</w:delText>
              </w:r>
            </w:del>
            <w:ins w:id="561"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as applicable.</w:t>
            </w:r>
          </w:p>
          <w:p w14:paraId="75E8D9BE" w14:textId="08729A32"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take into account the exemptions, alternatives and waivers to such deductions laid down in Articles 48, 49 and 79 </w:t>
            </w:r>
            <w:del w:id="562" w:author="Author">
              <w:r w:rsidR="00684733" w:rsidRPr="000B66BC" w:rsidDel="0032789D">
                <w:rPr>
                  <w:rFonts w:ascii="Times New Roman" w:hAnsi="Times New Roman"/>
                  <w:bCs/>
                  <w:sz w:val="24"/>
                  <w:szCs w:val="24"/>
                </w:rPr>
                <w:delText>CRR</w:delText>
              </w:r>
            </w:del>
            <w:ins w:id="563" w:author="Author">
              <w:r w:rsidR="0032789D">
                <w:rPr>
                  <w:rFonts w:ascii="Times New Roman" w:hAnsi="Times New Roman"/>
                  <w:bCs/>
                  <w:sz w:val="24"/>
                  <w:szCs w:val="24"/>
                </w:rPr>
                <w:t>REGULATION (EU) NO 575/2013</w:t>
              </w:r>
            </w:ins>
            <w:r w:rsidRPr="000B66BC">
              <w:rPr>
                <w:rFonts w:ascii="Times New Roman" w:hAnsi="Times New Roman"/>
                <w:bCs/>
                <w:sz w:val="24"/>
                <w:szCs w:val="24"/>
              </w:rPr>
              <w:t>, without taking into account the derogation laid down in Chapters 1</w:t>
            </w:r>
            <w:r w:rsidR="00ED7455" w:rsidRPr="000B66BC">
              <w:rPr>
                <w:rFonts w:ascii="Times New Roman" w:hAnsi="Times New Roman"/>
                <w:bCs/>
                <w:sz w:val="24"/>
                <w:szCs w:val="24"/>
              </w:rPr>
              <w:t>,</w:t>
            </w:r>
            <w:r w:rsidRPr="000B66BC">
              <w:rPr>
                <w:rFonts w:ascii="Times New Roman" w:hAnsi="Times New Roman"/>
                <w:bCs/>
                <w:sz w:val="24"/>
                <w:szCs w:val="24"/>
              </w:rPr>
              <w:t xml:space="preserve"> 2</w:t>
            </w:r>
            <w:r w:rsidR="00ED7455" w:rsidRPr="000B66BC">
              <w:rPr>
                <w:rFonts w:ascii="Times New Roman" w:hAnsi="Times New Roman"/>
                <w:bCs/>
                <w:sz w:val="24"/>
                <w:szCs w:val="24"/>
              </w:rPr>
              <w:t xml:space="preserve"> and 4</w:t>
            </w:r>
            <w:r w:rsidRPr="000B66BC">
              <w:rPr>
                <w:rFonts w:ascii="Times New Roman" w:hAnsi="Times New Roman"/>
                <w:bCs/>
                <w:sz w:val="24"/>
                <w:szCs w:val="24"/>
              </w:rPr>
              <w:t xml:space="preserve"> of Title I of Part Ten </w:t>
            </w:r>
            <w:del w:id="564" w:author="Author">
              <w:r w:rsidR="00684733" w:rsidRPr="000B66BC" w:rsidDel="0032789D">
                <w:rPr>
                  <w:rFonts w:ascii="Times New Roman" w:hAnsi="Times New Roman"/>
                  <w:bCs/>
                  <w:sz w:val="24"/>
                  <w:szCs w:val="24"/>
                </w:rPr>
                <w:delText>CRR</w:delText>
              </w:r>
            </w:del>
            <w:ins w:id="565"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To avoid double counting, institutions shall not report adjustments </w:t>
            </w:r>
            <w:r w:rsidRPr="000B66BC">
              <w:rPr>
                <w:rFonts w:ascii="Times New Roman" w:hAnsi="Times New Roman"/>
                <w:bCs/>
                <w:sz w:val="24"/>
                <w:szCs w:val="24"/>
              </w:rPr>
              <w:lastRenderedPageBreak/>
              <w:t xml:space="preserve">already applied pursuant to Article 111 </w:t>
            </w:r>
            <w:del w:id="566" w:author="Author">
              <w:r w:rsidR="00684733" w:rsidRPr="000B66BC" w:rsidDel="0032789D">
                <w:rPr>
                  <w:rFonts w:ascii="Times New Roman" w:hAnsi="Times New Roman"/>
                  <w:bCs/>
                  <w:sz w:val="24"/>
                  <w:szCs w:val="24"/>
                </w:rPr>
                <w:delText>CRR</w:delText>
              </w:r>
            </w:del>
            <w:ins w:id="567"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when calculating the exposure value in {0</w:t>
            </w:r>
            <w:r w:rsidR="00FB2738" w:rsidRPr="000B66BC">
              <w:rPr>
                <w:rFonts w:ascii="Times New Roman" w:hAnsi="Times New Roman"/>
                <w:bCs/>
                <w:sz w:val="24"/>
                <w:szCs w:val="24"/>
              </w:rPr>
              <w:t>0</w:t>
            </w:r>
            <w:r w:rsidRPr="000B66BC">
              <w:rPr>
                <w:rFonts w:ascii="Times New Roman" w:hAnsi="Times New Roman"/>
                <w:bCs/>
                <w:sz w:val="24"/>
                <w:szCs w:val="24"/>
              </w:rPr>
              <w:t>10;0</w:t>
            </w:r>
            <w:r w:rsidR="00FB2738" w:rsidRPr="000B66BC">
              <w:rPr>
                <w:rFonts w:ascii="Times New Roman" w:hAnsi="Times New Roman"/>
                <w:bCs/>
                <w:sz w:val="24"/>
                <w:szCs w:val="24"/>
              </w:rPr>
              <w:t>0</w:t>
            </w:r>
            <w:r w:rsidRPr="000B66BC">
              <w:rPr>
                <w:rFonts w:ascii="Times New Roman" w:hAnsi="Times New Roman"/>
                <w:bCs/>
                <w:sz w:val="24"/>
                <w:szCs w:val="24"/>
              </w:rPr>
              <w:t>10} to {</w:t>
            </w:r>
            <w:r w:rsidR="00FB2738" w:rsidRPr="000B66BC">
              <w:rPr>
                <w:rFonts w:ascii="Times New Roman" w:hAnsi="Times New Roman"/>
                <w:bCs/>
                <w:sz w:val="24"/>
                <w:szCs w:val="24"/>
              </w:rPr>
              <w:t>0</w:t>
            </w:r>
            <w:r w:rsidRPr="000B66BC">
              <w:rPr>
                <w:rFonts w:ascii="Times New Roman" w:hAnsi="Times New Roman"/>
                <w:bCs/>
                <w:sz w:val="24"/>
                <w:szCs w:val="24"/>
              </w:rPr>
              <w:t>26</w:t>
            </w:r>
            <w:ins w:id="568" w:author="Author">
              <w:r w:rsidR="00C05653">
                <w:rPr>
                  <w:rFonts w:ascii="Times New Roman" w:hAnsi="Times New Roman"/>
                  <w:bCs/>
                  <w:sz w:val="24"/>
                  <w:szCs w:val="24"/>
                </w:rPr>
                <w:t>8</w:t>
              </w:r>
            </w:ins>
            <w:del w:id="569" w:author="Author">
              <w:r w:rsidR="000C5068" w:rsidRPr="000B66BC" w:rsidDel="00C05653">
                <w:rPr>
                  <w:rFonts w:ascii="Times New Roman" w:hAnsi="Times New Roman"/>
                  <w:bCs/>
                  <w:sz w:val="24"/>
                  <w:szCs w:val="24"/>
                </w:rPr>
                <w:delText>7</w:delText>
              </w:r>
            </w:del>
            <w:r w:rsidRPr="000B66BC">
              <w:rPr>
                <w:rFonts w:ascii="Times New Roman" w:hAnsi="Times New Roman"/>
                <w:bCs/>
                <w:sz w:val="24"/>
                <w:szCs w:val="24"/>
              </w:rPr>
              <w:t>;</w:t>
            </w:r>
            <w:r w:rsidR="00FB2738" w:rsidRPr="000B66BC">
              <w:rPr>
                <w:rFonts w:ascii="Times New Roman" w:hAnsi="Times New Roman"/>
                <w:bCs/>
                <w:sz w:val="24"/>
                <w:szCs w:val="24"/>
              </w:rPr>
              <w:t>0</w:t>
            </w:r>
            <w:r w:rsidRPr="000B66BC">
              <w:rPr>
                <w:rFonts w:ascii="Times New Roman" w:hAnsi="Times New Roman"/>
                <w:bCs/>
                <w:sz w:val="24"/>
                <w:szCs w:val="24"/>
              </w:rPr>
              <w:t>010},</w:t>
            </w:r>
            <w:r w:rsidRPr="000B66BC">
              <w:rPr>
                <w:sz w:val="24"/>
                <w:szCs w:val="24"/>
              </w:rPr>
              <w:t xml:space="preserve"> </w:t>
            </w:r>
            <w:r w:rsidRPr="000B66BC">
              <w:rPr>
                <w:rFonts w:ascii="Times New Roman" w:hAnsi="Times New Roman"/>
                <w:bCs/>
                <w:sz w:val="24"/>
                <w:szCs w:val="24"/>
              </w:rPr>
              <w:t>nor shall they report any adjustment that does not deduct the value of a specific asset.</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As these amounts are already deducted from the capital measure, they reduce the leverage ratio exposure and shall be reported as a negative figure.</w:t>
            </w:r>
          </w:p>
        </w:tc>
      </w:tr>
      <w:tr w:rsidR="00CB48CC" w:rsidRPr="00E75BB8" w14:paraId="70428859" w14:textId="77777777" w:rsidTr="00E1595A">
        <w:trPr>
          <w:trHeight w:val="304"/>
        </w:trPr>
        <w:tc>
          <w:tcPr>
            <w:tcW w:w="1531" w:type="dxa"/>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280;</w:t>
            </w:r>
            <w:r w:rsidR="009573B2" w:rsidRPr="000B66BC">
              <w:rPr>
                <w:rFonts w:ascii="Times New Roman" w:hAnsi="Times New Roman"/>
                <w:bCs/>
                <w:sz w:val="24"/>
                <w:szCs w:val="24"/>
              </w:rPr>
              <w:t>0</w:t>
            </w:r>
            <w:r w:rsidRPr="000B66BC">
              <w:rPr>
                <w:rFonts w:ascii="Times New Roman" w:hAnsi="Times New Roman"/>
                <w:bCs/>
                <w:sz w:val="24"/>
                <w:szCs w:val="24"/>
              </w:rPr>
              <w:t>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tcPr>
          <w:p w14:paraId="56F1EE18" w14:textId="653154D8" w:rsidR="00CB48CC" w:rsidRPr="000B66BC" w:rsidRDefault="003164FD" w:rsidP="000B66BC">
            <w:pPr>
              <w:pStyle w:val="BodyText1"/>
              <w:spacing w:after="240" w:line="240" w:lineRule="auto"/>
              <w:rPr>
                <w:rFonts w:ascii="Times New Roman" w:hAnsi="Times New Roman"/>
                <w:bCs/>
                <w:sz w:val="24"/>
                <w:szCs w:val="24"/>
              </w:rPr>
            </w:pPr>
            <w:ins w:id="570" w:author="Author">
              <w:r>
                <w:rPr>
                  <w:rFonts w:ascii="Times New Roman" w:hAnsi="Times New Roman"/>
                  <w:b/>
                  <w:bCs/>
                  <w:sz w:val="24"/>
                  <w:szCs w:val="24"/>
                </w:rPr>
                <w:t xml:space="preserve">(-) </w:t>
              </w:r>
            </w:ins>
            <w:r w:rsidR="00CB48CC" w:rsidRPr="000B66BC">
              <w:rPr>
                <w:rFonts w:ascii="Times New Roman" w:hAnsi="Times New Roman"/>
                <w:b/>
                <w:bCs/>
                <w:sz w:val="24"/>
                <w:szCs w:val="24"/>
              </w:rPr>
              <w:t>Asset amount deducted</w:t>
            </w:r>
            <w:r w:rsidR="00663F8B" w:rsidRPr="000B66BC">
              <w:rPr>
                <w:rFonts w:ascii="Times New Roman" w:hAnsi="Times New Roman"/>
                <w:b/>
                <w:bCs/>
                <w:sz w:val="24"/>
                <w:szCs w:val="24"/>
              </w:rPr>
              <w:t xml:space="preserve"> </w:t>
            </w:r>
            <w:del w:id="571" w:author="Author">
              <w:r w:rsidR="00663F8B" w:rsidRPr="000B66BC" w:rsidDel="003164FD">
                <w:rPr>
                  <w:rFonts w:ascii="Times New Roman" w:hAnsi="Times New Roman"/>
                  <w:b/>
                  <w:bCs/>
                  <w:sz w:val="24"/>
                  <w:szCs w:val="24"/>
                </w:rPr>
                <w:delText xml:space="preserve">(-) or </w:delText>
              </w:r>
              <w:r w:rsidR="00D9327B" w:rsidRPr="000B66BC" w:rsidDel="003164FD">
                <w:rPr>
                  <w:rFonts w:ascii="Times New Roman" w:hAnsi="Times New Roman"/>
                  <w:b/>
                  <w:bCs/>
                  <w:sz w:val="24"/>
                  <w:szCs w:val="24"/>
                </w:rPr>
                <w:delText>added</w:delText>
              </w:r>
              <w:r w:rsidR="00663F8B" w:rsidRPr="000B66BC" w:rsidDel="003164FD">
                <w:rPr>
                  <w:rFonts w:ascii="Times New Roman" w:hAnsi="Times New Roman"/>
                  <w:b/>
                  <w:bCs/>
                  <w:sz w:val="24"/>
                  <w:szCs w:val="24"/>
                </w:rPr>
                <w:delText xml:space="preserve"> </w:delText>
              </w:r>
              <w:r w:rsidR="00663F8B" w:rsidRPr="000B66BC" w:rsidDel="000C488E">
                <w:rPr>
                  <w:rFonts w:ascii="Times New Roman" w:hAnsi="Times New Roman"/>
                  <w:b/>
                  <w:bCs/>
                  <w:sz w:val="24"/>
                  <w:szCs w:val="24"/>
                </w:rPr>
                <w:delText>(+)</w:delText>
              </w:r>
            </w:del>
            <w:r w:rsidR="00CB48CC" w:rsidRPr="000B66BC">
              <w:rPr>
                <w:rFonts w:ascii="Times New Roman" w:hAnsi="Times New Roman"/>
                <w:b/>
                <w:bCs/>
                <w:sz w:val="24"/>
                <w:szCs w:val="24"/>
              </w:rPr>
              <w:t xml:space="preserve"> - Tier 1 capital - transitional </w:t>
            </w:r>
            <w:proofErr w:type="gramStart"/>
            <w:r w:rsidR="00CB48CC" w:rsidRPr="000B66BC">
              <w:rPr>
                <w:rFonts w:ascii="Times New Roman" w:hAnsi="Times New Roman"/>
                <w:b/>
                <w:bCs/>
                <w:sz w:val="24"/>
                <w:szCs w:val="24"/>
              </w:rPr>
              <w:t>definition</w:t>
            </w:r>
            <w:proofErr w:type="gramEnd"/>
          </w:p>
          <w:p w14:paraId="552CF68D" w14:textId="2F9223CA" w:rsidR="00CB48CC" w:rsidRPr="000B66BC" w:rsidRDefault="006F5F1F"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(b) of</w:t>
            </w:r>
            <w:r w:rsidRPr="000B66BC">
              <w:rPr>
                <w:rFonts w:ascii="Times New Roman" w:hAnsi="Times New Roman"/>
                <w:b/>
                <w:color w:val="auto"/>
                <w:sz w:val="24"/>
                <w:szCs w:val="24"/>
              </w:rPr>
              <w:t xml:space="preserve"> </w:t>
            </w:r>
            <w:r w:rsidR="00CB48CC" w:rsidRPr="000B66BC">
              <w:rPr>
                <w:rFonts w:ascii="Times New Roman" w:hAnsi="Times New Roman"/>
                <w:bCs/>
                <w:sz w:val="24"/>
                <w:szCs w:val="24"/>
              </w:rPr>
              <w:t>Articles 429</w:t>
            </w:r>
            <w:r w:rsidR="00C73AE8" w:rsidRPr="000B66BC">
              <w:rPr>
                <w:rFonts w:ascii="Times New Roman" w:hAnsi="Times New Roman"/>
                <w:bCs/>
                <w:sz w:val="24"/>
                <w:szCs w:val="24"/>
              </w:rPr>
              <w:t>a</w:t>
            </w:r>
            <w:r w:rsidR="00C73AE8" w:rsidRPr="000B66BC">
              <w:rPr>
                <w:sz w:val="24"/>
                <w:szCs w:val="24"/>
              </w:rPr>
              <w:t xml:space="preserve"> </w:t>
            </w:r>
            <w:r w:rsidR="00C73AE8" w:rsidRPr="000B66BC">
              <w:rPr>
                <w:rFonts w:ascii="Times New Roman" w:hAnsi="Times New Roman"/>
                <w:bCs/>
                <w:sz w:val="24"/>
                <w:szCs w:val="24"/>
              </w:rPr>
              <w:t>(1</w:t>
            </w:r>
            <w:proofErr w:type="gramStart"/>
            <w:r w:rsidR="00C73AE8" w:rsidRPr="000B66BC">
              <w:rPr>
                <w:rFonts w:ascii="Times New Roman" w:hAnsi="Times New Roman"/>
                <w:bCs/>
                <w:sz w:val="24"/>
                <w:szCs w:val="24"/>
              </w:rPr>
              <w:t xml:space="preserve">)  </w:t>
            </w:r>
            <w:r w:rsidR="00CB48CC" w:rsidRPr="000B66BC">
              <w:rPr>
                <w:rFonts w:ascii="Times New Roman" w:hAnsi="Times New Roman"/>
                <w:bCs/>
                <w:sz w:val="24"/>
                <w:szCs w:val="24"/>
              </w:rPr>
              <w:t>and</w:t>
            </w:r>
            <w:proofErr w:type="gramEnd"/>
            <w:r w:rsidR="00CB48CC" w:rsidRPr="000B66BC">
              <w:rPr>
                <w:rFonts w:ascii="Times New Roman" w:hAnsi="Times New Roman"/>
                <w:bCs/>
                <w:sz w:val="24"/>
                <w:szCs w:val="24"/>
              </w:rPr>
              <w:t xml:space="preserve"> </w:t>
            </w:r>
            <w:r w:rsidR="00E71E2E" w:rsidRPr="000B66BC">
              <w:rPr>
                <w:rFonts w:ascii="Times New Roman" w:hAnsi="Times New Roman"/>
                <w:bCs/>
                <w:sz w:val="24"/>
                <w:szCs w:val="24"/>
              </w:rPr>
              <w:t xml:space="preserve">point (a) of  Article </w:t>
            </w:r>
            <w:r w:rsidR="00CB48CC" w:rsidRPr="000B66BC">
              <w:rPr>
                <w:rFonts w:ascii="Times New Roman" w:hAnsi="Times New Roman"/>
                <w:bCs/>
                <w:sz w:val="24"/>
                <w:szCs w:val="24"/>
              </w:rPr>
              <w:t xml:space="preserve">499(1) </w:t>
            </w:r>
            <w:del w:id="572" w:author="Author">
              <w:r w:rsidR="00684733" w:rsidRPr="000B66BC" w:rsidDel="0032789D">
                <w:rPr>
                  <w:rFonts w:ascii="Times New Roman" w:hAnsi="Times New Roman"/>
                  <w:bCs/>
                  <w:sz w:val="24"/>
                  <w:szCs w:val="24"/>
                </w:rPr>
                <w:delText>CRR</w:delText>
              </w:r>
            </w:del>
            <w:ins w:id="573" w:author="Author">
              <w:r w:rsidR="0032789D">
                <w:rPr>
                  <w:rFonts w:ascii="Times New Roman" w:hAnsi="Times New Roman"/>
                  <w:bCs/>
                  <w:sz w:val="24"/>
                  <w:szCs w:val="24"/>
                </w:rPr>
                <w:t>REGULATION (EU) NO 575/2013</w:t>
              </w:r>
            </w:ins>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It includes all the adjustments that adjust the value of an </w:t>
            </w:r>
            <w:proofErr w:type="gramStart"/>
            <w:r w:rsidRPr="000B66BC">
              <w:rPr>
                <w:rFonts w:ascii="Times New Roman" w:hAnsi="Times New Roman"/>
                <w:bCs/>
                <w:sz w:val="24"/>
                <w:szCs w:val="24"/>
              </w:rPr>
              <w:t>asset</w:t>
            </w:r>
            <w:proofErr w:type="gramEnd"/>
            <w:r w:rsidRPr="000B66BC">
              <w:rPr>
                <w:rFonts w:ascii="Times New Roman" w:hAnsi="Times New Roman"/>
                <w:bCs/>
                <w:sz w:val="24"/>
                <w:szCs w:val="24"/>
              </w:rPr>
              <w:t xml:space="preserve"> and which are required by:</w:t>
            </w:r>
          </w:p>
          <w:p w14:paraId="2FE9C127" w14:textId="1473DBFF"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32 to 35 </w:t>
            </w:r>
            <w:del w:id="574" w:author="Author">
              <w:r w:rsidR="00684733" w:rsidRPr="000B66BC" w:rsidDel="0032789D">
                <w:rPr>
                  <w:rFonts w:ascii="Times New Roman" w:hAnsi="Times New Roman"/>
                  <w:bCs/>
                  <w:sz w:val="24"/>
                  <w:szCs w:val="24"/>
                </w:rPr>
                <w:delText>CRR</w:delText>
              </w:r>
            </w:del>
            <w:ins w:id="575"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or </w:t>
            </w:r>
          </w:p>
          <w:p w14:paraId="35A3C50B" w14:textId="3BCB706C"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36 to 47 </w:t>
            </w:r>
            <w:del w:id="576" w:author="Author">
              <w:r w:rsidR="00684733" w:rsidRPr="000B66BC" w:rsidDel="0032789D">
                <w:rPr>
                  <w:rFonts w:ascii="Times New Roman" w:hAnsi="Times New Roman"/>
                  <w:bCs/>
                  <w:sz w:val="24"/>
                  <w:szCs w:val="24"/>
                </w:rPr>
                <w:delText>CRR</w:delText>
              </w:r>
            </w:del>
            <w:ins w:id="577"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or </w:t>
            </w:r>
          </w:p>
          <w:p w14:paraId="66CB0299" w14:textId="06A4AE36"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56 to 60 </w:t>
            </w:r>
            <w:del w:id="578" w:author="Author">
              <w:r w:rsidR="00684733" w:rsidRPr="000B66BC" w:rsidDel="0032789D">
                <w:rPr>
                  <w:rFonts w:ascii="Times New Roman" w:hAnsi="Times New Roman"/>
                  <w:bCs/>
                  <w:sz w:val="24"/>
                  <w:szCs w:val="24"/>
                </w:rPr>
                <w:delText>CRR</w:delText>
              </w:r>
            </w:del>
            <w:ins w:id="579" w:author="Author">
              <w:r w:rsidR="0032789D">
                <w:rPr>
                  <w:rFonts w:ascii="Times New Roman" w:hAnsi="Times New Roman"/>
                  <w:bCs/>
                  <w:sz w:val="24"/>
                  <w:szCs w:val="24"/>
                </w:rPr>
                <w:t>REGULATION (EU) NO 575/2013</w:t>
              </w:r>
            </w:ins>
            <w:r w:rsidR="0061658B">
              <w:rPr>
                <w:rFonts w:ascii="Times New Roman" w:hAnsi="Times New Roman"/>
                <w:bCs/>
                <w:sz w:val="24"/>
                <w:szCs w:val="24"/>
              </w:rPr>
              <w:t>,</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as applicable.</w:t>
            </w:r>
          </w:p>
          <w:p w14:paraId="730A3940" w14:textId="386B4392" w:rsidR="00D9327B"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take into account exemptions, alternatives and waivers to such deductions laid down in Articles 48, 49 and 79 </w:t>
            </w:r>
            <w:del w:id="580" w:author="Author">
              <w:r w:rsidR="00684733" w:rsidRPr="000B66BC" w:rsidDel="0032789D">
                <w:rPr>
                  <w:rFonts w:ascii="Times New Roman" w:hAnsi="Times New Roman"/>
                  <w:bCs/>
                  <w:sz w:val="24"/>
                  <w:szCs w:val="24"/>
                </w:rPr>
                <w:delText>CRR</w:delText>
              </w:r>
            </w:del>
            <w:ins w:id="581" w:author="Author">
              <w:r w:rsidR="0032789D">
                <w:rPr>
                  <w:rFonts w:ascii="Times New Roman" w:hAnsi="Times New Roman"/>
                  <w:bCs/>
                  <w:sz w:val="24"/>
                  <w:szCs w:val="24"/>
                </w:rPr>
                <w:t>REGULATION (EU) NO 575/2013</w:t>
              </w:r>
            </w:ins>
            <w:r w:rsidRPr="000B66BC">
              <w:rPr>
                <w:rFonts w:ascii="Times New Roman" w:hAnsi="Times New Roman"/>
                <w:bCs/>
                <w:sz w:val="24"/>
                <w:szCs w:val="24"/>
              </w:rPr>
              <w:t>, in addition to taking into account the derogations laid down in Chapter 1</w:t>
            </w:r>
            <w:r w:rsidR="00ED7455" w:rsidRPr="000B66BC">
              <w:rPr>
                <w:rFonts w:ascii="Times New Roman" w:hAnsi="Times New Roman"/>
                <w:bCs/>
                <w:sz w:val="24"/>
                <w:szCs w:val="24"/>
              </w:rPr>
              <w:t>,</w:t>
            </w:r>
            <w:r w:rsidR="00D45B27" w:rsidRPr="000B66BC">
              <w:rPr>
                <w:rFonts w:ascii="Times New Roman" w:hAnsi="Times New Roman"/>
                <w:bCs/>
                <w:sz w:val="24"/>
                <w:szCs w:val="24"/>
              </w:rPr>
              <w:t xml:space="preserve"> </w:t>
            </w:r>
            <w:r w:rsidRPr="000B66BC">
              <w:rPr>
                <w:rFonts w:ascii="Times New Roman" w:hAnsi="Times New Roman"/>
                <w:bCs/>
                <w:sz w:val="24"/>
                <w:szCs w:val="24"/>
              </w:rPr>
              <w:t>2</w:t>
            </w:r>
            <w:r w:rsidR="00ED7455" w:rsidRPr="000B66BC">
              <w:rPr>
                <w:rFonts w:ascii="Times New Roman" w:hAnsi="Times New Roman"/>
                <w:bCs/>
                <w:sz w:val="24"/>
                <w:szCs w:val="24"/>
              </w:rPr>
              <w:t xml:space="preserve"> and 4 </w:t>
            </w:r>
            <w:r w:rsidRPr="000B66BC">
              <w:rPr>
                <w:rFonts w:ascii="Times New Roman" w:hAnsi="Times New Roman"/>
                <w:bCs/>
                <w:sz w:val="24"/>
                <w:szCs w:val="24"/>
              </w:rPr>
              <w:t xml:space="preserve">of Title I of Part Ten </w:t>
            </w:r>
            <w:del w:id="582" w:author="Author">
              <w:r w:rsidR="00684733" w:rsidRPr="000B66BC" w:rsidDel="0032789D">
                <w:rPr>
                  <w:rFonts w:ascii="Times New Roman" w:hAnsi="Times New Roman"/>
                  <w:bCs/>
                  <w:sz w:val="24"/>
                  <w:szCs w:val="24"/>
                </w:rPr>
                <w:delText>CRR</w:delText>
              </w:r>
            </w:del>
            <w:ins w:id="583"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To avoid double counting, institutions shall not report adjustments already applied pursuant to Article 111 </w:t>
            </w:r>
            <w:del w:id="584" w:author="Author">
              <w:r w:rsidR="00684733" w:rsidRPr="000B66BC" w:rsidDel="0032789D">
                <w:rPr>
                  <w:rFonts w:ascii="Times New Roman" w:hAnsi="Times New Roman"/>
                  <w:bCs/>
                  <w:sz w:val="24"/>
                  <w:szCs w:val="24"/>
                </w:rPr>
                <w:delText>CRR</w:delText>
              </w:r>
            </w:del>
            <w:ins w:id="585"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when calculating the exposure value in {0</w:t>
            </w:r>
            <w:r w:rsidR="00FB2738" w:rsidRPr="000B66BC">
              <w:rPr>
                <w:rFonts w:ascii="Times New Roman" w:hAnsi="Times New Roman"/>
                <w:bCs/>
                <w:sz w:val="24"/>
                <w:szCs w:val="24"/>
              </w:rPr>
              <w:t>0</w:t>
            </w:r>
            <w:r w:rsidRPr="000B66BC">
              <w:rPr>
                <w:rFonts w:ascii="Times New Roman" w:hAnsi="Times New Roman"/>
                <w:bCs/>
                <w:sz w:val="24"/>
                <w:szCs w:val="24"/>
              </w:rPr>
              <w:t>10;0</w:t>
            </w:r>
            <w:r w:rsidR="00FB2738" w:rsidRPr="000B66BC">
              <w:rPr>
                <w:rFonts w:ascii="Times New Roman" w:hAnsi="Times New Roman"/>
                <w:bCs/>
                <w:sz w:val="24"/>
                <w:szCs w:val="24"/>
              </w:rPr>
              <w:t>0</w:t>
            </w:r>
            <w:r w:rsidRPr="000B66BC">
              <w:rPr>
                <w:rFonts w:ascii="Times New Roman" w:hAnsi="Times New Roman"/>
                <w:bCs/>
                <w:sz w:val="24"/>
                <w:szCs w:val="24"/>
              </w:rPr>
              <w:t>10} to {</w:t>
            </w:r>
            <w:r w:rsidR="00FB2738" w:rsidRPr="000B66BC">
              <w:rPr>
                <w:rFonts w:ascii="Times New Roman" w:hAnsi="Times New Roman"/>
                <w:bCs/>
                <w:sz w:val="24"/>
                <w:szCs w:val="24"/>
              </w:rPr>
              <w:t>0</w:t>
            </w:r>
            <w:r w:rsidRPr="000B66BC">
              <w:rPr>
                <w:rFonts w:ascii="Times New Roman" w:hAnsi="Times New Roman"/>
                <w:bCs/>
                <w:sz w:val="24"/>
                <w:szCs w:val="24"/>
              </w:rPr>
              <w:t>26</w:t>
            </w:r>
            <w:ins w:id="586" w:author="Author">
              <w:r w:rsidR="00F02AF4">
                <w:rPr>
                  <w:rFonts w:ascii="Times New Roman" w:hAnsi="Times New Roman"/>
                  <w:bCs/>
                  <w:sz w:val="24"/>
                  <w:szCs w:val="24"/>
                </w:rPr>
                <w:t>8</w:t>
              </w:r>
            </w:ins>
            <w:del w:id="587" w:author="Author">
              <w:r w:rsidR="000C5068" w:rsidRPr="000B66BC" w:rsidDel="00F02AF4">
                <w:rPr>
                  <w:rFonts w:ascii="Times New Roman" w:hAnsi="Times New Roman"/>
                  <w:bCs/>
                  <w:sz w:val="24"/>
                  <w:szCs w:val="24"/>
                </w:rPr>
                <w:delText>7</w:delText>
              </w:r>
            </w:del>
            <w:r w:rsidRPr="000B66BC">
              <w:rPr>
                <w:rFonts w:ascii="Times New Roman" w:hAnsi="Times New Roman"/>
                <w:bCs/>
                <w:sz w:val="24"/>
                <w:szCs w:val="24"/>
              </w:rPr>
              <w:t>;0</w:t>
            </w:r>
            <w:r w:rsidR="00FB2738" w:rsidRPr="000B66BC">
              <w:rPr>
                <w:rFonts w:ascii="Times New Roman" w:hAnsi="Times New Roman"/>
                <w:bCs/>
                <w:sz w:val="24"/>
                <w:szCs w:val="24"/>
              </w:rPr>
              <w:t>0</w:t>
            </w:r>
            <w:r w:rsidRPr="000B66BC">
              <w:rPr>
                <w:rFonts w:ascii="Times New Roman" w:hAnsi="Times New Roman"/>
                <w:bCs/>
                <w:sz w:val="24"/>
                <w:szCs w:val="24"/>
              </w:rPr>
              <w:t>10} nor shall they report any adjustment that does not deduct the value of a specific asset.</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As these amounts are already deducted from the capital measure, they reduce the leverage ratio exposure and shall be reported as a negative figure.</w:t>
            </w:r>
          </w:p>
          <w:p w14:paraId="5A75B235" w14:textId="7A1127D9" w:rsidR="00CB48CC" w:rsidRPr="000B66BC" w:rsidRDefault="00D9327B" w:rsidP="000B66BC">
            <w:pPr>
              <w:pStyle w:val="BodyText1"/>
              <w:spacing w:after="240" w:line="240" w:lineRule="auto"/>
              <w:rPr>
                <w:rFonts w:ascii="Times New Roman" w:hAnsi="Times New Roman"/>
                <w:b/>
                <w:bCs/>
                <w:sz w:val="24"/>
                <w:szCs w:val="24"/>
              </w:rPr>
            </w:pPr>
            <w:del w:id="588" w:author="Author">
              <w:r w:rsidRPr="000B66BC" w:rsidDel="005478C5">
                <w:rPr>
                  <w:rFonts w:ascii="Times New Roman" w:hAnsi="Times New Roman"/>
                  <w:bCs/>
                  <w:sz w:val="24"/>
                  <w:szCs w:val="24"/>
                </w:rPr>
                <w:delText xml:space="preserve">In addition,  </w:delText>
              </w:r>
              <w:r w:rsidRPr="000B66BC" w:rsidDel="005478C5">
                <w:rPr>
                  <w:rFonts w:ascii="Times New Roman" w:hAnsi="Times New Roman"/>
                  <w:bCs/>
                  <w:color w:val="auto"/>
                  <w:sz w:val="24"/>
                  <w:szCs w:val="24"/>
                </w:rPr>
                <w:delText>institutions shall report in this row as a positive value the amounts to be added back to the leverage ratio exposure measure in accordance with Article 473a (7)</w:delText>
              </w:r>
              <w:r w:rsidR="00526EBD" w:rsidRPr="000B66BC" w:rsidDel="005478C5">
                <w:rPr>
                  <w:rFonts w:ascii="Times New Roman" w:hAnsi="Times New Roman"/>
                  <w:bCs/>
                  <w:color w:val="auto"/>
                  <w:sz w:val="24"/>
                  <w:szCs w:val="24"/>
                </w:rPr>
                <w:delText xml:space="preserve"> </w:delText>
              </w:r>
              <w:r w:rsidR="00684733" w:rsidRPr="000B66BC" w:rsidDel="0032789D">
                <w:rPr>
                  <w:rFonts w:ascii="Times New Roman" w:hAnsi="Times New Roman"/>
                  <w:bCs/>
                  <w:color w:val="auto"/>
                  <w:sz w:val="24"/>
                  <w:szCs w:val="24"/>
                </w:rPr>
                <w:delText>CRR</w:delText>
              </w:r>
              <w:r w:rsidR="0026270F" w:rsidRPr="000B66BC" w:rsidDel="005478C5">
                <w:rPr>
                  <w:rFonts w:ascii="Times New Roman" w:hAnsi="Times New Roman"/>
                  <w:bCs/>
                  <w:color w:val="auto"/>
                  <w:sz w:val="24"/>
                  <w:szCs w:val="24"/>
                </w:rPr>
                <w:delText xml:space="preserve"> </w:delText>
              </w:r>
              <w:r w:rsidR="0026270F" w:rsidRPr="000B66BC" w:rsidDel="005478C5">
                <w:rPr>
                  <w:rFonts w:ascii="Times New Roman" w:hAnsi="Times New Roman"/>
                  <w:color w:val="auto"/>
                  <w:sz w:val="24"/>
                  <w:szCs w:val="24"/>
                </w:rPr>
                <w:delText xml:space="preserve">and 473a (7a) </w:delText>
              </w:r>
              <w:r w:rsidR="0026270F" w:rsidRPr="000B66BC" w:rsidDel="0032789D">
                <w:rPr>
                  <w:rFonts w:ascii="Times New Roman" w:hAnsi="Times New Roman"/>
                  <w:color w:val="auto"/>
                  <w:sz w:val="24"/>
                  <w:szCs w:val="24"/>
                </w:rPr>
                <w:delText>CRR</w:delText>
              </w:r>
              <w:r w:rsidRPr="000B66BC" w:rsidDel="005478C5">
                <w:rPr>
                  <w:rFonts w:ascii="Times New Roman" w:hAnsi="Times New Roman"/>
                  <w:bCs/>
                  <w:color w:val="auto"/>
                  <w:sz w:val="24"/>
                  <w:szCs w:val="24"/>
                </w:rPr>
                <w:delText>.</w:delText>
              </w:r>
            </w:del>
          </w:p>
        </w:tc>
      </w:tr>
      <w:tr w:rsidR="00CB48CC" w:rsidRPr="00E75BB8" w14:paraId="2854FA96" w14:textId="77777777" w:rsidTr="00E1595A">
        <w:trPr>
          <w:trHeight w:val="304"/>
        </w:trPr>
        <w:tc>
          <w:tcPr>
            <w:tcW w:w="1531" w:type="dxa"/>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290;</w:t>
            </w:r>
            <w:r w:rsidR="009573B2" w:rsidRPr="000B66BC">
              <w:rPr>
                <w:rFonts w:ascii="Times New Roman" w:hAnsi="Times New Roman"/>
                <w:bCs/>
                <w:sz w:val="24"/>
                <w:szCs w:val="24"/>
              </w:rPr>
              <w:t>0</w:t>
            </w:r>
            <w:r w:rsidRPr="000B66BC">
              <w:rPr>
                <w:rFonts w:ascii="Times New Roman" w:hAnsi="Times New Roman"/>
                <w:bCs/>
                <w:sz w:val="24"/>
                <w:szCs w:val="24"/>
              </w:rPr>
              <w:t>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Total Leverage Ratio exposure </w:t>
            </w:r>
            <w:r w:rsidR="002706B3" w:rsidRPr="000B66BC">
              <w:rPr>
                <w:rFonts w:ascii="Times New Roman" w:hAnsi="Times New Roman"/>
                <w:b/>
                <w:bCs/>
                <w:sz w:val="24"/>
                <w:szCs w:val="24"/>
              </w:rPr>
              <w:t>measure</w:t>
            </w:r>
            <w:r w:rsidRPr="000B66BC">
              <w:rPr>
                <w:rFonts w:ascii="Times New Roman" w:hAnsi="Times New Roman"/>
                <w:b/>
                <w:bCs/>
                <w:sz w:val="24"/>
                <w:szCs w:val="24"/>
              </w:rPr>
              <w:t xml:space="preserve">- using a fully phased-in definition of Tier 1 </w:t>
            </w:r>
            <w:proofErr w:type="gramStart"/>
            <w:r w:rsidRPr="000B66BC">
              <w:rPr>
                <w:rFonts w:ascii="Times New Roman" w:hAnsi="Times New Roman"/>
                <w:b/>
                <w:bCs/>
                <w:sz w:val="24"/>
                <w:szCs w:val="24"/>
              </w:rPr>
              <w:t>capital</w:t>
            </w:r>
            <w:proofErr w:type="gramEnd"/>
          </w:p>
          <w:p w14:paraId="18A90C99" w14:textId="7C37021D" w:rsidR="00CB48CC" w:rsidRPr="000B66BC" w:rsidRDefault="0026270F"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report the</w:t>
            </w:r>
            <w:r w:rsidR="00A334A3" w:rsidRPr="000B66BC">
              <w:rPr>
                <w:rFonts w:ascii="Times New Roman" w:hAnsi="Times New Roman"/>
                <w:bCs/>
                <w:sz w:val="24"/>
                <w:szCs w:val="24"/>
              </w:rPr>
              <w:t xml:space="preserve"> sum of all rows from 0</w:t>
            </w:r>
            <w:r w:rsidR="00FB2738" w:rsidRPr="000B66BC">
              <w:rPr>
                <w:rFonts w:ascii="Times New Roman" w:hAnsi="Times New Roman"/>
                <w:bCs/>
                <w:sz w:val="24"/>
                <w:szCs w:val="24"/>
              </w:rPr>
              <w:t>0</w:t>
            </w:r>
            <w:r w:rsidR="00A334A3" w:rsidRPr="000B66BC">
              <w:rPr>
                <w:rFonts w:ascii="Times New Roman" w:hAnsi="Times New Roman"/>
                <w:bCs/>
                <w:sz w:val="24"/>
                <w:szCs w:val="24"/>
              </w:rPr>
              <w:t>10 to</w:t>
            </w:r>
            <w:r w:rsidR="00321D7D" w:rsidRPr="000B66BC">
              <w:rPr>
                <w:rFonts w:ascii="Times New Roman" w:hAnsi="Times New Roman"/>
                <w:bCs/>
                <w:sz w:val="24"/>
                <w:szCs w:val="24"/>
              </w:rPr>
              <w:t xml:space="preserve"> </w:t>
            </w:r>
            <w:r w:rsidR="00FB2738" w:rsidRPr="000B66BC">
              <w:rPr>
                <w:rFonts w:ascii="Times New Roman" w:hAnsi="Times New Roman"/>
                <w:bCs/>
                <w:sz w:val="24"/>
                <w:szCs w:val="24"/>
              </w:rPr>
              <w:t>0</w:t>
            </w:r>
            <w:r w:rsidR="00321D7D" w:rsidRPr="000B66BC">
              <w:rPr>
                <w:rFonts w:ascii="Times New Roman" w:hAnsi="Times New Roman"/>
                <w:bCs/>
                <w:sz w:val="24"/>
                <w:szCs w:val="24"/>
              </w:rPr>
              <w:t>2</w:t>
            </w:r>
            <w:r w:rsidR="00417210" w:rsidRPr="000B66BC">
              <w:rPr>
                <w:rFonts w:ascii="Times New Roman" w:hAnsi="Times New Roman"/>
                <w:bCs/>
                <w:sz w:val="24"/>
                <w:szCs w:val="24"/>
              </w:rPr>
              <w:t>6</w:t>
            </w:r>
            <w:ins w:id="589" w:author="Author">
              <w:r w:rsidR="002D7E94">
                <w:rPr>
                  <w:rFonts w:ascii="Times New Roman" w:hAnsi="Times New Roman"/>
                  <w:bCs/>
                  <w:sz w:val="24"/>
                  <w:szCs w:val="24"/>
                </w:rPr>
                <w:t>8</w:t>
              </w:r>
            </w:ins>
            <w:del w:id="590" w:author="Author">
              <w:r w:rsidR="000C5068" w:rsidRPr="000B66BC" w:rsidDel="002D7E94">
                <w:rPr>
                  <w:rFonts w:ascii="Times New Roman" w:hAnsi="Times New Roman"/>
                  <w:bCs/>
                  <w:sz w:val="24"/>
                  <w:szCs w:val="24"/>
                </w:rPr>
                <w:delText>7</w:delText>
              </w:r>
            </w:del>
            <w:r w:rsidR="00A334A3" w:rsidRPr="000B66BC">
              <w:rPr>
                <w:rFonts w:ascii="Times New Roman" w:hAnsi="Times New Roman"/>
                <w:bCs/>
                <w:sz w:val="24"/>
                <w:szCs w:val="24"/>
              </w:rPr>
              <w:t xml:space="preserve"> </w:t>
            </w:r>
            <w:r w:rsidR="00321D7D" w:rsidRPr="000B66BC">
              <w:rPr>
                <w:rFonts w:ascii="Times New Roman" w:hAnsi="Times New Roman"/>
                <w:bCs/>
                <w:sz w:val="24"/>
                <w:szCs w:val="24"/>
              </w:rPr>
              <w:t>and</w:t>
            </w:r>
            <w:r w:rsidR="00A334A3" w:rsidRPr="000B66BC">
              <w:rPr>
                <w:rFonts w:ascii="Times New Roman" w:hAnsi="Times New Roman"/>
                <w:bCs/>
                <w:sz w:val="24"/>
                <w:szCs w:val="24"/>
              </w:rPr>
              <w:t xml:space="preserve"> row </w:t>
            </w:r>
            <w:r w:rsidR="00FB2738" w:rsidRPr="000B66BC">
              <w:rPr>
                <w:rFonts w:ascii="Times New Roman" w:hAnsi="Times New Roman"/>
                <w:bCs/>
                <w:sz w:val="24"/>
                <w:szCs w:val="24"/>
              </w:rPr>
              <w:t>0</w:t>
            </w:r>
            <w:r w:rsidR="00A334A3" w:rsidRPr="000B66BC">
              <w:rPr>
                <w:rFonts w:ascii="Times New Roman" w:hAnsi="Times New Roman"/>
                <w:bCs/>
                <w:sz w:val="24"/>
                <w:szCs w:val="24"/>
              </w:rPr>
              <w:t>270.</w:t>
            </w:r>
          </w:p>
        </w:tc>
      </w:tr>
      <w:tr w:rsidR="00CB48CC" w:rsidRPr="00E75BB8" w14:paraId="16865D6C" w14:textId="77777777" w:rsidTr="00E1595A">
        <w:trPr>
          <w:trHeight w:val="304"/>
        </w:trPr>
        <w:tc>
          <w:tcPr>
            <w:tcW w:w="1531" w:type="dxa"/>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300;</w:t>
            </w:r>
            <w:r w:rsidR="009573B2" w:rsidRPr="000B66BC">
              <w:rPr>
                <w:rFonts w:ascii="Times New Roman" w:hAnsi="Times New Roman"/>
                <w:bCs/>
                <w:sz w:val="24"/>
                <w:szCs w:val="24"/>
              </w:rPr>
              <w:t>0</w:t>
            </w:r>
            <w:r w:rsidRPr="000B66BC">
              <w:rPr>
                <w:rFonts w:ascii="Times New Roman" w:hAnsi="Times New Roman"/>
                <w:bCs/>
                <w:sz w:val="24"/>
                <w:szCs w:val="24"/>
              </w:rPr>
              <w:t>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Total Leverage Ratio exposure</w:t>
            </w:r>
            <w:r w:rsidR="002706B3" w:rsidRPr="000B66BC">
              <w:rPr>
                <w:rFonts w:ascii="Times New Roman" w:hAnsi="Times New Roman"/>
                <w:b/>
                <w:bCs/>
                <w:sz w:val="24"/>
                <w:szCs w:val="24"/>
              </w:rPr>
              <w:t xml:space="preserve"> measure</w:t>
            </w:r>
            <w:r w:rsidRPr="000B66BC">
              <w:rPr>
                <w:rFonts w:ascii="Times New Roman" w:hAnsi="Times New Roman"/>
                <w:b/>
                <w:bCs/>
                <w:sz w:val="24"/>
                <w:szCs w:val="24"/>
              </w:rPr>
              <w:t xml:space="preserve"> - using a transitional definition of Tier 1 </w:t>
            </w:r>
            <w:proofErr w:type="gramStart"/>
            <w:r w:rsidRPr="000B66BC">
              <w:rPr>
                <w:rFonts w:ascii="Times New Roman" w:hAnsi="Times New Roman"/>
                <w:b/>
                <w:bCs/>
                <w:sz w:val="24"/>
                <w:szCs w:val="24"/>
              </w:rPr>
              <w:t>capital</w:t>
            </w:r>
            <w:proofErr w:type="gramEnd"/>
          </w:p>
          <w:p w14:paraId="247E260C" w14:textId="2546242F"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lastRenderedPageBreak/>
              <w:t xml:space="preserve">Institutions shall report the </w:t>
            </w:r>
            <w:r w:rsidR="00A334A3" w:rsidRPr="000B66BC">
              <w:rPr>
                <w:rFonts w:ascii="Times New Roman" w:hAnsi="Times New Roman"/>
                <w:bCs/>
                <w:sz w:val="24"/>
                <w:szCs w:val="24"/>
              </w:rPr>
              <w:t xml:space="preserve">sum of </w:t>
            </w:r>
            <w:r w:rsidR="00A334A3" w:rsidRPr="006D0623">
              <w:rPr>
                <w:rFonts w:ascii="Times New Roman" w:hAnsi="Times New Roman"/>
                <w:bCs/>
                <w:sz w:val="24"/>
                <w:szCs w:val="24"/>
              </w:rPr>
              <w:t>all rows from 0</w:t>
            </w:r>
            <w:r w:rsidR="00FB2738" w:rsidRPr="006D0623">
              <w:rPr>
                <w:rFonts w:ascii="Times New Roman" w:hAnsi="Times New Roman"/>
                <w:bCs/>
                <w:sz w:val="24"/>
                <w:szCs w:val="24"/>
              </w:rPr>
              <w:t>0</w:t>
            </w:r>
            <w:r w:rsidR="00A334A3" w:rsidRPr="006D0623">
              <w:rPr>
                <w:rFonts w:ascii="Times New Roman" w:hAnsi="Times New Roman"/>
                <w:bCs/>
                <w:sz w:val="24"/>
                <w:szCs w:val="24"/>
              </w:rPr>
              <w:t xml:space="preserve">10 </w:t>
            </w:r>
            <w:r w:rsidR="00E77839" w:rsidRPr="006D0623">
              <w:rPr>
                <w:rFonts w:ascii="Times New Roman" w:hAnsi="Times New Roman"/>
                <w:bCs/>
                <w:sz w:val="24"/>
                <w:szCs w:val="24"/>
              </w:rPr>
              <w:t xml:space="preserve">to </w:t>
            </w:r>
            <w:r w:rsidR="00FB2738" w:rsidRPr="006D0623">
              <w:rPr>
                <w:rFonts w:ascii="Times New Roman" w:hAnsi="Times New Roman"/>
                <w:bCs/>
                <w:sz w:val="24"/>
                <w:szCs w:val="24"/>
              </w:rPr>
              <w:t>0</w:t>
            </w:r>
            <w:r w:rsidR="00417210" w:rsidRPr="006D0623">
              <w:rPr>
                <w:rFonts w:ascii="Times New Roman" w:hAnsi="Times New Roman"/>
                <w:bCs/>
                <w:sz w:val="24"/>
                <w:szCs w:val="24"/>
              </w:rPr>
              <w:t>2</w:t>
            </w:r>
            <w:r w:rsidR="00E77839" w:rsidRPr="006D0623">
              <w:rPr>
                <w:rFonts w:ascii="Times New Roman" w:hAnsi="Times New Roman"/>
                <w:bCs/>
                <w:sz w:val="24"/>
                <w:szCs w:val="24"/>
              </w:rPr>
              <w:t>6</w:t>
            </w:r>
            <w:ins w:id="591" w:author="Author">
              <w:r w:rsidR="00FF096F">
                <w:rPr>
                  <w:rFonts w:ascii="Times New Roman" w:hAnsi="Times New Roman"/>
                  <w:bCs/>
                  <w:sz w:val="24"/>
                  <w:szCs w:val="24"/>
                </w:rPr>
                <w:t>8</w:t>
              </w:r>
            </w:ins>
            <w:del w:id="592" w:author="Author">
              <w:r w:rsidR="000C5068" w:rsidRPr="006D0623" w:rsidDel="00FF096F">
                <w:rPr>
                  <w:rFonts w:ascii="Times New Roman" w:hAnsi="Times New Roman"/>
                  <w:bCs/>
                  <w:sz w:val="24"/>
                  <w:szCs w:val="24"/>
                </w:rPr>
                <w:delText>7</w:delText>
              </w:r>
            </w:del>
            <w:ins w:id="593" w:author="Author">
              <w:r w:rsidR="00853E35">
                <w:rPr>
                  <w:rFonts w:ascii="Times New Roman" w:hAnsi="Times New Roman"/>
                  <w:bCs/>
                  <w:sz w:val="24"/>
                  <w:szCs w:val="24"/>
                </w:rPr>
                <w:t xml:space="preserve">, </w:t>
              </w:r>
            </w:ins>
            <w:del w:id="594" w:author="Author">
              <w:r w:rsidR="00E77839" w:rsidRPr="006D0623" w:rsidDel="00853E35">
                <w:rPr>
                  <w:rFonts w:ascii="Times New Roman" w:hAnsi="Times New Roman"/>
                  <w:bCs/>
                  <w:sz w:val="24"/>
                  <w:szCs w:val="24"/>
                </w:rPr>
                <w:delText xml:space="preserve"> </w:delText>
              </w:r>
            </w:del>
            <w:r w:rsidR="00E77839" w:rsidRPr="006D0623">
              <w:rPr>
                <w:rFonts w:ascii="Times New Roman" w:hAnsi="Times New Roman"/>
                <w:bCs/>
                <w:sz w:val="24"/>
                <w:szCs w:val="24"/>
              </w:rPr>
              <w:t xml:space="preserve">and </w:t>
            </w:r>
            <w:r w:rsidR="00FB2738" w:rsidRPr="006D0623">
              <w:rPr>
                <w:rFonts w:ascii="Times New Roman" w:hAnsi="Times New Roman"/>
                <w:bCs/>
                <w:sz w:val="24"/>
                <w:szCs w:val="24"/>
              </w:rPr>
              <w:t>0</w:t>
            </w:r>
            <w:r w:rsidR="00A334A3" w:rsidRPr="006D0623">
              <w:rPr>
                <w:rFonts w:ascii="Times New Roman" w:hAnsi="Times New Roman"/>
                <w:bCs/>
                <w:sz w:val="24"/>
                <w:szCs w:val="24"/>
              </w:rPr>
              <w:t>280</w:t>
            </w:r>
            <w:ins w:id="595" w:author="Author">
              <w:r w:rsidR="00EE5727">
                <w:rPr>
                  <w:rFonts w:ascii="Times New Roman" w:hAnsi="Times New Roman"/>
                  <w:bCs/>
                  <w:sz w:val="24"/>
                  <w:szCs w:val="24"/>
                </w:rPr>
                <w:t>.</w:t>
              </w:r>
              <w:r w:rsidR="00F82A48">
                <w:rPr>
                  <w:rFonts w:ascii="Times New Roman" w:hAnsi="Times New Roman"/>
                  <w:bCs/>
                  <w:sz w:val="24"/>
                  <w:szCs w:val="24"/>
                </w:rPr>
                <w:t xml:space="preserve"> </w:t>
              </w:r>
            </w:ins>
          </w:p>
        </w:tc>
      </w:tr>
      <w:tr w:rsidR="00CB48CC" w:rsidRPr="00E75BB8" w14:paraId="25B9F129" w14:textId="77777777" w:rsidTr="00E1595A">
        <w:trPr>
          <w:trHeight w:val="304"/>
        </w:trPr>
        <w:tc>
          <w:tcPr>
            <w:tcW w:w="1531" w:type="dxa"/>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sidRPr="000B66BC">
              <w:rPr>
                <w:rFonts w:ascii="Times New Roman" w:hAnsi="Times New Roman"/>
                <w:b/>
                <w:sz w:val="24"/>
                <w:szCs w:val="24"/>
              </w:rPr>
              <w:lastRenderedPageBreak/>
              <w:t>Row and column</w:t>
            </w:r>
          </w:p>
        </w:tc>
        <w:tc>
          <w:tcPr>
            <w:tcW w:w="7590" w:type="dxa"/>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Capital </w:t>
            </w:r>
          </w:p>
        </w:tc>
      </w:tr>
      <w:tr w:rsidR="00CB48CC" w:rsidRPr="00E75BB8" w14:paraId="448FE1D7" w14:textId="77777777" w:rsidTr="00E1595A">
        <w:trPr>
          <w:trHeight w:val="304"/>
        </w:trPr>
        <w:tc>
          <w:tcPr>
            <w:tcW w:w="1531" w:type="dxa"/>
          </w:tcPr>
          <w:p w14:paraId="696588A9" w14:textId="3F9C3A82"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310;</w:t>
            </w:r>
            <w:r w:rsidR="009573B2" w:rsidRPr="000B66BC">
              <w:rPr>
                <w:rFonts w:ascii="Times New Roman" w:hAnsi="Times New Roman"/>
                <w:bCs/>
                <w:sz w:val="24"/>
                <w:szCs w:val="24"/>
              </w:rPr>
              <w:t>0</w:t>
            </w:r>
            <w:r w:rsidRPr="000B66BC">
              <w:rPr>
                <w:rFonts w:ascii="Times New Roman" w:hAnsi="Times New Roman"/>
                <w:bCs/>
                <w:sz w:val="24"/>
                <w:szCs w:val="24"/>
              </w:rPr>
              <w:t>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90" w:type="dxa"/>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Tier 1 capital - fully phased-in definition</w:t>
            </w:r>
          </w:p>
          <w:p w14:paraId="6D31890D" w14:textId="3C66B4B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Article 429(3) and</w:t>
            </w:r>
            <w:r w:rsidR="006F5F1F" w:rsidRPr="000B66BC">
              <w:rPr>
                <w:rFonts w:ascii="Times New Roman" w:hAnsi="Times New Roman"/>
                <w:bCs/>
                <w:sz w:val="24"/>
                <w:szCs w:val="24"/>
              </w:rPr>
              <w:t xml:space="preserve"> point (a) of Article</w:t>
            </w:r>
            <w:r w:rsidRPr="000B66BC">
              <w:rPr>
                <w:rFonts w:ascii="Times New Roman" w:hAnsi="Times New Roman"/>
                <w:bCs/>
                <w:sz w:val="24"/>
                <w:szCs w:val="24"/>
              </w:rPr>
              <w:t xml:space="preserve"> 499(1) </w:t>
            </w:r>
            <w:del w:id="596" w:author="Author">
              <w:r w:rsidR="00684733" w:rsidRPr="000B66BC" w:rsidDel="0032789D">
                <w:rPr>
                  <w:rFonts w:ascii="Times New Roman" w:hAnsi="Times New Roman"/>
                  <w:bCs/>
                  <w:sz w:val="24"/>
                  <w:szCs w:val="24"/>
                </w:rPr>
                <w:delText>CRR</w:delText>
              </w:r>
            </w:del>
            <w:ins w:id="597" w:author="Author">
              <w:r w:rsidR="0032789D">
                <w:rPr>
                  <w:rFonts w:ascii="Times New Roman" w:hAnsi="Times New Roman"/>
                  <w:bCs/>
                  <w:sz w:val="24"/>
                  <w:szCs w:val="24"/>
                </w:rPr>
                <w:t>REGULATION (EU) NO 575/2013</w:t>
              </w:r>
            </w:ins>
          </w:p>
          <w:p w14:paraId="49E3D5DA" w14:textId="6FC808B0"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is the amount of Tier 1 capital as calculated in accordance with Article 25 </w:t>
            </w:r>
            <w:del w:id="598" w:author="Author">
              <w:r w:rsidR="00684733" w:rsidRPr="000B66BC" w:rsidDel="0032789D">
                <w:rPr>
                  <w:rFonts w:ascii="Times New Roman" w:hAnsi="Times New Roman"/>
                  <w:bCs/>
                  <w:sz w:val="24"/>
                  <w:szCs w:val="24"/>
                </w:rPr>
                <w:delText>CRR</w:delText>
              </w:r>
            </w:del>
            <w:ins w:id="599" w:author="Author">
              <w:r w:rsidR="0032789D">
                <w:rPr>
                  <w:rFonts w:ascii="Times New Roman" w:hAnsi="Times New Roman"/>
                  <w:bCs/>
                  <w:sz w:val="24"/>
                  <w:szCs w:val="24"/>
                </w:rPr>
                <w:t>REGULATION (EU) NO 575/2013</w:t>
              </w:r>
            </w:ins>
            <w:r w:rsidRPr="000B66BC">
              <w:rPr>
                <w:rFonts w:ascii="Times New Roman" w:hAnsi="Times New Roman"/>
                <w:bCs/>
                <w:sz w:val="24"/>
                <w:szCs w:val="24"/>
              </w:rPr>
              <w:t>, without taking into account the derogation laid down in Chapters 1</w:t>
            </w:r>
            <w:r w:rsidR="00A2529A" w:rsidRPr="000B66BC">
              <w:rPr>
                <w:rFonts w:ascii="Times New Roman" w:hAnsi="Times New Roman"/>
                <w:bCs/>
                <w:sz w:val="24"/>
                <w:szCs w:val="24"/>
              </w:rPr>
              <w:t>,</w:t>
            </w:r>
            <w:r w:rsidR="00D45B27" w:rsidRPr="000B66BC">
              <w:rPr>
                <w:rFonts w:ascii="Times New Roman" w:hAnsi="Times New Roman"/>
                <w:bCs/>
                <w:sz w:val="24"/>
                <w:szCs w:val="24"/>
              </w:rPr>
              <w:t xml:space="preserve"> </w:t>
            </w:r>
            <w:r w:rsidRPr="000B66BC">
              <w:rPr>
                <w:rFonts w:ascii="Times New Roman" w:hAnsi="Times New Roman"/>
                <w:bCs/>
                <w:sz w:val="24"/>
                <w:szCs w:val="24"/>
              </w:rPr>
              <w:t xml:space="preserve">2 </w:t>
            </w:r>
            <w:r w:rsidR="00A2529A" w:rsidRPr="000B66BC">
              <w:rPr>
                <w:rFonts w:ascii="Times New Roman" w:hAnsi="Times New Roman"/>
                <w:bCs/>
                <w:sz w:val="24"/>
                <w:szCs w:val="24"/>
              </w:rPr>
              <w:t xml:space="preserve">and 4 </w:t>
            </w:r>
            <w:r w:rsidRPr="000B66BC">
              <w:rPr>
                <w:rFonts w:ascii="Times New Roman" w:hAnsi="Times New Roman"/>
                <w:bCs/>
                <w:sz w:val="24"/>
                <w:szCs w:val="24"/>
              </w:rPr>
              <w:t xml:space="preserve">of Title I of Part Ten </w:t>
            </w:r>
            <w:del w:id="600" w:author="Author">
              <w:r w:rsidR="00684733" w:rsidRPr="000B66BC" w:rsidDel="0032789D">
                <w:rPr>
                  <w:rFonts w:ascii="Times New Roman" w:hAnsi="Times New Roman"/>
                  <w:bCs/>
                  <w:sz w:val="24"/>
                  <w:szCs w:val="24"/>
                </w:rPr>
                <w:delText>CRR</w:delText>
              </w:r>
            </w:del>
            <w:ins w:id="601"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tc>
      </w:tr>
      <w:tr w:rsidR="00CB48CC" w:rsidRPr="00E75BB8" w14:paraId="2B054486" w14:textId="77777777" w:rsidTr="00E1595A">
        <w:trPr>
          <w:trHeight w:val="304"/>
        </w:trPr>
        <w:tc>
          <w:tcPr>
            <w:tcW w:w="1531" w:type="dxa"/>
          </w:tcPr>
          <w:p w14:paraId="5ED7C02F" w14:textId="7A8D781A"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320;</w:t>
            </w:r>
            <w:r w:rsidR="009573B2" w:rsidRPr="000B66BC">
              <w:rPr>
                <w:rFonts w:ascii="Times New Roman" w:hAnsi="Times New Roman"/>
                <w:bCs/>
                <w:sz w:val="24"/>
                <w:szCs w:val="24"/>
              </w:rPr>
              <w:t>0</w:t>
            </w:r>
            <w:r w:rsidRPr="000B66BC">
              <w:rPr>
                <w:rFonts w:ascii="Times New Roman" w:hAnsi="Times New Roman"/>
                <w:bCs/>
                <w:sz w:val="24"/>
                <w:szCs w:val="24"/>
              </w:rPr>
              <w:t>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90" w:type="dxa"/>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Tier 1 capital - transitional definition</w:t>
            </w:r>
          </w:p>
          <w:p w14:paraId="5041E493" w14:textId="68022A04"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Articles 429(3) and </w:t>
            </w:r>
            <w:r w:rsidR="006F5F1F" w:rsidRPr="000B66BC">
              <w:rPr>
                <w:rFonts w:ascii="Times New Roman" w:hAnsi="Times New Roman"/>
                <w:bCs/>
                <w:sz w:val="24"/>
                <w:szCs w:val="24"/>
              </w:rPr>
              <w:t xml:space="preserve">point (b) of Article </w:t>
            </w:r>
            <w:r w:rsidRPr="000B66BC">
              <w:rPr>
                <w:rFonts w:ascii="Times New Roman" w:hAnsi="Times New Roman"/>
                <w:bCs/>
                <w:sz w:val="24"/>
                <w:szCs w:val="24"/>
              </w:rPr>
              <w:t xml:space="preserve">499(1) </w:t>
            </w:r>
            <w:del w:id="602" w:author="Author">
              <w:r w:rsidR="00684733" w:rsidRPr="000B66BC" w:rsidDel="0032789D">
                <w:rPr>
                  <w:rFonts w:ascii="Times New Roman" w:hAnsi="Times New Roman"/>
                  <w:bCs/>
                  <w:sz w:val="24"/>
                  <w:szCs w:val="24"/>
                </w:rPr>
                <w:delText>CRR</w:delText>
              </w:r>
            </w:del>
            <w:ins w:id="603" w:author="Author">
              <w:r w:rsidR="0032789D">
                <w:rPr>
                  <w:rFonts w:ascii="Times New Roman" w:hAnsi="Times New Roman"/>
                  <w:bCs/>
                  <w:sz w:val="24"/>
                  <w:szCs w:val="24"/>
                </w:rPr>
                <w:t>REGULATION (EU) NO 575/2013</w:t>
              </w:r>
            </w:ins>
          </w:p>
          <w:p w14:paraId="3270C368" w14:textId="0B2E5CF8" w:rsidR="00CB48CC" w:rsidRPr="000B66BC" w:rsidRDefault="00CB48CC" w:rsidP="00B70EBF">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B70EBF">
              <w:rPr>
                <w:rFonts w:ascii="Times New Roman" w:hAnsi="Times New Roman"/>
                <w:bCs/>
                <w:sz w:val="24"/>
                <w:szCs w:val="24"/>
              </w:rPr>
              <w:t>shall be</w:t>
            </w:r>
            <w:r w:rsidRPr="000B66BC">
              <w:rPr>
                <w:rFonts w:ascii="Times New Roman" w:hAnsi="Times New Roman"/>
                <w:bCs/>
                <w:sz w:val="24"/>
                <w:szCs w:val="24"/>
              </w:rPr>
              <w:t xml:space="preserve"> the amount of Tier 1 capital as calculated in accordance with Article 25 </w:t>
            </w:r>
            <w:del w:id="604" w:author="Author">
              <w:r w:rsidR="00684733" w:rsidRPr="000B66BC" w:rsidDel="0032789D">
                <w:rPr>
                  <w:rFonts w:ascii="Times New Roman" w:hAnsi="Times New Roman"/>
                  <w:bCs/>
                  <w:sz w:val="24"/>
                  <w:szCs w:val="24"/>
                </w:rPr>
                <w:delText>CRR</w:delText>
              </w:r>
            </w:del>
            <w:ins w:id="605" w:author="Author">
              <w:r w:rsidR="0032789D">
                <w:rPr>
                  <w:rFonts w:ascii="Times New Roman" w:hAnsi="Times New Roman"/>
                  <w:bCs/>
                  <w:sz w:val="24"/>
                  <w:szCs w:val="24"/>
                </w:rPr>
                <w:t>REGULATION (EU) NO 575/2013</w:t>
              </w:r>
            </w:ins>
            <w:r w:rsidRPr="000B66BC">
              <w:rPr>
                <w:rFonts w:ascii="Times New Roman" w:hAnsi="Times New Roman"/>
                <w:bCs/>
                <w:sz w:val="24"/>
                <w:szCs w:val="24"/>
              </w:rPr>
              <w:t>, after taking into account the derogation laid down in Chapters 1</w:t>
            </w:r>
            <w:r w:rsidR="00A2529A" w:rsidRPr="000B66BC">
              <w:rPr>
                <w:rFonts w:ascii="Times New Roman" w:hAnsi="Times New Roman"/>
                <w:bCs/>
                <w:sz w:val="24"/>
                <w:szCs w:val="24"/>
              </w:rPr>
              <w:t>,</w:t>
            </w:r>
            <w:r w:rsidR="00D45B27" w:rsidRPr="000B66BC">
              <w:rPr>
                <w:rFonts w:ascii="Times New Roman" w:hAnsi="Times New Roman"/>
                <w:bCs/>
                <w:sz w:val="24"/>
                <w:szCs w:val="24"/>
              </w:rPr>
              <w:t xml:space="preserve"> </w:t>
            </w:r>
            <w:r w:rsidRPr="000B66BC">
              <w:rPr>
                <w:rFonts w:ascii="Times New Roman" w:hAnsi="Times New Roman"/>
                <w:bCs/>
                <w:sz w:val="24"/>
                <w:szCs w:val="24"/>
              </w:rPr>
              <w:t>2</w:t>
            </w:r>
            <w:r w:rsidR="00A2529A" w:rsidRPr="000B66BC">
              <w:rPr>
                <w:rFonts w:ascii="Times New Roman" w:hAnsi="Times New Roman"/>
                <w:bCs/>
                <w:sz w:val="24"/>
                <w:szCs w:val="24"/>
              </w:rPr>
              <w:t xml:space="preserve"> and 4</w:t>
            </w:r>
            <w:r w:rsidRPr="000B66BC">
              <w:rPr>
                <w:rFonts w:ascii="Times New Roman" w:hAnsi="Times New Roman"/>
                <w:bCs/>
                <w:sz w:val="24"/>
                <w:szCs w:val="24"/>
              </w:rPr>
              <w:t xml:space="preserve"> of Title I of Part Ten </w:t>
            </w:r>
            <w:del w:id="606" w:author="Author">
              <w:r w:rsidR="00684733" w:rsidRPr="000B66BC" w:rsidDel="0032789D">
                <w:rPr>
                  <w:rFonts w:ascii="Times New Roman" w:hAnsi="Times New Roman"/>
                  <w:bCs/>
                  <w:sz w:val="24"/>
                  <w:szCs w:val="24"/>
                </w:rPr>
                <w:delText>CRR</w:delText>
              </w:r>
            </w:del>
            <w:ins w:id="607"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tc>
      </w:tr>
      <w:tr w:rsidR="00CB48CC" w:rsidRPr="00E75BB8" w14:paraId="30D5612D" w14:textId="77777777" w:rsidTr="00E1595A">
        <w:trPr>
          <w:trHeight w:val="304"/>
        </w:trPr>
        <w:tc>
          <w:tcPr>
            <w:tcW w:w="1531" w:type="dxa"/>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sidRPr="000B66BC">
              <w:rPr>
                <w:rFonts w:ascii="Times New Roman" w:hAnsi="Times New Roman"/>
                <w:b/>
                <w:sz w:val="24"/>
                <w:szCs w:val="24"/>
              </w:rPr>
              <w:t>Row and column</w:t>
            </w:r>
          </w:p>
        </w:tc>
        <w:tc>
          <w:tcPr>
            <w:tcW w:w="7590" w:type="dxa"/>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Leverage Ratio</w:t>
            </w:r>
          </w:p>
        </w:tc>
      </w:tr>
      <w:tr w:rsidR="00CB48CC" w:rsidRPr="00E75BB8" w14:paraId="7E720607" w14:textId="77777777" w:rsidTr="00E1595A">
        <w:trPr>
          <w:trHeight w:val="304"/>
        </w:trPr>
        <w:tc>
          <w:tcPr>
            <w:tcW w:w="1531" w:type="dxa"/>
          </w:tcPr>
          <w:p w14:paraId="04FDC8D4" w14:textId="563122E7"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330;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Leverage Ratio – using a fully phased-in definition of Tier 1 </w:t>
            </w:r>
            <w:proofErr w:type="gramStart"/>
            <w:r w:rsidRPr="000B66BC">
              <w:rPr>
                <w:rFonts w:ascii="Times New Roman" w:hAnsi="Times New Roman"/>
                <w:b/>
                <w:bCs/>
                <w:sz w:val="24"/>
                <w:szCs w:val="24"/>
              </w:rPr>
              <w:t>capital</w:t>
            </w:r>
            <w:proofErr w:type="gramEnd"/>
          </w:p>
          <w:p w14:paraId="14103416" w14:textId="0CB13CAF"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Articles 429(2) and 499(1) </w:t>
            </w:r>
            <w:del w:id="608" w:author="Author">
              <w:r w:rsidR="00684733" w:rsidRPr="000B66BC" w:rsidDel="0032789D">
                <w:rPr>
                  <w:rFonts w:ascii="Times New Roman" w:hAnsi="Times New Roman"/>
                  <w:bCs/>
                  <w:sz w:val="24"/>
                  <w:szCs w:val="24"/>
                </w:rPr>
                <w:delText>CRR</w:delText>
              </w:r>
            </w:del>
            <w:ins w:id="609" w:author="Author">
              <w:r w:rsidR="0032789D">
                <w:rPr>
                  <w:rFonts w:ascii="Times New Roman" w:hAnsi="Times New Roman"/>
                  <w:bCs/>
                  <w:sz w:val="24"/>
                  <w:szCs w:val="24"/>
                </w:rPr>
                <w:t>REGULATION (EU) NO 575/2013</w:t>
              </w:r>
            </w:ins>
          </w:p>
          <w:p w14:paraId="13640073" w14:textId="2925C502" w:rsidR="00CB48CC" w:rsidRPr="000B66BC" w:rsidRDefault="00CB48CC" w:rsidP="00B70EBF">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This </w:t>
            </w:r>
            <w:r w:rsidR="00B70EBF">
              <w:rPr>
                <w:rFonts w:ascii="Times New Roman" w:hAnsi="Times New Roman"/>
                <w:bCs/>
                <w:sz w:val="24"/>
                <w:szCs w:val="24"/>
              </w:rPr>
              <w:t>shall be</w:t>
            </w:r>
            <w:r w:rsidRPr="000B66BC">
              <w:rPr>
                <w:rFonts w:ascii="Times New Roman" w:hAnsi="Times New Roman"/>
                <w:bCs/>
                <w:sz w:val="24"/>
                <w:szCs w:val="24"/>
              </w:rPr>
              <w:t xml:space="preserve"> the leverage ratio as calculated under paragraph </w:t>
            </w:r>
            <w:ins w:id="610" w:author="Author">
              <w:r w:rsidR="00F273FF">
                <w:rPr>
                  <w:rFonts w:ascii="Times New Roman" w:hAnsi="Times New Roman"/>
                  <w:bCs/>
                  <w:sz w:val="24"/>
                  <w:szCs w:val="24"/>
                </w:rPr>
                <w:t>2</w:t>
              </w:r>
            </w:ins>
            <w:r w:rsidR="00092BB7">
              <w:rPr>
                <w:rFonts w:ascii="Times New Roman" w:hAnsi="Times New Roman"/>
                <w:bCs/>
                <w:sz w:val="24"/>
                <w:szCs w:val="24"/>
              </w:rPr>
              <w:t xml:space="preserve"> </w:t>
            </w:r>
            <w:del w:id="611" w:author="Author">
              <w:r w:rsidR="00092BB7" w:rsidDel="00092BB7">
                <w:rPr>
                  <w:rFonts w:ascii="Times New Roman" w:hAnsi="Times New Roman"/>
                  <w:bCs/>
                  <w:sz w:val="24"/>
                  <w:szCs w:val="24"/>
                </w:rPr>
                <w:delText>4</w:delText>
              </w:r>
            </w:del>
            <w:r w:rsidRPr="000B66BC">
              <w:rPr>
                <w:rFonts w:ascii="Times New Roman" w:hAnsi="Times New Roman"/>
                <w:bCs/>
                <w:sz w:val="24"/>
                <w:szCs w:val="24"/>
              </w:rPr>
              <w:t xml:space="preserve"> of Part II of this Annex.</w:t>
            </w:r>
          </w:p>
        </w:tc>
      </w:tr>
      <w:tr w:rsidR="00CB48CC" w:rsidRPr="00E75BB8" w14:paraId="58F7E1A1" w14:textId="77777777" w:rsidTr="00E1595A">
        <w:trPr>
          <w:trHeight w:val="304"/>
        </w:trPr>
        <w:tc>
          <w:tcPr>
            <w:tcW w:w="1531" w:type="dxa"/>
          </w:tcPr>
          <w:p w14:paraId="775E3AF8" w14:textId="15CC0D81"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340;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Leverage Ratio – using a transitional definition of Tier 1 </w:t>
            </w:r>
            <w:proofErr w:type="gramStart"/>
            <w:r w:rsidRPr="000B66BC">
              <w:rPr>
                <w:rFonts w:ascii="Times New Roman" w:hAnsi="Times New Roman"/>
                <w:b/>
                <w:bCs/>
                <w:sz w:val="24"/>
                <w:szCs w:val="24"/>
              </w:rPr>
              <w:t>capital</w:t>
            </w:r>
            <w:proofErr w:type="gramEnd"/>
          </w:p>
          <w:p w14:paraId="26098DFB" w14:textId="0671CDF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Articles 429(2) and 499(1) </w:t>
            </w:r>
            <w:del w:id="612" w:author="Author">
              <w:r w:rsidR="00684733" w:rsidRPr="000B66BC" w:rsidDel="0032789D">
                <w:rPr>
                  <w:rFonts w:ascii="Times New Roman" w:hAnsi="Times New Roman"/>
                  <w:bCs/>
                  <w:sz w:val="24"/>
                  <w:szCs w:val="24"/>
                </w:rPr>
                <w:delText>CRR</w:delText>
              </w:r>
            </w:del>
            <w:ins w:id="613" w:author="Author">
              <w:r w:rsidR="0032789D">
                <w:rPr>
                  <w:rFonts w:ascii="Times New Roman" w:hAnsi="Times New Roman"/>
                  <w:bCs/>
                  <w:sz w:val="24"/>
                  <w:szCs w:val="24"/>
                </w:rPr>
                <w:t>REGULATION (EU) NO 575/2013</w:t>
              </w:r>
            </w:ins>
          </w:p>
          <w:p w14:paraId="173B4CA4" w14:textId="39250FF1" w:rsidR="000A486B" w:rsidRPr="000B66BC" w:rsidRDefault="00CB48CC" w:rsidP="00B70EBF">
            <w:pPr>
              <w:pStyle w:val="BodyText1"/>
              <w:spacing w:after="240" w:line="240" w:lineRule="auto"/>
              <w:rPr>
                <w:rFonts w:ascii="Times New Roman" w:hAnsi="Times New Roman"/>
                <w:b/>
                <w:bCs/>
                <w:sz w:val="24"/>
                <w:szCs w:val="24"/>
              </w:rPr>
            </w:pPr>
            <w:r w:rsidRPr="000B66BC">
              <w:rPr>
                <w:rFonts w:ascii="Times New Roman" w:hAnsi="Times New Roman"/>
                <w:sz w:val="24"/>
                <w:szCs w:val="24"/>
              </w:rPr>
              <w:t xml:space="preserve">This </w:t>
            </w:r>
            <w:r w:rsidR="00B70EBF">
              <w:rPr>
                <w:rFonts w:ascii="Times New Roman" w:hAnsi="Times New Roman"/>
                <w:sz w:val="24"/>
                <w:szCs w:val="24"/>
              </w:rPr>
              <w:t>shall be</w:t>
            </w:r>
            <w:r w:rsidRPr="000B66BC">
              <w:rPr>
                <w:rFonts w:ascii="Times New Roman" w:hAnsi="Times New Roman"/>
                <w:sz w:val="24"/>
                <w:szCs w:val="24"/>
              </w:rPr>
              <w:t xml:space="preserve"> the leverage ratio as calculated under paragraph </w:t>
            </w:r>
            <w:ins w:id="614" w:author="Author">
              <w:r w:rsidR="00F273FF">
                <w:rPr>
                  <w:rFonts w:ascii="Times New Roman" w:hAnsi="Times New Roman"/>
                  <w:sz w:val="24"/>
                  <w:szCs w:val="24"/>
                </w:rPr>
                <w:t>3</w:t>
              </w:r>
            </w:ins>
            <w:del w:id="615" w:author="Author">
              <w:r w:rsidRPr="000B66BC" w:rsidDel="00F273FF">
                <w:rPr>
                  <w:rFonts w:ascii="Times New Roman" w:hAnsi="Times New Roman"/>
                  <w:sz w:val="24"/>
                  <w:szCs w:val="24"/>
                </w:rPr>
                <w:delText>5</w:delText>
              </w:r>
            </w:del>
            <w:r w:rsidRPr="000B66BC">
              <w:rPr>
                <w:rFonts w:ascii="Times New Roman" w:hAnsi="Times New Roman"/>
                <w:sz w:val="24"/>
                <w:szCs w:val="24"/>
              </w:rPr>
              <w:t xml:space="preserve"> of Part II of this Annex.</w:t>
            </w:r>
          </w:p>
        </w:tc>
      </w:tr>
      <w:tr w:rsidR="00CB48CC" w:rsidRPr="00E75BB8" w14:paraId="39DF531E"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
                <w:bCs/>
                <w:sz w:val="24"/>
                <w:szCs w:val="24"/>
              </w:rPr>
              <w:t>Row and column</w:t>
            </w:r>
          </w:p>
        </w:tc>
        <w:tc>
          <w:tcPr>
            <w:tcW w:w="75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Requirement</w:t>
            </w:r>
            <w:r w:rsidR="0026336E" w:rsidRPr="000B66BC">
              <w:rPr>
                <w:rFonts w:ascii="Times New Roman" w:hAnsi="Times New Roman"/>
                <w:b/>
                <w:bCs/>
                <w:sz w:val="24"/>
                <w:szCs w:val="24"/>
              </w:rPr>
              <w:t>s</w:t>
            </w:r>
            <w:r w:rsidR="00E36E71" w:rsidRPr="000B66BC">
              <w:rPr>
                <w:rFonts w:ascii="Times New Roman" w:hAnsi="Times New Roman"/>
                <w:b/>
                <w:bCs/>
                <w:sz w:val="24"/>
                <w:szCs w:val="24"/>
              </w:rPr>
              <w:t>: amounts</w:t>
            </w:r>
          </w:p>
        </w:tc>
      </w:tr>
      <w:tr w:rsidR="00E36E71" w:rsidRPr="00E75BB8" w14:paraId="49D3F11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350;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Pillar 2 requirement (P2R) to address risks of excessive </w:t>
            </w:r>
            <w:proofErr w:type="gramStart"/>
            <w:r w:rsidRPr="000B66BC">
              <w:rPr>
                <w:rFonts w:ascii="Times New Roman" w:hAnsi="Times New Roman"/>
                <w:b/>
                <w:color w:val="auto"/>
                <w:sz w:val="24"/>
                <w:szCs w:val="24"/>
              </w:rPr>
              <w:t>leverage</w:t>
            </w:r>
            <w:proofErr w:type="gramEnd"/>
          </w:p>
          <w:p w14:paraId="52420558" w14:textId="1EE5977B" w:rsidR="00E36E71" w:rsidRPr="000B66BC" w:rsidRDefault="008B096D" w:rsidP="00B70EBF">
            <w:pPr>
              <w:pStyle w:val="BodyText1"/>
              <w:spacing w:after="240" w:line="240" w:lineRule="auto"/>
              <w:rPr>
                <w:rFonts w:ascii="Times New Roman" w:hAnsi="Times New Roman"/>
                <w:b/>
                <w:color w:val="auto"/>
                <w:sz w:val="24"/>
                <w:szCs w:val="24"/>
              </w:rPr>
            </w:pPr>
            <w:r w:rsidRPr="000B66BC">
              <w:rPr>
                <w:rFonts w:ascii="Times New Roman" w:hAnsi="Times New Roman"/>
                <w:bCs/>
                <w:sz w:val="24"/>
                <w:szCs w:val="24"/>
              </w:rPr>
              <w:lastRenderedPageBreak/>
              <w:t xml:space="preserve">Article 104 </w:t>
            </w:r>
            <w:r w:rsidR="009063C7" w:rsidRPr="000B66BC">
              <w:rPr>
                <w:rFonts w:ascii="Times New Roman" w:hAnsi="Times New Roman"/>
                <w:bCs/>
                <w:sz w:val="24"/>
                <w:szCs w:val="24"/>
              </w:rPr>
              <w:t xml:space="preserve">and 104a </w:t>
            </w:r>
            <w:r w:rsidR="003C2251">
              <w:rPr>
                <w:rFonts w:ascii="Times New Roman" w:hAnsi="Times New Roman"/>
                <w:bCs/>
                <w:sz w:val="24"/>
                <w:szCs w:val="24"/>
              </w:rPr>
              <w:t>DIRECTIVE 2013/36/EU</w:t>
            </w:r>
            <w:r w:rsidR="00B70EBF">
              <w:rPr>
                <w:rFonts w:ascii="Times New Roman" w:hAnsi="Times New Roman"/>
                <w:bCs/>
                <w:sz w:val="24"/>
                <w:szCs w:val="24"/>
              </w:rPr>
              <w:t>; a</w:t>
            </w:r>
            <w:r w:rsidRPr="000B66BC">
              <w:rPr>
                <w:rFonts w:ascii="Times New Roman" w:hAnsi="Times New Roman"/>
                <w:color w:val="auto"/>
                <w:sz w:val="24"/>
                <w:szCs w:val="24"/>
              </w:rPr>
              <w:t xml:space="preserve">dditional own funds required by the competent authority to address risks of excessive leverage, as referred to in Article 104 of the </w:t>
            </w:r>
            <w:r w:rsidR="003C2251">
              <w:rPr>
                <w:rFonts w:ascii="Times New Roman" w:hAnsi="Times New Roman"/>
                <w:color w:val="auto"/>
                <w:sz w:val="24"/>
                <w:szCs w:val="24"/>
              </w:rPr>
              <w:t>DIRECTIVE 2013/36/EU</w:t>
            </w:r>
          </w:p>
        </w:tc>
      </w:tr>
      <w:tr w:rsidR="00E36E71" w:rsidRPr="00E75BB8" w14:paraId="5E2FEE3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360;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of which: to be made up of CET1 </w:t>
            </w:r>
            <w:proofErr w:type="gramStart"/>
            <w:r w:rsidRPr="000B66BC">
              <w:rPr>
                <w:rFonts w:ascii="Times New Roman" w:hAnsi="Times New Roman"/>
                <w:b/>
                <w:color w:val="auto"/>
                <w:sz w:val="24"/>
                <w:szCs w:val="24"/>
              </w:rPr>
              <w:t>capital</w:t>
            </w:r>
            <w:proofErr w:type="gramEnd"/>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The part of the P2R, referred to in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350, which is required by the competent authority to be held in the form of CET1 capital</w:t>
            </w:r>
          </w:p>
        </w:tc>
      </w:tr>
      <w:tr w:rsidR="00E36E71" w:rsidRPr="00E75BB8" w14:paraId="050776B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w:t>
            </w:r>
            <w:r w:rsidR="00117248" w:rsidRPr="000B66BC">
              <w:rPr>
                <w:rFonts w:ascii="Times New Roman" w:hAnsi="Times New Roman"/>
                <w:bCs/>
                <w:sz w:val="24"/>
                <w:szCs w:val="24"/>
              </w:rPr>
              <w:t>7</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G-SII leverage ratio buffer</w:t>
            </w:r>
          </w:p>
          <w:p w14:paraId="2DF708A7" w14:textId="56F6F550" w:rsidR="008E21B3" w:rsidRPr="000B66BC" w:rsidRDefault="008E21B3"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 xml:space="preserve">Article 92(1a) </w:t>
            </w:r>
            <w:del w:id="616" w:author="Author">
              <w:r w:rsidR="00684733" w:rsidRPr="000B66BC" w:rsidDel="0032789D">
                <w:rPr>
                  <w:rFonts w:ascii="Times New Roman" w:hAnsi="Times New Roman"/>
                  <w:bCs/>
                  <w:sz w:val="24"/>
                  <w:szCs w:val="24"/>
                </w:rPr>
                <w:delText>CRR</w:delText>
              </w:r>
            </w:del>
            <w:ins w:id="617" w:author="Author">
              <w:r w:rsidR="0032789D">
                <w:rPr>
                  <w:rFonts w:ascii="Times New Roman" w:hAnsi="Times New Roman"/>
                  <w:bCs/>
                  <w:sz w:val="24"/>
                  <w:szCs w:val="24"/>
                </w:rPr>
                <w:t>REGULATION (EU) NO 575/2013</w:t>
              </w:r>
            </w:ins>
          </w:p>
          <w:p w14:paraId="04DDCD79" w14:textId="5B2DD893"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G-SIIs shall report the value of t</w:t>
            </w:r>
            <w:r w:rsidR="008E21B3" w:rsidRPr="000B66BC">
              <w:rPr>
                <w:rFonts w:ascii="Times New Roman" w:hAnsi="Times New Roman"/>
                <w:bCs/>
                <w:color w:val="auto"/>
                <w:sz w:val="24"/>
                <w:szCs w:val="24"/>
              </w:rPr>
              <w:t xml:space="preserve">he G-SII add-on for the leverage ratio </w:t>
            </w:r>
            <w:r>
              <w:rPr>
                <w:rFonts w:ascii="Times New Roman" w:hAnsi="Times New Roman"/>
                <w:bCs/>
                <w:color w:val="auto"/>
                <w:sz w:val="24"/>
                <w:szCs w:val="24"/>
              </w:rPr>
              <w:t xml:space="preserve">determined </w:t>
            </w:r>
            <w:r w:rsidR="008E21B3" w:rsidRPr="000B66BC">
              <w:rPr>
                <w:rFonts w:ascii="Times New Roman" w:hAnsi="Times New Roman"/>
                <w:bCs/>
                <w:color w:val="auto"/>
                <w:sz w:val="24"/>
                <w:szCs w:val="24"/>
              </w:rPr>
              <w:t xml:space="preserve">in accordance with Article 92(1a) </w:t>
            </w:r>
            <w:del w:id="618" w:author="Author">
              <w:r w:rsidR="00684733" w:rsidRPr="000B66BC" w:rsidDel="0032789D">
                <w:rPr>
                  <w:rFonts w:ascii="Times New Roman" w:hAnsi="Times New Roman"/>
                  <w:bCs/>
                  <w:color w:val="auto"/>
                  <w:sz w:val="24"/>
                  <w:szCs w:val="24"/>
                </w:rPr>
                <w:delText>CRR</w:delText>
              </w:r>
            </w:del>
            <w:ins w:id="619" w:author="Author">
              <w:r w:rsidR="0032789D">
                <w:rPr>
                  <w:rFonts w:ascii="Times New Roman" w:hAnsi="Times New Roman"/>
                  <w:bCs/>
                  <w:color w:val="auto"/>
                  <w:sz w:val="24"/>
                  <w:szCs w:val="24"/>
                </w:rPr>
                <w:t>REGULATION (EU) NO 575/2013</w:t>
              </w:r>
            </w:ins>
            <w:r w:rsidR="008E21B3" w:rsidRPr="000B66BC">
              <w:rPr>
                <w:rFonts w:ascii="Times New Roman" w:hAnsi="Times New Roman"/>
                <w:bCs/>
                <w:color w:val="auto"/>
                <w:sz w:val="24"/>
                <w:szCs w:val="24"/>
              </w:rPr>
              <w:t>.</w:t>
            </w:r>
          </w:p>
          <w:p w14:paraId="10B82F9E" w14:textId="08DA696E" w:rsidR="00E36E71" w:rsidRPr="000B66BC" w:rsidRDefault="008E21B3" w:rsidP="000B66BC">
            <w:pPr>
              <w:pStyle w:val="BodyText1"/>
              <w:spacing w:after="240"/>
              <w:rPr>
                <w:rFonts w:ascii="Times New Roman" w:hAnsi="Times New Roman"/>
                <w:b/>
                <w:color w:val="auto"/>
                <w:sz w:val="24"/>
                <w:szCs w:val="24"/>
              </w:rPr>
            </w:pPr>
            <w:r w:rsidRPr="000B66BC">
              <w:rPr>
                <w:rFonts w:ascii="Times New Roman" w:hAnsi="Times New Roman"/>
                <w:bCs/>
                <w:color w:val="auto"/>
                <w:sz w:val="24"/>
                <w:szCs w:val="24"/>
              </w:rPr>
              <w:t>G-SIIs shall report this amount as of</w:t>
            </w:r>
            <w:r w:rsidR="006E5CAA" w:rsidRPr="000B66BC">
              <w:rPr>
                <w:rFonts w:ascii="Times New Roman" w:hAnsi="Times New Roman"/>
                <w:bCs/>
                <w:color w:val="auto"/>
                <w:sz w:val="24"/>
                <w:szCs w:val="24"/>
              </w:rPr>
              <w:t xml:space="preserve"> the date of application of the buffer following the </w:t>
            </w:r>
            <w:del w:id="620" w:author="Author">
              <w:r w:rsidR="006E5CAA" w:rsidRPr="000B66BC" w:rsidDel="0032789D">
                <w:rPr>
                  <w:rFonts w:ascii="Times New Roman" w:hAnsi="Times New Roman"/>
                  <w:bCs/>
                  <w:color w:val="auto"/>
                  <w:sz w:val="24"/>
                  <w:szCs w:val="24"/>
                </w:rPr>
                <w:delText>CRR</w:delText>
              </w:r>
            </w:del>
            <w:ins w:id="621" w:author="Author">
              <w:r w:rsidR="0032789D">
                <w:rPr>
                  <w:rFonts w:ascii="Times New Roman" w:hAnsi="Times New Roman"/>
                  <w:bCs/>
                  <w:color w:val="auto"/>
                  <w:sz w:val="24"/>
                  <w:szCs w:val="24"/>
                </w:rPr>
                <w:t>REGULATION (EU) NO 575/2013</w:t>
              </w:r>
            </w:ins>
            <w:r w:rsidRPr="000B66BC">
              <w:rPr>
                <w:rFonts w:ascii="Times New Roman" w:hAnsi="Times New Roman"/>
                <w:bCs/>
                <w:color w:val="auto"/>
                <w:sz w:val="24"/>
                <w:szCs w:val="24"/>
              </w:rPr>
              <w:t>.</w:t>
            </w:r>
          </w:p>
        </w:tc>
      </w:tr>
      <w:tr w:rsidR="00E36E71" w:rsidRPr="00E75BB8" w14:paraId="756B6F5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w:t>
            </w:r>
            <w:r w:rsidR="00117248" w:rsidRPr="000B66BC">
              <w:rPr>
                <w:rFonts w:ascii="Times New Roman" w:hAnsi="Times New Roman"/>
                <w:bCs/>
                <w:sz w:val="24"/>
                <w:szCs w:val="24"/>
              </w:rPr>
              <w:t>8</w:t>
            </w:r>
            <w:r w:rsidRPr="000B66BC">
              <w:rPr>
                <w:rFonts w:ascii="Times New Roman" w:hAnsi="Times New Roman"/>
                <w:bCs/>
                <w:sz w:val="24"/>
                <w:szCs w:val="24"/>
              </w:rPr>
              <w:t>0;0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90" w:type="dxa"/>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Pillar 2 guidance (P2G) to address risks of excessive </w:t>
            </w:r>
            <w:proofErr w:type="gramStart"/>
            <w:r w:rsidRPr="000B66BC">
              <w:rPr>
                <w:rFonts w:ascii="Times New Roman" w:hAnsi="Times New Roman"/>
                <w:b/>
                <w:color w:val="auto"/>
                <w:sz w:val="24"/>
                <w:szCs w:val="24"/>
              </w:rPr>
              <w:t>leverage</w:t>
            </w:r>
            <w:proofErr w:type="gramEnd"/>
          </w:p>
          <w:p w14:paraId="0B3B1A45" w14:textId="68F57FF2" w:rsidR="00E36E71" w:rsidRPr="000B66BC" w:rsidRDefault="008E21B3" w:rsidP="00B70EBF">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Article 104b </w:t>
            </w:r>
            <w:r w:rsidR="003C2251">
              <w:rPr>
                <w:rFonts w:ascii="Times New Roman" w:hAnsi="Times New Roman"/>
                <w:color w:val="auto"/>
                <w:sz w:val="24"/>
                <w:szCs w:val="24"/>
              </w:rPr>
              <w:t>DIRECTIVE 2013/36/EU</w:t>
            </w:r>
            <w:r w:rsidR="00B70EBF">
              <w:rPr>
                <w:rFonts w:ascii="Times New Roman" w:hAnsi="Times New Roman"/>
                <w:color w:val="auto"/>
                <w:sz w:val="24"/>
                <w:szCs w:val="24"/>
              </w:rPr>
              <w:t>; a</w:t>
            </w:r>
            <w:r w:rsidRPr="000B66BC">
              <w:rPr>
                <w:rFonts w:ascii="Times New Roman" w:hAnsi="Times New Roman"/>
                <w:color w:val="auto"/>
                <w:sz w:val="24"/>
                <w:szCs w:val="24"/>
              </w:rPr>
              <w:t xml:space="preserve">dditional own funds communicated by the competent authority to address risks of excessive leverage, as referred to in Article 104b of the </w:t>
            </w:r>
            <w:r w:rsidR="003C2251">
              <w:rPr>
                <w:rFonts w:ascii="Times New Roman" w:hAnsi="Times New Roman"/>
                <w:color w:val="auto"/>
                <w:sz w:val="24"/>
                <w:szCs w:val="24"/>
              </w:rPr>
              <w:t>DIRECTIVE 2013/36/EU</w:t>
            </w:r>
          </w:p>
        </w:tc>
      </w:tr>
      <w:tr w:rsidR="00E36E71" w:rsidRPr="00E75BB8" w14:paraId="5FB7C0D6"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117248" w:rsidRPr="000B66BC">
              <w:rPr>
                <w:rFonts w:ascii="Times New Roman" w:hAnsi="Times New Roman"/>
                <w:bCs/>
                <w:sz w:val="24"/>
                <w:szCs w:val="24"/>
              </w:rPr>
              <w:t>39</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of which: to be made up of CET1 </w:t>
            </w:r>
            <w:proofErr w:type="gramStart"/>
            <w:r w:rsidRPr="000B66BC">
              <w:rPr>
                <w:rFonts w:ascii="Times New Roman" w:hAnsi="Times New Roman"/>
                <w:b/>
                <w:color w:val="auto"/>
                <w:sz w:val="24"/>
                <w:szCs w:val="24"/>
              </w:rPr>
              <w:t>capital</w:t>
            </w:r>
            <w:proofErr w:type="gramEnd"/>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The part of P2G, referred to in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3</w:t>
            </w:r>
            <w:r w:rsidR="00B10AFE" w:rsidRPr="000B66BC">
              <w:rPr>
                <w:rFonts w:ascii="Times New Roman" w:hAnsi="Times New Roman"/>
                <w:color w:val="auto"/>
                <w:sz w:val="24"/>
                <w:szCs w:val="24"/>
              </w:rPr>
              <w:t>8</w:t>
            </w:r>
            <w:r w:rsidRPr="000B66BC">
              <w:rPr>
                <w:rFonts w:ascii="Times New Roman" w:hAnsi="Times New Roman"/>
                <w:color w:val="auto"/>
                <w:sz w:val="24"/>
                <w:szCs w:val="24"/>
              </w:rPr>
              <w:t>0, which is required by the competent authority to be held in the form of CET1 capital</w:t>
            </w:r>
          </w:p>
        </w:tc>
      </w:tr>
      <w:tr w:rsidR="00E36E71" w:rsidRPr="00E75BB8" w14:paraId="65AB50BB"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0</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r w:rsidRPr="000B66BC">
              <w:rPr>
                <w:rFonts w:ascii="Times New Roman" w:hAnsi="Times New Roman"/>
                <w:b/>
                <w:color w:val="auto"/>
                <w:sz w:val="24"/>
                <w:szCs w:val="24"/>
              </w:rPr>
              <w:t xml:space="preserve">of which: to be made up of Tier 1 </w:t>
            </w:r>
            <w:proofErr w:type="gramStart"/>
            <w:r w:rsidRPr="000B66BC">
              <w:rPr>
                <w:rFonts w:ascii="Times New Roman" w:hAnsi="Times New Roman"/>
                <w:b/>
                <w:color w:val="auto"/>
                <w:sz w:val="24"/>
                <w:szCs w:val="24"/>
              </w:rPr>
              <w:t>capital</w:t>
            </w:r>
            <w:proofErr w:type="gramEnd"/>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The part of P2G, referred to in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3</w:t>
            </w:r>
            <w:r w:rsidR="00B10AFE" w:rsidRPr="000B66BC">
              <w:rPr>
                <w:rFonts w:ascii="Times New Roman" w:hAnsi="Times New Roman"/>
                <w:color w:val="auto"/>
                <w:sz w:val="24"/>
                <w:szCs w:val="24"/>
              </w:rPr>
              <w:t>8</w:t>
            </w:r>
            <w:r w:rsidRPr="000B66BC">
              <w:rPr>
                <w:rFonts w:ascii="Times New Roman" w:hAnsi="Times New Roman"/>
                <w:color w:val="auto"/>
                <w:sz w:val="24"/>
                <w:szCs w:val="24"/>
              </w:rPr>
              <w:t>0, which is required by the competent authority to be held in the form of Tier 1 capital</w:t>
            </w:r>
          </w:p>
        </w:tc>
      </w:tr>
      <w:tr w:rsidR="00E36E71" w:rsidRPr="00E75BB8" w14:paraId="0EAD8BE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sidRPr="000B66BC">
              <w:rPr>
                <w:rFonts w:ascii="Times New Roman" w:hAnsi="Times New Roman"/>
                <w:b/>
                <w:bCs/>
                <w:sz w:val="24"/>
                <w:szCs w:val="24"/>
              </w:rPr>
              <w:t>Row and column</w:t>
            </w:r>
          </w:p>
        </w:tc>
        <w:tc>
          <w:tcPr>
            <w:tcW w:w="75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bCs/>
                <w:sz w:val="24"/>
                <w:szCs w:val="24"/>
              </w:rPr>
              <w:t>Requirements: ratios</w:t>
            </w:r>
          </w:p>
        </w:tc>
      </w:tr>
      <w:tr w:rsidR="00CB48CC" w:rsidRPr="00E75BB8" w14:paraId="297BFBE3"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E36E71" w:rsidRPr="000B66BC">
              <w:rPr>
                <w:rFonts w:ascii="Times New Roman" w:hAnsi="Times New Roman"/>
                <w:bCs/>
                <w:sz w:val="24"/>
                <w:szCs w:val="24"/>
              </w:rPr>
              <w:t>4</w:t>
            </w:r>
            <w:r w:rsidR="00117248" w:rsidRPr="000B66BC">
              <w:rPr>
                <w:rFonts w:ascii="Times New Roman" w:hAnsi="Times New Roman"/>
                <w:bCs/>
                <w:sz w:val="24"/>
                <w:szCs w:val="24"/>
              </w:rPr>
              <w:t>1</w:t>
            </w:r>
            <w:r w:rsidRPr="000B66BC">
              <w:rPr>
                <w:rFonts w:ascii="Times New Roman" w:hAnsi="Times New Roman"/>
                <w:bCs/>
                <w:sz w:val="24"/>
                <w:szCs w:val="24"/>
              </w:rPr>
              <w:t>0;0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90" w:type="dxa"/>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sidRPr="000B66BC">
              <w:rPr>
                <w:rFonts w:ascii="Times New Roman" w:hAnsi="Times New Roman"/>
                <w:b/>
                <w:color w:val="auto"/>
                <w:sz w:val="24"/>
                <w:szCs w:val="24"/>
              </w:rPr>
              <w:t>Pi</w:t>
            </w:r>
            <w:r w:rsidR="00FB31D6" w:rsidRPr="000B66BC">
              <w:rPr>
                <w:rFonts w:ascii="Times New Roman" w:hAnsi="Times New Roman"/>
                <w:b/>
                <w:color w:val="auto"/>
                <w:sz w:val="24"/>
                <w:szCs w:val="24"/>
              </w:rPr>
              <w:t>llar 1</w:t>
            </w:r>
            <w:r w:rsidRPr="000B66BC">
              <w:rPr>
                <w:rFonts w:ascii="Times New Roman" w:hAnsi="Times New Roman"/>
                <w:b/>
                <w:color w:val="auto"/>
                <w:sz w:val="24"/>
                <w:szCs w:val="24"/>
              </w:rPr>
              <w:t xml:space="preserve"> </w:t>
            </w:r>
            <w:r w:rsidR="00CB48CC" w:rsidRPr="000B66BC">
              <w:rPr>
                <w:rFonts w:ascii="Times New Roman" w:hAnsi="Times New Roman"/>
                <w:b/>
                <w:color w:val="auto"/>
                <w:sz w:val="24"/>
                <w:szCs w:val="24"/>
              </w:rPr>
              <w:t>Leverage Ratio</w:t>
            </w:r>
            <w:r w:rsidR="00B7631C" w:rsidRPr="000B66BC">
              <w:rPr>
                <w:rFonts w:ascii="Times New Roman" w:hAnsi="Times New Roman"/>
                <w:b/>
                <w:color w:val="auto"/>
                <w:sz w:val="24"/>
                <w:szCs w:val="24"/>
              </w:rPr>
              <w:t xml:space="preserve"> requirement</w:t>
            </w:r>
            <w:r w:rsidR="00CB48CC" w:rsidRPr="000B66BC">
              <w:rPr>
                <w:rFonts w:ascii="Times New Roman" w:hAnsi="Times New Roman"/>
                <w:b/>
                <w:color w:val="auto"/>
                <w:sz w:val="24"/>
                <w:szCs w:val="24"/>
              </w:rPr>
              <w:t xml:space="preserve"> </w:t>
            </w:r>
          </w:p>
          <w:p w14:paraId="75955E40" w14:textId="53D2BCF0" w:rsidR="00B70EBF" w:rsidRDefault="006F5F1F" w:rsidP="00B70EBF">
            <w:pPr>
              <w:pStyle w:val="BodyText1"/>
              <w:spacing w:after="240" w:line="240" w:lineRule="auto"/>
              <w:rPr>
                <w:rFonts w:ascii="Times New Roman" w:hAnsi="Times New Roman"/>
                <w:bCs/>
                <w:color w:val="auto"/>
                <w:sz w:val="24"/>
                <w:szCs w:val="24"/>
              </w:rPr>
            </w:pPr>
            <w:r w:rsidRPr="000B66BC">
              <w:rPr>
                <w:rFonts w:ascii="Times New Roman" w:hAnsi="Times New Roman"/>
                <w:bCs/>
                <w:sz w:val="24"/>
                <w:szCs w:val="24"/>
              </w:rPr>
              <w:t xml:space="preserve">Point (d) of </w:t>
            </w:r>
            <w:r w:rsidR="00FB31D6" w:rsidRPr="000B66BC">
              <w:rPr>
                <w:rFonts w:ascii="Times New Roman" w:hAnsi="Times New Roman"/>
                <w:bCs/>
                <w:sz w:val="24"/>
                <w:szCs w:val="24"/>
              </w:rPr>
              <w:t>Article 92(1),</w:t>
            </w:r>
            <w:r w:rsidRPr="000B66BC">
              <w:rPr>
                <w:rFonts w:ascii="Times New Roman" w:hAnsi="Times New Roman"/>
                <w:bCs/>
                <w:sz w:val="24"/>
                <w:szCs w:val="24"/>
              </w:rPr>
              <w:t xml:space="preserve"> Article</w:t>
            </w:r>
            <w:r w:rsidR="00FB31D6" w:rsidRPr="000B66BC">
              <w:rPr>
                <w:rFonts w:ascii="Times New Roman" w:hAnsi="Times New Roman"/>
                <w:bCs/>
                <w:sz w:val="24"/>
                <w:szCs w:val="24"/>
              </w:rPr>
              <w:t xml:space="preserve"> 429</w:t>
            </w:r>
            <w:proofErr w:type="gramStart"/>
            <w:r w:rsidR="00FB31D6" w:rsidRPr="000B66BC">
              <w:rPr>
                <w:rFonts w:ascii="Times New Roman" w:hAnsi="Times New Roman"/>
                <w:bCs/>
                <w:sz w:val="24"/>
                <w:szCs w:val="24"/>
              </w:rPr>
              <w:t>a(</w:t>
            </w:r>
            <w:proofErr w:type="gramEnd"/>
            <w:r w:rsidR="00FB31D6" w:rsidRPr="000B66BC">
              <w:rPr>
                <w:rFonts w:ascii="Times New Roman" w:hAnsi="Times New Roman"/>
                <w:bCs/>
                <w:sz w:val="24"/>
                <w:szCs w:val="24"/>
              </w:rPr>
              <w:t xml:space="preserve">7) and </w:t>
            </w:r>
            <w:r w:rsidRPr="000B66BC">
              <w:rPr>
                <w:rFonts w:ascii="Times New Roman" w:hAnsi="Times New Roman"/>
                <w:bCs/>
                <w:sz w:val="24"/>
                <w:szCs w:val="24"/>
              </w:rPr>
              <w:t xml:space="preserve">point (n) of Article </w:t>
            </w:r>
            <w:r w:rsidR="00FB31D6" w:rsidRPr="000B66BC">
              <w:rPr>
                <w:rFonts w:ascii="Times New Roman" w:hAnsi="Times New Roman"/>
                <w:bCs/>
                <w:sz w:val="24"/>
                <w:szCs w:val="24"/>
              </w:rPr>
              <w:t xml:space="preserve">429a(1) </w:t>
            </w:r>
            <w:del w:id="622" w:author="Author">
              <w:r w:rsidR="00684733" w:rsidRPr="000B66BC" w:rsidDel="0032789D">
                <w:rPr>
                  <w:rFonts w:ascii="Times New Roman" w:hAnsi="Times New Roman"/>
                  <w:bCs/>
                  <w:sz w:val="24"/>
                  <w:szCs w:val="24"/>
                </w:rPr>
                <w:delText>CRR</w:delText>
              </w:r>
            </w:del>
            <w:ins w:id="623" w:author="Author">
              <w:r w:rsidR="0032789D">
                <w:rPr>
                  <w:rFonts w:ascii="Times New Roman" w:hAnsi="Times New Roman"/>
                  <w:bCs/>
                  <w:sz w:val="24"/>
                  <w:szCs w:val="24"/>
                </w:rPr>
                <w:t>REGULATION (EU) NO 575/2013</w:t>
              </w:r>
            </w:ins>
            <w:r w:rsidR="00B70EBF">
              <w:rPr>
                <w:rFonts w:ascii="Times New Roman" w:hAnsi="Times New Roman"/>
                <w:bCs/>
                <w:sz w:val="24"/>
                <w:szCs w:val="24"/>
              </w:rPr>
              <w:t>; t</w:t>
            </w:r>
            <w:r w:rsidR="00780634" w:rsidRPr="000B66BC">
              <w:rPr>
                <w:rFonts w:ascii="Times New Roman" w:hAnsi="Times New Roman"/>
                <w:bCs/>
                <w:color w:val="auto"/>
                <w:sz w:val="24"/>
                <w:szCs w:val="24"/>
              </w:rPr>
              <w:t>he leverage ratio</w:t>
            </w:r>
            <w:r w:rsidR="00FB31D6" w:rsidRPr="000B66BC">
              <w:rPr>
                <w:rFonts w:ascii="Times New Roman" w:hAnsi="Times New Roman"/>
                <w:bCs/>
                <w:color w:val="auto"/>
                <w:sz w:val="24"/>
                <w:szCs w:val="24"/>
              </w:rPr>
              <w:t xml:space="preserve"> required to address risks of excessive leverage, as referred to in </w:t>
            </w:r>
            <w:r w:rsidR="0079404A" w:rsidRPr="000B66BC">
              <w:rPr>
                <w:rFonts w:ascii="Times New Roman" w:hAnsi="Times New Roman"/>
                <w:bCs/>
                <w:sz w:val="24"/>
                <w:szCs w:val="24"/>
              </w:rPr>
              <w:t xml:space="preserve">point (d) of </w:t>
            </w:r>
            <w:r w:rsidR="00FB31D6" w:rsidRPr="000B66BC">
              <w:rPr>
                <w:rFonts w:ascii="Times New Roman" w:hAnsi="Times New Roman"/>
                <w:bCs/>
                <w:color w:val="auto"/>
                <w:sz w:val="24"/>
                <w:szCs w:val="24"/>
              </w:rPr>
              <w:t xml:space="preserve">Article 92(1) </w:t>
            </w:r>
            <w:del w:id="624" w:author="Author">
              <w:r w:rsidR="00684733" w:rsidRPr="000B66BC" w:rsidDel="0032789D">
                <w:rPr>
                  <w:rFonts w:ascii="Times New Roman" w:hAnsi="Times New Roman"/>
                  <w:bCs/>
                  <w:color w:val="auto"/>
                  <w:sz w:val="24"/>
                  <w:szCs w:val="24"/>
                </w:rPr>
                <w:delText>CRR</w:delText>
              </w:r>
            </w:del>
            <w:ins w:id="625" w:author="Author">
              <w:r w:rsidR="0032789D">
                <w:rPr>
                  <w:rFonts w:ascii="Times New Roman" w:hAnsi="Times New Roman"/>
                  <w:bCs/>
                  <w:color w:val="auto"/>
                  <w:sz w:val="24"/>
                  <w:szCs w:val="24"/>
                </w:rPr>
                <w:t>REGULATION (EU) NO 575/2013</w:t>
              </w:r>
            </w:ins>
          </w:p>
          <w:p w14:paraId="2ACA2F0E" w14:textId="56A7159C" w:rsidR="00CB48CC" w:rsidRPr="000B66BC" w:rsidRDefault="00FB31D6" w:rsidP="00B70EBF">
            <w:pPr>
              <w:pStyle w:val="BodyText1"/>
              <w:spacing w:after="240" w:line="240" w:lineRule="auto"/>
              <w:rPr>
                <w:rFonts w:ascii="Times New Roman" w:hAnsi="Times New Roman"/>
                <w:b/>
                <w:bCs/>
                <w:color w:val="auto"/>
                <w:sz w:val="24"/>
                <w:szCs w:val="24"/>
              </w:rPr>
            </w:pPr>
            <w:r w:rsidRPr="000B66BC">
              <w:rPr>
                <w:rFonts w:ascii="Times New Roman" w:hAnsi="Times New Roman"/>
                <w:bCs/>
                <w:color w:val="auto"/>
                <w:sz w:val="24"/>
                <w:szCs w:val="24"/>
              </w:rPr>
              <w:t xml:space="preserve">Institutions that exclude exposures to the institution’s central bank as referred to in point (n) of paragraph 1 of Article </w:t>
            </w:r>
            <w:r w:rsidRPr="000B66BC">
              <w:rPr>
                <w:rFonts w:ascii="Times New Roman" w:hAnsi="Times New Roman"/>
                <w:bCs/>
                <w:sz w:val="24"/>
                <w:szCs w:val="24"/>
              </w:rPr>
              <w:t xml:space="preserve">429a shall report the </w:t>
            </w:r>
            <w:r w:rsidRPr="000B66BC">
              <w:rPr>
                <w:rFonts w:ascii="Times New Roman" w:hAnsi="Times New Roman"/>
                <w:sz w:val="24"/>
                <w:szCs w:val="24"/>
              </w:rPr>
              <w:t xml:space="preserve">Adjusted </w:t>
            </w:r>
            <w:r w:rsidRPr="000B66BC">
              <w:rPr>
                <w:rFonts w:ascii="Times New Roman" w:hAnsi="Times New Roman"/>
                <w:sz w:val="24"/>
                <w:szCs w:val="24"/>
              </w:rPr>
              <w:lastRenderedPageBreak/>
              <w:t xml:space="preserve">Leverage Ratio requirement as per Article </w:t>
            </w:r>
            <w:r w:rsidRPr="000B66BC">
              <w:rPr>
                <w:rFonts w:ascii="Times New Roman" w:hAnsi="Times New Roman"/>
                <w:bCs/>
                <w:sz w:val="24"/>
                <w:szCs w:val="24"/>
              </w:rPr>
              <w:t>429</w:t>
            </w:r>
            <w:proofErr w:type="gramStart"/>
            <w:r w:rsidRPr="000B66BC">
              <w:rPr>
                <w:rFonts w:ascii="Times New Roman" w:hAnsi="Times New Roman"/>
                <w:bCs/>
                <w:sz w:val="24"/>
                <w:szCs w:val="24"/>
              </w:rPr>
              <w:t>a(</w:t>
            </w:r>
            <w:proofErr w:type="gramEnd"/>
            <w:r w:rsidRPr="000B66BC">
              <w:rPr>
                <w:rFonts w:ascii="Times New Roman" w:hAnsi="Times New Roman"/>
                <w:bCs/>
                <w:sz w:val="24"/>
                <w:szCs w:val="24"/>
              </w:rPr>
              <w:t xml:space="preserve">7) </w:t>
            </w:r>
            <w:del w:id="626" w:author="Author">
              <w:r w:rsidR="00684733" w:rsidRPr="000B66BC" w:rsidDel="0032789D">
                <w:rPr>
                  <w:rFonts w:ascii="Times New Roman" w:hAnsi="Times New Roman"/>
                  <w:bCs/>
                  <w:sz w:val="24"/>
                  <w:szCs w:val="24"/>
                </w:rPr>
                <w:delText>CRR</w:delText>
              </w:r>
            </w:del>
            <w:ins w:id="627"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tc>
      </w:tr>
      <w:tr w:rsidR="00E36E71" w:rsidRPr="00E75BB8" w14:paraId="18E64DF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2</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Total SREP leverage ratio requirement (TSLRR)</w:t>
            </w:r>
          </w:p>
          <w:p w14:paraId="58E6C4BD" w14:textId="1E3D269F" w:rsidR="00FB31D6" w:rsidRPr="000B66BC" w:rsidRDefault="00136A9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w:t>
            </w:r>
            <w:r w:rsidR="00FB31D6" w:rsidRPr="000B66BC">
              <w:rPr>
                <w:rFonts w:ascii="Times New Roman" w:hAnsi="Times New Roman"/>
                <w:bCs/>
                <w:sz w:val="24"/>
                <w:szCs w:val="24"/>
              </w:rPr>
              <w:t xml:space="preserve">104 </w:t>
            </w:r>
            <w:r w:rsidR="00702510" w:rsidRPr="000B66BC">
              <w:rPr>
                <w:rFonts w:ascii="Times New Roman" w:hAnsi="Times New Roman"/>
                <w:bCs/>
                <w:sz w:val="24"/>
                <w:szCs w:val="24"/>
              </w:rPr>
              <w:t xml:space="preserve">and 104a </w:t>
            </w:r>
            <w:ins w:id="628" w:author="Author">
              <w:r w:rsidR="00DF6DB9" w:rsidRPr="00DF6DB9">
                <w:rPr>
                  <w:rFonts w:ascii="Times New Roman" w:hAnsi="Times New Roman"/>
                  <w:bCs/>
                  <w:sz w:val="24"/>
                  <w:szCs w:val="24"/>
                </w:rPr>
                <w:t>DIRECTIVE 2013/36/EU</w:t>
              </w:r>
            </w:ins>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sum of (i) and (ii) as follows:</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sidRPr="000B66BC">
              <w:rPr>
                <w:rFonts w:ascii="Times New Roman" w:hAnsi="Times New Roman"/>
                <w:bCs/>
                <w:sz w:val="24"/>
                <w:szCs w:val="24"/>
              </w:rPr>
              <w:t xml:space="preserve">the Pillar 1 Leverage Ratio Requirement as reported in row </w:t>
            </w:r>
            <w:proofErr w:type="gramStart"/>
            <w:r w:rsidR="00317BCB" w:rsidRPr="000B66BC">
              <w:rPr>
                <w:rFonts w:ascii="Times New Roman" w:hAnsi="Times New Roman"/>
                <w:bCs/>
                <w:sz w:val="24"/>
                <w:szCs w:val="24"/>
              </w:rPr>
              <w:t>0</w:t>
            </w:r>
            <w:r w:rsidRPr="000B66BC">
              <w:rPr>
                <w:rFonts w:ascii="Times New Roman" w:hAnsi="Times New Roman"/>
                <w:bCs/>
                <w:sz w:val="24"/>
                <w:szCs w:val="24"/>
              </w:rPr>
              <w:t>4</w:t>
            </w:r>
            <w:r w:rsidR="00555B13" w:rsidRPr="000B66BC">
              <w:rPr>
                <w:rFonts w:ascii="Times New Roman" w:hAnsi="Times New Roman"/>
                <w:bCs/>
                <w:sz w:val="24"/>
                <w:szCs w:val="24"/>
              </w:rPr>
              <w:t>1</w:t>
            </w:r>
            <w:r w:rsidRPr="000B66BC">
              <w:rPr>
                <w:rFonts w:ascii="Times New Roman" w:hAnsi="Times New Roman"/>
                <w:bCs/>
                <w:sz w:val="24"/>
                <w:szCs w:val="24"/>
              </w:rPr>
              <w:t>0;</w:t>
            </w:r>
            <w:proofErr w:type="gramEnd"/>
          </w:p>
          <w:p w14:paraId="4613F532" w14:textId="311FA7CC"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sidRPr="000B66BC">
              <w:rPr>
                <w:rFonts w:ascii="Times New Roman" w:hAnsi="Times New Roman"/>
                <w:bCs/>
                <w:sz w:val="24"/>
                <w:szCs w:val="24"/>
              </w:rPr>
              <w:t xml:space="preserve">the </w:t>
            </w:r>
            <w:r w:rsidRPr="000B66BC">
              <w:rPr>
                <w:rFonts w:ascii="Times New Roman" w:hAnsi="Times New Roman"/>
                <w:color w:val="auto"/>
                <w:sz w:val="24"/>
                <w:szCs w:val="24"/>
              </w:rPr>
              <w:t xml:space="preserve">additional own funds ratio required by the competent authority (P2R) to address risks of excessive leverage, as referred to in Article 104 </w:t>
            </w:r>
            <w:r w:rsidR="003C2251">
              <w:rPr>
                <w:rFonts w:ascii="Times New Roman" w:hAnsi="Times New Roman"/>
                <w:color w:val="auto"/>
                <w:sz w:val="24"/>
                <w:szCs w:val="24"/>
              </w:rPr>
              <w:t>DIRECTIVE 2013/36/EU</w:t>
            </w:r>
            <w:r w:rsidRPr="000B66BC">
              <w:rPr>
                <w:rFonts w:ascii="Times New Roman" w:hAnsi="Times New Roman"/>
                <w:b/>
                <w:color w:val="auto"/>
                <w:sz w:val="24"/>
                <w:szCs w:val="24"/>
              </w:rPr>
              <w:t>.</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Institutions shall calculate point (ii) by dividing the value in {</w:t>
            </w:r>
            <w:r w:rsidR="00317BCB" w:rsidRPr="000B66BC">
              <w:rPr>
                <w:rFonts w:ascii="Times New Roman" w:hAnsi="Times New Roman"/>
                <w:color w:val="auto"/>
                <w:sz w:val="24"/>
                <w:szCs w:val="24"/>
              </w:rPr>
              <w:t>0</w:t>
            </w:r>
            <w:r w:rsidRPr="000B66BC">
              <w:rPr>
                <w:rFonts w:ascii="Times New Roman" w:hAnsi="Times New Roman"/>
                <w:color w:val="auto"/>
                <w:sz w:val="24"/>
                <w:szCs w:val="24"/>
              </w:rPr>
              <w:t>350;</w:t>
            </w:r>
            <w:r w:rsidR="00317BCB" w:rsidRPr="000B66BC">
              <w:rPr>
                <w:rFonts w:ascii="Times New Roman" w:hAnsi="Times New Roman"/>
                <w:color w:val="auto"/>
                <w:sz w:val="24"/>
                <w:szCs w:val="24"/>
              </w:rPr>
              <w:t>0</w:t>
            </w:r>
            <w:r w:rsidRPr="000B66BC">
              <w:rPr>
                <w:rFonts w:ascii="Times New Roman" w:hAnsi="Times New Roman"/>
                <w:color w:val="auto"/>
                <w:sz w:val="24"/>
                <w:szCs w:val="24"/>
              </w:rPr>
              <w:t xml:space="preserve">010} </w:t>
            </w:r>
            <w:r w:rsidR="00B70EBF">
              <w:rPr>
                <w:rFonts w:ascii="Times New Roman" w:hAnsi="Times New Roman"/>
                <w:color w:val="auto"/>
                <w:sz w:val="24"/>
                <w:szCs w:val="24"/>
              </w:rPr>
              <w:t xml:space="preserve">by </w:t>
            </w:r>
            <w:r w:rsidRPr="000B66BC">
              <w:rPr>
                <w:rFonts w:ascii="Times New Roman" w:hAnsi="Times New Roman"/>
                <w:color w:val="auto"/>
                <w:sz w:val="24"/>
                <w:szCs w:val="24"/>
              </w:rPr>
              <w:t xml:space="preserve">that in </w:t>
            </w:r>
            <w:r w:rsidRPr="000B66BC">
              <w:rPr>
                <w:rFonts w:ascii="Times New Roman" w:hAnsi="Times New Roman"/>
                <w:bCs/>
                <w:sz w:val="24"/>
                <w:szCs w:val="24"/>
              </w:rPr>
              <w:t>{</w:t>
            </w:r>
            <w:r w:rsidR="00317BCB" w:rsidRPr="000B66BC">
              <w:rPr>
                <w:rFonts w:ascii="Times New Roman" w:hAnsi="Times New Roman"/>
                <w:bCs/>
                <w:sz w:val="24"/>
                <w:szCs w:val="24"/>
              </w:rPr>
              <w:t>0</w:t>
            </w:r>
            <w:r w:rsidRPr="000B66BC">
              <w:rPr>
                <w:rFonts w:ascii="Times New Roman" w:hAnsi="Times New Roman"/>
                <w:bCs/>
                <w:sz w:val="24"/>
                <w:szCs w:val="24"/>
              </w:rPr>
              <w:t>300;</w:t>
            </w:r>
            <w:r w:rsidR="00317BCB" w:rsidRPr="000B66BC">
              <w:rPr>
                <w:rFonts w:ascii="Times New Roman" w:hAnsi="Times New Roman"/>
                <w:bCs/>
                <w:sz w:val="24"/>
                <w:szCs w:val="24"/>
              </w:rPr>
              <w:t>0</w:t>
            </w:r>
            <w:r w:rsidRPr="000B66BC">
              <w:rPr>
                <w:rFonts w:ascii="Times New Roman" w:hAnsi="Times New Roman"/>
                <w:bCs/>
                <w:sz w:val="24"/>
                <w:szCs w:val="24"/>
              </w:rPr>
              <w:t>010}.</w:t>
            </w:r>
            <w:r w:rsidR="00B70EBF" w:rsidRPr="000B66BC">
              <w:rPr>
                <w:rFonts w:ascii="Times New Roman" w:hAnsi="Times New Roman"/>
                <w:color w:val="auto"/>
                <w:sz w:val="24"/>
                <w:szCs w:val="24"/>
              </w:rPr>
              <w:t xml:space="preserve">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If no additional own funds requirements were communicated by the competent authority, then only point (i) shall be reported</w:t>
            </w:r>
            <w:r>
              <w:rPr>
                <w:rFonts w:ascii="Times New Roman" w:hAnsi="Times New Roman"/>
                <w:color w:val="auto"/>
                <w:sz w:val="24"/>
                <w:szCs w:val="24"/>
              </w:rPr>
              <w:t>.</w:t>
            </w:r>
          </w:p>
        </w:tc>
      </w:tr>
      <w:tr w:rsidR="00E36E71" w:rsidRPr="00E75BB8" w14:paraId="0482CAD5"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3</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TSLRR</w:t>
            </w:r>
            <w:r w:rsidR="00E36E71" w:rsidRPr="000B66BC">
              <w:rPr>
                <w:rFonts w:ascii="Times New Roman" w:hAnsi="Times New Roman"/>
                <w:b/>
                <w:color w:val="auto"/>
                <w:sz w:val="24"/>
                <w:szCs w:val="24"/>
              </w:rPr>
              <w:t xml:space="preserve">: to be made up of CET1 </w:t>
            </w:r>
            <w:proofErr w:type="gramStart"/>
            <w:r w:rsidR="00E36E71" w:rsidRPr="000B66BC">
              <w:rPr>
                <w:rFonts w:ascii="Times New Roman" w:hAnsi="Times New Roman"/>
                <w:b/>
                <w:color w:val="auto"/>
                <w:sz w:val="24"/>
                <w:szCs w:val="24"/>
              </w:rPr>
              <w:t>capital</w:t>
            </w:r>
            <w:proofErr w:type="gramEnd"/>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part of the additional own funds ratio, referred to in point (ii) of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4</w:t>
            </w:r>
            <w:r w:rsidR="00555B13" w:rsidRPr="000B66BC">
              <w:rPr>
                <w:rFonts w:ascii="Times New Roman" w:hAnsi="Times New Roman"/>
                <w:color w:val="auto"/>
                <w:sz w:val="24"/>
                <w:szCs w:val="24"/>
              </w:rPr>
              <w:t>2</w:t>
            </w:r>
            <w:r w:rsidRPr="000B66BC">
              <w:rPr>
                <w:rFonts w:ascii="Times New Roman" w:hAnsi="Times New Roman"/>
                <w:color w:val="auto"/>
                <w:sz w:val="24"/>
                <w:szCs w:val="24"/>
              </w:rPr>
              <w:t xml:space="preserve">0, </w:t>
            </w:r>
            <w:r w:rsidR="00B70EBF">
              <w:rPr>
                <w:rFonts w:ascii="Times New Roman" w:hAnsi="Times New Roman"/>
                <w:color w:val="auto"/>
                <w:sz w:val="24"/>
                <w:szCs w:val="24"/>
              </w:rPr>
              <w:t>that</w:t>
            </w:r>
            <w:r w:rsidRPr="000B66BC">
              <w:rPr>
                <w:rFonts w:ascii="Times New Roman" w:hAnsi="Times New Roman"/>
                <w:color w:val="auto"/>
                <w:sz w:val="24"/>
                <w:szCs w:val="24"/>
              </w:rPr>
              <w:t xml:space="preserve"> is required by the competent authority to be h</w:t>
            </w:r>
            <w:r w:rsidR="00B70EBF">
              <w:rPr>
                <w:rFonts w:ascii="Times New Roman" w:hAnsi="Times New Roman"/>
                <w:color w:val="auto"/>
                <w:sz w:val="24"/>
                <w:szCs w:val="24"/>
              </w:rPr>
              <w:t xml:space="preserve">eld in the form of CET1 </w:t>
            </w:r>
            <w:proofErr w:type="gramStart"/>
            <w:r w:rsidR="00B70EBF">
              <w:rPr>
                <w:rFonts w:ascii="Times New Roman" w:hAnsi="Times New Roman"/>
                <w:color w:val="auto"/>
                <w:sz w:val="24"/>
                <w:szCs w:val="24"/>
              </w:rPr>
              <w:t>capital</w:t>
            </w:r>
            <w:proofErr w:type="gramEnd"/>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Institutions shall calculate this value by dividing the value in {</w:t>
            </w:r>
            <w:r w:rsidR="00317BCB" w:rsidRPr="000B66BC">
              <w:rPr>
                <w:rFonts w:ascii="Times New Roman" w:hAnsi="Times New Roman"/>
                <w:color w:val="auto"/>
                <w:sz w:val="24"/>
                <w:szCs w:val="24"/>
              </w:rPr>
              <w:t>0</w:t>
            </w:r>
            <w:r w:rsidRPr="000B66BC">
              <w:rPr>
                <w:rFonts w:ascii="Times New Roman" w:hAnsi="Times New Roman"/>
                <w:color w:val="auto"/>
                <w:sz w:val="24"/>
                <w:szCs w:val="24"/>
              </w:rPr>
              <w:t>360;0</w:t>
            </w:r>
            <w:r w:rsidR="00317BCB" w:rsidRPr="000B66BC">
              <w:rPr>
                <w:rFonts w:ascii="Times New Roman" w:hAnsi="Times New Roman"/>
                <w:color w:val="auto"/>
                <w:sz w:val="24"/>
                <w:szCs w:val="24"/>
              </w:rPr>
              <w:t>0</w:t>
            </w:r>
            <w:r w:rsidRPr="000B66BC">
              <w:rPr>
                <w:rFonts w:ascii="Times New Roman" w:hAnsi="Times New Roman"/>
                <w:color w:val="auto"/>
                <w:sz w:val="24"/>
                <w:szCs w:val="24"/>
              </w:rPr>
              <w:t xml:space="preserve">10} with that in </w:t>
            </w:r>
            <w:r w:rsidRPr="000B66BC">
              <w:rPr>
                <w:rFonts w:ascii="Times New Roman" w:hAnsi="Times New Roman"/>
                <w:bCs/>
                <w:sz w:val="24"/>
                <w:szCs w:val="24"/>
              </w:rPr>
              <w:t>{</w:t>
            </w:r>
            <w:r w:rsidR="00317BCB" w:rsidRPr="000B66BC">
              <w:rPr>
                <w:rFonts w:ascii="Times New Roman" w:hAnsi="Times New Roman"/>
                <w:bCs/>
                <w:sz w:val="24"/>
                <w:szCs w:val="24"/>
              </w:rPr>
              <w:t>0</w:t>
            </w:r>
            <w:r w:rsidRPr="000B66BC">
              <w:rPr>
                <w:rFonts w:ascii="Times New Roman" w:hAnsi="Times New Roman"/>
                <w:bCs/>
                <w:sz w:val="24"/>
                <w:szCs w:val="24"/>
              </w:rPr>
              <w:t>300;0</w:t>
            </w:r>
            <w:r w:rsidR="00317BCB" w:rsidRPr="000B66BC">
              <w:rPr>
                <w:rFonts w:ascii="Times New Roman" w:hAnsi="Times New Roman"/>
                <w:bCs/>
                <w:sz w:val="24"/>
                <w:szCs w:val="24"/>
              </w:rPr>
              <w:t>0</w:t>
            </w:r>
            <w:r w:rsidRPr="000B66BC">
              <w:rPr>
                <w:rFonts w:ascii="Times New Roman" w:hAnsi="Times New Roman"/>
                <w:bCs/>
                <w:sz w:val="24"/>
                <w:szCs w:val="24"/>
              </w:rPr>
              <w:t>10}.</w:t>
            </w:r>
          </w:p>
        </w:tc>
      </w:tr>
      <w:tr w:rsidR="00E36E71" w:rsidRPr="00E75BB8" w14:paraId="769316AF"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4</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Overall leverage ratio requirement (OLRR)</w:t>
            </w:r>
          </w:p>
          <w:p w14:paraId="42BE8CD3" w14:textId="62F4D404" w:rsidR="00136A9C" w:rsidRPr="000B66BC" w:rsidRDefault="00136A9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92(1a) </w:t>
            </w:r>
            <w:del w:id="629" w:author="Author">
              <w:r w:rsidR="00684733" w:rsidRPr="000B66BC" w:rsidDel="0032789D">
                <w:rPr>
                  <w:rFonts w:ascii="Times New Roman" w:hAnsi="Times New Roman"/>
                  <w:bCs/>
                  <w:sz w:val="24"/>
                  <w:szCs w:val="24"/>
                </w:rPr>
                <w:delText>CRR</w:delText>
              </w:r>
            </w:del>
            <w:ins w:id="630" w:author="Author">
              <w:r w:rsidR="0032789D">
                <w:rPr>
                  <w:rFonts w:ascii="Times New Roman" w:hAnsi="Times New Roman"/>
                  <w:bCs/>
                  <w:sz w:val="24"/>
                  <w:szCs w:val="24"/>
                </w:rPr>
                <w:t>REGULATION (EU) NO 575/2013</w:t>
              </w:r>
            </w:ins>
          </w:p>
          <w:p w14:paraId="1BB646F8" w14:textId="77777777" w:rsidR="00136A9C" w:rsidRPr="000B66BC" w:rsidRDefault="00136A9C" w:rsidP="000B66BC">
            <w:pPr>
              <w:pStyle w:val="BodyText1"/>
              <w:spacing w:after="240"/>
              <w:rPr>
                <w:rFonts w:ascii="Times New Roman" w:hAnsi="Times New Roman"/>
                <w:bCs/>
                <w:color w:val="auto"/>
                <w:sz w:val="24"/>
                <w:szCs w:val="24"/>
              </w:rPr>
            </w:pPr>
            <w:r w:rsidRPr="000B66BC">
              <w:rPr>
                <w:rFonts w:ascii="Times New Roman" w:hAnsi="Times New Roman"/>
                <w:bCs/>
                <w:color w:val="auto"/>
                <w:sz w:val="24"/>
                <w:szCs w:val="24"/>
              </w:rPr>
              <w:t>The sum of (i) and (ii) as follows:</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sidRPr="000B66BC">
              <w:rPr>
                <w:rFonts w:ascii="Times New Roman" w:hAnsi="Times New Roman"/>
                <w:bCs/>
                <w:color w:val="auto"/>
                <w:sz w:val="24"/>
                <w:szCs w:val="24"/>
              </w:rPr>
              <w:t xml:space="preserve">the TSLRR referred to in row </w:t>
            </w:r>
            <w:proofErr w:type="gramStart"/>
            <w:r w:rsidR="00317BCB" w:rsidRPr="000B66BC">
              <w:rPr>
                <w:rFonts w:ascii="Times New Roman" w:hAnsi="Times New Roman"/>
                <w:bCs/>
                <w:color w:val="auto"/>
                <w:sz w:val="24"/>
                <w:szCs w:val="24"/>
              </w:rPr>
              <w:t>0</w:t>
            </w:r>
            <w:r w:rsidRPr="000B66BC">
              <w:rPr>
                <w:rFonts w:ascii="Times New Roman" w:hAnsi="Times New Roman"/>
                <w:bCs/>
                <w:color w:val="auto"/>
                <w:sz w:val="24"/>
                <w:szCs w:val="24"/>
              </w:rPr>
              <w:t>4</w:t>
            </w:r>
            <w:r w:rsidR="00B10AFE" w:rsidRPr="000B66BC">
              <w:rPr>
                <w:rFonts w:ascii="Times New Roman" w:hAnsi="Times New Roman"/>
                <w:bCs/>
                <w:color w:val="auto"/>
                <w:sz w:val="24"/>
                <w:szCs w:val="24"/>
              </w:rPr>
              <w:t>2</w:t>
            </w:r>
            <w:r w:rsidRPr="000B66BC">
              <w:rPr>
                <w:rFonts w:ascii="Times New Roman" w:hAnsi="Times New Roman"/>
                <w:bCs/>
                <w:color w:val="auto"/>
                <w:sz w:val="24"/>
                <w:szCs w:val="24"/>
              </w:rPr>
              <w:t>0;</w:t>
            </w:r>
            <w:proofErr w:type="gramEnd"/>
          </w:p>
          <w:p w14:paraId="7026B9BA" w14:textId="65768F31" w:rsidR="00136A9C" w:rsidRPr="000B66BC" w:rsidRDefault="00136A9C" w:rsidP="000B66BC">
            <w:pPr>
              <w:pStyle w:val="BodyText1"/>
              <w:numPr>
                <w:ilvl w:val="0"/>
                <w:numId w:val="28"/>
              </w:numPr>
              <w:spacing w:after="240"/>
              <w:rPr>
                <w:rFonts w:ascii="Times New Roman" w:hAnsi="Times New Roman"/>
                <w:bCs/>
                <w:color w:val="auto"/>
                <w:sz w:val="24"/>
                <w:szCs w:val="24"/>
              </w:rPr>
            </w:pPr>
            <w:r w:rsidRPr="000B66BC">
              <w:rPr>
                <w:rFonts w:ascii="Times New Roman" w:hAnsi="Times New Roman"/>
                <w:bCs/>
                <w:color w:val="auto"/>
                <w:sz w:val="24"/>
                <w:szCs w:val="24"/>
              </w:rPr>
              <w:t>the</w:t>
            </w:r>
            <w:r w:rsidR="002B70BC" w:rsidRPr="000B66BC">
              <w:rPr>
                <w:rFonts w:ascii="Times New Roman" w:hAnsi="Times New Roman"/>
                <w:bCs/>
                <w:color w:val="auto"/>
                <w:sz w:val="24"/>
                <w:szCs w:val="24"/>
              </w:rPr>
              <w:t xml:space="preserve"> </w:t>
            </w:r>
            <w:r w:rsidRPr="000B66BC">
              <w:rPr>
                <w:rFonts w:ascii="Times New Roman" w:hAnsi="Times New Roman"/>
                <w:bCs/>
                <w:color w:val="auto"/>
                <w:sz w:val="24"/>
                <w:szCs w:val="24"/>
              </w:rPr>
              <w:t xml:space="preserve">G-SII leverage ratio buffer in accordance with Article 92(1a) </w:t>
            </w:r>
            <w:del w:id="631" w:author="Author">
              <w:r w:rsidR="00684733" w:rsidRPr="000B66BC" w:rsidDel="0032789D">
                <w:rPr>
                  <w:rFonts w:ascii="Times New Roman" w:hAnsi="Times New Roman"/>
                  <w:bCs/>
                  <w:color w:val="auto"/>
                  <w:sz w:val="24"/>
                  <w:szCs w:val="24"/>
                </w:rPr>
                <w:delText>CRR</w:delText>
              </w:r>
            </w:del>
            <w:ins w:id="632" w:author="Author">
              <w:r w:rsidR="0032789D">
                <w:rPr>
                  <w:rFonts w:ascii="Times New Roman" w:hAnsi="Times New Roman"/>
                  <w:bCs/>
                  <w:color w:val="auto"/>
                  <w:sz w:val="24"/>
                  <w:szCs w:val="24"/>
                </w:rPr>
                <w:t>REGULATION (EU) NO 575/2013</w:t>
              </w:r>
            </w:ins>
            <w:r w:rsidRPr="000B66BC">
              <w:rPr>
                <w:rFonts w:ascii="Times New Roman" w:hAnsi="Times New Roman"/>
                <w:bCs/>
                <w:color w:val="auto"/>
                <w:sz w:val="24"/>
                <w:szCs w:val="24"/>
              </w:rPr>
              <w:t>, expressed as a percentage</w:t>
            </w:r>
            <w:r w:rsidRPr="000B66BC">
              <w:rPr>
                <w:rFonts w:ascii="Times New Roman" w:hAnsi="Times New Roman"/>
                <w:color w:val="auto"/>
                <w:sz w:val="24"/>
                <w:szCs w:val="24"/>
              </w:rPr>
              <w:t xml:space="preserve"> of the total leverage ratio exposure</w:t>
            </w:r>
            <w:r w:rsidRPr="000B66BC">
              <w:rPr>
                <w:rFonts w:ascii="Times New Roman" w:hAnsi="Times New Roman"/>
                <w:b/>
                <w:color w:val="auto"/>
                <w:sz w:val="24"/>
                <w:szCs w:val="24"/>
              </w:rPr>
              <w:t>.</w:t>
            </w:r>
          </w:p>
          <w:p w14:paraId="2D72E728" w14:textId="77777777" w:rsidR="00B70EBF" w:rsidRDefault="00B70EBF" w:rsidP="000B66BC">
            <w:pPr>
              <w:pStyle w:val="BodyText1"/>
              <w:spacing w:after="240"/>
              <w:rPr>
                <w:rFonts w:ascii="Times New Roman" w:hAnsi="Times New Roman"/>
                <w:bCs/>
                <w:sz w:val="24"/>
                <w:szCs w:val="24"/>
              </w:rPr>
            </w:pPr>
            <w:r w:rsidRPr="000B66BC">
              <w:rPr>
                <w:rFonts w:ascii="Times New Roman" w:hAnsi="Times New Roman"/>
                <w:color w:val="auto"/>
                <w:sz w:val="24"/>
                <w:szCs w:val="24"/>
              </w:rPr>
              <w:t xml:space="preserve">Institutions shall calculate point (ii) by dividing the value in {0370;0010} with that in </w:t>
            </w:r>
            <w:r w:rsidRPr="000B66BC">
              <w:rPr>
                <w:rFonts w:ascii="Times New Roman" w:hAnsi="Times New Roman"/>
                <w:bCs/>
                <w:sz w:val="24"/>
                <w:szCs w:val="24"/>
              </w:rPr>
              <w:t>{0300;0010}.</w:t>
            </w:r>
          </w:p>
          <w:p w14:paraId="341458F5" w14:textId="106040AB" w:rsidR="00136A9C" w:rsidRPr="000B66BC" w:rsidRDefault="00136A9C" w:rsidP="000B66BC">
            <w:pPr>
              <w:pStyle w:val="BodyText1"/>
              <w:spacing w:after="240"/>
              <w:rPr>
                <w:rFonts w:ascii="Times New Roman" w:hAnsi="Times New Roman"/>
                <w:bCs/>
                <w:color w:val="auto"/>
                <w:sz w:val="24"/>
                <w:szCs w:val="24"/>
              </w:rPr>
            </w:pPr>
            <w:r w:rsidRPr="000B66BC">
              <w:rPr>
                <w:rFonts w:ascii="Times New Roman" w:hAnsi="Times New Roman"/>
                <w:bCs/>
                <w:color w:val="auto"/>
                <w:sz w:val="24"/>
                <w:szCs w:val="24"/>
              </w:rPr>
              <w:t>Point (ii) shall only be taken into account by G-SIIs as of</w:t>
            </w:r>
            <w:r w:rsidR="006E5CAA" w:rsidRPr="000B66BC">
              <w:rPr>
                <w:sz w:val="24"/>
                <w:szCs w:val="24"/>
              </w:rPr>
              <w:t xml:space="preserve"> </w:t>
            </w:r>
            <w:r w:rsidR="006E5CAA" w:rsidRPr="000B66BC">
              <w:rPr>
                <w:rFonts w:ascii="Times New Roman" w:hAnsi="Times New Roman"/>
                <w:bCs/>
                <w:color w:val="auto"/>
                <w:sz w:val="24"/>
                <w:szCs w:val="24"/>
              </w:rPr>
              <w:t xml:space="preserve">the date of application of the buffer following the </w:t>
            </w:r>
            <w:del w:id="633" w:author="Author">
              <w:r w:rsidR="006E5CAA" w:rsidRPr="000B66BC" w:rsidDel="0032789D">
                <w:rPr>
                  <w:rFonts w:ascii="Times New Roman" w:hAnsi="Times New Roman"/>
                  <w:bCs/>
                  <w:color w:val="auto"/>
                  <w:sz w:val="24"/>
                  <w:szCs w:val="24"/>
                </w:rPr>
                <w:delText>CRR</w:delText>
              </w:r>
            </w:del>
            <w:ins w:id="634" w:author="Author">
              <w:r w:rsidR="0032789D">
                <w:rPr>
                  <w:rFonts w:ascii="Times New Roman" w:hAnsi="Times New Roman"/>
                  <w:bCs/>
                  <w:color w:val="auto"/>
                  <w:sz w:val="24"/>
                  <w:szCs w:val="24"/>
                </w:rPr>
                <w:t>REGULATION (EU) NO 575/2013</w:t>
              </w:r>
            </w:ins>
            <w:r w:rsidRPr="000B66BC">
              <w:rPr>
                <w:rFonts w:ascii="Times New Roman" w:hAnsi="Times New Roman"/>
                <w:bCs/>
                <w:color w:val="auto"/>
                <w:sz w:val="24"/>
                <w:szCs w:val="24"/>
              </w:rPr>
              <w:t>.</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sidRPr="000B66BC">
              <w:rPr>
                <w:rFonts w:ascii="Times New Roman" w:hAnsi="Times New Roman"/>
                <w:bCs/>
                <w:color w:val="auto"/>
                <w:sz w:val="24"/>
                <w:szCs w:val="24"/>
              </w:rPr>
              <w:lastRenderedPageBreak/>
              <w:t>If no G-SII add-on is applicable, only point (i) shall be reported.</w:t>
            </w:r>
          </w:p>
        </w:tc>
      </w:tr>
      <w:tr w:rsidR="00E36E71" w:rsidRPr="00E75BB8" w14:paraId="700506B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5</w:t>
            </w:r>
            <w:r w:rsidR="00E36E71" w:rsidRPr="000B66BC">
              <w:rPr>
                <w:rFonts w:ascii="Times New Roman" w:hAnsi="Times New Roman"/>
                <w:bCs/>
                <w:sz w:val="24"/>
                <w:szCs w:val="24"/>
              </w:rPr>
              <w:t>0;</w:t>
            </w:r>
            <w:r w:rsidR="009573B2" w:rsidRPr="000B66BC">
              <w:rPr>
                <w:rFonts w:ascii="Times New Roman" w:hAnsi="Times New Roman"/>
                <w:bCs/>
                <w:sz w:val="24"/>
                <w:szCs w:val="24"/>
              </w:rPr>
              <w:t>0</w:t>
            </w:r>
            <w:r w:rsidR="00E36E71" w:rsidRPr="000B66BC">
              <w:rPr>
                <w:rFonts w:ascii="Times New Roman" w:hAnsi="Times New Roman"/>
                <w:bCs/>
                <w:sz w:val="24"/>
                <w:szCs w:val="24"/>
              </w:rPr>
              <w:t>010}</w:t>
            </w:r>
          </w:p>
        </w:tc>
        <w:tc>
          <w:tcPr>
            <w:tcW w:w="7590" w:type="dxa"/>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sidRPr="000B66BC">
              <w:rPr>
                <w:rFonts w:ascii="Times New Roman" w:hAnsi="Times New Roman"/>
                <w:b/>
                <w:color w:val="auto"/>
                <w:sz w:val="24"/>
                <w:szCs w:val="24"/>
              </w:rPr>
              <w:t xml:space="preserve">Overall leverage ratio </w:t>
            </w:r>
            <w:r w:rsidR="0011104F" w:rsidRPr="000B66BC">
              <w:rPr>
                <w:rFonts w:ascii="Times New Roman" w:hAnsi="Times New Roman"/>
                <w:b/>
                <w:color w:val="auto"/>
                <w:sz w:val="24"/>
                <w:szCs w:val="24"/>
              </w:rPr>
              <w:t>requirement (OLRR) and Pillar 2</w:t>
            </w:r>
            <w:r w:rsidRPr="000B66BC">
              <w:rPr>
                <w:rFonts w:ascii="Times New Roman" w:hAnsi="Times New Roman"/>
                <w:b/>
                <w:color w:val="auto"/>
                <w:sz w:val="24"/>
                <w:szCs w:val="24"/>
              </w:rPr>
              <w:t xml:space="preserve"> Guidance (P2G) ratio</w:t>
            </w:r>
          </w:p>
          <w:p w14:paraId="022B6350" w14:textId="7060CF19" w:rsidR="00136A9C" w:rsidRPr="000B66BC" w:rsidRDefault="00136A9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104b </w:t>
            </w:r>
            <w:r w:rsidR="003C2251">
              <w:rPr>
                <w:rFonts w:ascii="Times New Roman" w:hAnsi="Times New Roman"/>
                <w:bCs/>
                <w:sz w:val="24"/>
                <w:szCs w:val="24"/>
              </w:rPr>
              <w:t>DIRECTIVE 2013/36/EU</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sum of (i) and (ii) as follows:</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OLRR referred to in row </w:t>
            </w:r>
            <w:proofErr w:type="gramStart"/>
            <w:r w:rsidR="00317BCB" w:rsidRPr="000B66BC">
              <w:rPr>
                <w:rFonts w:ascii="Times New Roman" w:hAnsi="Times New Roman"/>
                <w:color w:val="auto"/>
                <w:sz w:val="24"/>
                <w:szCs w:val="24"/>
              </w:rPr>
              <w:t>0</w:t>
            </w:r>
            <w:r w:rsidRPr="000B66BC">
              <w:rPr>
                <w:rFonts w:ascii="Times New Roman" w:hAnsi="Times New Roman"/>
                <w:color w:val="auto"/>
                <w:sz w:val="24"/>
                <w:szCs w:val="24"/>
              </w:rPr>
              <w:t>4</w:t>
            </w:r>
            <w:r w:rsidR="006825D8" w:rsidRPr="000B66BC">
              <w:rPr>
                <w:rFonts w:ascii="Times New Roman" w:hAnsi="Times New Roman"/>
                <w:color w:val="auto"/>
                <w:sz w:val="24"/>
                <w:szCs w:val="24"/>
              </w:rPr>
              <w:t>4</w:t>
            </w:r>
            <w:r w:rsidRPr="000B66BC">
              <w:rPr>
                <w:rFonts w:ascii="Times New Roman" w:hAnsi="Times New Roman"/>
                <w:color w:val="auto"/>
                <w:sz w:val="24"/>
                <w:szCs w:val="24"/>
              </w:rPr>
              <w:t>0;</w:t>
            </w:r>
            <w:proofErr w:type="gramEnd"/>
          </w:p>
          <w:p w14:paraId="51B081D7" w14:textId="1328C32A"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sidRPr="000B66BC">
              <w:rPr>
                <w:rFonts w:ascii="Times New Roman" w:hAnsi="Times New Roman"/>
                <w:bCs/>
                <w:color w:val="auto"/>
                <w:sz w:val="24"/>
                <w:szCs w:val="24"/>
              </w:rPr>
              <w:t xml:space="preserve">additional own funds communicated by the competent authority to address risks of excessive leverage, as referred to in </w:t>
            </w:r>
            <w:r w:rsidR="002E721E" w:rsidRPr="000B66BC">
              <w:rPr>
                <w:rFonts w:ascii="Times New Roman" w:hAnsi="Times New Roman"/>
                <w:bCs/>
                <w:color w:val="auto"/>
                <w:sz w:val="24"/>
                <w:szCs w:val="24"/>
              </w:rPr>
              <w:t>A</w:t>
            </w:r>
            <w:r w:rsidRPr="000B66BC">
              <w:rPr>
                <w:rFonts w:ascii="Times New Roman" w:hAnsi="Times New Roman"/>
                <w:bCs/>
                <w:color w:val="auto"/>
                <w:sz w:val="24"/>
                <w:szCs w:val="24"/>
              </w:rPr>
              <w:t xml:space="preserve">rticle 104b of the </w:t>
            </w:r>
            <w:r w:rsidR="003C2251">
              <w:rPr>
                <w:rFonts w:ascii="Times New Roman" w:hAnsi="Times New Roman"/>
                <w:bCs/>
                <w:color w:val="auto"/>
                <w:sz w:val="24"/>
                <w:szCs w:val="24"/>
              </w:rPr>
              <w:t>DIRECTIVE 2013/36/EU</w:t>
            </w:r>
            <w:r w:rsidRPr="000B66BC">
              <w:rPr>
                <w:rFonts w:ascii="Times New Roman" w:hAnsi="Times New Roman"/>
                <w:bCs/>
                <w:color w:val="auto"/>
                <w:sz w:val="24"/>
                <w:szCs w:val="24"/>
              </w:rPr>
              <w:t>, expressed as a percentage of the total leverage ratio exposure.</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sidRPr="000B66BC">
              <w:rPr>
                <w:rFonts w:ascii="Times New Roman" w:hAnsi="Times New Roman"/>
                <w:color w:val="auto"/>
                <w:sz w:val="24"/>
                <w:szCs w:val="24"/>
              </w:rPr>
              <w:t>Institutions shall calculate point (ii) by dividing the value in {</w:t>
            </w:r>
            <w:r w:rsidR="00317BCB" w:rsidRPr="000B66BC">
              <w:rPr>
                <w:rFonts w:ascii="Times New Roman" w:hAnsi="Times New Roman"/>
                <w:color w:val="auto"/>
                <w:sz w:val="24"/>
                <w:szCs w:val="24"/>
              </w:rPr>
              <w:t>0</w:t>
            </w:r>
            <w:r w:rsidRPr="000B66BC">
              <w:rPr>
                <w:rFonts w:ascii="Times New Roman" w:hAnsi="Times New Roman"/>
                <w:color w:val="auto"/>
                <w:sz w:val="24"/>
                <w:szCs w:val="24"/>
              </w:rPr>
              <w:t>3</w:t>
            </w:r>
            <w:r w:rsidR="006825D8" w:rsidRPr="000B66BC">
              <w:rPr>
                <w:rFonts w:ascii="Times New Roman" w:hAnsi="Times New Roman"/>
                <w:color w:val="auto"/>
                <w:sz w:val="24"/>
                <w:szCs w:val="24"/>
              </w:rPr>
              <w:t>8</w:t>
            </w:r>
            <w:r w:rsidRPr="000B66BC">
              <w:rPr>
                <w:rFonts w:ascii="Times New Roman" w:hAnsi="Times New Roman"/>
                <w:color w:val="auto"/>
                <w:sz w:val="24"/>
                <w:szCs w:val="24"/>
              </w:rPr>
              <w:t>0;</w:t>
            </w:r>
            <w:r w:rsidR="00317BCB" w:rsidRPr="000B66BC">
              <w:rPr>
                <w:rFonts w:ascii="Times New Roman" w:hAnsi="Times New Roman"/>
                <w:color w:val="auto"/>
                <w:sz w:val="24"/>
                <w:szCs w:val="24"/>
              </w:rPr>
              <w:t>0</w:t>
            </w:r>
            <w:r w:rsidRPr="000B66BC">
              <w:rPr>
                <w:rFonts w:ascii="Times New Roman" w:hAnsi="Times New Roman"/>
                <w:color w:val="auto"/>
                <w:sz w:val="24"/>
                <w:szCs w:val="24"/>
              </w:rPr>
              <w:t xml:space="preserve">010} with that in </w:t>
            </w:r>
            <w:r w:rsidRPr="000B66BC">
              <w:rPr>
                <w:rFonts w:ascii="Times New Roman" w:hAnsi="Times New Roman"/>
                <w:bCs/>
                <w:sz w:val="24"/>
                <w:szCs w:val="24"/>
              </w:rPr>
              <w:t>{</w:t>
            </w:r>
            <w:r w:rsidR="00317BCB" w:rsidRPr="000B66BC">
              <w:rPr>
                <w:rFonts w:ascii="Times New Roman" w:hAnsi="Times New Roman"/>
                <w:bCs/>
                <w:sz w:val="24"/>
                <w:szCs w:val="24"/>
              </w:rPr>
              <w:t>0</w:t>
            </w:r>
            <w:r w:rsidRPr="000B66BC">
              <w:rPr>
                <w:rFonts w:ascii="Times New Roman" w:hAnsi="Times New Roman"/>
                <w:bCs/>
                <w:sz w:val="24"/>
                <w:szCs w:val="24"/>
              </w:rPr>
              <w:t>300;0</w:t>
            </w:r>
            <w:r w:rsidR="00317BCB" w:rsidRPr="000B66BC">
              <w:rPr>
                <w:rFonts w:ascii="Times New Roman" w:hAnsi="Times New Roman"/>
                <w:bCs/>
                <w:sz w:val="24"/>
                <w:szCs w:val="24"/>
              </w:rPr>
              <w:t>0</w:t>
            </w:r>
            <w:r w:rsidRPr="000B66BC">
              <w:rPr>
                <w:rFonts w:ascii="Times New Roman" w:hAnsi="Times New Roman"/>
                <w:bCs/>
                <w:sz w:val="24"/>
                <w:szCs w:val="24"/>
              </w:rPr>
              <w:t>10}.</w:t>
            </w:r>
            <w:r w:rsidR="00B70EBF" w:rsidRPr="000B66BC">
              <w:rPr>
                <w:rFonts w:ascii="Times New Roman" w:hAnsi="Times New Roman"/>
                <w:bCs/>
                <w:color w:val="auto"/>
                <w:sz w:val="24"/>
                <w:szCs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sidRPr="000B66BC">
              <w:rPr>
                <w:rFonts w:ascii="Times New Roman" w:hAnsi="Times New Roman"/>
                <w:bCs/>
                <w:color w:val="auto"/>
                <w:sz w:val="24"/>
                <w:szCs w:val="24"/>
              </w:rPr>
              <w:t>If no P2G is communicated by the competent authority, then only point (i) shall be reported.</w:t>
            </w:r>
          </w:p>
        </w:tc>
      </w:tr>
      <w:tr w:rsidR="00E36E71" w:rsidRPr="00E75BB8" w14:paraId="680EF64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A0709E" w:rsidRPr="000B66BC">
              <w:rPr>
                <w:rFonts w:ascii="Times New Roman" w:hAnsi="Times New Roman"/>
                <w:bCs/>
                <w:sz w:val="24"/>
                <w:szCs w:val="24"/>
              </w:rPr>
              <w:t>4</w:t>
            </w:r>
            <w:r w:rsidR="00117248" w:rsidRPr="000B66BC">
              <w:rPr>
                <w:rFonts w:ascii="Times New Roman" w:hAnsi="Times New Roman"/>
                <w:bCs/>
                <w:sz w:val="24"/>
                <w:szCs w:val="24"/>
              </w:rPr>
              <w:t>6</w:t>
            </w:r>
            <w:r w:rsidR="00E36E71" w:rsidRPr="000B66BC">
              <w:rPr>
                <w:rFonts w:ascii="Times New Roman" w:hAnsi="Times New Roman"/>
                <w:bCs/>
                <w:sz w:val="24"/>
                <w:szCs w:val="24"/>
              </w:rPr>
              <w:t>0;0</w:t>
            </w:r>
            <w:r w:rsidRPr="000B66BC">
              <w:rPr>
                <w:rFonts w:ascii="Times New Roman" w:hAnsi="Times New Roman"/>
                <w:bCs/>
                <w:sz w:val="24"/>
                <w:szCs w:val="24"/>
              </w:rPr>
              <w:t>0</w:t>
            </w:r>
            <w:r w:rsidR="00E36E71" w:rsidRPr="000B66BC">
              <w:rPr>
                <w:rFonts w:ascii="Times New Roman" w:hAnsi="Times New Roman"/>
                <w:bCs/>
                <w:sz w:val="24"/>
                <w:szCs w:val="24"/>
              </w:rPr>
              <w:t>10}</w:t>
            </w:r>
          </w:p>
        </w:tc>
        <w:tc>
          <w:tcPr>
            <w:tcW w:w="7590" w:type="dxa"/>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OLRR and P2G</w:t>
            </w:r>
            <w:r w:rsidR="00E36E71" w:rsidRPr="000B66BC">
              <w:rPr>
                <w:rFonts w:ascii="Times New Roman" w:hAnsi="Times New Roman"/>
                <w:b/>
                <w:color w:val="auto"/>
                <w:sz w:val="24"/>
                <w:szCs w:val="24"/>
              </w:rPr>
              <w:t xml:space="preserve">: to be made up of CET1 </w:t>
            </w:r>
            <w:proofErr w:type="gramStart"/>
            <w:r w:rsidR="00E36E71" w:rsidRPr="000B66BC">
              <w:rPr>
                <w:rFonts w:ascii="Times New Roman" w:hAnsi="Times New Roman"/>
                <w:b/>
                <w:color w:val="auto"/>
                <w:sz w:val="24"/>
                <w:szCs w:val="24"/>
              </w:rPr>
              <w:t>capital</w:t>
            </w:r>
            <w:proofErr w:type="gramEnd"/>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sum of (i) and (ii) as follows:</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part of the additional own funds ratio which is required by the competent authority to be held in the form of CET1 capital, as referred to in row </w:t>
            </w:r>
            <w:proofErr w:type="gramStart"/>
            <w:r w:rsidR="00317BCB" w:rsidRPr="000B66BC">
              <w:rPr>
                <w:rFonts w:ascii="Times New Roman" w:hAnsi="Times New Roman"/>
                <w:color w:val="auto"/>
                <w:sz w:val="24"/>
                <w:szCs w:val="24"/>
              </w:rPr>
              <w:t>0</w:t>
            </w:r>
            <w:r w:rsidRPr="000B66BC">
              <w:rPr>
                <w:rFonts w:ascii="Times New Roman" w:hAnsi="Times New Roman"/>
                <w:color w:val="auto"/>
                <w:sz w:val="24"/>
                <w:szCs w:val="24"/>
              </w:rPr>
              <w:t>4</w:t>
            </w:r>
            <w:r w:rsidR="00264409" w:rsidRPr="000B66BC">
              <w:rPr>
                <w:rFonts w:ascii="Times New Roman" w:hAnsi="Times New Roman"/>
                <w:color w:val="auto"/>
                <w:sz w:val="24"/>
                <w:szCs w:val="24"/>
              </w:rPr>
              <w:t>3</w:t>
            </w:r>
            <w:r w:rsidRPr="000B66BC">
              <w:rPr>
                <w:rFonts w:ascii="Times New Roman" w:hAnsi="Times New Roman"/>
                <w:color w:val="auto"/>
                <w:sz w:val="24"/>
                <w:szCs w:val="24"/>
              </w:rPr>
              <w:t>0</w:t>
            </w:r>
            <w:r w:rsidR="003E3C45">
              <w:rPr>
                <w:rFonts w:ascii="Times New Roman" w:hAnsi="Times New Roman"/>
                <w:color w:val="auto"/>
                <w:sz w:val="24"/>
                <w:szCs w:val="24"/>
              </w:rPr>
              <w:t>;</w:t>
            </w:r>
            <w:proofErr w:type="gramEnd"/>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sidRPr="000B66BC">
              <w:rPr>
                <w:rFonts w:ascii="Times New Roman" w:hAnsi="Times New Roman"/>
                <w:color w:val="auto"/>
                <w:sz w:val="24"/>
                <w:szCs w:val="24"/>
              </w:rPr>
              <w:t>the part of the P2G ratio, ref</w:t>
            </w:r>
            <w:r w:rsidR="006F7D8B" w:rsidRPr="000B66BC">
              <w:rPr>
                <w:rFonts w:ascii="Times New Roman" w:hAnsi="Times New Roman"/>
                <w:color w:val="auto"/>
                <w:sz w:val="24"/>
                <w:szCs w:val="24"/>
              </w:rPr>
              <w:t xml:space="preserve">erred to in point (ii) in row </w:t>
            </w:r>
            <w:r w:rsidR="00317BCB" w:rsidRPr="000B66BC">
              <w:rPr>
                <w:rFonts w:ascii="Times New Roman" w:hAnsi="Times New Roman"/>
                <w:color w:val="auto"/>
                <w:sz w:val="24"/>
                <w:szCs w:val="24"/>
              </w:rPr>
              <w:t>0</w:t>
            </w:r>
            <w:r w:rsidR="006F7D8B" w:rsidRPr="000B66BC">
              <w:rPr>
                <w:rFonts w:ascii="Times New Roman" w:hAnsi="Times New Roman"/>
                <w:color w:val="auto"/>
                <w:sz w:val="24"/>
                <w:szCs w:val="24"/>
              </w:rPr>
              <w:t>4</w:t>
            </w:r>
            <w:r w:rsidR="00264409" w:rsidRPr="000B66BC">
              <w:rPr>
                <w:rFonts w:ascii="Times New Roman" w:hAnsi="Times New Roman"/>
                <w:color w:val="auto"/>
                <w:sz w:val="24"/>
                <w:szCs w:val="24"/>
              </w:rPr>
              <w:t>5</w:t>
            </w:r>
            <w:r w:rsidRPr="000B66BC">
              <w:rPr>
                <w:rFonts w:ascii="Times New Roman" w:hAnsi="Times New Roman"/>
                <w:color w:val="auto"/>
                <w:sz w:val="24"/>
                <w:szCs w:val="24"/>
              </w:rPr>
              <w:t xml:space="preserve">0, which is </w:t>
            </w:r>
            <w:r w:rsidR="006F7D8B" w:rsidRPr="000B66BC">
              <w:rPr>
                <w:rFonts w:ascii="Times New Roman" w:hAnsi="Times New Roman"/>
                <w:color w:val="auto"/>
                <w:sz w:val="24"/>
                <w:szCs w:val="24"/>
              </w:rPr>
              <w:t>communicated</w:t>
            </w:r>
            <w:r w:rsidRPr="000B66BC">
              <w:rPr>
                <w:rFonts w:ascii="Times New Roman" w:hAnsi="Times New Roman"/>
                <w:color w:val="auto"/>
                <w:sz w:val="24"/>
                <w:szCs w:val="24"/>
              </w:rPr>
              <w:t xml:space="preserve"> by the competent authority to be held in the form of CET 1 capital.</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Institutions shall calculate point (ii) by dividing the value in {</w:t>
            </w:r>
            <w:r w:rsidR="00317BCB" w:rsidRPr="000B66BC">
              <w:rPr>
                <w:rFonts w:ascii="Times New Roman" w:hAnsi="Times New Roman"/>
                <w:color w:val="auto"/>
                <w:sz w:val="24"/>
                <w:szCs w:val="24"/>
              </w:rPr>
              <w:t>0</w:t>
            </w:r>
            <w:r w:rsidR="00207901" w:rsidRPr="000B66BC">
              <w:rPr>
                <w:rFonts w:ascii="Times New Roman" w:hAnsi="Times New Roman"/>
                <w:color w:val="auto"/>
                <w:sz w:val="24"/>
                <w:szCs w:val="24"/>
              </w:rPr>
              <w:t>39</w:t>
            </w:r>
            <w:r w:rsidRPr="000B66BC">
              <w:rPr>
                <w:rFonts w:ascii="Times New Roman" w:hAnsi="Times New Roman"/>
                <w:color w:val="auto"/>
                <w:sz w:val="24"/>
                <w:szCs w:val="24"/>
              </w:rPr>
              <w:t>0;0</w:t>
            </w:r>
            <w:r w:rsidR="00317BCB" w:rsidRPr="000B66BC">
              <w:rPr>
                <w:rFonts w:ascii="Times New Roman" w:hAnsi="Times New Roman"/>
                <w:color w:val="auto"/>
                <w:sz w:val="24"/>
                <w:szCs w:val="24"/>
              </w:rPr>
              <w:t>0</w:t>
            </w:r>
            <w:r w:rsidRPr="000B66BC">
              <w:rPr>
                <w:rFonts w:ascii="Times New Roman" w:hAnsi="Times New Roman"/>
                <w:color w:val="auto"/>
                <w:sz w:val="24"/>
                <w:szCs w:val="24"/>
              </w:rPr>
              <w:t xml:space="preserve">10} with that in </w:t>
            </w:r>
            <w:r w:rsidRPr="000B66BC">
              <w:rPr>
                <w:rFonts w:ascii="Times New Roman" w:hAnsi="Times New Roman"/>
                <w:bCs/>
                <w:sz w:val="24"/>
                <w:szCs w:val="24"/>
              </w:rPr>
              <w:t>{</w:t>
            </w:r>
            <w:r w:rsidR="00317BCB" w:rsidRPr="000B66BC">
              <w:rPr>
                <w:rFonts w:ascii="Times New Roman" w:hAnsi="Times New Roman"/>
                <w:bCs/>
                <w:sz w:val="24"/>
                <w:szCs w:val="24"/>
              </w:rPr>
              <w:t>0</w:t>
            </w:r>
            <w:r w:rsidRPr="000B66BC">
              <w:rPr>
                <w:rFonts w:ascii="Times New Roman" w:hAnsi="Times New Roman"/>
                <w:bCs/>
                <w:sz w:val="24"/>
                <w:szCs w:val="24"/>
              </w:rPr>
              <w:t>300;0</w:t>
            </w:r>
            <w:r w:rsidR="00317BCB" w:rsidRPr="000B66BC">
              <w:rPr>
                <w:rFonts w:ascii="Times New Roman" w:hAnsi="Times New Roman"/>
                <w:bCs/>
                <w:sz w:val="24"/>
                <w:szCs w:val="24"/>
              </w:rPr>
              <w:t>0</w:t>
            </w:r>
            <w:r w:rsidRPr="000B66BC">
              <w:rPr>
                <w:rFonts w:ascii="Times New Roman" w:hAnsi="Times New Roman"/>
                <w:bCs/>
                <w:sz w:val="24"/>
                <w:szCs w:val="24"/>
              </w:rPr>
              <w:t>10}.</w:t>
            </w:r>
            <w:r w:rsidR="003E3C45" w:rsidRPr="000B66BC">
              <w:rPr>
                <w:rFonts w:ascii="Times New Roman" w:hAnsi="Times New Roman"/>
                <w:color w:val="auto"/>
                <w:sz w:val="24"/>
                <w:szCs w:val="24"/>
              </w:rPr>
              <w:t xml:space="preserve">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If no P2G is communicated by the competent authority, then only point (i) shall be reported.</w:t>
            </w:r>
          </w:p>
        </w:tc>
      </w:tr>
      <w:tr w:rsidR="00E36E71" w:rsidRPr="00E75BB8" w14:paraId="5CCACDA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7</w:t>
            </w:r>
            <w:r w:rsidR="00E36E71" w:rsidRPr="000B66BC">
              <w:rPr>
                <w:rFonts w:ascii="Times New Roman" w:hAnsi="Times New Roman"/>
                <w:bCs/>
                <w:sz w:val="24"/>
                <w:szCs w:val="24"/>
              </w:rPr>
              <w:t>0;0</w:t>
            </w:r>
            <w:r w:rsidR="009573B2" w:rsidRPr="000B66BC">
              <w:rPr>
                <w:rFonts w:ascii="Times New Roman" w:hAnsi="Times New Roman"/>
                <w:bCs/>
                <w:sz w:val="24"/>
                <w:szCs w:val="24"/>
              </w:rPr>
              <w:t>0</w:t>
            </w:r>
            <w:r w:rsidR="00E36E71" w:rsidRPr="000B66BC">
              <w:rPr>
                <w:rFonts w:ascii="Times New Roman" w:hAnsi="Times New Roman"/>
                <w:bCs/>
                <w:sz w:val="24"/>
                <w:szCs w:val="24"/>
              </w:rPr>
              <w:t>10}</w:t>
            </w:r>
          </w:p>
        </w:tc>
        <w:tc>
          <w:tcPr>
            <w:tcW w:w="7590" w:type="dxa"/>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OLRR and P2G</w:t>
            </w:r>
            <w:r w:rsidR="00E36E71" w:rsidRPr="000B66BC">
              <w:rPr>
                <w:rFonts w:ascii="Times New Roman" w:hAnsi="Times New Roman"/>
                <w:b/>
                <w:color w:val="auto"/>
                <w:sz w:val="24"/>
                <w:szCs w:val="24"/>
              </w:rPr>
              <w:t xml:space="preserve">: to be made up of Tier 1 </w:t>
            </w:r>
            <w:proofErr w:type="gramStart"/>
            <w:r w:rsidR="00E36E71" w:rsidRPr="000B66BC">
              <w:rPr>
                <w:rFonts w:ascii="Times New Roman" w:hAnsi="Times New Roman"/>
                <w:b/>
                <w:color w:val="auto"/>
                <w:sz w:val="24"/>
                <w:szCs w:val="24"/>
              </w:rPr>
              <w:t>capital</w:t>
            </w:r>
            <w:proofErr w:type="gramEnd"/>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sum of (i)</w:t>
            </w:r>
            <w:r w:rsidR="00032D3D" w:rsidRPr="000B66BC">
              <w:rPr>
                <w:rFonts w:ascii="Times New Roman" w:hAnsi="Times New Roman"/>
                <w:color w:val="auto"/>
                <w:sz w:val="24"/>
                <w:szCs w:val="24"/>
              </w:rPr>
              <w:t>,</w:t>
            </w:r>
            <w:r w:rsidRPr="000B66BC">
              <w:rPr>
                <w:rFonts w:ascii="Times New Roman" w:hAnsi="Times New Roman"/>
                <w:color w:val="auto"/>
                <w:sz w:val="24"/>
                <w:szCs w:val="24"/>
              </w:rPr>
              <w:t xml:space="preserve"> </w:t>
            </w:r>
            <w:r w:rsidR="00032D3D" w:rsidRPr="000B66BC">
              <w:rPr>
                <w:rFonts w:ascii="Times New Roman" w:hAnsi="Times New Roman"/>
                <w:color w:val="auto"/>
                <w:sz w:val="24"/>
                <w:szCs w:val="24"/>
              </w:rPr>
              <w:t xml:space="preserve">(ii) </w:t>
            </w:r>
            <w:r w:rsidRPr="000B66BC">
              <w:rPr>
                <w:rFonts w:ascii="Times New Roman" w:hAnsi="Times New Roman"/>
                <w:color w:val="auto"/>
                <w:sz w:val="24"/>
                <w:szCs w:val="24"/>
              </w:rPr>
              <w:t>and (ii</w:t>
            </w:r>
            <w:r w:rsidR="002B74C8" w:rsidRPr="000B66BC">
              <w:rPr>
                <w:rFonts w:ascii="Times New Roman" w:hAnsi="Times New Roman"/>
                <w:color w:val="auto"/>
                <w:sz w:val="24"/>
                <w:szCs w:val="24"/>
              </w:rPr>
              <w:t>i</w:t>
            </w:r>
            <w:r w:rsidRPr="000B66BC">
              <w:rPr>
                <w:rFonts w:ascii="Times New Roman" w:hAnsi="Times New Roman"/>
                <w:color w:val="auto"/>
                <w:sz w:val="24"/>
                <w:szCs w:val="24"/>
              </w:rPr>
              <w:t>) as follows:</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total SREP leverage ratio </w:t>
            </w:r>
            <w:proofErr w:type="gramStart"/>
            <w:r w:rsidRPr="000B66BC">
              <w:rPr>
                <w:rFonts w:ascii="Times New Roman" w:hAnsi="Times New Roman"/>
                <w:color w:val="auto"/>
                <w:sz w:val="24"/>
                <w:szCs w:val="24"/>
              </w:rPr>
              <w:t xml:space="preserve">requirement </w:t>
            </w:r>
            <w:r w:rsidR="00136A9C" w:rsidRPr="000B66BC">
              <w:rPr>
                <w:rFonts w:ascii="Times New Roman" w:hAnsi="Times New Roman"/>
                <w:color w:val="auto"/>
                <w:sz w:val="24"/>
                <w:szCs w:val="24"/>
              </w:rPr>
              <w:t>,</w:t>
            </w:r>
            <w:proofErr w:type="gramEnd"/>
            <w:r w:rsidR="00136A9C" w:rsidRPr="000B66BC">
              <w:rPr>
                <w:rFonts w:ascii="Times New Roman" w:hAnsi="Times New Roman"/>
                <w:color w:val="auto"/>
                <w:sz w:val="24"/>
                <w:szCs w:val="24"/>
              </w:rPr>
              <w:t xml:space="preserve"> as referred to in row </w:t>
            </w:r>
            <w:r w:rsidR="00317BCB" w:rsidRPr="000B66BC">
              <w:rPr>
                <w:rFonts w:ascii="Times New Roman" w:hAnsi="Times New Roman"/>
                <w:color w:val="auto"/>
                <w:sz w:val="24"/>
                <w:szCs w:val="24"/>
              </w:rPr>
              <w:t>0</w:t>
            </w:r>
            <w:r w:rsidR="00136A9C" w:rsidRPr="000B66BC">
              <w:rPr>
                <w:rFonts w:ascii="Times New Roman" w:hAnsi="Times New Roman"/>
                <w:color w:val="auto"/>
                <w:sz w:val="24"/>
                <w:szCs w:val="24"/>
              </w:rPr>
              <w:t>4</w:t>
            </w:r>
            <w:r w:rsidR="00F573EA" w:rsidRPr="000B66BC">
              <w:rPr>
                <w:rFonts w:ascii="Times New Roman" w:hAnsi="Times New Roman"/>
                <w:color w:val="auto"/>
                <w:sz w:val="24"/>
                <w:szCs w:val="24"/>
              </w:rPr>
              <w:t>2</w:t>
            </w:r>
            <w:r w:rsidR="00136A9C" w:rsidRPr="000B66BC">
              <w:rPr>
                <w:rFonts w:ascii="Times New Roman" w:hAnsi="Times New Roman"/>
                <w:color w:val="auto"/>
                <w:sz w:val="24"/>
                <w:szCs w:val="24"/>
              </w:rPr>
              <w:t>0</w:t>
            </w:r>
            <w:r w:rsidR="003E3C45">
              <w:rPr>
                <w:rFonts w:ascii="Times New Roman" w:hAnsi="Times New Roman"/>
                <w:color w:val="auto"/>
                <w:sz w:val="24"/>
                <w:szCs w:val="24"/>
              </w:rPr>
              <w:t>;</w:t>
            </w:r>
          </w:p>
          <w:p w14:paraId="44471EA4" w14:textId="579D88E2" w:rsidR="00843D9B" w:rsidRPr="000B66BC" w:rsidRDefault="00843D9B" w:rsidP="000B66BC">
            <w:pPr>
              <w:pStyle w:val="ListParagraph"/>
              <w:numPr>
                <w:ilvl w:val="0"/>
                <w:numId w:val="32"/>
              </w:numPr>
              <w:spacing w:after="240"/>
              <w:rPr>
                <w:rFonts w:ascii="Times New Roman" w:hAnsi="Times New Roman"/>
                <w:sz w:val="24"/>
              </w:rPr>
            </w:pPr>
            <w:r w:rsidRPr="000B66BC">
              <w:rPr>
                <w:rFonts w:ascii="Times New Roman" w:hAnsi="Times New Roman"/>
                <w:sz w:val="24"/>
              </w:rPr>
              <w:t xml:space="preserve">the G-SII leverage ratio buffer in accordance with Article 92(1a) </w:t>
            </w:r>
            <w:del w:id="635" w:author="Author">
              <w:r w:rsidR="00684733" w:rsidRPr="000B66BC" w:rsidDel="0032789D">
                <w:rPr>
                  <w:rFonts w:ascii="Times New Roman" w:hAnsi="Times New Roman"/>
                  <w:sz w:val="24"/>
                </w:rPr>
                <w:delText>CRR</w:delText>
              </w:r>
            </w:del>
            <w:ins w:id="636" w:author="Author">
              <w:r w:rsidR="0032789D">
                <w:rPr>
                  <w:rFonts w:ascii="Times New Roman" w:hAnsi="Times New Roman"/>
                  <w:sz w:val="24"/>
                </w:rPr>
                <w:t>REGULATION (EU) NO 575/2013</w:t>
              </w:r>
            </w:ins>
            <w:r w:rsidRPr="000B66BC">
              <w:rPr>
                <w:rFonts w:ascii="Times New Roman" w:hAnsi="Times New Roman"/>
                <w:sz w:val="24"/>
              </w:rPr>
              <w:t>, expressed as a percentage of the total leverage ratio exposure.</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sidRPr="000B66BC">
              <w:rPr>
                <w:rFonts w:ascii="Times New Roman" w:hAnsi="Times New Roman"/>
                <w:color w:val="auto"/>
                <w:sz w:val="24"/>
                <w:szCs w:val="24"/>
              </w:rPr>
              <w:lastRenderedPageBreak/>
              <w:t>the part of the P2G ratio, ref</w:t>
            </w:r>
            <w:r w:rsidR="006F7D8B" w:rsidRPr="000B66BC">
              <w:rPr>
                <w:rFonts w:ascii="Times New Roman" w:hAnsi="Times New Roman"/>
                <w:color w:val="auto"/>
                <w:sz w:val="24"/>
                <w:szCs w:val="24"/>
              </w:rPr>
              <w:t xml:space="preserve">erred to in point (ii) in row </w:t>
            </w:r>
            <w:r w:rsidR="00317BCB" w:rsidRPr="000B66BC">
              <w:rPr>
                <w:rFonts w:ascii="Times New Roman" w:hAnsi="Times New Roman"/>
                <w:color w:val="auto"/>
                <w:sz w:val="24"/>
                <w:szCs w:val="24"/>
              </w:rPr>
              <w:t>0</w:t>
            </w:r>
            <w:r w:rsidR="006F7D8B" w:rsidRPr="000B66BC">
              <w:rPr>
                <w:rFonts w:ascii="Times New Roman" w:hAnsi="Times New Roman"/>
                <w:color w:val="auto"/>
                <w:sz w:val="24"/>
                <w:szCs w:val="24"/>
              </w:rPr>
              <w:t>4</w:t>
            </w:r>
            <w:r w:rsidR="00F573EA" w:rsidRPr="000B66BC">
              <w:rPr>
                <w:rFonts w:ascii="Times New Roman" w:hAnsi="Times New Roman"/>
                <w:color w:val="auto"/>
                <w:sz w:val="24"/>
                <w:szCs w:val="24"/>
              </w:rPr>
              <w:t>5</w:t>
            </w:r>
            <w:r w:rsidRPr="000B66BC">
              <w:rPr>
                <w:rFonts w:ascii="Times New Roman" w:hAnsi="Times New Roman"/>
                <w:color w:val="auto"/>
                <w:sz w:val="24"/>
                <w:szCs w:val="24"/>
              </w:rPr>
              <w:t>0, which is required by the competent authority to be held in the form of T</w:t>
            </w:r>
            <w:r w:rsidR="006F7D8B" w:rsidRPr="000B66BC">
              <w:rPr>
                <w:rFonts w:ascii="Times New Roman" w:hAnsi="Times New Roman"/>
                <w:color w:val="auto"/>
                <w:sz w:val="24"/>
                <w:szCs w:val="24"/>
              </w:rPr>
              <w:t>ier</w:t>
            </w:r>
            <w:r w:rsidRPr="000B66BC">
              <w:rPr>
                <w:rFonts w:ascii="Times New Roman" w:hAnsi="Times New Roman"/>
                <w:color w:val="auto"/>
                <w:sz w:val="24"/>
                <w:szCs w:val="24"/>
              </w:rPr>
              <w:t xml:space="preserve"> 1 capital.</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Institutions shall calculate point (ii) by dividing the value in {0370;0010} with that in </w:t>
            </w:r>
            <w:r w:rsidRPr="000B66BC">
              <w:rPr>
                <w:rFonts w:ascii="Times New Roman" w:hAnsi="Times New Roman"/>
                <w:bCs/>
                <w:sz w:val="24"/>
                <w:szCs w:val="24"/>
              </w:rPr>
              <w:t>{0300;0010}.</w:t>
            </w:r>
          </w:p>
          <w:p w14:paraId="2313052B" w14:textId="77777777" w:rsidR="003E3C45" w:rsidRDefault="003E3C45" w:rsidP="003E3C45">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 xml:space="preserve">Institutions shall calculate point (iii) by dividing the value in {0400;0010} with that in </w:t>
            </w:r>
            <w:r w:rsidRPr="000B66BC">
              <w:rPr>
                <w:rFonts w:ascii="Times New Roman" w:hAnsi="Times New Roman"/>
                <w:bCs/>
                <w:sz w:val="24"/>
                <w:szCs w:val="24"/>
              </w:rPr>
              <w:t>{0300;0010}.</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sidRPr="000B66BC">
              <w:rPr>
                <w:rFonts w:ascii="Times New Roman" w:hAnsi="Times New Roman"/>
                <w:bCs/>
                <w:color w:val="auto"/>
                <w:sz w:val="24"/>
                <w:szCs w:val="24"/>
              </w:rPr>
              <w:t>If no G-SII add-on is applicable, only points (i) and (iii) shall be reported.</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If no P2G is communicated by the competent authority, then only point</w:t>
            </w:r>
            <w:r w:rsidR="00843D9B" w:rsidRPr="000B66BC">
              <w:rPr>
                <w:rFonts w:ascii="Times New Roman" w:hAnsi="Times New Roman"/>
                <w:color w:val="auto"/>
                <w:sz w:val="24"/>
                <w:szCs w:val="24"/>
              </w:rPr>
              <w:t>s</w:t>
            </w:r>
            <w:r w:rsidRPr="000B66BC">
              <w:rPr>
                <w:rFonts w:ascii="Times New Roman" w:hAnsi="Times New Roman"/>
                <w:color w:val="auto"/>
                <w:sz w:val="24"/>
                <w:szCs w:val="24"/>
              </w:rPr>
              <w:t xml:space="preserve"> (i)</w:t>
            </w:r>
            <w:r w:rsidR="00843D9B" w:rsidRPr="000B66BC">
              <w:rPr>
                <w:rFonts w:ascii="Times New Roman" w:hAnsi="Times New Roman"/>
                <w:color w:val="auto"/>
                <w:sz w:val="24"/>
                <w:szCs w:val="24"/>
              </w:rPr>
              <w:t xml:space="preserve"> and (ii)</w:t>
            </w:r>
            <w:r w:rsidRPr="000B66BC">
              <w:rPr>
                <w:rFonts w:ascii="Times New Roman" w:hAnsi="Times New Roman"/>
                <w:color w:val="auto"/>
                <w:sz w:val="24"/>
                <w:szCs w:val="24"/>
              </w:rPr>
              <w:t xml:space="preserve"> shall be reported</w:t>
            </w:r>
            <w:r w:rsidR="006F7D8B" w:rsidRPr="000B66BC">
              <w:rPr>
                <w:rFonts w:ascii="Times New Roman" w:hAnsi="Times New Roman"/>
                <w:color w:val="auto"/>
                <w:sz w:val="24"/>
                <w:szCs w:val="24"/>
              </w:rPr>
              <w:t>.</w:t>
            </w:r>
          </w:p>
        </w:tc>
      </w:tr>
      <w:tr w:rsidR="00E524FC" w:rsidRPr="00E75BB8" w14:paraId="601424AF"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sidRPr="000B66BC">
              <w:rPr>
                <w:rFonts w:ascii="Times New Roman" w:hAnsi="Times New Roman"/>
                <w:b/>
                <w:bCs/>
                <w:sz w:val="24"/>
                <w:szCs w:val="24"/>
              </w:rPr>
              <w:lastRenderedPageBreak/>
              <w:t>Row and column</w:t>
            </w:r>
          </w:p>
        </w:tc>
        <w:tc>
          <w:tcPr>
            <w:tcW w:w="75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Memorandum items</w:t>
            </w:r>
          </w:p>
        </w:tc>
      </w:tr>
      <w:tr w:rsidR="00E524FC" w:rsidRPr="00E75BB8" w14:paraId="66E51847"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FD03E43" w14:textId="4173C8AD" w:rsidR="00E524FC" w:rsidRPr="000B66BC" w:rsidRDefault="00E524FC" w:rsidP="000B66BC">
            <w:pPr>
              <w:pStyle w:val="BodyText1"/>
              <w:spacing w:after="240"/>
              <w:rPr>
                <w:rFonts w:ascii="Times New Roman" w:hAnsi="Times New Roman"/>
                <w:bCs/>
                <w:sz w:val="24"/>
                <w:szCs w:val="24"/>
              </w:rPr>
            </w:pPr>
            <w:del w:id="637" w:author="Author">
              <w:r w:rsidRPr="000B66BC" w:rsidDel="00A97513">
                <w:rPr>
                  <w:rFonts w:ascii="Times New Roman" w:hAnsi="Times New Roman"/>
                  <w:bCs/>
                  <w:sz w:val="24"/>
                  <w:szCs w:val="24"/>
                </w:rPr>
                <w:delText>{0</w:delText>
              </w:r>
              <w:r w:rsidR="00117248" w:rsidRPr="000B66BC" w:rsidDel="00A97513">
                <w:rPr>
                  <w:rFonts w:ascii="Times New Roman" w:hAnsi="Times New Roman"/>
                  <w:bCs/>
                  <w:sz w:val="24"/>
                  <w:szCs w:val="24"/>
                </w:rPr>
                <w:delText>48</w:delText>
              </w:r>
              <w:r w:rsidRPr="000B66BC" w:rsidDel="00A97513">
                <w:rPr>
                  <w:rFonts w:ascii="Times New Roman" w:hAnsi="Times New Roman"/>
                  <w:bCs/>
                  <w:sz w:val="24"/>
                  <w:szCs w:val="24"/>
                </w:rPr>
                <w:delText>0;0010}</w:delText>
              </w:r>
            </w:del>
          </w:p>
        </w:tc>
        <w:tc>
          <w:tcPr>
            <w:tcW w:w="7590" w:type="dxa"/>
            <w:tcBorders>
              <w:top w:val="single" w:sz="4" w:space="0" w:color="auto"/>
              <w:left w:val="single" w:sz="4" w:space="0" w:color="auto"/>
              <w:bottom w:val="single" w:sz="4" w:space="0" w:color="auto"/>
              <w:right w:val="single" w:sz="4" w:space="0" w:color="auto"/>
            </w:tcBorders>
            <w:vAlign w:val="center"/>
          </w:tcPr>
          <w:p w14:paraId="72F197BC" w14:textId="3E38A01E" w:rsidR="00E524FC" w:rsidRPr="000B66BC" w:rsidDel="00A97513" w:rsidRDefault="00E524FC" w:rsidP="000B66BC">
            <w:pPr>
              <w:pStyle w:val="BodyText1"/>
              <w:spacing w:after="240" w:line="240" w:lineRule="auto"/>
              <w:rPr>
                <w:del w:id="638" w:author="Author"/>
                <w:rFonts w:ascii="Times New Roman" w:hAnsi="Times New Roman"/>
                <w:b/>
                <w:color w:val="auto"/>
                <w:sz w:val="24"/>
                <w:szCs w:val="24"/>
              </w:rPr>
            </w:pPr>
            <w:del w:id="639" w:author="Author">
              <w:r w:rsidRPr="000B66BC" w:rsidDel="00A97513">
                <w:rPr>
                  <w:rFonts w:ascii="Times New Roman" w:hAnsi="Times New Roman"/>
                  <w:b/>
                  <w:color w:val="auto"/>
                  <w:sz w:val="24"/>
                  <w:szCs w:val="24"/>
                </w:rPr>
                <w:delText>Leverage ratio as if the IFRS 9 or analogous ECL transitional arrangements had not been applied</w:delText>
              </w:r>
            </w:del>
          </w:p>
          <w:p w14:paraId="56553E75" w14:textId="519918BF" w:rsidR="00E524FC" w:rsidRPr="000B66BC" w:rsidDel="00A97513" w:rsidRDefault="00E524FC" w:rsidP="000B66BC">
            <w:pPr>
              <w:pStyle w:val="BodyText1"/>
              <w:spacing w:after="240" w:line="240" w:lineRule="auto"/>
              <w:rPr>
                <w:del w:id="640" w:author="Author"/>
                <w:rFonts w:ascii="Times New Roman" w:hAnsi="Times New Roman"/>
                <w:color w:val="auto"/>
                <w:sz w:val="24"/>
                <w:szCs w:val="24"/>
              </w:rPr>
            </w:pPr>
            <w:del w:id="641" w:author="Author">
              <w:r w:rsidRPr="000B66BC" w:rsidDel="00A97513">
                <w:rPr>
                  <w:rFonts w:ascii="Times New Roman" w:hAnsi="Times New Roman"/>
                  <w:color w:val="auto"/>
                  <w:sz w:val="24"/>
                  <w:szCs w:val="24"/>
                </w:rPr>
                <w:delText xml:space="preserve">Articles 473a(8) </w:delText>
              </w:r>
              <w:r w:rsidRPr="000B66BC" w:rsidDel="0032789D">
                <w:rPr>
                  <w:rFonts w:ascii="Times New Roman" w:hAnsi="Times New Roman"/>
                  <w:color w:val="auto"/>
                  <w:sz w:val="24"/>
                  <w:szCs w:val="24"/>
                </w:rPr>
                <w:delText>CRR</w:delText>
              </w:r>
            </w:del>
            <w:ins w:id="642" w:author="Author">
              <w:r w:rsidR="0032789D">
                <w:rPr>
                  <w:rFonts w:ascii="Times New Roman" w:hAnsi="Times New Roman"/>
                  <w:color w:val="auto"/>
                  <w:sz w:val="24"/>
                  <w:szCs w:val="24"/>
                </w:rPr>
                <w:t>REGULATION (EU) NO 575/2013</w:t>
              </w:r>
            </w:ins>
          </w:p>
          <w:p w14:paraId="7576BAB1" w14:textId="79573EA2" w:rsidR="00E524FC" w:rsidRPr="000B66BC" w:rsidRDefault="00E524FC" w:rsidP="000B66BC">
            <w:pPr>
              <w:pStyle w:val="BodyText1"/>
              <w:spacing w:after="240" w:line="240" w:lineRule="auto"/>
              <w:rPr>
                <w:rFonts w:ascii="Times New Roman" w:hAnsi="Times New Roman"/>
                <w:b/>
                <w:color w:val="auto"/>
                <w:sz w:val="24"/>
                <w:szCs w:val="24"/>
              </w:rPr>
            </w:pPr>
            <w:del w:id="643" w:author="Author">
              <w:r w:rsidRPr="000B66BC" w:rsidDel="00A97513">
                <w:rPr>
                  <w:rFonts w:ascii="Times New Roman" w:hAnsi="Times New Roman"/>
                  <w:color w:val="auto"/>
                  <w:sz w:val="24"/>
                  <w:szCs w:val="24"/>
                </w:rPr>
                <w:delText xml:space="preserve">Institutions that have decided to apply the transitional arrangements set out in Article 473a </w:delText>
              </w:r>
              <w:r w:rsidRPr="000B66BC" w:rsidDel="0032789D">
                <w:rPr>
                  <w:rFonts w:ascii="Times New Roman" w:hAnsi="Times New Roman"/>
                  <w:color w:val="auto"/>
                  <w:sz w:val="24"/>
                  <w:szCs w:val="24"/>
                </w:rPr>
                <w:delText>CRR</w:delText>
              </w:r>
            </w:del>
            <w:ins w:id="644" w:author="Author">
              <w:r w:rsidR="0032789D">
                <w:rPr>
                  <w:rFonts w:ascii="Times New Roman" w:hAnsi="Times New Roman"/>
                  <w:color w:val="auto"/>
                  <w:sz w:val="24"/>
                  <w:szCs w:val="24"/>
                </w:rPr>
                <w:t>REGULATION (EU) NO 575/2013</w:t>
              </w:r>
            </w:ins>
            <w:del w:id="645" w:author="Author">
              <w:r w:rsidRPr="000B66BC" w:rsidDel="00A97513">
                <w:rPr>
                  <w:rFonts w:ascii="Times New Roman" w:hAnsi="Times New Roman"/>
                  <w:color w:val="auto"/>
                  <w:sz w:val="24"/>
                  <w:szCs w:val="24"/>
                </w:rPr>
                <w:delText xml:space="preserve"> shall report the leverage ratio they would have in case they were not to apply this Article.</w:delText>
              </w:r>
            </w:del>
          </w:p>
        </w:tc>
      </w:tr>
      <w:tr w:rsidR="00E524FC" w:rsidRPr="00E75BB8" w14:paraId="12DDA6F6"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117248" w:rsidRPr="000B66BC">
              <w:rPr>
                <w:rFonts w:ascii="Times New Roman" w:hAnsi="Times New Roman"/>
                <w:bCs/>
                <w:sz w:val="24"/>
                <w:szCs w:val="24"/>
              </w:rPr>
              <w:t>49</w:t>
            </w:r>
            <w:r w:rsidRPr="000B66BC">
              <w:rPr>
                <w:rFonts w:ascii="Times New Roman" w:hAnsi="Times New Roman"/>
                <w:bCs/>
                <w:sz w:val="24"/>
                <w:szCs w:val="24"/>
              </w:rPr>
              <w:t>0;0010}</w:t>
            </w:r>
          </w:p>
        </w:tc>
        <w:tc>
          <w:tcPr>
            <w:tcW w:w="7590" w:type="dxa"/>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Leverage ratio as if the temporary treatment of unrealised gains and losses measured at fair value through other comprehensive income have not been </w:t>
            </w:r>
            <w:proofErr w:type="gramStart"/>
            <w:r w:rsidRPr="000B66BC">
              <w:rPr>
                <w:rFonts w:ascii="Times New Roman" w:hAnsi="Times New Roman"/>
                <w:b/>
                <w:color w:val="auto"/>
                <w:sz w:val="24"/>
                <w:szCs w:val="24"/>
              </w:rPr>
              <w:t>applied</w:t>
            </w:r>
            <w:proofErr w:type="gramEnd"/>
          </w:p>
          <w:p w14:paraId="22FC70A7" w14:textId="230AD898" w:rsidR="00E524FC" w:rsidRPr="000B66BC" w:rsidRDefault="00E524FC"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Article 468(5) </w:t>
            </w:r>
            <w:del w:id="646" w:author="Author">
              <w:r w:rsidRPr="000B66BC" w:rsidDel="0032789D">
                <w:rPr>
                  <w:rFonts w:ascii="Times New Roman" w:hAnsi="Times New Roman"/>
                  <w:color w:val="auto"/>
                  <w:sz w:val="24"/>
                  <w:szCs w:val="24"/>
                </w:rPr>
                <w:delText>CRR</w:delText>
              </w:r>
            </w:del>
            <w:ins w:id="647" w:author="Author">
              <w:r w:rsidR="0032789D">
                <w:rPr>
                  <w:rFonts w:ascii="Times New Roman" w:hAnsi="Times New Roman"/>
                  <w:color w:val="auto"/>
                  <w:sz w:val="24"/>
                  <w:szCs w:val="24"/>
                </w:rPr>
                <w:t>REGULATION (EU) NO 575/2013</w:t>
              </w:r>
            </w:ins>
          </w:p>
          <w:p w14:paraId="787A9CC8" w14:textId="42E3AC00" w:rsidR="00E524FC" w:rsidRPr="000B66BC" w:rsidRDefault="00E524FC" w:rsidP="000B66BC">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Institutions that have decided to apply the temporary treatment set out in paragraph 1 of Article 468 </w:t>
            </w:r>
            <w:del w:id="648" w:author="Author">
              <w:r w:rsidRPr="000B66BC" w:rsidDel="0032789D">
                <w:rPr>
                  <w:rFonts w:ascii="Times New Roman" w:hAnsi="Times New Roman"/>
                  <w:color w:val="auto"/>
                  <w:sz w:val="24"/>
                  <w:szCs w:val="24"/>
                </w:rPr>
                <w:delText>CRR</w:delText>
              </w:r>
            </w:del>
            <w:ins w:id="649" w:author="Author">
              <w:r w:rsidR="0032789D">
                <w:rPr>
                  <w:rFonts w:ascii="Times New Roman" w:hAnsi="Times New Roman"/>
                  <w:color w:val="auto"/>
                  <w:sz w:val="24"/>
                  <w:szCs w:val="24"/>
                </w:rPr>
                <w:t>REGULATION (EU) NO 575/2013</w:t>
              </w:r>
            </w:ins>
            <w:r w:rsidRPr="000B66BC">
              <w:rPr>
                <w:rFonts w:ascii="Times New Roman" w:hAnsi="Times New Roman"/>
                <w:color w:val="auto"/>
                <w:sz w:val="24"/>
                <w:szCs w:val="24"/>
              </w:rPr>
              <w:t xml:space="preserve"> shall report the leverage ratio they would have in case they were not to apply that treatment.</w:t>
            </w:r>
          </w:p>
        </w:tc>
      </w:tr>
      <w:tr w:rsidR="003B51A8" w:rsidRPr="00E75BB8" w14:paraId="191BCDC3" w14:textId="77777777" w:rsidTr="00E524FC">
        <w:trPr>
          <w:trHeight w:val="304"/>
          <w:ins w:id="650" w:author="Author"/>
        </w:trPr>
        <w:tc>
          <w:tcPr>
            <w:tcW w:w="1531" w:type="dxa"/>
            <w:tcBorders>
              <w:top w:val="single" w:sz="4" w:space="0" w:color="auto"/>
              <w:left w:val="single" w:sz="4" w:space="0" w:color="auto"/>
              <w:bottom w:val="single" w:sz="4" w:space="0" w:color="auto"/>
              <w:right w:val="single" w:sz="4" w:space="0" w:color="auto"/>
            </w:tcBorders>
          </w:tcPr>
          <w:p w14:paraId="0CF120FF" w14:textId="51D9EAF0" w:rsidR="003B51A8" w:rsidRPr="000B66BC" w:rsidRDefault="003B51A8" w:rsidP="000B66BC">
            <w:pPr>
              <w:pStyle w:val="BodyText1"/>
              <w:spacing w:after="240"/>
              <w:rPr>
                <w:ins w:id="651" w:author="Author"/>
                <w:rFonts w:ascii="Times New Roman" w:hAnsi="Times New Roman"/>
                <w:bCs/>
                <w:sz w:val="24"/>
                <w:szCs w:val="24"/>
              </w:rPr>
            </w:pPr>
            <w:ins w:id="652" w:author="Author">
              <w:r w:rsidRPr="000B66BC">
                <w:rPr>
                  <w:rFonts w:ascii="Times New Roman" w:hAnsi="Times New Roman"/>
                  <w:bCs/>
                  <w:sz w:val="24"/>
                  <w:szCs w:val="24"/>
                </w:rPr>
                <w:t>{0</w:t>
              </w:r>
              <w:r>
                <w:rPr>
                  <w:rFonts w:ascii="Times New Roman" w:hAnsi="Times New Roman"/>
                  <w:bCs/>
                  <w:sz w:val="24"/>
                  <w:szCs w:val="24"/>
                </w:rPr>
                <w:t>50</w:t>
              </w:r>
              <w:r w:rsidRPr="000B66BC">
                <w:rPr>
                  <w:rFonts w:ascii="Times New Roman" w:hAnsi="Times New Roman"/>
                  <w:bCs/>
                  <w:sz w:val="24"/>
                  <w:szCs w:val="24"/>
                </w:rPr>
                <w:t>0;0010}</w:t>
              </w:r>
            </w:ins>
          </w:p>
        </w:tc>
        <w:tc>
          <w:tcPr>
            <w:tcW w:w="7590" w:type="dxa"/>
            <w:tcBorders>
              <w:top w:val="single" w:sz="4" w:space="0" w:color="auto"/>
              <w:left w:val="single" w:sz="4" w:space="0" w:color="auto"/>
              <w:bottom w:val="single" w:sz="4" w:space="0" w:color="auto"/>
              <w:right w:val="single" w:sz="4" w:space="0" w:color="auto"/>
            </w:tcBorders>
            <w:vAlign w:val="center"/>
          </w:tcPr>
          <w:p w14:paraId="646463FD" w14:textId="141328E1" w:rsidR="00DF3E85" w:rsidRPr="002A3F7D" w:rsidRDefault="002A3F7D" w:rsidP="00DF3E85">
            <w:pPr>
              <w:pStyle w:val="BodyText1"/>
              <w:spacing w:after="240" w:line="240" w:lineRule="auto"/>
              <w:rPr>
                <w:ins w:id="653" w:author="Author"/>
                <w:rFonts w:ascii="Times New Roman" w:hAnsi="Times New Roman"/>
                <w:b/>
                <w:color w:val="auto"/>
                <w:sz w:val="24"/>
                <w:szCs w:val="24"/>
              </w:rPr>
            </w:pPr>
            <w:ins w:id="654" w:author="Author">
              <w:r w:rsidRPr="002A3F7D">
                <w:rPr>
                  <w:rFonts w:ascii="Times New Roman" w:hAnsi="Times New Roman"/>
                  <w:b/>
                  <w:color w:val="auto"/>
                  <w:sz w:val="24"/>
                  <w:szCs w:val="24"/>
                </w:rPr>
                <w:t>Additional leverage ratio exposure amount in accordance with Article 3 CRR</w:t>
              </w:r>
            </w:ins>
          </w:p>
          <w:p w14:paraId="68EE91F2" w14:textId="77777777" w:rsidR="00DF3E85" w:rsidRPr="000B66BC" w:rsidDel="00491F2C" w:rsidRDefault="00DF3E85" w:rsidP="00DF3E85">
            <w:pPr>
              <w:pStyle w:val="BodyText1"/>
              <w:spacing w:after="240" w:line="240" w:lineRule="auto"/>
              <w:rPr>
                <w:ins w:id="655" w:author="Author"/>
                <w:del w:id="656" w:author="Author"/>
                <w:rFonts w:ascii="Times New Roman" w:hAnsi="Times New Roman"/>
                <w:color w:val="auto"/>
                <w:sz w:val="24"/>
                <w:szCs w:val="24"/>
              </w:rPr>
            </w:pPr>
            <w:ins w:id="657" w:author="Author">
              <w:r w:rsidRPr="002A3F7D">
                <w:rPr>
                  <w:rFonts w:ascii="Times New Roman" w:hAnsi="Times New Roman"/>
                  <w:color w:val="auto"/>
                  <w:sz w:val="24"/>
                  <w:szCs w:val="24"/>
                </w:rPr>
                <w:t>Article 3 CRR</w:t>
              </w:r>
              <w:r>
                <w:rPr>
                  <w:rFonts w:ascii="Times New Roman" w:hAnsi="Times New Roman"/>
                  <w:color w:val="auto"/>
                  <w:sz w:val="24"/>
                  <w:szCs w:val="24"/>
                </w:rPr>
                <w:t xml:space="preserve"> REGULATION (EU) NO 575/2013</w:t>
              </w:r>
            </w:ins>
          </w:p>
          <w:p w14:paraId="08320E1B" w14:textId="094293FE" w:rsidR="00DF3E85" w:rsidRPr="002A3F7D" w:rsidDel="002A3F7D" w:rsidRDefault="00DF3E85" w:rsidP="002A3F7D">
            <w:pPr>
              <w:pStyle w:val="BodyText1"/>
              <w:spacing w:after="240" w:line="240" w:lineRule="auto"/>
              <w:rPr>
                <w:ins w:id="658" w:author="Author"/>
                <w:del w:id="659" w:author="Author"/>
                <w:rFonts w:ascii="Times New Roman" w:hAnsi="Times New Roman"/>
                <w:color w:val="auto"/>
                <w:sz w:val="24"/>
                <w:szCs w:val="24"/>
              </w:rPr>
            </w:pPr>
          </w:p>
          <w:p w14:paraId="198B8937" w14:textId="0AADE5AB" w:rsidR="003B51A8" w:rsidRPr="002A3F7D" w:rsidRDefault="00DF3E85" w:rsidP="00DF3E85">
            <w:pPr>
              <w:pStyle w:val="BodyText1"/>
              <w:spacing w:after="240" w:line="240" w:lineRule="auto"/>
              <w:rPr>
                <w:ins w:id="660" w:author="Author"/>
                <w:rFonts w:ascii="Times New Roman" w:hAnsi="Times New Roman"/>
                <w:color w:val="auto"/>
                <w:sz w:val="24"/>
                <w:szCs w:val="24"/>
              </w:rPr>
            </w:pPr>
            <w:ins w:id="661" w:author="Author">
              <w:r w:rsidRPr="002A3F7D">
                <w:rPr>
                  <w:rFonts w:ascii="Times New Roman" w:hAnsi="Times New Roman"/>
                  <w:color w:val="auto"/>
                  <w:sz w:val="24"/>
                  <w:szCs w:val="24"/>
                </w:rPr>
                <w:t xml:space="preserve">The additional </w:t>
              </w:r>
              <w:r w:rsidR="004B1181">
                <w:rPr>
                  <w:rFonts w:ascii="Times New Roman" w:hAnsi="Times New Roman"/>
                  <w:color w:val="auto"/>
                  <w:sz w:val="24"/>
                  <w:szCs w:val="24"/>
                </w:rPr>
                <w:t>l</w:t>
              </w:r>
              <w:del w:id="662" w:author="Author">
                <w:r w:rsidRPr="00DF3E85" w:rsidDel="004B1181">
                  <w:rPr>
                    <w:rFonts w:ascii="Times New Roman" w:hAnsi="Times New Roman"/>
                    <w:color w:val="auto"/>
                    <w:sz w:val="24"/>
                    <w:szCs w:val="24"/>
                    <w:rPrChange w:id="663" w:author="Author">
                      <w:rPr>
                        <w:rFonts w:ascii="Times New Roman" w:hAnsi="Times New Roman"/>
                        <w:b/>
                        <w:bCs/>
                        <w:color w:val="auto"/>
                        <w:sz w:val="24"/>
                        <w:szCs w:val="24"/>
                      </w:rPr>
                    </w:rPrChange>
                  </w:rPr>
                  <w:delText>L</w:delText>
                </w:r>
              </w:del>
              <w:r w:rsidRPr="00DF3E85">
                <w:rPr>
                  <w:rFonts w:ascii="Times New Roman" w:hAnsi="Times New Roman"/>
                  <w:color w:val="auto"/>
                  <w:sz w:val="24"/>
                  <w:szCs w:val="24"/>
                  <w:rPrChange w:id="664" w:author="Author">
                    <w:rPr>
                      <w:rFonts w:ascii="Times New Roman" w:hAnsi="Times New Roman"/>
                      <w:b/>
                      <w:bCs/>
                      <w:color w:val="auto"/>
                      <w:sz w:val="24"/>
                      <w:szCs w:val="24"/>
                    </w:rPr>
                  </w:rPrChange>
                </w:rPr>
                <w:t xml:space="preserve">everage </w:t>
              </w:r>
              <w:r w:rsidR="004B1181">
                <w:rPr>
                  <w:rFonts w:ascii="Times New Roman" w:hAnsi="Times New Roman"/>
                  <w:color w:val="auto"/>
                  <w:sz w:val="24"/>
                  <w:szCs w:val="24"/>
                </w:rPr>
                <w:t>r</w:t>
              </w:r>
              <w:del w:id="665" w:author="Author">
                <w:r w:rsidRPr="00DF3E85" w:rsidDel="004B1181">
                  <w:rPr>
                    <w:rFonts w:ascii="Times New Roman" w:hAnsi="Times New Roman"/>
                    <w:color w:val="auto"/>
                    <w:sz w:val="24"/>
                    <w:szCs w:val="24"/>
                    <w:rPrChange w:id="666" w:author="Author">
                      <w:rPr>
                        <w:rFonts w:ascii="Times New Roman" w:hAnsi="Times New Roman"/>
                        <w:b/>
                        <w:bCs/>
                        <w:color w:val="auto"/>
                        <w:sz w:val="24"/>
                        <w:szCs w:val="24"/>
                      </w:rPr>
                    </w:rPrChange>
                  </w:rPr>
                  <w:delText>R</w:delText>
                </w:r>
              </w:del>
              <w:r w:rsidRPr="00DF3E85">
                <w:rPr>
                  <w:rFonts w:ascii="Times New Roman" w:hAnsi="Times New Roman"/>
                  <w:color w:val="auto"/>
                  <w:sz w:val="24"/>
                  <w:szCs w:val="24"/>
                  <w:rPrChange w:id="667" w:author="Author">
                    <w:rPr>
                      <w:rFonts w:ascii="Times New Roman" w:hAnsi="Times New Roman"/>
                      <w:b/>
                      <w:bCs/>
                      <w:color w:val="auto"/>
                      <w:sz w:val="24"/>
                      <w:szCs w:val="24"/>
                    </w:rPr>
                  </w:rPrChange>
                </w:rPr>
                <w:t>atio exposure amount has to be reported. It shall only include the additional amounts</w:t>
              </w:r>
            </w:ins>
            <w:r w:rsidR="00400766">
              <w:rPr>
                <w:rFonts w:ascii="Times New Roman" w:hAnsi="Times New Roman"/>
                <w:color w:val="auto"/>
                <w:sz w:val="24"/>
                <w:szCs w:val="24"/>
              </w:rPr>
              <w:t>.</w:t>
            </w:r>
            <w:ins w:id="668" w:author="Author">
              <w:del w:id="669" w:author="Author">
                <w:r w:rsidR="00E947DE" w:rsidDel="00EB2785">
                  <w:rPr>
                    <w:rFonts w:ascii="Times New Roman" w:hAnsi="Times New Roman"/>
                    <w:color w:val="auto"/>
                    <w:sz w:val="24"/>
                    <w:szCs w:val="24"/>
                  </w:rPr>
                  <w:delText xml:space="preserve"> </w:delText>
                </w:r>
              </w:del>
            </w:ins>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670" w:name="_Toc351048507"/>
      <w:bookmarkStart w:id="671" w:name="_Toc359414286"/>
      <w:bookmarkStart w:id="672" w:name="_Toc423089071"/>
      <w:bookmarkStart w:id="673" w:name="_Toc52461753"/>
      <w:r w:rsidRPr="000B66BC">
        <w:rPr>
          <w:rFonts w:ascii="Times New Roman" w:hAnsi="Times New Roman"/>
          <w:b/>
          <w:sz w:val="24"/>
          <w:szCs w:val="24"/>
        </w:rPr>
        <w:t>4</w:t>
      </w:r>
      <w:r w:rsidR="00500508" w:rsidRPr="000B66BC">
        <w:rPr>
          <w:rFonts w:ascii="Times New Roman" w:hAnsi="Times New Roman"/>
          <w:b/>
          <w:sz w:val="24"/>
          <w:szCs w:val="24"/>
        </w:rPr>
        <w:t>.</w:t>
      </w:r>
      <w:r w:rsidR="00500508" w:rsidRPr="000B66BC">
        <w:rPr>
          <w:rFonts w:ascii="Times New Roman" w:hAnsi="Times New Roman"/>
          <w:b/>
          <w:sz w:val="24"/>
          <w:szCs w:val="24"/>
        </w:rPr>
        <w:tab/>
      </w:r>
      <w:r w:rsidR="00481854" w:rsidRPr="000B66BC">
        <w:rPr>
          <w:rFonts w:ascii="Times New Roman" w:hAnsi="Times New Roman"/>
          <w:b/>
          <w:sz w:val="24"/>
          <w:szCs w:val="24"/>
        </w:rPr>
        <w:t>C</w:t>
      </w:r>
      <w:r w:rsidR="006423CC" w:rsidRPr="000B66BC">
        <w:rPr>
          <w:rFonts w:ascii="Times New Roman" w:hAnsi="Times New Roman"/>
          <w:b/>
          <w:sz w:val="24"/>
          <w:szCs w:val="24"/>
        </w:rPr>
        <w:t xml:space="preserve"> </w:t>
      </w:r>
      <w:r w:rsidR="00481854" w:rsidRPr="000B66BC">
        <w:rPr>
          <w:rFonts w:ascii="Times New Roman" w:hAnsi="Times New Roman"/>
          <w:b/>
          <w:sz w:val="24"/>
          <w:szCs w:val="24"/>
        </w:rPr>
        <w:t>40.00 – A</w:t>
      </w:r>
      <w:r w:rsidR="00F4754B" w:rsidRPr="000B66BC">
        <w:rPr>
          <w:rFonts w:ascii="Times New Roman" w:hAnsi="Times New Roman"/>
          <w:b/>
          <w:sz w:val="24"/>
          <w:szCs w:val="24"/>
        </w:rPr>
        <w:t>lternative treatment of the Exposure Measure</w:t>
      </w:r>
      <w:bookmarkEnd w:id="58"/>
      <w:bookmarkEnd w:id="670"/>
      <w:bookmarkEnd w:id="671"/>
      <w:r w:rsidR="00481854" w:rsidRPr="000B66BC">
        <w:rPr>
          <w:rFonts w:ascii="Times New Roman" w:hAnsi="Times New Roman"/>
          <w:b/>
          <w:sz w:val="24"/>
          <w:szCs w:val="24"/>
        </w:rPr>
        <w:t xml:space="preserve"> (LR1)</w:t>
      </w:r>
      <w:bookmarkEnd w:id="672"/>
      <w:bookmarkEnd w:id="673"/>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lastRenderedPageBreak/>
        <w:t>2</w:t>
      </w:r>
      <w:r w:rsidR="006F588E" w:rsidRPr="000B66BC">
        <w:rPr>
          <w:rFonts w:ascii="Times New Roman" w:hAnsi="Times New Roman"/>
          <w:sz w:val="24"/>
          <w:szCs w:val="24"/>
        </w:rPr>
        <w:t>0</w:t>
      </w:r>
      <w:r w:rsidRPr="000B66BC">
        <w:rPr>
          <w:rFonts w:ascii="Times New Roman" w:hAnsi="Times New Roman"/>
          <w:sz w:val="24"/>
          <w:szCs w:val="24"/>
        </w:rPr>
        <w:t>.</w:t>
      </w:r>
      <w:r w:rsidRPr="000B66BC">
        <w:rPr>
          <w:rFonts w:ascii="Times New Roman" w:hAnsi="Times New Roman"/>
          <w:sz w:val="24"/>
          <w:szCs w:val="24"/>
        </w:rPr>
        <w:tab/>
      </w:r>
      <w:r w:rsidR="00F4754B" w:rsidRPr="000B66BC">
        <w:rPr>
          <w:rFonts w:ascii="Times New Roman" w:hAnsi="Times New Roman"/>
          <w:sz w:val="24"/>
          <w:szCs w:val="24"/>
        </w:rPr>
        <w:t xml:space="preserve">This part of the reporting collects data on </w:t>
      </w:r>
      <w:r w:rsidR="00E052C6" w:rsidRPr="000B66BC">
        <w:rPr>
          <w:rFonts w:ascii="Times New Roman" w:hAnsi="Times New Roman"/>
          <w:sz w:val="24"/>
          <w:szCs w:val="24"/>
        </w:rPr>
        <w:t xml:space="preserve">an </w:t>
      </w:r>
      <w:r w:rsidR="00F4754B" w:rsidRPr="000B66BC">
        <w:rPr>
          <w:rFonts w:ascii="Times New Roman" w:hAnsi="Times New Roman"/>
          <w:sz w:val="24"/>
          <w:szCs w:val="24"/>
        </w:rPr>
        <w:t xml:space="preserve">alternative treatment of derivatives, </w:t>
      </w:r>
      <w:r w:rsidR="00E052C6" w:rsidRPr="000B66BC">
        <w:rPr>
          <w:rFonts w:ascii="Times New Roman" w:hAnsi="Times New Roman"/>
          <w:bCs/>
          <w:sz w:val="24"/>
          <w:szCs w:val="24"/>
        </w:rPr>
        <w:t>SFTs</w:t>
      </w:r>
      <w:r w:rsidR="00623E45" w:rsidRPr="000B66BC">
        <w:rPr>
          <w:rFonts w:ascii="Times New Roman" w:hAnsi="Times New Roman"/>
          <w:bCs/>
          <w:sz w:val="24"/>
          <w:szCs w:val="24"/>
        </w:rPr>
        <w:t>,</w:t>
      </w:r>
      <w:r w:rsidR="006C0C0A" w:rsidRPr="000B66BC">
        <w:rPr>
          <w:rFonts w:ascii="Times New Roman" w:hAnsi="Times New Roman"/>
          <w:sz w:val="24"/>
          <w:szCs w:val="24"/>
        </w:rPr>
        <w:t xml:space="preserve"> </w:t>
      </w:r>
      <w:r w:rsidR="00F4754B" w:rsidRPr="000B66BC">
        <w:rPr>
          <w:rFonts w:ascii="Times New Roman" w:hAnsi="Times New Roman"/>
          <w:sz w:val="24"/>
          <w:szCs w:val="24"/>
        </w:rPr>
        <w:t>off-balance sheet items</w:t>
      </w:r>
      <w:r w:rsidR="00623E45" w:rsidRPr="000B66BC">
        <w:rPr>
          <w:rFonts w:ascii="Times New Roman" w:hAnsi="Times New Roman"/>
          <w:sz w:val="24"/>
          <w:szCs w:val="24"/>
        </w:rPr>
        <w:t>,</w:t>
      </w:r>
      <w:r w:rsidR="002C07EA" w:rsidRPr="000B66BC">
        <w:rPr>
          <w:rFonts w:ascii="Times New Roman" w:hAnsi="Times New Roman"/>
          <w:sz w:val="24"/>
          <w:szCs w:val="24"/>
        </w:rPr>
        <w:t xml:space="preserve"> exempted public sector investments and exempted exposures to promotional loans</w:t>
      </w:r>
      <w:r w:rsidR="00F4754B" w:rsidRPr="000B66BC">
        <w:rPr>
          <w:rFonts w:ascii="Times New Roman" w:hAnsi="Times New Roman"/>
          <w:sz w:val="24"/>
          <w:szCs w:val="24"/>
        </w:rPr>
        <w:t xml:space="preserve">. </w:t>
      </w:r>
    </w:p>
    <w:p w14:paraId="0801E40E" w14:textId="6C8375E5"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6F588E" w:rsidRPr="000B66BC">
        <w:rPr>
          <w:rFonts w:ascii="Times New Roman" w:hAnsi="Times New Roman"/>
          <w:sz w:val="24"/>
          <w:szCs w:val="24"/>
        </w:rPr>
        <w:t>1</w:t>
      </w:r>
      <w:r w:rsidRPr="000B66BC">
        <w:rPr>
          <w:rFonts w:ascii="Times New Roman" w:hAnsi="Times New Roman"/>
          <w:sz w:val="24"/>
          <w:szCs w:val="24"/>
        </w:rPr>
        <w:t>.</w:t>
      </w:r>
      <w:r w:rsidRPr="000B66BC">
        <w:rPr>
          <w:rFonts w:ascii="Times New Roman" w:hAnsi="Times New Roman"/>
          <w:sz w:val="24"/>
          <w:szCs w:val="24"/>
        </w:rPr>
        <w:tab/>
      </w:r>
      <w:r w:rsidR="00FF2091" w:rsidRPr="000B66BC">
        <w:rPr>
          <w:rFonts w:ascii="Times New Roman" w:hAnsi="Times New Roman"/>
          <w:sz w:val="24"/>
          <w:szCs w:val="24"/>
        </w:rPr>
        <w:t>Institutions shall determine t</w:t>
      </w:r>
      <w:r w:rsidR="00F4754B" w:rsidRPr="000B66BC">
        <w:rPr>
          <w:rFonts w:ascii="Times New Roman" w:hAnsi="Times New Roman"/>
          <w:sz w:val="24"/>
          <w:szCs w:val="24"/>
        </w:rPr>
        <w:t xml:space="preserve">he “accounting balance sheet values” in LR1 </w:t>
      </w:r>
      <w:r w:rsidR="00FF2091" w:rsidRPr="000B66BC">
        <w:rPr>
          <w:rFonts w:ascii="Times New Roman" w:hAnsi="Times New Roman"/>
          <w:sz w:val="24"/>
          <w:szCs w:val="24"/>
        </w:rPr>
        <w:t>based on</w:t>
      </w:r>
      <w:r w:rsidR="00F4754B" w:rsidRPr="000B66BC">
        <w:rPr>
          <w:rFonts w:ascii="Times New Roman" w:hAnsi="Times New Roman"/>
          <w:sz w:val="24"/>
          <w:szCs w:val="24"/>
        </w:rPr>
        <w:t xml:space="preserve"> the applicable accounting </w:t>
      </w:r>
      <w:r w:rsidR="00CC39E9" w:rsidRPr="000B66BC">
        <w:rPr>
          <w:rFonts w:ascii="Times New Roman" w:hAnsi="Times New Roman"/>
          <w:sz w:val="24"/>
          <w:szCs w:val="24"/>
        </w:rPr>
        <w:t xml:space="preserve">framework </w:t>
      </w:r>
      <w:r w:rsidR="00F4754B" w:rsidRPr="000B66BC">
        <w:rPr>
          <w:rFonts w:ascii="Times New Roman" w:hAnsi="Times New Roman"/>
          <w:sz w:val="24"/>
          <w:szCs w:val="24"/>
        </w:rPr>
        <w:t xml:space="preserve">in accordance with </w:t>
      </w:r>
      <w:r w:rsidR="006D6827" w:rsidRPr="000B66BC">
        <w:rPr>
          <w:rFonts w:ascii="Times New Roman" w:hAnsi="Times New Roman"/>
          <w:bCs/>
          <w:sz w:val="24"/>
          <w:szCs w:val="24"/>
        </w:rPr>
        <w:t xml:space="preserve">point (77) of </w:t>
      </w:r>
      <w:r w:rsidR="00F4754B" w:rsidRPr="000B66BC">
        <w:rPr>
          <w:rFonts w:ascii="Times New Roman" w:hAnsi="Times New Roman"/>
          <w:sz w:val="24"/>
          <w:szCs w:val="24"/>
        </w:rPr>
        <w:t xml:space="preserve">Article </w:t>
      </w:r>
      <w:r w:rsidR="0077565E" w:rsidRPr="000B66BC">
        <w:rPr>
          <w:rFonts w:ascii="Times New Roman" w:hAnsi="Times New Roman"/>
          <w:sz w:val="24"/>
          <w:szCs w:val="24"/>
        </w:rPr>
        <w:t>4</w:t>
      </w:r>
      <w:r w:rsidR="00E052C6" w:rsidRPr="000B66BC">
        <w:rPr>
          <w:rFonts w:ascii="Times New Roman" w:hAnsi="Times New Roman"/>
          <w:sz w:val="24"/>
          <w:szCs w:val="24"/>
        </w:rPr>
        <w:t>(1)</w:t>
      </w:r>
      <w:r w:rsidR="00F4754B" w:rsidRPr="000B66BC">
        <w:rPr>
          <w:rFonts w:ascii="Times New Roman" w:hAnsi="Times New Roman"/>
          <w:sz w:val="24"/>
          <w:szCs w:val="24"/>
        </w:rPr>
        <w:t xml:space="preserve"> </w:t>
      </w:r>
      <w:del w:id="674" w:author="Author">
        <w:r w:rsidR="00684733" w:rsidRPr="000B66BC" w:rsidDel="0032789D">
          <w:rPr>
            <w:rFonts w:ascii="Times New Roman" w:hAnsi="Times New Roman"/>
            <w:sz w:val="24"/>
            <w:szCs w:val="24"/>
          </w:rPr>
          <w:delText>CRR</w:delText>
        </w:r>
      </w:del>
      <w:ins w:id="675" w:author="Author">
        <w:r w:rsidR="0032789D">
          <w:rPr>
            <w:rFonts w:ascii="Times New Roman" w:hAnsi="Times New Roman"/>
            <w:sz w:val="24"/>
            <w:szCs w:val="24"/>
          </w:rPr>
          <w:t>REGULATION (EU) NO 575/2013</w:t>
        </w:r>
      </w:ins>
      <w:r w:rsidR="00F4754B" w:rsidRPr="000B66BC">
        <w:rPr>
          <w:rFonts w:ascii="Times New Roman" w:hAnsi="Times New Roman"/>
          <w:sz w:val="24"/>
          <w:szCs w:val="24"/>
        </w:rPr>
        <w:t xml:space="preserve">. “Accounting value assuming no netting or other CRM” refers to the accounting balance sheet value not taking into account any effects of netting or </w:t>
      </w:r>
      <w:r w:rsidR="00316050" w:rsidRPr="000B66BC">
        <w:rPr>
          <w:rFonts w:ascii="Times New Roman" w:hAnsi="Times New Roman"/>
          <w:sz w:val="24"/>
          <w:szCs w:val="24"/>
        </w:rPr>
        <w:t xml:space="preserve">other credit </w:t>
      </w:r>
      <w:r w:rsidR="00F4754B" w:rsidRPr="000B66BC">
        <w:rPr>
          <w:rFonts w:ascii="Times New Roman" w:hAnsi="Times New Roman"/>
          <w:sz w:val="24"/>
          <w:szCs w:val="24"/>
        </w:rPr>
        <w:t xml:space="preserve">risk mitigation. </w:t>
      </w:r>
    </w:p>
    <w:p w14:paraId="6A1F4290" w14:textId="209D6435" w:rsidR="005556DC"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6F588E" w:rsidRPr="000B66BC">
        <w:rPr>
          <w:rFonts w:ascii="Times New Roman" w:hAnsi="Times New Roman"/>
          <w:sz w:val="24"/>
          <w:szCs w:val="24"/>
        </w:rPr>
        <w:t>2</w:t>
      </w:r>
      <w:r w:rsidRPr="000B66BC">
        <w:rPr>
          <w:rFonts w:ascii="Times New Roman" w:hAnsi="Times New Roman"/>
          <w:sz w:val="24"/>
          <w:szCs w:val="24"/>
        </w:rPr>
        <w:t>.</w:t>
      </w:r>
      <w:r w:rsidRPr="000B66BC">
        <w:rPr>
          <w:rFonts w:ascii="Times New Roman" w:hAnsi="Times New Roman"/>
          <w:sz w:val="24"/>
          <w:szCs w:val="24"/>
        </w:rPr>
        <w:tab/>
      </w:r>
      <w:r w:rsidR="00FE4F22" w:rsidRPr="000B66BC">
        <w:rPr>
          <w:rFonts w:ascii="Times New Roman" w:hAnsi="Times New Roman"/>
          <w:sz w:val="24"/>
          <w:szCs w:val="24"/>
        </w:rPr>
        <w:t>I</w:t>
      </w:r>
      <w:r w:rsidR="005556DC" w:rsidRPr="000B66BC">
        <w:rPr>
          <w:rFonts w:ascii="Times New Roman" w:hAnsi="Times New Roman"/>
          <w:sz w:val="24"/>
          <w:szCs w:val="24"/>
        </w:rPr>
        <w:t xml:space="preserve">nstitutions shall report LR1 </w:t>
      </w:r>
      <w:r w:rsidR="00297715" w:rsidRPr="000B66BC">
        <w:rPr>
          <w:rFonts w:ascii="Times New Roman" w:hAnsi="Times New Roman"/>
          <w:sz w:val="24"/>
          <w:szCs w:val="24"/>
        </w:rPr>
        <w:t xml:space="preserve">items as if the items with a negative sign in </w:t>
      </w:r>
      <w:r w:rsidR="00767FB7" w:rsidRPr="000B66BC">
        <w:rPr>
          <w:rFonts w:ascii="Times New Roman" w:hAnsi="Times New Roman"/>
          <w:sz w:val="24"/>
          <w:szCs w:val="24"/>
        </w:rPr>
        <w:t xml:space="preserve">the </w:t>
      </w:r>
      <w:proofErr w:type="spellStart"/>
      <w:r w:rsidR="00776650" w:rsidRPr="000B66BC">
        <w:rPr>
          <w:rFonts w:ascii="Times New Roman" w:hAnsi="Times New Roman"/>
          <w:sz w:val="24"/>
          <w:szCs w:val="24"/>
        </w:rPr>
        <w:t>LRCalc</w:t>
      </w:r>
      <w:proofErr w:type="spellEnd"/>
      <w:r w:rsidR="00767FB7" w:rsidRPr="000B66BC">
        <w:rPr>
          <w:rFonts w:ascii="Times New Roman" w:hAnsi="Times New Roman"/>
          <w:sz w:val="24"/>
          <w:szCs w:val="24"/>
        </w:rPr>
        <w:t xml:space="preserve"> template </w:t>
      </w:r>
      <w:r w:rsidR="00297715" w:rsidRPr="000B66BC">
        <w:rPr>
          <w:rFonts w:ascii="Times New Roman" w:hAnsi="Times New Roman"/>
          <w:sz w:val="24"/>
          <w:szCs w:val="24"/>
        </w:rPr>
        <w:t xml:space="preserve">(for example exemptions/deductions) in accordance with the sign convention in paragraph 9 of Part </w:t>
      </w:r>
      <w:r w:rsidR="00272715" w:rsidRPr="000B66BC">
        <w:rPr>
          <w:rFonts w:ascii="Times New Roman" w:hAnsi="Times New Roman"/>
          <w:sz w:val="24"/>
          <w:szCs w:val="24"/>
        </w:rPr>
        <w:t>I of this Annex</w:t>
      </w:r>
      <w:r w:rsidR="008E5E99" w:rsidRPr="000B66BC">
        <w:rPr>
          <w:rFonts w:ascii="Times New Roman" w:hAnsi="Times New Roman"/>
          <w:sz w:val="24"/>
          <w:szCs w:val="24"/>
        </w:rPr>
        <w:t xml:space="preserve">, except rows </w:t>
      </w:r>
      <w:r w:rsidR="008E5E99" w:rsidRPr="000B66BC">
        <w:rPr>
          <w:rFonts w:ascii="Times New Roman" w:hAnsi="Times New Roman"/>
          <w:bCs/>
          <w:sz w:val="24"/>
          <w:szCs w:val="24"/>
        </w:rPr>
        <w:t>{</w:t>
      </w:r>
      <w:r w:rsidR="00B80059" w:rsidRPr="000B66BC">
        <w:rPr>
          <w:rFonts w:ascii="Times New Roman" w:hAnsi="Times New Roman"/>
          <w:bCs/>
          <w:sz w:val="24"/>
          <w:szCs w:val="24"/>
        </w:rPr>
        <w:t>0</w:t>
      </w:r>
      <w:r w:rsidR="008E5E99" w:rsidRPr="000B66BC">
        <w:rPr>
          <w:rFonts w:ascii="Times New Roman" w:hAnsi="Times New Roman"/>
          <w:bCs/>
          <w:sz w:val="24"/>
          <w:szCs w:val="24"/>
        </w:rPr>
        <w:t>270;0</w:t>
      </w:r>
      <w:r w:rsidR="00B80059" w:rsidRPr="000B66BC">
        <w:rPr>
          <w:rFonts w:ascii="Times New Roman" w:hAnsi="Times New Roman"/>
          <w:bCs/>
          <w:sz w:val="24"/>
          <w:szCs w:val="24"/>
        </w:rPr>
        <w:t>0</w:t>
      </w:r>
      <w:r w:rsidR="008E5E99" w:rsidRPr="000B66BC">
        <w:rPr>
          <w:rFonts w:ascii="Times New Roman" w:hAnsi="Times New Roman"/>
          <w:bCs/>
          <w:sz w:val="24"/>
          <w:szCs w:val="24"/>
        </w:rPr>
        <w:t>10} {</w:t>
      </w:r>
      <w:r w:rsidR="00B80059" w:rsidRPr="000B66BC">
        <w:rPr>
          <w:rFonts w:ascii="Times New Roman" w:hAnsi="Times New Roman"/>
          <w:bCs/>
          <w:sz w:val="24"/>
          <w:szCs w:val="24"/>
        </w:rPr>
        <w:t>0</w:t>
      </w:r>
      <w:r w:rsidR="008E5E99" w:rsidRPr="000B66BC">
        <w:rPr>
          <w:rFonts w:ascii="Times New Roman" w:hAnsi="Times New Roman"/>
          <w:bCs/>
          <w:sz w:val="24"/>
          <w:szCs w:val="24"/>
        </w:rPr>
        <w:t>280;</w:t>
      </w:r>
      <w:r w:rsidR="00B80059" w:rsidRPr="000B66BC">
        <w:rPr>
          <w:rFonts w:ascii="Times New Roman" w:hAnsi="Times New Roman"/>
          <w:bCs/>
          <w:sz w:val="24"/>
          <w:szCs w:val="24"/>
        </w:rPr>
        <w:t>0</w:t>
      </w:r>
      <w:r w:rsidR="008E5E99" w:rsidRPr="000B66BC">
        <w:rPr>
          <w:rFonts w:ascii="Times New Roman" w:hAnsi="Times New Roman"/>
          <w:bCs/>
          <w:sz w:val="24"/>
          <w:szCs w:val="24"/>
        </w:rPr>
        <w:t>010</w:t>
      </w:r>
      <w:proofErr w:type="gramStart"/>
      <w:r w:rsidR="008E5E99" w:rsidRPr="000B66BC">
        <w:rPr>
          <w:rFonts w:ascii="Times New Roman" w:hAnsi="Times New Roman"/>
          <w:bCs/>
          <w:sz w:val="24"/>
          <w:szCs w:val="24"/>
        </w:rPr>
        <w:t>},</w:t>
      </w:r>
      <w:r w:rsidR="00767FB7" w:rsidRPr="000B66BC">
        <w:rPr>
          <w:rFonts w:ascii="Times New Roman" w:hAnsi="Times New Roman"/>
          <w:sz w:val="24"/>
          <w:szCs w:val="24"/>
        </w:rPr>
        <w:t xml:space="preserve"> </w:t>
      </w:r>
      <w:r w:rsidR="00242D31" w:rsidRPr="000B66BC">
        <w:rPr>
          <w:rFonts w:ascii="Times New Roman" w:hAnsi="Times New Roman"/>
          <w:sz w:val="24"/>
          <w:szCs w:val="24"/>
        </w:rPr>
        <w:t xml:space="preserve"> </w:t>
      </w:r>
      <w:r w:rsidR="00E052C6" w:rsidRPr="000B66BC">
        <w:rPr>
          <w:rFonts w:ascii="Times New Roman" w:hAnsi="Times New Roman"/>
          <w:sz w:val="24"/>
          <w:szCs w:val="24"/>
        </w:rPr>
        <w:t>did</w:t>
      </w:r>
      <w:proofErr w:type="gramEnd"/>
      <w:r w:rsidR="005556DC" w:rsidRPr="000B66BC">
        <w:rPr>
          <w:rFonts w:ascii="Times New Roman" w:hAnsi="Times New Roman"/>
          <w:sz w:val="24"/>
          <w:szCs w:val="24"/>
        </w:rPr>
        <w:t xml:space="preserve"> not apply.</w:t>
      </w:r>
    </w:p>
    <w:p w14:paraId="3B5DA19A" w14:textId="314820A5" w:rsidR="00201643" w:rsidRPr="000B66BC" w:rsidRDefault="00201643"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23.</w:t>
      </w:r>
      <w:r w:rsidRPr="000B66BC">
        <w:rPr>
          <w:rFonts w:ascii="Times New Roman" w:hAnsi="Times New Roman"/>
          <w:sz w:val="24"/>
          <w:szCs w:val="24"/>
        </w:rPr>
        <w:tab/>
      </w:r>
      <w:ins w:id="676" w:author="Author">
        <w:r w:rsidR="00A13E9D">
          <w:rPr>
            <w:rFonts w:ascii="Times New Roman" w:hAnsi="Times New Roman"/>
            <w:sz w:val="24"/>
            <w:szCs w:val="24"/>
          </w:rPr>
          <w:t>Total assets (</w:t>
        </w:r>
      </w:ins>
      <w:r w:rsidRPr="000B66BC">
        <w:rPr>
          <w:rFonts w:ascii="Times New Roman" w:hAnsi="Times New Roman"/>
          <w:sz w:val="24"/>
          <w:szCs w:val="24"/>
        </w:rPr>
        <w:t>{r</w:t>
      </w:r>
      <w:proofErr w:type="gramStart"/>
      <w:r w:rsidR="00F06DE0" w:rsidRPr="000B66BC">
        <w:rPr>
          <w:rFonts w:ascii="Times New Roman" w:hAnsi="Times New Roman"/>
          <w:sz w:val="24"/>
          <w:szCs w:val="24"/>
        </w:rPr>
        <w:t>0</w:t>
      </w:r>
      <w:r w:rsidR="00CD3873" w:rsidRPr="000B66BC">
        <w:rPr>
          <w:rFonts w:ascii="Times New Roman" w:hAnsi="Times New Roman"/>
          <w:sz w:val="24"/>
          <w:szCs w:val="24"/>
        </w:rPr>
        <w:t>41</w:t>
      </w:r>
      <w:r w:rsidRPr="000B66BC">
        <w:rPr>
          <w:rFonts w:ascii="Times New Roman" w:hAnsi="Times New Roman"/>
          <w:sz w:val="24"/>
          <w:szCs w:val="24"/>
        </w:rPr>
        <w:t>0;c</w:t>
      </w:r>
      <w:proofErr w:type="gramEnd"/>
      <w:r w:rsidR="00F06DE0" w:rsidRPr="000B66BC">
        <w:rPr>
          <w:rFonts w:ascii="Times New Roman" w:hAnsi="Times New Roman"/>
          <w:sz w:val="24"/>
          <w:szCs w:val="24"/>
        </w:rPr>
        <w:t>0</w:t>
      </w:r>
      <w:r w:rsidRPr="000B66BC">
        <w:rPr>
          <w:rFonts w:ascii="Times New Roman" w:hAnsi="Times New Roman"/>
          <w:sz w:val="24"/>
          <w:szCs w:val="24"/>
        </w:rPr>
        <w:t>010}</w:t>
      </w:r>
      <w:ins w:id="677" w:author="Author">
        <w:r w:rsidR="00A13E9D">
          <w:rPr>
            <w:rFonts w:ascii="Times New Roman" w:hAnsi="Times New Roman"/>
            <w:sz w:val="24"/>
            <w:szCs w:val="24"/>
          </w:rPr>
          <w:t>)</w:t>
        </w:r>
      </w:ins>
      <w:r w:rsidRPr="000B66BC">
        <w:rPr>
          <w:rFonts w:ascii="Times New Roman" w:hAnsi="Times New Roman"/>
          <w:sz w:val="24"/>
          <w:szCs w:val="24"/>
        </w:rPr>
        <w:t xml:space="preserve"> in template 40.00 shall only be reported</w:t>
      </w:r>
      <w:r w:rsidR="00390B64" w:rsidRPr="000B66BC">
        <w:rPr>
          <w:rFonts w:ascii="Times New Roman" w:hAnsi="Times New Roman"/>
          <w:sz w:val="24"/>
          <w:szCs w:val="24"/>
        </w:rPr>
        <w:t xml:space="preserve"> by</w:t>
      </w:r>
      <w:r w:rsidRPr="000B66BC">
        <w:rPr>
          <w:rFonts w:ascii="Times New Roman" w:hAnsi="Times New Roman"/>
          <w:sz w:val="24"/>
          <w:szCs w:val="24"/>
        </w:rPr>
        <w:t>:</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sidRPr="000B66BC">
        <w:rPr>
          <w:rFonts w:ascii="Times New Roman" w:hAnsi="Times New Roman"/>
          <w:sz w:val="24"/>
          <w:szCs w:val="24"/>
        </w:rPr>
        <w:t xml:space="preserve">large institutions which are either G-SIIs or </w:t>
      </w:r>
      <w:r w:rsidR="00B0001B" w:rsidRPr="000B66BC">
        <w:rPr>
          <w:rFonts w:ascii="Times New Roman" w:hAnsi="Times New Roman"/>
          <w:sz w:val="24"/>
          <w:szCs w:val="24"/>
        </w:rPr>
        <w:t xml:space="preserve">have issued securities that are </w:t>
      </w:r>
      <w:r w:rsidRPr="000B66BC">
        <w:rPr>
          <w:rFonts w:ascii="Times New Roman" w:hAnsi="Times New Roman"/>
          <w:sz w:val="24"/>
          <w:szCs w:val="24"/>
        </w:rPr>
        <w:t xml:space="preserve">admitted to trading </w:t>
      </w:r>
      <w:r w:rsidR="00B0001B" w:rsidRPr="000B66BC">
        <w:rPr>
          <w:rFonts w:ascii="Times New Roman" w:hAnsi="Times New Roman"/>
          <w:sz w:val="24"/>
          <w:szCs w:val="24"/>
        </w:rPr>
        <w:t>o</w:t>
      </w:r>
      <w:r w:rsidRPr="000B66BC">
        <w:rPr>
          <w:rFonts w:ascii="Times New Roman" w:hAnsi="Times New Roman"/>
          <w:sz w:val="24"/>
          <w:szCs w:val="24"/>
        </w:rPr>
        <w:t xml:space="preserve">n a regulated market with a semi-annual frequency,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sidRPr="000B66BC">
        <w:rPr>
          <w:rFonts w:ascii="Times New Roman" w:hAnsi="Times New Roman"/>
          <w:sz w:val="24"/>
          <w:szCs w:val="24"/>
        </w:rPr>
        <w:t xml:space="preserve">large institutions </w:t>
      </w:r>
      <w:r w:rsidR="00B0001B" w:rsidRPr="000B66BC">
        <w:rPr>
          <w:rFonts w:ascii="Times New Roman" w:hAnsi="Times New Roman"/>
          <w:sz w:val="24"/>
          <w:szCs w:val="24"/>
        </w:rPr>
        <w:t>other than</w:t>
      </w:r>
      <w:r w:rsidR="00C8023D" w:rsidRPr="000B66BC">
        <w:rPr>
          <w:rFonts w:ascii="Times New Roman" w:hAnsi="Times New Roman"/>
          <w:sz w:val="24"/>
          <w:szCs w:val="24"/>
        </w:rPr>
        <w:t xml:space="preserve"> </w:t>
      </w:r>
      <w:r w:rsidRPr="000B66BC">
        <w:rPr>
          <w:rFonts w:ascii="Times New Roman" w:hAnsi="Times New Roman"/>
          <w:sz w:val="24"/>
          <w:szCs w:val="24"/>
        </w:rPr>
        <w:t xml:space="preserve">G-SIIs </w:t>
      </w:r>
      <w:r w:rsidR="00B0001B" w:rsidRPr="000B66BC">
        <w:rPr>
          <w:rFonts w:ascii="Times New Roman" w:hAnsi="Times New Roman"/>
          <w:sz w:val="24"/>
          <w:szCs w:val="24"/>
        </w:rPr>
        <w:t>that</w:t>
      </w:r>
      <w:r w:rsidR="00C8023D" w:rsidRPr="000B66BC">
        <w:rPr>
          <w:rFonts w:ascii="Times New Roman" w:hAnsi="Times New Roman"/>
          <w:sz w:val="24"/>
          <w:szCs w:val="24"/>
        </w:rPr>
        <w:t xml:space="preserve"> are not-listed </w:t>
      </w:r>
      <w:r w:rsidR="00B0001B" w:rsidRPr="000B66BC">
        <w:rPr>
          <w:rFonts w:ascii="Times New Roman" w:hAnsi="Times New Roman"/>
          <w:sz w:val="24"/>
          <w:szCs w:val="24"/>
        </w:rPr>
        <w:t>institutions</w:t>
      </w:r>
      <w:r w:rsidR="00C23CB8" w:rsidRPr="000B66BC">
        <w:rPr>
          <w:rFonts w:ascii="Times New Roman" w:hAnsi="Times New Roman"/>
          <w:sz w:val="24"/>
          <w:szCs w:val="24"/>
        </w:rPr>
        <w:t xml:space="preserve"> </w:t>
      </w:r>
      <w:r w:rsidRPr="000B66BC">
        <w:rPr>
          <w:rFonts w:ascii="Times New Roman" w:hAnsi="Times New Roman"/>
          <w:sz w:val="24"/>
          <w:szCs w:val="24"/>
        </w:rPr>
        <w:t>with an annual frequency,</w:t>
      </w:r>
    </w:p>
    <w:p w14:paraId="59E3D42C" w14:textId="4C664B3D" w:rsidR="00390B64" w:rsidRPr="000B66BC" w:rsidRDefault="00390B64" w:rsidP="000B66BC">
      <w:pPr>
        <w:pStyle w:val="BodyText1"/>
        <w:numPr>
          <w:ilvl w:val="0"/>
          <w:numId w:val="35"/>
        </w:numPr>
        <w:spacing w:after="240"/>
        <w:rPr>
          <w:rFonts w:ascii="Times New Roman" w:hAnsi="Times New Roman"/>
          <w:sz w:val="24"/>
          <w:szCs w:val="24"/>
        </w:rPr>
      </w:pPr>
      <w:r w:rsidRPr="000B66BC">
        <w:rPr>
          <w:rFonts w:ascii="Times New Roman" w:hAnsi="Times New Roman"/>
          <w:sz w:val="24"/>
          <w:szCs w:val="24"/>
        </w:rPr>
        <w:t xml:space="preserve">other institutions than large institutions and small and non-complex institutions, which </w:t>
      </w:r>
      <w:r w:rsidR="00B0001B" w:rsidRPr="000B66BC">
        <w:rPr>
          <w:rFonts w:ascii="Times New Roman" w:hAnsi="Times New Roman"/>
          <w:sz w:val="24"/>
          <w:szCs w:val="24"/>
        </w:rPr>
        <w:t>have issued securities that are</w:t>
      </w:r>
      <w:r w:rsidRPr="000B66BC">
        <w:rPr>
          <w:rFonts w:ascii="Times New Roman" w:hAnsi="Times New Roman"/>
          <w:sz w:val="24"/>
          <w:szCs w:val="24"/>
        </w:rPr>
        <w:t xml:space="preserve"> admitted to trading </w:t>
      </w:r>
      <w:r w:rsidR="00B0001B" w:rsidRPr="000B66BC">
        <w:rPr>
          <w:rFonts w:ascii="Times New Roman" w:hAnsi="Times New Roman"/>
          <w:sz w:val="24"/>
          <w:szCs w:val="24"/>
        </w:rPr>
        <w:t>o</w:t>
      </w:r>
      <w:r w:rsidRPr="000B66BC">
        <w:rPr>
          <w:rFonts w:ascii="Times New Roman" w:hAnsi="Times New Roman"/>
          <w:sz w:val="24"/>
          <w:szCs w:val="24"/>
        </w:rPr>
        <w:t xml:space="preserve">n a regulated </w:t>
      </w:r>
      <w:ins w:id="678" w:author="Author">
        <w:r w:rsidR="00F229D3">
          <w:rPr>
            <w:rFonts w:ascii="Times New Roman" w:hAnsi="Times New Roman"/>
            <w:sz w:val="24"/>
            <w:szCs w:val="24"/>
          </w:rPr>
          <w:t xml:space="preserve">market </w:t>
        </w:r>
      </w:ins>
      <w:r w:rsidRPr="000B66BC">
        <w:rPr>
          <w:rFonts w:ascii="Times New Roman" w:hAnsi="Times New Roman"/>
          <w:sz w:val="24"/>
          <w:szCs w:val="24"/>
        </w:rPr>
        <w:t xml:space="preserve">with an annual frequency.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75BB8" w14:paraId="26421155" w14:textId="77777777" w:rsidTr="00C7202A">
        <w:tc>
          <w:tcPr>
            <w:tcW w:w="141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sidRPr="000B66BC">
              <w:rPr>
                <w:rFonts w:ascii="Times New Roman" w:hAnsi="Times New Roman"/>
                <w:b/>
                <w:sz w:val="24"/>
                <w:szCs w:val="24"/>
              </w:rPr>
              <w:t>Row and column</w:t>
            </w:r>
          </w:p>
        </w:tc>
        <w:tc>
          <w:tcPr>
            <w:tcW w:w="762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sz w:val="24"/>
                <w:szCs w:val="24"/>
              </w:rPr>
              <w:t>Legal references and instructions</w:t>
            </w:r>
          </w:p>
        </w:tc>
      </w:tr>
      <w:tr w:rsidR="00F4754B" w:rsidRPr="00E75BB8" w14:paraId="361F248A" w14:textId="77777777" w:rsidTr="00776650">
        <w:tc>
          <w:tcPr>
            <w:tcW w:w="1418" w:type="dxa"/>
          </w:tcPr>
          <w:p w14:paraId="4F9FA107" w14:textId="57BE6A8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010</w:t>
            </w:r>
            <w:r w:rsidR="00F71081" w:rsidRPr="000B66BC">
              <w:rPr>
                <w:rFonts w:ascii="Times New Roman" w:hAnsi="Times New Roman"/>
                <w:bCs/>
                <w:sz w:val="24"/>
                <w:szCs w:val="24"/>
              </w:rPr>
              <w:t>;</w:t>
            </w:r>
            <w:r w:rsidR="009573B2" w:rsidRPr="000B66BC">
              <w:rPr>
                <w:rFonts w:ascii="Times New Roman" w:hAnsi="Times New Roman"/>
                <w:bCs/>
                <w:sz w:val="24"/>
                <w:szCs w:val="24"/>
              </w:rPr>
              <w:t>0</w:t>
            </w:r>
            <w:r w:rsidR="00F71081" w:rsidRPr="000B66BC">
              <w:rPr>
                <w:rFonts w:ascii="Times New Roman" w:hAnsi="Times New Roman"/>
                <w:bCs/>
                <w:sz w:val="24"/>
                <w:szCs w:val="24"/>
              </w:rPr>
              <w:t>010}</w:t>
            </w:r>
          </w:p>
        </w:tc>
        <w:tc>
          <w:tcPr>
            <w:tcW w:w="762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sidRPr="000B66BC">
              <w:rPr>
                <w:rFonts w:ascii="Times New Roman" w:hAnsi="Times New Roman"/>
                <w:b/>
                <w:bCs/>
                <w:sz w:val="24"/>
                <w:szCs w:val="24"/>
              </w:rPr>
              <w:t>Derivatives –</w:t>
            </w:r>
            <w:r w:rsidR="00500508" w:rsidRPr="000B66BC">
              <w:rPr>
                <w:rFonts w:ascii="Times New Roman" w:hAnsi="Times New Roman"/>
                <w:b/>
                <w:bCs/>
                <w:sz w:val="24"/>
                <w:szCs w:val="24"/>
              </w:rPr>
              <w:t xml:space="preserve"> </w:t>
            </w:r>
            <w:r w:rsidRPr="000B66BC">
              <w:rPr>
                <w:rFonts w:ascii="Times New Roman" w:hAnsi="Times New Roman"/>
                <w:b/>
                <w:bCs/>
                <w:sz w:val="24"/>
                <w:szCs w:val="24"/>
              </w:rPr>
              <w:t>Accounting balance sheet value</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This </w:t>
            </w:r>
            <w:r w:rsidR="00BA69D3">
              <w:rPr>
                <w:rFonts w:ascii="Times New Roman" w:hAnsi="Times New Roman"/>
                <w:bCs/>
                <w:sz w:val="24"/>
                <w:szCs w:val="24"/>
              </w:rPr>
              <w:t>shall be</w:t>
            </w:r>
            <w:r w:rsidR="00BA69D3" w:rsidRPr="000B66BC">
              <w:rPr>
                <w:rFonts w:ascii="Times New Roman" w:hAnsi="Times New Roman"/>
                <w:bCs/>
                <w:sz w:val="24"/>
                <w:szCs w:val="24"/>
              </w:rPr>
              <w:t xml:space="preserve"> </w:t>
            </w:r>
            <w:r w:rsidRPr="000B66BC">
              <w:rPr>
                <w:rFonts w:ascii="Times New Roman" w:hAnsi="Times New Roman"/>
                <w:bCs/>
                <w:sz w:val="24"/>
                <w:szCs w:val="24"/>
              </w:rPr>
              <w:t>the sum of {0</w:t>
            </w:r>
            <w:r w:rsidR="008F3C25" w:rsidRPr="000B66BC">
              <w:rPr>
                <w:rFonts w:ascii="Times New Roman" w:hAnsi="Times New Roman"/>
                <w:bCs/>
                <w:sz w:val="24"/>
                <w:szCs w:val="24"/>
              </w:rPr>
              <w:t>0</w:t>
            </w:r>
            <w:r w:rsidRPr="000B66BC">
              <w:rPr>
                <w:rFonts w:ascii="Times New Roman" w:hAnsi="Times New Roman"/>
                <w:bCs/>
                <w:sz w:val="24"/>
                <w:szCs w:val="24"/>
              </w:rPr>
              <w:t>20;</w:t>
            </w:r>
            <w:r w:rsidR="002E3FD6" w:rsidRPr="000B66BC">
              <w:rPr>
                <w:rFonts w:ascii="Times New Roman" w:hAnsi="Times New Roman"/>
                <w:bCs/>
                <w:sz w:val="24"/>
                <w:szCs w:val="24"/>
              </w:rPr>
              <w:t>0</w:t>
            </w:r>
            <w:r w:rsidRPr="000B66BC">
              <w:rPr>
                <w:rFonts w:ascii="Times New Roman" w:hAnsi="Times New Roman"/>
                <w:bCs/>
                <w:sz w:val="24"/>
                <w:szCs w:val="24"/>
              </w:rPr>
              <w:t>1</w:t>
            </w:r>
            <w:r w:rsidR="002E3FD6" w:rsidRPr="000B66BC">
              <w:rPr>
                <w:rFonts w:ascii="Times New Roman" w:hAnsi="Times New Roman"/>
                <w:bCs/>
                <w:sz w:val="24"/>
                <w:szCs w:val="24"/>
              </w:rPr>
              <w:t>0</w:t>
            </w:r>
            <w:r w:rsidRPr="000B66BC">
              <w:rPr>
                <w:rFonts w:ascii="Times New Roman" w:hAnsi="Times New Roman"/>
                <w:bCs/>
                <w:sz w:val="24"/>
                <w:szCs w:val="24"/>
              </w:rPr>
              <w:t>}, {0</w:t>
            </w:r>
            <w:r w:rsidR="008F3C25" w:rsidRPr="000B66BC">
              <w:rPr>
                <w:rFonts w:ascii="Times New Roman" w:hAnsi="Times New Roman"/>
                <w:bCs/>
                <w:sz w:val="24"/>
                <w:szCs w:val="24"/>
              </w:rPr>
              <w:t>0</w:t>
            </w:r>
            <w:r w:rsidRPr="000B66BC">
              <w:rPr>
                <w:rFonts w:ascii="Times New Roman" w:hAnsi="Times New Roman"/>
                <w:bCs/>
                <w:sz w:val="24"/>
                <w:szCs w:val="24"/>
              </w:rPr>
              <w:t>50;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Pr="000B66BC">
              <w:rPr>
                <w:rFonts w:ascii="Times New Roman" w:hAnsi="Times New Roman"/>
                <w:bCs/>
                <w:sz w:val="24"/>
                <w:szCs w:val="24"/>
              </w:rPr>
              <w:t>1</w:t>
            </w:r>
            <w:r w:rsidR="002E3FD6" w:rsidRPr="000B66BC">
              <w:rPr>
                <w:rFonts w:ascii="Times New Roman" w:hAnsi="Times New Roman"/>
                <w:bCs/>
                <w:sz w:val="24"/>
                <w:szCs w:val="24"/>
              </w:rPr>
              <w:t>0</w:t>
            </w:r>
            <w:r w:rsidRPr="000B66BC">
              <w:rPr>
                <w:rFonts w:ascii="Times New Roman" w:hAnsi="Times New Roman"/>
                <w:bCs/>
                <w:sz w:val="24"/>
                <w:szCs w:val="24"/>
              </w:rPr>
              <w:t>} and</w:t>
            </w:r>
            <w:r w:rsidR="00CC39E9" w:rsidRPr="000B66BC">
              <w:rPr>
                <w:rFonts w:ascii="Times New Roman" w:hAnsi="Times New Roman"/>
                <w:bCs/>
                <w:sz w:val="24"/>
                <w:szCs w:val="24"/>
              </w:rPr>
              <w:t xml:space="preserve"> </w:t>
            </w:r>
            <w:r w:rsidRPr="000B66BC">
              <w:rPr>
                <w:rFonts w:ascii="Times New Roman" w:hAnsi="Times New Roman"/>
                <w:bCs/>
                <w:sz w:val="24"/>
                <w:szCs w:val="24"/>
              </w:rPr>
              <w:t>{0</w:t>
            </w:r>
            <w:r w:rsidR="008F3C25" w:rsidRPr="000B66BC">
              <w:rPr>
                <w:rFonts w:ascii="Times New Roman" w:hAnsi="Times New Roman"/>
                <w:bCs/>
                <w:sz w:val="24"/>
                <w:szCs w:val="24"/>
              </w:rPr>
              <w:t>0</w:t>
            </w:r>
            <w:r w:rsidRPr="000B66BC">
              <w:rPr>
                <w:rFonts w:ascii="Times New Roman" w:hAnsi="Times New Roman"/>
                <w:bCs/>
                <w:sz w:val="24"/>
                <w:szCs w:val="24"/>
              </w:rPr>
              <w:t>60;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Pr="000B66BC">
              <w:rPr>
                <w:rFonts w:ascii="Times New Roman" w:hAnsi="Times New Roman"/>
                <w:bCs/>
                <w:sz w:val="24"/>
                <w:szCs w:val="24"/>
              </w:rPr>
              <w:t>1</w:t>
            </w:r>
            <w:r w:rsidR="002E3FD6" w:rsidRPr="000B66BC">
              <w:rPr>
                <w:rFonts w:ascii="Times New Roman" w:hAnsi="Times New Roman"/>
                <w:bCs/>
                <w:sz w:val="24"/>
                <w:szCs w:val="24"/>
              </w:rPr>
              <w:t>0</w:t>
            </w:r>
            <w:r w:rsidRPr="000B66BC">
              <w:rPr>
                <w:rFonts w:ascii="Times New Roman" w:hAnsi="Times New Roman"/>
                <w:bCs/>
                <w:sz w:val="24"/>
                <w:szCs w:val="24"/>
              </w:rPr>
              <w:t>}</w:t>
            </w:r>
            <w:r w:rsidR="00E052C6" w:rsidRPr="000B66BC">
              <w:rPr>
                <w:rFonts w:ascii="Times New Roman" w:hAnsi="Times New Roman"/>
                <w:bCs/>
                <w:sz w:val="24"/>
                <w:szCs w:val="24"/>
              </w:rPr>
              <w:t>.</w:t>
            </w:r>
          </w:p>
        </w:tc>
      </w:tr>
      <w:tr w:rsidR="00F4754B" w:rsidRPr="00E75BB8" w14:paraId="1D231FFA" w14:textId="77777777" w:rsidTr="00776650">
        <w:tc>
          <w:tcPr>
            <w:tcW w:w="1418" w:type="dxa"/>
          </w:tcPr>
          <w:p w14:paraId="63C98797" w14:textId="06C6C9DC"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10</w:t>
            </w:r>
            <w:r w:rsidR="00F71081" w:rsidRPr="000B66BC">
              <w:rPr>
                <w:rFonts w:ascii="Times New Roman" w:hAnsi="Times New Roman"/>
                <w:bCs/>
                <w:sz w:val="24"/>
                <w:szCs w:val="24"/>
              </w:rPr>
              <w:t>;</w:t>
            </w:r>
            <w:r w:rsidR="009573B2" w:rsidRPr="000B66BC">
              <w:rPr>
                <w:rFonts w:ascii="Times New Roman" w:hAnsi="Times New Roman"/>
                <w:bCs/>
                <w:sz w:val="24"/>
                <w:szCs w:val="24"/>
              </w:rPr>
              <w:t>0</w:t>
            </w:r>
            <w:r w:rsidR="00F71081" w:rsidRPr="000B66BC">
              <w:rPr>
                <w:rFonts w:ascii="Times New Roman" w:hAnsi="Times New Roman"/>
                <w:bCs/>
                <w:sz w:val="24"/>
                <w:szCs w:val="24"/>
              </w:rPr>
              <w:t>020}</w:t>
            </w:r>
          </w:p>
        </w:tc>
        <w:tc>
          <w:tcPr>
            <w:tcW w:w="762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w:t>
            </w:r>
            <w:r w:rsidR="00500508" w:rsidRPr="000B66BC">
              <w:rPr>
                <w:rFonts w:ascii="Times New Roman" w:hAnsi="Times New Roman"/>
                <w:b/>
                <w:bCs/>
                <w:sz w:val="24"/>
                <w:szCs w:val="24"/>
              </w:rPr>
              <w:t xml:space="preserve"> </w:t>
            </w:r>
            <w:r w:rsidRPr="000B66BC">
              <w:rPr>
                <w:rFonts w:ascii="Times New Roman" w:hAnsi="Times New Roman"/>
                <w:b/>
                <w:bCs/>
                <w:sz w:val="24"/>
                <w:szCs w:val="24"/>
              </w:rPr>
              <w:t>Accounting value assuming no netting or other CRM</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This </w:t>
            </w:r>
            <w:r w:rsidR="00BA69D3">
              <w:rPr>
                <w:rFonts w:ascii="Times New Roman" w:hAnsi="Times New Roman"/>
                <w:bCs/>
                <w:sz w:val="24"/>
                <w:szCs w:val="24"/>
              </w:rPr>
              <w:t>shall be</w:t>
            </w:r>
            <w:r w:rsidR="00BA69D3" w:rsidRPr="000B66BC">
              <w:rPr>
                <w:rFonts w:ascii="Times New Roman" w:hAnsi="Times New Roman"/>
                <w:bCs/>
                <w:sz w:val="24"/>
                <w:szCs w:val="24"/>
              </w:rPr>
              <w:t xml:space="preserve"> </w:t>
            </w:r>
            <w:r w:rsidRPr="000B66BC">
              <w:rPr>
                <w:rFonts w:ascii="Times New Roman" w:hAnsi="Times New Roman"/>
                <w:bCs/>
                <w:sz w:val="24"/>
                <w:szCs w:val="24"/>
              </w:rPr>
              <w:t>the sum of {0</w:t>
            </w:r>
            <w:r w:rsidR="008F3C25" w:rsidRPr="000B66BC">
              <w:rPr>
                <w:rFonts w:ascii="Times New Roman" w:hAnsi="Times New Roman"/>
                <w:bCs/>
                <w:sz w:val="24"/>
                <w:szCs w:val="24"/>
              </w:rPr>
              <w:t>0</w:t>
            </w:r>
            <w:r w:rsidRPr="000B66BC">
              <w:rPr>
                <w:rFonts w:ascii="Times New Roman" w:hAnsi="Times New Roman"/>
                <w:bCs/>
                <w:sz w:val="24"/>
                <w:szCs w:val="24"/>
              </w:rPr>
              <w:t>20;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Pr="000B66BC">
              <w:rPr>
                <w:rFonts w:ascii="Times New Roman" w:hAnsi="Times New Roman"/>
                <w:bCs/>
                <w:sz w:val="24"/>
                <w:szCs w:val="24"/>
              </w:rPr>
              <w:t>2</w:t>
            </w:r>
            <w:r w:rsidR="002E3FD6" w:rsidRPr="000B66BC">
              <w:rPr>
                <w:rFonts w:ascii="Times New Roman" w:hAnsi="Times New Roman"/>
                <w:bCs/>
                <w:sz w:val="24"/>
                <w:szCs w:val="24"/>
              </w:rPr>
              <w:t>0</w:t>
            </w:r>
            <w:r w:rsidRPr="000B66BC">
              <w:rPr>
                <w:rFonts w:ascii="Times New Roman" w:hAnsi="Times New Roman"/>
                <w:bCs/>
                <w:sz w:val="24"/>
                <w:szCs w:val="24"/>
              </w:rPr>
              <w:t>}, {0</w:t>
            </w:r>
            <w:r w:rsidR="008F3C25" w:rsidRPr="000B66BC">
              <w:rPr>
                <w:rFonts w:ascii="Times New Roman" w:hAnsi="Times New Roman"/>
                <w:bCs/>
                <w:sz w:val="24"/>
                <w:szCs w:val="24"/>
              </w:rPr>
              <w:t>0</w:t>
            </w:r>
            <w:r w:rsidRPr="000B66BC">
              <w:rPr>
                <w:rFonts w:ascii="Times New Roman" w:hAnsi="Times New Roman"/>
                <w:bCs/>
                <w:sz w:val="24"/>
                <w:szCs w:val="24"/>
              </w:rPr>
              <w:t>50;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Pr="000B66BC">
              <w:rPr>
                <w:rFonts w:ascii="Times New Roman" w:hAnsi="Times New Roman"/>
                <w:bCs/>
                <w:sz w:val="24"/>
                <w:szCs w:val="24"/>
              </w:rPr>
              <w:t>2</w:t>
            </w:r>
            <w:r w:rsidR="002E3FD6" w:rsidRPr="000B66BC">
              <w:rPr>
                <w:rFonts w:ascii="Times New Roman" w:hAnsi="Times New Roman"/>
                <w:bCs/>
                <w:sz w:val="24"/>
                <w:szCs w:val="24"/>
              </w:rPr>
              <w:t>0</w:t>
            </w:r>
            <w:r w:rsidRPr="000B66BC">
              <w:rPr>
                <w:rFonts w:ascii="Times New Roman" w:hAnsi="Times New Roman"/>
                <w:bCs/>
                <w:sz w:val="24"/>
                <w:szCs w:val="24"/>
              </w:rPr>
              <w:t>} and {0</w:t>
            </w:r>
            <w:r w:rsidR="008F3C25" w:rsidRPr="000B66BC">
              <w:rPr>
                <w:rFonts w:ascii="Times New Roman" w:hAnsi="Times New Roman"/>
                <w:bCs/>
                <w:sz w:val="24"/>
                <w:szCs w:val="24"/>
              </w:rPr>
              <w:t>0</w:t>
            </w:r>
            <w:r w:rsidRPr="000B66BC">
              <w:rPr>
                <w:rFonts w:ascii="Times New Roman" w:hAnsi="Times New Roman"/>
                <w:bCs/>
                <w:sz w:val="24"/>
                <w:szCs w:val="24"/>
              </w:rPr>
              <w:t>60;</w:t>
            </w:r>
            <w:r w:rsidR="008F3C25" w:rsidRPr="000B66BC">
              <w:rPr>
                <w:rFonts w:ascii="Times New Roman" w:hAnsi="Times New Roman"/>
                <w:bCs/>
                <w:sz w:val="24"/>
                <w:szCs w:val="24"/>
              </w:rPr>
              <w:t>0</w:t>
            </w:r>
            <w:r w:rsidR="002E3FD6" w:rsidRPr="000B66BC">
              <w:rPr>
                <w:rFonts w:ascii="Times New Roman" w:hAnsi="Times New Roman"/>
                <w:bCs/>
                <w:sz w:val="24"/>
                <w:szCs w:val="24"/>
              </w:rPr>
              <w:t>0</w:t>
            </w:r>
            <w:r w:rsidRPr="000B66BC">
              <w:rPr>
                <w:rFonts w:ascii="Times New Roman" w:hAnsi="Times New Roman"/>
                <w:bCs/>
                <w:sz w:val="24"/>
                <w:szCs w:val="24"/>
              </w:rPr>
              <w:t>2</w:t>
            </w:r>
            <w:r w:rsidR="002E3FD6" w:rsidRPr="000B66BC">
              <w:rPr>
                <w:rFonts w:ascii="Times New Roman" w:hAnsi="Times New Roman"/>
                <w:bCs/>
                <w:sz w:val="24"/>
                <w:szCs w:val="24"/>
              </w:rPr>
              <w:t>0</w:t>
            </w:r>
            <w:r w:rsidRPr="000B66BC">
              <w:rPr>
                <w:rFonts w:ascii="Times New Roman" w:hAnsi="Times New Roman"/>
                <w:bCs/>
                <w:sz w:val="24"/>
                <w:szCs w:val="24"/>
              </w:rPr>
              <w:t>}</w:t>
            </w:r>
            <w:r w:rsidR="00E052C6" w:rsidRPr="000B66BC">
              <w:rPr>
                <w:rFonts w:ascii="Times New Roman" w:hAnsi="Times New Roman"/>
                <w:bCs/>
                <w:sz w:val="24"/>
                <w:szCs w:val="24"/>
              </w:rPr>
              <w:t>.</w:t>
            </w:r>
          </w:p>
        </w:tc>
      </w:tr>
      <w:tr w:rsidR="00F4754B" w:rsidRPr="00E75BB8" w14:paraId="56F668DB" w14:textId="77777777" w:rsidTr="00776650">
        <w:tc>
          <w:tcPr>
            <w:tcW w:w="1418" w:type="dxa"/>
          </w:tcPr>
          <w:p w14:paraId="678E69B3" w14:textId="4CB76640"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62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Derivatives – </w:t>
            </w:r>
            <w:r w:rsidR="00E052C6" w:rsidRPr="000B66BC">
              <w:rPr>
                <w:rFonts w:ascii="Times New Roman" w:hAnsi="Times New Roman"/>
                <w:b/>
                <w:bCs/>
                <w:sz w:val="24"/>
                <w:szCs w:val="24"/>
              </w:rPr>
              <w:t>N</w:t>
            </w:r>
            <w:r w:rsidRPr="000B66BC">
              <w:rPr>
                <w:rFonts w:ascii="Times New Roman" w:hAnsi="Times New Roman"/>
                <w:b/>
                <w:bCs/>
                <w:sz w:val="24"/>
                <w:szCs w:val="24"/>
              </w:rPr>
              <w:t>otional amount</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This </w:t>
            </w:r>
            <w:r w:rsidR="00BA69D3">
              <w:rPr>
                <w:rFonts w:ascii="Times New Roman" w:hAnsi="Times New Roman"/>
                <w:bCs/>
                <w:sz w:val="24"/>
                <w:szCs w:val="24"/>
              </w:rPr>
              <w:t>shall be</w:t>
            </w:r>
            <w:r w:rsidRPr="000B66BC">
              <w:rPr>
                <w:rFonts w:ascii="Times New Roman" w:hAnsi="Times New Roman"/>
                <w:bCs/>
                <w:sz w:val="24"/>
                <w:szCs w:val="24"/>
              </w:rPr>
              <w:t xml:space="preserve"> the sum of {0</w:t>
            </w:r>
            <w:r w:rsidR="008F3C25" w:rsidRPr="000B66BC">
              <w:rPr>
                <w:rFonts w:ascii="Times New Roman" w:hAnsi="Times New Roman"/>
                <w:bCs/>
                <w:sz w:val="24"/>
                <w:szCs w:val="24"/>
              </w:rPr>
              <w:t>0</w:t>
            </w:r>
            <w:r w:rsidRPr="000B66BC">
              <w:rPr>
                <w:rFonts w:ascii="Times New Roman" w:hAnsi="Times New Roman"/>
                <w:bCs/>
                <w:sz w:val="24"/>
                <w:szCs w:val="24"/>
              </w:rPr>
              <w:t>20;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Pr="000B66BC">
              <w:rPr>
                <w:rFonts w:ascii="Times New Roman" w:hAnsi="Times New Roman"/>
                <w:bCs/>
                <w:sz w:val="24"/>
                <w:szCs w:val="24"/>
              </w:rPr>
              <w:t>}, {0</w:t>
            </w:r>
            <w:r w:rsidR="008F3C25" w:rsidRPr="000B66BC">
              <w:rPr>
                <w:rFonts w:ascii="Times New Roman" w:hAnsi="Times New Roman"/>
                <w:bCs/>
                <w:sz w:val="24"/>
                <w:szCs w:val="24"/>
              </w:rPr>
              <w:t>0</w:t>
            </w:r>
            <w:r w:rsidRPr="000B66BC">
              <w:rPr>
                <w:rFonts w:ascii="Times New Roman" w:hAnsi="Times New Roman"/>
                <w:bCs/>
                <w:sz w:val="24"/>
                <w:szCs w:val="24"/>
              </w:rPr>
              <w:t>50;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Pr="000B66BC">
              <w:rPr>
                <w:rFonts w:ascii="Times New Roman" w:hAnsi="Times New Roman"/>
                <w:bCs/>
                <w:sz w:val="24"/>
                <w:szCs w:val="24"/>
              </w:rPr>
              <w:t>} and {0</w:t>
            </w:r>
            <w:r w:rsidR="008F3C25" w:rsidRPr="000B66BC">
              <w:rPr>
                <w:rFonts w:ascii="Times New Roman" w:hAnsi="Times New Roman"/>
                <w:bCs/>
                <w:sz w:val="24"/>
                <w:szCs w:val="24"/>
              </w:rPr>
              <w:t>0</w:t>
            </w:r>
            <w:r w:rsidRPr="000B66BC">
              <w:rPr>
                <w:rFonts w:ascii="Times New Roman" w:hAnsi="Times New Roman"/>
                <w:bCs/>
                <w:sz w:val="24"/>
                <w:szCs w:val="24"/>
              </w:rPr>
              <w:t>60;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Pr="000B66BC">
              <w:rPr>
                <w:rFonts w:ascii="Times New Roman" w:hAnsi="Times New Roman"/>
                <w:bCs/>
                <w:sz w:val="24"/>
                <w:szCs w:val="24"/>
              </w:rPr>
              <w:t>}</w:t>
            </w:r>
            <w:r w:rsidR="00E052C6" w:rsidRPr="000B66BC">
              <w:rPr>
                <w:rFonts w:ascii="Times New Roman" w:hAnsi="Times New Roman"/>
                <w:bCs/>
                <w:sz w:val="24"/>
                <w:szCs w:val="24"/>
              </w:rPr>
              <w:t>.</w:t>
            </w:r>
          </w:p>
        </w:tc>
      </w:tr>
      <w:tr w:rsidR="00F4754B" w:rsidRPr="00E75BB8" w14:paraId="6B45BB27" w14:textId="77777777" w:rsidTr="00776650">
        <w:tc>
          <w:tcPr>
            <w:tcW w:w="1418" w:type="dxa"/>
          </w:tcPr>
          <w:p w14:paraId="46216D41" w14:textId="7412E93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20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10}</w:t>
            </w:r>
          </w:p>
        </w:tc>
        <w:tc>
          <w:tcPr>
            <w:tcW w:w="762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Credit derivatives (protection sold) – Accounting balance sheet </w:t>
            </w:r>
            <w:proofErr w:type="gramStart"/>
            <w:r w:rsidRPr="000B66BC">
              <w:rPr>
                <w:rFonts w:ascii="Times New Roman" w:hAnsi="Times New Roman"/>
                <w:b/>
                <w:bCs/>
                <w:sz w:val="24"/>
                <w:szCs w:val="24"/>
              </w:rPr>
              <w:t>value</w:t>
            </w:r>
            <w:proofErr w:type="gramEnd"/>
          </w:p>
          <w:p w14:paraId="0232A08C" w14:textId="0A4ED5FE" w:rsidR="00F4754B" w:rsidRPr="000B66BC" w:rsidRDefault="006D6827" w:rsidP="003E3C45">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Point (77) of </w:t>
            </w:r>
            <w:r w:rsidR="00F4754B" w:rsidRPr="000B66BC">
              <w:rPr>
                <w:rFonts w:ascii="Times New Roman" w:hAnsi="Times New Roman"/>
                <w:bCs/>
                <w:sz w:val="24"/>
                <w:szCs w:val="24"/>
              </w:rPr>
              <w:t xml:space="preserve">Article </w:t>
            </w:r>
            <w:r w:rsidR="00920B86" w:rsidRPr="000B66BC">
              <w:rPr>
                <w:rFonts w:ascii="Times New Roman" w:hAnsi="Times New Roman"/>
                <w:bCs/>
                <w:sz w:val="24"/>
                <w:szCs w:val="24"/>
              </w:rPr>
              <w:t>4</w:t>
            </w:r>
            <w:r w:rsidR="00994DCE" w:rsidRPr="000B66BC">
              <w:rPr>
                <w:rFonts w:ascii="Times New Roman" w:hAnsi="Times New Roman"/>
                <w:bCs/>
                <w:sz w:val="24"/>
                <w:szCs w:val="24"/>
              </w:rPr>
              <w:t>(1)</w:t>
            </w:r>
            <w:r w:rsidR="00F4754B" w:rsidRPr="000B66BC">
              <w:rPr>
                <w:rFonts w:ascii="Times New Roman" w:hAnsi="Times New Roman"/>
                <w:bCs/>
                <w:sz w:val="24"/>
                <w:szCs w:val="24"/>
              </w:rPr>
              <w:t xml:space="preserve"> </w:t>
            </w:r>
            <w:del w:id="679" w:author="Author">
              <w:r w:rsidR="00684733" w:rsidRPr="000B66BC" w:rsidDel="0032789D">
                <w:rPr>
                  <w:rFonts w:ascii="Times New Roman" w:hAnsi="Times New Roman"/>
                  <w:bCs/>
                  <w:sz w:val="24"/>
                  <w:szCs w:val="24"/>
                </w:rPr>
                <w:delText>CRR</w:delText>
              </w:r>
            </w:del>
            <w:ins w:id="680" w:author="Author">
              <w:r w:rsidR="0032789D">
                <w:rPr>
                  <w:rFonts w:ascii="Times New Roman" w:hAnsi="Times New Roman"/>
                  <w:bCs/>
                  <w:sz w:val="24"/>
                  <w:szCs w:val="24"/>
                </w:rPr>
                <w:t>REGULATION (EU) NO 575/2013</w:t>
              </w:r>
            </w:ins>
            <w:r w:rsidR="003E3C45">
              <w:rPr>
                <w:rFonts w:ascii="Times New Roman" w:hAnsi="Times New Roman"/>
                <w:bCs/>
                <w:sz w:val="24"/>
                <w:szCs w:val="24"/>
              </w:rPr>
              <w:t>; th</w:t>
            </w:r>
            <w:r w:rsidR="00F4754B" w:rsidRPr="000B66BC">
              <w:rPr>
                <w:rFonts w:ascii="Times New Roman" w:hAnsi="Times New Roman"/>
                <w:bCs/>
                <w:sz w:val="24"/>
                <w:szCs w:val="24"/>
              </w:rPr>
              <w:t xml:space="preserve">e accounting balance sheet value under the applicable accounting </w:t>
            </w:r>
            <w:r w:rsidR="00302FB6" w:rsidRPr="000B66BC">
              <w:rPr>
                <w:rFonts w:ascii="Times New Roman" w:hAnsi="Times New Roman"/>
                <w:bCs/>
                <w:sz w:val="24"/>
                <w:szCs w:val="24"/>
              </w:rPr>
              <w:t xml:space="preserve">framework </w:t>
            </w:r>
            <w:r w:rsidR="00F4754B" w:rsidRPr="000B66BC">
              <w:rPr>
                <w:rFonts w:ascii="Times New Roman" w:hAnsi="Times New Roman"/>
                <w:bCs/>
                <w:sz w:val="24"/>
                <w:szCs w:val="24"/>
              </w:rPr>
              <w:t>of credit derivatives where the institution is selling credit protection to a counterparty and the contract is recognised a</w:t>
            </w:r>
            <w:r w:rsidR="003E3C45">
              <w:rPr>
                <w:rFonts w:ascii="Times New Roman" w:hAnsi="Times New Roman"/>
                <w:bCs/>
                <w:sz w:val="24"/>
                <w:szCs w:val="24"/>
              </w:rPr>
              <w:t>s an asset on the balance sheet</w:t>
            </w:r>
          </w:p>
        </w:tc>
      </w:tr>
      <w:tr w:rsidR="00F4754B" w:rsidRPr="00E75BB8" w14:paraId="78089643" w14:textId="77777777" w:rsidTr="00776650">
        <w:tc>
          <w:tcPr>
            <w:tcW w:w="1418" w:type="dxa"/>
          </w:tcPr>
          <w:p w14:paraId="6D29AC05" w14:textId="21326B21"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9573B2" w:rsidRPr="000B66BC">
              <w:rPr>
                <w:rFonts w:ascii="Times New Roman" w:hAnsi="Times New Roman"/>
                <w:bCs/>
                <w:sz w:val="24"/>
                <w:szCs w:val="24"/>
              </w:rPr>
              <w:t>0</w:t>
            </w:r>
            <w:r w:rsidRPr="000B66BC">
              <w:rPr>
                <w:rFonts w:ascii="Times New Roman" w:hAnsi="Times New Roman"/>
                <w:bCs/>
                <w:sz w:val="24"/>
                <w:szCs w:val="24"/>
              </w:rPr>
              <w:t>20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Credit derivatives (protection sold) – Accounting value assuming no netting or other </w:t>
            </w:r>
            <w:proofErr w:type="gramStart"/>
            <w:r w:rsidRPr="000B66BC">
              <w:rPr>
                <w:rFonts w:ascii="Times New Roman" w:hAnsi="Times New Roman"/>
                <w:b/>
                <w:bCs/>
                <w:sz w:val="24"/>
                <w:szCs w:val="24"/>
              </w:rPr>
              <w:t>CRM</w:t>
            </w:r>
            <w:proofErr w:type="gramEnd"/>
          </w:p>
          <w:p w14:paraId="379F5EE7" w14:textId="0D74383C" w:rsidR="00F4754B" w:rsidRPr="000B66BC" w:rsidRDefault="006D6827" w:rsidP="003E3C45">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Point (77) of </w:t>
            </w:r>
            <w:r w:rsidR="00F4754B" w:rsidRPr="000B66BC">
              <w:rPr>
                <w:rFonts w:ascii="Times New Roman" w:hAnsi="Times New Roman"/>
                <w:bCs/>
                <w:sz w:val="24"/>
                <w:szCs w:val="24"/>
              </w:rPr>
              <w:t xml:space="preserve">Article </w:t>
            </w:r>
            <w:r w:rsidR="00920B86" w:rsidRPr="000B66BC">
              <w:rPr>
                <w:rFonts w:ascii="Times New Roman" w:hAnsi="Times New Roman"/>
                <w:bCs/>
                <w:sz w:val="24"/>
                <w:szCs w:val="24"/>
              </w:rPr>
              <w:t>4</w:t>
            </w:r>
            <w:r w:rsidR="00994DCE" w:rsidRPr="000B66BC">
              <w:rPr>
                <w:rFonts w:ascii="Times New Roman" w:hAnsi="Times New Roman"/>
                <w:bCs/>
                <w:sz w:val="24"/>
                <w:szCs w:val="24"/>
              </w:rPr>
              <w:t>(1)</w:t>
            </w:r>
            <w:r w:rsidR="00F4754B" w:rsidRPr="000B66BC">
              <w:rPr>
                <w:rFonts w:ascii="Times New Roman" w:hAnsi="Times New Roman"/>
                <w:bCs/>
                <w:sz w:val="24"/>
                <w:szCs w:val="24"/>
              </w:rPr>
              <w:t xml:space="preserve"> </w:t>
            </w:r>
            <w:del w:id="681" w:author="Author">
              <w:r w:rsidR="00684733" w:rsidRPr="000B66BC" w:rsidDel="0032789D">
                <w:rPr>
                  <w:rFonts w:ascii="Times New Roman" w:hAnsi="Times New Roman"/>
                  <w:bCs/>
                  <w:sz w:val="24"/>
                  <w:szCs w:val="24"/>
                </w:rPr>
                <w:delText>CRR</w:delText>
              </w:r>
            </w:del>
            <w:ins w:id="682" w:author="Author">
              <w:r w:rsidR="0032789D">
                <w:rPr>
                  <w:rFonts w:ascii="Times New Roman" w:hAnsi="Times New Roman"/>
                  <w:bCs/>
                  <w:sz w:val="24"/>
                  <w:szCs w:val="24"/>
                </w:rPr>
                <w:t>REGULATION (EU) NO 575/2013</w:t>
              </w:r>
            </w:ins>
            <w:r w:rsidR="003E3C45">
              <w:rPr>
                <w:rFonts w:ascii="Times New Roman" w:hAnsi="Times New Roman"/>
                <w:bCs/>
                <w:sz w:val="24"/>
                <w:szCs w:val="24"/>
              </w:rPr>
              <w:t>; t</w:t>
            </w:r>
            <w:r w:rsidR="00F4754B" w:rsidRPr="000B66BC">
              <w:rPr>
                <w:rFonts w:ascii="Times New Roman" w:hAnsi="Times New Roman"/>
                <w:bCs/>
                <w:sz w:val="24"/>
                <w:szCs w:val="24"/>
              </w:rPr>
              <w:t xml:space="preserve">he accounting balance sheet value under the applicable accounting </w:t>
            </w:r>
            <w:r w:rsidR="00302FB6" w:rsidRPr="000B66BC">
              <w:rPr>
                <w:rFonts w:ascii="Times New Roman" w:hAnsi="Times New Roman"/>
                <w:bCs/>
                <w:sz w:val="24"/>
                <w:szCs w:val="24"/>
              </w:rPr>
              <w:t xml:space="preserve">framework </w:t>
            </w:r>
            <w:r w:rsidR="00F4754B" w:rsidRPr="000B66BC">
              <w:rPr>
                <w:rFonts w:ascii="Times New Roman" w:hAnsi="Times New Roman"/>
                <w:bCs/>
                <w:sz w:val="24"/>
                <w:szCs w:val="24"/>
              </w:rPr>
              <w:t xml:space="preserve">of credit derivatives where the institution is </w:t>
            </w:r>
            <w:r w:rsidR="003D118F" w:rsidRPr="000B66BC">
              <w:rPr>
                <w:rFonts w:ascii="Times New Roman" w:hAnsi="Times New Roman"/>
                <w:bCs/>
                <w:sz w:val="24"/>
                <w:szCs w:val="24"/>
              </w:rPr>
              <w:t>selling</w:t>
            </w:r>
            <w:r w:rsidR="00F4754B" w:rsidRPr="000B66BC">
              <w:rPr>
                <w:rFonts w:ascii="Times New Roman" w:hAnsi="Times New Roman"/>
                <w:bCs/>
                <w:sz w:val="24"/>
                <w:szCs w:val="24"/>
              </w:rPr>
              <w:t xml:space="preserve"> credit protection </w:t>
            </w:r>
            <w:r w:rsidR="00994DCE" w:rsidRPr="000B66BC">
              <w:rPr>
                <w:rFonts w:ascii="Times New Roman" w:hAnsi="Times New Roman"/>
                <w:bCs/>
                <w:sz w:val="24"/>
                <w:szCs w:val="24"/>
              </w:rPr>
              <w:t>to</w:t>
            </w:r>
            <w:r w:rsidR="00F4754B" w:rsidRPr="000B66BC">
              <w:rPr>
                <w:rFonts w:ascii="Times New Roman" w:hAnsi="Times New Roman"/>
                <w:bCs/>
                <w:sz w:val="24"/>
                <w:szCs w:val="24"/>
              </w:rPr>
              <w:t xml:space="preserve"> a counterparty and the contract is recognised as an asset on the balance sheet assuming no prudential or accounting netting or </w:t>
            </w:r>
            <w:r w:rsidR="00994DCE" w:rsidRPr="000B66BC">
              <w:rPr>
                <w:rFonts w:ascii="Times New Roman" w:hAnsi="Times New Roman"/>
                <w:bCs/>
                <w:sz w:val="24"/>
                <w:szCs w:val="24"/>
              </w:rPr>
              <w:t>other CRM</w:t>
            </w:r>
            <w:r w:rsidR="00F4754B" w:rsidRPr="000B66BC">
              <w:rPr>
                <w:rFonts w:ascii="Times New Roman" w:hAnsi="Times New Roman"/>
                <w:bCs/>
                <w:sz w:val="24"/>
                <w:szCs w:val="24"/>
              </w:rPr>
              <w:t xml:space="preserve"> effects (i.e. </w:t>
            </w:r>
            <w:r w:rsidR="00E052C6" w:rsidRPr="000B66BC">
              <w:rPr>
                <w:rFonts w:ascii="Times New Roman" w:hAnsi="Times New Roman"/>
                <w:bCs/>
                <w:sz w:val="24"/>
                <w:szCs w:val="24"/>
              </w:rPr>
              <w:t>any</w:t>
            </w:r>
            <w:r w:rsidR="00F4754B" w:rsidRPr="000B66BC">
              <w:rPr>
                <w:rFonts w:ascii="Times New Roman" w:hAnsi="Times New Roman"/>
                <w:bCs/>
                <w:sz w:val="24"/>
                <w:szCs w:val="24"/>
              </w:rPr>
              <w:t xml:space="preserve"> effects of accounting netting or </w:t>
            </w:r>
            <w:r w:rsidR="00E052C6" w:rsidRPr="000B66BC">
              <w:rPr>
                <w:rFonts w:ascii="Times New Roman" w:hAnsi="Times New Roman"/>
                <w:bCs/>
                <w:sz w:val="24"/>
                <w:szCs w:val="24"/>
              </w:rPr>
              <w:t xml:space="preserve">CRM </w:t>
            </w:r>
            <w:r w:rsidR="00994DCE" w:rsidRPr="000B66BC">
              <w:rPr>
                <w:rFonts w:ascii="Times New Roman" w:hAnsi="Times New Roman"/>
                <w:bCs/>
                <w:sz w:val="24"/>
                <w:szCs w:val="24"/>
              </w:rPr>
              <w:t>that have affected the accounting value shall be reversed</w:t>
            </w:r>
            <w:r w:rsidR="003E3C45">
              <w:rPr>
                <w:rFonts w:ascii="Times New Roman" w:hAnsi="Times New Roman"/>
                <w:bCs/>
                <w:sz w:val="24"/>
                <w:szCs w:val="24"/>
              </w:rPr>
              <w:t>)</w:t>
            </w:r>
          </w:p>
        </w:tc>
      </w:tr>
      <w:tr w:rsidR="00F4754B" w:rsidRPr="00E75BB8" w14:paraId="6F14FFAF" w14:textId="77777777" w:rsidTr="00776650">
        <w:tc>
          <w:tcPr>
            <w:tcW w:w="1418" w:type="dxa"/>
          </w:tcPr>
          <w:p w14:paraId="7C797A14" w14:textId="4C6AAC2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20;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62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Credit derivatives (protection sold) – </w:t>
            </w:r>
            <w:r w:rsidR="0007729E" w:rsidRPr="000B66BC">
              <w:rPr>
                <w:rFonts w:ascii="Times New Roman" w:hAnsi="Times New Roman"/>
                <w:b/>
                <w:bCs/>
                <w:sz w:val="24"/>
                <w:szCs w:val="24"/>
              </w:rPr>
              <w:t>N</w:t>
            </w:r>
            <w:r w:rsidRPr="000B66BC">
              <w:rPr>
                <w:rFonts w:ascii="Times New Roman" w:hAnsi="Times New Roman"/>
                <w:b/>
                <w:bCs/>
                <w:sz w:val="24"/>
                <w:szCs w:val="24"/>
              </w:rPr>
              <w:t xml:space="preserve">otional </w:t>
            </w:r>
            <w:proofErr w:type="gramStart"/>
            <w:r w:rsidRPr="000B66BC">
              <w:rPr>
                <w:rFonts w:ascii="Times New Roman" w:hAnsi="Times New Roman"/>
                <w:b/>
                <w:bCs/>
                <w:sz w:val="24"/>
                <w:szCs w:val="24"/>
              </w:rPr>
              <w:t>amount</w:t>
            </w:r>
            <w:proofErr w:type="gramEnd"/>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This </w:t>
            </w:r>
            <w:r w:rsidR="0028217E">
              <w:rPr>
                <w:rFonts w:ascii="Times New Roman" w:hAnsi="Times New Roman"/>
                <w:bCs/>
                <w:sz w:val="24"/>
                <w:szCs w:val="24"/>
              </w:rPr>
              <w:t>shall be</w:t>
            </w:r>
            <w:r w:rsidR="0028217E" w:rsidRPr="000B66BC">
              <w:rPr>
                <w:rFonts w:ascii="Times New Roman" w:hAnsi="Times New Roman"/>
                <w:bCs/>
                <w:sz w:val="24"/>
                <w:szCs w:val="24"/>
              </w:rPr>
              <w:t xml:space="preserve"> </w:t>
            </w:r>
            <w:r w:rsidRPr="000B66BC">
              <w:rPr>
                <w:rFonts w:ascii="Times New Roman" w:hAnsi="Times New Roman"/>
                <w:bCs/>
                <w:sz w:val="24"/>
                <w:szCs w:val="24"/>
              </w:rPr>
              <w:t xml:space="preserve">the sum of </w:t>
            </w:r>
            <w:r w:rsidR="00E8206D" w:rsidRPr="000B66BC">
              <w:rPr>
                <w:rFonts w:ascii="Times New Roman" w:hAnsi="Times New Roman"/>
                <w:bCs/>
                <w:sz w:val="24"/>
                <w:szCs w:val="24"/>
              </w:rPr>
              <w:t>cells</w:t>
            </w:r>
            <w:r w:rsidRPr="000B66BC">
              <w:rPr>
                <w:rFonts w:ascii="Times New Roman" w:hAnsi="Times New Roman"/>
                <w:bCs/>
                <w:sz w:val="24"/>
                <w:szCs w:val="24"/>
              </w:rPr>
              <w:t xml:space="preserve"> {0</w:t>
            </w:r>
            <w:r w:rsidR="00D86A52" w:rsidRPr="000B66BC">
              <w:rPr>
                <w:rFonts w:ascii="Times New Roman" w:hAnsi="Times New Roman"/>
                <w:bCs/>
                <w:sz w:val="24"/>
                <w:szCs w:val="24"/>
              </w:rPr>
              <w:t>0</w:t>
            </w:r>
            <w:r w:rsidRPr="000B66BC">
              <w:rPr>
                <w:rFonts w:ascii="Times New Roman" w:hAnsi="Times New Roman"/>
                <w:bCs/>
                <w:sz w:val="24"/>
                <w:szCs w:val="24"/>
              </w:rPr>
              <w:t>30;</w:t>
            </w:r>
            <w:r w:rsidR="002E3FD6" w:rsidRPr="000B66BC">
              <w:rPr>
                <w:rFonts w:ascii="Times New Roman" w:hAnsi="Times New Roman"/>
                <w:bCs/>
                <w:sz w:val="24"/>
                <w:szCs w:val="24"/>
              </w:rPr>
              <w:t>0</w:t>
            </w:r>
            <w:r w:rsidR="00D86A52"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Pr="000B66BC">
              <w:rPr>
                <w:rFonts w:ascii="Times New Roman" w:hAnsi="Times New Roman"/>
                <w:bCs/>
                <w:sz w:val="24"/>
                <w:szCs w:val="24"/>
              </w:rPr>
              <w:t>} and {0</w:t>
            </w:r>
            <w:r w:rsidR="00D86A52" w:rsidRPr="000B66BC">
              <w:rPr>
                <w:rFonts w:ascii="Times New Roman" w:hAnsi="Times New Roman"/>
                <w:bCs/>
                <w:sz w:val="24"/>
                <w:szCs w:val="24"/>
              </w:rPr>
              <w:t>0</w:t>
            </w:r>
            <w:r w:rsidRPr="000B66BC">
              <w:rPr>
                <w:rFonts w:ascii="Times New Roman" w:hAnsi="Times New Roman"/>
                <w:bCs/>
                <w:sz w:val="24"/>
                <w:szCs w:val="24"/>
              </w:rPr>
              <w:t>40;</w:t>
            </w:r>
            <w:r w:rsidR="002E3FD6" w:rsidRPr="000B66BC">
              <w:rPr>
                <w:rFonts w:ascii="Times New Roman" w:hAnsi="Times New Roman"/>
                <w:bCs/>
                <w:sz w:val="24"/>
                <w:szCs w:val="24"/>
              </w:rPr>
              <w:t>0</w:t>
            </w:r>
            <w:r w:rsidR="00D86A52"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Pr="000B66BC">
              <w:rPr>
                <w:rFonts w:ascii="Times New Roman" w:hAnsi="Times New Roman"/>
                <w:bCs/>
                <w:sz w:val="24"/>
                <w:szCs w:val="24"/>
              </w:rPr>
              <w:t>}</w:t>
            </w:r>
          </w:p>
        </w:tc>
      </w:tr>
      <w:tr w:rsidR="00410E47" w:rsidRPr="00E75BB8" w14:paraId="3223F811" w14:textId="77777777" w:rsidTr="00776650">
        <w:tc>
          <w:tcPr>
            <w:tcW w:w="1418" w:type="dxa"/>
          </w:tcPr>
          <w:p w14:paraId="13A1CD32" w14:textId="73B22E89"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20;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75</w:t>
            </w:r>
            <w:r w:rsidRPr="000B66BC">
              <w:rPr>
                <w:rFonts w:ascii="Times New Roman" w:hAnsi="Times New Roman"/>
                <w:bCs/>
                <w:sz w:val="24"/>
                <w:szCs w:val="24"/>
              </w:rPr>
              <w:t>}</w:t>
            </w:r>
          </w:p>
        </w:tc>
        <w:tc>
          <w:tcPr>
            <w:tcW w:w="762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Credit derivatives (protection sold) – Capped notional </w:t>
            </w:r>
            <w:proofErr w:type="gramStart"/>
            <w:r w:rsidRPr="000B66BC">
              <w:rPr>
                <w:rFonts w:ascii="Times New Roman" w:hAnsi="Times New Roman"/>
                <w:b/>
                <w:bCs/>
                <w:sz w:val="24"/>
                <w:szCs w:val="24"/>
              </w:rPr>
              <w:t>amount</w:t>
            </w:r>
            <w:proofErr w:type="gramEnd"/>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Institutions shall report</w:t>
            </w:r>
            <w:r w:rsidR="00410E47" w:rsidRPr="000B66BC">
              <w:rPr>
                <w:rFonts w:ascii="Times New Roman" w:hAnsi="Times New Roman"/>
                <w:bCs/>
                <w:sz w:val="24"/>
                <w:szCs w:val="24"/>
              </w:rPr>
              <w:t xml:space="preserve"> the notional amount </w:t>
            </w:r>
            <w:r w:rsidR="00E77D62" w:rsidRPr="000B66BC">
              <w:rPr>
                <w:rFonts w:ascii="Times New Roman" w:hAnsi="Times New Roman"/>
                <w:bCs/>
                <w:sz w:val="24"/>
                <w:szCs w:val="24"/>
              </w:rPr>
              <w:t>referenced by the</w:t>
            </w:r>
            <w:r w:rsidR="00410E47" w:rsidRPr="000B66BC">
              <w:rPr>
                <w:rFonts w:ascii="Times New Roman" w:hAnsi="Times New Roman"/>
                <w:bCs/>
                <w:sz w:val="24"/>
                <w:szCs w:val="24"/>
              </w:rPr>
              <w:t xml:space="preserve"> credit derivatives (protection sold) as in {0</w:t>
            </w:r>
            <w:r w:rsidR="00D86A52" w:rsidRPr="000B66BC">
              <w:rPr>
                <w:rFonts w:ascii="Times New Roman" w:hAnsi="Times New Roman"/>
                <w:bCs/>
                <w:sz w:val="24"/>
                <w:szCs w:val="24"/>
              </w:rPr>
              <w:t>0</w:t>
            </w:r>
            <w:r w:rsidR="00410E47" w:rsidRPr="000B66BC">
              <w:rPr>
                <w:rFonts w:ascii="Times New Roman" w:hAnsi="Times New Roman"/>
                <w:bCs/>
                <w:sz w:val="24"/>
                <w:szCs w:val="24"/>
              </w:rPr>
              <w:t xml:space="preserve">20; </w:t>
            </w:r>
            <w:r w:rsidR="002E3FD6" w:rsidRPr="000B66BC">
              <w:rPr>
                <w:rFonts w:ascii="Times New Roman" w:hAnsi="Times New Roman"/>
                <w:bCs/>
                <w:sz w:val="24"/>
                <w:szCs w:val="24"/>
              </w:rPr>
              <w:t>0</w:t>
            </w:r>
            <w:r w:rsidR="00D86A52"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00410E47" w:rsidRPr="000B66BC">
              <w:rPr>
                <w:rFonts w:ascii="Times New Roman" w:hAnsi="Times New Roman"/>
                <w:bCs/>
                <w:sz w:val="24"/>
                <w:szCs w:val="24"/>
              </w:rPr>
              <w:t xml:space="preserve">} after reduction by any negative </w:t>
            </w:r>
            <w:r w:rsidR="00E77D62" w:rsidRPr="000B66BC">
              <w:rPr>
                <w:rFonts w:ascii="Times New Roman" w:hAnsi="Times New Roman"/>
                <w:bCs/>
                <w:sz w:val="24"/>
                <w:szCs w:val="24"/>
              </w:rPr>
              <w:t xml:space="preserve">fair value </w:t>
            </w:r>
            <w:r w:rsidR="00410E47" w:rsidRPr="000B66BC">
              <w:rPr>
                <w:rFonts w:ascii="Times New Roman" w:hAnsi="Times New Roman"/>
                <w:bCs/>
                <w:sz w:val="24"/>
                <w:szCs w:val="24"/>
              </w:rPr>
              <w:t>change</w:t>
            </w:r>
            <w:r w:rsidR="00E77D62" w:rsidRPr="000B66BC">
              <w:rPr>
                <w:rFonts w:ascii="Times New Roman" w:hAnsi="Times New Roman"/>
                <w:bCs/>
                <w:sz w:val="24"/>
                <w:szCs w:val="24"/>
              </w:rPr>
              <w:t>s</w:t>
            </w:r>
            <w:r w:rsidR="00410E47" w:rsidRPr="000B66BC">
              <w:rPr>
                <w:rFonts w:ascii="Times New Roman" w:hAnsi="Times New Roman"/>
                <w:bCs/>
                <w:sz w:val="24"/>
                <w:szCs w:val="24"/>
              </w:rPr>
              <w:t xml:space="preserve"> that ha</w:t>
            </w:r>
            <w:r w:rsidR="00E77D62" w:rsidRPr="000B66BC">
              <w:rPr>
                <w:rFonts w:ascii="Times New Roman" w:hAnsi="Times New Roman"/>
                <w:bCs/>
                <w:sz w:val="24"/>
                <w:szCs w:val="24"/>
              </w:rPr>
              <w:t>ve</w:t>
            </w:r>
            <w:r w:rsidR="00410E47" w:rsidRPr="000B66BC">
              <w:rPr>
                <w:rFonts w:ascii="Times New Roman" w:hAnsi="Times New Roman"/>
                <w:bCs/>
                <w:sz w:val="24"/>
                <w:szCs w:val="24"/>
              </w:rPr>
              <w:t xml:space="preserve"> been incorporated in Tier 1 capital with respect to the written credit derivative.</w:t>
            </w:r>
          </w:p>
        </w:tc>
      </w:tr>
      <w:tr w:rsidR="00F56B61" w:rsidRPr="00E75BB8"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sidRPr="000B66BC">
              <w:rPr>
                <w:rFonts w:ascii="Times New Roman" w:hAnsi="Times New Roman"/>
                <w:bCs/>
                <w:sz w:val="24"/>
                <w:szCs w:val="24"/>
              </w:rPr>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Credit derivatives (protection sold), which are subject to a close-out clause – Notional </w:t>
            </w:r>
            <w:proofErr w:type="gramStart"/>
            <w:r w:rsidRPr="000B66BC">
              <w:rPr>
                <w:rFonts w:ascii="Times New Roman" w:hAnsi="Times New Roman"/>
                <w:b/>
                <w:bCs/>
                <w:sz w:val="24"/>
                <w:szCs w:val="24"/>
              </w:rPr>
              <w:t>amount</w:t>
            </w:r>
            <w:proofErr w:type="gramEnd"/>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sidR="00F56B61" w:rsidRPr="000B66BC">
              <w:rPr>
                <w:rFonts w:ascii="Times New Roman" w:hAnsi="Times New Roman"/>
                <w:bCs/>
                <w:sz w:val="24"/>
                <w:szCs w:val="24"/>
              </w:rPr>
              <w:t>the notional amount referenced by credit derivatives where the institution is selling credit protection to a counterparty subject to a close-out clause.</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 close-out clause shall be defined as a clause that provides the non-defaulting party the right to terminate and close-out in a timely manner all transactions under the agreement upon an event of default, including in the event of insolvency or bankruptcy of the counterparty.</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consider all credit derivatives, not just those assigned to the trading book.</w:t>
            </w:r>
          </w:p>
        </w:tc>
      </w:tr>
      <w:tr w:rsidR="00410E47" w:rsidRPr="00E75BB8" w14:paraId="758B12D8" w14:textId="77777777" w:rsidTr="00F56B61">
        <w:tc>
          <w:tcPr>
            <w:tcW w:w="1418" w:type="dxa"/>
          </w:tcPr>
          <w:p w14:paraId="25EB07E0" w14:textId="122C4861"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40;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62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Credit derivatives (protection sold)</w:t>
            </w:r>
            <w:r w:rsidR="00994DCE" w:rsidRPr="000B66BC">
              <w:rPr>
                <w:rFonts w:ascii="Times New Roman" w:hAnsi="Times New Roman"/>
                <w:b/>
                <w:bCs/>
                <w:sz w:val="24"/>
                <w:szCs w:val="24"/>
              </w:rPr>
              <w:t>, which are</w:t>
            </w:r>
            <w:r w:rsidRPr="000B66BC">
              <w:rPr>
                <w:rFonts w:ascii="Times New Roman" w:hAnsi="Times New Roman"/>
                <w:b/>
                <w:bCs/>
                <w:sz w:val="24"/>
                <w:szCs w:val="24"/>
              </w:rPr>
              <w:t xml:space="preserve"> not subject to</w:t>
            </w:r>
            <w:r w:rsidR="00406605" w:rsidRPr="000B66BC">
              <w:rPr>
                <w:rFonts w:ascii="Times New Roman" w:hAnsi="Times New Roman"/>
                <w:b/>
                <w:bCs/>
                <w:sz w:val="24"/>
                <w:szCs w:val="24"/>
              </w:rPr>
              <w:t xml:space="preserve"> a</w:t>
            </w:r>
            <w:r w:rsidRPr="000B66BC">
              <w:rPr>
                <w:rFonts w:ascii="Times New Roman" w:hAnsi="Times New Roman"/>
                <w:b/>
                <w:bCs/>
                <w:sz w:val="24"/>
                <w:szCs w:val="24"/>
              </w:rPr>
              <w:t xml:space="preserve"> close-out clause </w:t>
            </w:r>
            <w:r w:rsidR="0007729E" w:rsidRPr="000B66BC">
              <w:rPr>
                <w:rFonts w:ascii="Times New Roman" w:hAnsi="Times New Roman"/>
                <w:b/>
                <w:bCs/>
                <w:sz w:val="24"/>
                <w:szCs w:val="24"/>
              </w:rPr>
              <w:t>–</w:t>
            </w:r>
            <w:r w:rsidRPr="000B66BC">
              <w:rPr>
                <w:rFonts w:ascii="Times New Roman" w:hAnsi="Times New Roman"/>
                <w:b/>
                <w:bCs/>
                <w:sz w:val="24"/>
                <w:szCs w:val="24"/>
              </w:rPr>
              <w:t xml:space="preserve"> Notional </w:t>
            </w:r>
            <w:proofErr w:type="gramStart"/>
            <w:r w:rsidRPr="000B66BC">
              <w:rPr>
                <w:rFonts w:ascii="Times New Roman" w:hAnsi="Times New Roman"/>
                <w:b/>
                <w:bCs/>
                <w:sz w:val="24"/>
                <w:szCs w:val="24"/>
              </w:rPr>
              <w:t>amount</w:t>
            </w:r>
            <w:proofErr w:type="gramEnd"/>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sidR="00410E47" w:rsidRPr="000B66BC">
              <w:rPr>
                <w:rFonts w:ascii="Times New Roman" w:hAnsi="Times New Roman"/>
                <w:bCs/>
                <w:sz w:val="24"/>
                <w:szCs w:val="24"/>
              </w:rPr>
              <w:t xml:space="preserve">the notional amount </w:t>
            </w:r>
            <w:r w:rsidR="00E77D62" w:rsidRPr="000B66BC">
              <w:rPr>
                <w:rFonts w:ascii="Times New Roman" w:hAnsi="Times New Roman"/>
                <w:sz w:val="24"/>
                <w:szCs w:val="24"/>
              </w:rPr>
              <w:t xml:space="preserve">referenced by </w:t>
            </w:r>
            <w:r w:rsidR="00410E47" w:rsidRPr="000B66BC">
              <w:rPr>
                <w:rFonts w:ascii="Times New Roman" w:hAnsi="Times New Roman"/>
                <w:bCs/>
                <w:sz w:val="24"/>
                <w:szCs w:val="24"/>
              </w:rPr>
              <w:t>credit derivatives where the institution is selling credit protection to a counterparty</w:t>
            </w:r>
            <w:r w:rsidR="00410E47" w:rsidRPr="000B66BC">
              <w:rPr>
                <w:rFonts w:ascii="Times New Roman" w:hAnsi="Times New Roman"/>
                <w:sz w:val="24"/>
                <w:szCs w:val="24"/>
              </w:rPr>
              <w:t xml:space="preserve"> not subject to</w:t>
            </w:r>
            <w:r w:rsidR="00406605" w:rsidRPr="000B66BC">
              <w:rPr>
                <w:rFonts w:ascii="Times New Roman" w:hAnsi="Times New Roman"/>
                <w:sz w:val="24"/>
                <w:szCs w:val="24"/>
              </w:rPr>
              <w:t xml:space="preserve"> a</w:t>
            </w:r>
            <w:r w:rsidR="00410E47" w:rsidRPr="000B66BC">
              <w:rPr>
                <w:rFonts w:ascii="Times New Roman" w:hAnsi="Times New Roman"/>
                <w:sz w:val="24"/>
                <w:szCs w:val="24"/>
              </w:rPr>
              <w:t xml:space="preserve"> “close-out clause”.</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 xml:space="preserve">A close-out clause shall be defined as a clause that provides </w:t>
            </w:r>
            <w:r w:rsidRPr="000B66BC">
              <w:rPr>
                <w:rFonts w:ascii="Times New Roman" w:hAnsi="Times New Roman"/>
                <w:sz w:val="24"/>
                <w:szCs w:val="24"/>
                <w:lang w:val="en-US"/>
              </w:rPr>
              <w:t>the non-defaulting party the right to terminate and close-out in a timely manner all transactions under the agreement upon an event of default, including in the event of insolvency or bankruptcy of the counterparty.</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lastRenderedPageBreak/>
              <w:t>Institutions shall consider all credit derivatives, not just those assigned to the trading book</w:t>
            </w:r>
            <w:r w:rsidR="00287297">
              <w:rPr>
                <w:rFonts w:ascii="Times New Roman" w:hAnsi="Times New Roman"/>
                <w:bCs/>
                <w:sz w:val="24"/>
                <w:szCs w:val="24"/>
              </w:rPr>
              <w:t>.</w:t>
            </w:r>
            <w:r w:rsidRPr="000B66BC">
              <w:rPr>
                <w:rFonts w:ascii="Times New Roman" w:hAnsi="Times New Roman"/>
                <w:b/>
                <w:bCs/>
                <w:sz w:val="24"/>
                <w:szCs w:val="24"/>
                <w:u w:val="single"/>
              </w:rPr>
              <w:t xml:space="preserve"> </w:t>
            </w:r>
          </w:p>
        </w:tc>
      </w:tr>
      <w:tr w:rsidR="00410E47" w:rsidRPr="00E75BB8" w14:paraId="6FD3F9A1" w14:textId="77777777" w:rsidTr="00F56B61">
        <w:tc>
          <w:tcPr>
            <w:tcW w:w="1418" w:type="dxa"/>
          </w:tcPr>
          <w:p w14:paraId="735EF22F" w14:textId="3084E841"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10}</w:t>
            </w:r>
          </w:p>
        </w:tc>
        <w:tc>
          <w:tcPr>
            <w:tcW w:w="762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Credit derivatives (protection bought)</w:t>
            </w:r>
            <w:r w:rsidR="00ED7412" w:rsidRPr="000B66BC">
              <w:rPr>
                <w:rFonts w:ascii="Times New Roman" w:hAnsi="Times New Roman"/>
                <w:b/>
                <w:bCs/>
                <w:sz w:val="24"/>
                <w:szCs w:val="24"/>
              </w:rPr>
              <w:t xml:space="preserve"> – </w:t>
            </w:r>
            <w:r w:rsidRPr="000B66BC">
              <w:rPr>
                <w:rFonts w:ascii="Times New Roman" w:hAnsi="Times New Roman"/>
                <w:b/>
                <w:bCs/>
                <w:sz w:val="24"/>
                <w:szCs w:val="24"/>
              </w:rPr>
              <w:t xml:space="preserve">Accounting balance sheet </w:t>
            </w:r>
            <w:proofErr w:type="gramStart"/>
            <w:r w:rsidRPr="000B66BC">
              <w:rPr>
                <w:rFonts w:ascii="Times New Roman" w:hAnsi="Times New Roman"/>
                <w:b/>
                <w:bCs/>
                <w:sz w:val="24"/>
                <w:szCs w:val="24"/>
              </w:rPr>
              <w:t>value</w:t>
            </w:r>
            <w:proofErr w:type="gramEnd"/>
          </w:p>
          <w:p w14:paraId="253831D8" w14:textId="3E9E09CC" w:rsidR="00410E47" w:rsidRPr="000B66BC" w:rsidRDefault="006D682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(77) of </w:t>
            </w:r>
            <w:r w:rsidR="00410E47" w:rsidRPr="000B66BC">
              <w:rPr>
                <w:rFonts w:ascii="Times New Roman" w:hAnsi="Times New Roman"/>
                <w:bCs/>
                <w:sz w:val="24"/>
                <w:szCs w:val="24"/>
              </w:rPr>
              <w:t>Article 4</w:t>
            </w:r>
            <w:r w:rsidR="00994DCE" w:rsidRPr="000B66BC">
              <w:rPr>
                <w:rFonts w:ascii="Times New Roman" w:hAnsi="Times New Roman"/>
                <w:bCs/>
                <w:sz w:val="24"/>
                <w:szCs w:val="24"/>
              </w:rPr>
              <w:t>(1)</w:t>
            </w:r>
            <w:r w:rsidR="00410E47" w:rsidRPr="000B66BC">
              <w:rPr>
                <w:rFonts w:ascii="Times New Roman" w:hAnsi="Times New Roman"/>
                <w:bCs/>
                <w:sz w:val="24"/>
                <w:szCs w:val="24"/>
              </w:rPr>
              <w:t xml:space="preserve"> </w:t>
            </w:r>
            <w:del w:id="683" w:author="Author">
              <w:r w:rsidR="00684733" w:rsidRPr="000B66BC" w:rsidDel="0032789D">
                <w:rPr>
                  <w:rFonts w:ascii="Times New Roman" w:hAnsi="Times New Roman"/>
                  <w:bCs/>
                  <w:sz w:val="24"/>
                  <w:szCs w:val="24"/>
                </w:rPr>
                <w:delText>CRR</w:delText>
              </w:r>
            </w:del>
            <w:ins w:id="684" w:author="Author">
              <w:r w:rsidR="0032789D">
                <w:rPr>
                  <w:rFonts w:ascii="Times New Roman" w:hAnsi="Times New Roman"/>
                  <w:bCs/>
                  <w:sz w:val="24"/>
                  <w:szCs w:val="24"/>
                </w:rPr>
                <w:t>REGULATION (EU) NO 575/2013</w:t>
              </w:r>
            </w:ins>
            <w:r w:rsidR="003E3C45">
              <w:rPr>
                <w:rFonts w:ascii="Times New Roman" w:hAnsi="Times New Roman"/>
                <w:bCs/>
                <w:sz w:val="24"/>
                <w:szCs w:val="24"/>
              </w:rPr>
              <w:t>; t</w:t>
            </w:r>
            <w:r w:rsidR="00410E47" w:rsidRPr="000B66BC">
              <w:rPr>
                <w:rFonts w:ascii="Times New Roman" w:hAnsi="Times New Roman"/>
                <w:bCs/>
                <w:sz w:val="24"/>
                <w:szCs w:val="24"/>
              </w:rPr>
              <w:t>he accounting balance sheet value under the applicable accounting framework of credit derivatives where the institution is buying credit protection from a counterparty and the contract is recognised a</w:t>
            </w:r>
            <w:r w:rsidR="003E3C45">
              <w:rPr>
                <w:rFonts w:ascii="Times New Roman" w:hAnsi="Times New Roman"/>
                <w:bCs/>
                <w:sz w:val="24"/>
                <w:szCs w:val="24"/>
              </w:rPr>
              <w:t xml:space="preserve">s an asset on the balance </w:t>
            </w:r>
            <w:proofErr w:type="gramStart"/>
            <w:r w:rsidR="003E3C45">
              <w:rPr>
                <w:rFonts w:ascii="Times New Roman" w:hAnsi="Times New Roman"/>
                <w:bCs/>
                <w:sz w:val="24"/>
                <w:szCs w:val="24"/>
              </w:rPr>
              <w:t>sheet</w:t>
            </w:r>
            <w:proofErr w:type="gramEnd"/>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Institutions shall consider all credit derivatives, not just those assigned to the trading book</w:t>
            </w:r>
            <w:r w:rsidR="00994DCE" w:rsidRPr="000B66BC">
              <w:rPr>
                <w:rFonts w:ascii="Times New Roman" w:hAnsi="Times New Roman"/>
                <w:bCs/>
                <w:sz w:val="24"/>
                <w:szCs w:val="24"/>
              </w:rPr>
              <w:t>.</w:t>
            </w:r>
            <w:r w:rsidRPr="000B66BC">
              <w:rPr>
                <w:rFonts w:ascii="Times New Roman" w:hAnsi="Times New Roman"/>
                <w:b/>
                <w:bCs/>
                <w:sz w:val="24"/>
                <w:szCs w:val="24"/>
                <w:u w:val="single"/>
              </w:rPr>
              <w:t xml:space="preserve"> </w:t>
            </w:r>
          </w:p>
        </w:tc>
      </w:tr>
      <w:tr w:rsidR="00410E47" w:rsidRPr="00E75BB8" w14:paraId="7D57309E" w14:textId="77777777" w:rsidTr="00F56B61">
        <w:tc>
          <w:tcPr>
            <w:tcW w:w="1418" w:type="dxa"/>
          </w:tcPr>
          <w:p w14:paraId="321C83DC" w14:textId="405C1057"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Credit derivatives (protection bought)</w:t>
            </w:r>
            <w:r w:rsidR="00ED7412" w:rsidRPr="000B66BC">
              <w:rPr>
                <w:rFonts w:ascii="Times New Roman" w:hAnsi="Times New Roman"/>
                <w:b/>
                <w:bCs/>
                <w:sz w:val="24"/>
                <w:szCs w:val="24"/>
              </w:rPr>
              <w:t xml:space="preserve"> –</w:t>
            </w:r>
            <w:r w:rsidRPr="000B66BC">
              <w:rPr>
                <w:rFonts w:ascii="Times New Roman" w:hAnsi="Times New Roman"/>
                <w:b/>
                <w:bCs/>
                <w:sz w:val="24"/>
                <w:szCs w:val="24"/>
              </w:rPr>
              <w:t xml:space="preserve"> Accounting value assuming no netting or other </w:t>
            </w:r>
            <w:proofErr w:type="gramStart"/>
            <w:r w:rsidRPr="000B66BC">
              <w:rPr>
                <w:rFonts w:ascii="Times New Roman" w:hAnsi="Times New Roman"/>
                <w:b/>
                <w:bCs/>
                <w:sz w:val="24"/>
                <w:szCs w:val="24"/>
              </w:rPr>
              <w:t>CRM</w:t>
            </w:r>
            <w:proofErr w:type="gramEnd"/>
          </w:p>
          <w:p w14:paraId="269D2982" w14:textId="4FEAB332" w:rsidR="00410E47" w:rsidRPr="000B66BC" w:rsidRDefault="006D682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(77) of </w:t>
            </w:r>
            <w:r w:rsidR="00410E47" w:rsidRPr="000B66BC">
              <w:rPr>
                <w:rFonts w:ascii="Times New Roman" w:hAnsi="Times New Roman"/>
                <w:bCs/>
                <w:sz w:val="24"/>
                <w:szCs w:val="24"/>
              </w:rPr>
              <w:t>Article 4</w:t>
            </w:r>
            <w:r w:rsidR="00994DCE" w:rsidRPr="000B66BC">
              <w:rPr>
                <w:rFonts w:ascii="Times New Roman" w:hAnsi="Times New Roman"/>
                <w:bCs/>
                <w:sz w:val="24"/>
                <w:szCs w:val="24"/>
              </w:rPr>
              <w:t>(1)</w:t>
            </w:r>
            <w:r w:rsidR="00410E47" w:rsidRPr="000B66BC">
              <w:rPr>
                <w:rFonts w:ascii="Times New Roman" w:hAnsi="Times New Roman"/>
                <w:bCs/>
                <w:sz w:val="24"/>
                <w:szCs w:val="24"/>
              </w:rPr>
              <w:t xml:space="preserve"> </w:t>
            </w:r>
            <w:del w:id="685" w:author="Author">
              <w:r w:rsidR="00684733" w:rsidRPr="000B66BC" w:rsidDel="0032789D">
                <w:rPr>
                  <w:rFonts w:ascii="Times New Roman" w:hAnsi="Times New Roman"/>
                  <w:bCs/>
                  <w:sz w:val="24"/>
                  <w:szCs w:val="24"/>
                </w:rPr>
                <w:delText>CRR</w:delText>
              </w:r>
            </w:del>
            <w:ins w:id="686" w:author="Author">
              <w:r w:rsidR="0032789D">
                <w:rPr>
                  <w:rFonts w:ascii="Times New Roman" w:hAnsi="Times New Roman"/>
                  <w:bCs/>
                  <w:sz w:val="24"/>
                  <w:szCs w:val="24"/>
                </w:rPr>
                <w:t>REGULATION (EU) NO 575/2013</w:t>
              </w:r>
            </w:ins>
            <w:r w:rsidR="003E3C45">
              <w:rPr>
                <w:rFonts w:ascii="Times New Roman" w:hAnsi="Times New Roman"/>
                <w:bCs/>
                <w:sz w:val="24"/>
                <w:szCs w:val="24"/>
              </w:rPr>
              <w:t>; t</w:t>
            </w:r>
            <w:r w:rsidR="00410E47" w:rsidRPr="000B66BC">
              <w:rPr>
                <w:rFonts w:ascii="Times New Roman" w:hAnsi="Times New Roman"/>
                <w:bCs/>
                <w:sz w:val="24"/>
                <w:szCs w:val="24"/>
              </w:rPr>
              <w:t xml:space="preserve">he accounting balance sheet value under the applicable accounting framework of credit derivatives where the institution is buying credit protection from a counterparty and the contract is recognised as an asset on the balance sheet assuming no prudential or accounting netting or </w:t>
            </w:r>
            <w:r w:rsidR="00994DCE" w:rsidRPr="000B66BC">
              <w:rPr>
                <w:rFonts w:ascii="Times New Roman" w:hAnsi="Times New Roman"/>
                <w:bCs/>
                <w:sz w:val="24"/>
                <w:szCs w:val="24"/>
              </w:rPr>
              <w:t>CRM</w:t>
            </w:r>
            <w:r w:rsidR="00410E47" w:rsidRPr="000B66BC">
              <w:rPr>
                <w:rFonts w:ascii="Times New Roman" w:hAnsi="Times New Roman"/>
                <w:bCs/>
                <w:sz w:val="24"/>
                <w:szCs w:val="24"/>
              </w:rPr>
              <w:t xml:space="preserve"> effects (</w:t>
            </w:r>
            <w:proofErr w:type="gramStart"/>
            <w:r w:rsidR="00410E47" w:rsidRPr="000B66BC">
              <w:rPr>
                <w:rFonts w:ascii="Times New Roman" w:hAnsi="Times New Roman"/>
                <w:bCs/>
                <w:sz w:val="24"/>
                <w:szCs w:val="24"/>
              </w:rPr>
              <w:t>i.e.</w:t>
            </w:r>
            <w:proofErr w:type="gramEnd"/>
            <w:r w:rsidR="00410E47" w:rsidRPr="000B66BC">
              <w:rPr>
                <w:rFonts w:ascii="Times New Roman" w:hAnsi="Times New Roman"/>
                <w:bCs/>
                <w:sz w:val="24"/>
                <w:szCs w:val="24"/>
              </w:rPr>
              <w:t xml:space="preserve"> </w:t>
            </w:r>
            <w:r w:rsidR="00994DCE" w:rsidRPr="000B66BC">
              <w:rPr>
                <w:rFonts w:ascii="Times New Roman" w:hAnsi="Times New Roman"/>
                <w:bCs/>
                <w:sz w:val="24"/>
                <w:szCs w:val="24"/>
              </w:rPr>
              <w:t>any</w:t>
            </w:r>
            <w:r w:rsidR="00410E47" w:rsidRPr="000B66BC">
              <w:rPr>
                <w:rFonts w:ascii="Times New Roman" w:hAnsi="Times New Roman"/>
                <w:bCs/>
                <w:sz w:val="24"/>
                <w:szCs w:val="24"/>
              </w:rPr>
              <w:t xml:space="preserve"> effects of accounting netting or </w:t>
            </w:r>
            <w:r w:rsidR="00994DCE" w:rsidRPr="000B66BC">
              <w:rPr>
                <w:rFonts w:ascii="Times New Roman" w:hAnsi="Times New Roman"/>
                <w:bCs/>
                <w:sz w:val="24"/>
                <w:szCs w:val="24"/>
              </w:rPr>
              <w:t>CRM that have affected the accounting value shall be reversed</w:t>
            </w:r>
            <w:r w:rsidR="003E3C45">
              <w:rPr>
                <w:rFonts w:ascii="Times New Roman" w:hAnsi="Times New Roman"/>
                <w:bCs/>
                <w:sz w:val="24"/>
                <w:szCs w:val="24"/>
              </w:rPr>
              <w:t>)</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Institutions shall consider all credit derivatives, not just those assigned to the trading book</w:t>
            </w:r>
            <w:r w:rsidR="00A36A43" w:rsidRPr="000B66BC">
              <w:rPr>
                <w:rFonts w:ascii="Times New Roman" w:hAnsi="Times New Roman"/>
                <w:bCs/>
                <w:sz w:val="24"/>
                <w:szCs w:val="24"/>
              </w:rPr>
              <w:t>.</w:t>
            </w:r>
            <w:r w:rsidRPr="000B66BC">
              <w:rPr>
                <w:rFonts w:ascii="Times New Roman" w:hAnsi="Times New Roman"/>
                <w:b/>
                <w:bCs/>
                <w:sz w:val="24"/>
                <w:szCs w:val="24"/>
                <w:u w:val="single"/>
              </w:rPr>
              <w:t xml:space="preserve"> </w:t>
            </w:r>
          </w:p>
        </w:tc>
      </w:tr>
      <w:tr w:rsidR="00410E47" w:rsidRPr="00E75BB8" w14:paraId="66D4DF42" w14:textId="77777777" w:rsidTr="00776650">
        <w:tc>
          <w:tcPr>
            <w:tcW w:w="1418" w:type="dxa"/>
          </w:tcPr>
          <w:p w14:paraId="14F12A57" w14:textId="14E0A38E"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w:t>
            </w:r>
            <w:r w:rsidR="00F71081" w:rsidRPr="000B66BC">
              <w:rPr>
                <w:rFonts w:ascii="Times New Roman" w:hAnsi="Times New Roman"/>
                <w:bCs/>
                <w:sz w:val="24"/>
                <w:szCs w:val="24"/>
              </w:rPr>
              <w:t>0</w:t>
            </w:r>
            <w:r w:rsidRPr="000B66BC">
              <w:rPr>
                <w:rFonts w:ascii="Times New Roman" w:hAnsi="Times New Roman"/>
                <w:bCs/>
                <w:sz w:val="24"/>
                <w:szCs w:val="24"/>
              </w:rPr>
              <w:t>}</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Credit derivatives (protection bought) </w:t>
            </w:r>
            <w:r w:rsidR="005334AA" w:rsidRPr="000B66BC">
              <w:rPr>
                <w:rFonts w:ascii="Times New Roman" w:hAnsi="Times New Roman"/>
                <w:b/>
                <w:bCs/>
                <w:sz w:val="24"/>
                <w:szCs w:val="24"/>
              </w:rPr>
              <w:t>–</w:t>
            </w:r>
            <w:r w:rsidRPr="000B66BC">
              <w:rPr>
                <w:rFonts w:ascii="Times New Roman" w:hAnsi="Times New Roman"/>
                <w:b/>
                <w:bCs/>
                <w:sz w:val="24"/>
                <w:szCs w:val="24"/>
              </w:rPr>
              <w:t xml:space="preserve"> Notional </w:t>
            </w:r>
            <w:proofErr w:type="gramStart"/>
            <w:r w:rsidRPr="000B66BC">
              <w:rPr>
                <w:rFonts w:ascii="Times New Roman" w:hAnsi="Times New Roman"/>
                <w:b/>
                <w:bCs/>
                <w:sz w:val="24"/>
                <w:szCs w:val="24"/>
              </w:rPr>
              <w:t>amount</w:t>
            </w:r>
            <w:proofErr w:type="gramEnd"/>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sidR="00410E47" w:rsidRPr="000B66BC">
              <w:rPr>
                <w:rFonts w:ascii="Times New Roman" w:hAnsi="Times New Roman"/>
                <w:bCs/>
                <w:sz w:val="24"/>
                <w:szCs w:val="24"/>
              </w:rPr>
              <w:t xml:space="preserve">the notional amount </w:t>
            </w:r>
            <w:r w:rsidR="00E77D62" w:rsidRPr="000B66BC">
              <w:rPr>
                <w:rFonts w:ascii="Times New Roman" w:hAnsi="Times New Roman"/>
                <w:bCs/>
                <w:sz w:val="24"/>
                <w:szCs w:val="24"/>
              </w:rPr>
              <w:t xml:space="preserve">referenced by </w:t>
            </w:r>
            <w:r w:rsidR="00410E47" w:rsidRPr="000B66BC">
              <w:rPr>
                <w:rFonts w:ascii="Times New Roman" w:hAnsi="Times New Roman"/>
                <w:bCs/>
                <w:sz w:val="24"/>
                <w:szCs w:val="24"/>
              </w:rPr>
              <w:t xml:space="preserve">credit derivatives where the institution is buying credit protection from a counterparty.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Institutions shall consider all credit derivatives, not just those assigned to the trading book</w:t>
            </w:r>
            <w:r w:rsidR="00BA69D3">
              <w:rPr>
                <w:rFonts w:ascii="Times New Roman" w:hAnsi="Times New Roman"/>
                <w:bCs/>
                <w:sz w:val="24"/>
                <w:szCs w:val="24"/>
              </w:rPr>
              <w:t>.</w:t>
            </w:r>
            <w:r w:rsidRPr="000B66BC">
              <w:rPr>
                <w:rFonts w:ascii="Times New Roman" w:hAnsi="Times New Roman"/>
                <w:b/>
                <w:bCs/>
                <w:sz w:val="24"/>
                <w:szCs w:val="24"/>
                <w:u w:val="single"/>
              </w:rPr>
              <w:t xml:space="preserve"> </w:t>
            </w:r>
          </w:p>
        </w:tc>
      </w:tr>
      <w:tr w:rsidR="00410E47" w:rsidRPr="00E75BB8" w14:paraId="05C9F42E" w14:textId="77777777" w:rsidTr="00776650">
        <w:tc>
          <w:tcPr>
            <w:tcW w:w="1418" w:type="dxa"/>
          </w:tcPr>
          <w:p w14:paraId="0F85E383" w14:textId="5077338D"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75</w:t>
            </w:r>
            <w:r w:rsidRPr="000B66BC">
              <w:rPr>
                <w:rFonts w:ascii="Times New Roman" w:hAnsi="Times New Roman"/>
                <w:bCs/>
                <w:sz w:val="24"/>
                <w:szCs w:val="24"/>
              </w:rPr>
              <w:t>}</w:t>
            </w:r>
          </w:p>
        </w:tc>
        <w:tc>
          <w:tcPr>
            <w:tcW w:w="762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Credit derivatives (protection bought) </w:t>
            </w:r>
            <w:r w:rsidR="005334AA" w:rsidRPr="000B66BC">
              <w:rPr>
                <w:rFonts w:ascii="Times New Roman" w:hAnsi="Times New Roman"/>
                <w:b/>
                <w:bCs/>
                <w:sz w:val="24"/>
                <w:szCs w:val="24"/>
              </w:rPr>
              <w:t>–</w:t>
            </w:r>
            <w:r w:rsidRPr="000B66BC">
              <w:rPr>
                <w:rFonts w:ascii="Times New Roman" w:hAnsi="Times New Roman"/>
                <w:b/>
                <w:bCs/>
                <w:sz w:val="24"/>
                <w:szCs w:val="24"/>
              </w:rPr>
              <w:t xml:space="preserve"> Capped notional </w:t>
            </w:r>
            <w:proofErr w:type="gramStart"/>
            <w:r w:rsidRPr="000B66BC">
              <w:rPr>
                <w:rFonts w:ascii="Times New Roman" w:hAnsi="Times New Roman"/>
                <w:b/>
                <w:bCs/>
                <w:sz w:val="24"/>
                <w:szCs w:val="24"/>
              </w:rPr>
              <w:t>amount</w:t>
            </w:r>
            <w:proofErr w:type="gramEnd"/>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sidR="00410E47" w:rsidRPr="000B66BC">
              <w:rPr>
                <w:rFonts w:ascii="Times New Roman" w:hAnsi="Times New Roman"/>
                <w:bCs/>
                <w:sz w:val="24"/>
                <w:szCs w:val="24"/>
              </w:rPr>
              <w:t xml:space="preserve">the notional amount </w:t>
            </w:r>
            <w:r w:rsidR="00E77D62" w:rsidRPr="000B66BC">
              <w:rPr>
                <w:rFonts w:ascii="Times New Roman" w:hAnsi="Times New Roman"/>
                <w:bCs/>
                <w:sz w:val="24"/>
                <w:szCs w:val="24"/>
              </w:rPr>
              <w:t>referenced by</w:t>
            </w:r>
            <w:r w:rsidR="00410E47" w:rsidRPr="000B66BC">
              <w:rPr>
                <w:rFonts w:ascii="Times New Roman" w:hAnsi="Times New Roman"/>
                <w:bCs/>
                <w:sz w:val="24"/>
                <w:szCs w:val="24"/>
              </w:rPr>
              <w:t xml:space="preserve"> credit derivatives (protection bought) as in {0</w:t>
            </w:r>
            <w:r w:rsidR="00D86A52" w:rsidRPr="000B66BC">
              <w:rPr>
                <w:rFonts w:ascii="Times New Roman" w:hAnsi="Times New Roman"/>
                <w:bCs/>
                <w:sz w:val="24"/>
                <w:szCs w:val="24"/>
              </w:rPr>
              <w:t>0</w:t>
            </w:r>
            <w:r w:rsidR="00410E47" w:rsidRPr="000B66BC">
              <w:rPr>
                <w:rFonts w:ascii="Times New Roman" w:hAnsi="Times New Roman"/>
                <w:bCs/>
                <w:sz w:val="24"/>
                <w:szCs w:val="24"/>
              </w:rPr>
              <w:t>50;</w:t>
            </w:r>
            <w:r w:rsidR="00CC11CA" w:rsidRPr="000B66BC">
              <w:rPr>
                <w:rFonts w:ascii="Times New Roman" w:hAnsi="Times New Roman"/>
                <w:bCs/>
                <w:sz w:val="24"/>
                <w:szCs w:val="24"/>
              </w:rPr>
              <w:t>0</w:t>
            </w:r>
            <w:r w:rsidR="00D86A52" w:rsidRPr="000B66BC">
              <w:rPr>
                <w:rFonts w:ascii="Times New Roman" w:hAnsi="Times New Roman"/>
                <w:bCs/>
                <w:sz w:val="24"/>
                <w:szCs w:val="24"/>
              </w:rPr>
              <w:t>0</w:t>
            </w:r>
            <w:r w:rsidR="007134F6" w:rsidRPr="000B66BC">
              <w:rPr>
                <w:rFonts w:ascii="Times New Roman" w:hAnsi="Times New Roman"/>
                <w:bCs/>
                <w:sz w:val="24"/>
                <w:szCs w:val="24"/>
              </w:rPr>
              <w:t>7</w:t>
            </w:r>
            <w:r w:rsidR="00CC11CA" w:rsidRPr="000B66BC">
              <w:rPr>
                <w:rFonts w:ascii="Times New Roman" w:hAnsi="Times New Roman"/>
                <w:bCs/>
                <w:sz w:val="24"/>
                <w:szCs w:val="24"/>
              </w:rPr>
              <w:t>0</w:t>
            </w:r>
            <w:r w:rsidR="00410E47" w:rsidRPr="000B66BC">
              <w:rPr>
                <w:rFonts w:ascii="Times New Roman" w:hAnsi="Times New Roman"/>
                <w:bCs/>
                <w:sz w:val="24"/>
                <w:szCs w:val="24"/>
              </w:rPr>
              <w:t>} after reduction by any positive fair value</w:t>
            </w:r>
            <w:r w:rsidR="000D3973" w:rsidRPr="000B66BC">
              <w:rPr>
                <w:rFonts w:ascii="Times New Roman" w:hAnsi="Times New Roman"/>
                <w:bCs/>
                <w:sz w:val="24"/>
                <w:szCs w:val="24"/>
              </w:rPr>
              <w:t xml:space="preserve"> changes</w:t>
            </w:r>
            <w:r w:rsidR="00410E47" w:rsidRPr="000B66BC">
              <w:rPr>
                <w:rFonts w:ascii="Times New Roman" w:hAnsi="Times New Roman"/>
                <w:bCs/>
                <w:sz w:val="24"/>
                <w:szCs w:val="24"/>
              </w:rPr>
              <w:t xml:space="preserve"> that ha</w:t>
            </w:r>
            <w:r w:rsidR="000D3973" w:rsidRPr="000B66BC">
              <w:rPr>
                <w:rFonts w:ascii="Times New Roman" w:hAnsi="Times New Roman"/>
                <w:bCs/>
                <w:sz w:val="24"/>
                <w:szCs w:val="24"/>
              </w:rPr>
              <w:t>ve</w:t>
            </w:r>
            <w:r w:rsidR="00410E47" w:rsidRPr="000B66BC">
              <w:rPr>
                <w:rFonts w:ascii="Times New Roman" w:hAnsi="Times New Roman"/>
                <w:bCs/>
                <w:sz w:val="24"/>
                <w:szCs w:val="24"/>
              </w:rPr>
              <w:t xml:space="preserve"> been incorporated in Tier 1 capital with respect to the bought credit derivative.</w:t>
            </w:r>
          </w:p>
        </w:tc>
      </w:tr>
      <w:tr w:rsidR="00410E47" w:rsidRPr="00E75BB8" w14:paraId="3D24D0EB" w14:textId="77777777" w:rsidTr="00776650">
        <w:tc>
          <w:tcPr>
            <w:tcW w:w="1418" w:type="dxa"/>
          </w:tcPr>
          <w:p w14:paraId="2FA9342C" w14:textId="1D5DB6DE"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85</w:t>
            </w:r>
            <w:r w:rsidRPr="000B66BC">
              <w:rPr>
                <w:rFonts w:ascii="Times New Roman" w:hAnsi="Times New Roman"/>
                <w:bCs/>
                <w:sz w:val="24"/>
                <w:szCs w:val="24"/>
              </w:rPr>
              <w:t>}</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Credit derivatives (protection bought) – </w:t>
            </w:r>
            <w:r w:rsidR="007F737A" w:rsidRPr="000B66BC">
              <w:rPr>
                <w:rFonts w:ascii="Times New Roman" w:hAnsi="Times New Roman"/>
                <w:b/>
                <w:bCs/>
                <w:sz w:val="24"/>
                <w:szCs w:val="24"/>
              </w:rPr>
              <w:t>Capped n</w:t>
            </w:r>
            <w:r w:rsidR="00410E47" w:rsidRPr="000B66BC">
              <w:rPr>
                <w:rFonts w:ascii="Times New Roman" w:hAnsi="Times New Roman"/>
                <w:b/>
                <w:bCs/>
                <w:sz w:val="24"/>
                <w:szCs w:val="24"/>
              </w:rPr>
              <w:t>otional amount (same reference name)</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Pr>
                <w:rFonts w:ascii="Times New Roman" w:hAnsi="Times New Roman"/>
                <w:bCs/>
                <w:sz w:val="24"/>
                <w:szCs w:val="24"/>
              </w:rPr>
              <w:t>t</w:t>
            </w:r>
            <w:r w:rsidR="00410E47" w:rsidRPr="000B66BC">
              <w:rPr>
                <w:rFonts w:ascii="Times New Roman" w:hAnsi="Times New Roman"/>
                <w:bCs/>
                <w:sz w:val="24"/>
                <w:szCs w:val="24"/>
              </w:rPr>
              <w:t xml:space="preserve">he notional amount </w:t>
            </w:r>
            <w:r w:rsidR="00E77D62" w:rsidRPr="000B66BC">
              <w:rPr>
                <w:rFonts w:ascii="Times New Roman" w:hAnsi="Times New Roman"/>
                <w:bCs/>
                <w:sz w:val="24"/>
                <w:szCs w:val="24"/>
              </w:rPr>
              <w:t xml:space="preserve">referenced by </w:t>
            </w:r>
            <w:r w:rsidR="00410E47" w:rsidRPr="000B66BC">
              <w:rPr>
                <w:rFonts w:ascii="Times New Roman" w:hAnsi="Times New Roman"/>
                <w:bCs/>
                <w:sz w:val="24"/>
                <w:szCs w:val="24"/>
              </w:rPr>
              <w:t xml:space="preserve">credit derivatives where the institution is buying credit protection </w:t>
            </w:r>
            <w:r w:rsidR="00410E47" w:rsidRPr="000B66BC">
              <w:rPr>
                <w:rFonts w:ascii="Times New Roman" w:hAnsi="Times New Roman"/>
                <w:sz w:val="24"/>
                <w:szCs w:val="24"/>
              </w:rPr>
              <w:t>on the same underlying reference name as those credit derivatives written by the reporting institution</w:t>
            </w:r>
            <w:r w:rsidR="00410E47" w:rsidRPr="000B66BC">
              <w:rPr>
                <w:rFonts w:ascii="Times New Roman" w:hAnsi="Times New Roman"/>
                <w:bCs/>
                <w:sz w:val="24"/>
                <w:szCs w:val="24"/>
              </w:rPr>
              <w:t>.</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For the purpose of reporting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value, underlying reference names are considered the same if they refer to the same legal entity and level of seniority.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Credit protection bought on a pool of reference entities </w:t>
            </w:r>
            <w:r w:rsidR="003E3C45">
              <w:rPr>
                <w:rFonts w:ascii="Times New Roman" w:hAnsi="Times New Roman"/>
                <w:bCs/>
                <w:sz w:val="24"/>
                <w:szCs w:val="24"/>
              </w:rPr>
              <w:t>shall be</w:t>
            </w:r>
            <w:r w:rsidRPr="000B66BC">
              <w:rPr>
                <w:rFonts w:ascii="Times New Roman" w:hAnsi="Times New Roman"/>
                <w:bCs/>
                <w:sz w:val="24"/>
                <w:szCs w:val="24"/>
              </w:rPr>
              <w:t xml:space="preserve"> considered the same if this protection is economically equivalent to buying protection separately on each of the individual names in the pool.</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If an institution is buying credit protection on a pool of reference names, then this credit protection is only considered the same if the bought credit protection covers the entirety of the subsets of the pool on which credit protection has been sold. In other words, offsetting may only be recognised when the pool of reference entities and the level of subordination in both transactions are identical.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For each reference name, the notional amounts of credit protection </w:t>
            </w:r>
            <w:r w:rsidR="00474B43">
              <w:rPr>
                <w:rFonts w:ascii="Times New Roman" w:hAnsi="Times New Roman"/>
                <w:bCs/>
                <w:sz w:val="24"/>
                <w:szCs w:val="24"/>
              </w:rPr>
              <w:t>taken into for the reporting purpose in this cell</w:t>
            </w:r>
            <w:r w:rsidRPr="000B66BC">
              <w:rPr>
                <w:rFonts w:ascii="Times New Roman" w:hAnsi="Times New Roman"/>
                <w:bCs/>
                <w:sz w:val="24"/>
                <w:szCs w:val="24"/>
              </w:rPr>
              <w:t xml:space="preserve"> </w:t>
            </w:r>
            <w:r w:rsidR="006D7B47" w:rsidRPr="000B66BC">
              <w:rPr>
                <w:rFonts w:ascii="Times New Roman" w:hAnsi="Times New Roman"/>
                <w:bCs/>
                <w:sz w:val="24"/>
                <w:szCs w:val="24"/>
              </w:rPr>
              <w:t xml:space="preserve">shall </w:t>
            </w:r>
            <w:r w:rsidRPr="000B66BC">
              <w:rPr>
                <w:rFonts w:ascii="Times New Roman" w:hAnsi="Times New Roman"/>
                <w:bCs/>
                <w:sz w:val="24"/>
                <w:szCs w:val="24"/>
              </w:rPr>
              <w:t xml:space="preserve">not exceed </w:t>
            </w:r>
            <w:r w:rsidRPr="000B66BC">
              <w:rPr>
                <w:rFonts w:ascii="Times New Roman" w:hAnsi="Times New Roman"/>
                <w:sz w:val="24"/>
                <w:szCs w:val="24"/>
              </w:rPr>
              <w:t>the amounts reported in {0</w:t>
            </w:r>
            <w:r w:rsidR="00D86A52" w:rsidRPr="000B66BC">
              <w:rPr>
                <w:rFonts w:ascii="Times New Roman" w:hAnsi="Times New Roman"/>
                <w:sz w:val="24"/>
                <w:szCs w:val="24"/>
              </w:rPr>
              <w:t>0</w:t>
            </w:r>
            <w:r w:rsidRPr="000B66BC">
              <w:rPr>
                <w:rFonts w:ascii="Times New Roman" w:hAnsi="Times New Roman"/>
                <w:sz w:val="24"/>
                <w:szCs w:val="24"/>
              </w:rPr>
              <w:t>20;</w:t>
            </w:r>
            <w:r w:rsidR="002E3FD6" w:rsidRPr="000B66BC">
              <w:rPr>
                <w:rFonts w:ascii="Times New Roman" w:hAnsi="Times New Roman"/>
                <w:sz w:val="24"/>
                <w:szCs w:val="24"/>
              </w:rPr>
              <w:t>0</w:t>
            </w:r>
            <w:r w:rsidR="00D86A52" w:rsidRPr="000B66BC">
              <w:rPr>
                <w:rFonts w:ascii="Times New Roman" w:hAnsi="Times New Roman"/>
                <w:sz w:val="24"/>
                <w:szCs w:val="24"/>
              </w:rPr>
              <w:t>0</w:t>
            </w:r>
            <w:r w:rsidR="00F70A83" w:rsidRPr="000B66BC">
              <w:rPr>
                <w:rFonts w:ascii="Times New Roman" w:hAnsi="Times New Roman"/>
                <w:sz w:val="24"/>
                <w:szCs w:val="24"/>
              </w:rPr>
              <w:t>75</w:t>
            </w:r>
            <w:r w:rsidRPr="000B66BC">
              <w:rPr>
                <w:rFonts w:ascii="Times New Roman" w:hAnsi="Times New Roman"/>
                <w:sz w:val="24"/>
                <w:szCs w:val="24"/>
              </w:rPr>
              <w:t>} and {0</w:t>
            </w:r>
            <w:r w:rsidR="00D86A52" w:rsidRPr="000B66BC">
              <w:rPr>
                <w:rFonts w:ascii="Times New Roman" w:hAnsi="Times New Roman"/>
                <w:sz w:val="24"/>
                <w:szCs w:val="24"/>
              </w:rPr>
              <w:t>0</w:t>
            </w:r>
            <w:r w:rsidRPr="000B66BC">
              <w:rPr>
                <w:rFonts w:ascii="Times New Roman" w:hAnsi="Times New Roman"/>
                <w:sz w:val="24"/>
                <w:szCs w:val="24"/>
              </w:rPr>
              <w:t>50;</w:t>
            </w:r>
            <w:r w:rsidR="00D86A52" w:rsidRPr="000B66BC">
              <w:rPr>
                <w:rFonts w:ascii="Times New Roman" w:hAnsi="Times New Roman"/>
                <w:sz w:val="24"/>
                <w:szCs w:val="24"/>
              </w:rPr>
              <w:t>0</w:t>
            </w:r>
            <w:r w:rsidR="002E3FD6" w:rsidRPr="000B66BC">
              <w:rPr>
                <w:rFonts w:ascii="Times New Roman" w:hAnsi="Times New Roman"/>
                <w:sz w:val="24"/>
                <w:szCs w:val="24"/>
              </w:rPr>
              <w:t>0</w:t>
            </w:r>
            <w:r w:rsidR="00F70A83" w:rsidRPr="000B66BC">
              <w:rPr>
                <w:rFonts w:ascii="Times New Roman" w:hAnsi="Times New Roman"/>
                <w:sz w:val="24"/>
                <w:szCs w:val="24"/>
              </w:rPr>
              <w:t>75</w:t>
            </w:r>
            <w:r w:rsidRPr="000B66BC">
              <w:rPr>
                <w:rFonts w:ascii="Times New Roman" w:hAnsi="Times New Roman"/>
                <w:sz w:val="24"/>
                <w:szCs w:val="24"/>
              </w:rPr>
              <w:t>}.</w:t>
            </w:r>
          </w:p>
        </w:tc>
      </w:tr>
      <w:tr w:rsidR="00410E47" w:rsidRPr="00E75BB8" w14:paraId="679A8A87" w14:textId="77777777" w:rsidTr="00776650">
        <w:tc>
          <w:tcPr>
            <w:tcW w:w="1418" w:type="dxa"/>
          </w:tcPr>
          <w:p w14:paraId="486F8B55" w14:textId="7C0C1343"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9573B2" w:rsidRPr="000B66BC">
              <w:rPr>
                <w:rFonts w:ascii="Times New Roman" w:hAnsi="Times New Roman"/>
                <w:bCs/>
                <w:sz w:val="24"/>
                <w:szCs w:val="24"/>
              </w:rPr>
              <w:t>0</w:t>
            </w:r>
            <w:r w:rsidRPr="000B66BC">
              <w:rPr>
                <w:rFonts w:ascii="Times New Roman" w:hAnsi="Times New Roman"/>
                <w:bCs/>
                <w:sz w:val="24"/>
                <w:szCs w:val="24"/>
              </w:rPr>
              <w:t>60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10}</w:t>
            </w:r>
          </w:p>
        </w:tc>
        <w:tc>
          <w:tcPr>
            <w:tcW w:w="762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Financial derivatives</w:t>
            </w:r>
            <w:r w:rsidR="00605108" w:rsidRPr="000B66BC">
              <w:rPr>
                <w:rFonts w:ascii="Times New Roman" w:hAnsi="Times New Roman"/>
                <w:b/>
                <w:bCs/>
                <w:sz w:val="24"/>
                <w:szCs w:val="24"/>
              </w:rPr>
              <w:t xml:space="preserve"> –</w:t>
            </w:r>
            <w:r w:rsidRPr="000B66BC">
              <w:rPr>
                <w:rFonts w:ascii="Times New Roman" w:hAnsi="Times New Roman"/>
                <w:b/>
                <w:bCs/>
                <w:sz w:val="24"/>
                <w:szCs w:val="24"/>
              </w:rPr>
              <w:t xml:space="preserve"> Accounting balance sheet value</w:t>
            </w:r>
          </w:p>
          <w:p w14:paraId="6FA0DDE8" w14:textId="79E96811" w:rsidR="00410E47" w:rsidRPr="000B66BC" w:rsidRDefault="006D682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(77) of </w:t>
            </w:r>
            <w:r w:rsidR="00410E47" w:rsidRPr="000B66BC">
              <w:rPr>
                <w:rFonts w:ascii="Times New Roman" w:hAnsi="Times New Roman"/>
                <w:bCs/>
                <w:sz w:val="24"/>
                <w:szCs w:val="24"/>
              </w:rPr>
              <w:t>Article 4</w:t>
            </w:r>
            <w:r w:rsidR="00A36A43" w:rsidRPr="000B66BC">
              <w:rPr>
                <w:rFonts w:ascii="Times New Roman" w:hAnsi="Times New Roman"/>
                <w:bCs/>
                <w:sz w:val="24"/>
                <w:szCs w:val="24"/>
              </w:rPr>
              <w:t>(1)</w:t>
            </w:r>
            <w:r w:rsidR="00410E47" w:rsidRPr="000B66BC">
              <w:rPr>
                <w:rFonts w:ascii="Times New Roman" w:hAnsi="Times New Roman"/>
                <w:bCs/>
                <w:sz w:val="24"/>
                <w:szCs w:val="24"/>
              </w:rPr>
              <w:t xml:space="preserve"> </w:t>
            </w:r>
            <w:del w:id="687" w:author="Author">
              <w:r w:rsidR="00684733" w:rsidRPr="000B66BC" w:rsidDel="0032789D">
                <w:rPr>
                  <w:rFonts w:ascii="Times New Roman" w:hAnsi="Times New Roman"/>
                  <w:bCs/>
                  <w:sz w:val="24"/>
                  <w:szCs w:val="24"/>
                </w:rPr>
                <w:delText>CRR</w:delText>
              </w:r>
            </w:del>
            <w:ins w:id="688" w:author="Author">
              <w:r w:rsidR="0032789D">
                <w:rPr>
                  <w:rFonts w:ascii="Times New Roman" w:hAnsi="Times New Roman"/>
                  <w:bCs/>
                  <w:sz w:val="24"/>
                  <w:szCs w:val="24"/>
                </w:rPr>
                <w:t>REGULATION (EU) NO 575/2013</w:t>
              </w:r>
            </w:ins>
          </w:p>
          <w:p w14:paraId="5A64C9B2" w14:textId="0A4A4B64"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Institutions shall report t</w:t>
            </w:r>
            <w:r w:rsidR="00410E47" w:rsidRPr="000B66BC">
              <w:rPr>
                <w:rFonts w:ascii="Times New Roman" w:hAnsi="Times New Roman"/>
                <w:bCs/>
                <w:sz w:val="24"/>
                <w:szCs w:val="24"/>
              </w:rPr>
              <w:t xml:space="preserve">he accounting balance sheet value under the applicable accounting framework of contracts listed in Annex II </w:t>
            </w:r>
            <w:del w:id="689" w:author="Author">
              <w:r w:rsidR="00684733" w:rsidRPr="000B66BC" w:rsidDel="0032789D">
                <w:rPr>
                  <w:rFonts w:ascii="Times New Roman" w:hAnsi="Times New Roman"/>
                  <w:bCs/>
                  <w:sz w:val="24"/>
                  <w:szCs w:val="24"/>
                </w:rPr>
                <w:delText>CRR</w:delText>
              </w:r>
            </w:del>
            <w:ins w:id="690" w:author="Author">
              <w:r w:rsidR="0032789D">
                <w:rPr>
                  <w:rFonts w:ascii="Times New Roman" w:hAnsi="Times New Roman"/>
                  <w:bCs/>
                  <w:sz w:val="24"/>
                  <w:szCs w:val="24"/>
                </w:rPr>
                <w:t>REGULATION (EU) NO 575/2013</w:t>
              </w:r>
            </w:ins>
            <w:r w:rsidR="00410E47" w:rsidRPr="000B66BC">
              <w:rPr>
                <w:rFonts w:ascii="Times New Roman" w:hAnsi="Times New Roman"/>
                <w:bCs/>
                <w:sz w:val="24"/>
                <w:szCs w:val="24"/>
              </w:rPr>
              <w:t xml:space="preserve"> where the contracts are recognised as assets on the balance sheet.</w:t>
            </w:r>
          </w:p>
        </w:tc>
      </w:tr>
      <w:tr w:rsidR="00410E47" w:rsidRPr="00E75BB8" w14:paraId="64AB4D96" w14:textId="77777777" w:rsidTr="00776650">
        <w:tc>
          <w:tcPr>
            <w:tcW w:w="1418" w:type="dxa"/>
          </w:tcPr>
          <w:p w14:paraId="2EC14738" w14:textId="4D7985E6"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60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Financial derivatives</w:t>
            </w:r>
            <w:r w:rsidR="00605108" w:rsidRPr="000B66BC">
              <w:rPr>
                <w:rFonts w:ascii="Times New Roman" w:hAnsi="Times New Roman"/>
                <w:b/>
                <w:bCs/>
                <w:sz w:val="24"/>
                <w:szCs w:val="24"/>
              </w:rPr>
              <w:t xml:space="preserve"> – </w:t>
            </w:r>
            <w:r w:rsidRPr="000B66BC">
              <w:rPr>
                <w:rFonts w:ascii="Times New Roman" w:hAnsi="Times New Roman"/>
                <w:b/>
                <w:bCs/>
                <w:sz w:val="24"/>
                <w:szCs w:val="24"/>
              </w:rPr>
              <w:t>Accounting value assuming no netting or other CRM</w:t>
            </w:r>
          </w:p>
          <w:p w14:paraId="00EB79C6" w14:textId="72DCA706" w:rsidR="00410E47" w:rsidRPr="000B66BC" w:rsidRDefault="006D6827" w:rsidP="00474B43">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Point (77) of </w:t>
            </w:r>
            <w:r w:rsidR="00410E47" w:rsidRPr="000B66BC">
              <w:rPr>
                <w:rFonts w:ascii="Times New Roman" w:hAnsi="Times New Roman"/>
                <w:bCs/>
                <w:sz w:val="24"/>
                <w:szCs w:val="24"/>
              </w:rPr>
              <w:t>Article 4</w:t>
            </w:r>
            <w:r w:rsidR="00A36A43" w:rsidRPr="000B66BC">
              <w:rPr>
                <w:rFonts w:ascii="Times New Roman" w:hAnsi="Times New Roman"/>
                <w:bCs/>
                <w:sz w:val="24"/>
                <w:szCs w:val="24"/>
              </w:rPr>
              <w:t>(1)</w:t>
            </w:r>
            <w:r w:rsidR="00410E47" w:rsidRPr="000B66BC">
              <w:rPr>
                <w:rFonts w:ascii="Times New Roman" w:hAnsi="Times New Roman"/>
                <w:bCs/>
                <w:sz w:val="24"/>
                <w:szCs w:val="24"/>
              </w:rPr>
              <w:t xml:space="preserve"> </w:t>
            </w:r>
            <w:del w:id="691" w:author="Author">
              <w:r w:rsidR="00684733" w:rsidRPr="000B66BC" w:rsidDel="0032789D">
                <w:rPr>
                  <w:rFonts w:ascii="Times New Roman" w:hAnsi="Times New Roman"/>
                  <w:bCs/>
                  <w:sz w:val="24"/>
                  <w:szCs w:val="24"/>
                </w:rPr>
                <w:delText>CRR</w:delText>
              </w:r>
            </w:del>
            <w:ins w:id="692" w:author="Author">
              <w:r w:rsidR="0032789D">
                <w:rPr>
                  <w:rFonts w:ascii="Times New Roman" w:hAnsi="Times New Roman"/>
                  <w:bCs/>
                  <w:sz w:val="24"/>
                  <w:szCs w:val="24"/>
                </w:rPr>
                <w:t>REGULATION (EU) NO 575/2013</w:t>
              </w:r>
            </w:ins>
            <w:r w:rsidR="00474B43">
              <w:rPr>
                <w:rFonts w:ascii="Times New Roman" w:hAnsi="Times New Roman"/>
                <w:bCs/>
                <w:sz w:val="24"/>
                <w:szCs w:val="24"/>
              </w:rPr>
              <w:t>; t</w:t>
            </w:r>
            <w:r w:rsidR="00410E47" w:rsidRPr="000B66BC">
              <w:rPr>
                <w:rFonts w:ascii="Times New Roman" w:hAnsi="Times New Roman"/>
                <w:bCs/>
                <w:sz w:val="24"/>
                <w:szCs w:val="24"/>
              </w:rPr>
              <w:t xml:space="preserve">he accounting balance sheet value under the applicable accounting framework of contracts listed in Annex II </w:t>
            </w:r>
            <w:del w:id="693" w:author="Author">
              <w:r w:rsidR="00684733" w:rsidRPr="000B66BC" w:rsidDel="0032789D">
                <w:rPr>
                  <w:rFonts w:ascii="Times New Roman" w:hAnsi="Times New Roman"/>
                  <w:bCs/>
                  <w:sz w:val="24"/>
                  <w:szCs w:val="24"/>
                </w:rPr>
                <w:delText>CRR</w:delText>
              </w:r>
            </w:del>
            <w:ins w:id="694" w:author="Author">
              <w:r w:rsidR="0032789D">
                <w:rPr>
                  <w:rFonts w:ascii="Times New Roman" w:hAnsi="Times New Roman"/>
                  <w:bCs/>
                  <w:sz w:val="24"/>
                  <w:szCs w:val="24"/>
                </w:rPr>
                <w:t>REGULATION (EU) NO 575/2013</w:t>
              </w:r>
            </w:ins>
            <w:r w:rsidR="00410E47" w:rsidRPr="000B66BC">
              <w:rPr>
                <w:rFonts w:ascii="Times New Roman" w:hAnsi="Times New Roman"/>
                <w:bCs/>
                <w:sz w:val="24"/>
                <w:szCs w:val="24"/>
              </w:rPr>
              <w:t xml:space="preserve"> where the contracts are recognised as assets on the balance sheet assuming no prudential or accounting netting or </w:t>
            </w:r>
            <w:r w:rsidR="00A36A43" w:rsidRPr="000B66BC">
              <w:rPr>
                <w:rFonts w:ascii="Times New Roman" w:hAnsi="Times New Roman"/>
                <w:bCs/>
                <w:sz w:val="24"/>
                <w:szCs w:val="24"/>
              </w:rPr>
              <w:t>other CRM</w:t>
            </w:r>
            <w:r w:rsidR="00410E47" w:rsidRPr="000B66BC">
              <w:rPr>
                <w:rFonts w:ascii="Times New Roman" w:hAnsi="Times New Roman"/>
                <w:bCs/>
                <w:sz w:val="24"/>
                <w:szCs w:val="24"/>
              </w:rPr>
              <w:t xml:space="preserve"> effects (</w:t>
            </w:r>
            <w:proofErr w:type="gramStart"/>
            <w:r w:rsidR="00410E47" w:rsidRPr="000B66BC">
              <w:rPr>
                <w:rFonts w:ascii="Times New Roman" w:hAnsi="Times New Roman"/>
                <w:bCs/>
                <w:sz w:val="24"/>
                <w:szCs w:val="24"/>
              </w:rPr>
              <w:t>i.e.</w:t>
            </w:r>
            <w:proofErr w:type="gramEnd"/>
            <w:r w:rsidR="00410E47" w:rsidRPr="000B66BC">
              <w:rPr>
                <w:rFonts w:ascii="Times New Roman" w:hAnsi="Times New Roman"/>
                <w:bCs/>
                <w:sz w:val="24"/>
                <w:szCs w:val="24"/>
              </w:rPr>
              <w:t xml:space="preserve"> </w:t>
            </w:r>
            <w:r w:rsidR="00A36A43" w:rsidRPr="000B66BC">
              <w:rPr>
                <w:rFonts w:ascii="Times New Roman" w:hAnsi="Times New Roman"/>
                <w:bCs/>
                <w:sz w:val="24"/>
                <w:szCs w:val="24"/>
              </w:rPr>
              <w:t>any</w:t>
            </w:r>
            <w:r w:rsidR="00410E47" w:rsidRPr="000B66BC">
              <w:rPr>
                <w:rFonts w:ascii="Times New Roman" w:hAnsi="Times New Roman"/>
                <w:bCs/>
                <w:sz w:val="24"/>
                <w:szCs w:val="24"/>
              </w:rPr>
              <w:t xml:space="preserve"> effects of accounting netting or </w:t>
            </w:r>
            <w:r w:rsidR="00A36A43" w:rsidRPr="000B66BC">
              <w:rPr>
                <w:rFonts w:ascii="Times New Roman" w:hAnsi="Times New Roman"/>
                <w:bCs/>
                <w:sz w:val="24"/>
                <w:szCs w:val="24"/>
              </w:rPr>
              <w:t>CRM that have affected the accounting value shall be reversed</w:t>
            </w:r>
            <w:r w:rsidR="00474B43">
              <w:rPr>
                <w:rFonts w:ascii="Times New Roman" w:hAnsi="Times New Roman"/>
                <w:bCs/>
                <w:sz w:val="24"/>
                <w:szCs w:val="24"/>
              </w:rPr>
              <w:t>)</w:t>
            </w:r>
          </w:p>
        </w:tc>
      </w:tr>
      <w:tr w:rsidR="00410E47" w:rsidRPr="00E75BB8" w14:paraId="24EE0FAD" w14:textId="77777777" w:rsidTr="00776650">
        <w:tc>
          <w:tcPr>
            <w:tcW w:w="1418" w:type="dxa"/>
          </w:tcPr>
          <w:p w14:paraId="1ACC573A" w14:textId="679E5400"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60;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A64697" w:rsidRPr="000B66BC">
              <w:rPr>
                <w:rFonts w:ascii="Times New Roman" w:hAnsi="Times New Roman"/>
                <w:bCs/>
                <w:sz w:val="24"/>
                <w:szCs w:val="24"/>
              </w:rPr>
              <w:t>7</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62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Financial </w:t>
            </w:r>
            <w:r w:rsidR="00A36A43" w:rsidRPr="000B66BC">
              <w:rPr>
                <w:rFonts w:ascii="Times New Roman" w:hAnsi="Times New Roman"/>
                <w:b/>
                <w:bCs/>
                <w:sz w:val="24"/>
                <w:szCs w:val="24"/>
              </w:rPr>
              <w:t>d</w:t>
            </w:r>
            <w:r w:rsidRPr="000B66BC">
              <w:rPr>
                <w:rFonts w:ascii="Times New Roman" w:hAnsi="Times New Roman"/>
                <w:b/>
                <w:bCs/>
                <w:sz w:val="24"/>
                <w:szCs w:val="24"/>
              </w:rPr>
              <w:t>erivatives - Notional amount</w:t>
            </w:r>
          </w:p>
          <w:p w14:paraId="64E79FE5" w14:textId="16007B0E" w:rsidR="00410E47" w:rsidRPr="000B66BC" w:rsidRDefault="00410E47" w:rsidP="00474B43">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w:t>
            </w:r>
            <w:r w:rsidR="00474B43">
              <w:rPr>
                <w:rFonts w:ascii="Times New Roman" w:hAnsi="Times New Roman"/>
                <w:bCs/>
                <w:sz w:val="24"/>
                <w:szCs w:val="24"/>
              </w:rPr>
              <w:t>shall include</w:t>
            </w:r>
            <w:r w:rsidRPr="000B66BC">
              <w:rPr>
                <w:rFonts w:ascii="Times New Roman" w:hAnsi="Times New Roman"/>
                <w:bCs/>
                <w:sz w:val="24"/>
                <w:szCs w:val="24"/>
              </w:rPr>
              <w:t xml:space="preserve"> the notional amount </w:t>
            </w:r>
            <w:r w:rsidR="00E77D62" w:rsidRPr="000B66BC">
              <w:rPr>
                <w:rFonts w:ascii="Times New Roman" w:hAnsi="Times New Roman"/>
                <w:bCs/>
                <w:sz w:val="24"/>
                <w:szCs w:val="24"/>
              </w:rPr>
              <w:t xml:space="preserve">referenced by </w:t>
            </w:r>
            <w:r w:rsidRPr="000B66BC">
              <w:rPr>
                <w:rFonts w:ascii="Times New Roman" w:hAnsi="Times New Roman"/>
                <w:bCs/>
                <w:sz w:val="24"/>
                <w:szCs w:val="24"/>
              </w:rPr>
              <w:t xml:space="preserve">contracts listed in Annex II </w:t>
            </w:r>
            <w:del w:id="695" w:author="Author">
              <w:r w:rsidR="00684733" w:rsidRPr="000B66BC" w:rsidDel="0032789D">
                <w:rPr>
                  <w:rFonts w:ascii="Times New Roman" w:hAnsi="Times New Roman"/>
                  <w:bCs/>
                  <w:sz w:val="24"/>
                  <w:szCs w:val="24"/>
                </w:rPr>
                <w:delText>CRR</w:delText>
              </w:r>
            </w:del>
            <w:ins w:id="696"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tc>
      </w:tr>
      <w:tr w:rsidR="007B7914" w:rsidRPr="00E75BB8"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sidRPr="000B66BC">
              <w:rPr>
                <w:rFonts w:ascii="Times New Roman" w:hAnsi="Times New Roman"/>
                <w:bCs/>
                <w:sz w:val="24"/>
                <w:szCs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Security Financing Transactions - Accounting balance sheet value</w:t>
            </w:r>
          </w:p>
          <w:p w14:paraId="0D6AB751" w14:textId="2B7D94E4" w:rsidR="007B7914" w:rsidRPr="000B66BC" w:rsidRDefault="007B7914"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(77) of Article 4(1) </w:t>
            </w:r>
            <w:del w:id="697" w:author="Author">
              <w:r w:rsidRPr="000B66BC" w:rsidDel="0032789D">
                <w:rPr>
                  <w:rFonts w:ascii="Times New Roman" w:hAnsi="Times New Roman"/>
                  <w:bCs/>
                  <w:sz w:val="24"/>
                  <w:szCs w:val="24"/>
                </w:rPr>
                <w:delText>CRR</w:delText>
              </w:r>
            </w:del>
            <w:ins w:id="698" w:author="Author">
              <w:r w:rsidR="0032789D">
                <w:rPr>
                  <w:rFonts w:ascii="Times New Roman" w:hAnsi="Times New Roman"/>
                  <w:bCs/>
                  <w:sz w:val="24"/>
                  <w:szCs w:val="24"/>
                </w:rPr>
                <w:t>REGULATION (EU) NO 575/2013</w:t>
              </w:r>
            </w:ins>
            <w:r w:rsidR="00474B43">
              <w:rPr>
                <w:rFonts w:ascii="Times New Roman" w:hAnsi="Times New Roman"/>
                <w:bCs/>
                <w:sz w:val="24"/>
                <w:szCs w:val="24"/>
              </w:rPr>
              <w:t>; t</w:t>
            </w:r>
            <w:r w:rsidRPr="000B66BC">
              <w:rPr>
                <w:rFonts w:ascii="Times New Roman" w:hAnsi="Times New Roman"/>
                <w:bCs/>
                <w:sz w:val="24"/>
                <w:szCs w:val="24"/>
              </w:rPr>
              <w:t xml:space="preserve">he accounting balance sheet value of SFTs under the applicable accounting framework where the contracts are recognised as assets on the balance </w:t>
            </w:r>
            <w:proofErr w:type="gramStart"/>
            <w:r w:rsidRPr="000B66BC">
              <w:rPr>
                <w:rFonts w:ascii="Times New Roman" w:hAnsi="Times New Roman"/>
                <w:bCs/>
                <w:sz w:val="24"/>
                <w:szCs w:val="24"/>
              </w:rPr>
              <w:t>sheet</w:t>
            </w:r>
            <w:proofErr w:type="gramEnd"/>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not include in this cell cash received or any security that is provided to a counterparty via the aforementioned transactions and is retained </w:t>
            </w:r>
            <w:r w:rsidRPr="000B66BC">
              <w:rPr>
                <w:rFonts w:ascii="Times New Roman" w:hAnsi="Times New Roman"/>
                <w:bCs/>
                <w:sz w:val="24"/>
                <w:szCs w:val="24"/>
              </w:rPr>
              <w:lastRenderedPageBreak/>
              <w:t>on the balance sheet (</w:t>
            </w:r>
            <w:proofErr w:type="gramStart"/>
            <w:r w:rsidRPr="000B66BC">
              <w:rPr>
                <w:rFonts w:ascii="Times New Roman" w:hAnsi="Times New Roman"/>
                <w:bCs/>
                <w:sz w:val="24"/>
                <w:szCs w:val="24"/>
              </w:rPr>
              <w:t>i.e.</w:t>
            </w:r>
            <w:proofErr w:type="gramEnd"/>
            <w:r w:rsidRPr="000B66BC">
              <w:rPr>
                <w:rFonts w:ascii="Times New Roman" w:hAnsi="Times New Roman"/>
                <w:bCs/>
                <w:sz w:val="24"/>
                <w:szCs w:val="24"/>
              </w:rPr>
              <w:t xml:space="preserve"> the accounting criteria for derecognition are not met). Institutions shall instead include this in {0090,0010}.</w:t>
            </w:r>
          </w:p>
        </w:tc>
      </w:tr>
      <w:tr w:rsidR="007B7914" w:rsidRPr="00E75BB8"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Security Financing Transactions - Accounting value assuming no netting or other CRM</w:t>
            </w:r>
          </w:p>
          <w:p w14:paraId="07F0EA6D" w14:textId="0BC5A947" w:rsidR="00474B43" w:rsidRDefault="007B7914"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(77) of Article 4(1) </w:t>
            </w:r>
            <w:del w:id="699" w:author="Author">
              <w:r w:rsidRPr="000B66BC" w:rsidDel="0032789D">
                <w:rPr>
                  <w:rFonts w:ascii="Times New Roman" w:hAnsi="Times New Roman"/>
                  <w:bCs/>
                  <w:sz w:val="24"/>
                  <w:szCs w:val="24"/>
                </w:rPr>
                <w:delText>CRR</w:delText>
              </w:r>
            </w:del>
            <w:ins w:id="700" w:author="Author">
              <w:r w:rsidR="0032789D">
                <w:rPr>
                  <w:rFonts w:ascii="Times New Roman" w:hAnsi="Times New Roman"/>
                  <w:bCs/>
                  <w:sz w:val="24"/>
                  <w:szCs w:val="24"/>
                </w:rPr>
                <w:t>REGULATION (EU) NO 575/2013</w:t>
              </w:r>
            </w:ins>
            <w:r w:rsidR="00474B43">
              <w:rPr>
                <w:rFonts w:ascii="Times New Roman" w:hAnsi="Times New Roman"/>
                <w:bCs/>
                <w:sz w:val="24"/>
                <w:szCs w:val="24"/>
              </w:rPr>
              <w:t>; t</w:t>
            </w:r>
            <w:r w:rsidRPr="000B66BC">
              <w:rPr>
                <w:rFonts w:ascii="Times New Roman" w:hAnsi="Times New Roman"/>
                <w:bCs/>
                <w:sz w:val="24"/>
                <w:szCs w:val="24"/>
              </w:rPr>
              <w:t>he accounting balance sheet value under the applicable accounting framework where the contracts are recognised as an asset on the balance sheet assuming no prudential or accounting netting or other CRM effects (</w:t>
            </w:r>
            <w:proofErr w:type="gramStart"/>
            <w:r w:rsidRPr="000B66BC">
              <w:rPr>
                <w:rFonts w:ascii="Times New Roman" w:hAnsi="Times New Roman"/>
                <w:bCs/>
                <w:sz w:val="24"/>
                <w:szCs w:val="24"/>
              </w:rPr>
              <w:t>i.e.</w:t>
            </w:r>
            <w:proofErr w:type="gramEnd"/>
            <w:r w:rsidRPr="000B66BC">
              <w:rPr>
                <w:rFonts w:ascii="Times New Roman" w:hAnsi="Times New Roman"/>
                <w:bCs/>
                <w:sz w:val="24"/>
                <w:szCs w:val="24"/>
              </w:rPr>
              <w:t xml:space="preserve"> any effects of accounting netting or CRM that have affected the accounting value shall be reversed).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W</w:t>
            </w:r>
            <w:r w:rsidR="007B7914" w:rsidRPr="000B66BC">
              <w:rPr>
                <w:rFonts w:ascii="Times New Roman" w:hAnsi="Times New Roman"/>
                <w:bCs/>
                <w:sz w:val="24"/>
                <w:szCs w:val="24"/>
              </w:rPr>
              <w:t>here sale accounting is achieved for an SFT under the applicable accounting framework, institutions shall reverse all sales-related accounting entries.</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not include in this cell cash received or any security that is provided to a counterparty via the aforementioned transactions and is retained on the balance sheet (</w:t>
            </w:r>
            <w:proofErr w:type="gramStart"/>
            <w:r w:rsidRPr="000B66BC">
              <w:rPr>
                <w:rFonts w:ascii="Times New Roman" w:hAnsi="Times New Roman"/>
                <w:bCs/>
                <w:sz w:val="24"/>
                <w:szCs w:val="24"/>
              </w:rPr>
              <w:t>i.e.</w:t>
            </w:r>
            <w:proofErr w:type="gramEnd"/>
            <w:r w:rsidRPr="000B66BC">
              <w:rPr>
                <w:rFonts w:ascii="Times New Roman" w:hAnsi="Times New Roman"/>
                <w:bCs/>
                <w:sz w:val="24"/>
                <w:szCs w:val="24"/>
              </w:rPr>
              <w:t xml:space="preserve"> the accounting criteria for derecognition are not met). Institutions shall instead include this in {0090,0020}.</w:t>
            </w:r>
          </w:p>
        </w:tc>
      </w:tr>
      <w:tr w:rsidR="00410E47" w:rsidRPr="00E75BB8" w14:paraId="2BD078C3" w14:textId="77777777" w:rsidTr="00FC2664">
        <w:tc>
          <w:tcPr>
            <w:tcW w:w="1418" w:type="dxa"/>
          </w:tcPr>
          <w:p w14:paraId="793DC72B" w14:textId="19D262D1"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F23C45" w:rsidRPr="000B66BC">
              <w:rPr>
                <w:rFonts w:ascii="Times New Roman" w:hAnsi="Times New Roman"/>
                <w:bCs/>
                <w:sz w:val="24"/>
                <w:szCs w:val="24"/>
              </w:rPr>
              <w:t>0</w:t>
            </w:r>
            <w:r w:rsidRPr="000B66BC">
              <w:rPr>
                <w:rFonts w:ascii="Times New Roman" w:hAnsi="Times New Roman"/>
                <w:bCs/>
                <w:sz w:val="24"/>
                <w:szCs w:val="24"/>
              </w:rPr>
              <w:t>90</w:t>
            </w:r>
            <w:r w:rsidR="00F71081" w:rsidRPr="000B66BC">
              <w:rPr>
                <w:rFonts w:ascii="Times New Roman" w:hAnsi="Times New Roman"/>
                <w:bCs/>
                <w:sz w:val="24"/>
                <w:szCs w:val="24"/>
              </w:rPr>
              <w:t>;0</w:t>
            </w:r>
            <w:r w:rsidR="00F23C45" w:rsidRPr="000B66BC">
              <w:rPr>
                <w:rFonts w:ascii="Times New Roman" w:hAnsi="Times New Roman"/>
                <w:bCs/>
                <w:sz w:val="24"/>
                <w:szCs w:val="24"/>
              </w:rPr>
              <w:t>0</w:t>
            </w:r>
            <w:r w:rsidR="00F71081" w:rsidRPr="000B66BC">
              <w:rPr>
                <w:rFonts w:ascii="Times New Roman" w:hAnsi="Times New Roman"/>
                <w:bCs/>
                <w:sz w:val="24"/>
                <w:szCs w:val="24"/>
              </w:rPr>
              <w:t>10}</w:t>
            </w:r>
          </w:p>
        </w:tc>
        <w:tc>
          <w:tcPr>
            <w:tcW w:w="762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assets</w:t>
            </w:r>
            <w:r w:rsidR="00605108" w:rsidRPr="000B66BC">
              <w:rPr>
                <w:rFonts w:ascii="Times New Roman" w:hAnsi="Times New Roman"/>
                <w:b/>
                <w:bCs/>
                <w:sz w:val="24"/>
                <w:szCs w:val="24"/>
              </w:rPr>
              <w:t xml:space="preserve"> –</w:t>
            </w:r>
            <w:r w:rsidRPr="000B66BC">
              <w:rPr>
                <w:rFonts w:ascii="Times New Roman" w:hAnsi="Times New Roman"/>
                <w:b/>
                <w:bCs/>
                <w:sz w:val="24"/>
                <w:szCs w:val="24"/>
              </w:rPr>
              <w:t xml:space="preserve"> Accounting balance sheet value</w:t>
            </w:r>
          </w:p>
          <w:p w14:paraId="6BEE30BB" w14:textId="2A9B09F3" w:rsidR="00410E47" w:rsidRPr="000B66BC" w:rsidRDefault="0084728D" w:rsidP="00474B43">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Point </w:t>
            </w:r>
            <w:r w:rsidR="009D0C2D" w:rsidRPr="000B66BC">
              <w:rPr>
                <w:rFonts w:ascii="Times New Roman" w:hAnsi="Times New Roman"/>
                <w:bCs/>
                <w:sz w:val="24"/>
                <w:szCs w:val="24"/>
              </w:rPr>
              <w:t>(</w:t>
            </w:r>
            <w:r w:rsidRPr="000B66BC">
              <w:rPr>
                <w:rFonts w:ascii="Times New Roman" w:hAnsi="Times New Roman"/>
                <w:bCs/>
                <w:sz w:val="24"/>
                <w:szCs w:val="24"/>
              </w:rPr>
              <w:t>77</w:t>
            </w:r>
            <w:r w:rsidR="009D0C2D" w:rsidRPr="000B66BC">
              <w:rPr>
                <w:rFonts w:ascii="Times New Roman" w:hAnsi="Times New Roman"/>
                <w:bCs/>
                <w:sz w:val="24"/>
                <w:szCs w:val="24"/>
              </w:rPr>
              <w:t>)</w:t>
            </w:r>
            <w:r w:rsidRPr="000B66BC">
              <w:rPr>
                <w:rFonts w:ascii="Times New Roman" w:hAnsi="Times New Roman"/>
                <w:bCs/>
                <w:sz w:val="24"/>
                <w:szCs w:val="24"/>
              </w:rPr>
              <w:t xml:space="preserve"> of </w:t>
            </w:r>
            <w:r w:rsidR="00410E47" w:rsidRPr="000B66BC">
              <w:rPr>
                <w:rFonts w:ascii="Times New Roman" w:hAnsi="Times New Roman"/>
                <w:bCs/>
                <w:sz w:val="24"/>
                <w:szCs w:val="24"/>
              </w:rPr>
              <w:t>Article 4</w:t>
            </w:r>
            <w:r w:rsidR="00CF66B5" w:rsidRPr="000B66BC">
              <w:rPr>
                <w:rFonts w:ascii="Times New Roman" w:hAnsi="Times New Roman"/>
                <w:bCs/>
                <w:sz w:val="24"/>
                <w:szCs w:val="24"/>
              </w:rPr>
              <w:t>(1)</w:t>
            </w:r>
            <w:r w:rsidR="00410E47" w:rsidRPr="000B66BC">
              <w:rPr>
                <w:rFonts w:ascii="Times New Roman" w:hAnsi="Times New Roman"/>
                <w:bCs/>
                <w:sz w:val="24"/>
                <w:szCs w:val="24"/>
              </w:rPr>
              <w:t xml:space="preserve"> </w:t>
            </w:r>
            <w:del w:id="701" w:author="Author">
              <w:r w:rsidR="00410E47" w:rsidRPr="000B66BC" w:rsidDel="0032789D">
                <w:rPr>
                  <w:rFonts w:ascii="Times New Roman" w:hAnsi="Times New Roman"/>
                  <w:bCs/>
                  <w:sz w:val="24"/>
                  <w:szCs w:val="24"/>
                </w:rPr>
                <w:delText>CRR</w:delText>
              </w:r>
            </w:del>
            <w:ins w:id="702" w:author="Author">
              <w:r w:rsidR="0032789D">
                <w:rPr>
                  <w:rFonts w:ascii="Times New Roman" w:hAnsi="Times New Roman"/>
                  <w:bCs/>
                  <w:sz w:val="24"/>
                  <w:szCs w:val="24"/>
                </w:rPr>
                <w:t>REGULATION (EU) NO 575/2013</w:t>
              </w:r>
            </w:ins>
            <w:r w:rsidR="00474B43">
              <w:rPr>
                <w:rFonts w:ascii="Times New Roman" w:hAnsi="Times New Roman"/>
                <w:bCs/>
                <w:sz w:val="24"/>
                <w:szCs w:val="24"/>
              </w:rPr>
              <w:t>; t</w:t>
            </w:r>
            <w:r w:rsidR="00410E47" w:rsidRPr="000B66BC">
              <w:rPr>
                <w:rFonts w:ascii="Times New Roman" w:hAnsi="Times New Roman"/>
                <w:bCs/>
                <w:sz w:val="24"/>
                <w:szCs w:val="24"/>
              </w:rPr>
              <w:t xml:space="preserve">he accounting balance sheet value under the applicable accounting framework of all assets other than contracts listed in Annex II </w:t>
            </w:r>
            <w:smartTag w:uri="urn:schemas-microsoft-com:office:smarttags" w:element="stockticker">
              <w:del w:id="703" w:author="Author">
                <w:r w:rsidR="00410E47" w:rsidRPr="000B66BC" w:rsidDel="0032789D">
                  <w:rPr>
                    <w:rFonts w:ascii="Times New Roman" w:hAnsi="Times New Roman"/>
                    <w:bCs/>
                    <w:sz w:val="24"/>
                    <w:szCs w:val="24"/>
                  </w:rPr>
                  <w:delText>CRR</w:delText>
                </w:r>
              </w:del>
            </w:smartTag>
            <w:ins w:id="704" w:author="Author">
              <w:r w:rsidR="0032789D">
                <w:rPr>
                  <w:rFonts w:ascii="Times New Roman" w:hAnsi="Times New Roman"/>
                  <w:bCs/>
                  <w:sz w:val="24"/>
                  <w:szCs w:val="24"/>
                </w:rPr>
                <w:t>REGULATION (EU) NO 575/2013</w:t>
              </w:r>
            </w:ins>
            <w:r w:rsidR="00410E47" w:rsidRPr="000B66BC">
              <w:rPr>
                <w:rFonts w:ascii="Times New Roman" w:hAnsi="Times New Roman"/>
                <w:bCs/>
                <w:sz w:val="24"/>
                <w:szCs w:val="24"/>
              </w:rPr>
              <w:t>, credit derivatives</w:t>
            </w:r>
            <w:r w:rsidR="00CF66B5" w:rsidRPr="000B66BC">
              <w:rPr>
                <w:rFonts w:ascii="Times New Roman" w:hAnsi="Times New Roman"/>
                <w:bCs/>
                <w:sz w:val="24"/>
                <w:szCs w:val="24"/>
              </w:rPr>
              <w:t xml:space="preserve"> and SFTs</w:t>
            </w:r>
            <w:r w:rsidR="00410E47" w:rsidRPr="000B66BC">
              <w:rPr>
                <w:rFonts w:ascii="Times New Roman" w:hAnsi="Times New Roman"/>
                <w:bCs/>
                <w:sz w:val="24"/>
                <w:szCs w:val="24"/>
              </w:rPr>
              <w:t>.</w:t>
            </w:r>
          </w:p>
        </w:tc>
      </w:tr>
      <w:tr w:rsidR="00410E47" w:rsidRPr="00E75BB8" w14:paraId="2A9CFA05" w14:textId="77777777" w:rsidTr="00FC2664">
        <w:tc>
          <w:tcPr>
            <w:tcW w:w="1418" w:type="dxa"/>
          </w:tcPr>
          <w:p w14:paraId="77B58A02" w14:textId="52063391"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F23C45" w:rsidRPr="000B66BC">
              <w:rPr>
                <w:rFonts w:ascii="Times New Roman" w:hAnsi="Times New Roman"/>
                <w:bCs/>
                <w:sz w:val="24"/>
                <w:szCs w:val="24"/>
              </w:rPr>
              <w:t>0</w:t>
            </w:r>
            <w:r w:rsidRPr="000B66BC">
              <w:rPr>
                <w:rFonts w:ascii="Times New Roman" w:hAnsi="Times New Roman"/>
                <w:bCs/>
                <w:sz w:val="24"/>
                <w:szCs w:val="24"/>
              </w:rPr>
              <w:t>90</w:t>
            </w:r>
            <w:r w:rsidR="00F71081" w:rsidRPr="000B66BC">
              <w:rPr>
                <w:rFonts w:ascii="Times New Roman" w:hAnsi="Times New Roman"/>
                <w:bCs/>
                <w:sz w:val="24"/>
                <w:szCs w:val="24"/>
              </w:rPr>
              <w:t>;0</w:t>
            </w:r>
            <w:r w:rsidR="00F23C45"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assets</w:t>
            </w:r>
            <w:r w:rsidR="00605108" w:rsidRPr="000B66BC">
              <w:rPr>
                <w:rFonts w:ascii="Times New Roman" w:hAnsi="Times New Roman"/>
                <w:b/>
                <w:bCs/>
                <w:sz w:val="24"/>
                <w:szCs w:val="24"/>
              </w:rPr>
              <w:t xml:space="preserve"> –</w:t>
            </w:r>
            <w:r w:rsidRPr="000B66BC">
              <w:rPr>
                <w:rFonts w:ascii="Times New Roman" w:hAnsi="Times New Roman"/>
                <w:b/>
                <w:bCs/>
                <w:sz w:val="24"/>
                <w:szCs w:val="24"/>
              </w:rPr>
              <w:t xml:space="preserve"> Accounting value assuming no netting or other CRM</w:t>
            </w:r>
          </w:p>
          <w:p w14:paraId="6FFD3E4A" w14:textId="6A296FB1" w:rsidR="00410E47" w:rsidRDefault="00E20CD8" w:rsidP="00474B43">
            <w:pPr>
              <w:pStyle w:val="BodyText1"/>
              <w:spacing w:after="240" w:line="240" w:lineRule="auto"/>
              <w:rPr>
                <w:ins w:id="705" w:author="Author"/>
                <w:rFonts w:ascii="Times New Roman" w:hAnsi="Times New Roman"/>
                <w:bCs/>
                <w:sz w:val="24"/>
                <w:szCs w:val="24"/>
              </w:rPr>
            </w:pPr>
            <w:r w:rsidRPr="000B66BC">
              <w:rPr>
                <w:rFonts w:ascii="Times New Roman" w:hAnsi="Times New Roman"/>
                <w:bCs/>
                <w:sz w:val="24"/>
                <w:szCs w:val="24"/>
              </w:rPr>
              <w:t xml:space="preserve">Point </w:t>
            </w:r>
            <w:r w:rsidR="009D0C2D" w:rsidRPr="000B66BC">
              <w:rPr>
                <w:rFonts w:ascii="Times New Roman" w:hAnsi="Times New Roman"/>
                <w:bCs/>
                <w:sz w:val="24"/>
                <w:szCs w:val="24"/>
              </w:rPr>
              <w:t>(</w:t>
            </w:r>
            <w:r w:rsidRPr="000B66BC">
              <w:rPr>
                <w:rFonts w:ascii="Times New Roman" w:hAnsi="Times New Roman"/>
                <w:bCs/>
                <w:sz w:val="24"/>
                <w:szCs w:val="24"/>
              </w:rPr>
              <w:t>77</w:t>
            </w:r>
            <w:r w:rsidR="009D0C2D" w:rsidRPr="000B66BC">
              <w:rPr>
                <w:rFonts w:ascii="Times New Roman" w:hAnsi="Times New Roman"/>
                <w:bCs/>
                <w:sz w:val="24"/>
                <w:szCs w:val="24"/>
              </w:rPr>
              <w:t>)</w:t>
            </w:r>
            <w:r w:rsidRPr="000B66BC">
              <w:rPr>
                <w:rFonts w:ascii="Times New Roman" w:hAnsi="Times New Roman"/>
                <w:bCs/>
                <w:sz w:val="24"/>
                <w:szCs w:val="24"/>
              </w:rPr>
              <w:t xml:space="preserve"> of </w:t>
            </w:r>
            <w:r w:rsidR="00410E47" w:rsidRPr="000B66BC">
              <w:rPr>
                <w:rFonts w:ascii="Times New Roman" w:hAnsi="Times New Roman"/>
                <w:bCs/>
                <w:sz w:val="24"/>
                <w:szCs w:val="24"/>
              </w:rPr>
              <w:t>Article 4</w:t>
            </w:r>
            <w:r w:rsidR="00CF66B5" w:rsidRPr="000B66BC">
              <w:rPr>
                <w:rFonts w:ascii="Times New Roman" w:hAnsi="Times New Roman"/>
                <w:bCs/>
                <w:sz w:val="24"/>
                <w:szCs w:val="24"/>
              </w:rPr>
              <w:t>(1)</w:t>
            </w:r>
            <w:r w:rsidR="00410E47" w:rsidRPr="000B66BC">
              <w:rPr>
                <w:rFonts w:ascii="Times New Roman" w:hAnsi="Times New Roman"/>
                <w:bCs/>
                <w:sz w:val="24"/>
                <w:szCs w:val="24"/>
              </w:rPr>
              <w:t xml:space="preserve"> </w:t>
            </w:r>
            <w:del w:id="706" w:author="Author">
              <w:r w:rsidR="00410E47" w:rsidRPr="000B66BC" w:rsidDel="0032789D">
                <w:rPr>
                  <w:rFonts w:ascii="Times New Roman" w:hAnsi="Times New Roman"/>
                  <w:bCs/>
                  <w:sz w:val="24"/>
                  <w:szCs w:val="24"/>
                </w:rPr>
                <w:delText>CRR</w:delText>
              </w:r>
            </w:del>
            <w:ins w:id="707" w:author="Author">
              <w:r w:rsidR="0032789D">
                <w:rPr>
                  <w:rFonts w:ascii="Times New Roman" w:hAnsi="Times New Roman"/>
                  <w:bCs/>
                  <w:sz w:val="24"/>
                  <w:szCs w:val="24"/>
                </w:rPr>
                <w:t>REGULATION (EU) NO 575/2013</w:t>
              </w:r>
            </w:ins>
            <w:r w:rsidR="00474B43">
              <w:rPr>
                <w:rFonts w:ascii="Times New Roman" w:hAnsi="Times New Roman"/>
                <w:bCs/>
                <w:sz w:val="24"/>
                <w:szCs w:val="24"/>
              </w:rPr>
              <w:t>; t</w:t>
            </w:r>
            <w:r w:rsidR="00410E47" w:rsidRPr="000B66BC">
              <w:rPr>
                <w:rFonts w:ascii="Times New Roman" w:hAnsi="Times New Roman"/>
                <w:bCs/>
                <w:sz w:val="24"/>
                <w:szCs w:val="24"/>
              </w:rPr>
              <w:t xml:space="preserve">he accounting balance sheet value under the applicable accounting framework of all assets other than contracts listed in Annex II </w:t>
            </w:r>
            <w:smartTag w:uri="urn:schemas-microsoft-com:office:smarttags" w:element="stockticker">
              <w:del w:id="708" w:author="Author">
                <w:r w:rsidR="00410E47" w:rsidRPr="000B66BC" w:rsidDel="0032789D">
                  <w:rPr>
                    <w:rFonts w:ascii="Times New Roman" w:hAnsi="Times New Roman"/>
                    <w:bCs/>
                    <w:sz w:val="24"/>
                    <w:szCs w:val="24"/>
                  </w:rPr>
                  <w:delText>CRR</w:delText>
                </w:r>
              </w:del>
            </w:smartTag>
            <w:ins w:id="709" w:author="Author">
              <w:r w:rsidR="0032789D">
                <w:rPr>
                  <w:rFonts w:ascii="Times New Roman" w:hAnsi="Times New Roman"/>
                  <w:bCs/>
                  <w:sz w:val="24"/>
                  <w:szCs w:val="24"/>
                </w:rPr>
                <w:t>REGULATION (EU) NO 575/2013</w:t>
              </w:r>
            </w:ins>
            <w:r w:rsidR="00410E47" w:rsidRPr="000B66BC">
              <w:rPr>
                <w:rFonts w:ascii="Times New Roman" w:hAnsi="Times New Roman"/>
                <w:bCs/>
                <w:sz w:val="24"/>
                <w:szCs w:val="24"/>
              </w:rPr>
              <w:t>, credit derivatives</w:t>
            </w:r>
            <w:r w:rsidR="00CF66B5" w:rsidRPr="000B66BC">
              <w:rPr>
                <w:rFonts w:ascii="Times New Roman" w:hAnsi="Times New Roman"/>
                <w:bCs/>
                <w:sz w:val="24"/>
                <w:szCs w:val="24"/>
              </w:rPr>
              <w:t xml:space="preserve"> and SFTs</w:t>
            </w:r>
            <w:r w:rsidR="00410E47" w:rsidRPr="000B66BC">
              <w:rPr>
                <w:rFonts w:ascii="Times New Roman" w:hAnsi="Times New Roman"/>
                <w:bCs/>
                <w:sz w:val="24"/>
                <w:szCs w:val="24"/>
              </w:rPr>
              <w:t xml:space="preserve"> assuming no accounting netting or </w:t>
            </w:r>
            <w:r w:rsidR="00CF66B5" w:rsidRPr="000B66BC">
              <w:rPr>
                <w:rFonts w:ascii="Times New Roman" w:hAnsi="Times New Roman"/>
                <w:bCs/>
                <w:sz w:val="24"/>
                <w:szCs w:val="24"/>
              </w:rPr>
              <w:t>other CRM</w:t>
            </w:r>
            <w:r w:rsidR="00410E47" w:rsidRPr="000B66BC">
              <w:rPr>
                <w:rFonts w:ascii="Times New Roman" w:hAnsi="Times New Roman"/>
                <w:bCs/>
                <w:sz w:val="24"/>
                <w:szCs w:val="24"/>
              </w:rPr>
              <w:t xml:space="preserve"> effects (</w:t>
            </w:r>
            <w:proofErr w:type="gramStart"/>
            <w:r w:rsidR="00410E47" w:rsidRPr="000B66BC">
              <w:rPr>
                <w:rFonts w:ascii="Times New Roman" w:hAnsi="Times New Roman"/>
                <w:bCs/>
                <w:sz w:val="24"/>
                <w:szCs w:val="24"/>
              </w:rPr>
              <w:t>i.e.</w:t>
            </w:r>
            <w:proofErr w:type="gramEnd"/>
            <w:r w:rsidR="00410E47" w:rsidRPr="000B66BC">
              <w:rPr>
                <w:rFonts w:ascii="Times New Roman" w:hAnsi="Times New Roman"/>
                <w:bCs/>
                <w:sz w:val="24"/>
                <w:szCs w:val="24"/>
              </w:rPr>
              <w:t xml:space="preserve"> </w:t>
            </w:r>
            <w:r w:rsidR="00CF66B5" w:rsidRPr="000B66BC">
              <w:rPr>
                <w:rFonts w:ascii="Times New Roman" w:hAnsi="Times New Roman"/>
                <w:bCs/>
                <w:sz w:val="24"/>
                <w:szCs w:val="24"/>
              </w:rPr>
              <w:t>any</w:t>
            </w:r>
            <w:r w:rsidR="00410E47" w:rsidRPr="000B66BC">
              <w:rPr>
                <w:rFonts w:ascii="Times New Roman" w:hAnsi="Times New Roman"/>
                <w:bCs/>
                <w:sz w:val="24"/>
                <w:szCs w:val="24"/>
              </w:rPr>
              <w:t xml:space="preserve"> effects of accounting netting or </w:t>
            </w:r>
            <w:r w:rsidR="00CF66B5" w:rsidRPr="000B66BC">
              <w:rPr>
                <w:rFonts w:ascii="Times New Roman" w:hAnsi="Times New Roman"/>
                <w:bCs/>
                <w:sz w:val="24"/>
                <w:szCs w:val="24"/>
              </w:rPr>
              <w:t>CRM that have affected the accounting value shall be reversed</w:t>
            </w:r>
            <w:r w:rsidR="00474B43">
              <w:rPr>
                <w:rFonts w:ascii="Times New Roman" w:hAnsi="Times New Roman"/>
                <w:bCs/>
                <w:sz w:val="24"/>
                <w:szCs w:val="24"/>
              </w:rPr>
              <w:t>)</w:t>
            </w:r>
          </w:p>
          <w:p w14:paraId="398E7EA3" w14:textId="1CC2FD77" w:rsidR="00D1326E" w:rsidRPr="000B66BC" w:rsidRDefault="00D1326E" w:rsidP="00474B43">
            <w:pPr>
              <w:pStyle w:val="BodyText1"/>
              <w:spacing w:after="240" w:line="240" w:lineRule="auto"/>
              <w:rPr>
                <w:rFonts w:ascii="Times New Roman" w:hAnsi="Times New Roman"/>
                <w:b/>
                <w:bCs/>
                <w:sz w:val="24"/>
                <w:szCs w:val="24"/>
                <w:u w:val="single"/>
              </w:rPr>
            </w:pPr>
          </w:p>
        </w:tc>
      </w:tr>
      <w:tr w:rsidR="00D5649D" w:rsidRPr="00E75BB8"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sidRPr="000B66BC">
              <w:rPr>
                <w:rFonts w:ascii="Times New Roman" w:hAnsi="Times New Roman"/>
                <w:bCs/>
                <w:sz w:val="24"/>
                <w:szCs w:val="24"/>
              </w:rPr>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Off-balance sheet items</w:t>
            </w:r>
          </w:p>
          <w:p w14:paraId="75A062FE" w14:textId="62AD9782" w:rsidR="00D5649D" w:rsidRPr="000B66BC" w:rsidDel="00ED6277" w:rsidRDefault="00474B43" w:rsidP="00ED6277">
            <w:pPr>
              <w:pStyle w:val="BodyText1"/>
              <w:spacing w:after="240" w:line="240" w:lineRule="auto"/>
              <w:rPr>
                <w:del w:id="710" w:author="Author"/>
                <w:rFonts w:ascii="Times New Roman" w:hAnsi="Times New Roman"/>
                <w:bCs/>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sidR="00D5649D" w:rsidRPr="000B66BC">
              <w:rPr>
                <w:rFonts w:ascii="Times New Roman" w:hAnsi="Times New Roman"/>
                <w:bCs/>
                <w:sz w:val="24"/>
                <w:szCs w:val="24"/>
              </w:rPr>
              <w:t xml:space="preserve">the nominal value of off-balance sheet items. </w:t>
            </w:r>
            <w:del w:id="711" w:author="Author">
              <w:r w:rsidR="00D5649D" w:rsidRPr="000B66BC" w:rsidDel="00ED6277">
                <w:rPr>
                  <w:rFonts w:ascii="Times New Roman" w:hAnsi="Times New Roman"/>
                  <w:bCs/>
                  <w:sz w:val="24"/>
                  <w:szCs w:val="24"/>
                </w:rPr>
                <w:delText>This value shall not be reduced by specific credit risk adjustments.</w:delText>
              </w:r>
            </w:del>
          </w:p>
          <w:p w14:paraId="76247621" w14:textId="170F103B" w:rsidR="00D5649D" w:rsidRPr="000B66BC" w:rsidDel="00764219" w:rsidRDefault="00D5649D"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not consider in this cell contracts listed in Annex II </w:t>
            </w:r>
            <w:del w:id="712" w:author="Author">
              <w:r w:rsidRPr="000B66BC" w:rsidDel="0032789D">
                <w:rPr>
                  <w:rFonts w:ascii="Times New Roman" w:hAnsi="Times New Roman"/>
                  <w:bCs/>
                  <w:sz w:val="24"/>
                  <w:szCs w:val="24"/>
                </w:rPr>
                <w:delText>CRR</w:delText>
              </w:r>
            </w:del>
            <w:ins w:id="713" w:author="Author">
              <w:r w:rsidR="0032789D">
                <w:rPr>
                  <w:rFonts w:ascii="Times New Roman" w:hAnsi="Times New Roman"/>
                  <w:bCs/>
                  <w:sz w:val="24"/>
                  <w:szCs w:val="24"/>
                </w:rPr>
                <w:t>REGULATION (EU) NO 575/2013</w:t>
              </w:r>
            </w:ins>
            <w:r w:rsidRPr="000B66BC">
              <w:rPr>
                <w:rFonts w:ascii="Times New Roman" w:hAnsi="Times New Roman"/>
                <w:bCs/>
                <w:sz w:val="24"/>
                <w:szCs w:val="24"/>
              </w:rPr>
              <w:t>, credit derivatives and SFTs in accordance with Article 429</w:t>
            </w:r>
            <w:proofErr w:type="gramStart"/>
            <w:r w:rsidRPr="000B66BC">
              <w:rPr>
                <w:rFonts w:ascii="Times New Roman" w:hAnsi="Times New Roman"/>
                <w:bCs/>
                <w:sz w:val="24"/>
                <w:szCs w:val="24"/>
              </w:rPr>
              <w:t>f(</w:t>
            </w:r>
            <w:proofErr w:type="gramEnd"/>
            <w:r w:rsidRPr="000B66BC">
              <w:rPr>
                <w:rFonts w:ascii="Times New Roman" w:hAnsi="Times New Roman"/>
                <w:bCs/>
                <w:sz w:val="24"/>
                <w:szCs w:val="24"/>
              </w:rPr>
              <w:t xml:space="preserve">1) </w:t>
            </w:r>
            <w:del w:id="714" w:author="Author">
              <w:r w:rsidRPr="000B66BC" w:rsidDel="0032789D">
                <w:rPr>
                  <w:rFonts w:ascii="Times New Roman" w:hAnsi="Times New Roman"/>
                  <w:bCs/>
                  <w:sz w:val="24"/>
                  <w:szCs w:val="24"/>
                </w:rPr>
                <w:delText>CRR</w:delText>
              </w:r>
            </w:del>
            <w:ins w:id="715"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tc>
      </w:tr>
      <w:tr w:rsidR="00410E47" w:rsidRPr="00E75BB8" w14:paraId="0FBB579D" w14:textId="77777777" w:rsidTr="00086398">
        <w:tc>
          <w:tcPr>
            <w:tcW w:w="1418" w:type="dxa"/>
          </w:tcPr>
          <w:p w14:paraId="28FDBFBD" w14:textId="613B5E03"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00F70A83" w:rsidRPr="000B66BC">
              <w:rPr>
                <w:rFonts w:ascii="Times New Roman" w:hAnsi="Times New Roman"/>
                <w:bCs/>
                <w:sz w:val="24"/>
                <w:szCs w:val="24"/>
              </w:rPr>
              <w:t>210</w:t>
            </w:r>
            <w:r w:rsidR="00F71081" w:rsidRPr="000B66BC">
              <w:rPr>
                <w:rFonts w:ascii="Times New Roman" w:hAnsi="Times New Roman"/>
                <w:bCs/>
                <w:sz w:val="24"/>
                <w:szCs w:val="24"/>
              </w:rPr>
              <w:t>;</w:t>
            </w:r>
            <w:r w:rsidR="009573B2" w:rsidRPr="000B66BC">
              <w:rPr>
                <w:rFonts w:ascii="Times New Roman" w:hAnsi="Times New Roman"/>
                <w:bCs/>
                <w:sz w:val="24"/>
                <w:szCs w:val="24"/>
              </w:rPr>
              <w:t>0</w:t>
            </w:r>
            <w:r w:rsidR="00F71081" w:rsidRPr="000B66BC">
              <w:rPr>
                <w:rFonts w:ascii="Times New Roman" w:hAnsi="Times New Roman"/>
                <w:bCs/>
                <w:sz w:val="24"/>
                <w:szCs w:val="24"/>
              </w:rPr>
              <w:t>020}</w:t>
            </w:r>
          </w:p>
        </w:tc>
        <w:tc>
          <w:tcPr>
            <w:tcW w:w="762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Cash collateral received in derivatives transactions</w:t>
            </w:r>
            <w:r w:rsidR="00605108" w:rsidRPr="000B66BC">
              <w:rPr>
                <w:rFonts w:ascii="Times New Roman" w:hAnsi="Times New Roman"/>
                <w:b/>
                <w:bCs/>
                <w:sz w:val="24"/>
                <w:szCs w:val="24"/>
              </w:rPr>
              <w:t xml:space="preserve"> – Accounting value assuming no netting or other </w:t>
            </w:r>
            <w:proofErr w:type="gramStart"/>
            <w:r w:rsidR="00605108" w:rsidRPr="000B66BC">
              <w:rPr>
                <w:rFonts w:ascii="Times New Roman" w:hAnsi="Times New Roman"/>
                <w:b/>
                <w:bCs/>
                <w:sz w:val="24"/>
                <w:szCs w:val="24"/>
              </w:rPr>
              <w:t>CRM</w:t>
            </w:r>
            <w:proofErr w:type="gramEnd"/>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accounting balance sheet value under the applicable accounting framework of</w:t>
            </w:r>
            <w:r w:rsidRPr="000B66BC">
              <w:rPr>
                <w:rFonts w:ascii="Times New Roman" w:hAnsi="Times New Roman"/>
                <w:sz w:val="24"/>
                <w:szCs w:val="24"/>
              </w:rPr>
              <w:t xml:space="preserve"> cash collateral received in derivatives transactions </w:t>
            </w:r>
            <w:r w:rsidRPr="000B66BC">
              <w:rPr>
                <w:rFonts w:ascii="Times New Roman" w:hAnsi="Times New Roman"/>
                <w:bCs/>
                <w:sz w:val="24"/>
                <w:szCs w:val="24"/>
              </w:rPr>
              <w:t xml:space="preserve">assuming no accounting netting or </w:t>
            </w:r>
            <w:r w:rsidR="00A46F6B" w:rsidRPr="000B66BC">
              <w:rPr>
                <w:rFonts w:ascii="Times New Roman" w:hAnsi="Times New Roman"/>
                <w:bCs/>
                <w:sz w:val="24"/>
                <w:szCs w:val="24"/>
              </w:rPr>
              <w:t xml:space="preserve">other CRM </w:t>
            </w:r>
            <w:r w:rsidRPr="000B66BC">
              <w:rPr>
                <w:rFonts w:ascii="Times New Roman" w:hAnsi="Times New Roman"/>
                <w:bCs/>
                <w:sz w:val="24"/>
                <w:szCs w:val="24"/>
              </w:rPr>
              <w:t>effects (</w:t>
            </w:r>
            <w:proofErr w:type="gramStart"/>
            <w:r w:rsidRPr="000B66BC">
              <w:rPr>
                <w:rFonts w:ascii="Times New Roman" w:hAnsi="Times New Roman"/>
                <w:bCs/>
                <w:sz w:val="24"/>
                <w:szCs w:val="24"/>
              </w:rPr>
              <w:t>i.e.</w:t>
            </w:r>
            <w:proofErr w:type="gramEnd"/>
            <w:r w:rsidRPr="000B66BC">
              <w:rPr>
                <w:rFonts w:ascii="Times New Roman" w:hAnsi="Times New Roman"/>
                <w:bCs/>
                <w:sz w:val="24"/>
                <w:szCs w:val="24"/>
              </w:rPr>
              <w:t xml:space="preserve"> </w:t>
            </w:r>
            <w:r w:rsidR="00A46F6B" w:rsidRPr="000B66BC">
              <w:rPr>
                <w:rFonts w:ascii="Times New Roman" w:hAnsi="Times New Roman"/>
                <w:bCs/>
                <w:sz w:val="24"/>
                <w:szCs w:val="24"/>
              </w:rPr>
              <w:t>any</w:t>
            </w:r>
            <w:r w:rsidRPr="000B66BC">
              <w:rPr>
                <w:rFonts w:ascii="Times New Roman" w:hAnsi="Times New Roman"/>
                <w:bCs/>
                <w:sz w:val="24"/>
                <w:szCs w:val="24"/>
              </w:rPr>
              <w:t xml:space="preserve"> effects of accounting netting or </w:t>
            </w:r>
            <w:r w:rsidR="00A46F6B" w:rsidRPr="000B66BC">
              <w:rPr>
                <w:rFonts w:ascii="Times New Roman" w:hAnsi="Times New Roman"/>
                <w:bCs/>
                <w:sz w:val="24"/>
                <w:szCs w:val="24"/>
              </w:rPr>
              <w:t>CRM that have affected the accounting value shall be reversed</w:t>
            </w:r>
            <w:r w:rsidR="00474B43">
              <w:rPr>
                <w:rFonts w:ascii="Times New Roman" w:hAnsi="Times New Roman"/>
                <w:bCs/>
                <w:sz w:val="24"/>
                <w:szCs w:val="24"/>
              </w:rPr>
              <w:t>)</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sz w:val="24"/>
                <w:szCs w:val="24"/>
              </w:rPr>
              <w:t xml:space="preserve">For the purpose of this </w:t>
            </w:r>
            <w:r w:rsidR="00E8206D" w:rsidRPr="000B66BC">
              <w:rPr>
                <w:rFonts w:ascii="Times New Roman" w:hAnsi="Times New Roman"/>
                <w:sz w:val="24"/>
                <w:szCs w:val="24"/>
              </w:rPr>
              <w:t>cell</w:t>
            </w:r>
            <w:r w:rsidRPr="000B66BC">
              <w:rPr>
                <w:rFonts w:ascii="Times New Roman" w:hAnsi="Times New Roman"/>
                <w:sz w:val="24"/>
                <w:szCs w:val="24"/>
              </w:rPr>
              <w:t xml:space="preserve">, cash </w:t>
            </w:r>
            <w:r w:rsidR="00474B43">
              <w:rPr>
                <w:rFonts w:ascii="Times New Roman" w:hAnsi="Times New Roman"/>
                <w:sz w:val="24"/>
                <w:szCs w:val="24"/>
              </w:rPr>
              <w:t>shall be</w:t>
            </w:r>
            <w:r w:rsidRPr="000B66BC">
              <w:rPr>
                <w:rFonts w:ascii="Times New Roman" w:hAnsi="Times New Roman"/>
                <w:sz w:val="24"/>
                <w:szCs w:val="24"/>
              </w:rPr>
              <w:t xml:space="preserve"> defined as the total amount of cash including coins and banknotes/currency. Total amount of deposits held with central banks </w:t>
            </w:r>
            <w:r w:rsidR="00474B43">
              <w:rPr>
                <w:rFonts w:ascii="Times New Roman" w:hAnsi="Times New Roman"/>
                <w:sz w:val="24"/>
                <w:szCs w:val="24"/>
              </w:rPr>
              <w:t>shall be</w:t>
            </w:r>
            <w:r w:rsidR="004D2325" w:rsidRPr="000B66BC">
              <w:rPr>
                <w:rFonts w:ascii="Times New Roman" w:hAnsi="Times New Roman"/>
                <w:sz w:val="24"/>
                <w:szCs w:val="24"/>
              </w:rPr>
              <w:t xml:space="preserve"> included </w:t>
            </w:r>
            <w:r w:rsidRPr="000B66BC">
              <w:rPr>
                <w:rFonts w:ascii="Times New Roman" w:hAnsi="Times New Roman"/>
                <w:sz w:val="24"/>
                <w:szCs w:val="24"/>
              </w:rPr>
              <w:t xml:space="preserve">to the extent that these deposits can be withdrawn in times of stress. Institutions shall not report cash on deposit with other institutions in this </w:t>
            </w:r>
            <w:r w:rsidR="00E8206D" w:rsidRPr="000B66BC">
              <w:rPr>
                <w:rFonts w:ascii="Times New Roman" w:hAnsi="Times New Roman"/>
                <w:sz w:val="24"/>
                <w:szCs w:val="24"/>
              </w:rPr>
              <w:t>cell</w:t>
            </w:r>
            <w:r w:rsidRPr="000B66BC">
              <w:rPr>
                <w:rFonts w:ascii="Times New Roman" w:hAnsi="Times New Roman"/>
                <w:sz w:val="24"/>
                <w:szCs w:val="24"/>
              </w:rPr>
              <w:t>.</w:t>
            </w:r>
          </w:p>
        </w:tc>
      </w:tr>
      <w:tr w:rsidR="00410E47" w:rsidRPr="00E75BB8" w14:paraId="53DF6927" w14:textId="77777777" w:rsidTr="00086398">
        <w:tc>
          <w:tcPr>
            <w:tcW w:w="1418" w:type="dxa"/>
          </w:tcPr>
          <w:p w14:paraId="211CECAA" w14:textId="44AF7167"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F70A83" w:rsidRPr="000B66BC">
              <w:rPr>
                <w:rFonts w:ascii="Times New Roman" w:hAnsi="Times New Roman"/>
                <w:bCs/>
                <w:sz w:val="24"/>
                <w:szCs w:val="24"/>
              </w:rPr>
              <w:t>220</w:t>
            </w:r>
            <w:r w:rsidR="00F71081" w:rsidRPr="000B66BC">
              <w:rPr>
                <w:rFonts w:ascii="Times New Roman" w:hAnsi="Times New Roman"/>
                <w:bCs/>
                <w:sz w:val="24"/>
                <w:szCs w:val="24"/>
              </w:rPr>
              <w:t>;</w:t>
            </w:r>
            <w:r w:rsidR="009573B2" w:rsidRPr="000B66BC">
              <w:rPr>
                <w:rFonts w:ascii="Times New Roman" w:hAnsi="Times New Roman"/>
                <w:bCs/>
                <w:sz w:val="24"/>
                <w:szCs w:val="24"/>
              </w:rPr>
              <w:t>0</w:t>
            </w:r>
            <w:r w:rsidR="00F71081" w:rsidRPr="000B66BC">
              <w:rPr>
                <w:rFonts w:ascii="Times New Roman" w:hAnsi="Times New Roman"/>
                <w:bCs/>
                <w:sz w:val="24"/>
                <w:szCs w:val="24"/>
              </w:rPr>
              <w:t>020}</w:t>
            </w:r>
          </w:p>
        </w:tc>
        <w:tc>
          <w:tcPr>
            <w:tcW w:w="762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Receivables for cash collateral posted in derivatives transactions</w:t>
            </w:r>
            <w:r w:rsidR="00836521" w:rsidRPr="000B66BC">
              <w:rPr>
                <w:rFonts w:ascii="Times New Roman" w:hAnsi="Times New Roman"/>
                <w:b/>
                <w:bCs/>
                <w:sz w:val="24"/>
                <w:szCs w:val="24"/>
              </w:rPr>
              <w:t xml:space="preserve"> – Accounting value assuming no netting or other </w:t>
            </w:r>
            <w:proofErr w:type="gramStart"/>
            <w:r w:rsidR="00836521" w:rsidRPr="000B66BC">
              <w:rPr>
                <w:rFonts w:ascii="Times New Roman" w:hAnsi="Times New Roman"/>
                <w:b/>
                <w:bCs/>
                <w:sz w:val="24"/>
                <w:szCs w:val="24"/>
              </w:rPr>
              <w:t>CRM</w:t>
            </w:r>
            <w:proofErr w:type="gramEnd"/>
          </w:p>
          <w:p w14:paraId="7D33E862" w14:textId="047F9D4A" w:rsidR="00474B43" w:rsidRDefault="00410E47"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The accounting balance sheet value under the applicable accounting framework of</w:t>
            </w:r>
            <w:r w:rsidRPr="000B66BC">
              <w:rPr>
                <w:rFonts w:ascii="Times New Roman" w:hAnsi="Times New Roman"/>
                <w:sz w:val="24"/>
                <w:szCs w:val="24"/>
              </w:rPr>
              <w:t xml:space="preserve"> receivables for cash collateral posted against derivatives transactions </w:t>
            </w:r>
            <w:r w:rsidRPr="000B66BC">
              <w:rPr>
                <w:rFonts w:ascii="Times New Roman" w:hAnsi="Times New Roman"/>
                <w:bCs/>
                <w:sz w:val="24"/>
                <w:szCs w:val="24"/>
              </w:rPr>
              <w:t xml:space="preserve">assuming no accounting netting or </w:t>
            </w:r>
            <w:r w:rsidR="00A46F6B" w:rsidRPr="000B66BC">
              <w:rPr>
                <w:rFonts w:ascii="Times New Roman" w:hAnsi="Times New Roman"/>
                <w:bCs/>
                <w:sz w:val="24"/>
                <w:szCs w:val="24"/>
              </w:rPr>
              <w:t>CRM</w:t>
            </w:r>
            <w:r w:rsidRPr="000B66BC">
              <w:rPr>
                <w:rFonts w:ascii="Times New Roman" w:hAnsi="Times New Roman"/>
                <w:bCs/>
                <w:sz w:val="24"/>
                <w:szCs w:val="24"/>
              </w:rPr>
              <w:t xml:space="preserve"> effects (</w:t>
            </w:r>
            <w:proofErr w:type="gramStart"/>
            <w:r w:rsidRPr="000B66BC">
              <w:rPr>
                <w:rFonts w:ascii="Times New Roman" w:hAnsi="Times New Roman"/>
                <w:bCs/>
                <w:sz w:val="24"/>
                <w:szCs w:val="24"/>
              </w:rPr>
              <w:t>i.e.</w:t>
            </w:r>
            <w:proofErr w:type="gramEnd"/>
            <w:r w:rsidRPr="000B66BC">
              <w:rPr>
                <w:rFonts w:ascii="Times New Roman" w:hAnsi="Times New Roman"/>
                <w:bCs/>
                <w:sz w:val="24"/>
                <w:szCs w:val="24"/>
              </w:rPr>
              <w:t xml:space="preserve"> </w:t>
            </w:r>
            <w:r w:rsidR="00A46F6B" w:rsidRPr="000B66BC">
              <w:rPr>
                <w:rFonts w:ascii="Times New Roman" w:hAnsi="Times New Roman"/>
                <w:bCs/>
                <w:sz w:val="24"/>
                <w:szCs w:val="24"/>
              </w:rPr>
              <w:t>any</w:t>
            </w:r>
            <w:r w:rsidRPr="000B66BC">
              <w:rPr>
                <w:rFonts w:ascii="Times New Roman" w:hAnsi="Times New Roman"/>
                <w:bCs/>
                <w:sz w:val="24"/>
                <w:szCs w:val="24"/>
              </w:rPr>
              <w:t xml:space="preserve"> effects of accounting netting or </w:t>
            </w:r>
            <w:r w:rsidR="00A46F6B" w:rsidRPr="000B66BC">
              <w:rPr>
                <w:rFonts w:ascii="Times New Roman" w:hAnsi="Times New Roman"/>
                <w:bCs/>
                <w:sz w:val="24"/>
                <w:szCs w:val="24"/>
              </w:rPr>
              <w:t>CRM that have affected the accounting value shall be reversed</w:t>
            </w:r>
            <w:r w:rsidR="00474B43">
              <w:rPr>
                <w:rFonts w:ascii="Times New Roman" w:hAnsi="Times New Roman"/>
                <w:bCs/>
                <w:sz w:val="24"/>
                <w:szCs w:val="24"/>
              </w:rPr>
              <w:t>)</w:t>
            </w:r>
            <w:r w:rsidRPr="000B66BC">
              <w:rPr>
                <w:rFonts w:ascii="Times New Roman" w:hAnsi="Times New Roman"/>
                <w:sz w:val="24"/>
                <w:szCs w:val="24"/>
              </w:rPr>
              <w:t xml:space="preserve">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sz w:val="24"/>
                <w:szCs w:val="24"/>
              </w:rPr>
              <w:t xml:space="preserve">Institutions that are permitted under the applicable accounting framework to net the receivable for cash collateral posted against the related derivative liability (negative fair value) and that elect to do so </w:t>
            </w:r>
            <w:r w:rsidR="006D7B47" w:rsidRPr="000B66BC">
              <w:rPr>
                <w:rFonts w:ascii="Times New Roman" w:hAnsi="Times New Roman"/>
                <w:sz w:val="24"/>
                <w:szCs w:val="24"/>
              </w:rPr>
              <w:t xml:space="preserve">shall </w:t>
            </w:r>
            <w:r w:rsidRPr="000B66BC">
              <w:rPr>
                <w:rFonts w:ascii="Times New Roman" w:hAnsi="Times New Roman"/>
                <w:sz w:val="24"/>
                <w:szCs w:val="24"/>
              </w:rPr>
              <w:t>reverse out the netting and report the net cash receivable.</w:t>
            </w:r>
          </w:p>
        </w:tc>
      </w:tr>
      <w:tr w:rsidR="00410E47" w:rsidRPr="00E75BB8" w14:paraId="56CCADD2" w14:textId="77777777" w:rsidTr="00086398">
        <w:tc>
          <w:tcPr>
            <w:tcW w:w="1418" w:type="dxa"/>
          </w:tcPr>
          <w:p w14:paraId="3CD1E23F" w14:textId="2F79B69D"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F70A83" w:rsidRPr="000B66BC">
              <w:rPr>
                <w:rFonts w:ascii="Times New Roman" w:hAnsi="Times New Roman"/>
                <w:bCs/>
                <w:sz w:val="24"/>
                <w:szCs w:val="24"/>
              </w:rPr>
              <w:t>230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Securities received in a</w:t>
            </w:r>
            <w:r w:rsidR="00A46F6B" w:rsidRPr="000B66BC">
              <w:rPr>
                <w:rFonts w:ascii="Times New Roman" w:hAnsi="Times New Roman"/>
                <w:b/>
                <w:bCs/>
                <w:sz w:val="24"/>
                <w:szCs w:val="24"/>
              </w:rPr>
              <w:t>n</w:t>
            </w:r>
            <w:r w:rsidRPr="000B66BC">
              <w:rPr>
                <w:rFonts w:ascii="Times New Roman" w:hAnsi="Times New Roman"/>
                <w:b/>
                <w:bCs/>
                <w:sz w:val="24"/>
                <w:szCs w:val="24"/>
              </w:rPr>
              <w:t xml:space="preserve"> SFT that are recognised as an asset</w:t>
            </w:r>
            <w:r w:rsidR="00836521" w:rsidRPr="000B66BC">
              <w:rPr>
                <w:rFonts w:ascii="Times New Roman" w:hAnsi="Times New Roman"/>
                <w:b/>
                <w:bCs/>
                <w:sz w:val="24"/>
                <w:szCs w:val="24"/>
              </w:rPr>
              <w:t xml:space="preserve"> – Accounting value assuming no netting or other </w:t>
            </w:r>
            <w:proofErr w:type="gramStart"/>
            <w:r w:rsidR="00836521" w:rsidRPr="000B66BC">
              <w:rPr>
                <w:rFonts w:ascii="Times New Roman" w:hAnsi="Times New Roman"/>
                <w:b/>
                <w:bCs/>
                <w:sz w:val="24"/>
                <w:szCs w:val="24"/>
              </w:rPr>
              <w:t>CRM</w:t>
            </w:r>
            <w:proofErr w:type="gramEnd"/>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accounting balance sheet value under the applicable accounting framework of</w:t>
            </w:r>
            <w:r w:rsidRPr="000B66BC">
              <w:rPr>
                <w:rFonts w:ascii="Times New Roman" w:hAnsi="Times New Roman"/>
                <w:sz w:val="24"/>
                <w:szCs w:val="24"/>
              </w:rPr>
              <w:t xml:space="preserve"> securities received in a</w:t>
            </w:r>
            <w:r w:rsidR="00A46F6B" w:rsidRPr="000B66BC">
              <w:rPr>
                <w:rFonts w:ascii="Times New Roman" w:hAnsi="Times New Roman"/>
                <w:sz w:val="24"/>
                <w:szCs w:val="24"/>
              </w:rPr>
              <w:t xml:space="preserve">n </w:t>
            </w:r>
            <w:r w:rsidR="00A46F6B" w:rsidRPr="000B66BC">
              <w:rPr>
                <w:rFonts w:ascii="Times New Roman" w:hAnsi="Times New Roman"/>
                <w:bCs/>
                <w:sz w:val="24"/>
                <w:szCs w:val="24"/>
              </w:rPr>
              <w:t>SFT</w:t>
            </w:r>
            <w:r w:rsidRPr="000B66BC" w:rsidDel="0027305C">
              <w:rPr>
                <w:rFonts w:ascii="Times New Roman" w:hAnsi="Times New Roman"/>
                <w:sz w:val="24"/>
                <w:szCs w:val="24"/>
              </w:rPr>
              <w:t xml:space="preserve"> </w:t>
            </w:r>
            <w:r w:rsidRPr="000B66BC">
              <w:rPr>
                <w:rFonts w:ascii="Times New Roman" w:hAnsi="Times New Roman"/>
                <w:sz w:val="24"/>
                <w:szCs w:val="24"/>
              </w:rPr>
              <w:t xml:space="preserve">that are recognised as an asset under the applicable accounting framework </w:t>
            </w:r>
            <w:r w:rsidRPr="000B66BC">
              <w:rPr>
                <w:rFonts w:ascii="Times New Roman" w:hAnsi="Times New Roman"/>
                <w:bCs/>
                <w:sz w:val="24"/>
                <w:szCs w:val="24"/>
              </w:rPr>
              <w:t xml:space="preserve">assuming no accounting netting or </w:t>
            </w:r>
            <w:r w:rsidR="00A46F6B" w:rsidRPr="000B66BC">
              <w:rPr>
                <w:rFonts w:ascii="Times New Roman" w:hAnsi="Times New Roman"/>
                <w:bCs/>
                <w:sz w:val="24"/>
                <w:szCs w:val="24"/>
              </w:rPr>
              <w:t>other CRM</w:t>
            </w:r>
            <w:r w:rsidRPr="000B66BC">
              <w:rPr>
                <w:rFonts w:ascii="Times New Roman" w:hAnsi="Times New Roman"/>
                <w:bCs/>
                <w:sz w:val="24"/>
                <w:szCs w:val="24"/>
              </w:rPr>
              <w:t xml:space="preserve"> effects (</w:t>
            </w:r>
            <w:proofErr w:type="gramStart"/>
            <w:r w:rsidRPr="000B66BC">
              <w:rPr>
                <w:rFonts w:ascii="Times New Roman" w:hAnsi="Times New Roman"/>
                <w:bCs/>
                <w:sz w:val="24"/>
                <w:szCs w:val="24"/>
              </w:rPr>
              <w:t>i.e.</w:t>
            </w:r>
            <w:proofErr w:type="gramEnd"/>
            <w:r w:rsidRPr="000B66BC">
              <w:rPr>
                <w:rFonts w:ascii="Times New Roman" w:hAnsi="Times New Roman"/>
                <w:bCs/>
                <w:sz w:val="24"/>
                <w:szCs w:val="24"/>
              </w:rPr>
              <w:t xml:space="preserve"> </w:t>
            </w:r>
            <w:r w:rsidR="00A46F6B" w:rsidRPr="000B66BC">
              <w:rPr>
                <w:rFonts w:ascii="Times New Roman" w:hAnsi="Times New Roman"/>
                <w:bCs/>
                <w:sz w:val="24"/>
                <w:szCs w:val="24"/>
              </w:rPr>
              <w:t>any</w:t>
            </w:r>
            <w:r w:rsidRPr="000B66BC">
              <w:rPr>
                <w:rFonts w:ascii="Times New Roman" w:hAnsi="Times New Roman"/>
                <w:bCs/>
                <w:sz w:val="24"/>
                <w:szCs w:val="24"/>
              </w:rPr>
              <w:t xml:space="preserve"> effects of accounting netting or </w:t>
            </w:r>
            <w:r w:rsidR="00A46F6B" w:rsidRPr="000B66BC">
              <w:rPr>
                <w:rFonts w:ascii="Times New Roman" w:hAnsi="Times New Roman"/>
                <w:bCs/>
                <w:sz w:val="24"/>
                <w:szCs w:val="24"/>
              </w:rPr>
              <w:t>CRM that have affected the accounting value shall be reversed</w:t>
            </w:r>
            <w:r w:rsidRPr="000B66BC">
              <w:rPr>
                <w:rFonts w:ascii="Times New Roman" w:hAnsi="Times New Roman"/>
                <w:bCs/>
                <w:sz w:val="24"/>
                <w:szCs w:val="24"/>
              </w:rPr>
              <w:t>)</w:t>
            </w:r>
          </w:p>
        </w:tc>
      </w:tr>
      <w:tr w:rsidR="00410E47" w:rsidRPr="00E75BB8" w14:paraId="73AB9A4D" w14:textId="77777777" w:rsidTr="00086398">
        <w:tc>
          <w:tcPr>
            <w:tcW w:w="1418" w:type="dxa"/>
          </w:tcPr>
          <w:p w14:paraId="05353E9D" w14:textId="466C38AA"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F70A83" w:rsidRPr="000B66BC">
              <w:rPr>
                <w:rFonts w:ascii="Times New Roman" w:hAnsi="Times New Roman"/>
                <w:bCs/>
                <w:sz w:val="24"/>
                <w:szCs w:val="24"/>
              </w:rPr>
              <w:t>240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SFT cash conduit lending (cash receivables)</w:t>
            </w:r>
            <w:r w:rsidR="00836521" w:rsidRPr="000B66BC">
              <w:rPr>
                <w:rFonts w:ascii="Times New Roman" w:hAnsi="Times New Roman"/>
                <w:b/>
                <w:bCs/>
                <w:sz w:val="24"/>
                <w:szCs w:val="24"/>
              </w:rPr>
              <w:t xml:space="preserve"> – Accounting value assuming no netting or other CRM</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sidRPr="000B66BC">
              <w:rPr>
                <w:rFonts w:ascii="Times New Roman" w:hAnsi="Times New Roman"/>
                <w:bCs/>
                <w:sz w:val="24"/>
                <w:szCs w:val="24"/>
              </w:rPr>
              <w:t>The accounting balance sheet value under the applicable accounting framework of</w:t>
            </w:r>
            <w:r w:rsidRPr="000B66BC">
              <w:rPr>
                <w:rFonts w:ascii="Times New Roman" w:hAnsi="Times New Roman"/>
                <w:sz w:val="24"/>
                <w:szCs w:val="24"/>
              </w:rPr>
              <w:t xml:space="preserve"> the cash receivable for the cash on-lent to the securities owner in a qualifying cash conduit lending transaction (CCLT) </w:t>
            </w:r>
            <w:r w:rsidRPr="000B66BC">
              <w:rPr>
                <w:rFonts w:ascii="Times New Roman" w:hAnsi="Times New Roman"/>
                <w:bCs/>
                <w:sz w:val="24"/>
                <w:szCs w:val="24"/>
              </w:rPr>
              <w:t xml:space="preserve">assuming no accounting netting or </w:t>
            </w:r>
            <w:r w:rsidR="00A46F6B" w:rsidRPr="000B66BC">
              <w:rPr>
                <w:rFonts w:ascii="Times New Roman" w:hAnsi="Times New Roman"/>
                <w:bCs/>
                <w:sz w:val="24"/>
                <w:szCs w:val="24"/>
              </w:rPr>
              <w:t>other CRM</w:t>
            </w:r>
            <w:r w:rsidRPr="000B66BC">
              <w:rPr>
                <w:rFonts w:ascii="Times New Roman" w:hAnsi="Times New Roman"/>
                <w:bCs/>
                <w:sz w:val="24"/>
                <w:szCs w:val="24"/>
              </w:rPr>
              <w:t xml:space="preserve"> effects (</w:t>
            </w:r>
            <w:proofErr w:type="gramStart"/>
            <w:r w:rsidRPr="000B66BC">
              <w:rPr>
                <w:rFonts w:ascii="Times New Roman" w:hAnsi="Times New Roman"/>
                <w:bCs/>
                <w:sz w:val="24"/>
                <w:szCs w:val="24"/>
              </w:rPr>
              <w:t>i.e.</w:t>
            </w:r>
            <w:proofErr w:type="gramEnd"/>
            <w:r w:rsidRPr="000B66BC">
              <w:rPr>
                <w:rFonts w:ascii="Times New Roman" w:hAnsi="Times New Roman"/>
                <w:bCs/>
                <w:sz w:val="24"/>
                <w:szCs w:val="24"/>
              </w:rPr>
              <w:t xml:space="preserve"> </w:t>
            </w:r>
            <w:r w:rsidR="00A46F6B" w:rsidRPr="000B66BC">
              <w:rPr>
                <w:rFonts w:ascii="Times New Roman" w:hAnsi="Times New Roman"/>
                <w:bCs/>
                <w:sz w:val="24"/>
                <w:szCs w:val="24"/>
              </w:rPr>
              <w:t>any</w:t>
            </w:r>
            <w:r w:rsidRPr="000B66BC">
              <w:rPr>
                <w:rFonts w:ascii="Times New Roman" w:hAnsi="Times New Roman"/>
                <w:bCs/>
                <w:sz w:val="24"/>
                <w:szCs w:val="24"/>
              </w:rPr>
              <w:t xml:space="preserve"> effects of accounting netting or </w:t>
            </w:r>
            <w:r w:rsidR="00A46F6B" w:rsidRPr="000B66BC">
              <w:rPr>
                <w:rFonts w:ascii="Times New Roman" w:hAnsi="Times New Roman"/>
                <w:bCs/>
                <w:sz w:val="24"/>
                <w:szCs w:val="24"/>
              </w:rPr>
              <w:t>CRM that have affected the accounting value shall be reversed</w:t>
            </w:r>
            <w:r w:rsidR="00474B43">
              <w:rPr>
                <w:rFonts w:ascii="Times New Roman" w:hAnsi="Times New Roman"/>
                <w:bCs/>
                <w:sz w:val="24"/>
                <w:szCs w:val="24"/>
              </w:rPr>
              <w:t>)</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sidRPr="000B66BC">
              <w:rPr>
                <w:rFonts w:ascii="Times New Roman" w:hAnsi="Times New Roman"/>
                <w:sz w:val="24"/>
                <w:szCs w:val="24"/>
              </w:rPr>
              <w:t xml:space="preserve">For the purpose of this </w:t>
            </w:r>
            <w:r w:rsidR="00E8206D" w:rsidRPr="000B66BC">
              <w:rPr>
                <w:rFonts w:ascii="Times New Roman" w:hAnsi="Times New Roman"/>
                <w:sz w:val="24"/>
                <w:szCs w:val="24"/>
              </w:rPr>
              <w:t>cell</w:t>
            </w:r>
            <w:r w:rsidRPr="000B66BC">
              <w:rPr>
                <w:rFonts w:ascii="Times New Roman" w:hAnsi="Times New Roman"/>
                <w:sz w:val="24"/>
                <w:szCs w:val="24"/>
              </w:rPr>
              <w:t xml:space="preserve">, cash </w:t>
            </w:r>
            <w:r w:rsidR="00474B43">
              <w:rPr>
                <w:rFonts w:ascii="Times New Roman" w:hAnsi="Times New Roman"/>
                <w:sz w:val="24"/>
                <w:szCs w:val="24"/>
              </w:rPr>
              <w:t>shall be</w:t>
            </w:r>
            <w:r w:rsidRPr="000B66BC">
              <w:rPr>
                <w:rFonts w:ascii="Times New Roman" w:hAnsi="Times New Roman"/>
                <w:sz w:val="24"/>
                <w:szCs w:val="24"/>
              </w:rPr>
              <w:t xml:space="preserve"> defined as the total amount of cash including coins and banknotes/currency. Total amount of deposits held with central banks </w:t>
            </w:r>
            <w:r w:rsidR="00474B43">
              <w:rPr>
                <w:rFonts w:ascii="Times New Roman" w:hAnsi="Times New Roman"/>
                <w:sz w:val="24"/>
                <w:szCs w:val="24"/>
              </w:rPr>
              <w:t>shall be</w:t>
            </w:r>
            <w:r w:rsidR="004D2325" w:rsidRPr="000B66BC">
              <w:rPr>
                <w:rFonts w:ascii="Times New Roman" w:hAnsi="Times New Roman"/>
                <w:sz w:val="24"/>
                <w:szCs w:val="24"/>
              </w:rPr>
              <w:t xml:space="preserve"> included </w:t>
            </w:r>
            <w:r w:rsidRPr="000B66BC">
              <w:rPr>
                <w:rFonts w:ascii="Times New Roman" w:hAnsi="Times New Roman"/>
                <w:sz w:val="24"/>
                <w:szCs w:val="24"/>
              </w:rPr>
              <w:t xml:space="preserve">to the extent that these deposits can be </w:t>
            </w:r>
            <w:r w:rsidRPr="000B66BC">
              <w:rPr>
                <w:rFonts w:ascii="Times New Roman" w:hAnsi="Times New Roman"/>
                <w:sz w:val="24"/>
                <w:szCs w:val="24"/>
              </w:rPr>
              <w:lastRenderedPageBreak/>
              <w:t xml:space="preserve">withdrawn in times of stress. Institutions shall not report in this </w:t>
            </w:r>
            <w:r w:rsidR="00E8206D" w:rsidRPr="000B66BC">
              <w:rPr>
                <w:rFonts w:ascii="Times New Roman" w:hAnsi="Times New Roman"/>
                <w:sz w:val="24"/>
                <w:szCs w:val="24"/>
              </w:rPr>
              <w:t>cell</w:t>
            </w:r>
            <w:r w:rsidRPr="000B66BC">
              <w:rPr>
                <w:rFonts w:ascii="Times New Roman" w:hAnsi="Times New Roman"/>
                <w:sz w:val="24"/>
                <w:szCs w:val="24"/>
              </w:rPr>
              <w:t xml:space="preserve"> cash on deposit with other institutions.</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sidRPr="000B66BC">
              <w:rPr>
                <w:rFonts w:ascii="Times New Roman" w:hAnsi="Times New Roman"/>
                <w:sz w:val="24"/>
                <w:szCs w:val="24"/>
              </w:rPr>
              <w:t xml:space="preserve">A CCLT </w:t>
            </w:r>
            <w:r w:rsidR="00474B43">
              <w:rPr>
                <w:rFonts w:ascii="Times New Roman" w:hAnsi="Times New Roman"/>
                <w:sz w:val="24"/>
                <w:szCs w:val="24"/>
              </w:rPr>
              <w:t>shall be</w:t>
            </w:r>
            <w:r w:rsidRPr="000B66BC">
              <w:rPr>
                <w:rFonts w:ascii="Times New Roman" w:hAnsi="Times New Roman"/>
                <w:sz w:val="24"/>
                <w:szCs w:val="24"/>
              </w:rPr>
              <w:t xml:space="preserve"> defined as a combination of two transactions where an institution borrows securities from the securities owner and on-lends securities to the securities borrower. Concurrently, the institution receives cash collateral from the securities borrower and on-lends the cash received to the securities owner.</w:t>
            </w:r>
            <w:r w:rsidR="00A46F6B" w:rsidRPr="000B66BC">
              <w:rPr>
                <w:rFonts w:ascii="Times New Roman" w:hAnsi="Times New Roman"/>
                <w:sz w:val="24"/>
                <w:szCs w:val="24"/>
              </w:rPr>
              <w:t xml:space="preserve"> A qualifying CCLT shall comply with all the following conditions:</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sidRPr="000B66BC">
              <w:rPr>
                <w:rFonts w:ascii="Times New Roman" w:hAnsi="Times New Roman"/>
                <w:color w:val="000000"/>
                <w:sz w:val="24"/>
                <w:szCs w:val="24"/>
              </w:rPr>
              <w:t>(a)</w:t>
            </w:r>
            <w:r w:rsidRPr="000B66BC">
              <w:rPr>
                <w:rFonts w:ascii="Times New Roman" w:hAnsi="Times New Roman"/>
                <w:color w:val="000000"/>
                <w:sz w:val="24"/>
                <w:szCs w:val="24"/>
              </w:rPr>
              <w:tab/>
            </w:r>
            <w:r w:rsidR="00410E47" w:rsidRPr="000B66BC">
              <w:rPr>
                <w:rFonts w:ascii="Times New Roman" w:hAnsi="Times New Roman"/>
                <w:color w:val="000000"/>
                <w:sz w:val="24"/>
                <w:szCs w:val="24"/>
              </w:rPr>
              <w:t xml:space="preserve">both of the individual transactions which comprise the qualifying CCLT </w:t>
            </w:r>
            <w:r w:rsidR="006D7B47" w:rsidRPr="000B66BC">
              <w:rPr>
                <w:rFonts w:ascii="Times New Roman" w:hAnsi="Times New Roman"/>
                <w:color w:val="000000"/>
                <w:sz w:val="24"/>
                <w:szCs w:val="24"/>
              </w:rPr>
              <w:t xml:space="preserve">shall </w:t>
            </w:r>
            <w:r w:rsidR="00410E47" w:rsidRPr="000B66BC">
              <w:rPr>
                <w:rFonts w:ascii="Times New Roman" w:hAnsi="Times New Roman"/>
                <w:color w:val="000000"/>
                <w:sz w:val="24"/>
                <w:szCs w:val="24"/>
              </w:rPr>
              <w:t xml:space="preserve">be </w:t>
            </w:r>
            <w:proofErr w:type="gramStart"/>
            <w:r w:rsidR="00410E47" w:rsidRPr="000B66BC">
              <w:rPr>
                <w:rFonts w:ascii="Times New Roman" w:hAnsi="Times New Roman"/>
                <w:color w:val="000000"/>
                <w:sz w:val="24"/>
                <w:szCs w:val="24"/>
              </w:rPr>
              <w:t>effected</w:t>
            </w:r>
            <w:proofErr w:type="gramEnd"/>
            <w:r w:rsidR="00410E47" w:rsidRPr="000B66BC">
              <w:rPr>
                <w:rFonts w:ascii="Times New Roman" w:hAnsi="Times New Roman"/>
                <w:color w:val="000000"/>
                <w:sz w:val="24"/>
                <w:szCs w:val="24"/>
              </w:rPr>
              <w:t xml:space="preserve"> on the same trade date, or for international transactions adjacent business days;</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sidRPr="000B66BC">
              <w:rPr>
                <w:rFonts w:ascii="Times New Roman" w:hAnsi="Times New Roman"/>
                <w:color w:val="000000"/>
                <w:sz w:val="24"/>
                <w:szCs w:val="24"/>
              </w:rPr>
              <w:t>(b)</w:t>
            </w:r>
            <w:r w:rsidRPr="000B66BC">
              <w:rPr>
                <w:rFonts w:ascii="Times New Roman" w:hAnsi="Times New Roman"/>
                <w:color w:val="000000"/>
                <w:sz w:val="24"/>
                <w:szCs w:val="24"/>
              </w:rPr>
              <w:tab/>
            </w:r>
            <w:r w:rsidR="00410E47" w:rsidRPr="000B66BC">
              <w:rPr>
                <w:rFonts w:ascii="Times New Roman" w:hAnsi="Times New Roman"/>
                <w:color w:val="000000"/>
                <w:sz w:val="24"/>
                <w:szCs w:val="24"/>
              </w:rPr>
              <w:t xml:space="preserve">where its comprising transactions do not specify a maturity, the institution </w:t>
            </w:r>
            <w:r w:rsidR="006D7B47" w:rsidRPr="000B66BC">
              <w:rPr>
                <w:rFonts w:ascii="Times New Roman" w:hAnsi="Times New Roman"/>
                <w:color w:val="000000"/>
                <w:sz w:val="24"/>
                <w:szCs w:val="24"/>
              </w:rPr>
              <w:t xml:space="preserve">shall </w:t>
            </w:r>
            <w:r w:rsidR="00410E47" w:rsidRPr="000B66BC">
              <w:rPr>
                <w:rFonts w:ascii="Times New Roman" w:hAnsi="Times New Roman"/>
                <w:color w:val="000000"/>
                <w:sz w:val="24"/>
                <w:szCs w:val="24"/>
              </w:rPr>
              <w:t xml:space="preserve">have the legal right to close out either side of the CCLT, that is both of its comprising transactions, at any time and without prior </w:t>
            </w:r>
            <w:proofErr w:type="gramStart"/>
            <w:r w:rsidR="00410E47" w:rsidRPr="000B66BC">
              <w:rPr>
                <w:rFonts w:ascii="Times New Roman" w:hAnsi="Times New Roman"/>
                <w:color w:val="000000"/>
                <w:sz w:val="24"/>
                <w:szCs w:val="24"/>
              </w:rPr>
              <w:t>notice;</w:t>
            </w:r>
            <w:proofErr w:type="gramEnd"/>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sidRPr="000B66BC">
              <w:rPr>
                <w:rFonts w:ascii="Times New Roman" w:hAnsi="Times New Roman"/>
                <w:color w:val="000000"/>
                <w:sz w:val="24"/>
                <w:szCs w:val="24"/>
              </w:rPr>
              <w:t>(c)</w:t>
            </w:r>
            <w:r w:rsidRPr="000B66BC">
              <w:rPr>
                <w:rFonts w:ascii="Times New Roman" w:hAnsi="Times New Roman"/>
                <w:color w:val="000000"/>
                <w:sz w:val="24"/>
                <w:szCs w:val="24"/>
              </w:rPr>
              <w:tab/>
            </w:r>
            <w:r w:rsidR="00410E47" w:rsidRPr="000B66BC">
              <w:rPr>
                <w:rFonts w:ascii="Times New Roman" w:hAnsi="Times New Roman"/>
                <w:color w:val="000000"/>
                <w:sz w:val="24"/>
                <w:szCs w:val="24"/>
              </w:rPr>
              <w:t xml:space="preserve">where its comprising transactions specify a maturity, the CCLT </w:t>
            </w:r>
            <w:r w:rsidR="006D7B47" w:rsidRPr="000B66BC">
              <w:rPr>
                <w:rFonts w:ascii="Times New Roman" w:hAnsi="Times New Roman"/>
                <w:color w:val="000000"/>
                <w:sz w:val="24"/>
                <w:szCs w:val="24"/>
              </w:rPr>
              <w:t xml:space="preserve">shall </w:t>
            </w:r>
            <w:r w:rsidR="00410E47" w:rsidRPr="000B66BC">
              <w:rPr>
                <w:rFonts w:ascii="Times New Roman" w:hAnsi="Times New Roman"/>
                <w:color w:val="000000"/>
                <w:sz w:val="24"/>
                <w:szCs w:val="24"/>
              </w:rPr>
              <w:t xml:space="preserve">not give rise to maturity mismatches for the institution; the institution </w:t>
            </w:r>
            <w:r w:rsidR="006D7B47" w:rsidRPr="000B66BC">
              <w:rPr>
                <w:rFonts w:ascii="Times New Roman" w:hAnsi="Times New Roman"/>
                <w:color w:val="000000"/>
                <w:sz w:val="24"/>
                <w:szCs w:val="24"/>
              </w:rPr>
              <w:t xml:space="preserve">shall </w:t>
            </w:r>
            <w:r w:rsidR="00410E47" w:rsidRPr="000B66BC">
              <w:rPr>
                <w:rFonts w:ascii="Times New Roman" w:hAnsi="Times New Roman"/>
                <w:color w:val="000000"/>
                <w:sz w:val="24"/>
                <w:szCs w:val="24"/>
              </w:rPr>
              <w:t xml:space="preserve">have the legal right to close out either side of the CCLT, that is both of its comprising transactions, at any time and without prior </w:t>
            </w:r>
            <w:proofErr w:type="gramStart"/>
            <w:r w:rsidR="00410E47" w:rsidRPr="000B66BC">
              <w:rPr>
                <w:rFonts w:ascii="Times New Roman" w:hAnsi="Times New Roman"/>
                <w:color w:val="000000"/>
                <w:sz w:val="24"/>
                <w:szCs w:val="24"/>
              </w:rPr>
              <w:t>notice;</w:t>
            </w:r>
            <w:proofErr w:type="gramEnd"/>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sidRPr="000B66BC">
              <w:rPr>
                <w:rFonts w:ascii="Times New Roman" w:hAnsi="Times New Roman"/>
                <w:sz w:val="24"/>
                <w:szCs w:val="24"/>
              </w:rPr>
              <w:t>(d)</w:t>
            </w:r>
            <w:r w:rsidRPr="000B66BC">
              <w:rPr>
                <w:rFonts w:ascii="Times New Roman" w:hAnsi="Times New Roman"/>
                <w:sz w:val="24"/>
                <w:szCs w:val="24"/>
              </w:rPr>
              <w:tab/>
            </w:r>
            <w:r w:rsidR="00410E47" w:rsidRPr="000B66BC">
              <w:rPr>
                <w:rFonts w:ascii="Times New Roman" w:hAnsi="Times New Roman"/>
                <w:sz w:val="24"/>
                <w:szCs w:val="24"/>
              </w:rPr>
              <w:t>it does not give rise to any other incremental exposures.</w:t>
            </w:r>
          </w:p>
        </w:tc>
      </w:tr>
      <w:tr w:rsidR="00142881" w:rsidRPr="00E75BB8" w14:paraId="12EB77F9" w14:textId="77777777" w:rsidTr="003B3824">
        <w:tc>
          <w:tcPr>
            <w:tcW w:w="141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716" w:name="_Toc322687882"/>
            <w:bookmarkEnd w:id="59"/>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270;</w:t>
            </w:r>
            <w:r w:rsidR="009573B2" w:rsidRPr="000B66BC">
              <w:rPr>
                <w:rFonts w:ascii="Times New Roman" w:hAnsi="Times New Roman"/>
                <w:bCs/>
                <w:sz w:val="24"/>
                <w:szCs w:val="24"/>
              </w:rPr>
              <w:t>0</w:t>
            </w:r>
            <w:r w:rsidR="00C847AC"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Public sector investment</w:t>
            </w:r>
            <w:r w:rsidR="007A5EF2" w:rsidRPr="000B66BC">
              <w:rPr>
                <w:rFonts w:ascii="Times New Roman" w:hAnsi="Times New Roman"/>
                <w:b/>
                <w:bCs/>
                <w:sz w:val="24"/>
                <w:szCs w:val="24"/>
              </w:rPr>
              <w:t>s</w:t>
            </w:r>
            <w:r w:rsidRPr="000B66BC">
              <w:rPr>
                <w:rFonts w:ascii="Times New Roman" w:hAnsi="Times New Roman"/>
                <w:b/>
                <w:bCs/>
                <w:sz w:val="24"/>
                <w:szCs w:val="24"/>
              </w:rPr>
              <w:t xml:space="preserve">- Claims on central governments - </w:t>
            </w:r>
            <w:r w:rsidR="007A5EF2" w:rsidRPr="000B66BC">
              <w:rPr>
                <w:rFonts w:ascii="Times New Roman" w:hAnsi="Times New Roman"/>
                <w:b/>
                <w:bCs/>
                <w:sz w:val="24"/>
                <w:szCs w:val="24"/>
              </w:rPr>
              <w:t>Accounting balance sheet value</w:t>
            </w:r>
          </w:p>
          <w:p w14:paraId="62173A01" w14:textId="7BC7EE77" w:rsidR="00474B43" w:rsidRDefault="00142881"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7A5EF2" w:rsidRPr="000B66BC">
              <w:rPr>
                <w:rFonts w:ascii="Times New Roman" w:hAnsi="Times New Roman"/>
                <w:bCs/>
                <w:sz w:val="24"/>
                <w:szCs w:val="24"/>
              </w:rPr>
              <w:t xml:space="preserve">the accounting balance sheet value under the applicable accounting framework of </w:t>
            </w:r>
            <w:r w:rsidRPr="000B66BC">
              <w:rPr>
                <w:rFonts w:ascii="Times New Roman" w:hAnsi="Times New Roman"/>
                <w:bCs/>
                <w:sz w:val="24"/>
                <w:szCs w:val="24"/>
              </w:rPr>
              <w:t>assets that constitute claims on central governments in relati</w:t>
            </w:r>
            <w:r w:rsidR="00474B43">
              <w:rPr>
                <w:rFonts w:ascii="Times New Roman" w:hAnsi="Times New Roman"/>
                <w:bCs/>
                <w:sz w:val="24"/>
                <w:szCs w:val="24"/>
              </w:rPr>
              <w:t xml:space="preserve">on to public sector </w:t>
            </w:r>
            <w:proofErr w:type="gramStart"/>
            <w:r w:rsidR="00474B43">
              <w:rPr>
                <w:rFonts w:ascii="Times New Roman" w:hAnsi="Times New Roman"/>
                <w:bCs/>
                <w:sz w:val="24"/>
                <w:szCs w:val="24"/>
              </w:rPr>
              <w:t>investments</w:t>
            </w:r>
            <w:proofErr w:type="gramEnd"/>
            <w:r w:rsidRPr="000B66BC">
              <w:rPr>
                <w:rFonts w:ascii="Times New Roman" w:hAnsi="Times New Roman"/>
                <w:bCs/>
                <w:sz w:val="24"/>
                <w:szCs w:val="24"/>
              </w:rPr>
              <w:t xml:space="preserve">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accounting balance sheet values </w:t>
            </w:r>
            <w:r w:rsidR="00142881" w:rsidRPr="000B66BC">
              <w:rPr>
                <w:rFonts w:ascii="Times New Roman" w:hAnsi="Times New Roman"/>
                <w:bCs/>
                <w:sz w:val="24"/>
                <w:szCs w:val="24"/>
              </w:rPr>
              <w:t>of an institution that is treated as a public development credit institution by a competent authority in accordance with the la</w:t>
            </w:r>
            <w:r w:rsidR="006E4F4E">
              <w:rPr>
                <w:rFonts w:ascii="Times New Roman" w:hAnsi="Times New Roman"/>
                <w:bCs/>
                <w:sz w:val="24"/>
                <w:szCs w:val="24"/>
              </w:rPr>
              <w:t>st paragraph of Article 429</w:t>
            </w:r>
            <w:proofErr w:type="gramStart"/>
            <w:r w:rsidR="006E4F4E">
              <w:rPr>
                <w:rFonts w:ascii="Times New Roman" w:hAnsi="Times New Roman"/>
                <w:bCs/>
                <w:sz w:val="24"/>
                <w:szCs w:val="24"/>
              </w:rPr>
              <w:t>a(</w:t>
            </w:r>
            <w:proofErr w:type="gramEnd"/>
            <w:r w:rsidR="006E4F4E">
              <w:rPr>
                <w:rFonts w:ascii="Times New Roman" w:hAnsi="Times New Roman"/>
                <w:bCs/>
                <w:sz w:val="24"/>
                <w:szCs w:val="24"/>
              </w:rPr>
              <w:t>2)</w:t>
            </w:r>
            <w:r w:rsidR="00142881" w:rsidRPr="000B66BC">
              <w:rPr>
                <w:rFonts w:ascii="Times New Roman" w:hAnsi="Times New Roman"/>
                <w:bCs/>
                <w:sz w:val="24"/>
                <w:szCs w:val="24"/>
              </w:rPr>
              <w:t xml:space="preserve"> shall also be considered.</w:t>
            </w:r>
          </w:p>
        </w:tc>
      </w:tr>
      <w:tr w:rsidR="00142881" w:rsidRPr="00E75BB8" w14:paraId="65A561BA" w14:textId="77777777" w:rsidTr="003B3824">
        <w:tc>
          <w:tcPr>
            <w:tcW w:w="1418" w:type="dxa"/>
          </w:tcPr>
          <w:p w14:paraId="6E6645F9" w14:textId="7051B924" w:rsidR="00142881" w:rsidRPr="000B66BC" w:rsidRDefault="0014288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280;</w:t>
            </w:r>
            <w:r w:rsidR="009573B2" w:rsidRPr="000B66BC">
              <w:rPr>
                <w:rFonts w:ascii="Times New Roman" w:hAnsi="Times New Roman"/>
                <w:bCs/>
                <w:sz w:val="24"/>
                <w:szCs w:val="24"/>
              </w:rPr>
              <w:t>0</w:t>
            </w:r>
            <w:r w:rsidR="00C847AC"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Public sector investment</w:t>
            </w:r>
            <w:r w:rsidR="007A5EF2" w:rsidRPr="000B66BC">
              <w:rPr>
                <w:rFonts w:ascii="Times New Roman" w:hAnsi="Times New Roman"/>
                <w:b/>
                <w:bCs/>
                <w:sz w:val="24"/>
                <w:szCs w:val="24"/>
              </w:rPr>
              <w:t>s</w:t>
            </w:r>
            <w:r w:rsidRPr="000B66BC">
              <w:rPr>
                <w:rFonts w:ascii="Times New Roman" w:hAnsi="Times New Roman"/>
                <w:b/>
                <w:bCs/>
                <w:sz w:val="24"/>
                <w:szCs w:val="24"/>
              </w:rPr>
              <w:t xml:space="preserve">- Claims on regional governments - </w:t>
            </w:r>
            <w:r w:rsidR="007A5EF2" w:rsidRPr="000B66BC">
              <w:rPr>
                <w:rFonts w:ascii="Times New Roman" w:hAnsi="Times New Roman"/>
                <w:b/>
                <w:bCs/>
                <w:sz w:val="24"/>
                <w:szCs w:val="24"/>
              </w:rPr>
              <w:t>Accounting balance sheet value</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7A5EF2" w:rsidRPr="000B66BC">
              <w:rPr>
                <w:rFonts w:ascii="Times New Roman" w:hAnsi="Times New Roman"/>
                <w:bCs/>
                <w:sz w:val="24"/>
                <w:szCs w:val="24"/>
              </w:rPr>
              <w:t xml:space="preserve">the accounting balance sheet value under the applicable accounting framework of </w:t>
            </w:r>
            <w:r w:rsidRPr="000B66BC">
              <w:rPr>
                <w:rFonts w:ascii="Times New Roman" w:hAnsi="Times New Roman"/>
                <w:bCs/>
                <w:sz w:val="24"/>
                <w:szCs w:val="24"/>
              </w:rPr>
              <w:t>assets that constitute claims on regional governments in relati</w:t>
            </w:r>
            <w:r w:rsidR="006E4F4E">
              <w:rPr>
                <w:rFonts w:ascii="Times New Roman" w:hAnsi="Times New Roman"/>
                <w:bCs/>
                <w:sz w:val="24"/>
                <w:szCs w:val="24"/>
              </w:rPr>
              <w:t xml:space="preserve">on to public sector </w:t>
            </w:r>
            <w:proofErr w:type="gramStart"/>
            <w:r w:rsidR="006E4F4E">
              <w:rPr>
                <w:rFonts w:ascii="Times New Roman" w:hAnsi="Times New Roman"/>
                <w:bCs/>
                <w:sz w:val="24"/>
                <w:szCs w:val="24"/>
              </w:rPr>
              <w:t>investments</w:t>
            </w:r>
            <w:proofErr w:type="gramEnd"/>
            <w:r w:rsidRPr="000B66BC">
              <w:rPr>
                <w:rFonts w:ascii="Times New Roman" w:hAnsi="Times New Roman"/>
                <w:bCs/>
                <w:sz w:val="24"/>
                <w:szCs w:val="24"/>
              </w:rPr>
              <w:t xml:space="preserve">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lastRenderedPageBreak/>
              <w:t>The accounting balance sheet values</w:t>
            </w:r>
            <w:r w:rsidR="00142881" w:rsidRPr="000B66BC">
              <w:rPr>
                <w:rFonts w:ascii="Times New Roman" w:hAnsi="Times New Roman"/>
                <w:bCs/>
                <w:sz w:val="24"/>
                <w:szCs w:val="24"/>
              </w:rPr>
              <w:t xml:space="preserve"> of an institution that is treated as a public development credit institution by a competent authority in accordance with the last paragraph of Article 429</w:t>
            </w:r>
            <w:proofErr w:type="gramStart"/>
            <w:r w:rsidR="00142881" w:rsidRPr="000B66BC">
              <w:rPr>
                <w:rFonts w:ascii="Times New Roman" w:hAnsi="Times New Roman"/>
                <w:bCs/>
                <w:sz w:val="24"/>
                <w:szCs w:val="24"/>
              </w:rPr>
              <w:t>a(</w:t>
            </w:r>
            <w:proofErr w:type="gramEnd"/>
            <w:r w:rsidR="00142881" w:rsidRPr="000B66BC">
              <w:rPr>
                <w:rFonts w:ascii="Times New Roman" w:hAnsi="Times New Roman"/>
                <w:bCs/>
                <w:sz w:val="24"/>
                <w:szCs w:val="24"/>
              </w:rPr>
              <w:t>2) shall also be considered.</w:t>
            </w:r>
          </w:p>
        </w:tc>
      </w:tr>
      <w:tr w:rsidR="00142881" w:rsidRPr="00E75BB8" w14:paraId="178B01CC" w14:textId="77777777" w:rsidTr="003B3824">
        <w:tc>
          <w:tcPr>
            <w:tcW w:w="1418" w:type="dxa"/>
          </w:tcPr>
          <w:p w14:paraId="14A30C11" w14:textId="09FC39C8" w:rsidR="00142881" w:rsidRPr="000B66BC" w:rsidRDefault="00142881"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290;</w:t>
            </w:r>
            <w:r w:rsidR="009573B2" w:rsidRPr="000B66BC">
              <w:rPr>
                <w:rFonts w:ascii="Times New Roman" w:hAnsi="Times New Roman"/>
                <w:bCs/>
                <w:sz w:val="24"/>
                <w:szCs w:val="24"/>
              </w:rPr>
              <w:t>0</w:t>
            </w:r>
            <w:r w:rsidR="00C847AC"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Public sector investment</w:t>
            </w:r>
            <w:r w:rsidR="007A5EF2" w:rsidRPr="000B66BC">
              <w:rPr>
                <w:rFonts w:ascii="Times New Roman" w:hAnsi="Times New Roman"/>
                <w:b/>
                <w:bCs/>
                <w:sz w:val="24"/>
                <w:szCs w:val="24"/>
              </w:rPr>
              <w:t>s</w:t>
            </w:r>
            <w:r w:rsidRPr="000B66BC">
              <w:rPr>
                <w:rFonts w:ascii="Times New Roman" w:hAnsi="Times New Roman"/>
                <w:b/>
                <w:bCs/>
                <w:sz w:val="24"/>
                <w:szCs w:val="24"/>
              </w:rPr>
              <w:t xml:space="preserve"> - Claims on local authorities - </w:t>
            </w:r>
            <w:r w:rsidR="007A5EF2" w:rsidRPr="000B66BC">
              <w:rPr>
                <w:rFonts w:ascii="Times New Roman" w:hAnsi="Times New Roman"/>
                <w:b/>
                <w:bCs/>
                <w:sz w:val="24"/>
                <w:szCs w:val="24"/>
              </w:rPr>
              <w:t>Accounting balance sheet value</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7A5EF2" w:rsidRPr="000B66BC">
              <w:rPr>
                <w:rFonts w:ascii="Times New Roman" w:hAnsi="Times New Roman"/>
                <w:bCs/>
                <w:sz w:val="24"/>
                <w:szCs w:val="24"/>
              </w:rPr>
              <w:t xml:space="preserve">the accounting balance sheet value under the applicable accounting framework of </w:t>
            </w:r>
            <w:r w:rsidRPr="000B66BC">
              <w:rPr>
                <w:rFonts w:ascii="Times New Roman" w:hAnsi="Times New Roman"/>
                <w:bCs/>
                <w:sz w:val="24"/>
                <w:szCs w:val="24"/>
              </w:rPr>
              <w:t>assets that constitute claims on local authorities in relati</w:t>
            </w:r>
            <w:r w:rsidR="006E4F4E">
              <w:rPr>
                <w:rFonts w:ascii="Times New Roman" w:hAnsi="Times New Roman"/>
                <w:bCs/>
                <w:sz w:val="24"/>
                <w:szCs w:val="24"/>
              </w:rPr>
              <w:t xml:space="preserve">on to public sector </w:t>
            </w:r>
            <w:proofErr w:type="gramStart"/>
            <w:r w:rsidR="006E4F4E">
              <w:rPr>
                <w:rFonts w:ascii="Times New Roman" w:hAnsi="Times New Roman"/>
                <w:bCs/>
                <w:sz w:val="24"/>
                <w:szCs w:val="24"/>
              </w:rPr>
              <w:t>investments</w:t>
            </w:r>
            <w:proofErr w:type="gramEnd"/>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accounting balance sheet values </w:t>
            </w:r>
            <w:r w:rsidR="00142881" w:rsidRPr="000B66BC">
              <w:rPr>
                <w:rFonts w:ascii="Times New Roman" w:hAnsi="Times New Roman"/>
                <w:bCs/>
                <w:sz w:val="24"/>
                <w:szCs w:val="24"/>
              </w:rPr>
              <w:t>of an institution that is treated as a public development credit institution by a competent authority in accordance with the last paragraph of Article 429</w:t>
            </w:r>
            <w:proofErr w:type="gramStart"/>
            <w:r w:rsidR="00142881" w:rsidRPr="000B66BC">
              <w:rPr>
                <w:rFonts w:ascii="Times New Roman" w:hAnsi="Times New Roman"/>
                <w:bCs/>
                <w:sz w:val="24"/>
                <w:szCs w:val="24"/>
              </w:rPr>
              <w:t>a(</w:t>
            </w:r>
            <w:proofErr w:type="gramEnd"/>
            <w:r w:rsidR="00142881" w:rsidRPr="000B66BC">
              <w:rPr>
                <w:rFonts w:ascii="Times New Roman" w:hAnsi="Times New Roman"/>
                <w:bCs/>
                <w:sz w:val="24"/>
                <w:szCs w:val="24"/>
              </w:rPr>
              <w:t>2) shall also be considered.</w:t>
            </w:r>
          </w:p>
        </w:tc>
      </w:tr>
      <w:tr w:rsidR="00142881" w:rsidRPr="00E75BB8" w14:paraId="6B4A4FFD" w14:textId="77777777" w:rsidTr="003B3824">
        <w:tc>
          <w:tcPr>
            <w:tcW w:w="1418" w:type="dxa"/>
          </w:tcPr>
          <w:p w14:paraId="4AD0C008" w14:textId="06F13C4A" w:rsidR="00142881" w:rsidRPr="000B66BC" w:rsidRDefault="0014288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300;</w:t>
            </w:r>
            <w:r w:rsidR="009573B2" w:rsidRPr="000B66BC">
              <w:rPr>
                <w:rFonts w:ascii="Times New Roman" w:hAnsi="Times New Roman"/>
                <w:bCs/>
                <w:sz w:val="24"/>
                <w:szCs w:val="24"/>
              </w:rPr>
              <w:t>0</w:t>
            </w:r>
            <w:r w:rsidR="00C847AC"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Public sector investment</w:t>
            </w:r>
            <w:r w:rsidR="007A5EF2" w:rsidRPr="000B66BC">
              <w:rPr>
                <w:rFonts w:ascii="Times New Roman" w:hAnsi="Times New Roman"/>
                <w:b/>
                <w:bCs/>
                <w:sz w:val="24"/>
                <w:szCs w:val="24"/>
              </w:rPr>
              <w:t>s</w:t>
            </w:r>
            <w:r w:rsidRPr="000B66BC">
              <w:rPr>
                <w:rFonts w:ascii="Times New Roman" w:hAnsi="Times New Roman"/>
                <w:b/>
                <w:bCs/>
                <w:sz w:val="24"/>
                <w:szCs w:val="24"/>
              </w:rPr>
              <w:t xml:space="preserve">- Claims on public sector entities - </w:t>
            </w:r>
            <w:r w:rsidR="007A5EF2" w:rsidRPr="000B66BC">
              <w:rPr>
                <w:rFonts w:ascii="Times New Roman" w:hAnsi="Times New Roman"/>
                <w:b/>
                <w:bCs/>
                <w:sz w:val="24"/>
                <w:szCs w:val="24"/>
              </w:rPr>
              <w:t>Accounting balance sheet value</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7A5EF2" w:rsidRPr="000B66BC">
              <w:rPr>
                <w:rFonts w:ascii="Times New Roman" w:hAnsi="Times New Roman"/>
                <w:bCs/>
                <w:sz w:val="24"/>
                <w:szCs w:val="24"/>
              </w:rPr>
              <w:t xml:space="preserve">the accounting balance sheet value under the applicable accounting framework of </w:t>
            </w:r>
            <w:r w:rsidRPr="000B66BC">
              <w:rPr>
                <w:rFonts w:ascii="Times New Roman" w:hAnsi="Times New Roman"/>
                <w:bCs/>
                <w:sz w:val="24"/>
                <w:szCs w:val="24"/>
              </w:rPr>
              <w:t>assets that constitute claims on public sector entities in relatio</w:t>
            </w:r>
            <w:r w:rsidR="006E4F4E">
              <w:rPr>
                <w:rFonts w:ascii="Times New Roman" w:hAnsi="Times New Roman"/>
                <w:bCs/>
                <w:sz w:val="24"/>
                <w:szCs w:val="24"/>
              </w:rPr>
              <w:t xml:space="preserve">n to public sector </w:t>
            </w:r>
            <w:proofErr w:type="gramStart"/>
            <w:r w:rsidR="006E4F4E">
              <w:rPr>
                <w:rFonts w:ascii="Times New Roman" w:hAnsi="Times New Roman"/>
                <w:bCs/>
                <w:sz w:val="24"/>
                <w:szCs w:val="24"/>
              </w:rPr>
              <w:t>investments</w:t>
            </w:r>
            <w:proofErr w:type="gramEnd"/>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accounting balance sheet values </w:t>
            </w:r>
            <w:r w:rsidR="00142881" w:rsidRPr="000B66BC">
              <w:rPr>
                <w:rFonts w:ascii="Times New Roman" w:hAnsi="Times New Roman"/>
                <w:bCs/>
                <w:sz w:val="24"/>
                <w:szCs w:val="24"/>
              </w:rPr>
              <w:t>of the unit of an institution that is treated as a public development credit institution by a competent authority in accordance with the last paragraph of Article 429</w:t>
            </w:r>
            <w:proofErr w:type="gramStart"/>
            <w:r w:rsidR="00142881" w:rsidRPr="000B66BC">
              <w:rPr>
                <w:rFonts w:ascii="Times New Roman" w:hAnsi="Times New Roman"/>
                <w:bCs/>
                <w:sz w:val="24"/>
                <w:szCs w:val="24"/>
              </w:rPr>
              <w:t>a(</w:t>
            </w:r>
            <w:proofErr w:type="gramEnd"/>
            <w:r w:rsidR="00142881" w:rsidRPr="000B66BC">
              <w:rPr>
                <w:rFonts w:ascii="Times New Roman" w:hAnsi="Times New Roman"/>
                <w:bCs/>
                <w:sz w:val="24"/>
                <w:szCs w:val="24"/>
              </w:rPr>
              <w:t>2) shall also be considered.</w:t>
            </w:r>
          </w:p>
        </w:tc>
      </w:tr>
      <w:tr w:rsidR="00D126C3" w:rsidRPr="00E75BB8"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310;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 xml:space="preserve">Promotional loans - Claims on central governments - </w:t>
            </w:r>
            <w:r w:rsidR="00FD4F10" w:rsidRPr="000B66BC">
              <w:rPr>
                <w:rFonts w:ascii="Times New Roman" w:hAnsi="Times New Roman"/>
                <w:b/>
                <w:bCs/>
                <w:sz w:val="24"/>
                <w:szCs w:val="24"/>
              </w:rPr>
              <w:t>Accounting balance sheet value</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FD4F10" w:rsidRPr="000B66BC">
              <w:rPr>
                <w:rFonts w:ascii="Times New Roman" w:hAnsi="Times New Roman"/>
                <w:bCs/>
                <w:sz w:val="24"/>
                <w:szCs w:val="24"/>
              </w:rPr>
              <w:t xml:space="preserve">the accounting balance sheet value under the applicable accounting framework of assets </w:t>
            </w:r>
            <w:r w:rsidRPr="000B66BC">
              <w:rPr>
                <w:rFonts w:ascii="Times New Roman" w:hAnsi="Times New Roman"/>
                <w:bCs/>
                <w:sz w:val="24"/>
                <w:szCs w:val="24"/>
              </w:rPr>
              <w:t xml:space="preserve">that constitute claims on central governments in relation to promotional </w:t>
            </w:r>
            <w:proofErr w:type="gramStart"/>
            <w:r w:rsidRPr="000B66BC">
              <w:rPr>
                <w:rFonts w:ascii="Times New Roman" w:hAnsi="Times New Roman"/>
                <w:bCs/>
                <w:sz w:val="24"/>
                <w:szCs w:val="24"/>
              </w:rPr>
              <w:t>loans</w:t>
            </w:r>
            <w:proofErr w:type="gramEnd"/>
            <w:r w:rsidRPr="000B66BC">
              <w:rPr>
                <w:rFonts w:ascii="Times New Roman" w:hAnsi="Times New Roman"/>
                <w:bCs/>
                <w:sz w:val="24"/>
                <w:szCs w:val="24"/>
              </w:rPr>
              <w:t xml:space="preserve">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FD4F10" w:rsidRPr="000B66BC">
              <w:rPr>
                <w:rFonts w:ascii="Times New Roman" w:hAnsi="Times New Roman"/>
                <w:bCs/>
                <w:sz w:val="24"/>
                <w:szCs w:val="24"/>
              </w:rPr>
              <w:t xml:space="preserve">accounting balance sheet values </w:t>
            </w:r>
            <w:r w:rsidRPr="000B66BC">
              <w:rPr>
                <w:rFonts w:ascii="Times New Roman" w:hAnsi="Times New Roman"/>
                <w:bCs/>
                <w:sz w:val="24"/>
                <w:szCs w:val="24"/>
              </w:rPr>
              <w:t>of the unit of an institution that is treated as a public development credit institution by a</w:t>
            </w:r>
            <w:r w:rsidRPr="000B66BC">
              <w:rPr>
                <w:rFonts w:ascii="Times New Roman" w:hAnsi="Times New Roman"/>
                <w:b/>
                <w:bCs/>
                <w:sz w:val="24"/>
                <w:szCs w:val="24"/>
              </w:rPr>
              <w:t xml:space="preserve"> </w:t>
            </w:r>
            <w:r w:rsidRPr="000B66BC">
              <w:rPr>
                <w:rFonts w:ascii="Times New Roman" w:hAnsi="Times New Roman"/>
                <w:bCs/>
                <w:sz w:val="24"/>
                <w:szCs w:val="24"/>
              </w:rPr>
              <w:t>competent authority in accordance with the last paragraph of Article 429</w:t>
            </w:r>
            <w:proofErr w:type="gramStart"/>
            <w:r w:rsidRPr="000B66BC">
              <w:rPr>
                <w:rFonts w:ascii="Times New Roman" w:hAnsi="Times New Roman"/>
                <w:bCs/>
                <w:sz w:val="24"/>
                <w:szCs w:val="24"/>
              </w:rPr>
              <w:t>a(</w:t>
            </w:r>
            <w:proofErr w:type="gramEnd"/>
            <w:r w:rsidRPr="000B66BC">
              <w:rPr>
                <w:rFonts w:ascii="Times New Roman" w:hAnsi="Times New Roman"/>
                <w:bCs/>
                <w:sz w:val="24"/>
                <w:szCs w:val="24"/>
              </w:rPr>
              <w:t xml:space="preserve">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1E5A9A" w:rsidRPr="00E75BB8" w14:paraId="31EDB1F9" w14:textId="77777777" w:rsidTr="00E631B4">
        <w:tc>
          <w:tcPr>
            <w:tcW w:w="1418" w:type="dxa"/>
          </w:tcPr>
          <w:p w14:paraId="1988C1B5" w14:textId="4DEDEE5A" w:rsidR="001E5A9A" w:rsidRPr="000B66BC" w:rsidRDefault="001E5A9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310;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 - Claims on central governments - Notional amount/ nominal value</w:t>
            </w:r>
          </w:p>
          <w:p w14:paraId="7A0E36C1" w14:textId="77777777" w:rsidR="006E4F4E" w:rsidRDefault="001E5A9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nominal amount of off balance-sheet items in relation to the undrawn part of promotional loans granted to</w:t>
            </w:r>
            <w:r w:rsidRPr="000B66BC">
              <w:rPr>
                <w:sz w:val="24"/>
                <w:szCs w:val="24"/>
              </w:rPr>
              <w:t xml:space="preserve"> </w:t>
            </w:r>
            <w:r w:rsidR="005E3E56" w:rsidRPr="000B66BC">
              <w:rPr>
                <w:rFonts w:ascii="Times New Roman" w:hAnsi="Times New Roman"/>
                <w:bCs/>
                <w:sz w:val="24"/>
                <w:szCs w:val="24"/>
              </w:rPr>
              <w:t xml:space="preserve">central </w:t>
            </w:r>
            <w:proofErr w:type="gramStart"/>
            <w:r w:rsidR="005E3E56" w:rsidRPr="000B66BC">
              <w:rPr>
                <w:rFonts w:ascii="Times New Roman" w:hAnsi="Times New Roman"/>
                <w:bCs/>
                <w:sz w:val="24"/>
                <w:szCs w:val="24"/>
              </w:rPr>
              <w:t>governments</w:t>
            </w:r>
            <w:proofErr w:type="gramEnd"/>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nominal amounts of the unit of an institution that is treated as a public development credit institution by a competent authority in accordance with the last paragraph of Article 429</w:t>
            </w:r>
            <w:proofErr w:type="gramStart"/>
            <w:r w:rsidRPr="000B66BC">
              <w:rPr>
                <w:rFonts w:ascii="Times New Roman" w:hAnsi="Times New Roman"/>
                <w:bCs/>
                <w:sz w:val="24"/>
                <w:szCs w:val="24"/>
              </w:rPr>
              <w:t>a(</w:t>
            </w:r>
            <w:proofErr w:type="gramEnd"/>
            <w:r w:rsidRPr="000B66BC">
              <w:rPr>
                <w:rFonts w:ascii="Times New Roman" w:hAnsi="Times New Roman"/>
                <w:bCs/>
                <w:sz w:val="24"/>
                <w:szCs w:val="24"/>
              </w:rPr>
              <w:t xml:space="preserve">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D126C3" w:rsidRPr="00E75BB8"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320;</w:t>
            </w:r>
            <w:r w:rsidR="009573B2" w:rsidRPr="000B66BC">
              <w:rPr>
                <w:rFonts w:ascii="Times New Roman" w:hAnsi="Times New Roman"/>
                <w:bCs/>
                <w:sz w:val="24"/>
                <w:szCs w:val="24"/>
              </w:rPr>
              <w:t>0</w:t>
            </w:r>
            <w:r w:rsidR="00FD4F10"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 xml:space="preserve">Promotional loans </w:t>
            </w:r>
            <w:r w:rsidR="00D126C3" w:rsidRPr="000B66BC">
              <w:rPr>
                <w:rFonts w:ascii="Times New Roman" w:hAnsi="Times New Roman"/>
                <w:b/>
                <w:bCs/>
                <w:sz w:val="24"/>
                <w:szCs w:val="24"/>
              </w:rPr>
              <w:t xml:space="preserve">- Claims on regional governments - </w:t>
            </w:r>
            <w:r w:rsidR="00FD4F10" w:rsidRPr="000B66BC">
              <w:rPr>
                <w:rFonts w:ascii="Times New Roman" w:hAnsi="Times New Roman"/>
                <w:b/>
                <w:bCs/>
                <w:sz w:val="24"/>
                <w:szCs w:val="24"/>
              </w:rPr>
              <w:t>Accounting balance sheet value</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FD4F10" w:rsidRPr="000B66BC">
              <w:rPr>
                <w:rFonts w:ascii="Times New Roman" w:hAnsi="Times New Roman"/>
                <w:bCs/>
                <w:sz w:val="24"/>
                <w:szCs w:val="24"/>
              </w:rPr>
              <w:t xml:space="preserve">the accounting balance sheet value under the applicable accounting framework of assets </w:t>
            </w:r>
            <w:r w:rsidRPr="000B66BC">
              <w:rPr>
                <w:rFonts w:ascii="Times New Roman" w:hAnsi="Times New Roman"/>
                <w:bCs/>
                <w:sz w:val="24"/>
                <w:szCs w:val="24"/>
              </w:rPr>
              <w:t xml:space="preserve">that constitute claims on regional governments in relation to promotional </w:t>
            </w:r>
            <w:proofErr w:type="gramStart"/>
            <w:r w:rsidRPr="000B66BC">
              <w:rPr>
                <w:rFonts w:ascii="Times New Roman" w:hAnsi="Times New Roman"/>
                <w:bCs/>
                <w:sz w:val="24"/>
                <w:szCs w:val="24"/>
              </w:rPr>
              <w:t>loans</w:t>
            </w:r>
            <w:proofErr w:type="gramEnd"/>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FD4F10" w:rsidRPr="000B66BC">
              <w:rPr>
                <w:rFonts w:ascii="Times New Roman" w:hAnsi="Times New Roman"/>
                <w:bCs/>
                <w:sz w:val="24"/>
                <w:szCs w:val="24"/>
              </w:rPr>
              <w:t>accounting balance sheet values</w:t>
            </w:r>
            <w:r w:rsidRPr="000B66BC">
              <w:rPr>
                <w:rFonts w:ascii="Times New Roman" w:hAnsi="Times New Roman"/>
                <w:bCs/>
                <w:sz w:val="24"/>
                <w:szCs w:val="24"/>
              </w:rPr>
              <w:t xml:space="preserve"> of the unit of an institution that is treated as a public development credit institution by a competent authority in accordance with the last paragraph of Article 429</w:t>
            </w:r>
            <w:proofErr w:type="gramStart"/>
            <w:r w:rsidRPr="000B66BC">
              <w:rPr>
                <w:rFonts w:ascii="Times New Roman" w:hAnsi="Times New Roman"/>
                <w:bCs/>
                <w:sz w:val="24"/>
                <w:szCs w:val="24"/>
              </w:rPr>
              <w:t>a(</w:t>
            </w:r>
            <w:proofErr w:type="gramEnd"/>
            <w:r w:rsidRPr="000B66BC">
              <w:rPr>
                <w:rFonts w:ascii="Times New Roman" w:hAnsi="Times New Roman"/>
                <w:bCs/>
                <w:sz w:val="24"/>
                <w:szCs w:val="24"/>
              </w:rPr>
              <w:t xml:space="preserve">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r w:rsidR="006918E9">
              <w:rPr>
                <w:rFonts w:ascii="Times New Roman" w:hAnsi="Times New Roman"/>
                <w:bCs/>
                <w:sz w:val="24"/>
                <w:szCs w:val="24"/>
              </w:rPr>
              <w:t>.</w:t>
            </w:r>
          </w:p>
        </w:tc>
      </w:tr>
      <w:tr w:rsidR="001943A2" w:rsidRPr="00E75BB8" w14:paraId="44874BFB" w14:textId="77777777" w:rsidTr="00E631B4">
        <w:tc>
          <w:tcPr>
            <w:tcW w:w="1418" w:type="dxa"/>
          </w:tcPr>
          <w:p w14:paraId="79CADF8F" w14:textId="0B21C100" w:rsidR="001943A2" w:rsidRPr="000B66BC" w:rsidRDefault="001943A2"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320;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 - Claims on regional governments - Notional amount/ nominal value</w:t>
            </w:r>
          </w:p>
          <w:p w14:paraId="645C841D" w14:textId="1E4EDCB5" w:rsidR="006918E9" w:rsidRDefault="001943A2"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nominal amount of off balance-sheet items in relation to the undrawn part of promotional loans granted to</w:t>
            </w:r>
            <w:r w:rsidRPr="000B66BC">
              <w:rPr>
                <w:sz w:val="24"/>
                <w:szCs w:val="24"/>
              </w:rPr>
              <w:t xml:space="preserve"> </w:t>
            </w:r>
            <w:r w:rsidR="006918E9">
              <w:rPr>
                <w:rFonts w:ascii="Times New Roman" w:hAnsi="Times New Roman"/>
                <w:bCs/>
                <w:sz w:val="24"/>
                <w:szCs w:val="24"/>
              </w:rPr>
              <w:t xml:space="preserve">regional </w:t>
            </w:r>
            <w:proofErr w:type="gramStart"/>
            <w:r w:rsidR="006918E9">
              <w:rPr>
                <w:rFonts w:ascii="Times New Roman" w:hAnsi="Times New Roman"/>
                <w:bCs/>
                <w:sz w:val="24"/>
                <w:szCs w:val="24"/>
              </w:rPr>
              <w:t>governments</w:t>
            </w:r>
            <w:proofErr w:type="gramEnd"/>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nominal amounts of the unit of an institution that is treated as a public development credit institution by a competent authority in accordance with the last paragraph of Article 429</w:t>
            </w:r>
            <w:proofErr w:type="gramStart"/>
            <w:r w:rsidRPr="000B66BC">
              <w:rPr>
                <w:rFonts w:ascii="Times New Roman" w:hAnsi="Times New Roman"/>
                <w:bCs/>
                <w:sz w:val="24"/>
                <w:szCs w:val="24"/>
              </w:rPr>
              <w:t>a(</w:t>
            </w:r>
            <w:proofErr w:type="gramEnd"/>
            <w:r w:rsidRPr="000B66BC">
              <w:rPr>
                <w:rFonts w:ascii="Times New Roman" w:hAnsi="Times New Roman"/>
                <w:bCs/>
                <w:sz w:val="24"/>
                <w:szCs w:val="24"/>
              </w:rPr>
              <w:t xml:space="preserve">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D126C3" w:rsidRPr="00E75BB8"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330;</w:t>
            </w:r>
            <w:r w:rsidR="00FD4F10" w:rsidRPr="000B66BC">
              <w:rPr>
                <w:rFonts w:ascii="Times New Roman" w:hAnsi="Times New Roman"/>
                <w:bCs/>
                <w:sz w:val="24"/>
                <w:szCs w:val="24"/>
              </w:rPr>
              <w:t>0</w:t>
            </w:r>
            <w:r w:rsidR="009573B2" w:rsidRPr="000B66BC">
              <w:rPr>
                <w:rFonts w:ascii="Times New Roman" w:hAnsi="Times New Roman"/>
                <w:bCs/>
                <w:sz w:val="24"/>
                <w:szCs w:val="24"/>
              </w:rPr>
              <w:t>0</w:t>
            </w:r>
            <w:r w:rsidR="00FD4F10" w:rsidRPr="000B66BC">
              <w:rPr>
                <w:rFonts w:ascii="Times New Roman" w:hAnsi="Times New Roman"/>
                <w:bCs/>
                <w:sz w:val="24"/>
                <w:szCs w:val="24"/>
              </w:rPr>
              <w:t>1</w:t>
            </w:r>
            <w:r w:rsidRPr="000B66BC">
              <w:rPr>
                <w:rFonts w:ascii="Times New Roman" w:hAnsi="Times New Roman"/>
                <w:bCs/>
                <w:sz w:val="24"/>
                <w:szCs w:val="24"/>
              </w:rPr>
              <w:t>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Promotional loan</w:t>
            </w:r>
            <w:r w:rsidR="003B79B4" w:rsidRPr="000B66BC">
              <w:rPr>
                <w:rFonts w:ascii="Times New Roman" w:hAnsi="Times New Roman"/>
                <w:b/>
                <w:bCs/>
                <w:sz w:val="24"/>
                <w:szCs w:val="24"/>
              </w:rPr>
              <w:t xml:space="preserve">s </w:t>
            </w:r>
            <w:r w:rsidRPr="000B66BC">
              <w:rPr>
                <w:rFonts w:ascii="Times New Roman" w:hAnsi="Times New Roman"/>
                <w:b/>
                <w:bCs/>
                <w:sz w:val="24"/>
                <w:szCs w:val="24"/>
              </w:rPr>
              <w:t xml:space="preserve">- Claims on local authorities - </w:t>
            </w:r>
            <w:r w:rsidR="00FD4F10" w:rsidRPr="000B66BC">
              <w:rPr>
                <w:rFonts w:ascii="Times New Roman" w:hAnsi="Times New Roman"/>
                <w:b/>
                <w:bCs/>
                <w:sz w:val="24"/>
                <w:szCs w:val="24"/>
              </w:rPr>
              <w:t>Accounting balance sheet value</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FD4F10" w:rsidRPr="000B66BC">
              <w:rPr>
                <w:rFonts w:ascii="Times New Roman" w:hAnsi="Times New Roman"/>
                <w:bCs/>
                <w:sz w:val="24"/>
                <w:szCs w:val="24"/>
              </w:rPr>
              <w:t xml:space="preserve">the accounting balance sheet value under the applicable accounting framework of assets </w:t>
            </w:r>
            <w:r w:rsidRPr="000B66BC">
              <w:rPr>
                <w:rFonts w:ascii="Times New Roman" w:hAnsi="Times New Roman"/>
                <w:bCs/>
                <w:sz w:val="24"/>
                <w:szCs w:val="24"/>
              </w:rPr>
              <w:t>that constitute claims on local authorities i</w:t>
            </w:r>
            <w:r w:rsidR="006918E9">
              <w:rPr>
                <w:rFonts w:ascii="Times New Roman" w:hAnsi="Times New Roman"/>
                <w:bCs/>
                <w:sz w:val="24"/>
                <w:szCs w:val="24"/>
              </w:rPr>
              <w:t xml:space="preserve">n relation to promotional </w:t>
            </w:r>
            <w:proofErr w:type="gramStart"/>
            <w:r w:rsidR="006918E9">
              <w:rPr>
                <w:rFonts w:ascii="Times New Roman" w:hAnsi="Times New Roman"/>
                <w:bCs/>
                <w:sz w:val="24"/>
                <w:szCs w:val="24"/>
              </w:rPr>
              <w:t>loans</w:t>
            </w:r>
            <w:proofErr w:type="gramEnd"/>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FD4F10" w:rsidRPr="000B66BC">
              <w:rPr>
                <w:rFonts w:ascii="Times New Roman" w:hAnsi="Times New Roman"/>
                <w:bCs/>
                <w:sz w:val="24"/>
                <w:szCs w:val="24"/>
              </w:rPr>
              <w:t xml:space="preserve">accounting balance sheet values </w:t>
            </w:r>
            <w:r w:rsidRPr="000B66BC">
              <w:rPr>
                <w:rFonts w:ascii="Times New Roman" w:hAnsi="Times New Roman"/>
                <w:bCs/>
                <w:sz w:val="24"/>
                <w:szCs w:val="24"/>
              </w:rPr>
              <w:t>of the unit of an institution that is treated as a public development credit institution by a competent authority in accordance with the last paragraph of Article 429</w:t>
            </w:r>
            <w:proofErr w:type="gramStart"/>
            <w:r w:rsidRPr="000B66BC">
              <w:rPr>
                <w:rFonts w:ascii="Times New Roman" w:hAnsi="Times New Roman"/>
                <w:bCs/>
                <w:sz w:val="24"/>
                <w:szCs w:val="24"/>
              </w:rPr>
              <w:t>a(</w:t>
            </w:r>
            <w:proofErr w:type="gramEnd"/>
            <w:r w:rsidRPr="000B66BC">
              <w:rPr>
                <w:rFonts w:ascii="Times New Roman" w:hAnsi="Times New Roman"/>
                <w:bCs/>
                <w:sz w:val="24"/>
                <w:szCs w:val="24"/>
              </w:rPr>
              <w:t>2)</w:t>
            </w:r>
            <w:r w:rsidR="00F360A2" w:rsidRPr="000B66BC">
              <w:rPr>
                <w:rFonts w:ascii="Times New Roman" w:hAnsi="Times New Roman"/>
                <w:bCs/>
                <w:sz w:val="24"/>
                <w:szCs w:val="24"/>
              </w:rPr>
              <w:t xml:space="preserve">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1943A2" w:rsidRPr="00E75BB8" w14:paraId="0ABE486A" w14:textId="77777777" w:rsidTr="00E631B4">
        <w:tc>
          <w:tcPr>
            <w:tcW w:w="1418" w:type="dxa"/>
          </w:tcPr>
          <w:p w14:paraId="6A69EE0F" w14:textId="4A68D204" w:rsidR="001943A2" w:rsidRPr="000B66BC" w:rsidRDefault="001943A2"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330;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 - Claims on local authorities - Notional amount/ nominal value</w:t>
            </w:r>
          </w:p>
          <w:p w14:paraId="38BCF0DC" w14:textId="6D975688" w:rsidR="006918E9" w:rsidRDefault="001943A2"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nominal amount of off balance-sheet items in relation to the undrawn part of promotional loans granted to</w:t>
            </w:r>
            <w:r w:rsidRPr="000B66BC">
              <w:rPr>
                <w:sz w:val="24"/>
                <w:szCs w:val="24"/>
              </w:rPr>
              <w:t xml:space="preserve"> </w:t>
            </w:r>
            <w:r w:rsidR="006918E9">
              <w:rPr>
                <w:rFonts w:ascii="Times New Roman" w:hAnsi="Times New Roman"/>
                <w:bCs/>
                <w:sz w:val="24"/>
                <w:szCs w:val="24"/>
              </w:rPr>
              <w:t xml:space="preserve">local </w:t>
            </w:r>
            <w:proofErr w:type="gramStart"/>
            <w:r w:rsidR="006918E9">
              <w:rPr>
                <w:rFonts w:ascii="Times New Roman" w:hAnsi="Times New Roman"/>
                <w:bCs/>
                <w:sz w:val="24"/>
                <w:szCs w:val="24"/>
              </w:rPr>
              <w:t>authorities</w:t>
            </w:r>
            <w:proofErr w:type="gramEnd"/>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nominal amounts of the unit of an institution that is treated as a public development credit institution by a competent authority in accordance with the last paragraph of Article 429</w:t>
            </w:r>
            <w:proofErr w:type="gramStart"/>
            <w:r w:rsidRPr="000B66BC">
              <w:rPr>
                <w:rFonts w:ascii="Times New Roman" w:hAnsi="Times New Roman"/>
                <w:bCs/>
                <w:sz w:val="24"/>
                <w:szCs w:val="24"/>
              </w:rPr>
              <w:t>a(</w:t>
            </w:r>
            <w:proofErr w:type="gramEnd"/>
            <w:r w:rsidRPr="000B66BC">
              <w:rPr>
                <w:rFonts w:ascii="Times New Roman" w:hAnsi="Times New Roman"/>
                <w:bCs/>
                <w:sz w:val="24"/>
                <w:szCs w:val="24"/>
              </w:rPr>
              <w:t xml:space="preserve">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D126C3" w:rsidRPr="00E75BB8"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340;</w:t>
            </w:r>
            <w:r w:rsidR="009573B2" w:rsidRPr="000B66BC">
              <w:rPr>
                <w:rFonts w:ascii="Times New Roman" w:hAnsi="Times New Roman"/>
                <w:bCs/>
                <w:sz w:val="24"/>
                <w:szCs w:val="24"/>
              </w:rPr>
              <w:t>0</w:t>
            </w:r>
            <w:r w:rsidR="00FD4F10"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Promotional loan</w:t>
            </w:r>
            <w:r w:rsidR="003B79B4" w:rsidRPr="000B66BC">
              <w:rPr>
                <w:rFonts w:ascii="Times New Roman" w:hAnsi="Times New Roman"/>
                <w:b/>
                <w:bCs/>
                <w:sz w:val="24"/>
                <w:szCs w:val="24"/>
              </w:rPr>
              <w:t>s -</w:t>
            </w:r>
            <w:r w:rsidRPr="000B66BC">
              <w:rPr>
                <w:rFonts w:ascii="Times New Roman" w:hAnsi="Times New Roman"/>
                <w:b/>
                <w:bCs/>
                <w:sz w:val="24"/>
                <w:szCs w:val="24"/>
              </w:rPr>
              <w:t xml:space="preserve"> Claims on public sector entities - </w:t>
            </w:r>
            <w:r w:rsidR="00FD4F10" w:rsidRPr="000B66BC">
              <w:rPr>
                <w:rFonts w:ascii="Times New Roman" w:hAnsi="Times New Roman"/>
                <w:b/>
                <w:bCs/>
                <w:sz w:val="24"/>
                <w:szCs w:val="24"/>
              </w:rPr>
              <w:t>Accounting balance sheet value</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FD4F10" w:rsidRPr="000B66BC">
              <w:rPr>
                <w:rFonts w:ascii="Times New Roman" w:hAnsi="Times New Roman"/>
                <w:bCs/>
                <w:sz w:val="24"/>
                <w:szCs w:val="24"/>
              </w:rPr>
              <w:t xml:space="preserve">the accounting balance sheet value under the applicable accounting framework of assets </w:t>
            </w:r>
            <w:r w:rsidRPr="000B66BC">
              <w:rPr>
                <w:rFonts w:ascii="Times New Roman" w:hAnsi="Times New Roman"/>
                <w:bCs/>
                <w:sz w:val="24"/>
                <w:szCs w:val="24"/>
              </w:rPr>
              <w:t xml:space="preserve">that constitute claims on public sector entities in relation to promotional </w:t>
            </w:r>
            <w:proofErr w:type="gramStart"/>
            <w:r w:rsidRPr="000B66BC">
              <w:rPr>
                <w:rFonts w:ascii="Times New Roman" w:hAnsi="Times New Roman"/>
                <w:bCs/>
                <w:sz w:val="24"/>
                <w:szCs w:val="24"/>
              </w:rPr>
              <w:t>loans</w:t>
            </w:r>
            <w:proofErr w:type="gramEnd"/>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lastRenderedPageBreak/>
              <w:t xml:space="preserve">The </w:t>
            </w:r>
            <w:r w:rsidR="00FD4F10" w:rsidRPr="000B66BC">
              <w:rPr>
                <w:rFonts w:ascii="Times New Roman" w:hAnsi="Times New Roman"/>
                <w:bCs/>
                <w:sz w:val="24"/>
                <w:szCs w:val="24"/>
              </w:rPr>
              <w:t xml:space="preserve">accounting balance sheet values </w:t>
            </w:r>
            <w:r w:rsidRPr="000B66BC">
              <w:rPr>
                <w:rFonts w:ascii="Times New Roman" w:hAnsi="Times New Roman"/>
                <w:bCs/>
                <w:sz w:val="24"/>
                <w:szCs w:val="24"/>
              </w:rPr>
              <w:t>of the unit of an institution that is treated as a public development credit institution by a competent authority in accordance with the la</w:t>
            </w:r>
            <w:r w:rsidR="006918E9">
              <w:rPr>
                <w:rFonts w:ascii="Times New Roman" w:hAnsi="Times New Roman"/>
                <w:bCs/>
                <w:sz w:val="24"/>
                <w:szCs w:val="24"/>
              </w:rPr>
              <w:t>st paragraph of Article 429</w:t>
            </w:r>
            <w:proofErr w:type="gramStart"/>
            <w:r w:rsidR="006918E9">
              <w:rPr>
                <w:rFonts w:ascii="Times New Roman" w:hAnsi="Times New Roman"/>
                <w:bCs/>
                <w:sz w:val="24"/>
                <w:szCs w:val="24"/>
              </w:rPr>
              <w:t>a(</w:t>
            </w:r>
            <w:proofErr w:type="gramEnd"/>
            <w:r w:rsidR="006918E9">
              <w:rPr>
                <w:rFonts w:ascii="Times New Roman" w:hAnsi="Times New Roman"/>
                <w:bCs/>
                <w:sz w:val="24"/>
                <w:szCs w:val="24"/>
              </w:rPr>
              <w:t>2)</w:t>
            </w:r>
            <w:r w:rsidRPr="000B66BC">
              <w:rPr>
                <w:rFonts w:ascii="Times New Roman" w:hAnsi="Times New Roman"/>
                <w:bCs/>
                <w:sz w:val="24"/>
                <w:szCs w:val="24"/>
              </w:rPr>
              <w:t xml:space="preserve">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1943A2" w:rsidRPr="00E75BB8" w14:paraId="5E7DDD36" w14:textId="77777777" w:rsidTr="00E631B4">
        <w:tc>
          <w:tcPr>
            <w:tcW w:w="1418" w:type="dxa"/>
          </w:tcPr>
          <w:p w14:paraId="525D124D" w14:textId="765B9FDB" w:rsidR="001943A2" w:rsidRPr="000B66BC" w:rsidRDefault="001943A2"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340;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 - Claims on public sector entities - Notional amount/ nominal value</w:t>
            </w:r>
          </w:p>
          <w:p w14:paraId="5C047141" w14:textId="77777777" w:rsidR="006918E9" w:rsidRDefault="001943A2" w:rsidP="006918E9">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nominal amount of off balance-sheet items in relation to the undrawn part of promotional loans granted to</w:t>
            </w:r>
            <w:r w:rsidRPr="000B66BC">
              <w:rPr>
                <w:sz w:val="24"/>
                <w:szCs w:val="24"/>
              </w:rPr>
              <w:t xml:space="preserve"> </w:t>
            </w:r>
            <w:r w:rsidRPr="000B66BC">
              <w:rPr>
                <w:rFonts w:ascii="Times New Roman" w:hAnsi="Times New Roman"/>
                <w:bCs/>
                <w:sz w:val="24"/>
                <w:szCs w:val="24"/>
              </w:rPr>
              <w:t xml:space="preserve">public sector </w:t>
            </w:r>
            <w:proofErr w:type="gramStart"/>
            <w:r w:rsidRPr="000B66BC">
              <w:rPr>
                <w:rFonts w:ascii="Times New Roman" w:hAnsi="Times New Roman"/>
                <w:bCs/>
                <w:sz w:val="24"/>
                <w:szCs w:val="24"/>
              </w:rPr>
              <w:t>entities</w:t>
            </w:r>
            <w:proofErr w:type="gramEnd"/>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nominal amounts of the unit of an institution that is treated as a public development credit institution by a competent authority in accordance with the last paragraph of Article 429</w:t>
            </w:r>
            <w:proofErr w:type="gramStart"/>
            <w:r w:rsidRPr="000B66BC">
              <w:rPr>
                <w:rFonts w:ascii="Times New Roman" w:hAnsi="Times New Roman"/>
                <w:bCs/>
                <w:sz w:val="24"/>
                <w:szCs w:val="24"/>
              </w:rPr>
              <w:t>a(</w:t>
            </w:r>
            <w:proofErr w:type="gramEnd"/>
            <w:r w:rsidRPr="000B66BC">
              <w:rPr>
                <w:rFonts w:ascii="Times New Roman" w:hAnsi="Times New Roman"/>
                <w:bCs/>
                <w:sz w:val="24"/>
                <w:szCs w:val="24"/>
              </w:rPr>
              <w:t xml:space="preserve">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462408" w:rsidRPr="00E75BB8" w14:paraId="29DF5E7A" w14:textId="77777777" w:rsidTr="00E631B4">
        <w:tc>
          <w:tcPr>
            <w:tcW w:w="1418" w:type="dxa"/>
          </w:tcPr>
          <w:p w14:paraId="1D9C525C" w14:textId="680B64DF" w:rsidR="00462408" w:rsidRPr="000B66BC" w:rsidRDefault="00462408"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350;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62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w:t>
            </w:r>
            <w:r w:rsidR="001E5A9A" w:rsidRPr="000B66BC">
              <w:rPr>
                <w:rFonts w:ascii="Times New Roman" w:hAnsi="Times New Roman"/>
                <w:b/>
                <w:bCs/>
                <w:sz w:val="24"/>
                <w:szCs w:val="24"/>
              </w:rPr>
              <w:t xml:space="preserve"> - C</w:t>
            </w:r>
            <w:r w:rsidRPr="000B66BC">
              <w:rPr>
                <w:rFonts w:ascii="Times New Roman" w:hAnsi="Times New Roman"/>
                <w:b/>
                <w:bCs/>
                <w:sz w:val="24"/>
                <w:szCs w:val="24"/>
              </w:rPr>
              <w:t>laims on non-financial corporations - Accounting balance sheet value</w:t>
            </w:r>
          </w:p>
          <w:p w14:paraId="38EC1D3F" w14:textId="77777777" w:rsidR="006918E9" w:rsidRDefault="00462408" w:rsidP="006918E9">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the accounting balance sheet value under the applicable accounting framework of assets that constitute claims on non-financial corporations in relation to promotional </w:t>
            </w:r>
            <w:proofErr w:type="gramStart"/>
            <w:r w:rsidRPr="000B66BC">
              <w:rPr>
                <w:rFonts w:ascii="Times New Roman" w:hAnsi="Times New Roman"/>
                <w:bCs/>
                <w:sz w:val="24"/>
                <w:szCs w:val="24"/>
              </w:rPr>
              <w:t>loans</w:t>
            </w:r>
            <w:proofErr w:type="gramEnd"/>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A7136D" w:rsidRPr="000B66BC">
              <w:rPr>
                <w:rFonts w:ascii="Times New Roman" w:hAnsi="Times New Roman"/>
                <w:bCs/>
                <w:sz w:val="24"/>
                <w:szCs w:val="24"/>
              </w:rPr>
              <w:t>accounting balance sheet value</w:t>
            </w:r>
            <w:r w:rsidR="00FD4F10" w:rsidRPr="000B66BC">
              <w:rPr>
                <w:rFonts w:ascii="Times New Roman" w:hAnsi="Times New Roman"/>
                <w:bCs/>
                <w:sz w:val="24"/>
                <w:szCs w:val="24"/>
              </w:rPr>
              <w:t>s</w:t>
            </w:r>
            <w:r w:rsidR="00A7136D" w:rsidRPr="000B66BC">
              <w:rPr>
                <w:rFonts w:ascii="Times New Roman" w:hAnsi="Times New Roman"/>
                <w:bCs/>
                <w:sz w:val="24"/>
                <w:szCs w:val="24"/>
              </w:rPr>
              <w:t xml:space="preserve"> </w:t>
            </w:r>
            <w:r w:rsidRPr="000B66BC">
              <w:rPr>
                <w:rFonts w:ascii="Times New Roman" w:hAnsi="Times New Roman"/>
                <w:bCs/>
                <w:sz w:val="24"/>
                <w:szCs w:val="24"/>
              </w:rPr>
              <w:t>of the unit of an institution that is treated as a public development credit institution by a competent authority in accordance with the last paragraph of Article 429</w:t>
            </w:r>
            <w:proofErr w:type="gramStart"/>
            <w:r w:rsidRPr="000B66BC">
              <w:rPr>
                <w:rFonts w:ascii="Times New Roman" w:hAnsi="Times New Roman"/>
                <w:bCs/>
                <w:sz w:val="24"/>
                <w:szCs w:val="24"/>
              </w:rPr>
              <w:t>a(</w:t>
            </w:r>
            <w:proofErr w:type="gramEnd"/>
            <w:r w:rsidRPr="000B66BC">
              <w:rPr>
                <w:rFonts w:ascii="Times New Roman" w:hAnsi="Times New Roman"/>
                <w:bCs/>
                <w:sz w:val="24"/>
                <w:szCs w:val="24"/>
              </w:rPr>
              <w:t xml:space="preserve">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A7136D" w:rsidRPr="00E75BB8" w14:paraId="12870EEF" w14:textId="77777777" w:rsidTr="00E631B4">
        <w:tc>
          <w:tcPr>
            <w:tcW w:w="1418" w:type="dxa"/>
          </w:tcPr>
          <w:p w14:paraId="79383F04" w14:textId="29554F65" w:rsidR="00A7136D" w:rsidRPr="000B66BC" w:rsidRDefault="00A7136D"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350;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w:t>
            </w:r>
            <w:r w:rsidR="001E5A9A" w:rsidRPr="000B66BC">
              <w:rPr>
                <w:rFonts w:ascii="Times New Roman" w:hAnsi="Times New Roman"/>
                <w:b/>
                <w:bCs/>
                <w:sz w:val="24"/>
                <w:szCs w:val="24"/>
              </w:rPr>
              <w:t xml:space="preserve"> - C</w:t>
            </w:r>
            <w:r w:rsidRPr="000B66BC">
              <w:rPr>
                <w:rFonts w:ascii="Times New Roman" w:hAnsi="Times New Roman"/>
                <w:b/>
                <w:bCs/>
                <w:sz w:val="24"/>
                <w:szCs w:val="24"/>
              </w:rPr>
              <w:t>laims on non-financial corporations - Notional amount/ nominal value</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the nominal amount of off balance-sheet </w:t>
            </w:r>
            <w:r w:rsidR="006C40B3" w:rsidRPr="000B66BC">
              <w:rPr>
                <w:rFonts w:ascii="Times New Roman" w:hAnsi="Times New Roman"/>
                <w:bCs/>
                <w:sz w:val="24"/>
                <w:szCs w:val="24"/>
              </w:rPr>
              <w:t>items</w:t>
            </w:r>
            <w:r w:rsidRPr="000B66BC">
              <w:rPr>
                <w:rFonts w:ascii="Times New Roman" w:hAnsi="Times New Roman"/>
                <w:bCs/>
                <w:sz w:val="24"/>
                <w:szCs w:val="24"/>
              </w:rPr>
              <w:t xml:space="preserve"> in relation to </w:t>
            </w:r>
            <w:r w:rsidR="006C40B3" w:rsidRPr="000B66BC">
              <w:rPr>
                <w:rFonts w:ascii="Times New Roman" w:hAnsi="Times New Roman"/>
                <w:bCs/>
                <w:sz w:val="24"/>
                <w:szCs w:val="24"/>
              </w:rPr>
              <w:t xml:space="preserve">the undrawn part </w:t>
            </w:r>
            <w:r w:rsidR="00D126C3" w:rsidRPr="000B66BC">
              <w:rPr>
                <w:rFonts w:ascii="Times New Roman" w:hAnsi="Times New Roman"/>
                <w:bCs/>
                <w:sz w:val="24"/>
                <w:szCs w:val="24"/>
              </w:rPr>
              <w:t>of</w:t>
            </w:r>
            <w:r w:rsidR="006C40B3" w:rsidRPr="000B66BC">
              <w:rPr>
                <w:rFonts w:ascii="Times New Roman" w:hAnsi="Times New Roman"/>
                <w:bCs/>
                <w:sz w:val="24"/>
                <w:szCs w:val="24"/>
              </w:rPr>
              <w:t xml:space="preserve"> </w:t>
            </w:r>
            <w:r w:rsidRPr="000B66BC">
              <w:rPr>
                <w:rFonts w:ascii="Times New Roman" w:hAnsi="Times New Roman"/>
                <w:bCs/>
                <w:sz w:val="24"/>
                <w:szCs w:val="24"/>
              </w:rPr>
              <w:t>promotional loans</w:t>
            </w:r>
            <w:r w:rsidR="00D126C3" w:rsidRPr="000B66BC">
              <w:rPr>
                <w:rFonts w:ascii="Times New Roman" w:hAnsi="Times New Roman"/>
                <w:bCs/>
                <w:sz w:val="24"/>
                <w:szCs w:val="24"/>
              </w:rPr>
              <w:t xml:space="preserve"> granted to</w:t>
            </w:r>
            <w:r w:rsidR="00D126C3" w:rsidRPr="000B66BC">
              <w:rPr>
                <w:sz w:val="24"/>
                <w:szCs w:val="24"/>
              </w:rPr>
              <w:t xml:space="preserve"> </w:t>
            </w:r>
            <w:r w:rsidR="00D126C3" w:rsidRPr="000B66BC">
              <w:rPr>
                <w:rFonts w:ascii="Times New Roman" w:hAnsi="Times New Roman"/>
                <w:bCs/>
                <w:sz w:val="24"/>
                <w:szCs w:val="24"/>
              </w:rPr>
              <w:t xml:space="preserve">non-financial </w:t>
            </w:r>
            <w:proofErr w:type="gramStart"/>
            <w:r w:rsidR="00D126C3" w:rsidRPr="000B66BC">
              <w:rPr>
                <w:rFonts w:ascii="Times New Roman" w:hAnsi="Times New Roman"/>
                <w:bCs/>
                <w:sz w:val="24"/>
                <w:szCs w:val="24"/>
              </w:rPr>
              <w:t>corporations</w:t>
            </w:r>
            <w:proofErr w:type="gramEnd"/>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nominal amounts of the unit of an institution that is treated as a public development credit institution by a competent authority in accordance with the last paragraph of Article 429</w:t>
            </w:r>
            <w:proofErr w:type="gramStart"/>
            <w:r w:rsidRPr="000B66BC">
              <w:rPr>
                <w:rFonts w:ascii="Times New Roman" w:hAnsi="Times New Roman"/>
                <w:bCs/>
                <w:sz w:val="24"/>
                <w:szCs w:val="24"/>
              </w:rPr>
              <w:t>a(</w:t>
            </w:r>
            <w:proofErr w:type="gramEnd"/>
            <w:r w:rsidRPr="000B66BC">
              <w:rPr>
                <w:rFonts w:ascii="Times New Roman" w:hAnsi="Times New Roman"/>
                <w:bCs/>
                <w:sz w:val="24"/>
                <w:szCs w:val="24"/>
              </w:rPr>
              <w:t xml:space="preserve">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462408" w:rsidRPr="00E75BB8" w14:paraId="1F6E7CB4" w14:textId="77777777" w:rsidTr="00E631B4">
        <w:tc>
          <w:tcPr>
            <w:tcW w:w="1418" w:type="dxa"/>
          </w:tcPr>
          <w:p w14:paraId="6254A862" w14:textId="004992BC" w:rsidR="00462408" w:rsidRPr="000B66BC" w:rsidRDefault="00462408"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360;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62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w:t>
            </w:r>
            <w:r w:rsidR="001E5A9A" w:rsidRPr="000B66BC">
              <w:rPr>
                <w:rFonts w:ascii="Times New Roman" w:hAnsi="Times New Roman"/>
                <w:b/>
                <w:bCs/>
                <w:sz w:val="24"/>
                <w:szCs w:val="24"/>
              </w:rPr>
              <w:t xml:space="preserve"> - C</w:t>
            </w:r>
            <w:r w:rsidRPr="000B66BC">
              <w:rPr>
                <w:rFonts w:ascii="Times New Roman" w:hAnsi="Times New Roman"/>
                <w:b/>
                <w:bCs/>
                <w:sz w:val="24"/>
                <w:szCs w:val="24"/>
              </w:rPr>
              <w:t>laims on households - Accounting balance sheet value</w:t>
            </w:r>
          </w:p>
          <w:p w14:paraId="55D67008" w14:textId="77777777" w:rsidR="006918E9" w:rsidRDefault="00462408" w:rsidP="006918E9">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the accounting balance sheet value under the applicable accounting framework of assets that constitute claims on households in relation to promotional </w:t>
            </w:r>
            <w:proofErr w:type="gramStart"/>
            <w:r w:rsidRPr="000B66BC">
              <w:rPr>
                <w:rFonts w:ascii="Times New Roman" w:hAnsi="Times New Roman"/>
                <w:bCs/>
                <w:sz w:val="24"/>
                <w:szCs w:val="24"/>
              </w:rPr>
              <w:t>loans</w:t>
            </w:r>
            <w:proofErr w:type="gramEnd"/>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A7136D" w:rsidRPr="000B66BC">
              <w:rPr>
                <w:rFonts w:ascii="Times New Roman" w:hAnsi="Times New Roman"/>
                <w:bCs/>
                <w:sz w:val="24"/>
                <w:szCs w:val="24"/>
              </w:rPr>
              <w:t>accounting balance sheet value</w:t>
            </w:r>
            <w:r w:rsidR="00FD4F10" w:rsidRPr="000B66BC">
              <w:rPr>
                <w:rFonts w:ascii="Times New Roman" w:hAnsi="Times New Roman"/>
                <w:bCs/>
                <w:sz w:val="24"/>
                <w:szCs w:val="24"/>
              </w:rPr>
              <w:t>s</w:t>
            </w:r>
            <w:r w:rsidR="00A7136D" w:rsidRPr="000B66BC">
              <w:rPr>
                <w:rFonts w:ascii="Times New Roman" w:hAnsi="Times New Roman"/>
                <w:bCs/>
                <w:sz w:val="24"/>
                <w:szCs w:val="24"/>
              </w:rPr>
              <w:t xml:space="preserve"> </w:t>
            </w:r>
            <w:r w:rsidRPr="000B66BC">
              <w:rPr>
                <w:rFonts w:ascii="Times New Roman" w:hAnsi="Times New Roman"/>
                <w:bCs/>
                <w:sz w:val="24"/>
                <w:szCs w:val="24"/>
              </w:rPr>
              <w:t>of the unit of an institution that is treated as a public development credit institution by a competent authority in accordance with the last paragraph of Article 429</w:t>
            </w:r>
            <w:proofErr w:type="gramStart"/>
            <w:r w:rsidRPr="000B66BC">
              <w:rPr>
                <w:rFonts w:ascii="Times New Roman" w:hAnsi="Times New Roman"/>
                <w:bCs/>
                <w:sz w:val="24"/>
                <w:szCs w:val="24"/>
              </w:rPr>
              <w:t>a(</w:t>
            </w:r>
            <w:proofErr w:type="gramEnd"/>
            <w:r w:rsidRPr="000B66BC">
              <w:rPr>
                <w:rFonts w:ascii="Times New Roman" w:hAnsi="Times New Roman"/>
                <w:bCs/>
                <w:sz w:val="24"/>
                <w:szCs w:val="24"/>
              </w:rPr>
              <w:t xml:space="preserve">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D126C3" w:rsidRPr="00E75BB8" w14:paraId="18F55D0D" w14:textId="77777777" w:rsidTr="00E631B4">
        <w:tc>
          <w:tcPr>
            <w:tcW w:w="1418" w:type="dxa"/>
          </w:tcPr>
          <w:p w14:paraId="6CB2C6F3" w14:textId="0D17F3B9" w:rsidR="00D126C3" w:rsidRPr="000B66BC" w:rsidRDefault="00D126C3"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360;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w:t>
            </w:r>
            <w:r w:rsidR="001E5A9A" w:rsidRPr="000B66BC">
              <w:rPr>
                <w:rFonts w:ascii="Times New Roman" w:hAnsi="Times New Roman"/>
                <w:b/>
                <w:bCs/>
                <w:sz w:val="24"/>
                <w:szCs w:val="24"/>
              </w:rPr>
              <w:t xml:space="preserve"> - C</w:t>
            </w:r>
            <w:r w:rsidRPr="000B66BC">
              <w:rPr>
                <w:rFonts w:ascii="Times New Roman" w:hAnsi="Times New Roman"/>
                <w:b/>
                <w:bCs/>
                <w:sz w:val="24"/>
                <w:szCs w:val="24"/>
              </w:rPr>
              <w:t>laims on households - Notional amount/ nominal value</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nominal amount of off balance-sheet items in relation to the undrawn part of promotional loans granted to</w:t>
            </w:r>
            <w:r w:rsidRPr="000B66BC">
              <w:rPr>
                <w:sz w:val="24"/>
                <w:szCs w:val="24"/>
              </w:rPr>
              <w:t xml:space="preserve"> </w:t>
            </w:r>
            <w:proofErr w:type="gramStart"/>
            <w:r w:rsidRPr="000B66BC">
              <w:rPr>
                <w:rFonts w:ascii="Times New Roman" w:hAnsi="Times New Roman"/>
                <w:bCs/>
                <w:sz w:val="24"/>
                <w:szCs w:val="24"/>
              </w:rPr>
              <w:t>households</w:t>
            </w:r>
            <w:proofErr w:type="gramEnd"/>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nominal amounts of the unit of an institution that is treated as a public development credit institution by a competent authority in accordance with the last paragraph of Article 429</w:t>
            </w:r>
            <w:proofErr w:type="gramStart"/>
            <w:r w:rsidRPr="000B66BC">
              <w:rPr>
                <w:rFonts w:ascii="Times New Roman" w:hAnsi="Times New Roman"/>
                <w:bCs/>
                <w:sz w:val="24"/>
                <w:szCs w:val="24"/>
              </w:rPr>
              <w:t>a(</w:t>
            </w:r>
            <w:proofErr w:type="gramEnd"/>
            <w:r w:rsidRPr="000B66BC">
              <w:rPr>
                <w:rFonts w:ascii="Times New Roman" w:hAnsi="Times New Roman"/>
                <w:bCs/>
                <w:sz w:val="24"/>
                <w:szCs w:val="24"/>
              </w:rPr>
              <w:t xml:space="preserve">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462408" w:rsidRPr="00E75BB8" w14:paraId="44E1C677" w14:textId="77777777" w:rsidTr="00E631B4">
        <w:tc>
          <w:tcPr>
            <w:tcW w:w="1418" w:type="dxa"/>
          </w:tcPr>
          <w:p w14:paraId="17FF7A37" w14:textId="4D384D9C" w:rsidR="00462408" w:rsidRPr="000B66BC" w:rsidRDefault="00462408"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370;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62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 xml:space="preserve">Promotional loans – </w:t>
            </w:r>
            <w:r w:rsidR="001E5A9A" w:rsidRPr="000B66BC">
              <w:rPr>
                <w:rFonts w:ascii="Times New Roman" w:hAnsi="Times New Roman"/>
                <w:b/>
                <w:bCs/>
                <w:sz w:val="24"/>
                <w:szCs w:val="24"/>
              </w:rPr>
              <w:t>P</w:t>
            </w:r>
            <w:r w:rsidRPr="000B66BC">
              <w:rPr>
                <w:rFonts w:ascii="Times New Roman" w:hAnsi="Times New Roman"/>
                <w:b/>
                <w:bCs/>
                <w:sz w:val="24"/>
                <w:szCs w:val="24"/>
              </w:rPr>
              <w:t>assing-through-</w:t>
            </w:r>
            <w:r w:rsidRPr="000B66BC">
              <w:rPr>
                <w:sz w:val="24"/>
                <w:szCs w:val="24"/>
              </w:rPr>
              <w:t xml:space="preserve"> </w:t>
            </w:r>
            <w:r w:rsidRPr="000B66BC">
              <w:rPr>
                <w:rFonts w:ascii="Times New Roman" w:hAnsi="Times New Roman"/>
                <w:b/>
                <w:bCs/>
                <w:sz w:val="24"/>
                <w:szCs w:val="24"/>
              </w:rPr>
              <w:t>Accounting balance sheet value</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 xml:space="preserve">Where the institution is a public development credit institution, </w:t>
            </w:r>
            <w:r w:rsidRPr="000B66BC">
              <w:rPr>
                <w:rFonts w:ascii="Times New Roman" w:hAnsi="Times New Roman"/>
                <w:color w:val="auto"/>
                <w:sz w:val="24"/>
                <w:szCs w:val="24"/>
              </w:rPr>
              <w:t xml:space="preserve">the </w:t>
            </w:r>
            <w:r w:rsidRPr="000B66BC">
              <w:rPr>
                <w:rFonts w:ascii="Times New Roman" w:hAnsi="Times New Roman"/>
                <w:bCs/>
                <w:sz w:val="24"/>
                <w:szCs w:val="24"/>
              </w:rPr>
              <w:t>accounting balance sheet value under the applicable accounting framework</w:t>
            </w:r>
            <w:r w:rsidRPr="000B66BC">
              <w:rPr>
                <w:rFonts w:ascii="Times New Roman" w:hAnsi="Times New Roman"/>
                <w:color w:val="auto"/>
                <w:sz w:val="24"/>
                <w:szCs w:val="24"/>
              </w:rPr>
              <w:t xml:space="preserve"> of passing-through promotional loans, when the promotional loans have </w:t>
            </w:r>
            <w:r w:rsidR="00782B6B" w:rsidRPr="000B66BC">
              <w:rPr>
                <w:rFonts w:ascii="Times New Roman" w:hAnsi="Times New Roman"/>
                <w:color w:val="auto"/>
                <w:sz w:val="24"/>
                <w:szCs w:val="24"/>
              </w:rPr>
              <w:t xml:space="preserve">not </w:t>
            </w:r>
            <w:r w:rsidRPr="000B66BC">
              <w:rPr>
                <w:rFonts w:ascii="Times New Roman" w:hAnsi="Times New Roman"/>
                <w:color w:val="auto"/>
                <w:sz w:val="24"/>
                <w:szCs w:val="24"/>
              </w:rPr>
              <w:t xml:space="preserve">been granted by </w:t>
            </w:r>
            <w:r w:rsidR="00782B6B" w:rsidRPr="000B66BC">
              <w:rPr>
                <w:rFonts w:ascii="Times New Roman" w:hAnsi="Times New Roman"/>
                <w:color w:val="auto"/>
                <w:sz w:val="24"/>
                <w:szCs w:val="24"/>
              </w:rPr>
              <w:t xml:space="preserve">the institution </w:t>
            </w:r>
            <w:proofErr w:type="gramStart"/>
            <w:r w:rsidR="00782B6B" w:rsidRPr="000B66BC">
              <w:rPr>
                <w:rFonts w:ascii="Times New Roman" w:hAnsi="Times New Roman"/>
                <w:color w:val="auto"/>
                <w:sz w:val="24"/>
                <w:szCs w:val="24"/>
              </w:rPr>
              <w:t>itself</w:t>
            </w:r>
            <w:proofErr w:type="gramEnd"/>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A7136D" w:rsidRPr="000B66BC">
              <w:rPr>
                <w:rFonts w:ascii="Times New Roman" w:hAnsi="Times New Roman"/>
                <w:bCs/>
                <w:sz w:val="24"/>
                <w:szCs w:val="24"/>
              </w:rPr>
              <w:t>accounting balance sheet value</w:t>
            </w:r>
            <w:r w:rsidR="00FD4F10" w:rsidRPr="000B66BC">
              <w:rPr>
                <w:rFonts w:ascii="Times New Roman" w:hAnsi="Times New Roman"/>
                <w:bCs/>
                <w:sz w:val="24"/>
                <w:szCs w:val="24"/>
              </w:rPr>
              <w:t>s</w:t>
            </w:r>
            <w:r w:rsidR="00A7136D" w:rsidRPr="000B66BC">
              <w:rPr>
                <w:rFonts w:ascii="Times New Roman" w:hAnsi="Times New Roman"/>
                <w:bCs/>
                <w:sz w:val="24"/>
                <w:szCs w:val="24"/>
              </w:rPr>
              <w:t xml:space="preserve"> </w:t>
            </w:r>
            <w:r w:rsidRPr="000B66BC">
              <w:rPr>
                <w:rFonts w:ascii="Times New Roman" w:hAnsi="Times New Roman"/>
                <w:bCs/>
                <w:sz w:val="24"/>
                <w:szCs w:val="24"/>
              </w:rPr>
              <w:t>of the unit of an institution that is treated as a public development credit institution by a competent authority in accordance with the last paragraph of Article 429</w:t>
            </w:r>
            <w:proofErr w:type="gramStart"/>
            <w:r w:rsidRPr="000B66BC">
              <w:rPr>
                <w:rFonts w:ascii="Times New Roman" w:hAnsi="Times New Roman"/>
                <w:bCs/>
                <w:sz w:val="24"/>
                <w:szCs w:val="24"/>
              </w:rPr>
              <w:t>a(</w:t>
            </w:r>
            <w:proofErr w:type="gramEnd"/>
            <w:r w:rsidRPr="000B66BC">
              <w:rPr>
                <w:rFonts w:ascii="Times New Roman" w:hAnsi="Times New Roman"/>
                <w:bCs/>
                <w:sz w:val="24"/>
                <w:szCs w:val="24"/>
              </w:rPr>
              <w:t xml:space="preserve">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4A107B" w:rsidRPr="00E75BB8" w14:paraId="09331359" w14:textId="77777777" w:rsidTr="00E631B4">
        <w:tc>
          <w:tcPr>
            <w:tcW w:w="141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w:t>
            </w:r>
            <w:r w:rsidR="004C531C" w:rsidRPr="000B66BC">
              <w:rPr>
                <w:rFonts w:ascii="Times New Roman" w:hAnsi="Times New Roman"/>
                <w:bCs/>
                <w:sz w:val="24"/>
                <w:szCs w:val="24"/>
              </w:rPr>
              <w:t>7</w:t>
            </w:r>
            <w:r w:rsidRPr="000B66BC">
              <w:rPr>
                <w:rFonts w:ascii="Times New Roman" w:hAnsi="Times New Roman"/>
                <w:bCs/>
                <w:sz w:val="24"/>
                <w:szCs w:val="24"/>
              </w:rPr>
              <w:t>0;</w:t>
            </w:r>
            <w:r w:rsidR="009573B2" w:rsidRPr="000B66BC">
              <w:rPr>
                <w:rFonts w:ascii="Times New Roman" w:hAnsi="Times New Roman"/>
                <w:bCs/>
                <w:sz w:val="24"/>
                <w:szCs w:val="24"/>
              </w:rPr>
              <w:t>0</w:t>
            </w:r>
            <w:r w:rsidR="00E30095" w:rsidRPr="000B66BC">
              <w:rPr>
                <w:rFonts w:ascii="Times New Roman" w:hAnsi="Times New Roman"/>
                <w:bCs/>
                <w:sz w:val="24"/>
                <w:szCs w:val="24"/>
              </w:rPr>
              <w:t>07</w:t>
            </w:r>
            <w:r w:rsidRPr="000B66BC">
              <w:rPr>
                <w:rFonts w:ascii="Times New Roman" w:hAnsi="Times New Roman"/>
                <w:bCs/>
                <w:sz w:val="24"/>
                <w:szCs w:val="24"/>
              </w:rPr>
              <w:t>0}</w:t>
            </w:r>
          </w:p>
        </w:tc>
        <w:tc>
          <w:tcPr>
            <w:tcW w:w="762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Promotional loans – Passing-through-</w:t>
            </w:r>
            <w:r w:rsidRPr="000B66BC">
              <w:rPr>
                <w:sz w:val="24"/>
                <w:szCs w:val="24"/>
              </w:rPr>
              <w:t xml:space="preserve"> </w:t>
            </w:r>
            <w:r w:rsidR="0056452F" w:rsidRPr="000B66BC">
              <w:rPr>
                <w:rFonts w:ascii="Times New Roman" w:hAnsi="Times New Roman"/>
                <w:b/>
                <w:bCs/>
                <w:sz w:val="24"/>
                <w:szCs w:val="24"/>
              </w:rPr>
              <w:t>Notional amount/ nominal value</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 xml:space="preserve">Where the institution is a public development credit institution, </w:t>
            </w:r>
            <w:r w:rsidRPr="000B66BC">
              <w:rPr>
                <w:rFonts w:ascii="Times New Roman" w:hAnsi="Times New Roman"/>
                <w:color w:val="auto"/>
                <w:sz w:val="24"/>
                <w:szCs w:val="24"/>
              </w:rPr>
              <w:t xml:space="preserve">the </w:t>
            </w:r>
            <w:r w:rsidR="0033642B" w:rsidRPr="000B66BC">
              <w:rPr>
                <w:rFonts w:ascii="Times New Roman" w:hAnsi="Times New Roman"/>
                <w:bCs/>
                <w:sz w:val="24"/>
                <w:szCs w:val="24"/>
              </w:rPr>
              <w:t>nominal amount of off</w:t>
            </w:r>
            <w:r w:rsidRPr="000B66BC">
              <w:rPr>
                <w:rFonts w:ascii="Times New Roman" w:hAnsi="Times New Roman"/>
                <w:bCs/>
                <w:sz w:val="24"/>
                <w:szCs w:val="24"/>
              </w:rPr>
              <w:t xml:space="preserve"> balance</w:t>
            </w:r>
            <w:r w:rsidR="0033642B" w:rsidRPr="000B66BC">
              <w:rPr>
                <w:rFonts w:ascii="Times New Roman" w:hAnsi="Times New Roman"/>
                <w:bCs/>
                <w:sz w:val="24"/>
                <w:szCs w:val="24"/>
              </w:rPr>
              <w:t>-</w:t>
            </w:r>
            <w:r w:rsidRPr="000B66BC">
              <w:rPr>
                <w:rFonts w:ascii="Times New Roman" w:hAnsi="Times New Roman"/>
                <w:bCs/>
                <w:sz w:val="24"/>
                <w:szCs w:val="24"/>
              </w:rPr>
              <w:t xml:space="preserve">sheet </w:t>
            </w:r>
            <w:r w:rsidR="0033642B" w:rsidRPr="000B66BC">
              <w:rPr>
                <w:rFonts w:ascii="Times New Roman" w:hAnsi="Times New Roman"/>
                <w:bCs/>
                <w:sz w:val="24"/>
                <w:szCs w:val="24"/>
              </w:rPr>
              <w:t>items in relation to the undrawn part</w:t>
            </w:r>
            <w:r w:rsidRPr="000B66BC">
              <w:rPr>
                <w:rFonts w:ascii="Times New Roman" w:hAnsi="Times New Roman"/>
                <w:color w:val="auto"/>
                <w:sz w:val="24"/>
                <w:szCs w:val="24"/>
              </w:rPr>
              <w:t xml:space="preserve"> of passing-through promotional loans, when the promotional loans have not been granted by the institution </w:t>
            </w:r>
            <w:proofErr w:type="gramStart"/>
            <w:r w:rsidRPr="000B66BC">
              <w:rPr>
                <w:rFonts w:ascii="Times New Roman" w:hAnsi="Times New Roman"/>
                <w:color w:val="auto"/>
                <w:sz w:val="24"/>
                <w:szCs w:val="24"/>
              </w:rPr>
              <w:t>itself</w:t>
            </w:r>
            <w:proofErr w:type="gramEnd"/>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nominal amounts of the unit of an institution </w:t>
            </w:r>
            <w:r w:rsidR="004A107B" w:rsidRPr="000B66BC">
              <w:rPr>
                <w:rFonts w:ascii="Times New Roman" w:hAnsi="Times New Roman"/>
                <w:bCs/>
                <w:sz w:val="24"/>
                <w:szCs w:val="24"/>
              </w:rPr>
              <w:t>that is treated as a public development credit institution by a competent authority in accordance with the last paragraph of Article 429</w:t>
            </w:r>
            <w:proofErr w:type="gramStart"/>
            <w:r w:rsidR="004A107B" w:rsidRPr="000B66BC">
              <w:rPr>
                <w:rFonts w:ascii="Times New Roman" w:hAnsi="Times New Roman"/>
                <w:bCs/>
                <w:sz w:val="24"/>
                <w:szCs w:val="24"/>
              </w:rPr>
              <w:t>a(</w:t>
            </w:r>
            <w:proofErr w:type="gramEnd"/>
            <w:r w:rsidR="004A107B" w:rsidRPr="000B66BC">
              <w:rPr>
                <w:rFonts w:ascii="Times New Roman" w:hAnsi="Times New Roman"/>
                <w:bCs/>
                <w:sz w:val="24"/>
                <w:szCs w:val="24"/>
              </w:rPr>
              <w:t xml:space="preserve">2) </w:t>
            </w:r>
            <w:r w:rsidRPr="000B66BC">
              <w:rPr>
                <w:rFonts w:ascii="Times New Roman" w:hAnsi="Times New Roman"/>
                <w:bCs/>
                <w:sz w:val="24"/>
                <w:szCs w:val="24"/>
              </w:rPr>
              <w:t>shall</w:t>
            </w:r>
            <w:r w:rsidR="004A107B" w:rsidRPr="000B66BC">
              <w:rPr>
                <w:rFonts w:ascii="Times New Roman" w:hAnsi="Times New Roman"/>
                <w:bCs/>
                <w:sz w:val="24"/>
                <w:szCs w:val="24"/>
              </w:rPr>
              <w:t xml:space="preserve"> also be considered.</w:t>
            </w:r>
          </w:p>
        </w:tc>
      </w:tr>
      <w:tr w:rsidR="00703CC2" w:rsidRPr="00E75BB8"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380;</w:t>
            </w:r>
            <w:r w:rsidR="009573B2" w:rsidRPr="000B66BC">
              <w:rPr>
                <w:rFonts w:ascii="Times New Roman" w:hAnsi="Times New Roman"/>
                <w:bCs/>
                <w:sz w:val="24"/>
                <w:szCs w:val="24"/>
              </w:rPr>
              <w:t>0</w:t>
            </w:r>
            <w:r w:rsidRPr="000B66BC">
              <w:rPr>
                <w:rFonts w:ascii="Times New Roman" w:hAnsi="Times New Roman"/>
                <w:bCs/>
                <w:sz w:val="24"/>
                <w:szCs w:val="24"/>
              </w:rPr>
              <w:t>010</w:t>
            </w:r>
            <w:r w:rsidR="00703CC2" w:rsidRPr="000B66BC">
              <w:rPr>
                <w:rFonts w:ascii="Times New Roman" w:hAnsi="Times New Roman"/>
                <w:bCs/>
                <w:sz w:val="24"/>
                <w:szCs w:val="24"/>
              </w:rPr>
              <w:t>}</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Central bank exposures</w:t>
            </w:r>
            <w:r w:rsidR="006E5CAA" w:rsidRPr="000B66BC">
              <w:rPr>
                <w:rFonts w:ascii="Times New Roman" w:hAnsi="Times New Roman"/>
                <w:b/>
                <w:bCs/>
                <w:sz w:val="24"/>
                <w:szCs w:val="24"/>
              </w:rPr>
              <w:t xml:space="preserve"> -</w:t>
            </w:r>
            <w:r w:rsidR="006E5CAA" w:rsidRPr="000B66BC">
              <w:rPr>
                <w:sz w:val="24"/>
                <w:szCs w:val="24"/>
              </w:rPr>
              <w:t xml:space="preserve"> </w:t>
            </w:r>
            <w:r w:rsidR="006E5CAA" w:rsidRPr="000B66BC">
              <w:rPr>
                <w:rFonts w:ascii="Times New Roman" w:hAnsi="Times New Roman"/>
                <w:b/>
                <w:bCs/>
                <w:sz w:val="24"/>
                <w:szCs w:val="24"/>
              </w:rPr>
              <w:t>Accounting balance sheet value</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Institutions shall report</w:t>
            </w:r>
            <w:r w:rsidR="006E5CAA" w:rsidRPr="000B66BC">
              <w:rPr>
                <w:rFonts w:ascii="Times New Roman" w:hAnsi="Times New Roman"/>
                <w:bCs/>
                <w:sz w:val="24"/>
                <w:szCs w:val="24"/>
              </w:rPr>
              <w:t>,</w:t>
            </w:r>
            <w:r w:rsidRPr="000B66BC">
              <w:rPr>
                <w:rFonts w:ascii="Times New Roman" w:hAnsi="Times New Roman"/>
                <w:bCs/>
                <w:sz w:val="24"/>
                <w:szCs w:val="24"/>
              </w:rPr>
              <w:t xml:space="preserve"> in accordance with the applicable accounting framework</w:t>
            </w:r>
            <w:r w:rsidR="006E5CAA" w:rsidRPr="000B66BC">
              <w:rPr>
                <w:rFonts w:ascii="Times New Roman" w:hAnsi="Times New Roman"/>
                <w:bCs/>
                <w:sz w:val="24"/>
                <w:szCs w:val="24"/>
              </w:rPr>
              <w:t>, the value</w:t>
            </w:r>
            <w:r w:rsidRPr="000B66BC">
              <w:rPr>
                <w:rFonts w:ascii="Times New Roman" w:hAnsi="Times New Roman"/>
                <w:bCs/>
                <w:sz w:val="24"/>
                <w:szCs w:val="24"/>
              </w:rPr>
              <w:t xml:space="preserve"> of the following exposures to the institution's central bank: (i) coins and banknotes constituting legal currency in the jurisdiction of the central bank; (ii) assets representing claims on the central bank, including reserves held at the central bank.</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Institutions shall only include exposures that meet both of the following conditions: (a) they are denominated in the same currency as the deposits taken by the institution; (b) their average maturity does not significantly exceed the average maturity of the deposits taken by the institution.</w:t>
            </w:r>
          </w:p>
          <w:p w14:paraId="1572123D" w14:textId="37EE61A7" w:rsidR="007F3838" w:rsidRPr="000B66BC" w:rsidRDefault="009F67E9" w:rsidP="000B66BC">
            <w:pPr>
              <w:pStyle w:val="BodyText1"/>
              <w:spacing w:after="240" w:line="240" w:lineRule="auto"/>
              <w:rPr>
                <w:rFonts w:ascii="Times New Roman" w:hAnsi="Times New Roman"/>
                <w:b/>
                <w:bCs/>
                <w:sz w:val="24"/>
                <w:szCs w:val="24"/>
              </w:rPr>
            </w:pPr>
            <w:r w:rsidRPr="000B66BC">
              <w:rPr>
                <w:rFonts w:ascii="Times New Roman" w:hAnsi="Times New Roman"/>
                <w:color w:val="auto"/>
                <w:sz w:val="24"/>
                <w:szCs w:val="24"/>
              </w:rPr>
              <w:t>Institutions shall report these exposures irrespectively of whether they are exempted from the total exposure measure following Article 429</w:t>
            </w:r>
            <w:proofErr w:type="gramStart"/>
            <w:r w:rsidRPr="000B66BC">
              <w:rPr>
                <w:rFonts w:ascii="Times New Roman" w:hAnsi="Times New Roman"/>
                <w:color w:val="auto"/>
                <w:sz w:val="24"/>
                <w:szCs w:val="24"/>
              </w:rPr>
              <w:t>a(</w:t>
            </w:r>
            <w:proofErr w:type="gramEnd"/>
            <w:r w:rsidRPr="000B66BC">
              <w:rPr>
                <w:rFonts w:ascii="Times New Roman" w:hAnsi="Times New Roman"/>
                <w:color w:val="auto"/>
                <w:sz w:val="24"/>
                <w:szCs w:val="24"/>
              </w:rPr>
              <w:t xml:space="preserve">5) and (6) </w:t>
            </w:r>
            <w:del w:id="717" w:author="Author">
              <w:r w:rsidRPr="000B66BC" w:rsidDel="0032789D">
                <w:rPr>
                  <w:rFonts w:ascii="Times New Roman" w:hAnsi="Times New Roman"/>
                  <w:color w:val="auto"/>
                  <w:sz w:val="24"/>
                  <w:szCs w:val="24"/>
                </w:rPr>
                <w:delText>CRR</w:delText>
              </w:r>
            </w:del>
            <w:ins w:id="718" w:author="Author">
              <w:r w:rsidR="0032789D">
                <w:rPr>
                  <w:rFonts w:ascii="Times New Roman" w:hAnsi="Times New Roman"/>
                  <w:color w:val="auto"/>
                  <w:sz w:val="24"/>
                  <w:szCs w:val="24"/>
                </w:rPr>
                <w:t>REGULATION (EU) NO 575/2013</w:t>
              </w:r>
            </w:ins>
            <w:r w:rsidRPr="000B66BC">
              <w:rPr>
                <w:rFonts w:ascii="Times New Roman" w:hAnsi="Times New Roman"/>
                <w:color w:val="FF0000"/>
                <w:sz w:val="24"/>
                <w:szCs w:val="24"/>
              </w:rPr>
              <w:t>.</w:t>
            </w:r>
          </w:p>
        </w:tc>
      </w:tr>
      <w:tr w:rsidR="00086398" w:rsidRPr="00E75BB8"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{0390;0140}</w:t>
            </w:r>
          </w:p>
        </w:tc>
        <w:tc>
          <w:tcPr>
            <w:tcW w:w="7620" w:type="dxa"/>
            <w:tcBorders>
              <w:top w:val="single" w:sz="4" w:space="0" w:color="auto"/>
              <w:left w:val="single" w:sz="4" w:space="0" w:color="auto"/>
              <w:bottom w:val="single" w:sz="4" w:space="0" w:color="auto"/>
              <w:right w:val="single" w:sz="4" w:space="0" w:color="auto"/>
            </w:tcBorders>
          </w:tcPr>
          <w:p w14:paraId="61B3D8C3" w14:textId="1C344E74" w:rsidR="00DD51E7" w:rsidRPr="000B66BC" w:rsidRDefault="00DD51E7"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The central bank exposures value used for the calculation of the adjusted leverage ratio requirement referred to in Article 429</w:t>
            </w:r>
            <w:proofErr w:type="gramStart"/>
            <w:r w:rsidRPr="000B66BC">
              <w:rPr>
                <w:rFonts w:ascii="Times New Roman" w:hAnsi="Times New Roman"/>
                <w:b/>
                <w:bCs/>
                <w:sz w:val="24"/>
                <w:szCs w:val="24"/>
              </w:rPr>
              <w:t>a(</w:t>
            </w:r>
            <w:proofErr w:type="gramEnd"/>
            <w:r w:rsidRPr="000B66BC">
              <w:rPr>
                <w:rFonts w:ascii="Times New Roman" w:hAnsi="Times New Roman"/>
                <w:b/>
                <w:bCs/>
                <w:sz w:val="24"/>
                <w:szCs w:val="24"/>
              </w:rPr>
              <w:t>7) CRR - Leverage ratio exposure amount</w:t>
            </w:r>
          </w:p>
          <w:p w14:paraId="0EDC2D5D" w14:textId="27BA3C67" w:rsidR="00DD51E7" w:rsidRPr="000B66BC" w:rsidRDefault="00DD51E7"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The daily average total value of the institution’s exposures to its central bank,</w:t>
            </w:r>
            <w:r w:rsidRPr="000B66BC">
              <w:rPr>
                <w:sz w:val="24"/>
                <w:szCs w:val="24"/>
              </w:rPr>
              <w:t xml:space="preserve"> </w:t>
            </w:r>
            <w:r w:rsidRPr="000B66BC">
              <w:rPr>
                <w:rFonts w:ascii="Times New Roman" w:hAnsi="Times New Roman"/>
                <w:bCs/>
                <w:sz w:val="24"/>
                <w:szCs w:val="24"/>
              </w:rPr>
              <w:t>calculated over the full reserve maintenance period of the central bank just preceding the date referred to in point (c) of Article 429</w:t>
            </w:r>
            <w:proofErr w:type="gramStart"/>
            <w:r w:rsidRPr="000B66BC">
              <w:rPr>
                <w:rFonts w:ascii="Times New Roman" w:hAnsi="Times New Roman"/>
                <w:bCs/>
                <w:sz w:val="24"/>
                <w:szCs w:val="24"/>
              </w:rPr>
              <w:t>a(</w:t>
            </w:r>
            <w:proofErr w:type="gramEnd"/>
            <w:r w:rsidRPr="000B66BC">
              <w:rPr>
                <w:rFonts w:ascii="Times New Roman" w:hAnsi="Times New Roman"/>
                <w:bCs/>
                <w:sz w:val="24"/>
                <w:szCs w:val="24"/>
              </w:rPr>
              <w:t xml:space="preserve">5) </w:t>
            </w:r>
            <w:del w:id="719" w:author="Author">
              <w:r w:rsidRPr="000B66BC" w:rsidDel="0032789D">
                <w:rPr>
                  <w:rFonts w:ascii="Times New Roman" w:hAnsi="Times New Roman"/>
                  <w:bCs/>
                  <w:sz w:val="24"/>
                  <w:szCs w:val="24"/>
                </w:rPr>
                <w:delText>CRR</w:delText>
              </w:r>
            </w:del>
            <w:ins w:id="720"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that are eligible to be excluded in accordance with point (n) of Article 429a(1) </w:t>
            </w:r>
            <w:del w:id="721" w:author="Author">
              <w:r w:rsidRPr="000B66BC" w:rsidDel="0032789D">
                <w:rPr>
                  <w:rFonts w:ascii="Times New Roman" w:hAnsi="Times New Roman"/>
                  <w:bCs/>
                  <w:sz w:val="24"/>
                  <w:szCs w:val="24"/>
                </w:rPr>
                <w:delText>CRR</w:delText>
              </w:r>
            </w:del>
            <w:ins w:id="722"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tc>
      </w:tr>
      <w:tr w:rsidR="00086398" w:rsidRPr="00E75BB8"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sidRPr="000B66BC">
              <w:rPr>
                <w:rFonts w:ascii="Times New Roman" w:hAnsi="Times New Roman"/>
                <w:bCs/>
                <w:sz w:val="24"/>
                <w:szCs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BDD4F96" w:rsidR="00DD51E7" w:rsidRPr="000B66BC" w:rsidRDefault="00DD51E7"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Leverage ratio exposure measure used for the calculation of the adjusted leverage ratio requirement referred to in Article 429</w:t>
            </w:r>
            <w:proofErr w:type="gramStart"/>
            <w:r w:rsidRPr="000B66BC">
              <w:rPr>
                <w:rFonts w:ascii="Times New Roman" w:hAnsi="Times New Roman"/>
                <w:b/>
                <w:bCs/>
                <w:sz w:val="24"/>
                <w:szCs w:val="24"/>
              </w:rPr>
              <w:t>a(</w:t>
            </w:r>
            <w:proofErr w:type="gramEnd"/>
            <w:r w:rsidRPr="000B66BC">
              <w:rPr>
                <w:rFonts w:ascii="Times New Roman" w:hAnsi="Times New Roman"/>
                <w:b/>
                <w:bCs/>
                <w:sz w:val="24"/>
                <w:szCs w:val="24"/>
              </w:rPr>
              <w:t>7) CRR - Leverage ratio exposure amount</w:t>
            </w:r>
          </w:p>
          <w:p w14:paraId="7F49B2B2" w14:textId="278E549A" w:rsidR="000A486B" w:rsidRPr="000B66BC" w:rsidRDefault="00DD51E7" w:rsidP="006918E9">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institution's total exposure measure as defined in Article 429(4) </w:t>
            </w:r>
            <w:del w:id="723" w:author="Author">
              <w:r w:rsidRPr="000B66BC" w:rsidDel="0032789D">
                <w:rPr>
                  <w:rFonts w:ascii="Times New Roman" w:hAnsi="Times New Roman"/>
                  <w:bCs/>
                  <w:sz w:val="24"/>
                  <w:szCs w:val="24"/>
                </w:rPr>
                <w:delText>CRR</w:delText>
              </w:r>
            </w:del>
            <w:ins w:id="724"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including any exposures excluded in accordance with point (n) of Article 429(1) </w:t>
            </w:r>
            <w:del w:id="725" w:author="Author">
              <w:r w:rsidRPr="000B66BC" w:rsidDel="0032789D">
                <w:rPr>
                  <w:rFonts w:ascii="Times New Roman" w:hAnsi="Times New Roman"/>
                  <w:bCs/>
                  <w:sz w:val="24"/>
                  <w:szCs w:val="24"/>
                </w:rPr>
                <w:delText>CRR</w:delText>
              </w:r>
            </w:del>
            <w:ins w:id="726" w:author="Author">
              <w:r w:rsidR="0032789D">
                <w:rPr>
                  <w:rFonts w:ascii="Times New Roman" w:hAnsi="Times New Roman"/>
                  <w:bCs/>
                  <w:sz w:val="24"/>
                  <w:szCs w:val="24"/>
                </w:rPr>
                <w:t>REGULATION (EU) NO 575/2013</w:t>
              </w:r>
            </w:ins>
            <w:r w:rsidRPr="000B66BC">
              <w:rPr>
                <w:rFonts w:ascii="Times New Roman" w:hAnsi="Times New Roman"/>
                <w:bCs/>
                <w:sz w:val="24"/>
                <w:szCs w:val="24"/>
              </w:rPr>
              <w:t>, on the date referred to in point (c) of Article 429</w:t>
            </w:r>
            <w:proofErr w:type="gramStart"/>
            <w:r w:rsidRPr="000B66BC">
              <w:rPr>
                <w:rFonts w:ascii="Times New Roman" w:hAnsi="Times New Roman"/>
                <w:bCs/>
                <w:sz w:val="24"/>
                <w:szCs w:val="24"/>
              </w:rPr>
              <w:t>a(</w:t>
            </w:r>
            <w:proofErr w:type="gramEnd"/>
            <w:r w:rsidRPr="000B66BC">
              <w:rPr>
                <w:rFonts w:ascii="Times New Roman" w:hAnsi="Times New Roman"/>
                <w:bCs/>
                <w:sz w:val="24"/>
                <w:szCs w:val="24"/>
              </w:rPr>
              <w:t xml:space="preserve">5) </w:t>
            </w:r>
            <w:del w:id="727" w:author="Author">
              <w:r w:rsidRPr="000B66BC" w:rsidDel="0032789D">
                <w:rPr>
                  <w:rFonts w:ascii="Times New Roman" w:hAnsi="Times New Roman"/>
                  <w:bCs/>
                  <w:sz w:val="24"/>
                  <w:szCs w:val="24"/>
                </w:rPr>
                <w:delText>CRR</w:delText>
              </w:r>
            </w:del>
            <w:ins w:id="728" w:author="Author">
              <w:r w:rsidR="0032789D">
                <w:rPr>
                  <w:rFonts w:ascii="Times New Roman" w:hAnsi="Times New Roman"/>
                  <w:bCs/>
                  <w:sz w:val="24"/>
                  <w:szCs w:val="24"/>
                </w:rPr>
                <w:t>REGULATION (EU) NO 575/2013</w:t>
              </w:r>
            </w:ins>
          </w:p>
        </w:tc>
      </w:tr>
      <w:tr w:rsidR="000C01E8" w:rsidRPr="00E75BB8"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937EE2" w:rsidRPr="000B66BC">
              <w:rPr>
                <w:rFonts w:ascii="Times New Roman" w:hAnsi="Times New Roman"/>
                <w:bCs/>
                <w:sz w:val="24"/>
                <w:szCs w:val="24"/>
              </w:rPr>
              <w:t>41</w:t>
            </w:r>
            <w:r w:rsidRPr="000B66BC">
              <w:rPr>
                <w:rFonts w:ascii="Times New Roman" w:hAnsi="Times New Roman"/>
                <w:bCs/>
                <w:sz w:val="24"/>
                <w:szCs w:val="24"/>
              </w:rPr>
              <w:t>0;0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 xml:space="preserve">Total assets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Institutions shall report in this item the total assets following the scope used in the published financial statements.</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729" w:name="_Toc338669922"/>
      <w:bookmarkStart w:id="730" w:name="_Toc338669923"/>
      <w:bookmarkStart w:id="731" w:name="_Toc338669924"/>
      <w:bookmarkStart w:id="732" w:name="_Toc338669925"/>
      <w:bookmarkStart w:id="733" w:name="_Toc338669926"/>
      <w:bookmarkStart w:id="734" w:name="_Toc338669927"/>
      <w:bookmarkStart w:id="735" w:name="_Toc338669928"/>
      <w:bookmarkEnd w:id="729"/>
      <w:bookmarkEnd w:id="730"/>
      <w:bookmarkEnd w:id="731"/>
      <w:bookmarkEnd w:id="732"/>
      <w:bookmarkEnd w:id="733"/>
      <w:bookmarkEnd w:id="734"/>
      <w:bookmarkEnd w:id="735"/>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736" w:name="_Toc338669914"/>
      <w:bookmarkStart w:id="737" w:name="_Toc338669915"/>
      <w:bookmarkStart w:id="738" w:name="_Toc338669918"/>
      <w:bookmarkStart w:id="739" w:name="_Toc322687900"/>
      <w:bookmarkStart w:id="740" w:name="_Toc351048510"/>
      <w:bookmarkStart w:id="741" w:name="_Toc359414289"/>
      <w:bookmarkStart w:id="742" w:name="_Toc423089074"/>
      <w:bookmarkStart w:id="743" w:name="_Toc52461754"/>
      <w:bookmarkStart w:id="744" w:name="_Toc322533879"/>
      <w:bookmarkEnd w:id="716"/>
      <w:bookmarkEnd w:id="736"/>
      <w:bookmarkEnd w:id="737"/>
      <w:bookmarkEnd w:id="738"/>
      <w:r w:rsidRPr="000B66BC">
        <w:rPr>
          <w:rFonts w:ascii="Times New Roman" w:hAnsi="Times New Roman"/>
          <w:b/>
          <w:sz w:val="24"/>
          <w:szCs w:val="24"/>
        </w:rPr>
        <w:t>5</w:t>
      </w:r>
      <w:r w:rsidR="00500508" w:rsidRPr="000B66BC">
        <w:rPr>
          <w:rFonts w:ascii="Times New Roman" w:hAnsi="Times New Roman"/>
          <w:b/>
          <w:sz w:val="24"/>
          <w:szCs w:val="24"/>
        </w:rPr>
        <w:t>.</w:t>
      </w:r>
      <w:r w:rsidR="00500508" w:rsidRPr="000B66BC">
        <w:rPr>
          <w:rFonts w:ascii="Times New Roman" w:hAnsi="Times New Roman"/>
          <w:b/>
          <w:sz w:val="24"/>
          <w:szCs w:val="24"/>
        </w:rPr>
        <w:tab/>
      </w:r>
      <w:r w:rsidR="00481854" w:rsidRPr="000B66BC">
        <w:rPr>
          <w:rFonts w:ascii="Times New Roman" w:hAnsi="Times New Roman"/>
          <w:b/>
          <w:sz w:val="24"/>
          <w:szCs w:val="24"/>
        </w:rPr>
        <w:t>C</w:t>
      </w:r>
      <w:r w:rsidR="006423CC" w:rsidRPr="000B66BC">
        <w:rPr>
          <w:rFonts w:ascii="Times New Roman" w:hAnsi="Times New Roman"/>
          <w:b/>
          <w:sz w:val="24"/>
          <w:szCs w:val="24"/>
        </w:rPr>
        <w:t xml:space="preserve"> </w:t>
      </w:r>
      <w:r w:rsidR="00481854" w:rsidRPr="000B66BC">
        <w:rPr>
          <w:rFonts w:ascii="Times New Roman" w:hAnsi="Times New Roman"/>
          <w:b/>
          <w:sz w:val="24"/>
          <w:szCs w:val="24"/>
        </w:rPr>
        <w:t>43.00 –</w:t>
      </w:r>
      <w:r w:rsidR="00F4754B" w:rsidRPr="000B66BC">
        <w:rPr>
          <w:rFonts w:ascii="Times New Roman" w:hAnsi="Times New Roman"/>
          <w:b/>
          <w:sz w:val="24"/>
          <w:szCs w:val="24"/>
        </w:rPr>
        <w:t xml:space="preserve"> Alternative breakdown of leverage ratio exposure measure components</w:t>
      </w:r>
      <w:bookmarkEnd w:id="739"/>
      <w:bookmarkEnd w:id="740"/>
      <w:bookmarkEnd w:id="741"/>
      <w:r w:rsidR="00481854" w:rsidRPr="000B66BC">
        <w:rPr>
          <w:rFonts w:ascii="Times New Roman" w:hAnsi="Times New Roman"/>
          <w:b/>
          <w:sz w:val="24"/>
          <w:szCs w:val="24"/>
        </w:rPr>
        <w:t xml:space="preserve"> (LR4)</w:t>
      </w:r>
      <w:bookmarkEnd w:id="742"/>
      <w:bookmarkEnd w:id="743"/>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sidRPr="000B66BC">
        <w:rPr>
          <w:rFonts w:ascii="Times New Roman" w:hAnsi="Times New Roman"/>
          <w:sz w:val="24"/>
          <w:szCs w:val="24"/>
        </w:rPr>
        <w:t>2</w:t>
      </w:r>
      <w:r w:rsidR="00143C6A" w:rsidRPr="000B66BC">
        <w:rPr>
          <w:rFonts w:ascii="Times New Roman" w:hAnsi="Times New Roman"/>
          <w:sz w:val="24"/>
          <w:szCs w:val="24"/>
        </w:rPr>
        <w:t>4</w:t>
      </w:r>
      <w:r w:rsidRPr="000B66BC">
        <w:rPr>
          <w:rFonts w:ascii="Times New Roman" w:hAnsi="Times New Roman"/>
          <w:sz w:val="24"/>
          <w:szCs w:val="24"/>
        </w:rPr>
        <w:t>.</w:t>
      </w:r>
      <w:r w:rsidRPr="000B66BC">
        <w:rPr>
          <w:rFonts w:ascii="Times New Roman" w:hAnsi="Times New Roman"/>
          <w:sz w:val="24"/>
          <w:szCs w:val="24"/>
        </w:rPr>
        <w:tab/>
      </w:r>
      <w:r w:rsidR="004E437E" w:rsidRPr="000B66BC">
        <w:rPr>
          <w:rFonts w:ascii="Times New Roman" w:hAnsi="Times New Roman"/>
          <w:sz w:val="24"/>
          <w:szCs w:val="24"/>
        </w:rPr>
        <w:t xml:space="preserve">Institutions shall report the leverage ratio exposure values in LR4 </w:t>
      </w:r>
      <w:r w:rsidR="003E1E0E" w:rsidRPr="000B66BC">
        <w:rPr>
          <w:rFonts w:ascii="Times New Roman" w:hAnsi="Times New Roman"/>
          <w:sz w:val="24"/>
          <w:szCs w:val="24"/>
        </w:rPr>
        <w:t xml:space="preserve">after the application of exemptions and deductions in the </w:t>
      </w:r>
      <w:proofErr w:type="spellStart"/>
      <w:r w:rsidR="003E1E0E" w:rsidRPr="000B66BC">
        <w:rPr>
          <w:rFonts w:ascii="Times New Roman" w:hAnsi="Times New Roman"/>
          <w:sz w:val="24"/>
          <w:szCs w:val="24"/>
        </w:rPr>
        <w:t>LRCalc</w:t>
      </w:r>
      <w:proofErr w:type="spellEnd"/>
      <w:r w:rsidR="003E1E0E" w:rsidRPr="000B66BC">
        <w:rPr>
          <w:rFonts w:ascii="Times New Roman" w:hAnsi="Times New Roman"/>
          <w:sz w:val="24"/>
          <w:szCs w:val="24"/>
        </w:rPr>
        <w:t xml:space="preserve"> template, </w:t>
      </w:r>
      <w:proofErr w:type="gramStart"/>
      <w:r w:rsidR="003E1E0E" w:rsidRPr="000B66BC">
        <w:rPr>
          <w:rFonts w:ascii="Times New Roman" w:hAnsi="Times New Roman"/>
          <w:sz w:val="24"/>
          <w:szCs w:val="24"/>
        </w:rPr>
        <w:t>i.e.</w:t>
      </w:r>
      <w:proofErr w:type="gramEnd"/>
      <w:r w:rsidR="003E1E0E" w:rsidRPr="000B66BC">
        <w:rPr>
          <w:rFonts w:ascii="Times New Roman" w:hAnsi="Times New Roman"/>
          <w:sz w:val="24"/>
          <w:szCs w:val="24"/>
        </w:rPr>
        <w:t xml:space="preserve"> the items with a negative sign in accordance with the sign convention in paragraph 9 of Part I of this Annex, except rows </w:t>
      </w:r>
      <w:r w:rsidR="003E1E0E" w:rsidRPr="000B66BC">
        <w:rPr>
          <w:rFonts w:ascii="Times New Roman" w:hAnsi="Times New Roman"/>
          <w:bCs/>
          <w:sz w:val="24"/>
          <w:szCs w:val="24"/>
        </w:rPr>
        <w:t>{</w:t>
      </w:r>
      <w:r w:rsidR="00EF6BC2" w:rsidRPr="000B66BC">
        <w:rPr>
          <w:rFonts w:ascii="Times New Roman" w:hAnsi="Times New Roman"/>
          <w:bCs/>
          <w:sz w:val="24"/>
          <w:szCs w:val="24"/>
        </w:rPr>
        <w:t>0</w:t>
      </w:r>
      <w:r w:rsidR="003E1E0E" w:rsidRPr="000B66BC">
        <w:rPr>
          <w:rFonts w:ascii="Times New Roman" w:hAnsi="Times New Roman"/>
          <w:bCs/>
          <w:sz w:val="24"/>
          <w:szCs w:val="24"/>
        </w:rPr>
        <w:t>270;0</w:t>
      </w:r>
      <w:r w:rsidR="00EF6BC2" w:rsidRPr="000B66BC">
        <w:rPr>
          <w:rFonts w:ascii="Times New Roman" w:hAnsi="Times New Roman"/>
          <w:bCs/>
          <w:sz w:val="24"/>
          <w:szCs w:val="24"/>
        </w:rPr>
        <w:t>0</w:t>
      </w:r>
      <w:r w:rsidR="003E1E0E" w:rsidRPr="000B66BC">
        <w:rPr>
          <w:rFonts w:ascii="Times New Roman" w:hAnsi="Times New Roman"/>
          <w:bCs/>
          <w:sz w:val="24"/>
          <w:szCs w:val="24"/>
        </w:rPr>
        <w:t>10} {</w:t>
      </w:r>
      <w:r w:rsidR="00EF6BC2" w:rsidRPr="000B66BC">
        <w:rPr>
          <w:rFonts w:ascii="Times New Roman" w:hAnsi="Times New Roman"/>
          <w:bCs/>
          <w:sz w:val="24"/>
          <w:szCs w:val="24"/>
        </w:rPr>
        <w:t>0</w:t>
      </w:r>
      <w:r w:rsidR="003E1E0E" w:rsidRPr="000B66BC">
        <w:rPr>
          <w:rFonts w:ascii="Times New Roman" w:hAnsi="Times New Roman"/>
          <w:bCs/>
          <w:sz w:val="24"/>
          <w:szCs w:val="24"/>
        </w:rPr>
        <w:t>280;0</w:t>
      </w:r>
      <w:r w:rsidR="00EF6BC2" w:rsidRPr="000B66BC">
        <w:rPr>
          <w:rFonts w:ascii="Times New Roman" w:hAnsi="Times New Roman"/>
          <w:bCs/>
          <w:sz w:val="24"/>
          <w:szCs w:val="24"/>
        </w:rPr>
        <w:t>0</w:t>
      </w:r>
      <w:r w:rsidR="003E1E0E" w:rsidRPr="000B66BC">
        <w:rPr>
          <w:rFonts w:ascii="Times New Roman" w:hAnsi="Times New Roman"/>
          <w:bCs/>
          <w:sz w:val="24"/>
          <w:szCs w:val="24"/>
        </w:rPr>
        <w:t>10}.</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143C6A" w:rsidRPr="000B66BC">
        <w:rPr>
          <w:rFonts w:ascii="Times New Roman" w:hAnsi="Times New Roman"/>
          <w:sz w:val="24"/>
          <w:szCs w:val="24"/>
        </w:rPr>
        <w:t>5</w:t>
      </w:r>
      <w:r w:rsidRPr="000B66BC">
        <w:rPr>
          <w:rFonts w:ascii="Times New Roman" w:hAnsi="Times New Roman"/>
          <w:sz w:val="24"/>
          <w:szCs w:val="24"/>
        </w:rPr>
        <w:t>.</w:t>
      </w:r>
      <w:r w:rsidRPr="000B66BC">
        <w:rPr>
          <w:rFonts w:ascii="Times New Roman" w:hAnsi="Times New Roman"/>
          <w:sz w:val="24"/>
          <w:szCs w:val="24"/>
        </w:rPr>
        <w:tab/>
      </w:r>
      <w:r w:rsidR="00F4754B" w:rsidRPr="000B66BC">
        <w:rPr>
          <w:rFonts w:ascii="Times New Roman" w:hAnsi="Times New Roman"/>
          <w:sz w:val="24"/>
          <w:szCs w:val="24"/>
        </w:rPr>
        <w:t xml:space="preserve">In order to avoid double-counting, </w:t>
      </w:r>
      <w:r w:rsidR="00FF2091" w:rsidRPr="000B66BC">
        <w:rPr>
          <w:rFonts w:ascii="Times New Roman" w:hAnsi="Times New Roman"/>
          <w:sz w:val="24"/>
          <w:szCs w:val="24"/>
        </w:rPr>
        <w:t>institutions shall uphold the</w:t>
      </w:r>
      <w:r w:rsidR="007129B2" w:rsidRPr="000B66BC">
        <w:rPr>
          <w:rFonts w:ascii="Times New Roman" w:hAnsi="Times New Roman"/>
          <w:sz w:val="24"/>
          <w:szCs w:val="24"/>
        </w:rPr>
        <w:t xml:space="preserve"> </w:t>
      </w:r>
      <w:r w:rsidR="00B328C3" w:rsidRPr="000B66BC">
        <w:rPr>
          <w:rFonts w:ascii="Times New Roman" w:hAnsi="Times New Roman"/>
          <w:sz w:val="24"/>
          <w:szCs w:val="24"/>
        </w:rPr>
        <w:t xml:space="preserve">following </w:t>
      </w:r>
      <w:r w:rsidR="007129B2" w:rsidRPr="000B66BC">
        <w:rPr>
          <w:rFonts w:ascii="Times New Roman" w:hAnsi="Times New Roman"/>
          <w:sz w:val="24"/>
          <w:szCs w:val="24"/>
        </w:rPr>
        <w:t>equation</w:t>
      </w:r>
      <w:r w:rsidR="00B328C3" w:rsidRPr="000B66BC">
        <w:rPr>
          <w:rFonts w:ascii="Times New Roman" w:hAnsi="Times New Roman"/>
          <w:sz w:val="24"/>
          <w:szCs w:val="24"/>
        </w:rPr>
        <w:t>:</w:t>
      </w:r>
    </w:p>
    <w:p w14:paraId="6C63F05C" w14:textId="317462ED" w:rsidR="00F4754B" w:rsidRPr="000B66BC" w:rsidRDefault="00287E34"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 xml:space="preserve"> </w:t>
      </w:r>
      <w:r w:rsidR="00725978" w:rsidRPr="000B66BC">
        <w:rPr>
          <w:rFonts w:ascii="Times New Roman" w:hAnsi="Times New Roman"/>
          <w:sz w:val="24"/>
          <w:szCs w:val="24"/>
        </w:rPr>
        <w:tab/>
      </w:r>
      <w:r w:rsidR="000956D3" w:rsidRPr="000B66BC">
        <w:rPr>
          <w:rFonts w:ascii="Times New Roman" w:hAnsi="Times New Roman"/>
          <w:sz w:val="24"/>
          <w:szCs w:val="24"/>
        </w:rPr>
        <w:t xml:space="preserve">The sum </w:t>
      </w:r>
      <w:r w:rsidR="00B328C3" w:rsidRPr="000B66BC">
        <w:rPr>
          <w:rFonts w:ascii="Times New Roman" w:hAnsi="Times New Roman"/>
          <w:bCs/>
          <w:sz w:val="24"/>
          <w:szCs w:val="24"/>
        </w:rPr>
        <w:t>of all rows</w:t>
      </w:r>
      <w:r w:rsidR="000956D3" w:rsidRPr="000B66BC">
        <w:rPr>
          <w:rFonts w:ascii="Times New Roman" w:hAnsi="Times New Roman"/>
          <w:bCs/>
          <w:sz w:val="24"/>
          <w:szCs w:val="24"/>
        </w:rPr>
        <w:t xml:space="preserve"> from</w:t>
      </w:r>
      <w:r w:rsidR="000956D3" w:rsidRPr="000B66BC">
        <w:rPr>
          <w:rFonts w:ascii="Times New Roman" w:hAnsi="Times New Roman"/>
          <w:sz w:val="24"/>
          <w:szCs w:val="24"/>
        </w:rPr>
        <w:t xml:space="preserve"> {0</w:t>
      </w:r>
      <w:r w:rsidR="00EF6BC2" w:rsidRPr="000B66BC">
        <w:rPr>
          <w:rFonts w:ascii="Times New Roman" w:hAnsi="Times New Roman"/>
          <w:sz w:val="24"/>
          <w:szCs w:val="24"/>
        </w:rPr>
        <w:t>0</w:t>
      </w:r>
      <w:r w:rsidR="000956D3" w:rsidRPr="000B66BC">
        <w:rPr>
          <w:rFonts w:ascii="Times New Roman" w:hAnsi="Times New Roman"/>
          <w:sz w:val="24"/>
          <w:szCs w:val="24"/>
        </w:rPr>
        <w:t>10; 0</w:t>
      </w:r>
      <w:r w:rsidR="00EF6BC2" w:rsidRPr="000B66BC">
        <w:rPr>
          <w:rFonts w:ascii="Times New Roman" w:hAnsi="Times New Roman"/>
          <w:sz w:val="24"/>
          <w:szCs w:val="24"/>
        </w:rPr>
        <w:t>0</w:t>
      </w:r>
      <w:r w:rsidR="000956D3" w:rsidRPr="000B66BC">
        <w:rPr>
          <w:rFonts w:ascii="Times New Roman" w:hAnsi="Times New Roman"/>
          <w:sz w:val="24"/>
          <w:szCs w:val="24"/>
        </w:rPr>
        <w:t>10}</w:t>
      </w:r>
      <w:r w:rsidR="000956D3" w:rsidRPr="000B66BC">
        <w:rPr>
          <w:rFonts w:ascii="Times New Roman" w:hAnsi="Times New Roman"/>
          <w:bCs/>
          <w:sz w:val="24"/>
          <w:szCs w:val="24"/>
        </w:rPr>
        <w:t xml:space="preserve"> to </w:t>
      </w:r>
      <w:r w:rsidR="000956D3" w:rsidRPr="000B66BC">
        <w:rPr>
          <w:rFonts w:ascii="Times New Roman" w:hAnsi="Times New Roman"/>
          <w:sz w:val="24"/>
          <w:szCs w:val="24"/>
        </w:rPr>
        <w:t>{</w:t>
      </w:r>
      <w:r w:rsidR="00EF6BC2" w:rsidRPr="000B66BC">
        <w:rPr>
          <w:rFonts w:ascii="Times New Roman" w:hAnsi="Times New Roman"/>
          <w:sz w:val="24"/>
          <w:szCs w:val="24"/>
        </w:rPr>
        <w:t>0</w:t>
      </w:r>
      <w:r w:rsidR="000956D3" w:rsidRPr="000B66BC">
        <w:rPr>
          <w:rFonts w:ascii="Times New Roman" w:hAnsi="Times New Roman"/>
          <w:bCs/>
          <w:sz w:val="24"/>
          <w:szCs w:val="24"/>
        </w:rPr>
        <w:t>26</w:t>
      </w:r>
      <w:ins w:id="745" w:author="Author">
        <w:r w:rsidR="00A22131">
          <w:rPr>
            <w:rFonts w:ascii="Times New Roman" w:hAnsi="Times New Roman"/>
            <w:bCs/>
            <w:sz w:val="24"/>
            <w:szCs w:val="24"/>
          </w:rPr>
          <w:t>8</w:t>
        </w:r>
      </w:ins>
      <w:del w:id="746" w:author="Author">
        <w:r w:rsidR="000C5068" w:rsidRPr="000B66BC" w:rsidDel="00A22131">
          <w:rPr>
            <w:rFonts w:ascii="Times New Roman" w:hAnsi="Times New Roman"/>
            <w:bCs/>
            <w:sz w:val="24"/>
            <w:szCs w:val="24"/>
          </w:rPr>
          <w:delText>7</w:delText>
        </w:r>
      </w:del>
      <w:r w:rsidR="000956D3" w:rsidRPr="000B66BC">
        <w:rPr>
          <w:rFonts w:ascii="Times New Roman" w:hAnsi="Times New Roman"/>
          <w:bCs/>
          <w:sz w:val="24"/>
          <w:szCs w:val="24"/>
        </w:rPr>
        <w:t>;</w:t>
      </w:r>
      <w:r w:rsidR="000956D3" w:rsidRPr="000B66BC">
        <w:rPr>
          <w:rFonts w:ascii="Times New Roman" w:hAnsi="Times New Roman"/>
          <w:sz w:val="24"/>
          <w:szCs w:val="24"/>
        </w:rPr>
        <w:t>0</w:t>
      </w:r>
      <w:r w:rsidR="00EF6BC2" w:rsidRPr="000B66BC">
        <w:rPr>
          <w:rFonts w:ascii="Times New Roman" w:hAnsi="Times New Roman"/>
          <w:sz w:val="24"/>
          <w:szCs w:val="24"/>
        </w:rPr>
        <w:t>0</w:t>
      </w:r>
      <w:r w:rsidR="000956D3" w:rsidRPr="000B66BC">
        <w:rPr>
          <w:rFonts w:ascii="Times New Roman" w:hAnsi="Times New Roman"/>
          <w:sz w:val="24"/>
          <w:szCs w:val="24"/>
        </w:rPr>
        <w:t>10}</w:t>
      </w:r>
      <w:r w:rsidR="00B328C3" w:rsidRPr="000B66BC">
        <w:rPr>
          <w:rFonts w:ascii="Times New Roman" w:hAnsi="Times New Roman"/>
          <w:bCs/>
          <w:sz w:val="24"/>
          <w:szCs w:val="24"/>
        </w:rPr>
        <w:t xml:space="preserve"> </w:t>
      </w:r>
      <w:r w:rsidR="00E84813" w:rsidRPr="000B66BC">
        <w:rPr>
          <w:rFonts w:ascii="Times New Roman" w:hAnsi="Times New Roman"/>
          <w:bCs/>
          <w:sz w:val="24"/>
          <w:szCs w:val="24"/>
        </w:rPr>
        <w:t xml:space="preserve">in template </w:t>
      </w:r>
      <w:proofErr w:type="spellStart"/>
      <w:r w:rsidR="00E84813" w:rsidRPr="000B66BC">
        <w:rPr>
          <w:rFonts w:ascii="Times New Roman" w:hAnsi="Times New Roman"/>
          <w:bCs/>
          <w:sz w:val="24"/>
          <w:szCs w:val="24"/>
        </w:rPr>
        <w:t>LRCalc</w:t>
      </w:r>
      <w:proofErr w:type="spellEnd"/>
      <w:r w:rsidR="00B328C3" w:rsidRPr="000B66BC">
        <w:rPr>
          <w:rFonts w:ascii="Times New Roman" w:hAnsi="Times New Roman"/>
          <w:bCs/>
          <w:sz w:val="24"/>
          <w:szCs w:val="24"/>
        </w:rPr>
        <w:t xml:space="preserve"> shall be equal to</w:t>
      </w:r>
      <w:r w:rsidR="000956D3" w:rsidRPr="000B66BC">
        <w:rPr>
          <w:rFonts w:ascii="Times New Roman" w:hAnsi="Times New Roman"/>
          <w:sz w:val="24"/>
          <w:szCs w:val="24"/>
        </w:rPr>
        <w:t xml:space="preserve"> </w:t>
      </w:r>
      <w:r w:rsidR="006C69BD" w:rsidRPr="000B66BC">
        <w:rPr>
          <w:rFonts w:ascii="Times New Roman" w:hAnsi="Times New Roman"/>
          <w:sz w:val="24"/>
          <w:szCs w:val="24"/>
        </w:rPr>
        <w:t>=</w:t>
      </w:r>
      <w:r w:rsidR="006C69BD" w:rsidRPr="000B66BC" w:rsidDel="00EA38F7">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010;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{LR4;0</w:t>
      </w:r>
      <w:r w:rsidR="00EF6BC2" w:rsidRPr="000B66BC">
        <w:rPr>
          <w:rFonts w:ascii="Times New Roman" w:hAnsi="Times New Roman"/>
          <w:sz w:val="24"/>
          <w:szCs w:val="24"/>
        </w:rPr>
        <w:t>0</w:t>
      </w:r>
      <w:r w:rsidR="00F4754B" w:rsidRPr="000B66BC">
        <w:rPr>
          <w:rFonts w:ascii="Times New Roman" w:hAnsi="Times New Roman"/>
          <w:sz w:val="24"/>
          <w:szCs w:val="24"/>
        </w:rPr>
        <w:t>40;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050;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060;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70A83" w:rsidRPr="000B66BC">
        <w:rPr>
          <w:rFonts w:ascii="Times New Roman" w:hAnsi="Times New Roman"/>
          <w:sz w:val="24"/>
          <w:szCs w:val="24"/>
        </w:rPr>
        <w:t>065</w:t>
      </w:r>
      <w:r w:rsidR="00F4754B" w:rsidRPr="000B66BC">
        <w:rPr>
          <w:rFonts w:ascii="Times New Roman" w:hAnsi="Times New Roman"/>
          <w:sz w:val="24"/>
          <w:szCs w:val="24"/>
        </w:rPr>
        <w:t>;</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794935" w:rsidRPr="000B66BC">
        <w:rPr>
          <w:rFonts w:ascii="Times New Roman" w:hAnsi="Times New Roman"/>
          <w:sz w:val="24"/>
          <w:szCs w:val="24"/>
        </w:rPr>
        <w:t>+</w:t>
      </w:r>
      <w:r w:rsidR="00422C76" w:rsidRPr="000B66BC">
        <w:rPr>
          <w:rFonts w:ascii="Times New Roman" w:hAnsi="Times New Roman"/>
          <w:sz w:val="24"/>
          <w:szCs w:val="24"/>
        </w:rPr>
        <w:t xml:space="preserve"> </w:t>
      </w:r>
      <w:r w:rsidR="00794935" w:rsidRPr="000B66BC">
        <w:rPr>
          <w:rFonts w:ascii="Times New Roman" w:hAnsi="Times New Roman"/>
          <w:sz w:val="24"/>
          <w:szCs w:val="24"/>
        </w:rPr>
        <w:t>{LR4;0</w:t>
      </w:r>
      <w:r w:rsidR="00EF6BC2" w:rsidRPr="000B66BC">
        <w:rPr>
          <w:rFonts w:ascii="Times New Roman" w:hAnsi="Times New Roman"/>
          <w:sz w:val="24"/>
          <w:szCs w:val="24"/>
        </w:rPr>
        <w:t>0</w:t>
      </w:r>
      <w:r w:rsidR="00F70A83" w:rsidRPr="000B66BC">
        <w:rPr>
          <w:rFonts w:ascii="Times New Roman" w:hAnsi="Times New Roman"/>
          <w:sz w:val="24"/>
          <w:szCs w:val="24"/>
        </w:rPr>
        <w:t>7</w:t>
      </w:r>
      <w:r w:rsidR="00794935"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794935" w:rsidRPr="000B66BC">
        <w:rPr>
          <w:rFonts w:ascii="Times New Roman" w:hAnsi="Times New Roman"/>
          <w:sz w:val="24"/>
          <w:szCs w:val="24"/>
        </w:rPr>
        <w:t>1</w:t>
      </w:r>
      <w:r w:rsidR="00FA1A9C" w:rsidRPr="000B66BC">
        <w:rPr>
          <w:rFonts w:ascii="Times New Roman" w:hAnsi="Times New Roman"/>
          <w:sz w:val="24"/>
          <w:szCs w:val="24"/>
        </w:rPr>
        <w:t>0</w:t>
      </w:r>
      <w:r w:rsidR="00794935"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{LR4;0</w:t>
      </w:r>
      <w:r w:rsidR="00EF6BC2" w:rsidRPr="000B66BC">
        <w:rPr>
          <w:rFonts w:ascii="Times New Roman" w:hAnsi="Times New Roman"/>
          <w:sz w:val="24"/>
          <w:szCs w:val="24"/>
        </w:rPr>
        <w:t>0</w:t>
      </w:r>
      <w:r w:rsidR="00F70A83" w:rsidRPr="000B66BC">
        <w:rPr>
          <w:rFonts w:ascii="Times New Roman" w:hAnsi="Times New Roman"/>
          <w:sz w:val="24"/>
          <w:szCs w:val="24"/>
        </w:rPr>
        <w:t>8</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w:t>
      </w:r>
      <w:r w:rsidR="006F0266" w:rsidRPr="000B66BC">
        <w:rPr>
          <w:rFonts w:ascii="Times New Roman" w:hAnsi="Times New Roman"/>
          <w:sz w:val="24"/>
          <w:szCs w:val="24"/>
        </w:rPr>
        <w:t>08</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6F0266" w:rsidRPr="000B66BC">
        <w:rPr>
          <w:rFonts w:ascii="Times New Roman" w:hAnsi="Times New Roman"/>
          <w:sz w:val="24"/>
          <w:szCs w:val="24"/>
        </w:rPr>
        <w:t>0</w:t>
      </w:r>
      <w:r w:rsidR="00EF6BC2" w:rsidRPr="000B66BC">
        <w:rPr>
          <w:rFonts w:ascii="Times New Roman" w:hAnsi="Times New Roman"/>
          <w:sz w:val="24"/>
          <w:szCs w:val="24"/>
        </w:rPr>
        <w:t>0</w:t>
      </w:r>
      <w:r w:rsidR="006F0266" w:rsidRPr="000B66BC">
        <w:rPr>
          <w:rFonts w:ascii="Times New Roman" w:hAnsi="Times New Roman"/>
          <w:sz w:val="24"/>
          <w:szCs w:val="24"/>
        </w:rPr>
        <w:t>9</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00</w:t>
      </w:r>
      <w:r w:rsidR="006F0266" w:rsidRPr="000B66BC">
        <w:rPr>
          <w:rFonts w:ascii="Times New Roman" w:hAnsi="Times New Roman"/>
          <w:sz w:val="24"/>
          <w:szCs w:val="24"/>
        </w:rPr>
        <w:t>09</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794935"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1</w:t>
      </w:r>
      <w:r w:rsidR="00F70A83" w:rsidRPr="000B66BC">
        <w:rPr>
          <w:rFonts w:ascii="Times New Roman" w:hAnsi="Times New Roman"/>
          <w:sz w:val="24"/>
          <w:szCs w:val="24"/>
        </w:rPr>
        <w:t>4</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1</w:t>
      </w:r>
      <w:r w:rsidR="00F70A83" w:rsidRPr="000B66BC">
        <w:rPr>
          <w:rFonts w:ascii="Times New Roman" w:hAnsi="Times New Roman"/>
          <w:sz w:val="24"/>
          <w:szCs w:val="24"/>
        </w:rPr>
        <w:t>4</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1</w:t>
      </w:r>
      <w:r w:rsidR="00F70A83" w:rsidRPr="000B66BC">
        <w:rPr>
          <w:rFonts w:ascii="Times New Roman" w:hAnsi="Times New Roman"/>
          <w:sz w:val="24"/>
          <w:szCs w:val="24"/>
        </w:rPr>
        <w:t>8</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1</w:t>
      </w:r>
      <w:r w:rsidR="00F70A83" w:rsidRPr="000B66BC">
        <w:rPr>
          <w:rFonts w:ascii="Times New Roman" w:hAnsi="Times New Roman"/>
          <w:sz w:val="24"/>
          <w:szCs w:val="24"/>
        </w:rPr>
        <w:t>8</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F70A83" w:rsidRPr="000B66BC">
        <w:rPr>
          <w:rFonts w:ascii="Times New Roman" w:hAnsi="Times New Roman"/>
          <w:sz w:val="24"/>
          <w:szCs w:val="24"/>
        </w:rPr>
        <w:t>19</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70A83" w:rsidRPr="000B66BC">
        <w:rPr>
          <w:rFonts w:ascii="Times New Roman" w:hAnsi="Times New Roman"/>
          <w:sz w:val="24"/>
          <w:szCs w:val="24"/>
        </w:rPr>
        <w:t>19</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1</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1</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3</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3</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8</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8</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70A83" w:rsidRPr="000B66BC">
        <w:rPr>
          <w:rFonts w:ascii="Times New Roman" w:hAnsi="Times New Roman"/>
          <w:sz w:val="24"/>
          <w:szCs w:val="24"/>
        </w:rPr>
        <w:t>29</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70A83" w:rsidRPr="000B66BC">
        <w:rPr>
          <w:rFonts w:ascii="Times New Roman" w:hAnsi="Times New Roman"/>
          <w:sz w:val="24"/>
          <w:szCs w:val="24"/>
        </w:rPr>
        <w:t>29</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7D4B43" w:rsidRPr="000B66BC">
        <w:rPr>
          <w:rFonts w:ascii="Times New Roman" w:hAnsi="Times New Roman"/>
          <w:sz w:val="24"/>
          <w:szCs w:val="24"/>
        </w:rPr>
        <w:t>.</w:t>
      </w:r>
    </w:p>
    <w:p w14:paraId="5BDC94CE" w14:textId="7903F6FC" w:rsidR="00675587" w:rsidRPr="000B66BC" w:rsidRDefault="00143C6A" w:rsidP="000B66BC">
      <w:pPr>
        <w:pStyle w:val="BodyText1"/>
        <w:spacing w:after="240"/>
        <w:ind w:left="720" w:hanging="360"/>
        <w:rPr>
          <w:rFonts w:ascii="Times New Roman" w:hAnsi="Times New Roman"/>
          <w:sz w:val="24"/>
          <w:szCs w:val="24"/>
        </w:rPr>
      </w:pPr>
      <w:r w:rsidRPr="000B66BC">
        <w:rPr>
          <w:rFonts w:ascii="Times New Roman" w:hAnsi="Times New Roman"/>
          <w:sz w:val="24"/>
          <w:szCs w:val="24"/>
        </w:rPr>
        <w:lastRenderedPageBreak/>
        <w:t>26</w:t>
      </w:r>
      <w:r w:rsidR="00287E34" w:rsidRPr="000B66BC">
        <w:rPr>
          <w:rFonts w:ascii="Times New Roman" w:hAnsi="Times New Roman"/>
          <w:sz w:val="24"/>
          <w:szCs w:val="24"/>
        </w:rPr>
        <w:t>.</w:t>
      </w:r>
      <w:r w:rsidR="00287E34" w:rsidRPr="000B66BC">
        <w:rPr>
          <w:rFonts w:ascii="Times New Roman" w:hAnsi="Times New Roman"/>
          <w:sz w:val="24"/>
          <w:szCs w:val="24"/>
        </w:rPr>
        <w:tab/>
        <w:t xml:space="preserve">In order to be consistent with the leverage </w:t>
      </w:r>
      <w:r w:rsidR="00A17302" w:rsidRPr="000B66BC">
        <w:rPr>
          <w:rFonts w:ascii="Times New Roman" w:hAnsi="Times New Roman"/>
          <w:sz w:val="24"/>
          <w:szCs w:val="24"/>
        </w:rPr>
        <w:t xml:space="preserve">ratio </w:t>
      </w:r>
      <w:r w:rsidR="00287E34" w:rsidRPr="000B66BC">
        <w:rPr>
          <w:rFonts w:ascii="Times New Roman" w:hAnsi="Times New Roman"/>
          <w:sz w:val="24"/>
          <w:szCs w:val="24"/>
        </w:rPr>
        <w:t xml:space="preserve">exposure values, the risk-weighted exposure amounts shall </w:t>
      </w:r>
      <w:r w:rsidR="00A62293" w:rsidRPr="000B66BC">
        <w:rPr>
          <w:rFonts w:ascii="Times New Roman" w:hAnsi="Times New Roman"/>
          <w:sz w:val="24"/>
          <w:szCs w:val="24"/>
        </w:rPr>
        <w:t xml:space="preserve">also </w:t>
      </w:r>
      <w:r w:rsidR="00287E34" w:rsidRPr="000B66BC">
        <w:rPr>
          <w:rFonts w:ascii="Times New Roman" w:hAnsi="Times New Roman"/>
          <w:sz w:val="24"/>
          <w:szCs w:val="24"/>
        </w:rPr>
        <w:t>be reported fully phased in.</w:t>
      </w:r>
      <w:ins w:id="747" w:author="Author">
        <w:r w:rsidR="00FE2C90">
          <w:rPr>
            <w:rFonts w:ascii="Times New Roman" w:hAnsi="Times New Roman"/>
            <w:sz w:val="24"/>
            <w:szCs w:val="24"/>
          </w:rPr>
          <w:t xml:space="preserve"> </w:t>
        </w:r>
        <w:r w:rsidR="00714673">
          <w:rPr>
            <w:rFonts w:ascii="Times New Roman" w:hAnsi="Times New Roman"/>
            <w:sz w:val="24"/>
            <w:szCs w:val="24"/>
          </w:rPr>
          <w:t>T</w:t>
        </w:r>
        <w:del w:id="748" w:author="Author">
          <w:r w:rsidR="00FE2C90" w:rsidDel="00714673">
            <w:rPr>
              <w:rFonts w:ascii="Times New Roman" w:hAnsi="Times New Roman"/>
              <w:sz w:val="24"/>
              <w:szCs w:val="24"/>
            </w:rPr>
            <w:delText>t</w:delText>
          </w:r>
        </w:del>
        <w:r w:rsidR="00FE2C90">
          <w:rPr>
            <w:rFonts w:ascii="Times New Roman" w:hAnsi="Times New Roman"/>
            <w:sz w:val="24"/>
            <w:szCs w:val="24"/>
          </w:rPr>
          <w:t xml:space="preserve">he output floor </w:t>
        </w:r>
        <w:r w:rsidR="00246CF2">
          <w:rPr>
            <w:rFonts w:ascii="Times New Roman" w:hAnsi="Times New Roman"/>
            <w:sz w:val="24"/>
            <w:szCs w:val="24"/>
          </w:rPr>
          <w:t xml:space="preserve">adjustments will not be taken into account for the purpose of this template. </w:t>
        </w:r>
      </w:ins>
    </w:p>
    <w:p w14:paraId="794DC095" w14:textId="689BE33F" w:rsidR="003B1611" w:rsidRPr="000B66BC" w:rsidRDefault="003B1611" w:rsidP="000B66BC">
      <w:pPr>
        <w:pStyle w:val="BodyText1"/>
        <w:spacing w:after="240"/>
        <w:ind w:left="720" w:hanging="360"/>
        <w:rPr>
          <w:rFonts w:ascii="Times New Roman" w:hAnsi="Times New Roman"/>
          <w:sz w:val="24"/>
          <w:szCs w:val="24"/>
        </w:rPr>
      </w:pPr>
      <w:r w:rsidRPr="000B66BC">
        <w:rPr>
          <w:rFonts w:ascii="Times New Roman" w:hAnsi="Times New Roman"/>
          <w:sz w:val="24"/>
          <w:szCs w:val="24"/>
        </w:rPr>
        <w:t xml:space="preserve">27. Institutions shall report the counterparty in relation to RWEA after credit risk mitigation (CRM) techniques and its substitution effects. Institutions shall report the counterparty in relation to LRE in accordance with the original counterparty, </w:t>
      </w:r>
      <w:proofErr w:type="gramStart"/>
      <w:r w:rsidRPr="000B66BC">
        <w:rPr>
          <w:rFonts w:ascii="Times New Roman" w:hAnsi="Times New Roman"/>
          <w:sz w:val="24"/>
          <w:szCs w:val="24"/>
        </w:rPr>
        <w:t>i.e.</w:t>
      </w:r>
      <w:proofErr w:type="gramEnd"/>
      <w:r w:rsidRPr="000B66BC">
        <w:rPr>
          <w:rFonts w:ascii="Times New Roman" w:hAnsi="Times New Roman"/>
          <w:sz w:val="24"/>
          <w:szCs w:val="24"/>
        </w:rPr>
        <w:t xml:space="preserve"> without taking into account any CRM or substitution effect applicable to RWEA.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sidRPr="000B66BC">
              <w:rPr>
                <w:rFonts w:ascii="Times New Roman" w:hAnsi="Times New Roman"/>
                <w:b/>
                <w:sz w:val="24"/>
                <w:szCs w:val="24"/>
              </w:rPr>
              <w:t>Row and colum</w:t>
            </w:r>
            <w:r w:rsidR="00BD608A" w:rsidRPr="000B66BC">
              <w:rPr>
                <w:rFonts w:ascii="Times New Roman" w:hAnsi="Times New Roman"/>
                <w:b/>
                <w:sz w:val="24"/>
                <w:szCs w:val="24"/>
              </w:rPr>
              <w:t>n</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sidRPr="000B66BC">
              <w:rPr>
                <w:rFonts w:ascii="Times New Roman" w:hAnsi="Times New Roman"/>
                <w:b/>
                <w:bCs/>
                <w:sz w:val="24"/>
                <w:szCs w:val="24"/>
              </w:rPr>
              <w:t>Legal references and instructions</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Pr="000B66BC">
              <w:rPr>
                <w:rFonts w:ascii="Times New Roman" w:hAnsi="Times New Roman"/>
                <w:bCs/>
                <w:sz w:val="24"/>
                <w:szCs w:val="24"/>
              </w:rPr>
              <w:t>010;</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sz w:val="24"/>
                <w:szCs w:val="24"/>
              </w:rPr>
              <w:t>Off-balance sheet items</w:t>
            </w:r>
            <w:r w:rsidR="00B02080" w:rsidRPr="000B66BC">
              <w:rPr>
                <w:rFonts w:ascii="Times New Roman" w:hAnsi="Times New Roman"/>
                <w:b/>
                <w:sz w:val="24"/>
                <w:szCs w:val="24"/>
              </w:rPr>
              <w:t>– Leverage Ratio Exposure Value</w:t>
            </w:r>
          </w:p>
          <w:p w14:paraId="158DBAF4" w14:textId="1A5052EB"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leverage ratio exposure value calculated as the sum of {LRCalc;</w:t>
            </w:r>
            <w:r w:rsidR="00863FA6" w:rsidRPr="000B66BC">
              <w:rPr>
                <w:rFonts w:ascii="Times New Roman" w:hAnsi="Times New Roman"/>
                <w:bCs/>
                <w:sz w:val="24"/>
                <w:szCs w:val="24"/>
              </w:rPr>
              <w:t>0</w:t>
            </w:r>
            <w:r w:rsidR="003E1D33" w:rsidRPr="000B66BC">
              <w:rPr>
                <w:rFonts w:ascii="Times New Roman" w:hAnsi="Times New Roman"/>
                <w:bCs/>
                <w:sz w:val="24"/>
                <w:szCs w:val="24"/>
              </w:rPr>
              <w:t>150</w:t>
            </w:r>
            <w:r w:rsidRPr="000B66BC">
              <w:rPr>
                <w:rFonts w:ascii="Times New Roman" w:hAnsi="Times New Roman"/>
                <w:bCs/>
                <w:sz w:val="24"/>
                <w:szCs w:val="24"/>
              </w:rPr>
              <w:t>;</w:t>
            </w:r>
            <w:r w:rsidR="00FA1A9C" w:rsidRPr="000B66BC">
              <w:rPr>
                <w:rFonts w:ascii="Times New Roman" w:hAnsi="Times New Roman"/>
                <w:bCs/>
                <w:sz w:val="24"/>
                <w:szCs w:val="24"/>
              </w:rPr>
              <w:t>0</w:t>
            </w:r>
            <w:r w:rsidR="00863FA6" w:rsidRPr="000B66BC">
              <w:rPr>
                <w:rFonts w:ascii="Times New Roman" w:hAnsi="Times New Roman"/>
                <w:bCs/>
                <w:sz w:val="24"/>
                <w:szCs w:val="24"/>
              </w:rPr>
              <w:t>0</w:t>
            </w:r>
            <w:r w:rsidR="00C97698"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7D4B43" w:rsidRPr="000B66BC">
              <w:rPr>
                <w:rFonts w:ascii="Times New Roman" w:hAnsi="Times New Roman"/>
                <w:bCs/>
                <w:sz w:val="24"/>
                <w:szCs w:val="24"/>
              </w:rPr>
              <w:t>,</w:t>
            </w:r>
            <w:r w:rsidRPr="000B66BC">
              <w:rPr>
                <w:rFonts w:ascii="Times New Roman" w:hAnsi="Times New Roman"/>
                <w:bCs/>
                <w:sz w:val="24"/>
                <w:szCs w:val="24"/>
              </w:rPr>
              <w:t xml:space="preserve"> {LRCalc;</w:t>
            </w:r>
            <w:r w:rsidR="00863FA6" w:rsidRPr="000B66BC">
              <w:rPr>
                <w:rFonts w:ascii="Times New Roman" w:hAnsi="Times New Roman"/>
                <w:bCs/>
                <w:sz w:val="24"/>
                <w:szCs w:val="24"/>
              </w:rPr>
              <w:t>0</w:t>
            </w:r>
            <w:r w:rsidR="003E1D33" w:rsidRPr="000B66BC">
              <w:rPr>
                <w:rFonts w:ascii="Times New Roman" w:hAnsi="Times New Roman"/>
                <w:bCs/>
                <w:sz w:val="24"/>
                <w:szCs w:val="24"/>
              </w:rPr>
              <w:t>160</w:t>
            </w:r>
            <w:r w:rsidRPr="000B66BC">
              <w:rPr>
                <w:rFonts w:ascii="Times New Roman" w:hAnsi="Times New Roman"/>
                <w:bCs/>
                <w:sz w:val="24"/>
                <w:szCs w:val="24"/>
              </w:rPr>
              <w:t>;</w:t>
            </w:r>
            <w:r w:rsidR="00863FA6" w:rsidRPr="000B66BC">
              <w:rPr>
                <w:rFonts w:ascii="Times New Roman" w:hAnsi="Times New Roman"/>
                <w:bCs/>
                <w:sz w:val="24"/>
                <w:szCs w:val="24"/>
              </w:rPr>
              <w:t>0</w:t>
            </w:r>
            <w:r w:rsidR="00FA1A9C" w:rsidRPr="000B66BC">
              <w:rPr>
                <w:rFonts w:ascii="Times New Roman" w:hAnsi="Times New Roman"/>
                <w:bCs/>
                <w:sz w:val="24"/>
                <w:szCs w:val="24"/>
              </w:rPr>
              <w:t>0</w:t>
            </w:r>
            <w:r w:rsidR="00C97698"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7D4B43" w:rsidRPr="000B66BC">
              <w:rPr>
                <w:rFonts w:ascii="Times New Roman" w:hAnsi="Times New Roman"/>
                <w:bCs/>
                <w:sz w:val="24"/>
                <w:szCs w:val="24"/>
              </w:rPr>
              <w:t>,</w:t>
            </w:r>
            <w:ins w:id="749" w:author="Author">
              <w:r w:rsidR="00416B4E">
                <w:rPr>
                  <w:rFonts w:ascii="Times New Roman" w:hAnsi="Times New Roman"/>
                  <w:bCs/>
                  <w:sz w:val="24"/>
                  <w:szCs w:val="24"/>
                </w:rPr>
                <w:t xml:space="preserve"> </w:t>
              </w:r>
              <w:r w:rsidR="00416B4E" w:rsidRPr="000B66BC">
                <w:rPr>
                  <w:rFonts w:ascii="Times New Roman" w:hAnsi="Times New Roman"/>
                  <w:bCs/>
                  <w:sz w:val="24"/>
                  <w:szCs w:val="24"/>
                </w:rPr>
                <w:t>{LRCalc;01</w:t>
              </w:r>
              <w:r w:rsidR="00416B4E">
                <w:rPr>
                  <w:rFonts w:ascii="Times New Roman" w:hAnsi="Times New Roman"/>
                  <w:bCs/>
                  <w:sz w:val="24"/>
                  <w:szCs w:val="24"/>
                </w:rPr>
                <w:t>65</w:t>
              </w:r>
              <w:r w:rsidR="00416B4E" w:rsidRPr="000B66BC">
                <w:rPr>
                  <w:rFonts w:ascii="Times New Roman" w:hAnsi="Times New Roman"/>
                  <w:bCs/>
                  <w:sz w:val="24"/>
                  <w:szCs w:val="24"/>
                </w:rPr>
                <w:t>;0010</w:t>
              </w:r>
              <w:proofErr w:type="gramStart"/>
              <w:r w:rsidR="00416B4E" w:rsidRPr="000B66BC">
                <w:rPr>
                  <w:rFonts w:ascii="Times New Roman" w:hAnsi="Times New Roman"/>
                  <w:bCs/>
                  <w:sz w:val="24"/>
                  <w:szCs w:val="24"/>
                </w:rPr>
                <w:t xml:space="preserve">} </w:t>
              </w:r>
            </w:ins>
            <w:r w:rsidR="00124715" w:rsidRPr="000B66BC">
              <w:rPr>
                <w:rFonts w:ascii="Times New Roman" w:hAnsi="Times New Roman"/>
                <w:bCs/>
                <w:sz w:val="24"/>
                <w:szCs w:val="24"/>
              </w:rPr>
              <w:t xml:space="preserve"> {</w:t>
            </w:r>
            <w:proofErr w:type="gramEnd"/>
            <w:r w:rsidR="00124715" w:rsidRPr="000B66BC">
              <w:rPr>
                <w:rFonts w:ascii="Times New Roman" w:hAnsi="Times New Roman"/>
                <w:bCs/>
                <w:sz w:val="24"/>
                <w:szCs w:val="24"/>
              </w:rPr>
              <w:t>LRCalc;</w:t>
            </w:r>
            <w:r w:rsidR="00863FA6" w:rsidRPr="000B66BC">
              <w:rPr>
                <w:rFonts w:ascii="Times New Roman" w:hAnsi="Times New Roman"/>
                <w:bCs/>
                <w:sz w:val="24"/>
                <w:szCs w:val="24"/>
              </w:rPr>
              <w:t>0</w:t>
            </w:r>
            <w:r w:rsidR="003E1D33" w:rsidRPr="000B66BC">
              <w:rPr>
                <w:rFonts w:ascii="Times New Roman" w:hAnsi="Times New Roman"/>
                <w:bCs/>
                <w:sz w:val="24"/>
                <w:szCs w:val="24"/>
              </w:rPr>
              <w:t>170</w:t>
            </w:r>
            <w:r w:rsidR="00124715" w:rsidRPr="000B66BC">
              <w:rPr>
                <w:rFonts w:ascii="Times New Roman" w:hAnsi="Times New Roman"/>
                <w:bCs/>
                <w:sz w:val="24"/>
                <w:szCs w:val="24"/>
              </w:rPr>
              <w:t>;</w:t>
            </w:r>
            <w:r w:rsidR="00863FA6" w:rsidRPr="000B66BC">
              <w:rPr>
                <w:rFonts w:ascii="Times New Roman" w:hAnsi="Times New Roman"/>
                <w:bCs/>
                <w:sz w:val="24"/>
                <w:szCs w:val="24"/>
              </w:rPr>
              <w:t>0</w:t>
            </w:r>
            <w:r w:rsidR="00513244" w:rsidRPr="000B66BC">
              <w:rPr>
                <w:rFonts w:ascii="Times New Roman" w:hAnsi="Times New Roman"/>
                <w:bCs/>
                <w:sz w:val="24"/>
                <w:szCs w:val="24"/>
              </w:rPr>
              <w:t>0</w:t>
            </w:r>
            <w:r w:rsidR="00C97698" w:rsidRPr="000B66BC">
              <w:rPr>
                <w:rFonts w:ascii="Times New Roman" w:hAnsi="Times New Roman"/>
                <w:bCs/>
                <w:sz w:val="24"/>
                <w:szCs w:val="24"/>
              </w:rPr>
              <w:t>1</w:t>
            </w:r>
            <w:r w:rsidR="00513244" w:rsidRPr="000B66BC">
              <w:rPr>
                <w:rFonts w:ascii="Times New Roman" w:hAnsi="Times New Roman"/>
                <w:bCs/>
                <w:sz w:val="24"/>
                <w:szCs w:val="24"/>
              </w:rPr>
              <w:t>0</w:t>
            </w:r>
            <w:r w:rsidR="00124715" w:rsidRPr="000B66BC">
              <w:rPr>
                <w:rFonts w:ascii="Times New Roman" w:hAnsi="Times New Roman"/>
                <w:bCs/>
                <w:sz w:val="24"/>
                <w:szCs w:val="24"/>
              </w:rPr>
              <w:t xml:space="preserve">} </w:t>
            </w:r>
            <w:r w:rsidR="007D4B43" w:rsidRPr="000B66BC">
              <w:rPr>
                <w:rFonts w:ascii="Times New Roman" w:hAnsi="Times New Roman"/>
                <w:bCs/>
                <w:sz w:val="24"/>
                <w:szCs w:val="24"/>
              </w:rPr>
              <w:t>and</w:t>
            </w:r>
            <w:r w:rsidR="00124715" w:rsidRPr="000B66BC">
              <w:rPr>
                <w:rFonts w:ascii="Times New Roman" w:hAnsi="Times New Roman"/>
                <w:bCs/>
                <w:sz w:val="24"/>
                <w:szCs w:val="24"/>
              </w:rPr>
              <w:t xml:space="preserve"> {LRCalc;</w:t>
            </w:r>
            <w:r w:rsidR="00863FA6" w:rsidRPr="000B66BC">
              <w:rPr>
                <w:rFonts w:ascii="Times New Roman" w:hAnsi="Times New Roman"/>
                <w:bCs/>
                <w:sz w:val="24"/>
                <w:szCs w:val="24"/>
              </w:rPr>
              <w:t>0</w:t>
            </w:r>
            <w:r w:rsidR="003E1D33" w:rsidRPr="000B66BC">
              <w:rPr>
                <w:rFonts w:ascii="Times New Roman" w:hAnsi="Times New Roman"/>
                <w:bCs/>
                <w:sz w:val="24"/>
                <w:szCs w:val="24"/>
              </w:rPr>
              <w:t>180</w:t>
            </w:r>
            <w:r w:rsidR="00124715" w:rsidRPr="000B66BC">
              <w:rPr>
                <w:rFonts w:ascii="Times New Roman" w:hAnsi="Times New Roman"/>
                <w:bCs/>
                <w:sz w:val="24"/>
                <w:szCs w:val="24"/>
              </w:rPr>
              <w:t>;</w:t>
            </w:r>
            <w:r w:rsidR="00513244" w:rsidRPr="000B66BC">
              <w:rPr>
                <w:rFonts w:ascii="Times New Roman" w:hAnsi="Times New Roman"/>
                <w:bCs/>
                <w:sz w:val="24"/>
                <w:szCs w:val="24"/>
              </w:rPr>
              <w:t>0</w:t>
            </w:r>
            <w:r w:rsidR="00863FA6" w:rsidRPr="000B66BC">
              <w:rPr>
                <w:rFonts w:ascii="Times New Roman" w:hAnsi="Times New Roman"/>
                <w:bCs/>
                <w:sz w:val="24"/>
                <w:szCs w:val="24"/>
              </w:rPr>
              <w:t>0</w:t>
            </w:r>
            <w:r w:rsidR="00C97698" w:rsidRPr="000B66BC">
              <w:rPr>
                <w:rFonts w:ascii="Times New Roman" w:hAnsi="Times New Roman"/>
                <w:bCs/>
                <w:sz w:val="24"/>
                <w:szCs w:val="24"/>
              </w:rPr>
              <w:t>1</w:t>
            </w:r>
            <w:r w:rsidR="00513244" w:rsidRPr="000B66BC">
              <w:rPr>
                <w:rFonts w:ascii="Times New Roman" w:hAnsi="Times New Roman"/>
                <w:bCs/>
                <w:sz w:val="24"/>
                <w:szCs w:val="24"/>
              </w:rPr>
              <w:t>0</w:t>
            </w:r>
            <w:r w:rsidR="00124715" w:rsidRPr="000B66BC">
              <w:rPr>
                <w:rFonts w:ascii="Times New Roman" w:hAnsi="Times New Roman"/>
                <w:bCs/>
                <w:sz w:val="24"/>
                <w:szCs w:val="24"/>
              </w:rPr>
              <w:t>}</w:t>
            </w:r>
            <w:r w:rsidR="006423CC" w:rsidRPr="000B66BC">
              <w:rPr>
                <w:rFonts w:ascii="Times New Roman" w:hAnsi="Times New Roman"/>
                <w:bCs/>
                <w:sz w:val="24"/>
                <w:szCs w:val="24"/>
              </w:rPr>
              <w:t xml:space="preserve"> excluding the respective intragroup exposures (solo basis) exempted in accordance with </w:t>
            </w:r>
            <w:r w:rsidR="00FB04A6" w:rsidRPr="000B66BC">
              <w:rPr>
                <w:rFonts w:ascii="Times New Roman" w:hAnsi="Times New Roman"/>
                <w:bCs/>
                <w:sz w:val="24"/>
                <w:szCs w:val="24"/>
              </w:rPr>
              <w:t>point (c)</w:t>
            </w:r>
            <w:ins w:id="750" w:author="Author">
              <w:r w:rsidR="00F06CBE">
                <w:rPr>
                  <w:rFonts w:ascii="Times New Roman" w:hAnsi="Times New Roman"/>
                  <w:bCs/>
                  <w:sz w:val="24"/>
                  <w:szCs w:val="24"/>
                </w:rPr>
                <w:t xml:space="preserve"> and point (ca) </w:t>
              </w:r>
            </w:ins>
            <w:r w:rsidR="00FB04A6" w:rsidRPr="000B66BC">
              <w:rPr>
                <w:rFonts w:ascii="Times New Roman" w:hAnsi="Times New Roman"/>
                <w:bCs/>
                <w:sz w:val="24"/>
                <w:szCs w:val="24"/>
              </w:rPr>
              <w:t xml:space="preserve"> of </w:t>
            </w:r>
            <w:r w:rsidR="006423CC" w:rsidRPr="000B66BC">
              <w:rPr>
                <w:rFonts w:ascii="Times New Roman" w:hAnsi="Times New Roman"/>
                <w:bCs/>
                <w:sz w:val="24"/>
                <w:szCs w:val="24"/>
              </w:rPr>
              <w:t xml:space="preserve">Article </w:t>
            </w:r>
            <w:r w:rsidR="00E84813" w:rsidRPr="000B66BC">
              <w:rPr>
                <w:rFonts w:ascii="Times New Roman" w:hAnsi="Times New Roman"/>
                <w:bCs/>
                <w:sz w:val="24"/>
                <w:szCs w:val="24"/>
              </w:rPr>
              <w:t>429a(1)</w:t>
            </w:r>
            <w:r w:rsidR="00E84813" w:rsidRPr="000B66BC">
              <w:rPr>
                <w:rFonts w:ascii="Times New Roman" w:hAnsi="Times New Roman"/>
                <w:b/>
                <w:sz w:val="24"/>
                <w:szCs w:val="24"/>
              </w:rPr>
              <w:t xml:space="preserve"> </w:t>
            </w:r>
            <w:del w:id="751" w:author="Author">
              <w:r w:rsidR="00684733" w:rsidRPr="000B66BC" w:rsidDel="0032789D">
                <w:rPr>
                  <w:rFonts w:ascii="Times New Roman" w:hAnsi="Times New Roman"/>
                  <w:bCs/>
                  <w:sz w:val="24"/>
                  <w:szCs w:val="24"/>
                </w:rPr>
                <w:delText>CRR</w:delText>
              </w:r>
            </w:del>
            <w:ins w:id="752" w:author="Author">
              <w:r w:rsidR="0032789D">
                <w:rPr>
                  <w:rFonts w:ascii="Times New Roman" w:hAnsi="Times New Roman"/>
                  <w:bCs/>
                  <w:sz w:val="24"/>
                  <w:szCs w:val="24"/>
                </w:rPr>
                <w:t>REGULATION (EU) NO 575/2013</w:t>
              </w:r>
            </w:ins>
            <w:r w:rsidR="007D4B43" w:rsidRPr="000B66BC">
              <w:rPr>
                <w:rFonts w:ascii="Times New Roman" w:hAnsi="Times New Roman"/>
                <w:bCs/>
                <w:sz w:val="24"/>
                <w:szCs w:val="24"/>
              </w:rPr>
              <w:t>.</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10;</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sz w:val="24"/>
                <w:szCs w:val="24"/>
              </w:rPr>
              <w:t>Off-balance sheet items</w:t>
            </w:r>
            <w:r w:rsidR="00D50BF9" w:rsidRPr="000B66BC">
              <w:rPr>
                <w:rFonts w:ascii="Times New Roman" w:hAnsi="Times New Roman"/>
                <w:b/>
                <w:sz w:val="24"/>
                <w:szCs w:val="24"/>
              </w:rPr>
              <w:t>– RW</w:t>
            </w:r>
            <w:r w:rsidR="00247954" w:rsidRPr="000B66BC">
              <w:rPr>
                <w:rFonts w:ascii="Times New Roman" w:hAnsi="Times New Roman"/>
                <w:b/>
                <w:sz w:val="24"/>
                <w:szCs w:val="24"/>
              </w:rPr>
              <w:t>E</w:t>
            </w:r>
            <w:r w:rsidR="00D50BF9" w:rsidRPr="000B66BC">
              <w:rPr>
                <w:rFonts w:ascii="Times New Roman" w:hAnsi="Times New Roman"/>
                <w:b/>
                <w:sz w:val="24"/>
                <w:szCs w:val="24"/>
              </w:rPr>
              <w:t>A</w:t>
            </w:r>
          </w:p>
          <w:p w14:paraId="672047D9" w14:textId="3BA3DDBD"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Th</w:t>
            </w:r>
            <w:r w:rsidR="00470082" w:rsidRPr="000B66BC">
              <w:rPr>
                <w:rFonts w:ascii="Times New Roman" w:hAnsi="Times New Roman"/>
                <w:bCs/>
                <w:sz w:val="24"/>
                <w:szCs w:val="24"/>
              </w:rPr>
              <w:t>e</w:t>
            </w:r>
            <w:r w:rsidRPr="000B66BC">
              <w:rPr>
                <w:rFonts w:ascii="Times New Roman" w:hAnsi="Times New Roman"/>
                <w:bCs/>
                <w:sz w:val="24"/>
                <w:szCs w:val="24"/>
              </w:rPr>
              <w:t xml:space="preserve"> risk-weighted exposure amount of off-balance sheet items</w:t>
            </w:r>
            <w:r w:rsidR="006C0C0A" w:rsidRPr="000B66BC">
              <w:rPr>
                <w:rFonts w:ascii="Times New Roman" w:hAnsi="Times New Roman"/>
                <w:bCs/>
                <w:sz w:val="24"/>
                <w:szCs w:val="24"/>
              </w:rPr>
              <w:t xml:space="preserve"> </w:t>
            </w:r>
            <w:r w:rsidR="004B653A" w:rsidRPr="000B66BC">
              <w:rPr>
                <w:rFonts w:ascii="Times New Roman" w:hAnsi="Times New Roman"/>
                <w:bCs/>
                <w:sz w:val="24"/>
                <w:szCs w:val="24"/>
              </w:rPr>
              <w:t>– excluding</w:t>
            </w:r>
            <w:r w:rsidR="006C0C0A" w:rsidRPr="000B66BC">
              <w:rPr>
                <w:rFonts w:ascii="Times New Roman" w:hAnsi="Times New Roman"/>
                <w:bCs/>
                <w:sz w:val="24"/>
                <w:szCs w:val="24"/>
              </w:rPr>
              <w:t xml:space="preserve"> </w:t>
            </w:r>
            <w:r w:rsidR="001F28E7" w:rsidRPr="000B66BC">
              <w:rPr>
                <w:rFonts w:ascii="Times New Roman" w:hAnsi="Times New Roman"/>
                <w:bCs/>
                <w:sz w:val="24"/>
                <w:szCs w:val="24"/>
              </w:rPr>
              <w:t>SFTs</w:t>
            </w:r>
            <w:r w:rsidR="008153CE" w:rsidRPr="000B66BC">
              <w:rPr>
                <w:rFonts w:ascii="Times New Roman" w:hAnsi="Times New Roman"/>
                <w:bCs/>
                <w:sz w:val="24"/>
                <w:szCs w:val="24"/>
              </w:rPr>
              <w:t xml:space="preserve"> and</w:t>
            </w:r>
            <w:r w:rsidR="00873845" w:rsidRPr="000B66BC">
              <w:rPr>
                <w:rFonts w:ascii="Times New Roman" w:hAnsi="Times New Roman"/>
                <w:bCs/>
                <w:sz w:val="24"/>
                <w:szCs w:val="24"/>
              </w:rPr>
              <w:t xml:space="preserve"> derivatives</w:t>
            </w:r>
            <w:r w:rsidR="004B653A" w:rsidRPr="000B66BC">
              <w:rPr>
                <w:rFonts w:ascii="Times New Roman" w:hAnsi="Times New Roman"/>
                <w:bCs/>
                <w:sz w:val="24"/>
                <w:szCs w:val="24"/>
              </w:rPr>
              <w:t xml:space="preserve"> – as in </w:t>
            </w:r>
            <w:r w:rsidRPr="000B66BC">
              <w:rPr>
                <w:rFonts w:ascii="Times New Roman" w:hAnsi="Times New Roman"/>
                <w:bCs/>
                <w:sz w:val="24"/>
                <w:szCs w:val="24"/>
              </w:rPr>
              <w:t>the Standardised Approach</w:t>
            </w:r>
            <w:r w:rsidR="004B653A" w:rsidRPr="000B66BC">
              <w:rPr>
                <w:rFonts w:ascii="Times New Roman" w:hAnsi="Times New Roman"/>
                <w:bCs/>
                <w:sz w:val="24"/>
                <w:szCs w:val="24"/>
              </w:rPr>
              <w:t xml:space="preserve"> and</w:t>
            </w:r>
            <w:r w:rsidRPr="000B66BC">
              <w:rPr>
                <w:rFonts w:ascii="Times New Roman" w:hAnsi="Times New Roman"/>
                <w:bCs/>
                <w:sz w:val="24"/>
                <w:szCs w:val="24"/>
              </w:rPr>
              <w:t xml:space="preserve"> the </w:t>
            </w:r>
            <w:r w:rsidR="001F28E7" w:rsidRPr="000B66BC">
              <w:rPr>
                <w:rFonts w:ascii="Times New Roman" w:hAnsi="Times New Roman"/>
                <w:bCs/>
                <w:sz w:val="24"/>
                <w:szCs w:val="24"/>
              </w:rPr>
              <w:t>IRB</w:t>
            </w:r>
            <w:r w:rsidRPr="000B66BC">
              <w:rPr>
                <w:rFonts w:ascii="Times New Roman" w:hAnsi="Times New Roman"/>
                <w:bCs/>
                <w:sz w:val="24"/>
                <w:szCs w:val="24"/>
              </w:rPr>
              <w:t xml:space="preserve"> Approach. For exposures under the Standardised Approach,</w:t>
            </w:r>
            <w:r w:rsidR="00FF2091" w:rsidRPr="000B66BC">
              <w:rPr>
                <w:rFonts w:ascii="Times New Roman" w:hAnsi="Times New Roman"/>
                <w:bCs/>
                <w:sz w:val="24"/>
                <w:szCs w:val="24"/>
              </w:rPr>
              <w:t xml:space="preserve"> institutions shall determine</w:t>
            </w:r>
            <w:r w:rsidRPr="000B66BC">
              <w:rPr>
                <w:rFonts w:ascii="Times New Roman" w:hAnsi="Times New Roman"/>
                <w:bCs/>
                <w:sz w:val="24"/>
                <w:szCs w:val="24"/>
              </w:rPr>
              <w:t xml:space="preserve"> the risk-weighted exposure amount</w:t>
            </w:r>
            <w:r w:rsidR="00FF2091" w:rsidRPr="000B66BC">
              <w:rPr>
                <w:rFonts w:ascii="Times New Roman" w:hAnsi="Times New Roman"/>
                <w:bCs/>
                <w:sz w:val="24"/>
                <w:szCs w:val="24"/>
              </w:rPr>
              <w:t xml:space="preserve"> in accordance with</w:t>
            </w:r>
            <w:r w:rsidRPr="000B66BC">
              <w:rPr>
                <w:rFonts w:ascii="Times New Roman" w:hAnsi="Times New Roman"/>
                <w:bCs/>
                <w:sz w:val="24"/>
                <w:szCs w:val="24"/>
              </w:rPr>
              <w:t xml:space="preserve"> Chapter 2</w:t>
            </w:r>
            <w:r w:rsidR="00D45B27" w:rsidRPr="000B66BC">
              <w:rPr>
                <w:rFonts w:ascii="Times New Roman" w:hAnsi="Times New Roman"/>
                <w:bCs/>
                <w:sz w:val="24"/>
                <w:szCs w:val="24"/>
              </w:rPr>
              <w:t xml:space="preserve"> of</w:t>
            </w:r>
            <w:r w:rsidRPr="000B66BC">
              <w:rPr>
                <w:rFonts w:ascii="Times New Roman" w:hAnsi="Times New Roman"/>
                <w:bCs/>
                <w:sz w:val="24"/>
                <w:szCs w:val="24"/>
              </w:rPr>
              <w:t xml:space="preserve"> Title II</w:t>
            </w:r>
            <w:r w:rsidR="00D45B27" w:rsidRPr="000B66BC">
              <w:rPr>
                <w:rFonts w:ascii="Times New Roman" w:hAnsi="Times New Roman"/>
                <w:sz w:val="24"/>
                <w:szCs w:val="24"/>
              </w:rPr>
              <w:t xml:space="preserve"> of</w:t>
            </w:r>
            <w:r w:rsidR="009D7791" w:rsidRPr="000B66BC">
              <w:rPr>
                <w:rFonts w:ascii="Times New Roman" w:hAnsi="Times New Roman"/>
                <w:sz w:val="24"/>
                <w:szCs w:val="24"/>
              </w:rPr>
              <w:t xml:space="preserve"> Part Three</w:t>
            </w:r>
            <w:r w:rsidRPr="000B66BC">
              <w:rPr>
                <w:rFonts w:ascii="Times New Roman" w:hAnsi="Times New Roman"/>
                <w:bCs/>
                <w:sz w:val="24"/>
                <w:szCs w:val="24"/>
              </w:rPr>
              <w:t xml:space="preserve"> </w:t>
            </w:r>
            <w:del w:id="753" w:author="Author">
              <w:r w:rsidR="00684733" w:rsidRPr="000B66BC" w:rsidDel="0032789D">
                <w:rPr>
                  <w:rFonts w:ascii="Times New Roman" w:hAnsi="Times New Roman"/>
                  <w:bCs/>
                  <w:sz w:val="24"/>
                  <w:szCs w:val="24"/>
                </w:rPr>
                <w:delText>CRR</w:delText>
              </w:r>
            </w:del>
            <w:ins w:id="754"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For exposures under the </w:t>
            </w:r>
            <w:r w:rsidR="001F28E7" w:rsidRPr="000B66BC">
              <w:rPr>
                <w:rFonts w:ascii="Times New Roman" w:hAnsi="Times New Roman"/>
                <w:bCs/>
                <w:sz w:val="24"/>
                <w:szCs w:val="24"/>
              </w:rPr>
              <w:t>IRB</w:t>
            </w:r>
            <w:r w:rsidRPr="000B66BC">
              <w:rPr>
                <w:rFonts w:ascii="Times New Roman" w:hAnsi="Times New Roman"/>
                <w:bCs/>
                <w:sz w:val="24"/>
                <w:szCs w:val="24"/>
              </w:rPr>
              <w:t xml:space="preserve"> Approach, </w:t>
            </w:r>
            <w:r w:rsidR="00FF2091" w:rsidRPr="000B66BC">
              <w:rPr>
                <w:rFonts w:ascii="Times New Roman" w:hAnsi="Times New Roman"/>
                <w:bCs/>
                <w:sz w:val="24"/>
                <w:szCs w:val="24"/>
              </w:rPr>
              <w:t xml:space="preserve">institutions shall determine </w:t>
            </w:r>
            <w:r w:rsidRPr="000B66BC">
              <w:rPr>
                <w:rFonts w:ascii="Times New Roman" w:hAnsi="Times New Roman"/>
                <w:bCs/>
                <w:sz w:val="24"/>
                <w:szCs w:val="24"/>
              </w:rPr>
              <w:t xml:space="preserve">the risk-weighted exposure amount </w:t>
            </w:r>
            <w:r w:rsidR="00FF2091" w:rsidRPr="000B66BC">
              <w:rPr>
                <w:rFonts w:ascii="Times New Roman" w:hAnsi="Times New Roman"/>
                <w:bCs/>
                <w:sz w:val="24"/>
                <w:szCs w:val="24"/>
              </w:rPr>
              <w:t>in accordance with</w:t>
            </w:r>
            <w:r w:rsidRPr="000B66BC">
              <w:rPr>
                <w:rFonts w:ascii="Times New Roman" w:hAnsi="Times New Roman"/>
                <w:bCs/>
                <w:sz w:val="24"/>
                <w:szCs w:val="24"/>
              </w:rPr>
              <w:t xml:space="preserve"> Chapter 3</w:t>
            </w:r>
            <w:r w:rsidR="00D45B27" w:rsidRPr="000B66BC">
              <w:rPr>
                <w:rFonts w:ascii="Times New Roman" w:hAnsi="Times New Roman"/>
                <w:bCs/>
                <w:sz w:val="24"/>
                <w:szCs w:val="24"/>
              </w:rPr>
              <w:t xml:space="preserve"> of</w:t>
            </w:r>
            <w:r w:rsidRPr="000B66BC">
              <w:rPr>
                <w:rFonts w:ascii="Times New Roman" w:hAnsi="Times New Roman"/>
                <w:bCs/>
                <w:sz w:val="24"/>
                <w:szCs w:val="24"/>
              </w:rPr>
              <w:t xml:space="preserve"> Title II</w:t>
            </w:r>
            <w:r w:rsidR="00D45B27" w:rsidRPr="000B66BC">
              <w:rPr>
                <w:rFonts w:ascii="Times New Roman" w:hAnsi="Times New Roman"/>
                <w:sz w:val="24"/>
                <w:szCs w:val="24"/>
              </w:rPr>
              <w:t xml:space="preserve"> of</w:t>
            </w:r>
            <w:r w:rsidR="009D7791" w:rsidRPr="000B66BC">
              <w:rPr>
                <w:rFonts w:ascii="Times New Roman" w:hAnsi="Times New Roman"/>
                <w:sz w:val="24"/>
                <w:szCs w:val="24"/>
              </w:rPr>
              <w:t xml:space="preserve"> Part Three</w:t>
            </w:r>
            <w:r w:rsidRPr="000B66BC">
              <w:rPr>
                <w:rFonts w:ascii="Times New Roman" w:hAnsi="Times New Roman"/>
                <w:bCs/>
                <w:sz w:val="24"/>
                <w:szCs w:val="24"/>
              </w:rPr>
              <w:t xml:space="preserve"> </w:t>
            </w:r>
            <w:del w:id="755" w:author="Author">
              <w:r w:rsidR="00684733" w:rsidRPr="000B66BC" w:rsidDel="0032789D">
                <w:rPr>
                  <w:rFonts w:ascii="Times New Roman" w:hAnsi="Times New Roman"/>
                  <w:bCs/>
                  <w:sz w:val="24"/>
                  <w:szCs w:val="24"/>
                </w:rPr>
                <w:delText>CRR</w:delText>
              </w:r>
            </w:del>
            <w:ins w:id="756"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 xml:space="preserve">Trade </w:t>
            </w:r>
            <w:proofErr w:type="gramStart"/>
            <w:r w:rsidR="00F4754B" w:rsidRPr="000B66BC">
              <w:rPr>
                <w:rFonts w:ascii="Times New Roman" w:hAnsi="Times New Roman"/>
                <w:b/>
                <w:bCs/>
                <w:sz w:val="24"/>
                <w:szCs w:val="24"/>
              </w:rPr>
              <w:t>Finance;</w:t>
            </w:r>
            <w:r w:rsidR="00D50BF9" w:rsidRPr="000B66BC">
              <w:rPr>
                <w:rFonts w:ascii="Times New Roman" w:hAnsi="Times New Roman"/>
                <w:b/>
                <w:sz w:val="24"/>
                <w:szCs w:val="24"/>
              </w:rPr>
              <w:t>–</w:t>
            </w:r>
            <w:proofErr w:type="gramEnd"/>
            <w:r w:rsidR="00D50BF9" w:rsidRPr="000B66BC">
              <w:rPr>
                <w:rFonts w:ascii="Times New Roman" w:hAnsi="Times New Roman"/>
                <w:b/>
                <w:sz w:val="24"/>
                <w:szCs w:val="24"/>
              </w:rPr>
              <w:t xml:space="preserve"> Leverage Ratio Exposure Value</w:t>
            </w:r>
          </w:p>
          <w:p w14:paraId="645ACACC" w14:textId="77777777" w:rsidR="00F21A85" w:rsidRDefault="00F4754B" w:rsidP="00F21A85">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off-balance sheet items related to trade </w:t>
            </w:r>
            <w:proofErr w:type="gramStart"/>
            <w:r w:rsidRPr="000B66BC">
              <w:rPr>
                <w:rFonts w:ascii="Times New Roman" w:hAnsi="Times New Roman"/>
                <w:bCs/>
                <w:sz w:val="24"/>
                <w:szCs w:val="24"/>
              </w:rPr>
              <w:t>finance</w:t>
            </w:r>
            <w:proofErr w:type="gramEnd"/>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the reporting in LR4</w:t>
            </w:r>
            <w:r w:rsidRPr="000B66BC">
              <w:rPr>
                <w:rFonts w:ascii="Times New Roman" w:hAnsi="Times New Roman"/>
                <w:bCs/>
                <w:sz w:val="24"/>
                <w:szCs w:val="24"/>
              </w:rPr>
              <w:t xml:space="preserve">, off-balance sheet items related to trade finance shall relate to issued and confirmed import and export letters of credit </w:t>
            </w:r>
            <w:r w:rsidR="00F21A85">
              <w:rPr>
                <w:rFonts w:ascii="Times New Roman" w:hAnsi="Times New Roman"/>
                <w:bCs/>
                <w:sz w:val="24"/>
                <w:szCs w:val="24"/>
              </w:rPr>
              <w:t>that</w:t>
            </w:r>
            <w:r w:rsidRPr="000B66BC">
              <w:rPr>
                <w:rFonts w:ascii="Times New Roman" w:hAnsi="Times New Roman"/>
                <w:bCs/>
                <w:sz w:val="24"/>
                <w:szCs w:val="24"/>
              </w:rPr>
              <w:t xml:space="preserve"> are short-term and self-liquidating, and similar transactions.</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Trade Finance</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6D7F09A8" w14:textId="77777777" w:rsidR="006918E9" w:rsidRDefault="00F4754B" w:rsidP="006918E9">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risk-weighted exposure value of off-balance sheet items</w:t>
            </w:r>
            <w:r w:rsidR="004B653A" w:rsidRPr="000B66BC">
              <w:rPr>
                <w:rFonts w:ascii="Times New Roman" w:hAnsi="Times New Roman"/>
                <w:bCs/>
                <w:sz w:val="24"/>
                <w:szCs w:val="24"/>
              </w:rPr>
              <w:t xml:space="preserve"> – excluding </w:t>
            </w:r>
            <w:r w:rsidR="001F28E7" w:rsidRPr="000B66BC">
              <w:rPr>
                <w:rFonts w:ascii="Times New Roman" w:hAnsi="Times New Roman"/>
                <w:bCs/>
                <w:sz w:val="24"/>
                <w:szCs w:val="24"/>
              </w:rPr>
              <w:t>SFTs</w:t>
            </w:r>
            <w:r w:rsidR="00BC49E8" w:rsidRPr="000B66BC">
              <w:rPr>
                <w:rFonts w:ascii="Times New Roman" w:hAnsi="Times New Roman"/>
                <w:bCs/>
                <w:sz w:val="24"/>
                <w:szCs w:val="24"/>
              </w:rPr>
              <w:t xml:space="preserve"> and derivatives</w:t>
            </w:r>
            <w:r w:rsidR="004B653A" w:rsidRPr="000B66BC">
              <w:rPr>
                <w:rFonts w:ascii="Times New Roman" w:hAnsi="Times New Roman"/>
                <w:bCs/>
                <w:sz w:val="24"/>
                <w:szCs w:val="24"/>
              </w:rPr>
              <w:t xml:space="preserve"> – related </w:t>
            </w:r>
            <w:r w:rsidRPr="000B66BC">
              <w:rPr>
                <w:rFonts w:ascii="Times New Roman" w:hAnsi="Times New Roman"/>
                <w:bCs/>
                <w:sz w:val="24"/>
                <w:szCs w:val="24"/>
              </w:rPr>
              <w:t xml:space="preserve">to trade </w:t>
            </w:r>
            <w:proofErr w:type="gramStart"/>
            <w:r w:rsidRPr="000B66BC">
              <w:rPr>
                <w:rFonts w:ascii="Times New Roman" w:hAnsi="Times New Roman"/>
                <w:bCs/>
                <w:sz w:val="24"/>
                <w:szCs w:val="24"/>
              </w:rPr>
              <w:t>finance</w:t>
            </w:r>
            <w:proofErr w:type="gramEnd"/>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the reporting in LR4</w:t>
            </w:r>
            <w:r w:rsidRPr="000B66BC">
              <w:rPr>
                <w:rFonts w:ascii="Times New Roman" w:hAnsi="Times New Roman"/>
                <w:bCs/>
                <w:sz w:val="24"/>
                <w:szCs w:val="24"/>
              </w:rPr>
              <w:t xml:space="preserve">, off-balance sheet items related to trade finance shall relate to issued and confirmed import and export letters of credit </w:t>
            </w:r>
            <w:r w:rsidR="00F21A85">
              <w:rPr>
                <w:rFonts w:ascii="Times New Roman" w:hAnsi="Times New Roman"/>
                <w:bCs/>
                <w:sz w:val="24"/>
                <w:szCs w:val="24"/>
              </w:rPr>
              <w:t>that</w:t>
            </w:r>
            <w:r w:rsidRPr="000B66BC">
              <w:rPr>
                <w:rFonts w:ascii="Times New Roman" w:hAnsi="Times New Roman"/>
                <w:bCs/>
                <w:sz w:val="24"/>
                <w:szCs w:val="24"/>
              </w:rPr>
              <w:t xml:space="preserve"> are short-term and self-liquidating, and similar transactions.</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1E4710" w:rsidRPr="000B66BC">
              <w:rPr>
                <w:rFonts w:ascii="Times New Roman" w:hAnsi="Times New Roman"/>
                <w:bCs/>
                <w:sz w:val="24"/>
                <w:szCs w:val="24"/>
              </w:rPr>
              <w:t>0</w:t>
            </w:r>
            <w:r w:rsidRPr="000B66BC">
              <w:rPr>
                <w:rFonts w:ascii="Times New Roman" w:hAnsi="Times New Roman"/>
                <w:bCs/>
                <w:sz w:val="24"/>
                <w:szCs w:val="24"/>
              </w:rPr>
              <w:t>030;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sz w:val="24"/>
                <w:szCs w:val="24"/>
              </w:rPr>
              <w:t>The leverage ratio</w:t>
            </w:r>
            <w:r w:rsidRPr="000B66BC">
              <w:rPr>
                <w:rFonts w:ascii="Times New Roman" w:hAnsi="Times New Roman"/>
                <w:b/>
                <w:sz w:val="24"/>
                <w:szCs w:val="24"/>
              </w:rPr>
              <w:t xml:space="preserve"> </w:t>
            </w:r>
            <w:r w:rsidRPr="000B66BC">
              <w:rPr>
                <w:rFonts w:ascii="Times New Roman" w:hAnsi="Times New Roman"/>
                <w:bCs/>
                <w:sz w:val="24"/>
                <w:szCs w:val="24"/>
              </w:rPr>
              <w:t>exposure value of off-balance sheet items related to trade finance under an official export credit insurance</w:t>
            </w:r>
            <w:r w:rsidR="006918E9">
              <w:rPr>
                <w:rFonts w:ascii="Times New Roman" w:hAnsi="Times New Roman"/>
                <w:sz w:val="24"/>
                <w:szCs w:val="24"/>
              </w:rPr>
              <w:t xml:space="preserve"> </w:t>
            </w:r>
            <w:proofErr w:type="gramStart"/>
            <w:r w:rsidR="006918E9">
              <w:rPr>
                <w:rFonts w:ascii="Times New Roman" w:hAnsi="Times New Roman"/>
                <w:sz w:val="24"/>
                <w:szCs w:val="24"/>
              </w:rPr>
              <w:t>schem</w:t>
            </w:r>
            <w:r w:rsidR="00F21A85">
              <w:rPr>
                <w:rFonts w:ascii="Times New Roman" w:hAnsi="Times New Roman"/>
                <w:sz w:val="24"/>
                <w:szCs w:val="24"/>
              </w:rPr>
              <w:t>e</w:t>
            </w:r>
            <w:proofErr w:type="gramEnd"/>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the reporting in LR4</w:t>
            </w:r>
            <w:r w:rsidRPr="000B66BC">
              <w:rPr>
                <w:rFonts w:ascii="Times New Roman" w:hAnsi="Times New Roman"/>
                <w:bCs/>
                <w:sz w:val="24"/>
                <w:szCs w:val="24"/>
              </w:rPr>
              <w:t xml:space="preserve">, an official </w:t>
            </w:r>
            <w:r w:rsidRPr="000B66BC">
              <w:rPr>
                <w:rFonts w:ascii="Times New Roman" w:hAnsi="Times New Roman"/>
                <w:sz w:val="24"/>
                <w:szCs w:val="24"/>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30;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The risk-weighted exposure value of off-balance sheet items</w:t>
            </w:r>
            <w:r w:rsidR="004B653A" w:rsidRPr="000B66BC">
              <w:rPr>
                <w:rFonts w:ascii="Times New Roman" w:hAnsi="Times New Roman"/>
                <w:bCs/>
                <w:sz w:val="24"/>
                <w:szCs w:val="24"/>
              </w:rPr>
              <w:t xml:space="preserve"> – excluding </w:t>
            </w:r>
            <w:r w:rsidR="001F28E7" w:rsidRPr="000B66BC">
              <w:rPr>
                <w:rFonts w:ascii="Times New Roman" w:hAnsi="Times New Roman"/>
                <w:bCs/>
                <w:sz w:val="24"/>
                <w:szCs w:val="24"/>
              </w:rPr>
              <w:t>SFTs</w:t>
            </w:r>
            <w:r w:rsidR="00873845" w:rsidRPr="000B66BC">
              <w:rPr>
                <w:rFonts w:ascii="Times New Roman" w:hAnsi="Times New Roman"/>
                <w:bCs/>
                <w:sz w:val="24"/>
                <w:szCs w:val="24"/>
              </w:rPr>
              <w:t xml:space="preserve"> and derivatives</w:t>
            </w:r>
            <w:r w:rsidR="004B653A" w:rsidRPr="000B66BC">
              <w:rPr>
                <w:rFonts w:ascii="Times New Roman" w:hAnsi="Times New Roman"/>
                <w:bCs/>
                <w:sz w:val="24"/>
                <w:szCs w:val="24"/>
              </w:rPr>
              <w:t xml:space="preserve"> – related </w:t>
            </w:r>
            <w:r w:rsidRPr="000B66BC">
              <w:rPr>
                <w:rFonts w:ascii="Times New Roman" w:hAnsi="Times New Roman"/>
                <w:bCs/>
                <w:sz w:val="24"/>
                <w:szCs w:val="24"/>
              </w:rPr>
              <w:t xml:space="preserve">to trade finance under an </w:t>
            </w:r>
            <w:r w:rsidRPr="000B66BC">
              <w:rPr>
                <w:rFonts w:ascii="Times New Roman" w:hAnsi="Times New Roman"/>
                <w:sz w:val="24"/>
                <w:szCs w:val="24"/>
              </w:rPr>
              <w:t xml:space="preserve">official export credit insurance </w:t>
            </w:r>
            <w:proofErr w:type="gramStart"/>
            <w:r w:rsidRPr="000B66BC">
              <w:rPr>
                <w:rFonts w:ascii="Times New Roman" w:hAnsi="Times New Roman"/>
                <w:sz w:val="24"/>
                <w:szCs w:val="24"/>
              </w:rPr>
              <w:t>scheme</w:t>
            </w:r>
            <w:proofErr w:type="gramEnd"/>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the reporting in LR4</w:t>
            </w:r>
            <w:r w:rsidRPr="000B66BC">
              <w:rPr>
                <w:rFonts w:ascii="Times New Roman" w:hAnsi="Times New Roman"/>
                <w:bCs/>
                <w:sz w:val="24"/>
                <w:szCs w:val="24"/>
              </w:rPr>
              <w:t xml:space="preserve">, an official </w:t>
            </w:r>
            <w:r w:rsidRPr="000B66BC">
              <w:rPr>
                <w:rFonts w:ascii="Times New Roman" w:hAnsi="Times New Roman"/>
                <w:sz w:val="24"/>
                <w:szCs w:val="24"/>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Pr="000B66BC">
              <w:rPr>
                <w:rFonts w:ascii="Times New Roman" w:hAnsi="Times New Roman"/>
                <w:bCs/>
                <w:sz w:val="24"/>
                <w:szCs w:val="24"/>
              </w:rPr>
              <w:t>040;</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and SFTs subject to a cross-product netting agreement</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04D3A7BA" w14:textId="187E68FD" w:rsidR="002509B1" w:rsidRPr="000B66BC" w:rsidRDefault="00F4754B" w:rsidP="00F21A85">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leverage ratio exposure value of derivatives and </w:t>
            </w:r>
            <w:r w:rsidR="001F28E7" w:rsidRPr="000B66BC">
              <w:rPr>
                <w:rFonts w:ascii="Times New Roman" w:hAnsi="Times New Roman"/>
                <w:bCs/>
                <w:sz w:val="24"/>
                <w:szCs w:val="24"/>
              </w:rPr>
              <w:t>SFTs</w:t>
            </w:r>
            <w:r w:rsidRPr="000B66BC">
              <w:rPr>
                <w:rFonts w:ascii="Times New Roman" w:hAnsi="Times New Roman"/>
                <w:bCs/>
                <w:sz w:val="24"/>
                <w:szCs w:val="24"/>
              </w:rPr>
              <w:t xml:space="preserve"> if subject to a cross-product netting agreement as defined in Article </w:t>
            </w:r>
            <w:r w:rsidR="009D7791" w:rsidRPr="000B66BC">
              <w:rPr>
                <w:rFonts w:ascii="Times New Roman" w:hAnsi="Times New Roman"/>
                <w:bCs/>
                <w:sz w:val="24"/>
                <w:szCs w:val="24"/>
              </w:rPr>
              <w:t>272</w:t>
            </w:r>
            <w:r w:rsidRPr="000B66BC">
              <w:rPr>
                <w:rFonts w:ascii="Times New Roman" w:hAnsi="Times New Roman"/>
                <w:bCs/>
                <w:sz w:val="24"/>
                <w:szCs w:val="24"/>
              </w:rPr>
              <w:t xml:space="preserve">(25) </w:t>
            </w:r>
            <w:del w:id="757" w:author="Author">
              <w:r w:rsidR="00684733" w:rsidRPr="000B66BC" w:rsidDel="0032789D">
                <w:rPr>
                  <w:rFonts w:ascii="Times New Roman" w:hAnsi="Times New Roman"/>
                  <w:bCs/>
                  <w:sz w:val="24"/>
                  <w:szCs w:val="24"/>
                </w:rPr>
                <w:delText>CRR</w:delText>
              </w:r>
            </w:del>
            <w:ins w:id="758" w:author="Author">
              <w:r w:rsidR="0032789D">
                <w:rPr>
                  <w:rFonts w:ascii="Times New Roman" w:hAnsi="Times New Roman"/>
                  <w:bCs/>
                  <w:sz w:val="24"/>
                  <w:szCs w:val="24"/>
                </w:rPr>
                <w:t>REGULATION (EU) NO 575/2013</w:t>
              </w:r>
            </w:ins>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40;</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and SFTs subject to a cross-product netting agreement</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2D88BC4B" w14:textId="286F3AA3"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risk-weighted exposure amounts</w:t>
            </w:r>
            <w:r w:rsidR="00C8493C" w:rsidRPr="000B66BC">
              <w:rPr>
                <w:rFonts w:ascii="Times New Roman" w:hAnsi="Times New Roman"/>
                <w:sz w:val="24"/>
                <w:szCs w:val="24"/>
              </w:rPr>
              <w:t xml:space="preserve"> to credit and counterparty credit risk as calculated u</w:t>
            </w:r>
            <w:r w:rsidR="005550ED" w:rsidRPr="000B66BC">
              <w:rPr>
                <w:rFonts w:ascii="Times New Roman" w:hAnsi="Times New Roman"/>
                <w:sz w:val="24"/>
                <w:szCs w:val="24"/>
              </w:rPr>
              <w:t>nder Title II</w:t>
            </w:r>
            <w:r w:rsidR="002E6BEF" w:rsidRPr="000B66BC">
              <w:rPr>
                <w:rFonts w:ascii="Times New Roman" w:hAnsi="Times New Roman"/>
                <w:sz w:val="24"/>
                <w:szCs w:val="24"/>
              </w:rPr>
              <w:t xml:space="preserve"> of</w:t>
            </w:r>
            <w:r w:rsidR="007B65AA" w:rsidRPr="000B66BC">
              <w:rPr>
                <w:rFonts w:ascii="Times New Roman" w:hAnsi="Times New Roman"/>
                <w:sz w:val="24"/>
                <w:szCs w:val="24"/>
              </w:rPr>
              <w:t xml:space="preserve"> Part Three</w:t>
            </w:r>
            <w:r w:rsidR="00C8493C" w:rsidRPr="000B66BC">
              <w:rPr>
                <w:rFonts w:ascii="Times New Roman" w:hAnsi="Times New Roman"/>
                <w:sz w:val="24"/>
                <w:szCs w:val="24"/>
              </w:rPr>
              <w:t xml:space="preserve"> </w:t>
            </w:r>
            <w:del w:id="759" w:author="Author">
              <w:r w:rsidR="00684733" w:rsidRPr="000B66BC" w:rsidDel="0032789D">
                <w:rPr>
                  <w:rFonts w:ascii="Times New Roman" w:hAnsi="Times New Roman"/>
                  <w:sz w:val="24"/>
                  <w:szCs w:val="24"/>
                </w:rPr>
                <w:delText>CRR</w:delText>
              </w:r>
            </w:del>
            <w:ins w:id="760" w:author="Author">
              <w:r w:rsidR="0032789D">
                <w:rPr>
                  <w:rFonts w:ascii="Times New Roman" w:hAnsi="Times New Roman"/>
                  <w:sz w:val="24"/>
                  <w:szCs w:val="24"/>
                </w:rPr>
                <w:t>REGULATION (EU) NO 575/2013</w:t>
              </w:r>
            </w:ins>
            <w:r w:rsidRPr="000B66BC">
              <w:rPr>
                <w:rFonts w:ascii="Times New Roman" w:hAnsi="Times New Roman"/>
                <w:bCs/>
                <w:sz w:val="24"/>
                <w:szCs w:val="24"/>
              </w:rPr>
              <w:t xml:space="preserve"> of derivatives and </w:t>
            </w:r>
            <w:r w:rsidR="001F28E7" w:rsidRPr="000B66BC">
              <w:rPr>
                <w:rFonts w:ascii="Times New Roman" w:hAnsi="Times New Roman"/>
                <w:bCs/>
                <w:sz w:val="24"/>
                <w:szCs w:val="24"/>
              </w:rPr>
              <w:t>S</w:t>
            </w:r>
            <w:r w:rsidR="005F2987" w:rsidRPr="000B66BC">
              <w:rPr>
                <w:rFonts w:ascii="Times New Roman" w:hAnsi="Times New Roman"/>
                <w:bCs/>
                <w:sz w:val="24"/>
                <w:szCs w:val="24"/>
              </w:rPr>
              <w:t>F</w:t>
            </w:r>
            <w:r w:rsidR="001F28E7" w:rsidRPr="000B66BC">
              <w:rPr>
                <w:rFonts w:ascii="Times New Roman" w:hAnsi="Times New Roman"/>
                <w:bCs/>
                <w:sz w:val="24"/>
                <w:szCs w:val="24"/>
              </w:rPr>
              <w:t>Ts</w:t>
            </w:r>
            <w:r w:rsidR="00A32213" w:rsidRPr="000B66BC">
              <w:rPr>
                <w:rFonts w:ascii="Times New Roman" w:hAnsi="Times New Roman"/>
                <w:bCs/>
                <w:sz w:val="24"/>
                <w:szCs w:val="24"/>
              </w:rPr>
              <w:t>, including those that are off-balance sheet,</w:t>
            </w:r>
            <w:r w:rsidRPr="000B66BC">
              <w:rPr>
                <w:rFonts w:ascii="Times New Roman" w:hAnsi="Times New Roman"/>
                <w:bCs/>
                <w:sz w:val="24"/>
                <w:szCs w:val="24"/>
              </w:rPr>
              <w:t xml:space="preserve"> if subject to a cross-product netting agreement as defined in Article </w:t>
            </w:r>
            <w:r w:rsidR="009D7791" w:rsidRPr="000B66BC">
              <w:rPr>
                <w:rFonts w:ascii="Times New Roman" w:hAnsi="Times New Roman"/>
                <w:bCs/>
                <w:sz w:val="24"/>
                <w:szCs w:val="24"/>
              </w:rPr>
              <w:t>272</w:t>
            </w:r>
            <w:r w:rsidRPr="000B66BC">
              <w:rPr>
                <w:rFonts w:ascii="Times New Roman" w:hAnsi="Times New Roman"/>
                <w:bCs/>
                <w:sz w:val="24"/>
                <w:szCs w:val="24"/>
              </w:rPr>
              <w:t xml:space="preserve">(25) </w:t>
            </w:r>
            <w:del w:id="761" w:author="Author">
              <w:r w:rsidR="00684733" w:rsidRPr="000B66BC" w:rsidDel="0032789D">
                <w:rPr>
                  <w:rFonts w:ascii="Times New Roman" w:hAnsi="Times New Roman"/>
                  <w:bCs/>
                  <w:sz w:val="24"/>
                  <w:szCs w:val="24"/>
                </w:rPr>
                <w:delText>CRR</w:delText>
              </w:r>
            </w:del>
            <w:ins w:id="762" w:author="Author">
              <w:r w:rsidR="0032789D">
                <w:rPr>
                  <w:rFonts w:ascii="Times New Roman" w:hAnsi="Times New Roman"/>
                  <w:bCs/>
                  <w:sz w:val="24"/>
                  <w:szCs w:val="24"/>
                </w:rPr>
                <w:t>REGULATION (EU) NO 575/2013</w:t>
              </w:r>
            </w:ins>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50;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not subject to a cross-product netting agreement</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48BC0234" w14:textId="4E29353D"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leverage ratio exposure value of derivatives if </w:t>
            </w:r>
            <w:r w:rsidRPr="000B66BC">
              <w:rPr>
                <w:rFonts w:ascii="Times New Roman" w:hAnsi="Times New Roman"/>
                <w:sz w:val="24"/>
                <w:szCs w:val="24"/>
              </w:rPr>
              <w:t>not</w:t>
            </w:r>
            <w:r w:rsidRPr="000B66BC">
              <w:rPr>
                <w:rFonts w:ascii="Times New Roman" w:hAnsi="Times New Roman"/>
                <w:bCs/>
                <w:sz w:val="24"/>
                <w:szCs w:val="24"/>
              </w:rPr>
              <w:t xml:space="preserve"> subject to a cross-product netting agreement as defined in Article </w:t>
            </w:r>
            <w:r w:rsidR="00A57D1B" w:rsidRPr="000B66BC">
              <w:rPr>
                <w:rFonts w:ascii="Times New Roman" w:hAnsi="Times New Roman"/>
                <w:bCs/>
                <w:sz w:val="24"/>
                <w:szCs w:val="24"/>
              </w:rPr>
              <w:t>272</w:t>
            </w:r>
            <w:r w:rsidRPr="000B66BC">
              <w:rPr>
                <w:rFonts w:ascii="Times New Roman" w:hAnsi="Times New Roman"/>
                <w:bCs/>
                <w:sz w:val="24"/>
                <w:szCs w:val="24"/>
              </w:rPr>
              <w:t xml:space="preserve">(25) </w:t>
            </w:r>
            <w:del w:id="763" w:author="Author">
              <w:r w:rsidR="00684733" w:rsidRPr="000B66BC" w:rsidDel="0032789D">
                <w:rPr>
                  <w:rFonts w:ascii="Times New Roman" w:hAnsi="Times New Roman"/>
                  <w:bCs/>
                  <w:sz w:val="24"/>
                  <w:szCs w:val="24"/>
                </w:rPr>
                <w:delText>CRR</w:delText>
              </w:r>
            </w:del>
            <w:ins w:id="764" w:author="Author">
              <w:r w:rsidR="0032789D">
                <w:rPr>
                  <w:rFonts w:ascii="Times New Roman" w:hAnsi="Times New Roman"/>
                  <w:bCs/>
                  <w:sz w:val="24"/>
                  <w:szCs w:val="24"/>
                </w:rPr>
                <w:t>REGULATION (EU) NO 575/2013</w:t>
              </w:r>
            </w:ins>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{0</w:t>
            </w:r>
            <w:r w:rsidR="001E4710" w:rsidRPr="000B66BC">
              <w:rPr>
                <w:rFonts w:ascii="Times New Roman" w:hAnsi="Times New Roman"/>
                <w:bCs/>
                <w:sz w:val="24"/>
                <w:szCs w:val="24"/>
              </w:rPr>
              <w:t>0</w:t>
            </w:r>
            <w:r w:rsidRPr="000B66BC">
              <w:rPr>
                <w:rFonts w:ascii="Times New Roman" w:hAnsi="Times New Roman"/>
                <w:bCs/>
                <w:sz w:val="24"/>
                <w:szCs w:val="24"/>
              </w:rPr>
              <w:t>50;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not subject to a cross-product netting agreement</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328E1A83" w14:textId="0B031722" w:rsidR="002509B1" w:rsidRPr="000B66BC" w:rsidRDefault="00F4754B" w:rsidP="00F21A85">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risk-weighted exposure amounts</w:t>
            </w:r>
            <w:r w:rsidR="00E62134" w:rsidRPr="000B66BC">
              <w:rPr>
                <w:rFonts w:ascii="Times New Roman" w:hAnsi="Times New Roman"/>
                <w:bCs/>
                <w:sz w:val="24"/>
                <w:szCs w:val="24"/>
              </w:rPr>
              <w:t xml:space="preserve"> to credit and counterparty credit risk</w:t>
            </w:r>
            <w:r w:rsidRPr="000B66BC">
              <w:rPr>
                <w:rFonts w:ascii="Times New Roman" w:hAnsi="Times New Roman"/>
                <w:bCs/>
                <w:sz w:val="24"/>
                <w:szCs w:val="24"/>
              </w:rPr>
              <w:t xml:space="preserve"> of derivatives</w:t>
            </w:r>
            <w:r w:rsidR="00FC7AB0" w:rsidRPr="000B66BC">
              <w:rPr>
                <w:rFonts w:ascii="Times New Roman" w:hAnsi="Times New Roman"/>
                <w:bCs/>
                <w:sz w:val="24"/>
                <w:szCs w:val="24"/>
              </w:rPr>
              <w:t xml:space="preserve"> </w:t>
            </w:r>
            <w:r w:rsidR="005550ED" w:rsidRPr="000B66BC">
              <w:rPr>
                <w:rFonts w:ascii="Times New Roman" w:hAnsi="Times New Roman"/>
                <w:sz w:val="24"/>
                <w:szCs w:val="24"/>
              </w:rPr>
              <w:t>as calculated under Title</w:t>
            </w:r>
            <w:r w:rsidR="00D37F32" w:rsidRPr="000B66BC">
              <w:rPr>
                <w:rFonts w:ascii="Times New Roman" w:hAnsi="Times New Roman"/>
                <w:sz w:val="24"/>
                <w:szCs w:val="24"/>
              </w:rPr>
              <w:t xml:space="preserve"> II</w:t>
            </w:r>
            <w:r w:rsidR="002E6BEF" w:rsidRPr="000B66BC">
              <w:rPr>
                <w:rFonts w:ascii="Times New Roman" w:hAnsi="Times New Roman"/>
                <w:sz w:val="24"/>
                <w:szCs w:val="24"/>
              </w:rPr>
              <w:t xml:space="preserve"> of</w:t>
            </w:r>
            <w:r w:rsidR="007B65AA" w:rsidRPr="000B66BC">
              <w:rPr>
                <w:rFonts w:ascii="Times New Roman" w:hAnsi="Times New Roman"/>
                <w:sz w:val="24"/>
                <w:szCs w:val="24"/>
              </w:rPr>
              <w:t xml:space="preserve"> Part Three</w:t>
            </w:r>
            <w:r w:rsidR="00D37F32" w:rsidRPr="000B66BC">
              <w:rPr>
                <w:rFonts w:ascii="Times New Roman" w:hAnsi="Times New Roman"/>
                <w:sz w:val="24"/>
                <w:szCs w:val="24"/>
              </w:rPr>
              <w:t xml:space="preserve"> </w:t>
            </w:r>
            <w:del w:id="765" w:author="Author">
              <w:r w:rsidR="00684733" w:rsidRPr="000B66BC" w:rsidDel="0032789D">
                <w:rPr>
                  <w:rFonts w:ascii="Times New Roman" w:hAnsi="Times New Roman"/>
                  <w:sz w:val="24"/>
                  <w:szCs w:val="24"/>
                </w:rPr>
                <w:delText>CRR</w:delText>
              </w:r>
            </w:del>
            <w:ins w:id="766" w:author="Author">
              <w:r w:rsidR="0032789D">
                <w:rPr>
                  <w:rFonts w:ascii="Times New Roman" w:hAnsi="Times New Roman"/>
                  <w:sz w:val="24"/>
                  <w:szCs w:val="24"/>
                </w:rPr>
                <w:t>REGULATION (EU) NO 575/2013</w:t>
              </w:r>
            </w:ins>
            <w:r w:rsidR="00D37F32" w:rsidRPr="000B66BC">
              <w:rPr>
                <w:rFonts w:ascii="Times New Roman" w:hAnsi="Times New Roman"/>
                <w:sz w:val="24"/>
                <w:szCs w:val="24"/>
              </w:rPr>
              <w:t>, including those that are off-balance sheet,</w:t>
            </w:r>
            <w:r w:rsidRPr="000B66BC">
              <w:rPr>
                <w:rFonts w:ascii="Times New Roman" w:hAnsi="Times New Roman"/>
                <w:bCs/>
                <w:sz w:val="24"/>
                <w:szCs w:val="24"/>
              </w:rPr>
              <w:t xml:space="preserve"> if not subject to a cross-product netting agreement as defined in Article </w:t>
            </w:r>
            <w:r w:rsidR="00A57D1B" w:rsidRPr="000B66BC">
              <w:rPr>
                <w:rFonts w:ascii="Times New Roman" w:hAnsi="Times New Roman"/>
                <w:bCs/>
                <w:sz w:val="24"/>
                <w:szCs w:val="24"/>
              </w:rPr>
              <w:t>272</w:t>
            </w:r>
            <w:r w:rsidRPr="000B66BC">
              <w:rPr>
                <w:rFonts w:ascii="Times New Roman" w:hAnsi="Times New Roman"/>
                <w:bCs/>
                <w:sz w:val="24"/>
                <w:szCs w:val="24"/>
              </w:rPr>
              <w:t xml:space="preserve">(25) </w:t>
            </w:r>
            <w:del w:id="767" w:author="Author">
              <w:r w:rsidR="00684733" w:rsidRPr="000B66BC" w:rsidDel="0032789D">
                <w:rPr>
                  <w:rFonts w:ascii="Times New Roman" w:hAnsi="Times New Roman"/>
                  <w:bCs/>
                  <w:sz w:val="24"/>
                  <w:szCs w:val="24"/>
                </w:rPr>
                <w:delText>CRR</w:delText>
              </w:r>
            </w:del>
            <w:ins w:id="768" w:author="Author">
              <w:r w:rsidR="0032789D">
                <w:rPr>
                  <w:rFonts w:ascii="Times New Roman" w:hAnsi="Times New Roman"/>
                  <w:bCs/>
                  <w:sz w:val="24"/>
                  <w:szCs w:val="24"/>
                </w:rPr>
                <w:t>REGULATION (EU) NO 575/2013</w:t>
              </w:r>
            </w:ins>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60;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SFTs not subject to a cross-product netting agreement</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621A4651" w14:textId="109B27F4" w:rsidR="000A486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leverage ratio exposure value of exposures of </w:t>
            </w:r>
            <w:r w:rsidR="001F28E7" w:rsidRPr="000B66BC">
              <w:rPr>
                <w:rFonts w:ascii="Times New Roman" w:hAnsi="Times New Roman"/>
                <w:bCs/>
                <w:sz w:val="24"/>
                <w:szCs w:val="24"/>
              </w:rPr>
              <w:t>SFTs</w:t>
            </w:r>
            <w:r w:rsidRPr="000B66BC">
              <w:rPr>
                <w:rFonts w:ascii="Times New Roman" w:hAnsi="Times New Roman"/>
                <w:bCs/>
                <w:sz w:val="24"/>
                <w:szCs w:val="24"/>
              </w:rPr>
              <w:t xml:space="preserve"> if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subject to a cross-product netting agreement as defined in Article </w:t>
            </w:r>
            <w:r w:rsidR="00A57D1B" w:rsidRPr="000B66BC">
              <w:rPr>
                <w:rFonts w:ascii="Times New Roman" w:hAnsi="Times New Roman"/>
                <w:bCs/>
                <w:sz w:val="24"/>
                <w:szCs w:val="24"/>
              </w:rPr>
              <w:t>272</w:t>
            </w:r>
            <w:r w:rsidRPr="000B66BC">
              <w:rPr>
                <w:rFonts w:ascii="Times New Roman" w:hAnsi="Times New Roman"/>
                <w:bCs/>
                <w:sz w:val="24"/>
                <w:szCs w:val="24"/>
              </w:rPr>
              <w:t xml:space="preserve">(25) </w:t>
            </w:r>
            <w:del w:id="769" w:author="Author">
              <w:r w:rsidR="00684733" w:rsidRPr="000B66BC" w:rsidDel="0032789D">
                <w:rPr>
                  <w:rFonts w:ascii="Times New Roman" w:hAnsi="Times New Roman"/>
                  <w:bCs/>
                  <w:sz w:val="24"/>
                  <w:szCs w:val="24"/>
                </w:rPr>
                <w:delText>CRR</w:delText>
              </w:r>
            </w:del>
            <w:ins w:id="770" w:author="Author">
              <w:r w:rsidR="0032789D">
                <w:rPr>
                  <w:rFonts w:ascii="Times New Roman" w:hAnsi="Times New Roman"/>
                  <w:bCs/>
                  <w:sz w:val="24"/>
                  <w:szCs w:val="24"/>
                </w:rPr>
                <w:t>REGULATION (EU) NO 575/2013</w:t>
              </w:r>
            </w:ins>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60;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SFTs not subject to a cross-product netting agreement</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0358DACB" w14:textId="7D9CC1AF" w:rsidR="002509B1" w:rsidRPr="000B66BC" w:rsidRDefault="00F4754B" w:rsidP="00F21A85">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risk-weighted exposure amounts</w:t>
            </w:r>
            <w:r w:rsidR="005550ED" w:rsidRPr="000B66BC">
              <w:rPr>
                <w:rFonts w:ascii="Times New Roman" w:hAnsi="Times New Roman"/>
                <w:bCs/>
                <w:sz w:val="24"/>
                <w:szCs w:val="24"/>
              </w:rPr>
              <w:t xml:space="preserve"> to credit and counterparty credit risk</w:t>
            </w:r>
            <w:r w:rsidRPr="000B66BC">
              <w:rPr>
                <w:rFonts w:ascii="Times New Roman" w:hAnsi="Times New Roman"/>
                <w:bCs/>
                <w:sz w:val="24"/>
                <w:szCs w:val="24"/>
              </w:rPr>
              <w:t xml:space="preserve"> of </w:t>
            </w:r>
            <w:r w:rsidR="001F28E7" w:rsidRPr="000B66BC">
              <w:rPr>
                <w:rFonts w:ascii="Times New Roman" w:hAnsi="Times New Roman"/>
                <w:bCs/>
                <w:sz w:val="24"/>
                <w:szCs w:val="24"/>
              </w:rPr>
              <w:t>SFTs</w:t>
            </w:r>
            <w:r w:rsidR="006C0C0A" w:rsidRPr="000B66BC">
              <w:rPr>
                <w:rFonts w:ascii="Times New Roman" w:hAnsi="Times New Roman"/>
                <w:bCs/>
                <w:sz w:val="24"/>
                <w:szCs w:val="24"/>
              </w:rPr>
              <w:t>,</w:t>
            </w:r>
            <w:r w:rsidR="005550ED" w:rsidRPr="000B66BC">
              <w:rPr>
                <w:rFonts w:ascii="Times New Roman" w:hAnsi="Times New Roman"/>
                <w:bCs/>
                <w:sz w:val="24"/>
                <w:szCs w:val="24"/>
              </w:rPr>
              <w:t xml:space="preserve"> </w:t>
            </w:r>
            <w:r w:rsidR="005550ED" w:rsidRPr="000B66BC">
              <w:rPr>
                <w:rFonts w:ascii="Times New Roman" w:hAnsi="Times New Roman"/>
                <w:sz w:val="24"/>
                <w:szCs w:val="24"/>
              </w:rPr>
              <w:t>as calculated under Title II</w:t>
            </w:r>
            <w:r w:rsidR="002E6BEF" w:rsidRPr="000B66BC">
              <w:rPr>
                <w:rFonts w:ascii="Times New Roman" w:hAnsi="Times New Roman"/>
                <w:sz w:val="24"/>
                <w:szCs w:val="24"/>
              </w:rPr>
              <w:t xml:space="preserve"> of</w:t>
            </w:r>
            <w:r w:rsidR="00DE3B51" w:rsidRPr="000B66BC">
              <w:rPr>
                <w:rFonts w:ascii="Times New Roman" w:hAnsi="Times New Roman"/>
                <w:sz w:val="24"/>
                <w:szCs w:val="24"/>
              </w:rPr>
              <w:t xml:space="preserve"> Part Three</w:t>
            </w:r>
            <w:r w:rsidR="005550ED" w:rsidRPr="000B66BC">
              <w:rPr>
                <w:rFonts w:ascii="Times New Roman" w:hAnsi="Times New Roman"/>
                <w:sz w:val="24"/>
                <w:szCs w:val="24"/>
              </w:rPr>
              <w:t xml:space="preserve"> </w:t>
            </w:r>
            <w:del w:id="771" w:author="Author">
              <w:r w:rsidR="00684733" w:rsidRPr="000B66BC" w:rsidDel="0032789D">
                <w:rPr>
                  <w:rFonts w:ascii="Times New Roman" w:hAnsi="Times New Roman"/>
                  <w:sz w:val="24"/>
                  <w:szCs w:val="24"/>
                </w:rPr>
                <w:delText>CRR</w:delText>
              </w:r>
            </w:del>
            <w:ins w:id="772" w:author="Author">
              <w:r w:rsidR="0032789D">
                <w:rPr>
                  <w:rFonts w:ascii="Times New Roman" w:hAnsi="Times New Roman"/>
                  <w:sz w:val="24"/>
                  <w:szCs w:val="24"/>
                </w:rPr>
                <w:t>REGULATION (EU) NO 575/2013</w:t>
              </w:r>
            </w:ins>
            <w:r w:rsidR="005550ED" w:rsidRPr="000B66BC">
              <w:rPr>
                <w:rFonts w:ascii="Times New Roman" w:hAnsi="Times New Roman"/>
                <w:sz w:val="24"/>
                <w:szCs w:val="24"/>
              </w:rPr>
              <w:t>, including those that are off-balance sheet,</w:t>
            </w:r>
            <w:r w:rsidRPr="000B66BC">
              <w:rPr>
                <w:rFonts w:ascii="Times New Roman" w:hAnsi="Times New Roman"/>
                <w:bCs/>
                <w:sz w:val="24"/>
                <w:szCs w:val="24"/>
              </w:rPr>
              <w:t xml:space="preserve"> if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subject to a cross-product netting agreement as defined in Article </w:t>
            </w:r>
            <w:r w:rsidR="007B65AA" w:rsidRPr="000B66BC">
              <w:rPr>
                <w:rFonts w:ascii="Times New Roman" w:hAnsi="Times New Roman"/>
                <w:bCs/>
                <w:sz w:val="24"/>
                <w:szCs w:val="24"/>
              </w:rPr>
              <w:t>272</w:t>
            </w:r>
            <w:r w:rsidRPr="000B66BC">
              <w:rPr>
                <w:rFonts w:ascii="Times New Roman" w:hAnsi="Times New Roman"/>
                <w:bCs/>
                <w:sz w:val="24"/>
                <w:szCs w:val="24"/>
              </w:rPr>
              <w:t xml:space="preserve">(25) </w:t>
            </w:r>
            <w:del w:id="773" w:author="Author">
              <w:r w:rsidR="00684733" w:rsidRPr="000B66BC" w:rsidDel="0032789D">
                <w:rPr>
                  <w:rFonts w:ascii="Times New Roman" w:hAnsi="Times New Roman"/>
                  <w:bCs/>
                  <w:sz w:val="24"/>
                  <w:szCs w:val="24"/>
                </w:rPr>
                <w:delText>CRR</w:delText>
              </w:r>
            </w:del>
            <w:ins w:id="774"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00F70A83" w:rsidRPr="000B66BC">
              <w:rPr>
                <w:rFonts w:ascii="Times New Roman" w:hAnsi="Times New Roman"/>
                <w:bCs/>
                <w:sz w:val="24"/>
                <w:szCs w:val="24"/>
              </w:rPr>
              <w:t>65</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 amounts resulting from the additional treatment for credit derivatives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1E879EE4" w14:textId="01BF50C9" w:rsidR="00EC2C14" w:rsidRPr="000B66BC" w:rsidRDefault="000D3973"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shall equal the </w:t>
            </w:r>
            <w:r w:rsidR="00677250" w:rsidRPr="000B66BC">
              <w:rPr>
                <w:rFonts w:ascii="Times New Roman" w:hAnsi="Times New Roman"/>
                <w:bCs/>
                <w:sz w:val="24"/>
                <w:szCs w:val="24"/>
              </w:rPr>
              <w:t>difference</w:t>
            </w:r>
            <w:r w:rsidRPr="000B66BC">
              <w:rPr>
                <w:rFonts w:ascii="Times New Roman" w:hAnsi="Times New Roman"/>
                <w:bCs/>
                <w:sz w:val="24"/>
                <w:szCs w:val="24"/>
              </w:rPr>
              <w:t xml:space="preserve"> </w:t>
            </w:r>
            <w:r w:rsidR="00E34F87" w:rsidRPr="000B66BC">
              <w:rPr>
                <w:rFonts w:ascii="Times New Roman" w:hAnsi="Times New Roman"/>
                <w:bCs/>
                <w:sz w:val="24"/>
                <w:szCs w:val="24"/>
              </w:rPr>
              <w:t xml:space="preserve">between </w:t>
            </w:r>
            <w:r w:rsidR="004968DF" w:rsidRPr="000B66BC">
              <w:rPr>
                <w:rFonts w:ascii="Times New Roman" w:hAnsi="Times New Roman"/>
                <w:bCs/>
                <w:sz w:val="24"/>
                <w:szCs w:val="24"/>
              </w:rPr>
              <w:t>{LRCalc</w:t>
            </w:r>
            <w:r w:rsidR="00DB61A5" w:rsidRPr="000B66BC">
              <w:rPr>
                <w:rFonts w:ascii="Times New Roman" w:hAnsi="Times New Roman"/>
                <w:bCs/>
                <w:sz w:val="24"/>
                <w:szCs w:val="24"/>
              </w:rPr>
              <w:t>;</w:t>
            </w:r>
            <w:r w:rsidR="004E0132" w:rsidRPr="000B66BC">
              <w:rPr>
                <w:rFonts w:ascii="Times New Roman" w:hAnsi="Times New Roman"/>
                <w:bCs/>
                <w:sz w:val="24"/>
                <w:szCs w:val="24"/>
              </w:rPr>
              <w:t>0</w:t>
            </w:r>
            <w:r w:rsidR="00DB61A5" w:rsidRPr="000B66BC">
              <w:rPr>
                <w:rFonts w:ascii="Times New Roman" w:hAnsi="Times New Roman"/>
                <w:bCs/>
                <w:sz w:val="24"/>
                <w:szCs w:val="24"/>
              </w:rPr>
              <w:t>130;</w:t>
            </w:r>
            <w:r w:rsidR="00FA1A9C" w:rsidRPr="000B66BC">
              <w:rPr>
                <w:rFonts w:ascii="Times New Roman" w:hAnsi="Times New Roman"/>
                <w:bCs/>
                <w:sz w:val="24"/>
                <w:szCs w:val="24"/>
              </w:rPr>
              <w:t>0</w:t>
            </w:r>
            <w:r w:rsidR="004E0132" w:rsidRPr="000B66BC">
              <w:rPr>
                <w:rFonts w:ascii="Times New Roman" w:hAnsi="Times New Roman"/>
                <w:bCs/>
                <w:sz w:val="24"/>
                <w:szCs w:val="24"/>
              </w:rPr>
              <w:t>0</w:t>
            </w:r>
            <w:r w:rsidR="00EC2C14" w:rsidRPr="000B66BC">
              <w:rPr>
                <w:rFonts w:ascii="Times New Roman" w:hAnsi="Times New Roman"/>
                <w:bCs/>
                <w:sz w:val="24"/>
                <w:szCs w:val="24"/>
              </w:rPr>
              <w:t>1</w:t>
            </w:r>
            <w:r w:rsidR="00FA1A9C" w:rsidRPr="000B66BC">
              <w:rPr>
                <w:rFonts w:ascii="Times New Roman" w:hAnsi="Times New Roman"/>
                <w:bCs/>
                <w:sz w:val="24"/>
                <w:szCs w:val="24"/>
              </w:rPr>
              <w:t>0</w:t>
            </w:r>
            <w:r w:rsidR="00DB61A5" w:rsidRPr="000B66BC">
              <w:rPr>
                <w:rFonts w:ascii="Times New Roman" w:hAnsi="Times New Roman"/>
                <w:bCs/>
                <w:sz w:val="24"/>
                <w:szCs w:val="24"/>
              </w:rPr>
              <w:t xml:space="preserve">} </w:t>
            </w:r>
            <w:r w:rsidR="00E34F87" w:rsidRPr="000B66BC">
              <w:rPr>
                <w:rFonts w:ascii="Times New Roman" w:hAnsi="Times New Roman"/>
                <w:bCs/>
                <w:sz w:val="24"/>
                <w:szCs w:val="24"/>
              </w:rPr>
              <w:t>and</w:t>
            </w:r>
            <w:r w:rsidR="00DB61A5" w:rsidRPr="000B66BC">
              <w:rPr>
                <w:rFonts w:ascii="Times New Roman" w:hAnsi="Times New Roman"/>
                <w:bCs/>
                <w:sz w:val="24"/>
                <w:szCs w:val="24"/>
              </w:rPr>
              <w:t xml:space="preserve"> {LRCalc;</w:t>
            </w:r>
            <w:r w:rsidR="004E0132" w:rsidRPr="000B66BC">
              <w:rPr>
                <w:rFonts w:ascii="Times New Roman" w:hAnsi="Times New Roman"/>
                <w:bCs/>
                <w:sz w:val="24"/>
                <w:szCs w:val="24"/>
              </w:rPr>
              <w:t>0</w:t>
            </w:r>
            <w:r w:rsidR="00DB61A5" w:rsidRPr="000B66BC">
              <w:rPr>
                <w:rFonts w:ascii="Times New Roman" w:hAnsi="Times New Roman"/>
                <w:bCs/>
                <w:sz w:val="24"/>
                <w:szCs w:val="24"/>
              </w:rPr>
              <w:t>140;</w:t>
            </w:r>
            <w:r w:rsidR="004E0132" w:rsidRPr="000B66BC">
              <w:rPr>
                <w:rFonts w:ascii="Times New Roman" w:hAnsi="Times New Roman"/>
                <w:bCs/>
                <w:sz w:val="24"/>
                <w:szCs w:val="24"/>
              </w:rPr>
              <w:t>0</w:t>
            </w:r>
            <w:r w:rsidR="00FA1A9C" w:rsidRPr="000B66BC">
              <w:rPr>
                <w:rFonts w:ascii="Times New Roman" w:hAnsi="Times New Roman"/>
                <w:bCs/>
                <w:sz w:val="24"/>
                <w:szCs w:val="24"/>
              </w:rPr>
              <w:t>0</w:t>
            </w:r>
            <w:r w:rsidR="00EC2C14" w:rsidRPr="000B66BC">
              <w:rPr>
                <w:rFonts w:ascii="Times New Roman" w:hAnsi="Times New Roman"/>
                <w:bCs/>
                <w:sz w:val="24"/>
                <w:szCs w:val="24"/>
              </w:rPr>
              <w:t>1</w:t>
            </w:r>
            <w:r w:rsidR="00FA1A9C" w:rsidRPr="000B66BC">
              <w:rPr>
                <w:rFonts w:ascii="Times New Roman" w:hAnsi="Times New Roman"/>
                <w:bCs/>
                <w:sz w:val="24"/>
                <w:szCs w:val="24"/>
              </w:rPr>
              <w:t>0</w:t>
            </w:r>
            <w:r w:rsidR="00DB61A5" w:rsidRPr="000B66BC">
              <w:rPr>
                <w:rFonts w:ascii="Times New Roman" w:hAnsi="Times New Roman"/>
                <w:bCs/>
                <w:sz w:val="24"/>
                <w:szCs w:val="24"/>
              </w:rPr>
              <w:t>}</w:t>
            </w:r>
            <w:r w:rsidR="006423CC" w:rsidRPr="000B66BC">
              <w:rPr>
                <w:rFonts w:ascii="Times New Roman" w:hAnsi="Times New Roman"/>
                <w:bCs/>
                <w:sz w:val="24"/>
                <w:szCs w:val="24"/>
              </w:rPr>
              <w:t xml:space="preserve"> excluding the respective intragroup exposures (solo basis) exempted in accordance with </w:t>
            </w:r>
            <w:r w:rsidR="00FB04A6" w:rsidRPr="000B66BC">
              <w:rPr>
                <w:rFonts w:ascii="Times New Roman" w:hAnsi="Times New Roman"/>
                <w:bCs/>
                <w:sz w:val="24"/>
                <w:szCs w:val="24"/>
              </w:rPr>
              <w:t xml:space="preserve">point (c) of </w:t>
            </w:r>
            <w:r w:rsidR="006423CC" w:rsidRPr="000B66BC">
              <w:rPr>
                <w:rFonts w:ascii="Times New Roman" w:hAnsi="Times New Roman"/>
                <w:bCs/>
                <w:sz w:val="24"/>
                <w:szCs w:val="24"/>
              </w:rPr>
              <w:t xml:space="preserve">Article </w:t>
            </w:r>
            <w:r w:rsidR="00CB7D2F" w:rsidRPr="000B66BC">
              <w:rPr>
                <w:rFonts w:ascii="Times New Roman" w:hAnsi="Times New Roman"/>
                <w:bCs/>
                <w:sz w:val="24"/>
                <w:szCs w:val="24"/>
              </w:rPr>
              <w:t>429</w:t>
            </w:r>
            <w:proofErr w:type="gramStart"/>
            <w:r w:rsidR="00CB7D2F" w:rsidRPr="000B66BC">
              <w:rPr>
                <w:rFonts w:ascii="Times New Roman" w:hAnsi="Times New Roman"/>
                <w:bCs/>
                <w:sz w:val="24"/>
                <w:szCs w:val="24"/>
              </w:rPr>
              <w:t>a(</w:t>
            </w:r>
            <w:proofErr w:type="gramEnd"/>
            <w:r w:rsidR="00CB7D2F" w:rsidRPr="000B66BC">
              <w:rPr>
                <w:rFonts w:ascii="Times New Roman" w:hAnsi="Times New Roman"/>
                <w:bCs/>
                <w:sz w:val="24"/>
                <w:szCs w:val="24"/>
              </w:rPr>
              <w:t>1)</w:t>
            </w:r>
            <w:r w:rsidR="00CB7D2F" w:rsidRPr="000B66BC">
              <w:rPr>
                <w:rFonts w:ascii="Times New Roman" w:hAnsi="Times New Roman"/>
                <w:b/>
                <w:sz w:val="24"/>
                <w:szCs w:val="24"/>
              </w:rPr>
              <w:t xml:space="preserve"> </w:t>
            </w:r>
            <w:del w:id="775" w:author="Author">
              <w:r w:rsidR="00684733" w:rsidRPr="000B66BC" w:rsidDel="0032789D">
                <w:rPr>
                  <w:rFonts w:ascii="Times New Roman" w:hAnsi="Times New Roman"/>
                  <w:bCs/>
                  <w:sz w:val="24"/>
                  <w:szCs w:val="24"/>
                </w:rPr>
                <w:delText>CRR</w:delText>
              </w:r>
            </w:del>
            <w:ins w:id="776" w:author="Author">
              <w:r w:rsidR="0032789D">
                <w:rPr>
                  <w:rFonts w:ascii="Times New Roman" w:hAnsi="Times New Roman"/>
                  <w:bCs/>
                  <w:sz w:val="24"/>
                  <w:szCs w:val="24"/>
                </w:rPr>
                <w:t>REGULATION (EU) NO 575/2013</w:t>
              </w:r>
            </w:ins>
            <w:r w:rsidR="00DB61A5" w:rsidRPr="000B66BC">
              <w:rPr>
                <w:rFonts w:ascii="Times New Roman" w:hAnsi="Times New Roman"/>
                <w:bCs/>
                <w:sz w:val="24"/>
                <w:szCs w:val="24"/>
              </w:rPr>
              <w:t>.</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sz w:val="24"/>
                <w:szCs w:val="24"/>
              </w:rPr>
              <w:t>{</w:t>
            </w:r>
            <w:r w:rsidR="00465521" w:rsidRPr="000B66BC">
              <w:rPr>
                <w:rFonts w:ascii="Times New Roman" w:hAnsi="Times New Roman"/>
                <w:sz w:val="24"/>
                <w:szCs w:val="24"/>
              </w:rPr>
              <w:t>0</w:t>
            </w:r>
            <w:r w:rsidR="001E4710" w:rsidRPr="000B66BC">
              <w:rPr>
                <w:rFonts w:ascii="Times New Roman" w:hAnsi="Times New Roman"/>
                <w:sz w:val="24"/>
                <w:szCs w:val="24"/>
              </w:rPr>
              <w:t>0</w:t>
            </w:r>
            <w:r w:rsidR="00F70A83" w:rsidRPr="000B66BC">
              <w:rPr>
                <w:rFonts w:ascii="Times New Roman" w:hAnsi="Times New Roman"/>
                <w:sz w:val="24"/>
                <w:szCs w:val="24"/>
              </w:rPr>
              <w:t>7</w:t>
            </w:r>
            <w:r w:rsidR="00465521" w:rsidRPr="000B66BC">
              <w:rPr>
                <w:rFonts w:ascii="Times New Roman" w:hAnsi="Times New Roman"/>
                <w:sz w:val="24"/>
                <w:szCs w:val="24"/>
              </w:rPr>
              <w:t>0</w:t>
            </w:r>
            <w:r w:rsidRPr="000B66BC">
              <w:rPr>
                <w:rFonts w:ascii="Times New Roman" w:hAnsi="Times New Roman"/>
                <w:sz w:val="24"/>
                <w:szCs w:val="24"/>
              </w:rPr>
              <w:t>;</w:t>
            </w:r>
            <w:r w:rsidR="00FA1A9C" w:rsidRPr="000B66BC">
              <w:rPr>
                <w:rFonts w:ascii="Times New Roman" w:hAnsi="Times New Roman"/>
                <w:sz w:val="24"/>
                <w:szCs w:val="24"/>
              </w:rPr>
              <w:t>0</w:t>
            </w:r>
            <w:r w:rsidR="001E4710" w:rsidRPr="000B66BC">
              <w:rPr>
                <w:rFonts w:ascii="Times New Roman" w:hAnsi="Times New Roman"/>
                <w:sz w:val="24"/>
                <w:szCs w:val="24"/>
              </w:rPr>
              <w:t>0</w:t>
            </w:r>
            <w:r w:rsidRPr="000B66BC">
              <w:rPr>
                <w:rFonts w:ascii="Times New Roman" w:hAnsi="Times New Roman"/>
                <w:sz w:val="24"/>
                <w:szCs w:val="24"/>
              </w:rPr>
              <w:t>1</w:t>
            </w:r>
            <w:r w:rsidR="00FA1A9C" w:rsidRPr="000B66BC">
              <w:rPr>
                <w:rFonts w:ascii="Times New Roman" w:hAnsi="Times New Roman"/>
                <w:sz w:val="24"/>
                <w:szCs w:val="24"/>
              </w:rPr>
              <w:t>0</w:t>
            </w:r>
            <w:r w:rsidRPr="000B66BC">
              <w:rPr>
                <w:rFonts w:ascii="Times New Roman" w:hAnsi="Times New Roman"/>
                <w:sz w:val="24"/>
                <w:szCs w:val="24"/>
              </w:rPr>
              <w:t>}</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assets belonging to the trading book</w:t>
            </w:r>
            <w:r w:rsidR="00500508"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leverage ratio exposure value of items reported in {LRCalc;</w:t>
            </w:r>
            <w:r w:rsidR="004E0132" w:rsidRPr="000B66BC">
              <w:rPr>
                <w:rFonts w:ascii="Times New Roman" w:hAnsi="Times New Roman"/>
                <w:bCs/>
                <w:sz w:val="24"/>
                <w:szCs w:val="24"/>
              </w:rPr>
              <w:t>0</w:t>
            </w:r>
            <w:r w:rsidR="00D878CB" w:rsidRPr="000B66BC">
              <w:rPr>
                <w:rFonts w:ascii="Times New Roman" w:hAnsi="Times New Roman"/>
                <w:bCs/>
                <w:sz w:val="24"/>
                <w:szCs w:val="24"/>
              </w:rPr>
              <w:t>1</w:t>
            </w:r>
            <w:r w:rsidR="000C04BB" w:rsidRPr="000B66BC">
              <w:rPr>
                <w:rFonts w:ascii="Times New Roman" w:hAnsi="Times New Roman"/>
                <w:bCs/>
                <w:sz w:val="24"/>
                <w:szCs w:val="24"/>
              </w:rPr>
              <w:t>9</w:t>
            </w:r>
            <w:r w:rsidR="00D878CB" w:rsidRPr="000B66BC">
              <w:rPr>
                <w:rFonts w:ascii="Times New Roman" w:hAnsi="Times New Roman"/>
                <w:bCs/>
                <w:sz w:val="24"/>
                <w:szCs w:val="24"/>
              </w:rPr>
              <w:t>0</w:t>
            </w:r>
            <w:r w:rsidRPr="000B66BC">
              <w:rPr>
                <w:rFonts w:ascii="Times New Roman" w:hAnsi="Times New Roman"/>
                <w:bCs/>
                <w:sz w:val="24"/>
                <w:szCs w:val="24"/>
              </w:rPr>
              <w:t>;</w:t>
            </w:r>
            <w:r w:rsidR="004E0132" w:rsidRPr="000B66BC">
              <w:rPr>
                <w:rFonts w:ascii="Times New Roman" w:hAnsi="Times New Roman"/>
                <w:bCs/>
                <w:sz w:val="24"/>
                <w:szCs w:val="24"/>
              </w:rPr>
              <w:t>0</w:t>
            </w:r>
            <w:r w:rsidR="00FA1A9C" w:rsidRPr="000B66BC">
              <w:rPr>
                <w:rFonts w:ascii="Times New Roman" w:hAnsi="Times New Roman"/>
                <w:bCs/>
                <w:sz w:val="24"/>
                <w:szCs w:val="24"/>
              </w:rPr>
              <w:t>0</w:t>
            </w:r>
            <w:r w:rsidR="00732A8A"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 excluding non-trading book items</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sz w:val="24"/>
                <w:szCs w:val="24"/>
              </w:rPr>
              <w:t>{</w:t>
            </w:r>
            <w:r w:rsidR="00465521" w:rsidRPr="000B66BC">
              <w:rPr>
                <w:rFonts w:ascii="Times New Roman" w:hAnsi="Times New Roman"/>
                <w:sz w:val="24"/>
                <w:szCs w:val="24"/>
              </w:rPr>
              <w:t>0</w:t>
            </w:r>
            <w:r w:rsidR="001E4710" w:rsidRPr="000B66BC">
              <w:rPr>
                <w:rFonts w:ascii="Times New Roman" w:hAnsi="Times New Roman"/>
                <w:sz w:val="24"/>
                <w:szCs w:val="24"/>
              </w:rPr>
              <w:t>0</w:t>
            </w:r>
            <w:r w:rsidR="00F70A83" w:rsidRPr="000B66BC">
              <w:rPr>
                <w:rFonts w:ascii="Times New Roman" w:hAnsi="Times New Roman"/>
                <w:sz w:val="24"/>
                <w:szCs w:val="24"/>
              </w:rPr>
              <w:t>7</w:t>
            </w:r>
            <w:r w:rsidR="00465521" w:rsidRPr="000B66BC">
              <w:rPr>
                <w:rFonts w:ascii="Times New Roman" w:hAnsi="Times New Roman"/>
                <w:sz w:val="24"/>
                <w:szCs w:val="24"/>
              </w:rPr>
              <w:t>0</w:t>
            </w:r>
            <w:r w:rsidRPr="000B66BC">
              <w:rPr>
                <w:rFonts w:ascii="Times New Roman" w:hAnsi="Times New Roman"/>
                <w:sz w:val="24"/>
                <w:szCs w:val="24"/>
              </w:rPr>
              <w:t>;</w:t>
            </w:r>
            <w:r w:rsidR="00FA1A9C" w:rsidRPr="000B66BC">
              <w:rPr>
                <w:rFonts w:ascii="Times New Roman" w:hAnsi="Times New Roman"/>
                <w:sz w:val="24"/>
                <w:szCs w:val="24"/>
              </w:rPr>
              <w:t>0</w:t>
            </w:r>
            <w:r w:rsidR="001E4710" w:rsidRPr="000B66BC">
              <w:rPr>
                <w:rFonts w:ascii="Times New Roman" w:hAnsi="Times New Roman"/>
                <w:sz w:val="24"/>
                <w:szCs w:val="24"/>
              </w:rPr>
              <w:t>0</w:t>
            </w:r>
            <w:r w:rsidRPr="000B66BC">
              <w:rPr>
                <w:rFonts w:ascii="Times New Roman" w:hAnsi="Times New Roman"/>
                <w:sz w:val="24"/>
                <w:szCs w:val="24"/>
              </w:rPr>
              <w:t>2</w:t>
            </w:r>
            <w:r w:rsidR="00FA1A9C" w:rsidRPr="000B66BC">
              <w:rPr>
                <w:rFonts w:ascii="Times New Roman" w:hAnsi="Times New Roman"/>
                <w:sz w:val="24"/>
                <w:szCs w:val="24"/>
              </w:rPr>
              <w:t>0</w:t>
            </w:r>
            <w:r w:rsidRPr="000B66BC">
              <w:rPr>
                <w:rFonts w:ascii="Times New Roman" w:hAnsi="Times New Roman"/>
                <w:sz w:val="24"/>
                <w:szCs w:val="24"/>
              </w:rPr>
              <w:t>}</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assets belonging to the trading book</w:t>
            </w:r>
            <w:r w:rsidR="00D50BF9" w:rsidRPr="000B66BC">
              <w:rPr>
                <w:rFonts w:ascii="Times New Roman" w:hAnsi="Times New Roman"/>
                <w:b/>
                <w:bCs/>
                <w:sz w:val="24"/>
                <w:szCs w:val="24"/>
              </w:rPr>
              <w:t xml:space="preserve"> – </w:t>
            </w:r>
            <w:proofErr w:type="gramStart"/>
            <w:r w:rsidR="00D50BF9" w:rsidRPr="000B66BC">
              <w:rPr>
                <w:rFonts w:ascii="Times New Roman" w:hAnsi="Times New Roman"/>
                <w:b/>
                <w:bCs/>
                <w:sz w:val="24"/>
                <w:szCs w:val="24"/>
              </w:rPr>
              <w:t>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roofErr w:type="gramEnd"/>
          </w:p>
          <w:p w14:paraId="17C0B94C" w14:textId="238AEC63"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Own fund requirements </w:t>
            </w:r>
            <w:r w:rsidR="000D3973" w:rsidRPr="000B66BC">
              <w:rPr>
                <w:rFonts w:ascii="Times New Roman" w:hAnsi="Times New Roman"/>
                <w:bCs/>
                <w:sz w:val="24"/>
                <w:szCs w:val="24"/>
              </w:rPr>
              <w:t xml:space="preserve">multiplied </w:t>
            </w:r>
            <w:r w:rsidRPr="000B66BC">
              <w:rPr>
                <w:rFonts w:ascii="Times New Roman" w:hAnsi="Times New Roman"/>
                <w:bCs/>
                <w:sz w:val="24"/>
                <w:szCs w:val="24"/>
              </w:rPr>
              <w:t xml:space="preserve">by 12.5 of items subject to Title IV of </w:t>
            </w:r>
            <w:r w:rsidR="00EA630C" w:rsidRPr="000B66BC">
              <w:rPr>
                <w:rFonts w:ascii="Times New Roman" w:hAnsi="Times New Roman"/>
                <w:bCs/>
                <w:sz w:val="24"/>
                <w:szCs w:val="24"/>
              </w:rPr>
              <w:t>Part T</w:t>
            </w:r>
            <w:r w:rsidR="00D878CB" w:rsidRPr="000B66BC">
              <w:rPr>
                <w:rFonts w:ascii="Times New Roman" w:hAnsi="Times New Roman"/>
                <w:bCs/>
                <w:sz w:val="24"/>
                <w:szCs w:val="24"/>
              </w:rPr>
              <w:t xml:space="preserve">hree </w:t>
            </w:r>
            <w:del w:id="777" w:author="Author">
              <w:r w:rsidR="00684733" w:rsidRPr="000B66BC" w:rsidDel="0032789D">
                <w:rPr>
                  <w:rFonts w:ascii="Times New Roman" w:hAnsi="Times New Roman"/>
                  <w:bCs/>
                  <w:sz w:val="24"/>
                  <w:szCs w:val="24"/>
                </w:rPr>
                <w:delText>CRR</w:delText>
              </w:r>
            </w:del>
            <w:ins w:id="778" w:author="Author">
              <w:r w:rsidR="0032789D">
                <w:rPr>
                  <w:rFonts w:ascii="Times New Roman" w:hAnsi="Times New Roman"/>
                  <w:bCs/>
                  <w:sz w:val="24"/>
                  <w:szCs w:val="24"/>
                </w:rPr>
                <w:t>REGULATION (EU) NO 575/2013</w:t>
              </w:r>
            </w:ins>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465521" w:rsidRPr="000B66BC">
              <w:rPr>
                <w:rFonts w:ascii="Times New Roman" w:hAnsi="Times New Roman"/>
                <w:bCs/>
                <w:sz w:val="24"/>
                <w:szCs w:val="24"/>
              </w:rPr>
              <w:t>0</w:t>
            </w:r>
            <w:r w:rsidR="00EA3F88" w:rsidRPr="000B66BC">
              <w:rPr>
                <w:rFonts w:ascii="Times New Roman" w:hAnsi="Times New Roman"/>
                <w:bCs/>
                <w:sz w:val="24"/>
                <w:szCs w:val="24"/>
              </w:rPr>
              <w:t>8</w:t>
            </w:r>
            <w:r w:rsidR="00465521"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Covered bonds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w:t>
            </w:r>
            <w:proofErr w:type="gramStart"/>
            <w:r w:rsidR="00706750" w:rsidRPr="000B66BC">
              <w:rPr>
                <w:rFonts w:ascii="Times New Roman" w:hAnsi="Times New Roman"/>
                <w:b/>
                <w:sz w:val="24"/>
                <w:szCs w:val="24"/>
              </w:rPr>
              <w:t>exposures</w:t>
            </w:r>
            <w:proofErr w:type="gramEnd"/>
          </w:p>
          <w:p w14:paraId="7DABED3A" w14:textId="239B62BE"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in the form of covered bonds as in Article </w:t>
            </w:r>
            <w:r w:rsidR="009A298D" w:rsidRPr="000B66BC">
              <w:rPr>
                <w:rFonts w:ascii="Times New Roman" w:hAnsi="Times New Roman"/>
                <w:bCs/>
                <w:sz w:val="24"/>
                <w:szCs w:val="24"/>
              </w:rPr>
              <w:t>129</w:t>
            </w:r>
            <w:r w:rsidRPr="000B66BC">
              <w:rPr>
                <w:rFonts w:ascii="Times New Roman" w:hAnsi="Times New Roman"/>
                <w:bCs/>
                <w:sz w:val="24"/>
                <w:szCs w:val="24"/>
              </w:rPr>
              <w:t xml:space="preserve"> </w:t>
            </w:r>
            <w:del w:id="779" w:author="Author">
              <w:r w:rsidR="00684733" w:rsidRPr="000B66BC" w:rsidDel="0032789D">
                <w:rPr>
                  <w:rFonts w:ascii="Times New Roman" w:hAnsi="Times New Roman"/>
                  <w:bCs/>
                  <w:sz w:val="24"/>
                  <w:szCs w:val="24"/>
                </w:rPr>
                <w:delText>CRR</w:delText>
              </w:r>
            </w:del>
            <w:ins w:id="780"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465521"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8</w:t>
            </w:r>
            <w:r w:rsidR="00465521"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Covered bonds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w:t>
            </w:r>
            <w:proofErr w:type="gramStart"/>
            <w:r w:rsidR="00706750" w:rsidRPr="000B66BC">
              <w:rPr>
                <w:rFonts w:ascii="Times New Roman" w:hAnsi="Times New Roman"/>
                <w:b/>
                <w:bCs/>
                <w:sz w:val="24"/>
                <w:szCs w:val="24"/>
              </w:rPr>
              <w:t>exposures</w:t>
            </w:r>
            <w:proofErr w:type="gramEnd"/>
          </w:p>
          <w:p w14:paraId="31EFC20D" w14:textId="1B27D629"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in the form of covered bonds as in </w:t>
            </w:r>
            <w:r w:rsidR="00FB04A6" w:rsidRPr="000B66BC">
              <w:rPr>
                <w:rFonts w:ascii="Times New Roman" w:hAnsi="Times New Roman"/>
                <w:bCs/>
                <w:sz w:val="24"/>
                <w:szCs w:val="24"/>
              </w:rPr>
              <w:t xml:space="preserve">point (d)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161</w:t>
            </w:r>
            <w:r w:rsidR="00D27375" w:rsidRPr="000B66BC">
              <w:rPr>
                <w:rFonts w:ascii="Times New Roman" w:hAnsi="Times New Roman"/>
                <w:bCs/>
                <w:sz w:val="24"/>
                <w:szCs w:val="24"/>
              </w:rPr>
              <w:t>(1)</w:t>
            </w:r>
            <w:r w:rsidRPr="000B66BC">
              <w:rPr>
                <w:rFonts w:ascii="Times New Roman" w:hAnsi="Times New Roman"/>
                <w:bCs/>
                <w:sz w:val="24"/>
                <w:szCs w:val="24"/>
              </w:rPr>
              <w:t xml:space="preserve"> </w:t>
            </w:r>
            <w:del w:id="781" w:author="Author">
              <w:r w:rsidR="00684733" w:rsidRPr="000B66BC" w:rsidDel="0032789D">
                <w:rPr>
                  <w:rFonts w:ascii="Times New Roman" w:hAnsi="Times New Roman"/>
                  <w:bCs/>
                  <w:sz w:val="24"/>
                  <w:szCs w:val="24"/>
                </w:rPr>
                <w:delText>CRR</w:delText>
              </w:r>
            </w:del>
            <w:ins w:id="782" w:author="Author">
              <w:r w:rsidR="0032789D">
                <w:rPr>
                  <w:rFonts w:ascii="Times New Roman" w:hAnsi="Times New Roman"/>
                  <w:bCs/>
                  <w:sz w:val="24"/>
                  <w:szCs w:val="24"/>
                </w:rPr>
                <w:t>REGULATION (EU) NO 575/2013</w:t>
              </w:r>
            </w:ins>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465521"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8</w:t>
            </w:r>
            <w:r w:rsidR="00465521"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Covered bonds</w:t>
            </w:r>
            <w:r w:rsidR="00D50BF9" w:rsidRPr="000B66BC">
              <w:rPr>
                <w:rFonts w:ascii="Times New Roman" w:hAnsi="Times New Roman"/>
                <w:b/>
                <w:bCs/>
                <w:sz w:val="24"/>
                <w:szCs w:val="24"/>
              </w:rPr>
              <w:t xml:space="preserve"> – RW</w:t>
            </w:r>
            <w:r w:rsidR="002D0276"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w:t>
            </w:r>
            <w:proofErr w:type="gramStart"/>
            <w:r w:rsidR="00706750" w:rsidRPr="000B66BC">
              <w:rPr>
                <w:rFonts w:ascii="Times New Roman" w:hAnsi="Times New Roman"/>
                <w:b/>
                <w:bCs/>
                <w:sz w:val="24"/>
                <w:szCs w:val="24"/>
              </w:rPr>
              <w:t>exposures</w:t>
            </w:r>
            <w:proofErr w:type="gramEnd"/>
          </w:p>
          <w:p w14:paraId="6C4B05A8" w14:textId="624FB324"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in the form of covered bonds as in Article </w:t>
            </w:r>
            <w:r w:rsidR="009A298D" w:rsidRPr="000B66BC">
              <w:rPr>
                <w:rFonts w:ascii="Times New Roman" w:hAnsi="Times New Roman"/>
                <w:bCs/>
                <w:sz w:val="24"/>
                <w:szCs w:val="24"/>
              </w:rPr>
              <w:t>129</w:t>
            </w:r>
            <w:r w:rsidRPr="000B66BC">
              <w:rPr>
                <w:rFonts w:ascii="Times New Roman" w:hAnsi="Times New Roman"/>
                <w:bCs/>
                <w:sz w:val="24"/>
                <w:szCs w:val="24"/>
              </w:rPr>
              <w:t xml:space="preserve"> </w:t>
            </w:r>
            <w:del w:id="783" w:author="Author">
              <w:r w:rsidR="00684733" w:rsidRPr="000B66BC" w:rsidDel="0032789D">
                <w:rPr>
                  <w:rFonts w:ascii="Times New Roman" w:hAnsi="Times New Roman"/>
                  <w:bCs/>
                  <w:sz w:val="24"/>
                  <w:szCs w:val="24"/>
                </w:rPr>
                <w:delText>CRR</w:delText>
              </w:r>
            </w:del>
            <w:ins w:id="784" w:author="Author">
              <w:r w:rsidR="0032789D">
                <w:rPr>
                  <w:rFonts w:ascii="Times New Roman" w:hAnsi="Times New Roman"/>
                  <w:bCs/>
                  <w:sz w:val="24"/>
                  <w:szCs w:val="24"/>
                </w:rPr>
                <w:t>REGULATION (EU) NO 575/2013</w:t>
              </w:r>
            </w:ins>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Pr="000B66BC">
              <w:rPr>
                <w:rFonts w:ascii="Times New Roman" w:hAnsi="Times New Roman"/>
                <w:bCs/>
                <w:sz w:val="24"/>
                <w:szCs w:val="24"/>
              </w:rPr>
              <w:t>0</w:t>
            </w:r>
            <w:r w:rsidR="00EA3F88" w:rsidRPr="000B66BC">
              <w:rPr>
                <w:rFonts w:ascii="Times New Roman" w:hAnsi="Times New Roman"/>
                <w:bCs/>
                <w:sz w:val="24"/>
                <w:szCs w:val="24"/>
              </w:rPr>
              <w:t>8</w:t>
            </w:r>
            <w:r w:rsidRPr="000B66BC">
              <w:rPr>
                <w:rFonts w:ascii="Times New Roman" w:hAnsi="Times New Roman"/>
                <w:bCs/>
                <w:sz w:val="24"/>
                <w:szCs w:val="24"/>
              </w:rPr>
              <w:t>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Covered bonds</w:t>
            </w:r>
            <w:r w:rsidR="00D50BF9" w:rsidRPr="000B66BC">
              <w:rPr>
                <w:rFonts w:ascii="Times New Roman" w:hAnsi="Times New Roman"/>
                <w:b/>
                <w:bCs/>
                <w:sz w:val="24"/>
                <w:szCs w:val="24"/>
              </w:rPr>
              <w:t xml:space="preserve"> – RW</w:t>
            </w:r>
            <w:r w:rsidR="002D0276"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w:t>
            </w:r>
            <w:proofErr w:type="gramStart"/>
            <w:r w:rsidR="00706750" w:rsidRPr="000B66BC">
              <w:rPr>
                <w:rFonts w:ascii="Times New Roman" w:hAnsi="Times New Roman"/>
                <w:b/>
                <w:bCs/>
                <w:sz w:val="24"/>
                <w:szCs w:val="24"/>
              </w:rPr>
              <w:t>exposures</w:t>
            </w:r>
            <w:proofErr w:type="gramEnd"/>
          </w:p>
          <w:p w14:paraId="466ABC6A" w14:textId="26985A86"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exposures in the form of covered bonds as in</w:t>
            </w:r>
            <w:r w:rsidR="00D603D3" w:rsidRPr="000B66BC">
              <w:rPr>
                <w:rFonts w:ascii="Times New Roman" w:hAnsi="Times New Roman"/>
                <w:bCs/>
                <w:sz w:val="24"/>
                <w:szCs w:val="24"/>
              </w:rPr>
              <w:t xml:space="preserve"> point (d) of</w:t>
            </w:r>
            <w:r w:rsidRPr="000B66BC">
              <w:rPr>
                <w:rFonts w:ascii="Times New Roman" w:hAnsi="Times New Roman"/>
                <w:bCs/>
                <w:sz w:val="24"/>
                <w:szCs w:val="24"/>
              </w:rPr>
              <w:t xml:space="preserve"> Article </w:t>
            </w:r>
            <w:r w:rsidR="009A298D" w:rsidRPr="000B66BC">
              <w:rPr>
                <w:rFonts w:ascii="Times New Roman" w:hAnsi="Times New Roman"/>
                <w:bCs/>
                <w:sz w:val="24"/>
                <w:szCs w:val="24"/>
              </w:rPr>
              <w:t>161</w:t>
            </w:r>
            <w:r w:rsidR="00D27375" w:rsidRPr="000B66BC">
              <w:rPr>
                <w:rFonts w:ascii="Times New Roman" w:hAnsi="Times New Roman"/>
                <w:bCs/>
                <w:sz w:val="24"/>
                <w:szCs w:val="24"/>
              </w:rPr>
              <w:t>(1)</w:t>
            </w:r>
            <w:r w:rsidRPr="000B66BC">
              <w:rPr>
                <w:rFonts w:ascii="Times New Roman" w:hAnsi="Times New Roman"/>
                <w:bCs/>
                <w:sz w:val="24"/>
                <w:szCs w:val="24"/>
              </w:rPr>
              <w:t xml:space="preserve"> </w:t>
            </w:r>
            <w:del w:id="785" w:author="Author">
              <w:r w:rsidR="00684733" w:rsidRPr="000B66BC" w:rsidDel="0032789D">
                <w:rPr>
                  <w:rFonts w:ascii="Times New Roman" w:hAnsi="Times New Roman"/>
                  <w:bCs/>
                  <w:sz w:val="24"/>
                  <w:szCs w:val="24"/>
                </w:rPr>
                <w:delText>CRR</w:delText>
              </w:r>
            </w:del>
            <w:ins w:id="786" w:author="Author">
              <w:r w:rsidR="0032789D">
                <w:rPr>
                  <w:rFonts w:ascii="Times New Roman" w:hAnsi="Times New Roman"/>
                  <w:bCs/>
                  <w:sz w:val="24"/>
                  <w:szCs w:val="24"/>
                </w:rPr>
                <w:t>REGULATION (EU) NO 575/2013</w:t>
              </w:r>
            </w:ins>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64697"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9</w:t>
            </w:r>
            <w:r w:rsidRPr="000B66BC">
              <w:rPr>
                <w:rFonts w:ascii="Times New Roman" w:hAnsi="Times New Roman"/>
                <w:bCs/>
                <w:sz w:val="24"/>
                <w:szCs w:val="24"/>
              </w:rPr>
              <w:t>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SA </w:t>
            </w:r>
            <w:proofErr w:type="gramStart"/>
            <w:r w:rsidR="00706750" w:rsidRPr="000B66BC">
              <w:rPr>
                <w:rFonts w:ascii="Times New Roman" w:hAnsi="Times New Roman"/>
                <w:b/>
                <w:bCs/>
                <w:sz w:val="24"/>
                <w:szCs w:val="24"/>
              </w:rPr>
              <w:t>exposures</w:t>
            </w:r>
            <w:proofErr w:type="gramEnd"/>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5E0E4A">
              <w:rPr>
                <w:rFonts w:ascii="Times New Roman" w:hAnsi="Times New Roman"/>
                <w:bCs/>
                <w:sz w:val="24"/>
                <w:szCs w:val="24"/>
              </w:rPr>
              <w:t>shall be</w:t>
            </w:r>
            <w:r w:rsidR="005E0E4A" w:rsidRPr="000B66BC">
              <w:rPr>
                <w:rFonts w:ascii="Times New Roman" w:hAnsi="Times New Roman"/>
                <w:bCs/>
                <w:sz w:val="24"/>
                <w:szCs w:val="24"/>
              </w:rPr>
              <w:t xml:space="preserve"> </w:t>
            </w:r>
            <w:r w:rsidRPr="000B66BC">
              <w:rPr>
                <w:rFonts w:ascii="Times New Roman" w:hAnsi="Times New Roman"/>
                <w:bCs/>
                <w:sz w:val="24"/>
                <w:szCs w:val="24"/>
              </w:rPr>
              <w:t xml:space="preserve">the sum of </w:t>
            </w:r>
            <w:r w:rsidR="00E8206D" w:rsidRPr="000B66BC">
              <w:rPr>
                <w:rFonts w:ascii="Times New Roman" w:hAnsi="Times New Roman"/>
                <w:bCs/>
                <w:sz w:val="24"/>
                <w:szCs w:val="24"/>
              </w:rPr>
              <w:t>cells</w:t>
            </w:r>
            <w:r w:rsidRPr="000B66BC">
              <w:rPr>
                <w:rFonts w:ascii="Times New Roman" w:hAnsi="Times New Roman"/>
                <w:bCs/>
                <w:sz w:val="24"/>
                <w:szCs w:val="24"/>
              </w:rPr>
              <w:t xml:space="preserve"> from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4E0132"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 to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4E0132"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64697"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9</w:t>
            </w:r>
            <w:r w:rsidRPr="000B66BC">
              <w:rPr>
                <w:rFonts w:ascii="Times New Roman" w:hAnsi="Times New Roman"/>
                <w:bCs/>
                <w:sz w:val="24"/>
                <w:szCs w:val="24"/>
              </w:rPr>
              <w:t>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w:t>
            </w:r>
            <w:proofErr w:type="gramStart"/>
            <w:r w:rsidR="00706750" w:rsidRPr="000B66BC">
              <w:rPr>
                <w:rFonts w:ascii="Times New Roman" w:hAnsi="Times New Roman"/>
                <w:b/>
                <w:bCs/>
                <w:sz w:val="24"/>
                <w:szCs w:val="24"/>
              </w:rPr>
              <w:t>exposures</w:t>
            </w:r>
            <w:proofErr w:type="gramEnd"/>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5E0E4A">
              <w:rPr>
                <w:rFonts w:ascii="Times New Roman" w:hAnsi="Times New Roman"/>
                <w:bCs/>
                <w:sz w:val="24"/>
                <w:szCs w:val="24"/>
              </w:rPr>
              <w:t>shall be</w:t>
            </w:r>
            <w:r w:rsidR="005E0E4A" w:rsidRPr="000B66BC">
              <w:rPr>
                <w:rFonts w:ascii="Times New Roman" w:hAnsi="Times New Roman"/>
                <w:bCs/>
                <w:sz w:val="24"/>
                <w:szCs w:val="24"/>
              </w:rPr>
              <w:t xml:space="preserve"> </w:t>
            </w:r>
            <w:r w:rsidRPr="000B66BC">
              <w:rPr>
                <w:rFonts w:ascii="Times New Roman" w:hAnsi="Times New Roman"/>
                <w:bCs/>
                <w:sz w:val="24"/>
                <w:szCs w:val="24"/>
              </w:rPr>
              <w:t xml:space="preserve">the sum of </w:t>
            </w:r>
            <w:r w:rsidR="00E8206D" w:rsidRPr="000B66BC">
              <w:rPr>
                <w:rFonts w:ascii="Times New Roman" w:hAnsi="Times New Roman"/>
                <w:bCs/>
                <w:sz w:val="24"/>
                <w:szCs w:val="24"/>
              </w:rPr>
              <w:t>cells</w:t>
            </w:r>
            <w:r w:rsidRPr="000B66BC">
              <w:rPr>
                <w:rFonts w:ascii="Times New Roman" w:hAnsi="Times New Roman"/>
                <w:bCs/>
                <w:sz w:val="24"/>
                <w:szCs w:val="24"/>
              </w:rPr>
              <w:t xml:space="preserve"> from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4E0132"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 to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4E0132"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64697"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9</w:t>
            </w:r>
            <w:r w:rsidRPr="000B66BC">
              <w:rPr>
                <w:rFonts w:ascii="Times New Roman" w:hAnsi="Times New Roman"/>
                <w:bCs/>
                <w:sz w:val="24"/>
                <w:szCs w:val="24"/>
              </w:rPr>
              <w:t>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w:t>
            </w:r>
            <w:proofErr w:type="gramStart"/>
            <w:r w:rsidR="00706750" w:rsidRPr="000B66BC">
              <w:rPr>
                <w:rFonts w:ascii="Times New Roman" w:hAnsi="Times New Roman"/>
                <w:b/>
                <w:bCs/>
                <w:sz w:val="24"/>
                <w:szCs w:val="24"/>
              </w:rPr>
              <w:t>exposures</w:t>
            </w:r>
            <w:proofErr w:type="gramEnd"/>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5E0E4A">
              <w:rPr>
                <w:rFonts w:ascii="Times New Roman" w:hAnsi="Times New Roman"/>
                <w:bCs/>
                <w:sz w:val="24"/>
                <w:szCs w:val="24"/>
              </w:rPr>
              <w:t>shall be</w:t>
            </w:r>
            <w:r w:rsidR="005E0E4A" w:rsidRPr="000B66BC">
              <w:rPr>
                <w:rFonts w:ascii="Times New Roman" w:hAnsi="Times New Roman"/>
                <w:bCs/>
                <w:sz w:val="24"/>
                <w:szCs w:val="24"/>
              </w:rPr>
              <w:t xml:space="preserve"> </w:t>
            </w:r>
            <w:r w:rsidRPr="000B66BC">
              <w:rPr>
                <w:rFonts w:ascii="Times New Roman" w:hAnsi="Times New Roman"/>
                <w:bCs/>
                <w:sz w:val="24"/>
                <w:szCs w:val="24"/>
              </w:rPr>
              <w:t xml:space="preserve">the sum of </w:t>
            </w:r>
            <w:r w:rsidR="00E8206D" w:rsidRPr="000B66BC">
              <w:rPr>
                <w:rFonts w:ascii="Times New Roman" w:hAnsi="Times New Roman"/>
                <w:bCs/>
                <w:sz w:val="24"/>
                <w:szCs w:val="24"/>
              </w:rPr>
              <w:t>cells</w:t>
            </w:r>
            <w:r w:rsidRPr="000B66BC">
              <w:rPr>
                <w:rFonts w:ascii="Times New Roman" w:hAnsi="Times New Roman"/>
                <w:bCs/>
                <w:sz w:val="24"/>
                <w:szCs w:val="24"/>
              </w:rPr>
              <w:t xml:space="preserve"> from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4E0132"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to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4E0132"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64697"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9</w:t>
            </w:r>
            <w:r w:rsidRPr="000B66BC">
              <w:rPr>
                <w:rFonts w:ascii="Times New Roman" w:hAnsi="Times New Roman"/>
                <w:bCs/>
                <w:sz w:val="24"/>
                <w:szCs w:val="24"/>
              </w:rPr>
              <w:t>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w:t>
            </w:r>
            <w:proofErr w:type="gramStart"/>
            <w:r w:rsidR="00706750" w:rsidRPr="000B66BC">
              <w:rPr>
                <w:rFonts w:ascii="Times New Roman" w:hAnsi="Times New Roman"/>
                <w:b/>
                <w:bCs/>
                <w:sz w:val="24"/>
                <w:szCs w:val="24"/>
              </w:rPr>
              <w:t>exposures</w:t>
            </w:r>
            <w:proofErr w:type="gramEnd"/>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5E0E4A">
              <w:rPr>
                <w:rFonts w:ascii="Times New Roman" w:hAnsi="Times New Roman"/>
                <w:bCs/>
                <w:sz w:val="24"/>
                <w:szCs w:val="24"/>
              </w:rPr>
              <w:t xml:space="preserve">shall </w:t>
            </w:r>
            <w:r w:rsidRPr="000B66BC">
              <w:rPr>
                <w:rFonts w:ascii="Times New Roman" w:hAnsi="Times New Roman"/>
                <w:bCs/>
                <w:sz w:val="24"/>
                <w:szCs w:val="24"/>
              </w:rPr>
              <w:t xml:space="preserve">the sum of </w:t>
            </w:r>
            <w:r w:rsidR="00E8206D" w:rsidRPr="000B66BC">
              <w:rPr>
                <w:rFonts w:ascii="Times New Roman" w:hAnsi="Times New Roman"/>
                <w:bCs/>
                <w:sz w:val="24"/>
                <w:szCs w:val="24"/>
              </w:rPr>
              <w:t>cells</w:t>
            </w:r>
            <w:r w:rsidRPr="000B66BC">
              <w:rPr>
                <w:rFonts w:ascii="Times New Roman" w:hAnsi="Times New Roman"/>
                <w:bCs/>
                <w:sz w:val="24"/>
                <w:szCs w:val="24"/>
              </w:rPr>
              <w:t xml:space="preserve"> from {</w:t>
            </w:r>
            <w:r w:rsidR="00132FD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32FD2" w:rsidRPr="000B66BC">
              <w:rPr>
                <w:rFonts w:ascii="Times New Roman" w:hAnsi="Times New Roman"/>
                <w:bCs/>
                <w:sz w:val="24"/>
                <w:szCs w:val="24"/>
              </w:rPr>
              <w:t>0</w:t>
            </w:r>
            <w:r w:rsidR="00AA4004" w:rsidRPr="000B66BC">
              <w:rPr>
                <w:rFonts w:ascii="Times New Roman" w:hAnsi="Times New Roman"/>
                <w:bCs/>
                <w:sz w:val="24"/>
                <w:szCs w:val="24"/>
              </w:rPr>
              <w:t>4</w:t>
            </w:r>
            <w:r w:rsidR="00FA1A9C" w:rsidRPr="000B66BC">
              <w:rPr>
                <w:rFonts w:ascii="Times New Roman" w:hAnsi="Times New Roman"/>
                <w:bCs/>
                <w:sz w:val="24"/>
                <w:szCs w:val="24"/>
              </w:rPr>
              <w:t>0</w:t>
            </w:r>
            <w:r w:rsidR="006162F0" w:rsidRPr="000B66BC">
              <w:rPr>
                <w:rFonts w:ascii="Times New Roman" w:hAnsi="Times New Roman"/>
                <w:bCs/>
                <w:sz w:val="24"/>
                <w:szCs w:val="24"/>
              </w:rPr>
              <w:t>} to {</w:t>
            </w:r>
            <w:r w:rsidR="00132FD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32FD2" w:rsidRPr="000B66BC">
              <w:rPr>
                <w:rFonts w:ascii="Times New Roman" w:hAnsi="Times New Roman"/>
                <w:bCs/>
                <w:sz w:val="24"/>
                <w:szCs w:val="24"/>
              </w:rPr>
              <w:t>0</w:t>
            </w:r>
            <w:r w:rsidR="00AA4004"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b/>
                <w:bCs/>
                <w:sz w:val="24"/>
                <w:szCs w:val="24"/>
              </w:rPr>
              <w:t>Central governments and central banks</w:t>
            </w:r>
            <w:r w:rsidR="00500508" w:rsidRPr="000B66BC">
              <w:rPr>
                <w:rFonts w:ascii="Times New Roman" w:hAnsi="Times New Roman"/>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6613A997" w14:textId="3DD5967B"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central governments or central banks as in Article </w:t>
            </w:r>
            <w:r w:rsidR="009A298D" w:rsidRPr="000B66BC">
              <w:rPr>
                <w:rFonts w:ascii="Times New Roman" w:hAnsi="Times New Roman"/>
                <w:bCs/>
                <w:sz w:val="24"/>
                <w:szCs w:val="24"/>
              </w:rPr>
              <w:t>114</w:t>
            </w:r>
            <w:r w:rsidRPr="000B66BC">
              <w:rPr>
                <w:rFonts w:ascii="Times New Roman" w:hAnsi="Times New Roman"/>
                <w:bCs/>
                <w:sz w:val="24"/>
                <w:szCs w:val="24"/>
              </w:rPr>
              <w:t xml:space="preserve"> </w:t>
            </w:r>
            <w:del w:id="787" w:author="Author">
              <w:r w:rsidR="00684733" w:rsidRPr="000B66BC" w:rsidDel="0032789D">
                <w:rPr>
                  <w:rFonts w:ascii="Times New Roman" w:hAnsi="Times New Roman"/>
                  <w:bCs/>
                  <w:sz w:val="24"/>
                  <w:szCs w:val="24"/>
                </w:rPr>
                <w:delText>CRR</w:delText>
              </w:r>
            </w:del>
            <w:ins w:id="788" w:author="Author">
              <w:r w:rsidR="0032789D">
                <w:rPr>
                  <w:rFonts w:ascii="Times New Roman" w:hAnsi="Times New Roman"/>
                  <w:bCs/>
                  <w:sz w:val="24"/>
                  <w:szCs w:val="24"/>
                </w:rPr>
                <w:t>REGULATION (EU) NO 575/2013</w:t>
              </w:r>
            </w:ins>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b/>
                <w:bCs/>
                <w:sz w:val="24"/>
                <w:szCs w:val="24"/>
              </w:rPr>
              <w:t>Central governments and central banks</w:t>
            </w:r>
            <w:r w:rsidR="00500508" w:rsidRPr="000B66BC">
              <w:rPr>
                <w:rFonts w:ascii="Times New Roman" w:hAnsi="Times New Roman"/>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517FD145" w14:textId="45FAB151"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central governments or central banks as in </w:t>
            </w:r>
            <w:r w:rsidR="009850CF"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147</w:t>
            </w:r>
            <w:r w:rsidRPr="000B66BC">
              <w:rPr>
                <w:rFonts w:ascii="Times New Roman" w:hAnsi="Times New Roman"/>
                <w:bCs/>
                <w:sz w:val="24"/>
                <w:szCs w:val="24"/>
              </w:rPr>
              <w:t xml:space="preserve">(2) </w:t>
            </w:r>
            <w:del w:id="789" w:author="Author">
              <w:r w:rsidR="00684733" w:rsidRPr="000B66BC" w:rsidDel="0032789D">
                <w:rPr>
                  <w:rFonts w:ascii="Times New Roman" w:hAnsi="Times New Roman"/>
                  <w:bCs/>
                  <w:sz w:val="24"/>
                  <w:szCs w:val="24"/>
                </w:rPr>
                <w:delText>CRR</w:delText>
              </w:r>
            </w:del>
            <w:ins w:id="790"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b/>
                <w:bCs/>
                <w:sz w:val="24"/>
                <w:szCs w:val="24"/>
              </w:rPr>
              <w:t>Central governments and central banks</w:t>
            </w:r>
            <w:r w:rsidR="00500508" w:rsidRPr="000B66BC">
              <w:rPr>
                <w:rFonts w:ascii="Times New Roman" w:hAnsi="Times New Roman"/>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1057171E" w14:textId="3D7158F4"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central governments or central banks as in Article </w:t>
            </w:r>
            <w:r w:rsidR="009A298D" w:rsidRPr="000B66BC">
              <w:rPr>
                <w:rFonts w:ascii="Times New Roman" w:hAnsi="Times New Roman"/>
                <w:bCs/>
                <w:sz w:val="24"/>
                <w:szCs w:val="24"/>
              </w:rPr>
              <w:t>114</w:t>
            </w:r>
            <w:r w:rsidRPr="000B66BC">
              <w:rPr>
                <w:rFonts w:ascii="Times New Roman" w:hAnsi="Times New Roman"/>
                <w:bCs/>
                <w:sz w:val="24"/>
                <w:szCs w:val="24"/>
              </w:rPr>
              <w:t xml:space="preserve"> </w:t>
            </w:r>
            <w:del w:id="791" w:author="Author">
              <w:r w:rsidR="00684733" w:rsidRPr="000B66BC" w:rsidDel="0032789D">
                <w:rPr>
                  <w:rFonts w:ascii="Times New Roman" w:hAnsi="Times New Roman"/>
                  <w:bCs/>
                  <w:sz w:val="24"/>
                  <w:szCs w:val="24"/>
                </w:rPr>
                <w:delText>CRR</w:delText>
              </w:r>
            </w:del>
            <w:ins w:id="792" w:author="Author">
              <w:r w:rsidR="0032789D">
                <w:rPr>
                  <w:rFonts w:ascii="Times New Roman" w:hAnsi="Times New Roman"/>
                  <w:bCs/>
                  <w:sz w:val="24"/>
                  <w:szCs w:val="24"/>
                </w:rPr>
                <w:t>REGULATION (EU) NO 575/2013</w:t>
              </w:r>
            </w:ins>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b/>
                <w:bCs/>
                <w:sz w:val="24"/>
                <w:szCs w:val="24"/>
              </w:rPr>
              <w:t>Central governments and central banks</w:t>
            </w:r>
            <w:r w:rsidR="00500508" w:rsidRPr="000B66BC">
              <w:rPr>
                <w:rFonts w:ascii="Times New Roman" w:hAnsi="Times New Roman"/>
                <w:sz w:val="24"/>
                <w:szCs w:val="24"/>
              </w:rPr>
              <w:t xml:space="preserve"> </w:t>
            </w:r>
            <w:r w:rsidR="00D50BF9" w:rsidRPr="000B66BC">
              <w:rPr>
                <w:rFonts w:ascii="Times New Roman" w:hAnsi="Times New Roman"/>
                <w:b/>
                <w:bCs/>
                <w:sz w:val="24"/>
                <w:szCs w:val="24"/>
              </w:rPr>
              <w:t>– RW</w:t>
            </w:r>
            <w:r w:rsidR="002D0276"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47A75B9C" w14:textId="406E4B0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central governments or central banks as in </w:t>
            </w:r>
            <w:r w:rsidR="00DB42CE"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147</w:t>
            </w:r>
            <w:r w:rsidRPr="000B66BC">
              <w:rPr>
                <w:rFonts w:ascii="Times New Roman" w:hAnsi="Times New Roman"/>
                <w:bCs/>
                <w:sz w:val="24"/>
                <w:szCs w:val="24"/>
              </w:rPr>
              <w:t xml:space="preserve">(2) </w:t>
            </w:r>
            <w:del w:id="793" w:author="Author">
              <w:r w:rsidR="00684733" w:rsidRPr="000B66BC" w:rsidDel="0032789D">
                <w:rPr>
                  <w:rFonts w:ascii="Times New Roman" w:hAnsi="Times New Roman"/>
                  <w:bCs/>
                  <w:sz w:val="24"/>
                  <w:szCs w:val="24"/>
                </w:rPr>
                <w:delText>CRR</w:delText>
              </w:r>
            </w:del>
            <w:ins w:id="794" w:author="Author">
              <w:r w:rsidR="0032789D">
                <w:rPr>
                  <w:rFonts w:ascii="Times New Roman" w:hAnsi="Times New Roman"/>
                  <w:bCs/>
                  <w:sz w:val="24"/>
                  <w:szCs w:val="24"/>
                </w:rPr>
                <w:t>REGULATION (EU) NO 575/2013</w:t>
              </w:r>
            </w:ins>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Regional governments and local authorities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w:t>
            </w:r>
            <w:proofErr w:type="gramStart"/>
            <w:r w:rsidR="00706750" w:rsidRPr="000B66BC">
              <w:rPr>
                <w:rFonts w:ascii="Times New Roman" w:hAnsi="Times New Roman"/>
                <w:b/>
                <w:sz w:val="24"/>
                <w:szCs w:val="24"/>
              </w:rPr>
              <w:t>exposures</w:t>
            </w:r>
            <w:proofErr w:type="gramEnd"/>
          </w:p>
          <w:p w14:paraId="5294E5EC" w14:textId="624122D5"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regional governments and local authorities treated as sovereigns that fall under </w:t>
            </w:r>
            <w:r w:rsidR="00B66A92" w:rsidRPr="000B66BC">
              <w:rPr>
                <w:rFonts w:ascii="Times New Roman" w:hAnsi="Times New Roman"/>
                <w:bCs/>
                <w:sz w:val="24"/>
                <w:szCs w:val="24"/>
              </w:rPr>
              <w:t xml:space="preserve">paragraph (2) and (4)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115</w:t>
            </w:r>
            <w:r w:rsidRPr="000B66BC">
              <w:rPr>
                <w:rFonts w:ascii="Times New Roman" w:hAnsi="Times New Roman"/>
                <w:bCs/>
                <w:sz w:val="24"/>
                <w:szCs w:val="24"/>
              </w:rPr>
              <w:t xml:space="preserve"> </w:t>
            </w:r>
            <w:del w:id="795" w:author="Author">
              <w:r w:rsidR="00684733" w:rsidRPr="000B66BC" w:rsidDel="0032789D">
                <w:rPr>
                  <w:rFonts w:ascii="Times New Roman" w:hAnsi="Times New Roman"/>
                  <w:bCs/>
                  <w:sz w:val="24"/>
                  <w:szCs w:val="24"/>
                </w:rPr>
                <w:delText>CRR</w:delText>
              </w:r>
            </w:del>
            <w:ins w:id="796" w:author="Author">
              <w:r w:rsidR="0032789D">
                <w:rPr>
                  <w:rFonts w:ascii="Times New Roman" w:hAnsi="Times New Roman"/>
                  <w:bCs/>
                  <w:sz w:val="24"/>
                  <w:szCs w:val="24"/>
                </w:rPr>
                <w:t>REGULATION (EU) NO 575/2013</w:t>
              </w:r>
            </w:ins>
          </w:p>
          <w:p w14:paraId="42456706" w14:textId="2E28EB95" w:rsidR="002509B1" w:rsidRPr="000B66BC" w:rsidRDefault="00086A8A"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Regional governments and local authorities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w:t>
            </w:r>
            <w:proofErr w:type="gramStart"/>
            <w:r w:rsidR="00706750" w:rsidRPr="000B66BC">
              <w:rPr>
                <w:rFonts w:ascii="Times New Roman" w:hAnsi="Times New Roman"/>
                <w:b/>
                <w:bCs/>
                <w:sz w:val="24"/>
                <w:szCs w:val="24"/>
              </w:rPr>
              <w:t>exposures</w:t>
            </w:r>
            <w:proofErr w:type="gramEnd"/>
          </w:p>
          <w:p w14:paraId="02346C27" w14:textId="77E236AB"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regional governments and local authorities that fall under </w:t>
            </w:r>
            <w:r w:rsidR="005677F5"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147</w:t>
            </w:r>
            <w:r w:rsidRPr="000B66BC">
              <w:rPr>
                <w:rFonts w:ascii="Times New Roman" w:hAnsi="Times New Roman"/>
                <w:bCs/>
                <w:sz w:val="24"/>
                <w:szCs w:val="24"/>
              </w:rPr>
              <w:t xml:space="preserve">(3) </w:t>
            </w:r>
            <w:del w:id="797" w:author="Author">
              <w:r w:rsidR="00684733" w:rsidRPr="000B66BC" w:rsidDel="0032789D">
                <w:rPr>
                  <w:rFonts w:ascii="Times New Roman" w:hAnsi="Times New Roman"/>
                  <w:bCs/>
                  <w:sz w:val="24"/>
                  <w:szCs w:val="24"/>
                </w:rPr>
                <w:delText>CRR</w:delText>
              </w:r>
            </w:del>
            <w:ins w:id="798" w:author="Author">
              <w:r w:rsidR="0032789D">
                <w:rPr>
                  <w:rFonts w:ascii="Times New Roman" w:hAnsi="Times New Roman"/>
                  <w:bCs/>
                  <w:sz w:val="24"/>
                  <w:szCs w:val="24"/>
                </w:rPr>
                <w:t>REGULATION (EU) NO 575/2013</w:t>
              </w:r>
            </w:ins>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lastRenderedPageBreak/>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Regional governments and local authorities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w:t>
            </w:r>
            <w:proofErr w:type="gramStart"/>
            <w:r w:rsidR="00706750" w:rsidRPr="000B66BC">
              <w:rPr>
                <w:rFonts w:ascii="Times New Roman" w:hAnsi="Times New Roman"/>
                <w:b/>
                <w:bCs/>
                <w:sz w:val="24"/>
                <w:szCs w:val="24"/>
              </w:rPr>
              <w:t>exposures</w:t>
            </w:r>
            <w:proofErr w:type="gramEnd"/>
          </w:p>
          <w:p w14:paraId="38C283FD" w14:textId="3C58308A"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regional governments and local authorities treated as sovereigns that fall under </w:t>
            </w:r>
            <w:r w:rsidR="00F71FE6" w:rsidRPr="000B66BC">
              <w:rPr>
                <w:rFonts w:ascii="Times New Roman" w:hAnsi="Times New Roman"/>
                <w:bCs/>
                <w:sz w:val="24"/>
                <w:szCs w:val="24"/>
              </w:rPr>
              <w:t xml:space="preserve">paragraphs (2) and (4)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115</w:t>
            </w:r>
            <w:r w:rsidRPr="000B66BC">
              <w:rPr>
                <w:rFonts w:ascii="Times New Roman" w:hAnsi="Times New Roman"/>
                <w:bCs/>
                <w:sz w:val="24"/>
                <w:szCs w:val="24"/>
              </w:rPr>
              <w:t xml:space="preserve"> </w:t>
            </w:r>
            <w:del w:id="799" w:author="Author">
              <w:r w:rsidR="00684733" w:rsidRPr="000B66BC" w:rsidDel="0032789D">
                <w:rPr>
                  <w:rFonts w:ascii="Times New Roman" w:hAnsi="Times New Roman"/>
                  <w:bCs/>
                  <w:sz w:val="24"/>
                  <w:szCs w:val="24"/>
                </w:rPr>
                <w:delText>CRR</w:delText>
              </w:r>
            </w:del>
            <w:ins w:id="800" w:author="Author">
              <w:r w:rsidR="0032789D">
                <w:rPr>
                  <w:rFonts w:ascii="Times New Roman" w:hAnsi="Times New Roman"/>
                  <w:bCs/>
                  <w:sz w:val="24"/>
                  <w:szCs w:val="24"/>
                </w:rPr>
                <w:t>REGULATION (EU) NO 575/2013</w:t>
              </w:r>
            </w:ins>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Regional governments and local authorities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w:t>
            </w:r>
            <w:proofErr w:type="gramStart"/>
            <w:r w:rsidR="00706750" w:rsidRPr="000B66BC">
              <w:rPr>
                <w:rFonts w:ascii="Times New Roman" w:hAnsi="Times New Roman"/>
                <w:b/>
                <w:bCs/>
                <w:sz w:val="24"/>
                <w:szCs w:val="24"/>
              </w:rPr>
              <w:t>exposures</w:t>
            </w:r>
            <w:proofErr w:type="gramEnd"/>
          </w:p>
          <w:p w14:paraId="099D799F" w14:textId="1E4ADFB3"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regional governments and local authorities that fall under </w:t>
            </w:r>
            <w:r w:rsidR="005677F5"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147</w:t>
            </w:r>
            <w:r w:rsidRPr="000B66BC">
              <w:rPr>
                <w:rFonts w:ascii="Times New Roman" w:hAnsi="Times New Roman"/>
                <w:bCs/>
                <w:sz w:val="24"/>
                <w:szCs w:val="24"/>
              </w:rPr>
              <w:t xml:space="preserve">(3) </w:t>
            </w:r>
            <w:del w:id="801" w:author="Author">
              <w:r w:rsidR="00684733" w:rsidRPr="000B66BC" w:rsidDel="0032789D">
                <w:rPr>
                  <w:rFonts w:ascii="Times New Roman" w:hAnsi="Times New Roman"/>
                  <w:bCs/>
                  <w:sz w:val="24"/>
                  <w:szCs w:val="24"/>
                </w:rPr>
                <w:delText>CRR</w:delText>
              </w:r>
            </w:del>
            <w:ins w:id="802"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MDBs and international organisations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w:t>
            </w:r>
            <w:proofErr w:type="gramStart"/>
            <w:r w:rsidR="00706750" w:rsidRPr="000B66BC">
              <w:rPr>
                <w:rFonts w:ascii="Times New Roman" w:hAnsi="Times New Roman"/>
                <w:b/>
                <w:sz w:val="24"/>
                <w:szCs w:val="24"/>
              </w:rPr>
              <w:t>exposures</w:t>
            </w:r>
            <w:proofErr w:type="gramEnd"/>
          </w:p>
          <w:p w14:paraId="595E0D3B" w14:textId="39748708"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multilateral development banks and international organisations that fall under Articles </w:t>
            </w:r>
            <w:r w:rsidR="009A298D" w:rsidRPr="000B66BC">
              <w:rPr>
                <w:rFonts w:ascii="Times New Roman" w:hAnsi="Times New Roman"/>
                <w:bCs/>
                <w:sz w:val="24"/>
                <w:szCs w:val="24"/>
              </w:rPr>
              <w:t>117</w:t>
            </w:r>
            <w:r w:rsidRPr="000B66BC">
              <w:rPr>
                <w:rFonts w:ascii="Times New Roman" w:hAnsi="Times New Roman"/>
                <w:bCs/>
                <w:sz w:val="24"/>
                <w:szCs w:val="24"/>
              </w:rPr>
              <w:t xml:space="preserve">(2) and </w:t>
            </w:r>
            <w:r w:rsidR="009A298D" w:rsidRPr="000B66BC">
              <w:rPr>
                <w:rFonts w:ascii="Times New Roman" w:hAnsi="Times New Roman"/>
                <w:bCs/>
                <w:sz w:val="24"/>
                <w:szCs w:val="24"/>
              </w:rPr>
              <w:t>118</w:t>
            </w:r>
            <w:r w:rsidRPr="000B66BC">
              <w:rPr>
                <w:rFonts w:ascii="Times New Roman" w:hAnsi="Times New Roman"/>
                <w:bCs/>
                <w:sz w:val="24"/>
                <w:szCs w:val="24"/>
              </w:rPr>
              <w:t xml:space="preserve"> </w:t>
            </w:r>
            <w:del w:id="803" w:author="Author">
              <w:r w:rsidR="00684733" w:rsidRPr="000B66BC" w:rsidDel="0032789D">
                <w:rPr>
                  <w:rFonts w:ascii="Times New Roman" w:hAnsi="Times New Roman"/>
                  <w:bCs/>
                  <w:sz w:val="24"/>
                  <w:szCs w:val="24"/>
                </w:rPr>
                <w:delText>CRR</w:delText>
              </w:r>
            </w:del>
            <w:ins w:id="804" w:author="Author">
              <w:r w:rsidR="0032789D">
                <w:rPr>
                  <w:rFonts w:ascii="Times New Roman" w:hAnsi="Times New Roman"/>
                  <w:bCs/>
                  <w:sz w:val="24"/>
                  <w:szCs w:val="24"/>
                </w:rPr>
                <w:t>REGULATION (EU) NO 575/2013</w:t>
              </w:r>
            </w:ins>
            <w:r w:rsidR="00706750" w:rsidRPr="000B66BC">
              <w:rPr>
                <w:rFonts w:ascii="Times New Roman" w:hAnsi="Times New Roman"/>
                <w:bCs/>
                <w:sz w:val="24"/>
                <w:szCs w:val="24"/>
              </w:rPr>
              <w:t xml:space="preserve"> </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MDBs and international organisations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w:t>
            </w:r>
            <w:proofErr w:type="gramStart"/>
            <w:r w:rsidR="00706750" w:rsidRPr="000B66BC">
              <w:rPr>
                <w:rFonts w:ascii="Times New Roman" w:hAnsi="Times New Roman"/>
                <w:b/>
                <w:bCs/>
                <w:sz w:val="24"/>
                <w:szCs w:val="24"/>
              </w:rPr>
              <w:t>exposures</w:t>
            </w:r>
            <w:proofErr w:type="gramEnd"/>
          </w:p>
          <w:p w14:paraId="3802319A" w14:textId="466D0FCE"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multilateral development banks and international organisations that fall under </w:t>
            </w:r>
            <w:r w:rsidR="005677F5" w:rsidRPr="000B66BC">
              <w:rPr>
                <w:rFonts w:ascii="Times New Roman" w:hAnsi="Times New Roman"/>
                <w:bCs/>
                <w:sz w:val="24"/>
                <w:szCs w:val="24"/>
              </w:rPr>
              <w:t xml:space="preserve">point (b) and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(3) </w:t>
            </w:r>
            <w:del w:id="805" w:author="Author">
              <w:r w:rsidR="00684733" w:rsidRPr="000B66BC" w:rsidDel="0032789D">
                <w:rPr>
                  <w:rFonts w:ascii="Times New Roman" w:hAnsi="Times New Roman"/>
                  <w:bCs/>
                  <w:sz w:val="24"/>
                  <w:szCs w:val="24"/>
                </w:rPr>
                <w:delText>CRR</w:delText>
              </w:r>
            </w:del>
            <w:ins w:id="806" w:author="Author">
              <w:r w:rsidR="0032789D">
                <w:rPr>
                  <w:rFonts w:ascii="Times New Roman" w:hAnsi="Times New Roman"/>
                  <w:bCs/>
                  <w:sz w:val="24"/>
                  <w:szCs w:val="24"/>
                </w:rPr>
                <w:t>REGULATION (EU) NO 575/2013</w:t>
              </w:r>
            </w:ins>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MDBs and international organisations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w:t>
            </w:r>
            <w:proofErr w:type="gramStart"/>
            <w:r w:rsidR="00706750" w:rsidRPr="000B66BC">
              <w:rPr>
                <w:rFonts w:ascii="Times New Roman" w:hAnsi="Times New Roman"/>
                <w:b/>
                <w:bCs/>
                <w:sz w:val="24"/>
                <w:szCs w:val="24"/>
              </w:rPr>
              <w:t>exposures</w:t>
            </w:r>
            <w:proofErr w:type="gramEnd"/>
          </w:p>
          <w:p w14:paraId="37FB9B14" w14:textId="610419C4"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multilateral development banks and international organisations that fall under Articles </w:t>
            </w:r>
            <w:r w:rsidR="00C33245" w:rsidRPr="000B66BC">
              <w:rPr>
                <w:rFonts w:ascii="Times New Roman" w:hAnsi="Times New Roman"/>
                <w:bCs/>
                <w:sz w:val="24"/>
                <w:szCs w:val="24"/>
              </w:rPr>
              <w:t>117</w:t>
            </w:r>
            <w:r w:rsidRPr="000B66BC">
              <w:rPr>
                <w:rFonts w:ascii="Times New Roman" w:hAnsi="Times New Roman"/>
                <w:bCs/>
                <w:sz w:val="24"/>
                <w:szCs w:val="24"/>
              </w:rPr>
              <w:t xml:space="preserve">(2) and </w:t>
            </w:r>
            <w:r w:rsidR="00C33245" w:rsidRPr="000B66BC">
              <w:rPr>
                <w:rFonts w:ascii="Times New Roman" w:hAnsi="Times New Roman"/>
                <w:bCs/>
                <w:sz w:val="24"/>
                <w:szCs w:val="24"/>
              </w:rPr>
              <w:t>118</w:t>
            </w:r>
            <w:r w:rsidRPr="000B66BC">
              <w:rPr>
                <w:rFonts w:ascii="Times New Roman" w:hAnsi="Times New Roman"/>
                <w:bCs/>
                <w:sz w:val="24"/>
                <w:szCs w:val="24"/>
              </w:rPr>
              <w:t xml:space="preserve"> </w:t>
            </w:r>
            <w:del w:id="807" w:author="Author">
              <w:r w:rsidR="00684733" w:rsidRPr="000B66BC" w:rsidDel="0032789D">
                <w:rPr>
                  <w:rFonts w:ascii="Times New Roman" w:hAnsi="Times New Roman"/>
                  <w:bCs/>
                  <w:sz w:val="24"/>
                  <w:szCs w:val="24"/>
                </w:rPr>
                <w:delText>CRR</w:delText>
              </w:r>
            </w:del>
            <w:ins w:id="808" w:author="Author">
              <w:r w:rsidR="0032789D">
                <w:rPr>
                  <w:rFonts w:ascii="Times New Roman" w:hAnsi="Times New Roman"/>
                  <w:bCs/>
                  <w:sz w:val="24"/>
                  <w:szCs w:val="24"/>
                </w:rPr>
                <w:t>REGULATION (EU) NO 575/2013</w:t>
              </w:r>
            </w:ins>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A60C43" w:rsidRPr="000B66BC">
              <w:rPr>
                <w:rFonts w:ascii="Times New Roman" w:hAnsi="Times New Roman"/>
                <w:bCs/>
                <w:sz w:val="24"/>
                <w:szCs w:val="24"/>
              </w:rPr>
              <w:t>1</w:t>
            </w:r>
            <w:r w:rsidR="001E4710" w:rsidRPr="000B66BC">
              <w:rPr>
                <w:rFonts w:ascii="Times New Roman" w:hAnsi="Times New Roman"/>
                <w:bCs/>
                <w:sz w:val="24"/>
                <w:szCs w:val="24"/>
              </w:rPr>
              <w:t>0</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MDBs and international organisations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w:t>
            </w:r>
            <w:proofErr w:type="gramStart"/>
            <w:r w:rsidR="00706750" w:rsidRPr="000B66BC">
              <w:rPr>
                <w:rFonts w:ascii="Times New Roman" w:hAnsi="Times New Roman"/>
                <w:b/>
                <w:bCs/>
                <w:sz w:val="24"/>
                <w:szCs w:val="24"/>
              </w:rPr>
              <w:t>exposures</w:t>
            </w:r>
            <w:proofErr w:type="gramEnd"/>
          </w:p>
          <w:p w14:paraId="0A7C504F" w14:textId="755D5C6D"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multilateral development banks and international organisations that fall under </w:t>
            </w:r>
            <w:r w:rsidR="005677F5" w:rsidRPr="000B66BC">
              <w:rPr>
                <w:rFonts w:ascii="Times New Roman" w:hAnsi="Times New Roman"/>
                <w:bCs/>
                <w:sz w:val="24"/>
                <w:szCs w:val="24"/>
              </w:rPr>
              <w:t xml:space="preserve">point (b) and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(3) </w:t>
            </w:r>
            <w:del w:id="809" w:author="Author">
              <w:r w:rsidR="00684733" w:rsidRPr="000B66BC" w:rsidDel="0032789D">
                <w:rPr>
                  <w:rFonts w:ascii="Times New Roman" w:hAnsi="Times New Roman"/>
                  <w:bCs/>
                  <w:sz w:val="24"/>
                  <w:szCs w:val="24"/>
                </w:rPr>
                <w:delText>CRR</w:delText>
              </w:r>
            </w:del>
            <w:ins w:id="810" w:author="Author">
              <w:r w:rsidR="0032789D">
                <w:rPr>
                  <w:rFonts w:ascii="Times New Roman" w:hAnsi="Times New Roman"/>
                  <w:bCs/>
                  <w:sz w:val="24"/>
                  <w:szCs w:val="24"/>
                </w:rPr>
                <w:t>REGULATION (EU) NO 575/2013</w:t>
              </w:r>
            </w:ins>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PSEs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w:t>
            </w:r>
            <w:proofErr w:type="gramStart"/>
            <w:r w:rsidR="00706750" w:rsidRPr="000B66BC">
              <w:rPr>
                <w:rFonts w:ascii="Times New Roman" w:hAnsi="Times New Roman"/>
                <w:b/>
                <w:sz w:val="24"/>
                <w:szCs w:val="24"/>
              </w:rPr>
              <w:t>exposures</w:t>
            </w:r>
            <w:proofErr w:type="gramEnd"/>
          </w:p>
          <w:p w14:paraId="7D8203A3" w14:textId="19AFB4D7"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public sector entities that fall under Article </w:t>
            </w:r>
            <w:r w:rsidR="00C33245" w:rsidRPr="000B66BC">
              <w:rPr>
                <w:rFonts w:ascii="Times New Roman" w:hAnsi="Times New Roman"/>
                <w:bCs/>
                <w:sz w:val="24"/>
                <w:szCs w:val="24"/>
              </w:rPr>
              <w:t>116</w:t>
            </w:r>
            <w:r w:rsidRPr="000B66BC">
              <w:rPr>
                <w:rFonts w:ascii="Times New Roman" w:hAnsi="Times New Roman"/>
                <w:bCs/>
                <w:sz w:val="24"/>
                <w:szCs w:val="24"/>
              </w:rPr>
              <w:t xml:space="preserve">(4) </w:t>
            </w:r>
            <w:del w:id="811" w:author="Author">
              <w:r w:rsidR="00684733" w:rsidRPr="000B66BC" w:rsidDel="0032789D">
                <w:rPr>
                  <w:rFonts w:ascii="Times New Roman" w:hAnsi="Times New Roman"/>
                  <w:bCs/>
                  <w:sz w:val="24"/>
                  <w:szCs w:val="24"/>
                </w:rPr>
                <w:delText>CRR</w:delText>
              </w:r>
            </w:del>
            <w:ins w:id="812" w:author="Author">
              <w:r w:rsidR="0032789D">
                <w:rPr>
                  <w:rFonts w:ascii="Times New Roman" w:hAnsi="Times New Roman"/>
                  <w:bCs/>
                  <w:sz w:val="24"/>
                  <w:szCs w:val="24"/>
                </w:rPr>
                <w:t>REGULATION (EU) NO 575/2013</w:t>
              </w:r>
            </w:ins>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PSEs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w:t>
            </w:r>
            <w:proofErr w:type="gramStart"/>
            <w:r w:rsidR="00706750" w:rsidRPr="000B66BC">
              <w:rPr>
                <w:rFonts w:ascii="Times New Roman" w:hAnsi="Times New Roman"/>
                <w:b/>
                <w:bCs/>
                <w:sz w:val="24"/>
                <w:szCs w:val="24"/>
              </w:rPr>
              <w:t>exposures</w:t>
            </w:r>
            <w:proofErr w:type="gramEnd"/>
          </w:p>
          <w:p w14:paraId="6B0B91A7" w14:textId="04B95DAC"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470082" w:rsidRPr="000B66BC">
              <w:rPr>
                <w:rFonts w:ascii="Times New Roman" w:hAnsi="Times New Roman"/>
                <w:bCs/>
                <w:sz w:val="24"/>
                <w:szCs w:val="24"/>
              </w:rPr>
              <w:t>leverage ratio</w:t>
            </w:r>
            <w:r w:rsidR="009C4E79" w:rsidRPr="000B66BC">
              <w:rPr>
                <w:rFonts w:ascii="Times New Roman" w:hAnsi="Times New Roman"/>
                <w:bCs/>
                <w:sz w:val="24"/>
                <w:szCs w:val="24"/>
              </w:rPr>
              <w:t xml:space="preserve"> </w:t>
            </w:r>
            <w:r w:rsidRPr="000B66BC">
              <w:rPr>
                <w:rFonts w:ascii="Times New Roman" w:hAnsi="Times New Roman"/>
                <w:bCs/>
                <w:sz w:val="24"/>
                <w:szCs w:val="24"/>
              </w:rPr>
              <w:t>exposure</w:t>
            </w:r>
            <w:r w:rsidR="009C4E79" w:rsidRPr="000B66BC">
              <w:rPr>
                <w:rFonts w:ascii="Times New Roman" w:hAnsi="Times New Roman"/>
                <w:bCs/>
                <w:sz w:val="24"/>
                <w:szCs w:val="24"/>
              </w:rPr>
              <w:t xml:space="preserve"> amount</w:t>
            </w:r>
            <w:r w:rsidRPr="000B66BC">
              <w:rPr>
                <w:rFonts w:ascii="Times New Roman" w:hAnsi="Times New Roman"/>
                <w:bCs/>
                <w:sz w:val="24"/>
                <w:szCs w:val="24"/>
              </w:rPr>
              <w:t xml:space="preserv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public sector entities that fall under </w:t>
            </w:r>
            <w:r w:rsidR="00665AE3"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(3) </w:t>
            </w:r>
            <w:del w:id="813" w:author="Author">
              <w:r w:rsidR="00684733" w:rsidRPr="000B66BC" w:rsidDel="0032789D">
                <w:rPr>
                  <w:rFonts w:ascii="Times New Roman" w:hAnsi="Times New Roman"/>
                  <w:bCs/>
                  <w:sz w:val="24"/>
                  <w:szCs w:val="24"/>
                </w:rPr>
                <w:delText>CRR</w:delText>
              </w:r>
            </w:del>
            <w:ins w:id="814" w:author="Author">
              <w:r w:rsidR="0032789D">
                <w:rPr>
                  <w:rFonts w:ascii="Times New Roman" w:hAnsi="Times New Roman"/>
                  <w:bCs/>
                  <w:sz w:val="24"/>
                  <w:szCs w:val="24"/>
                </w:rPr>
                <w:t>REGULATION (EU) NO 575/2013</w:t>
              </w:r>
            </w:ins>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PSEs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w:t>
            </w:r>
            <w:proofErr w:type="gramStart"/>
            <w:r w:rsidR="00706750" w:rsidRPr="000B66BC">
              <w:rPr>
                <w:rFonts w:ascii="Times New Roman" w:hAnsi="Times New Roman"/>
                <w:b/>
                <w:bCs/>
                <w:sz w:val="24"/>
                <w:szCs w:val="24"/>
              </w:rPr>
              <w:t>exposures</w:t>
            </w:r>
            <w:proofErr w:type="gramEnd"/>
          </w:p>
          <w:p w14:paraId="53A6C1B8" w14:textId="564B407D"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public sector entities that fall under Article </w:t>
            </w:r>
            <w:r w:rsidR="00C33245" w:rsidRPr="000B66BC">
              <w:rPr>
                <w:rFonts w:ascii="Times New Roman" w:hAnsi="Times New Roman"/>
                <w:bCs/>
                <w:sz w:val="24"/>
                <w:szCs w:val="24"/>
              </w:rPr>
              <w:t>116</w:t>
            </w:r>
            <w:r w:rsidRPr="000B66BC">
              <w:rPr>
                <w:rFonts w:ascii="Times New Roman" w:hAnsi="Times New Roman"/>
                <w:bCs/>
                <w:sz w:val="24"/>
                <w:szCs w:val="24"/>
              </w:rPr>
              <w:t xml:space="preserve">(4) </w:t>
            </w:r>
            <w:del w:id="815" w:author="Author">
              <w:r w:rsidR="00684733" w:rsidRPr="000B66BC" w:rsidDel="0032789D">
                <w:rPr>
                  <w:rFonts w:ascii="Times New Roman" w:hAnsi="Times New Roman"/>
                  <w:bCs/>
                  <w:sz w:val="24"/>
                  <w:szCs w:val="24"/>
                </w:rPr>
                <w:delText>CRR</w:delText>
              </w:r>
            </w:del>
            <w:ins w:id="816" w:author="Author">
              <w:r w:rsidR="0032789D">
                <w:rPr>
                  <w:rFonts w:ascii="Times New Roman" w:hAnsi="Times New Roman"/>
                  <w:bCs/>
                  <w:sz w:val="24"/>
                  <w:szCs w:val="24"/>
                </w:rPr>
                <w:t>REGULATION (EU) NO 575/2013</w:t>
              </w:r>
            </w:ins>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CD3BDC"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PSEs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w:t>
            </w:r>
            <w:proofErr w:type="gramStart"/>
            <w:r w:rsidR="00706750" w:rsidRPr="000B66BC">
              <w:rPr>
                <w:rFonts w:ascii="Times New Roman" w:hAnsi="Times New Roman"/>
                <w:b/>
                <w:bCs/>
                <w:sz w:val="24"/>
                <w:szCs w:val="24"/>
              </w:rPr>
              <w:t>exposures</w:t>
            </w:r>
            <w:proofErr w:type="gramEnd"/>
          </w:p>
          <w:p w14:paraId="0EAECD4A" w14:textId="1FF5CD4F"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CD1DA1" w:rsidRPr="000B66BC">
              <w:rPr>
                <w:rFonts w:ascii="Times New Roman" w:hAnsi="Times New Roman"/>
                <w:bCs/>
                <w:sz w:val="24"/>
                <w:szCs w:val="24"/>
              </w:rPr>
              <w:t>risk-weighted</w:t>
            </w:r>
            <w:r w:rsidRPr="000B66BC">
              <w:rPr>
                <w:rFonts w:ascii="Times New Roman" w:hAnsi="Times New Roman"/>
                <w:bCs/>
                <w:sz w:val="24"/>
                <w:szCs w:val="24"/>
              </w:rPr>
              <w:t xml:space="preserve"> exposure </w:t>
            </w:r>
            <w:r w:rsidR="00CD1DA1" w:rsidRPr="000B66BC">
              <w:rPr>
                <w:rFonts w:ascii="Times New Roman" w:hAnsi="Times New Roman"/>
                <w:bCs/>
                <w:sz w:val="24"/>
                <w:szCs w:val="24"/>
              </w:rPr>
              <w:t>amount</w:t>
            </w:r>
            <w:r w:rsidRPr="000B66BC">
              <w:rPr>
                <w:rFonts w:ascii="Times New Roman" w:hAnsi="Times New Roman"/>
                <w:bCs/>
                <w:sz w:val="24"/>
                <w:szCs w:val="24"/>
              </w:rPr>
              <w:t xml:space="preserv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public sector entities that fall under </w:t>
            </w:r>
            <w:r w:rsidR="00665AE3"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(3)</w:t>
            </w:r>
            <w:r w:rsidR="00424A0A" w:rsidRPr="000B66BC">
              <w:rPr>
                <w:rFonts w:ascii="Times New Roman" w:hAnsi="Times New Roman"/>
                <w:bCs/>
                <w:sz w:val="24"/>
                <w:szCs w:val="24"/>
              </w:rPr>
              <w:t xml:space="preserve"> </w:t>
            </w:r>
            <w:del w:id="817" w:author="Author">
              <w:r w:rsidR="00684733" w:rsidRPr="000B66BC" w:rsidDel="0032789D">
                <w:rPr>
                  <w:rFonts w:ascii="Times New Roman" w:hAnsi="Times New Roman"/>
                  <w:bCs/>
                  <w:sz w:val="24"/>
                  <w:szCs w:val="24"/>
                </w:rPr>
                <w:delText>CRR</w:delText>
              </w:r>
            </w:del>
            <w:ins w:id="818" w:author="Author">
              <w:r w:rsidR="0032789D">
                <w:rPr>
                  <w:rFonts w:ascii="Times New Roman" w:hAnsi="Times New Roman"/>
                  <w:bCs/>
                  <w:sz w:val="24"/>
                  <w:szCs w:val="24"/>
                </w:rPr>
                <w:t>REGULATION (EU) NO 575/2013</w:t>
              </w:r>
            </w:ins>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CD3BD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to regional governments, MDB</w:t>
            </w:r>
            <w:r w:rsidR="001F28E7" w:rsidRPr="000B66BC">
              <w:rPr>
                <w:rFonts w:ascii="Times New Roman" w:hAnsi="Times New Roman"/>
                <w:b/>
                <w:bCs/>
                <w:sz w:val="24"/>
                <w:szCs w:val="24"/>
              </w:rPr>
              <w:t>s</w:t>
            </w:r>
            <w:r w:rsidRPr="000B66BC">
              <w:rPr>
                <w:rFonts w:ascii="Times New Roman" w:hAnsi="Times New Roman"/>
                <w:b/>
                <w:bCs/>
                <w:sz w:val="24"/>
                <w:szCs w:val="24"/>
              </w:rPr>
              <w:t>, international organisations and PSE</w:t>
            </w:r>
            <w:r w:rsidR="001F28E7" w:rsidRPr="000B66BC">
              <w:rPr>
                <w:rFonts w:ascii="Times New Roman" w:hAnsi="Times New Roman"/>
                <w:b/>
                <w:bCs/>
                <w:sz w:val="24"/>
                <w:szCs w:val="24"/>
              </w:rPr>
              <w:t>s</w:t>
            </w:r>
            <w:r w:rsidRPr="000B66BC">
              <w:rPr>
                <w:rFonts w:ascii="Times New Roman" w:hAnsi="Times New Roman"/>
                <w:b/>
                <w:bCs/>
                <w:sz w:val="24"/>
                <w:szCs w:val="24"/>
              </w:rPr>
              <w:t xml:space="preserve"> </w:t>
            </w:r>
            <w:r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sz w:val="24"/>
                <w:szCs w:val="24"/>
              </w:rPr>
              <w:t xml:space="preserve"> </w:t>
            </w:r>
            <w:r w:rsidR="00315160" w:rsidRPr="000B66BC">
              <w:rPr>
                <w:rFonts w:ascii="Times New Roman" w:hAnsi="Times New Roman"/>
                <w:b/>
                <w:bCs/>
                <w:sz w:val="24"/>
                <w:szCs w:val="24"/>
              </w:rPr>
              <w:t xml:space="preserve">– SA </w:t>
            </w:r>
            <w:proofErr w:type="gramStart"/>
            <w:r w:rsidR="00315160" w:rsidRPr="000B66BC">
              <w:rPr>
                <w:rFonts w:ascii="Times New Roman" w:hAnsi="Times New Roman"/>
                <w:b/>
                <w:bCs/>
                <w:sz w:val="24"/>
                <w:szCs w:val="24"/>
              </w:rPr>
              <w:t>exposures</w:t>
            </w:r>
            <w:proofErr w:type="gramEnd"/>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proofErr w:type="gramStart"/>
            <w:r w:rsidRPr="000B66BC">
              <w:rPr>
                <w:rFonts w:ascii="Times New Roman" w:hAnsi="Times New Roman"/>
                <w:sz w:val="24"/>
                <w:szCs w:val="24"/>
              </w:rPr>
              <w:t xml:space="preserve">is </w:t>
            </w:r>
            <w:r w:rsidR="00B42046">
              <w:rPr>
                <w:rFonts w:ascii="Times New Roman" w:hAnsi="Times New Roman"/>
                <w:sz w:val="24"/>
                <w:szCs w:val="24"/>
              </w:rPr>
              <w:t>shall be</w:t>
            </w:r>
            <w:proofErr w:type="gramEnd"/>
            <w:r w:rsidR="00B42046">
              <w:rPr>
                <w:rFonts w:ascii="Times New Roman" w:hAnsi="Times New Roman"/>
                <w:sz w:val="24"/>
                <w:szCs w:val="24"/>
              </w:rPr>
              <w:t xml:space="preserve"> </w:t>
            </w:r>
            <w:r w:rsidRPr="000B66BC">
              <w:rPr>
                <w:rFonts w:ascii="Times New Roman" w:hAnsi="Times New Roman"/>
                <w:sz w:val="24"/>
                <w:szCs w:val="24"/>
              </w:rPr>
              <w:t xml:space="preserve">the sum of </w:t>
            </w:r>
            <w:r w:rsidR="00E8206D" w:rsidRPr="000B66BC">
              <w:rPr>
                <w:rFonts w:ascii="Times New Roman" w:hAnsi="Times New Roman"/>
                <w:sz w:val="24"/>
                <w:szCs w:val="24"/>
              </w:rPr>
              <w:t>cells</w:t>
            </w:r>
            <w:r w:rsidRPr="000B66BC">
              <w:rPr>
                <w:rFonts w:ascii="Times New Roman" w:hAnsi="Times New Roman"/>
                <w:sz w:val="24"/>
                <w:szCs w:val="24"/>
              </w:rPr>
              <w:t xml:space="preserve"> from </w:t>
            </w:r>
            <w:r w:rsidRPr="000B66BC">
              <w:rPr>
                <w:rFonts w:ascii="Times New Roman" w:hAnsi="Times New Roman"/>
                <w:bCs/>
                <w:sz w:val="24"/>
                <w:szCs w:val="24"/>
              </w:rPr>
              <w:t>{</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11779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 to {</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17791"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lastRenderedPageBreak/>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CD3BD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to regional governments, MDB</w:t>
            </w:r>
            <w:r w:rsidR="001F28E7" w:rsidRPr="000B66BC">
              <w:rPr>
                <w:rFonts w:ascii="Times New Roman" w:hAnsi="Times New Roman"/>
                <w:b/>
                <w:bCs/>
                <w:sz w:val="24"/>
                <w:szCs w:val="24"/>
              </w:rPr>
              <w:t>s</w:t>
            </w:r>
            <w:r w:rsidRPr="000B66BC">
              <w:rPr>
                <w:rFonts w:ascii="Times New Roman" w:hAnsi="Times New Roman"/>
                <w:b/>
                <w:bCs/>
                <w:sz w:val="24"/>
                <w:szCs w:val="24"/>
              </w:rPr>
              <w:t>, international organisations and PSE</w:t>
            </w:r>
            <w:r w:rsidR="001F28E7" w:rsidRPr="000B66BC">
              <w:rPr>
                <w:rFonts w:ascii="Times New Roman" w:hAnsi="Times New Roman"/>
                <w:b/>
                <w:bCs/>
                <w:sz w:val="24"/>
                <w:szCs w:val="24"/>
              </w:rPr>
              <w:t>s</w:t>
            </w:r>
            <w:r w:rsidRPr="000B66BC">
              <w:rPr>
                <w:rFonts w:ascii="Times New Roman" w:hAnsi="Times New Roman"/>
                <w:b/>
                <w:bCs/>
                <w:sz w:val="24"/>
                <w:szCs w:val="24"/>
              </w:rPr>
              <w:t xml:space="preserve"> </w:t>
            </w:r>
            <w:r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w:t>
            </w:r>
            <w:proofErr w:type="gramStart"/>
            <w:r w:rsidR="00706750" w:rsidRPr="000B66BC">
              <w:rPr>
                <w:rFonts w:ascii="Times New Roman" w:hAnsi="Times New Roman"/>
                <w:b/>
                <w:bCs/>
                <w:sz w:val="24"/>
                <w:szCs w:val="24"/>
              </w:rPr>
              <w:t>exposures</w:t>
            </w:r>
            <w:proofErr w:type="gramEnd"/>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3236C2">
              <w:rPr>
                <w:rFonts w:ascii="Times New Roman" w:hAnsi="Times New Roman"/>
                <w:sz w:val="24"/>
                <w:szCs w:val="24"/>
              </w:rPr>
              <w:t>shall be</w:t>
            </w:r>
            <w:r w:rsidR="003236C2"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00E8206D" w:rsidRPr="000B66BC">
              <w:rPr>
                <w:rFonts w:ascii="Times New Roman" w:hAnsi="Times New Roman"/>
                <w:sz w:val="24"/>
                <w:szCs w:val="24"/>
              </w:rPr>
              <w:t>cells</w:t>
            </w:r>
            <w:r w:rsidRPr="000B66BC">
              <w:rPr>
                <w:rFonts w:ascii="Times New Roman" w:hAnsi="Times New Roman"/>
                <w:sz w:val="24"/>
                <w:szCs w:val="24"/>
              </w:rPr>
              <w:t xml:space="preserve"> from </w:t>
            </w:r>
            <w:r w:rsidRPr="000B66BC">
              <w:rPr>
                <w:rFonts w:ascii="Times New Roman" w:hAnsi="Times New Roman"/>
                <w:bCs/>
                <w:sz w:val="24"/>
                <w:szCs w:val="24"/>
              </w:rPr>
              <w:t>{</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17791"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 to {</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11779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CD3BD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to regional governments, MDB</w:t>
            </w:r>
            <w:r w:rsidR="001F28E7" w:rsidRPr="000B66BC">
              <w:rPr>
                <w:rFonts w:ascii="Times New Roman" w:hAnsi="Times New Roman"/>
                <w:b/>
                <w:bCs/>
                <w:sz w:val="24"/>
                <w:szCs w:val="24"/>
              </w:rPr>
              <w:t>s</w:t>
            </w:r>
            <w:r w:rsidRPr="000B66BC">
              <w:rPr>
                <w:rFonts w:ascii="Times New Roman" w:hAnsi="Times New Roman"/>
                <w:b/>
                <w:bCs/>
                <w:sz w:val="24"/>
                <w:szCs w:val="24"/>
              </w:rPr>
              <w:t>, international organisations and PSE</w:t>
            </w:r>
            <w:r w:rsidR="001F28E7" w:rsidRPr="000B66BC">
              <w:rPr>
                <w:rFonts w:ascii="Times New Roman" w:hAnsi="Times New Roman"/>
                <w:b/>
                <w:bCs/>
                <w:sz w:val="24"/>
                <w:szCs w:val="24"/>
              </w:rPr>
              <w:t>s</w:t>
            </w:r>
            <w:r w:rsidRPr="000B66BC">
              <w:rPr>
                <w:rFonts w:ascii="Times New Roman" w:hAnsi="Times New Roman"/>
                <w:b/>
                <w:bCs/>
                <w:sz w:val="24"/>
                <w:szCs w:val="24"/>
              </w:rPr>
              <w:t xml:space="preserve"> </w:t>
            </w:r>
            <w:r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SA </w:t>
            </w:r>
            <w:proofErr w:type="gramStart"/>
            <w:r w:rsidR="00315160" w:rsidRPr="000B66BC">
              <w:rPr>
                <w:rFonts w:ascii="Times New Roman" w:hAnsi="Times New Roman"/>
                <w:b/>
                <w:bCs/>
                <w:sz w:val="24"/>
                <w:szCs w:val="24"/>
              </w:rPr>
              <w:t>exposures</w:t>
            </w:r>
            <w:proofErr w:type="gramEnd"/>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3236C2">
              <w:rPr>
                <w:rFonts w:ascii="Times New Roman" w:hAnsi="Times New Roman"/>
                <w:sz w:val="24"/>
                <w:szCs w:val="24"/>
              </w:rPr>
              <w:t>shall be</w:t>
            </w:r>
            <w:r w:rsidR="003236C2"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00E8206D" w:rsidRPr="000B66BC">
              <w:rPr>
                <w:rFonts w:ascii="Times New Roman" w:hAnsi="Times New Roman"/>
                <w:sz w:val="24"/>
                <w:szCs w:val="24"/>
              </w:rPr>
              <w:t>cells</w:t>
            </w:r>
            <w:r w:rsidRPr="000B66BC">
              <w:rPr>
                <w:rFonts w:ascii="Times New Roman" w:hAnsi="Times New Roman"/>
                <w:sz w:val="24"/>
                <w:szCs w:val="24"/>
              </w:rPr>
              <w:t xml:space="preserve"> from </w:t>
            </w:r>
            <w:r w:rsidRPr="000B66BC">
              <w:rPr>
                <w:rFonts w:ascii="Times New Roman" w:hAnsi="Times New Roman"/>
                <w:bCs/>
                <w:sz w:val="24"/>
                <w:szCs w:val="24"/>
              </w:rPr>
              <w:t>{</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11779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to {</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11779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CD3BDC"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to regional governments, MDB</w:t>
            </w:r>
            <w:r w:rsidR="001F28E7" w:rsidRPr="000B66BC">
              <w:rPr>
                <w:rFonts w:ascii="Times New Roman" w:hAnsi="Times New Roman"/>
                <w:b/>
                <w:bCs/>
                <w:sz w:val="24"/>
                <w:szCs w:val="24"/>
              </w:rPr>
              <w:t>s</w:t>
            </w:r>
            <w:r w:rsidRPr="000B66BC">
              <w:rPr>
                <w:rFonts w:ascii="Times New Roman" w:hAnsi="Times New Roman"/>
                <w:b/>
                <w:bCs/>
                <w:sz w:val="24"/>
                <w:szCs w:val="24"/>
              </w:rPr>
              <w:t>, international organisations and PSE</w:t>
            </w:r>
            <w:r w:rsidR="001F28E7" w:rsidRPr="000B66BC">
              <w:rPr>
                <w:rFonts w:ascii="Times New Roman" w:hAnsi="Times New Roman"/>
                <w:b/>
                <w:bCs/>
                <w:sz w:val="24"/>
                <w:szCs w:val="24"/>
              </w:rPr>
              <w:t>s</w:t>
            </w:r>
            <w:r w:rsidRPr="000B66BC">
              <w:rPr>
                <w:rFonts w:ascii="Times New Roman" w:hAnsi="Times New Roman"/>
                <w:b/>
                <w:bCs/>
                <w:sz w:val="24"/>
                <w:szCs w:val="24"/>
              </w:rPr>
              <w:t xml:space="preserve"> </w:t>
            </w:r>
            <w:r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w:t>
            </w:r>
            <w:proofErr w:type="gramStart"/>
            <w:r w:rsidR="00706750" w:rsidRPr="000B66BC">
              <w:rPr>
                <w:rFonts w:ascii="Times New Roman" w:hAnsi="Times New Roman"/>
                <w:b/>
                <w:bCs/>
                <w:sz w:val="24"/>
                <w:szCs w:val="24"/>
              </w:rPr>
              <w:t>exposures</w:t>
            </w:r>
            <w:proofErr w:type="gramEnd"/>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3236C2">
              <w:rPr>
                <w:rFonts w:ascii="Times New Roman" w:hAnsi="Times New Roman"/>
                <w:sz w:val="24"/>
                <w:szCs w:val="24"/>
              </w:rPr>
              <w:t>shall be</w:t>
            </w:r>
            <w:r w:rsidR="003236C2"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00E8206D" w:rsidRPr="000B66BC">
              <w:rPr>
                <w:rFonts w:ascii="Times New Roman" w:hAnsi="Times New Roman"/>
                <w:sz w:val="24"/>
                <w:szCs w:val="24"/>
              </w:rPr>
              <w:t>cells</w:t>
            </w:r>
            <w:r w:rsidRPr="000B66BC">
              <w:rPr>
                <w:rFonts w:ascii="Times New Roman" w:hAnsi="Times New Roman"/>
                <w:sz w:val="24"/>
                <w:szCs w:val="24"/>
              </w:rPr>
              <w:t xml:space="preserve"> from </w:t>
            </w:r>
            <w:r w:rsidRPr="000B66BC">
              <w:rPr>
                <w:rFonts w:ascii="Times New Roman" w:hAnsi="Times New Roman"/>
                <w:bCs/>
                <w:sz w:val="24"/>
                <w:szCs w:val="24"/>
              </w:rPr>
              <w:t>{</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17791"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 to {</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11779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CD3BDC"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Regional governments and local authorities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w:t>
            </w:r>
            <w:proofErr w:type="gramStart"/>
            <w:r w:rsidR="00706750" w:rsidRPr="000B66BC">
              <w:rPr>
                <w:rFonts w:ascii="Times New Roman" w:hAnsi="Times New Roman"/>
                <w:b/>
                <w:sz w:val="24"/>
                <w:szCs w:val="24"/>
              </w:rPr>
              <w:t>exposures</w:t>
            </w:r>
            <w:proofErr w:type="gramEnd"/>
          </w:p>
          <w:p w14:paraId="5997608A" w14:textId="33D217A2"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regional governments and local authorities </w:t>
            </w:r>
            <w:r w:rsidR="00DF379D" w:rsidRPr="000B66BC">
              <w:rPr>
                <w:rFonts w:ascii="Times New Roman" w:hAnsi="Times New Roman"/>
                <w:bCs/>
                <w:sz w:val="24"/>
                <w:szCs w:val="24"/>
              </w:rPr>
              <w:t xml:space="preserve">not </w:t>
            </w:r>
            <w:r w:rsidRPr="000B66BC">
              <w:rPr>
                <w:rFonts w:ascii="Times New Roman" w:hAnsi="Times New Roman"/>
                <w:bCs/>
                <w:sz w:val="24"/>
                <w:szCs w:val="24"/>
              </w:rPr>
              <w:t xml:space="preserve">treated as sovereigns that fall under </w:t>
            </w:r>
            <w:r w:rsidR="002B0936" w:rsidRPr="000B66BC">
              <w:rPr>
                <w:rFonts w:ascii="Times New Roman" w:hAnsi="Times New Roman"/>
                <w:bCs/>
                <w:sz w:val="24"/>
                <w:szCs w:val="24"/>
              </w:rPr>
              <w:t xml:space="preserve">paragraphs (1), (3) and (5)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115</w:t>
            </w:r>
            <w:r w:rsidRPr="000B66BC">
              <w:rPr>
                <w:rFonts w:ascii="Times New Roman" w:hAnsi="Times New Roman"/>
                <w:bCs/>
                <w:sz w:val="24"/>
                <w:szCs w:val="24"/>
              </w:rPr>
              <w:t xml:space="preserve"> </w:t>
            </w:r>
            <w:del w:id="819" w:author="Author">
              <w:r w:rsidR="00684733" w:rsidRPr="000B66BC" w:rsidDel="0032789D">
                <w:rPr>
                  <w:rFonts w:ascii="Times New Roman" w:hAnsi="Times New Roman"/>
                  <w:bCs/>
                  <w:sz w:val="24"/>
                  <w:szCs w:val="24"/>
                </w:rPr>
                <w:delText>CRR</w:delText>
              </w:r>
            </w:del>
            <w:ins w:id="820" w:author="Author">
              <w:r w:rsidR="0032789D">
                <w:rPr>
                  <w:rFonts w:ascii="Times New Roman" w:hAnsi="Times New Roman"/>
                  <w:bCs/>
                  <w:sz w:val="24"/>
                  <w:szCs w:val="24"/>
                </w:rPr>
                <w:t>REGULATION (EU) NO 575/2013</w:t>
              </w:r>
            </w:ins>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Regional governments and local authorities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w:t>
            </w:r>
            <w:proofErr w:type="gramStart"/>
            <w:r w:rsidR="00706750" w:rsidRPr="000B66BC">
              <w:rPr>
                <w:rFonts w:ascii="Times New Roman" w:hAnsi="Times New Roman"/>
                <w:b/>
                <w:bCs/>
                <w:sz w:val="24"/>
                <w:szCs w:val="24"/>
              </w:rPr>
              <w:t>exposures</w:t>
            </w:r>
            <w:proofErr w:type="gramEnd"/>
          </w:p>
          <w:p w14:paraId="05330C07" w14:textId="1DE163B7"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regional governments and local authorities not treated as sovereigns that fall under </w:t>
            </w:r>
            <w:r w:rsidR="00665AE3"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(4)</w:t>
            </w:r>
            <w:r w:rsidR="00665AE3" w:rsidRPr="000B66BC">
              <w:rPr>
                <w:rFonts w:ascii="Times New Roman" w:hAnsi="Times New Roman"/>
                <w:bCs/>
                <w:sz w:val="24"/>
                <w:szCs w:val="24"/>
              </w:rPr>
              <w:t xml:space="preserve"> </w:t>
            </w:r>
            <w:del w:id="821" w:author="Author">
              <w:r w:rsidR="00684733" w:rsidRPr="000B66BC" w:rsidDel="0032789D">
                <w:rPr>
                  <w:rFonts w:ascii="Times New Roman" w:hAnsi="Times New Roman"/>
                  <w:bCs/>
                  <w:sz w:val="24"/>
                  <w:szCs w:val="24"/>
                </w:rPr>
                <w:delText>CRR</w:delText>
              </w:r>
            </w:del>
            <w:ins w:id="822" w:author="Author">
              <w:r w:rsidR="0032789D">
                <w:rPr>
                  <w:rFonts w:ascii="Times New Roman" w:hAnsi="Times New Roman"/>
                  <w:bCs/>
                  <w:sz w:val="24"/>
                  <w:szCs w:val="24"/>
                </w:rPr>
                <w:t>REGULATION (EU) NO 575/2013</w:t>
              </w:r>
            </w:ins>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r w:rsidR="00F4754B" w:rsidRPr="000B66BC">
              <w:rPr>
                <w:rFonts w:ascii="Times New Roman" w:hAnsi="Times New Roman"/>
                <w:bCs/>
                <w:sz w:val="24"/>
                <w:szCs w:val="24"/>
              </w:rPr>
              <w:t xml:space="preserve">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Regional governments and local authorities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w:t>
            </w:r>
            <w:proofErr w:type="gramStart"/>
            <w:r w:rsidR="00706750" w:rsidRPr="000B66BC">
              <w:rPr>
                <w:rFonts w:ascii="Times New Roman" w:hAnsi="Times New Roman"/>
                <w:b/>
                <w:bCs/>
                <w:sz w:val="24"/>
                <w:szCs w:val="24"/>
              </w:rPr>
              <w:t>exposures</w:t>
            </w:r>
            <w:proofErr w:type="gramEnd"/>
            <w:r w:rsidR="00706750" w:rsidRPr="000B66BC">
              <w:rPr>
                <w:rFonts w:ascii="Times New Roman" w:hAnsi="Times New Roman"/>
                <w:b/>
                <w:bCs/>
                <w:sz w:val="24"/>
                <w:szCs w:val="24"/>
              </w:rPr>
              <w:t xml:space="preserve"> </w:t>
            </w:r>
          </w:p>
          <w:p w14:paraId="0C1281BF" w14:textId="6ABB305B"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regional governments and local authorities </w:t>
            </w:r>
            <w:r w:rsidR="00DF379D" w:rsidRPr="000B66BC">
              <w:rPr>
                <w:rFonts w:ascii="Times New Roman" w:hAnsi="Times New Roman"/>
                <w:bCs/>
                <w:sz w:val="24"/>
                <w:szCs w:val="24"/>
              </w:rPr>
              <w:t xml:space="preserve">not </w:t>
            </w:r>
            <w:r w:rsidRPr="000B66BC">
              <w:rPr>
                <w:rFonts w:ascii="Times New Roman" w:hAnsi="Times New Roman"/>
                <w:bCs/>
                <w:sz w:val="24"/>
                <w:szCs w:val="24"/>
              </w:rPr>
              <w:t xml:space="preserve">treated as sovereigns that fall under </w:t>
            </w:r>
            <w:r w:rsidR="00F75CB4" w:rsidRPr="000B66BC">
              <w:rPr>
                <w:rFonts w:ascii="Times New Roman" w:hAnsi="Times New Roman"/>
                <w:bCs/>
                <w:sz w:val="24"/>
                <w:szCs w:val="24"/>
              </w:rPr>
              <w:t xml:space="preserve">paragraphs (1), (3) and (5)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115</w:t>
            </w:r>
            <w:r w:rsidRPr="000B66BC">
              <w:rPr>
                <w:rFonts w:ascii="Times New Roman" w:hAnsi="Times New Roman"/>
                <w:bCs/>
                <w:sz w:val="24"/>
                <w:szCs w:val="24"/>
              </w:rPr>
              <w:t xml:space="preserve"> </w:t>
            </w:r>
            <w:del w:id="823" w:author="Author">
              <w:r w:rsidR="00684733" w:rsidRPr="000B66BC" w:rsidDel="0032789D">
                <w:rPr>
                  <w:rFonts w:ascii="Times New Roman" w:hAnsi="Times New Roman"/>
                  <w:bCs/>
                  <w:sz w:val="24"/>
                  <w:szCs w:val="24"/>
                </w:rPr>
                <w:delText>CRR</w:delText>
              </w:r>
            </w:del>
            <w:ins w:id="824" w:author="Author">
              <w:r w:rsidR="0032789D">
                <w:rPr>
                  <w:rFonts w:ascii="Times New Roman" w:hAnsi="Times New Roman"/>
                  <w:bCs/>
                  <w:sz w:val="24"/>
                  <w:szCs w:val="24"/>
                </w:rPr>
                <w:t>REGULATION (EU) NO 575/2013</w:t>
              </w:r>
            </w:ins>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lastRenderedPageBreak/>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Regional governments and local authorities </w:t>
            </w:r>
            <w:r w:rsidR="001F28E7"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w:t>
            </w:r>
            <w:proofErr w:type="gramStart"/>
            <w:r w:rsidR="00706750" w:rsidRPr="000B66BC">
              <w:rPr>
                <w:rFonts w:ascii="Times New Roman" w:hAnsi="Times New Roman"/>
                <w:b/>
                <w:bCs/>
                <w:sz w:val="24"/>
                <w:szCs w:val="24"/>
              </w:rPr>
              <w:t>exposures</w:t>
            </w:r>
            <w:proofErr w:type="gramEnd"/>
          </w:p>
          <w:p w14:paraId="51863919" w14:textId="2A3AFAD6"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regional governments and local authorities not treated as sovereigns that fall under </w:t>
            </w:r>
            <w:r w:rsidR="00665AE3"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del w:id="825" w:author="Author">
              <w:r w:rsidR="00684733" w:rsidRPr="000B66BC" w:rsidDel="0032789D">
                <w:rPr>
                  <w:rFonts w:ascii="Times New Roman" w:hAnsi="Times New Roman"/>
                  <w:bCs/>
                  <w:sz w:val="24"/>
                  <w:szCs w:val="24"/>
                </w:rPr>
                <w:delText>CRR</w:delText>
              </w:r>
            </w:del>
            <w:ins w:id="826" w:author="Author">
              <w:r w:rsidR="0032789D">
                <w:rPr>
                  <w:rFonts w:ascii="Times New Roman" w:hAnsi="Times New Roman"/>
                  <w:bCs/>
                  <w:sz w:val="24"/>
                  <w:szCs w:val="24"/>
                </w:rPr>
                <w:t>REGULATION (EU) NO 575/2013</w:t>
              </w:r>
            </w:ins>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MDBs </w:t>
            </w:r>
            <w:r w:rsidR="001F28E7" w:rsidRPr="000B66BC">
              <w:rPr>
                <w:rFonts w:ascii="Times New Roman" w:hAnsi="Times New Roman"/>
                <w:b/>
                <w:bCs/>
                <w:sz w:val="24"/>
                <w:szCs w:val="24"/>
                <w:u w:val="single"/>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w:t>
            </w:r>
            <w:proofErr w:type="gramStart"/>
            <w:r w:rsidR="00706750" w:rsidRPr="000B66BC">
              <w:rPr>
                <w:rFonts w:ascii="Times New Roman" w:hAnsi="Times New Roman"/>
                <w:b/>
                <w:sz w:val="24"/>
                <w:szCs w:val="24"/>
              </w:rPr>
              <w:t>exposures</w:t>
            </w:r>
            <w:proofErr w:type="gramEnd"/>
          </w:p>
          <w:p w14:paraId="07928584" w14:textId="33B5AD2C"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multilateral development banks that fall under </w:t>
            </w:r>
            <w:r w:rsidR="00E16C9F" w:rsidRPr="000B66BC">
              <w:rPr>
                <w:rFonts w:ascii="Times New Roman" w:hAnsi="Times New Roman"/>
                <w:bCs/>
                <w:sz w:val="24"/>
                <w:szCs w:val="24"/>
              </w:rPr>
              <w:t xml:space="preserve">paragraphs (1) and (3)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117</w:t>
            </w:r>
            <w:r w:rsidRPr="000B66BC">
              <w:rPr>
                <w:rFonts w:ascii="Times New Roman" w:hAnsi="Times New Roman"/>
                <w:bCs/>
                <w:sz w:val="24"/>
                <w:szCs w:val="24"/>
              </w:rPr>
              <w:t xml:space="preserve"> </w:t>
            </w:r>
            <w:del w:id="827" w:author="Author">
              <w:r w:rsidR="00684733" w:rsidRPr="000B66BC" w:rsidDel="0032789D">
                <w:rPr>
                  <w:rFonts w:ascii="Times New Roman" w:hAnsi="Times New Roman"/>
                  <w:bCs/>
                  <w:sz w:val="24"/>
                  <w:szCs w:val="24"/>
                </w:rPr>
                <w:delText>CRR</w:delText>
              </w:r>
            </w:del>
            <w:ins w:id="828"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 xml:space="preserve">MDBs </w:t>
            </w:r>
            <w:r w:rsidR="001F28E7" w:rsidRPr="000B66BC">
              <w:rPr>
                <w:rFonts w:ascii="Times New Roman" w:hAnsi="Times New Roman"/>
                <w:b/>
                <w:bCs/>
                <w:sz w:val="24"/>
                <w:szCs w:val="24"/>
                <w:u w:val="single"/>
              </w:rPr>
              <w:t>not</w:t>
            </w:r>
            <w:r w:rsidRPr="000B66BC">
              <w:rPr>
                <w:rFonts w:ascii="Times New Roman" w:hAnsi="Times New Roman"/>
                <w:b/>
                <w:bCs/>
                <w:sz w:val="24"/>
                <w:szCs w:val="24"/>
              </w:rPr>
              <w:t xml:space="preserve"> treated as sovereigns</w:t>
            </w:r>
            <w:r w:rsidR="00500508" w:rsidRPr="000B66BC">
              <w:rPr>
                <w:rFonts w:ascii="Times New Roman" w:hAnsi="Times New Roman"/>
                <w:b/>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w:t>
            </w:r>
            <w:proofErr w:type="gramStart"/>
            <w:r w:rsidR="00706750" w:rsidRPr="000B66BC">
              <w:rPr>
                <w:rFonts w:ascii="Times New Roman" w:hAnsi="Times New Roman"/>
                <w:b/>
                <w:bCs/>
                <w:sz w:val="24"/>
                <w:szCs w:val="24"/>
              </w:rPr>
              <w:t>exposures</w:t>
            </w:r>
            <w:proofErr w:type="gramEnd"/>
          </w:p>
          <w:p w14:paraId="6D2C0352" w14:textId="5BC14B1F"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multilateral development banks not treated as sovereigns that fall under </w:t>
            </w:r>
            <w:r w:rsidR="00665AE3"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del w:id="829" w:author="Author">
              <w:r w:rsidR="00684733" w:rsidRPr="000B66BC" w:rsidDel="0032789D">
                <w:rPr>
                  <w:rFonts w:ascii="Times New Roman" w:hAnsi="Times New Roman"/>
                  <w:bCs/>
                  <w:sz w:val="24"/>
                  <w:szCs w:val="24"/>
                </w:rPr>
                <w:delText>CRR</w:delText>
              </w:r>
            </w:del>
            <w:ins w:id="830" w:author="Author">
              <w:r w:rsidR="0032789D">
                <w:rPr>
                  <w:rFonts w:ascii="Times New Roman" w:hAnsi="Times New Roman"/>
                  <w:bCs/>
                  <w:sz w:val="24"/>
                  <w:szCs w:val="24"/>
                </w:rPr>
                <w:t>REGULATION (EU) NO 575/2013</w:t>
              </w:r>
            </w:ins>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Institutions shall report net of defaulted</w:t>
            </w:r>
            <w:r w:rsidR="005E0E4A">
              <w:rPr>
                <w:rFonts w:ascii="Times New Roman" w:hAnsi="Times New Roman"/>
                <w:bCs/>
                <w:sz w:val="24"/>
                <w:szCs w:val="24"/>
              </w:rPr>
              <w:t xml:space="preserve"> IRB</w:t>
            </w:r>
            <w:r w:rsidRPr="000B66BC">
              <w:rPr>
                <w:rFonts w:ascii="Times New Roman" w:hAnsi="Times New Roman"/>
                <w:bCs/>
                <w:sz w:val="24"/>
                <w:szCs w:val="24"/>
              </w:rPr>
              <w:t xml:space="preserve"> exposures.</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MDBs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w:t>
            </w:r>
            <w:proofErr w:type="gramStart"/>
            <w:r w:rsidR="00706750" w:rsidRPr="000B66BC">
              <w:rPr>
                <w:rFonts w:ascii="Times New Roman" w:hAnsi="Times New Roman"/>
                <w:b/>
                <w:bCs/>
                <w:sz w:val="24"/>
                <w:szCs w:val="24"/>
              </w:rPr>
              <w:t>exposures</w:t>
            </w:r>
            <w:proofErr w:type="gramEnd"/>
          </w:p>
          <w:p w14:paraId="4B127308" w14:textId="216BD1CF"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multilateral development banks that fall under </w:t>
            </w:r>
            <w:r w:rsidR="00E16C9F" w:rsidRPr="000B66BC">
              <w:rPr>
                <w:rFonts w:ascii="Times New Roman" w:hAnsi="Times New Roman"/>
                <w:bCs/>
                <w:sz w:val="24"/>
                <w:szCs w:val="24"/>
              </w:rPr>
              <w:t xml:space="preserve">paragraphs (1) and (3)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117</w:t>
            </w:r>
            <w:r w:rsidRPr="000B66BC">
              <w:rPr>
                <w:rFonts w:ascii="Times New Roman" w:hAnsi="Times New Roman"/>
                <w:bCs/>
                <w:sz w:val="24"/>
                <w:szCs w:val="24"/>
              </w:rPr>
              <w:t xml:space="preserve"> </w:t>
            </w:r>
            <w:del w:id="831" w:author="Author">
              <w:r w:rsidR="00684733" w:rsidRPr="000B66BC" w:rsidDel="0032789D">
                <w:rPr>
                  <w:rFonts w:ascii="Times New Roman" w:hAnsi="Times New Roman"/>
                  <w:bCs/>
                  <w:sz w:val="24"/>
                  <w:szCs w:val="24"/>
                </w:rPr>
                <w:delText>CRR</w:delText>
              </w:r>
            </w:del>
            <w:ins w:id="832" w:author="Author">
              <w:r w:rsidR="0032789D">
                <w:rPr>
                  <w:rFonts w:ascii="Times New Roman" w:hAnsi="Times New Roman"/>
                  <w:bCs/>
                  <w:sz w:val="24"/>
                  <w:szCs w:val="24"/>
                </w:rPr>
                <w:t>REGULATION (EU) NO 575/2013</w:t>
              </w:r>
            </w:ins>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MDBs </w:t>
            </w:r>
            <w:r w:rsidR="001F28E7"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w:t>
            </w:r>
            <w:proofErr w:type="gramStart"/>
            <w:r w:rsidR="00706750" w:rsidRPr="000B66BC">
              <w:rPr>
                <w:rFonts w:ascii="Times New Roman" w:hAnsi="Times New Roman"/>
                <w:b/>
                <w:bCs/>
                <w:sz w:val="24"/>
                <w:szCs w:val="24"/>
              </w:rPr>
              <w:t>exposures</w:t>
            </w:r>
            <w:proofErr w:type="gramEnd"/>
          </w:p>
          <w:p w14:paraId="466ECD88" w14:textId="405CBB1B"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multilateral development banks not treated as sovereigns that fall under </w:t>
            </w:r>
            <w:r w:rsidR="00665AE3"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del w:id="833" w:author="Author">
              <w:r w:rsidR="00684733" w:rsidRPr="000B66BC" w:rsidDel="0032789D">
                <w:rPr>
                  <w:rFonts w:ascii="Times New Roman" w:hAnsi="Times New Roman"/>
                  <w:bCs/>
                  <w:sz w:val="24"/>
                  <w:szCs w:val="24"/>
                </w:rPr>
                <w:delText>CRR</w:delText>
              </w:r>
            </w:del>
            <w:ins w:id="834" w:author="Author">
              <w:r w:rsidR="0032789D">
                <w:rPr>
                  <w:rFonts w:ascii="Times New Roman" w:hAnsi="Times New Roman"/>
                  <w:bCs/>
                  <w:sz w:val="24"/>
                  <w:szCs w:val="24"/>
                </w:rPr>
                <w:t>REGULATION (EU) NO 575/2013</w:t>
              </w:r>
            </w:ins>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PSEs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w:t>
            </w:r>
            <w:proofErr w:type="gramStart"/>
            <w:r w:rsidR="00706750" w:rsidRPr="000B66BC">
              <w:rPr>
                <w:rFonts w:ascii="Times New Roman" w:hAnsi="Times New Roman"/>
                <w:b/>
                <w:sz w:val="24"/>
                <w:szCs w:val="24"/>
              </w:rPr>
              <w:t>exposures</w:t>
            </w:r>
            <w:proofErr w:type="gramEnd"/>
          </w:p>
          <w:p w14:paraId="3FF6AAF1" w14:textId="4082CA88"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exposures to public sector entities that fall under</w:t>
            </w:r>
            <w:r w:rsidR="00FB0896" w:rsidRPr="000B66BC">
              <w:rPr>
                <w:rFonts w:ascii="Times New Roman" w:hAnsi="Times New Roman"/>
                <w:bCs/>
                <w:sz w:val="24"/>
                <w:szCs w:val="24"/>
              </w:rPr>
              <w:t xml:space="preserve"> paragraphs (1), (2), (3) and (5) of</w:t>
            </w:r>
            <w:r w:rsidRPr="000B66BC">
              <w:rPr>
                <w:rFonts w:ascii="Times New Roman" w:hAnsi="Times New Roman"/>
                <w:bCs/>
                <w:sz w:val="24"/>
                <w:szCs w:val="24"/>
              </w:rPr>
              <w:t xml:space="preserve"> Article </w:t>
            </w:r>
            <w:r w:rsidR="00C33245" w:rsidRPr="000B66BC">
              <w:rPr>
                <w:rFonts w:ascii="Times New Roman" w:hAnsi="Times New Roman"/>
                <w:bCs/>
                <w:sz w:val="24"/>
                <w:szCs w:val="24"/>
              </w:rPr>
              <w:t>116</w:t>
            </w:r>
            <w:r w:rsidRPr="000B66BC">
              <w:rPr>
                <w:rFonts w:ascii="Times New Roman" w:hAnsi="Times New Roman"/>
                <w:bCs/>
                <w:sz w:val="24"/>
                <w:szCs w:val="24"/>
              </w:rPr>
              <w:t xml:space="preserve"> </w:t>
            </w:r>
            <w:del w:id="835" w:author="Author">
              <w:r w:rsidR="00684733" w:rsidRPr="000B66BC" w:rsidDel="0032789D">
                <w:rPr>
                  <w:rFonts w:ascii="Times New Roman" w:hAnsi="Times New Roman"/>
                  <w:bCs/>
                  <w:sz w:val="24"/>
                  <w:szCs w:val="24"/>
                </w:rPr>
                <w:delText>CRR</w:delText>
              </w:r>
            </w:del>
            <w:ins w:id="836" w:author="Author">
              <w:r w:rsidR="0032789D">
                <w:rPr>
                  <w:rFonts w:ascii="Times New Roman" w:hAnsi="Times New Roman"/>
                  <w:bCs/>
                  <w:sz w:val="24"/>
                  <w:szCs w:val="24"/>
                </w:rPr>
                <w:t>REGULATION (EU) NO 575/2013</w:t>
              </w:r>
            </w:ins>
          </w:p>
          <w:p w14:paraId="7DF5A169" w14:textId="79FB274E" w:rsidR="000A486B" w:rsidRPr="000B66BC" w:rsidRDefault="00086A8A"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 xml:space="preserve">PSEs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500508" w:rsidRPr="000B66BC">
              <w:rPr>
                <w:rFonts w:ascii="Times New Roman" w:hAnsi="Times New Roman"/>
                <w:b/>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w:t>
            </w:r>
            <w:proofErr w:type="gramStart"/>
            <w:r w:rsidR="00706750" w:rsidRPr="000B66BC">
              <w:rPr>
                <w:rFonts w:ascii="Times New Roman" w:hAnsi="Times New Roman"/>
                <w:b/>
                <w:bCs/>
                <w:sz w:val="24"/>
                <w:szCs w:val="24"/>
              </w:rPr>
              <w:t>exposures</w:t>
            </w:r>
            <w:proofErr w:type="gramEnd"/>
          </w:p>
          <w:p w14:paraId="19C4FD72" w14:textId="74A0A76F"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public sector entities not treated as sovereigns that fall under </w:t>
            </w:r>
            <w:r w:rsidR="00046DCF" w:rsidRPr="000B66BC">
              <w:rPr>
                <w:rFonts w:ascii="Times New Roman" w:hAnsi="Times New Roman"/>
                <w:bCs/>
                <w:sz w:val="24"/>
                <w:szCs w:val="24"/>
              </w:rPr>
              <w:t xml:space="preserve">point (b)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del w:id="837" w:author="Author">
              <w:r w:rsidR="00684733" w:rsidRPr="000B66BC" w:rsidDel="0032789D">
                <w:rPr>
                  <w:rFonts w:ascii="Times New Roman" w:hAnsi="Times New Roman"/>
                  <w:bCs/>
                  <w:sz w:val="24"/>
                  <w:szCs w:val="24"/>
                </w:rPr>
                <w:delText>CRR</w:delText>
              </w:r>
            </w:del>
            <w:ins w:id="838" w:author="Author">
              <w:r w:rsidR="0032789D">
                <w:rPr>
                  <w:rFonts w:ascii="Times New Roman" w:hAnsi="Times New Roman"/>
                  <w:bCs/>
                  <w:sz w:val="24"/>
                  <w:szCs w:val="24"/>
                </w:rPr>
                <w:t>REGULATION (EU) NO 575/2013</w:t>
              </w:r>
            </w:ins>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PSEs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w:t>
            </w:r>
            <w:proofErr w:type="gramStart"/>
            <w:r w:rsidR="00706750" w:rsidRPr="000B66BC">
              <w:rPr>
                <w:rFonts w:ascii="Times New Roman" w:hAnsi="Times New Roman"/>
                <w:b/>
                <w:bCs/>
                <w:sz w:val="24"/>
                <w:szCs w:val="24"/>
              </w:rPr>
              <w:t>exposures</w:t>
            </w:r>
            <w:proofErr w:type="gramEnd"/>
          </w:p>
          <w:p w14:paraId="7ED0D977" w14:textId="524439F8"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public sector entities that fall under </w:t>
            </w:r>
            <w:r w:rsidR="00FB0896" w:rsidRPr="000B66BC">
              <w:rPr>
                <w:rFonts w:ascii="Times New Roman" w:hAnsi="Times New Roman"/>
                <w:bCs/>
                <w:sz w:val="24"/>
                <w:szCs w:val="24"/>
              </w:rPr>
              <w:t xml:space="preserve">paragraphs (1), (2), (3) and (5)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116</w:t>
            </w:r>
            <w:r w:rsidRPr="000B66BC">
              <w:rPr>
                <w:rFonts w:ascii="Times New Roman" w:hAnsi="Times New Roman"/>
                <w:bCs/>
                <w:sz w:val="24"/>
                <w:szCs w:val="24"/>
              </w:rPr>
              <w:t xml:space="preserve"> </w:t>
            </w:r>
            <w:del w:id="839" w:author="Author">
              <w:r w:rsidR="00684733" w:rsidRPr="000B66BC" w:rsidDel="0032789D">
                <w:rPr>
                  <w:rFonts w:ascii="Times New Roman" w:hAnsi="Times New Roman"/>
                  <w:bCs/>
                  <w:sz w:val="24"/>
                  <w:szCs w:val="24"/>
                </w:rPr>
                <w:delText>CRR</w:delText>
              </w:r>
            </w:del>
            <w:ins w:id="840"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PSEs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w:t>
            </w:r>
            <w:proofErr w:type="gramStart"/>
            <w:r w:rsidR="00706750" w:rsidRPr="000B66BC">
              <w:rPr>
                <w:rFonts w:ascii="Times New Roman" w:hAnsi="Times New Roman"/>
                <w:b/>
                <w:bCs/>
                <w:sz w:val="24"/>
                <w:szCs w:val="24"/>
              </w:rPr>
              <w:t>exposures</w:t>
            </w:r>
            <w:proofErr w:type="gramEnd"/>
          </w:p>
          <w:p w14:paraId="3B167735" w14:textId="1E70C79F"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public sector entities not treated as sovereigns that fall under </w:t>
            </w:r>
            <w:r w:rsidR="00046DCF" w:rsidRPr="000B66BC">
              <w:rPr>
                <w:rFonts w:ascii="Times New Roman" w:hAnsi="Times New Roman"/>
                <w:bCs/>
                <w:sz w:val="24"/>
                <w:szCs w:val="24"/>
              </w:rPr>
              <w:t xml:space="preserve">point (b)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del w:id="841" w:author="Author">
              <w:r w:rsidR="00684733" w:rsidRPr="000B66BC" w:rsidDel="0032789D">
                <w:rPr>
                  <w:rFonts w:ascii="Times New Roman" w:hAnsi="Times New Roman"/>
                  <w:bCs/>
                  <w:sz w:val="24"/>
                  <w:szCs w:val="24"/>
                </w:rPr>
                <w:delText>CRR</w:delText>
              </w:r>
            </w:del>
            <w:ins w:id="842"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lang w:val="fr-FR"/>
              </w:rPr>
            </w:pPr>
            <w:r w:rsidRPr="000B66BC">
              <w:rPr>
                <w:rFonts w:ascii="Times New Roman" w:hAnsi="Times New Roman"/>
                <w:b/>
                <w:sz w:val="24"/>
                <w:szCs w:val="24"/>
                <w:lang w:val="fr-FR"/>
              </w:rPr>
              <w:t>Institutions</w:t>
            </w:r>
            <w:r w:rsidR="00D50BF9" w:rsidRPr="000B66BC">
              <w:rPr>
                <w:rFonts w:ascii="Times New Roman" w:hAnsi="Times New Roman"/>
                <w:b/>
                <w:sz w:val="24"/>
                <w:szCs w:val="24"/>
                <w:lang w:val="fr-FR"/>
              </w:rPr>
              <w:t xml:space="preserve"> – </w:t>
            </w:r>
            <w:proofErr w:type="spellStart"/>
            <w:r w:rsidR="00D50BF9" w:rsidRPr="000B66BC">
              <w:rPr>
                <w:rFonts w:ascii="Times New Roman" w:hAnsi="Times New Roman"/>
                <w:b/>
                <w:sz w:val="24"/>
                <w:szCs w:val="24"/>
                <w:lang w:val="fr-FR"/>
              </w:rPr>
              <w:t>Leverage</w:t>
            </w:r>
            <w:proofErr w:type="spellEnd"/>
            <w:r w:rsidR="00D50BF9" w:rsidRPr="000B66BC">
              <w:rPr>
                <w:rFonts w:ascii="Times New Roman" w:hAnsi="Times New Roman"/>
                <w:b/>
                <w:sz w:val="24"/>
                <w:szCs w:val="24"/>
                <w:lang w:val="fr-FR"/>
              </w:rPr>
              <w:t xml:space="preserve"> Ratio </w:t>
            </w:r>
            <w:proofErr w:type="spellStart"/>
            <w:r w:rsidR="00D50BF9" w:rsidRPr="000B66BC">
              <w:rPr>
                <w:rFonts w:ascii="Times New Roman" w:hAnsi="Times New Roman"/>
                <w:b/>
                <w:sz w:val="24"/>
                <w:szCs w:val="24"/>
                <w:lang w:val="fr-FR"/>
              </w:rPr>
              <w:t>Exposure</w:t>
            </w:r>
            <w:proofErr w:type="spellEnd"/>
            <w:r w:rsidR="00D50BF9" w:rsidRPr="000B66BC">
              <w:rPr>
                <w:rFonts w:ascii="Times New Roman" w:hAnsi="Times New Roman"/>
                <w:b/>
                <w:sz w:val="24"/>
                <w:szCs w:val="24"/>
                <w:lang w:val="fr-FR"/>
              </w:rPr>
              <w:t xml:space="preserve"> Value</w:t>
            </w:r>
            <w:r w:rsidR="00706750" w:rsidRPr="000B66BC">
              <w:rPr>
                <w:rFonts w:ascii="Times New Roman" w:hAnsi="Times New Roman"/>
                <w:b/>
                <w:sz w:val="24"/>
                <w:szCs w:val="24"/>
                <w:lang w:val="fr-FR"/>
              </w:rPr>
              <w:t xml:space="preserve"> – SA </w:t>
            </w:r>
            <w:proofErr w:type="spellStart"/>
            <w:r w:rsidR="00706750" w:rsidRPr="000B66BC">
              <w:rPr>
                <w:rFonts w:ascii="Times New Roman" w:hAnsi="Times New Roman"/>
                <w:b/>
                <w:sz w:val="24"/>
                <w:szCs w:val="24"/>
                <w:lang w:val="fr-FR"/>
              </w:rPr>
              <w:t>exposures</w:t>
            </w:r>
            <w:proofErr w:type="spellEnd"/>
          </w:p>
          <w:p w14:paraId="285DE0DE" w14:textId="67A6E125"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institutions that fall under Articles </w:t>
            </w:r>
            <w:r w:rsidR="00C33245" w:rsidRPr="000B66BC">
              <w:rPr>
                <w:rFonts w:ascii="Times New Roman" w:hAnsi="Times New Roman"/>
                <w:bCs/>
                <w:sz w:val="24"/>
                <w:szCs w:val="24"/>
              </w:rPr>
              <w:t>119</w:t>
            </w:r>
            <w:r w:rsidRPr="000B66BC">
              <w:rPr>
                <w:rFonts w:ascii="Times New Roman" w:hAnsi="Times New Roman"/>
                <w:bCs/>
                <w:sz w:val="24"/>
                <w:szCs w:val="24"/>
              </w:rPr>
              <w:t xml:space="preserve"> to </w:t>
            </w:r>
            <w:r w:rsidR="00C33245" w:rsidRPr="000B66BC">
              <w:rPr>
                <w:rFonts w:ascii="Times New Roman" w:hAnsi="Times New Roman"/>
                <w:bCs/>
                <w:sz w:val="24"/>
                <w:szCs w:val="24"/>
              </w:rPr>
              <w:t>121</w:t>
            </w:r>
            <w:r w:rsidRPr="000B66BC">
              <w:rPr>
                <w:rFonts w:ascii="Times New Roman" w:hAnsi="Times New Roman"/>
                <w:bCs/>
                <w:sz w:val="24"/>
                <w:szCs w:val="24"/>
              </w:rPr>
              <w:t xml:space="preserve"> </w:t>
            </w:r>
            <w:del w:id="843" w:author="Author">
              <w:r w:rsidR="00684733" w:rsidRPr="000B66BC" w:rsidDel="0032789D">
                <w:rPr>
                  <w:rFonts w:ascii="Times New Roman" w:hAnsi="Times New Roman"/>
                  <w:bCs/>
                  <w:sz w:val="24"/>
                  <w:szCs w:val="24"/>
                </w:rPr>
                <w:delText>CRR</w:delText>
              </w:r>
            </w:del>
            <w:ins w:id="844" w:author="Author">
              <w:r w:rsidR="0032789D">
                <w:rPr>
                  <w:rFonts w:ascii="Times New Roman" w:hAnsi="Times New Roman"/>
                  <w:bCs/>
                  <w:sz w:val="24"/>
                  <w:szCs w:val="24"/>
                </w:rPr>
                <w:t>REGULATION (EU) NO 575/2013</w:t>
              </w:r>
            </w:ins>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Institutions</w:t>
            </w:r>
            <w:r w:rsidR="00500508" w:rsidRPr="000B66BC">
              <w:rPr>
                <w:rFonts w:ascii="Times New Roman" w:hAnsi="Times New Roman"/>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50027CF2" w14:textId="65485724"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institutions that fall under </w:t>
            </w:r>
            <w:r w:rsidR="00046DCF" w:rsidRPr="000B66BC">
              <w:rPr>
                <w:rFonts w:ascii="Times New Roman" w:hAnsi="Times New Roman"/>
                <w:bCs/>
                <w:sz w:val="24"/>
                <w:szCs w:val="24"/>
              </w:rPr>
              <w:t xml:space="preserve">point (b)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w:t>
            </w:r>
            <w:del w:id="845" w:author="Author">
              <w:r w:rsidR="00684733" w:rsidRPr="000B66BC" w:rsidDel="0032789D">
                <w:rPr>
                  <w:rFonts w:ascii="Times New Roman" w:hAnsi="Times New Roman"/>
                  <w:bCs/>
                  <w:sz w:val="24"/>
                  <w:szCs w:val="24"/>
                </w:rPr>
                <w:delText>CRR</w:delText>
              </w:r>
            </w:del>
            <w:ins w:id="846"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and are </w:t>
            </w:r>
            <w:r w:rsidRPr="000B66BC">
              <w:rPr>
                <w:rFonts w:ascii="Times New Roman" w:hAnsi="Times New Roman"/>
                <w:sz w:val="24"/>
                <w:szCs w:val="24"/>
              </w:rPr>
              <w:t>not</w:t>
            </w:r>
            <w:r w:rsidRPr="000B66BC">
              <w:rPr>
                <w:rFonts w:ascii="Times New Roman" w:hAnsi="Times New Roman"/>
                <w:bCs/>
                <w:sz w:val="24"/>
                <w:szCs w:val="24"/>
              </w:rPr>
              <w:t xml:space="preserve"> exposures in the form of covered bonds under </w:t>
            </w:r>
            <w:r w:rsidR="00046DCF" w:rsidRPr="000B66BC">
              <w:rPr>
                <w:rFonts w:ascii="Times New Roman" w:hAnsi="Times New Roman"/>
                <w:bCs/>
                <w:sz w:val="24"/>
                <w:szCs w:val="24"/>
              </w:rPr>
              <w:t xml:space="preserve">point (d)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161</w:t>
            </w:r>
            <w:r w:rsidR="006423CC" w:rsidRPr="000B66BC">
              <w:rPr>
                <w:rFonts w:ascii="Times New Roman" w:hAnsi="Times New Roman"/>
                <w:bCs/>
                <w:sz w:val="24"/>
                <w:szCs w:val="24"/>
              </w:rPr>
              <w:t xml:space="preserve"> (1)</w:t>
            </w:r>
            <w:r w:rsidRPr="000B66BC">
              <w:rPr>
                <w:rFonts w:ascii="Times New Roman" w:hAnsi="Times New Roman"/>
                <w:bCs/>
                <w:sz w:val="24"/>
                <w:szCs w:val="24"/>
              </w:rPr>
              <w:t xml:space="preserve"> </w:t>
            </w:r>
            <w:del w:id="847" w:author="Author">
              <w:r w:rsidR="00684733" w:rsidRPr="000B66BC" w:rsidDel="0032789D">
                <w:rPr>
                  <w:rFonts w:ascii="Times New Roman" w:hAnsi="Times New Roman"/>
                  <w:bCs/>
                  <w:sz w:val="24"/>
                  <w:szCs w:val="24"/>
                </w:rPr>
                <w:delText>CRR</w:delText>
              </w:r>
            </w:del>
            <w:ins w:id="848"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and do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fall under </w:t>
            </w:r>
            <w:r w:rsidR="00046DCF" w:rsidRPr="000B66BC">
              <w:rPr>
                <w:rFonts w:ascii="Times New Roman" w:hAnsi="Times New Roman"/>
                <w:bCs/>
                <w:sz w:val="24"/>
                <w:szCs w:val="24"/>
              </w:rPr>
              <w:t>point</w:t>
            </w:r>
            <w:ins w:id="849" w:author="Author">
              <w:r w:rsidR="00322183">
                <w:rPr>
                  <w:rFonts w:ascii="Times New Roman" w:hAnsi="Times New Roman"/>
                  <w:bCs/>
                  <w:sz w:val="24"/>
                  <w:szCs w:val="24"/>
                </w:rPr>
                <w:t xml:space="preserve"> </w:t>
              </w:r>
            </w:ins>
            <w:del w:id="850" w:author="Author">
              <w:r w:rsidR="00046DCF" w:rsidRPr="000B66BC" w:rsidDel="00C167E9">
                <w:rPr>
                  <w:rFonts w:ascii="Times New Roman" w:hAnsi="Times New Roman"/>
                  <w:bCs/>
                  <w:sz w:val="24"/>
                  <w:szCs w:val="24"/>
                </w:rPr>
                <w:delText xml:space="preserve">s (a) to </w:delText>
              </w:r>
            </w:del>
            <w:r w:rsidR="00046DCF" w:rsidRPr="000B66BC">
              <w:rPr>
                <w:rFonts w:ascii="Times New Roman" w:hAnsi="Times New Roman"/>
                <w:bCs/>
                <w:sz w:val="24"/>
                <w:szCs w:val="24"/>
              </w:rPr>
              <w:t xml:space="preserve">(c)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del w:id="851" w:author="Author">
              <w:r w:rsidR="00684733" w:rsidRPr="000B66BC" w:rsidDel="0032789D">
                <w:rPr>
                  <w:rFonts w:ascii="Times New Roman" w:hAnsi="Times New Roman"/>
                  <w:bCs/>
                  <w:sz w:val="24"/>
                  <w:szCs w:val="24"/>
                </w:rPr>
                <w:delText>CRR</w:delText>
              </w:r>
            </w:del>
            <w:ins w:id="852" w:author="Author">
              <w:r w:rsidR="0032789D">
                <w:rPr>
                  <w:rFonts w:ascii="Times New Roman" w:hAnsi="Times New Roman"/>
                  <w:bCs/>
                  <w:sz w:val="24"/>
                  <w:szCs w:val="24"/>
                </w:rPr>
                <w:t>REGULATION (EU) NO 575/2013</w:t>
              </w:r>
            </w:ins>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Institutions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7CE29C3B" w14:textId="2343E7EE"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institutions that fall under Articles </w:t>
            </w:r>
            <w:r w:rsidR="00C33245" w:rsidRPr="000B66BC">
              <w:rPr>
                <w:rFonts w:ascii="Times New Roman" w:hAnsi="Times New Roman"/>
                <w:bCs/>
                <w:sz w:val="24"/>
                <w:szCs w:val="24"/>
              </w:rPr>
              <w:t>119</w:t>
            </w:r>
            <w:r w:rsidRPr="000B66BC">
              <w:rPr>
                <w:rFonts w:ascii="Times New Roman" w:hAnsi="Times New Roman"/>
                <w:bCs/>
                <w:sz w:val="24"/>
                <w:szCs w:val="24"/>
              </w:rPr>
              <w:t xml:space="preserve"> to </w:t>
            </w:r>
            <w:r w:rsidR="00C33245" w:rsidRPr="000B66BC">
              <w:rPr>
                <w:rFonts w:ascii="Times New Roman" w:hAnsi="Times New Roman"/>
                <w:bCs/>
                <w:sz w:val="24"/>
                <w:szCs w:val="24"/>
              </w:rPr>
              <w:t>121</w:t>
            </w:r>
            <w:r w:rsidRPr="000B66BC">
              <w:rPr>
                <w:rFonts w:ascii="Times New Roman" w:hAnsi="Times New Roman"/>
                <w:bCs/>
                <w:sz w:val="24"/>
                <w:szCs w:val="24"/>
              </w:rPr>
              <w:t xml:space="preserve"> </w:t>
            </w:r>
            <w:del w:id="853" w:author="Author">
              <w:r w:rsidR="00684733" w:rsidRPr="000B66BC" w:rsidDel="0032789D">
                <w:rPr>
                  <w:rFonts w:ascii="Times New Roman" w:hAnsi="Times New Roman"/>
                  <w:bCs/>
                  <w:sz w:val="24"/>
                  <w:szCs w:val="24"/>
                </w:rPr>
                <w:delText>CRR</w:delText>
              </w:r>
            </w:del>
            <w:ins w:id="854" w:author="Author">
              <w:r w:rsidR="0032789D">
                <w:rPr>
                  <w:rFonts w:ascii="Times New Roman" w:hAnsi="Times New Roman"/>
                  <w:bCs/>
                  <w:sz w:val="24"/>
                  <w:szCs w:val="24"/>
                </w:rPr>
                <w:t>REGULATION (EU) NO 575/2013</w:t>
              </w:r>
            </w:ins>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Institutions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5E814575" w14:textId="122FAB1C"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exposures to institutions that fall under</w:t>
            </w:r>
            <w:r w:rsidR="00FB0896" w:rsidRPr="000B66BC">
              <w:rPr>
                <w:rFonts w:ascii="Times New Roman" w:hAnsi="Times New Roman"/>
                <w:bCs/>
                <w:sz w:val="24"/>
                <w:szCs w:val="24"/>
              </w:rPr>
              <w:t xml:space="preserve"> point (b) of</w:t>
            </w:r>
            <w:r w:rsidRPr="000B66BC">
              <w:rPr>
                <w:rFonts w:ascii="Times New Roman" w:hAnsi="Times New Roman"/>
                <w:bCs/>
                <w:sz w:val="24"/>
                <w:szCs w:val="24"/>
              </w:rPr>
              <w:t xml:space="preserve"> 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w:t>
            </w:r>
            <w:del w:id="855" w:author="Author">
              <w:r w:rsidR="00684733" w:rsidRPr="000B66BC" w:rsidDel="0032789D">
                <w:rPr>
                  <w:rFonts w:ascii="Times New Roman" w:hAnsi="Times New Roman"/>
                  <w:bCs/>
                  <w:sz w:val="24"/>
                  <w:szCs w:val="24"/>
                </w:rPr>
                <w:delText>CRR</w:delText>
              </w:r>
            </w:del>
            <w:ins w:id="856"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and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exposures in the form of covered bonds under </w:t>
            </w:r>
            <w:r w:rsidR="00FB0896" w:rsidRPr="000B66BC">
              <w:rPr>
                <w:rFonts w:ascii="Times New Roman" w:hAnsi="Times New Roman"/>
                <w:bCs/>
                <w:sz w:val="24"/>
                <w:szCs w:val="24"/>
              </w:rPr>
              <w:t xml:space="preserve">point (d)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161</w:t>
            </w:r>
            <w:r w:rsidR="006423CC" w:rsidRPr="000B66BC">
              <w:rPr>
                <w:rFonts w:ascii="Times New Roman" w:hAnsi="Times New Roman"/>
                <w:bCs/>
                <w:sz w:val="24"/>
                <w:szCs w:val="24"/>
              </w:rPr>
              <w:t>(1)</w:t>
            </w:r>
            <w:r w:rsidRPr="000B66BC">
              <w:rPr>
                <w:rFonts w:ascii="Times New Roman" w:hAnsi="Times New Roman"/>
                <w:bCs/>
                <w:sz w:val="24"/>
                <w:szCs w:val="24"/>
              </w:rPr>
              <w:t xml:space="preserve"> </w:t>
            </w:r>
            <w:del w:id="857" w:author="Author">
              <w:r w:rsidR="00684733" w:rsidRPr="000B66BC" w:rsidDel="0032789D">
                <w:rPr>
                  <w:rFonts w:ascii="Times New Roman" w:hAnsi="Times New Roman"/>
                  <w:bCs/>
                  <w:sz w:val="24"/>
                  <w:szCs w:val="24"/>
                </w:rPr>
                <w:delText>CRR</w:delText>
              </w:r>
            </w:del>
            <w:ins w:id="858"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and do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fall under </w:t>
            </w:r>
            <w:r w:rsidR="004E26E2" w:rsidRPr="000B66BC">
              <w:rPr>
                <w:rFonts w:ascii="Times New Roman" w:hAnsi="Times New Roman"/>
                <w:bCs/>
                <w:sz w:val="24"/>
                <w:szCs w:val="24"/>
              </w:rPr>
              <w:t>point</w:t>
            </w:r>
            <w:ins w:id="859" w:author="Author">
              <w:r w:rsidR="00322183">
                <w:rPr>
                  <w:rFonts w:ascii="Times New Roman" w:hAnsi="Times New Roman"/>
                  <w:bCs/>
                  <w:sz w:val="24"/>
                  <w:szCs w:val="24"/>
                </w:rPr>
                <w:t xml:space="preserve"> </w:t>
              </w:r>
            </w:ins>
            <w:del w:id="860" w:author="Author">
              <w:r w:rsidR="004E26E2" w:rsidRPr="000B66BC" w:rsidDel="00322183">
                <w:rPr>
                  <w:rFonts w:ascii="Times New Roman" w:hAnsi="Times New Roman"/>
                  <w:bCs/>
                  <w:sz w:val="24"/>
                  <w:szCs w:val="24"/>
                </w:rPr>
                <w:delText xml:space="preserve">s (a) to </w:delText>
              </w:r>
            </w:del>
            <w:r w:rsidR="004E26E2" w:rsidRPr="000B66BC">
              <w:rPr>
                <w:rFonts w:ascii="Times New Roman" w:hAnsi="Times New Roman"/>
                <w:bCs/>
                <w:sz w:val="24"/>
                <w:szCs w:val="24"/>
              </w:rPr>
              <w:t xml:space="preserve">(c)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del w:id="861" w:author="Author">
              <w:r w:rsidR="00684733" w:rsidRPr="000B66BC" w:rsidDel="0032789D">
                <w:rPr>
                  <w:rFonts w:ascii="Times New Roman" w:hAnsi="Times New Roman"/>
                  <w:bCs/>
                  <w:sz w:val="24"/>
                  <w:szCs w:val="24"/>
                </w:rPr>
                <w:delText>CRR</w:delText>
              </w:r>
            </w:del>
            <w:ins w:id="862" w:author="Author">
              <w:r w:rsidR="0032789D">
                <w:rPr>
                  <w:rFonts w:ascii="Times New Roman" w:hAnsi="Times New Roman"/>
                  <w:bCs/>
                  <w:sz w:val="24"/>
                  <w:szCs w:val="24"/>
                </w:rPr>
                <w:t>REGULATION (EU) NO 575/2013</w:t>
              </w:r>
            </w:ins>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EA3F88" w:rsidRPr="000B66BC">
              <w:rPr>
                <w:rFonts w:ascii="Times New Roman" w:hAnsi="Times New Roman"/>
                <w:bCs/>
                <w:sz w:val="24"/>
                <w:szCs w:val="24"/>
              </w:rPr>
              <w:t>19</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DB57456" w14:textId="040805EE"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Secured by mortgages o</w:t>
            </w:r>
            <w:r w:rsidR="000D3973" w:rsidRPr="000B66BC">
              <w:rPr>
                <w:rFonts w:ascii="Times New Roman" w:hAnsi="Times New Roman"/>
                <w:b/>
                <w:bCs/>
                <w:sz w:val="24"/>
                <w:szCs w:val="24"/>
              </w:rPr>
              <w:t>n</w:t>
            </w:r>
            <w:r w:rsidRPr="000B66BC">
              <w:rPr>
                <w:rFonts w:ascii="Times New Roman" w:hAnsi="Times New Roman"/>
                <w:b/>
                <w:bCs/>
                <w:sz w:val="24"/>
                <w:szCs w:val="24"/>
              </w:rPr>
              <w:t xml:space="preserve"> immovable properties</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w:t>
            </w:r>
            <w:proofErr w:type="gramStart"/>
            <w:r w:rsidR="00706750" w:rsidRPr="000B66BC">
              <w:rPr>
                <w:rFonts w:ascii="Times New Roman" w:hAnsi="Times New Roman"/>
                <w:b/>
                <w:sz w:val="24"/>
                <w:szCs w:val="24"/>
              </w:rPr>
              <w:t>exposures</w:t>
            </w:r>
            <w:proofErr w:type="gramEnd"/>
          </w:p>
          <w:p w14:paraId="17D67F5E" w14:textId="49C4168E"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secured by mortgages on immovable property that fall under Article </w:t>
            </w:r>
            <w:r w:rsidR="00C33245" w:rsidRPr="000B66BC">
              <w:rPr>
                <w:rFonts w:ascii="Times New Roman" w:hAnsi="Times New Roman"/>
                <w:bCs/>
                <w:sz w:val="24"/>
                <w:szCs w:val="24"/>
              </w:rPr>
              <w:t>124</w:t>
            </w:r>
            <w:r w:rsidRPr="000B66BC">
              <w:rPr>
                <w:rFonts w:ascii="Times New Roman" w:hAnsi="Times New Roman"/>
                <w:bCs/>
                <w:sz w:val="24"/>
                <w:szCs w:val="24"/>
              </w:rPr>
              <w:t xml:space="preserve"> </w:t>
            </w:r>
            <w:del w:id="863" w:author="Author">
              <w:r w:rsidR="00684733" w:rsidRPr="000B66BC" w:rsidDel="0032789D">
                <w:rPr>
                  <w:rFonts w:ascii="Times New Roman" w:hAnsi="Times New Roman"/>
                  <w:bCs/>
                  <w:sz w:val="24"/>
                  <w:szCs w:val="24"/>
                </w:rPr>
                <w:delText>CRR</w:delText>
              </w:r>
            </w:del>
            <w:ins w:id="864" w:author="Author">
              <w:r w:rsidR="0032789D">
                <w:rPr>
                  <w:rFonts w:ascii="Times New Roman" w:hAnsi="Times New Roman"/>
                  <w:bCs/>
                  <w:sz w:val="24"/>
                  <w:szCs w:val="24"/>
                </w:rPr>
                <w:t>REGULATION (EU) NO 575/2013</w:t>
              </w:r>
            </w:ins>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EA3F88" w:rsidRPr="000B66BC">
              <w:rPr>
                <w:rFonts w:ascii="Times New Roman" w:hAnsi="Times New Roman"/>
                <w:bCs/>
                <w:sz w:val="24"/>
                <w:szCs w:val="24"/>
              </w:rPr>
              <w:t>19</w:t>
            </w:r>
            <w:r w:rsidRPr="000B66BC">
              <w:rPr>
                <w:rFonts w:ascii="Times New Roman" w:hAnsi="Times New Roman"/>
                <w:bCs/>
                <w:sz w:val="24"/>
                <w:szCs w:val="24"/>
              </w:rPr>
              <w:t>0;</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5802FBC" w14:textId="6422ED68"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Secured by mortgages </w:t>
            </w:r>
            <w:r w:rsidR="000D3973" w:rsidRPr="000B66BC">
              <w:rPr>
                <w:rFonts w:ascii="Times New Roman" w:hAnsi="Times New Roman"/>
                <w:b/>
                <w:bCs/>
                <w:sz w:val="24"/>
                <w:szCs w:val="24"/>
              </w:rPr>
              <w:t xml:space="preserve">on </w:t>
            </w:r>
            <w:r w:rsidRPr="000B66BC">
              <w:rPr>
                <w:rFonts w:ascii="Times New Roman" w:hAnsi="Times New Roman"/>
                <w:b/>
                <w:bCs/>
                <w:sz w:val="24"/>
                <w:szCs w:val="24"/>
              </w:rPr>
              <w:t>immovable properties</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w:t>
            </w:r>
            <w:proofErr w:type="gramStart"/>
            <w:r w:rsidR="00706750" w:rsidRPr="000B66BC">
              <w:rPr>
                <w:rFonts w:ascii="Times New Roman" w:hAnsi="Times New Roman"/>
                <w:b/>
                <w:bCs/>
                <w:sz w:val="24"/>
                <w:szCs w:val="24"/>
              </w:rPr>
              <w:t>exposures</w:t>
            </w:r>
            <w:proofErr w:type="gramEnd"/>
          </w:p>
          <w:p w14:paraId="61A2701B" w14:textId="21C19D15" w:rsidR="001E1518" w:rsidRDefault="00F4754B" w:rsidP="000B66BC">
            <w:pPr>
              <w:pStyle w:val="BodyText1"/>
              <w:spacing w:after="240" w:line="240" w:lineRule="auto"/>
              <w:rPr>
                <w:ins w:id="865" w:author="Autho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corporate under </w:t>
            </w:r>
            <w:r w:rsidR="004E26E2"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or retail exposures under </w:t>
            </w:r>
            <w:r w:rsidR="004E26E2" w:rsidRPr="000B66BC">
              <w:rPr>
                <w:rFonts w:ascii="Times New Roman" w:hAnsi="Times New Roman"/>
                <w:bCs/>
                <w:sz w:val="24"/>
                <w:szCs w:val="24"/>
              </w:rPr>
              <w:t xml:space="preserve">point (d) </w:t>
            </w:r>
            <w:ins w:id="866" w:author="Author">
              <w:r w:rsidR="00A02A68">
                <w:rPr>
                  <w:rFonts w:ascii="Times New Roman" w:hAnsi="Times New Roman"/>
                  <w:bCs/>
                  <w:sz w:val="24"/>
                  <w:szCs w:val="24"/>
                </w:rPr>
                <w:t xml:space="preserve">sub-point </w:t>
              </w:r>
              <w:r w:rsidR="001E1518">
                <w:rPr>
                  <w:rFonts w:ascii="Times New Roman" w:hAnsi="Times New Roman"/>
                  <w:bCs/>
                  <w:sz w:val="24"/>
                  <w:szCs w:val="24"/>
                </w:rPr>
                <w:t xml:space="preserve">(ii) </w:t>
              </w:r>
            </w:ins>
            <w:r w:rsidR="004E26E2"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w:t>
            </w:r>
            <w:del w:id="867" w:author="Author">
              <w:r w:rsidR="00684733" w:rsidRPr="000B66BC" w:rsidDel="0032789D">
                <w:rPr>
                  <w:rFonts w:ascii="Times New Roman" w:hAnsi="Times New Roman"/>
                  <w:bCs/>
                  <w:sz w:val="24"/>
                  <w:szCs w:val="24"/>
                </w:rPr>
                <w:delText>CRR</w:delText>
              </w:r>
            </w:del>
            <w:ins w:id="868"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if these exposures are secured by mortgages on immovable property in accordance with </w:t>
            </w:r>
            <w:r w:rsidR="004E26E2"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w:t>
            </w:r>
            <w:r w:rsidR="00D453EB" w:rsidRPr="000B66BC">
              <w:rPr>
                <w:rFonts w:ascii="Times New Roman" w:hAnsi="Times New Roman"/>
                <w:bCs/>
                <w:sz w:val="24"/>
                <w:szCs w:val="24"/>
              </w:rPr>
              <w:t>99</w:t>
            </w:r>
            <w:r w:rsidRPr="000B66BC">
              <w:rPr>
                <w:rFonts w:ascii="Times New Roman" w:hAnsi="Times New Roman"/>
                <w:bCs/>
                <w:sz w:val="24"/>
                <w:szCs w:val="24"/>
              </w:rPr>
              <w:t xml:space="preserve">(1) </w:t>
            </w:r>
            <w:del w:id="869" w:author="Author">
              <w:r w:rsidR="00684733" w:rsidRPr="000B66BC" w:rsidDel="0032789D">
                <w:rPr>
                  <w:rFonts w:ascii="Times New Roman" w:hAnsi="Times New Roman"/>
                  <w:bCs/>
                  <w:sz w:val="24"/>
                  <w:szCs w:val="24"/>
                </w:rPr>
                <w:delText>CRR</w:delText>
              </w:r>
            </w:del>
            <w:ins w:id="870" w:author="Author">
              <w:r w:rsidR="0032789D">
                <w:rPr>
                  <w:rFonts w:ascii="Times New Roman" w:hAnsi="Times New Roman"/>
                  <w:bCs/>
                  <w:sz w:val="24"/>
                  <w:szCs w:val="24"/>
                </w:rPr>
                <w:t>REGULATION (EU) NO 575/2013</w:t>
              </w:r>
            </w:ins>
            <w:r w:rsidR="001E1518">
              <w:rPr>
                <w:rFonts w:ascii="Times New Roman" w:hAnsi="Times New Roman"/>
                <w:bCs/>
                <w:sz w:val="24"/>
                <w:szCs w:val="24"/>
              </w:rPr>
              <w:t>)</w:t>
            </w:r>
          </w:p>
          <w:p w14:paraId="1A4EAAD1" w14:textId="25F5CC11" w:rsidR="009C4E79"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EA3F88" w:rsidRPr="000B66BC">
              <w:rPr>
                <w:rFonts w:ascii="Times New Roman" w:hAnsi="Times New Roman"/>
                <w:bCs/>
                <w:sz w:val="24"/>
                <w:szCs w:val="24"/>
              </w:rPr>
              <w:t>19</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AD1CB9"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60D9FEE" w14:textId="0CF03009"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Secured by mortgages </w:t>
            </w:r>
            <w:r w:rsidR="000D3973" w:rsidRPr="000B66BC">
              <w:rPr>
                <w:rFonts w:ascii="Times New Roman" w:hAnsi="Times New Roman"/>
                <w:b/>
                <w:bCs/>
                <w:sz w:val="24"/>
                <w:szCs w:val="24"/>
              </w:rPr>
              <w:t xml:space="preserve">on </w:t>
            </w:r>
            <w:r w:rsidRPr="000B66BC">
              <w:rPr>
                <w:rFonts w:ascii="Times New Roman" w:hAnsi="Times New Roman"/>
                <w:b/>
                <w:bCs/>
                <w:sz w:val="24"/>
                <w:szCs w:val="24"/>
              </w:rPr>
              <w:t>immovable properties</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w:t>
            </w:r>
            <w:proofErr w:type="gramStart"/>
            <w:r w:rsidR="00706750" w:rsidRPr="000B66BC">
              <w:rPr>
                <w:rFonts w:ascii="Times New Roman" w:hAnsi="Times New Roman"/>
                <w:b/>
                <w:bCs/>
                <w:sz w:val="24"/>
                <w:szCs w:val="24"/>
              </w:rPr>
              <w:t>exposures</w:t>
            </w:r>
            <w:proofErr w:type="gramEnd"/>
          </w:p>
          <w:p w14:paraId="7FD54199" w14:textId="1BB3E34F"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secured by mortgages on immovable property that fall under Article </w:t>
            </w:r>
            <w:r w:rsidR="00C33245" w:rsidRPr="000B66BC">
              <w:rPr>
                <w:rFonts w:ascii="Times New Roman" w:hAnsi="Times New Roman"/>
                <w:bCs/>
                <w:sz w:val="24"/>
                <w:szCs w:val="24"/>
              </w:rPr>
              <w:t>124</w:t>
            </w:r>
            <w:r w:rsidRPr="000B66BC">
              <w:rPr>
                <w:rFonts w:ascii="Times New Roman" w:hAnsi="Times New Roman"/>
                <w:bCs/>
                <w:sz w:val="24"/>
                <w:szCs w:val="24"/>
              </w:rPr>
              <w:t xml:space="preserve"> </w:t>
            </w:r>
            <w:del w:id="871" w:author="Author">
              <w:r w:rsidR="00684733" w:rsidRPr="000B66BC" w:rsidDel="0032789D">
                <w:rPr>
                  <w:rFonts w:ascii="Times New Roman" w:hAnsi="Times New Roman"/>
                  <w:bCs/>
                  <w:sz w:val="24"/>
                  <w:szCs w:val="24"/>
                </w:rPr>
                <w:delText>CRR</w:delText>
              </w:r>
            </w:del>
            <w:ins w:id="872" w:author="Author">
              <w:r w:rsidR="0032789D">
                <w:rPr>
                  <w:rFonts w:ascii="Times New Roman" w:hAnsi="Times New Roman"/>
                  <w:bCs/>
                  <w:sz w:val="24"/>
                  <w:szCs w:val="24"/>
                </w:rPr>
                <w:t>REGULATION (EU) NO 575/2013</w:t>
              </w:r>
            </w:ins>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EA3F88" w:rsidRPr="000B66BC">
              <w:rPr>
                <w:rFonts w:ascii="Times New Roman" w:hAnsi="Times New Roman"/>
                <w:bCs/>
                <w:sz w:val="24"/>
                <w:szCs w:val="24"/>
              </w:rPr>
              <w:t>19</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A67D4CA" w14:textId="4683836A" w:rsidR="00F4754B" w:rsidRPr="000B66BC" w:rsidRDefault="00F4754B" w:rsidP="000B66BC">
            <w:pPr>
              <w:pStyle w:val="BodyText1"/>
              <w:tabs>
                <w:tab w:val="left" w:pos="6382"/>
              </w:tabs>
              <w:spacing w:after="240" w:line="240" w:lineRule="auto"/>
              <w:rPr>
                <w:rFonts w:ascii="Times New Roman" w:hAnsi="Times New Roman"/>
                <w:b/>
                <w:bCs/>
                <w:sz w:val="24"/>
                <w:szCs w:val="24"/>
              </w:rPr>
            </w:pPr>
            <w:r w:rsidRPr="000B66BC">
              <w:rPr>
                <w:rFonts w:ascii="Times New Roman" w:hAnsi="Times New Roman"/>
                <w:b/>
                <w:bCs/>
                <w:sz w:val="24"/>
                <w:szCs w:val="24"/>
              </w:rPr>
              <w:t xml:space="preserve">Secured by mortgages </w:t>
            </w:r>
            <w:r w:rsidR="000D3973" w:rsidRPr="000B66BC">
              <w:rPr>
                <w:rFonts w:ascii="Times New Roman" w:hAnsi="Times New Roman"/>
                <w:b/>
                <w:bCs/>
                <w:sz w:val="24"/>
                <w:szCs w:val="24"/>
              </w:rPr>
              <w:t xml:space="preserve">on </w:t>
            </w:r>
            <w:r w:rsidRPr="000B66BC">
              <w:rPr>
                <w:rFonts w:ascii="Times New Roman" w:hAnsi="Times New Roman"/>
                <w:b/>
                <w:bCs/>
                <w:sz w:val="24"/>
                <w:szCs w:val="24"/>
              </w:rPr>
              <w:t>immovable properties</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w:t>
            </w:r>
            <w:proofErr w:type="gramStart"/>
            <w:r w:rsidR="00706750" w:rsidRPr="000B66BC">
              <w:rPr>
                <w:rFonts w:ascii="Times New Roman" w:hAnsi="Times New Roman"/>
                <w:b/>
                <w:bCs/>
                <w:sz w:val="24"/>
                <w:szCs w:val="24"/>
              </w:rPr>
              <w:t>exposures</w:t>
            </w:r>
            <w:proofErr w:type="gramEnd"/>
            <w:r w:rsidR="00706750" w:rsidRPr="000B66BC">
              <w:rPr>
                <w:rFonts w:ascii="Times New Roman" w:hAnsi="Times New Roman"/>
                <w:b/>
                <w:bCs/>
                <w:sz w:val="24"/>
                <w:szCs w:val="24"/>
              </w:rPr>
              <w:tab/>
            </w:r>
          </w:p>
          <w:p w14:paraId="7586DF94" w14:textId="04FD19A0" w:rsidR="009C4E79"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corporate under </w:t>
            </w:r>
            <w:r w:rsidR="003B23B9"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(2</w:t>
            </w:r>
            <w:ins w:id="873" w:author="Author">
              <w:r w:rsidR="00D667AA">
                <w:rPr>
                  <w:rFonts w:ascii="Times New Roman" w:hAnsi="Times New Roman"/>
                  <w:bCs/>
                  <w:sz w:val="24"/>
                  <w:szCs w:val="24"/>
                </w:rPr>
                <w:t>)</w:t>
              </w:r>
            </w:ins>
            <w:r w:rsidRPr="000B66BC">
              <w:rPr>
                <w:rFonts w:ascii="Times New Roman" w:hAnsi="Times New Roman"/>
                <w:bCs/>
                <w:sz w:val="24"/>
                <w:szCs w:val="24"/>
              </w:rPr>
              <w:t xml:space="preserve"> or retail exposures under </w:t>
            </w:r>
            <w:r w:rsidR="003B23B9" w:rsidRPr="000B66BC">
              <w:rPr>
                <w:rFonts w:ascii="Times New Roman" w:hAnsi="Times New Roman"/>
                <w:bCs/>
                <w:sz w:val="24"/>
                <w:szCs w:val="24"/>
              </w:rPr>
              <w:t xml:space="preserve">point (d) </w:t>
            </w:r>
            <w:ins w:id="874" w:author="Author">
              <w:r w:rsidR="00A02A68">
                <w:rPr>
                  <w:rFonts w:ascii="Times New Roman" w:hAnsi="Times New Roman"/>
                  <w:bCs/>
                  <w:sz w:val="24"/>
                  <w:szCs w:val="24"/>
                </w:rPr>
                <w:t xml:space="preserve">sub-point (ii) </w:t>
              </w:r>
            </w:ins>
            <w:r w:rsidR="003B23B9"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w:t>
            </w:r>
            <w:del w:id="875" w:author="Author">
              <w:r w:rsidR="00684733" w:rsidRPr="000B66BC" w:rsidDel="0032789D">
                <w:rPr>
                  <w:rFonts w:ascii="Times New Roman" w:hAnsi="Times New Roman"/>
                  <w:bCs/>
                  <w:sz w:val="24"/>
                  <w:szCs w:val="24"/>
                </w:rPr>
                <w:delText>CRR</w:delText>
              </w:r>
            </w:del>
            <w:ins w:id="876"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if these exposures are secured by mortgages on immovable property in accordance with </w:t>
            </w:r>
            <w:r w:rsidR="00ED1434"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199</w:t>
            </w:r>
            <w:r w:rsidRPr="000B66BC">
              <w:rPr>
                <w:rFonts w:ascii="Times New Roman" w:hAnsi="Times New Roman"/>
                <w:bCs/>
                <w:sz w:val="24"/>
                <w:szCs w:val="24"/>
              </w:rPr>
              <w:t xml:space="preserve">(1) </w:t>
            </w:r>
            <w:del w:id="877" w:author="Author">
              <w:r w:rsidR="00684733" w:rsidRPr="000B66BC" w:rsidDel="0032789D">
                <w:rPr>
                  <w:rFonts w:ascii="Times New Roman" w:hAnsi="Times New Roman"/>
                  <w:bCs/>
                  <w:sz w:val="24"/>
                  <w:szCs w:val="24"/>
                </w:rPr>
                <w:delText>CRR</w:delText>
              </w:r>
            </w:del>
            <w:ins w:id="878" w:author="Author">
              <w:r w:rsidR="0032789D">
                <w:rPr>
                  <w:rFonts w:ascii="Times New Roman" w:hAnsi="Times New Roman"/>
                  <w:bCs/>
                  <w:sz w:val="24"/>
                  <w:szCs w:val="24"/>
                </w:rPr>
                <w:t>REGULATION (EU) NO 575/2013</w:t>
              </w:r>
            </w:ins>
            <w:r w:rsidR="00D667AA">
              <w:rPr>
                <w:rFonts w:ascii="Times New Roman" w:hAnsi="Times New Roman"/>
                <w:bCs/>
                <w:sz w:val="24"/>
                <w:szCs w:val="24"/>
              </w:rPr>
              <w:t>)</w:t>
            </w:r>
            <w:r w:rsidR="00F41CCE">
              <w:rPr>
                <w:rFonts w:ascii="Times New Roman" w:hAnsi="Times New Roman"/>
                <w:bCs/>
                <w:sz w:val="24"/>
                <w:szCs w:val="24"/>
              </w:rPr>
              <w:t xml:space="preserve"> </w:t>
            </w:r>
            <w:r w:rsidR="009C4E79"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009C4E79" w:rsidRPr="000B66BC">
              <w:rPr>
                <w:rFonts w:ascii="Times New Roman" w:hAnsi="Times New Roman"/>
                <w:bCs/>
                <w:sz w:val="24"/>
                <w:szCs w:val="24"/>
              </w:rPr>
              <w:t>exposures.</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Secured by mortgages of residential properties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w:t>
            </w:r>
            <w:proofErr w:type="gramStart"/>
            <w:r w:rsidR="00706750" w:rsidRPr="000B66BC">
              <w:rPr>
                <w:rFonts w:ascii="Times New Roman" w:hAnsi="Times New Roman"/>
                <w:b/>
                <w:sz w:val="24"/>
                <w:szCs w:val="24"/>
              </w:rPr>
              <w:t>exposures</w:t>
            </w:r>
            <w:proofErr w:type="gramEnd"/>
          </w:p>
          <w:p w14:paraId="6D68CB80" w14:textId="7CCCBDCD"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fully and completely secured by mortgages on residential property that fall under Article </w:t>
            </w:r>
            <w:r w:rsidR="00C33245" w:rsidRPr="000B66BC">
              <w:rPr>
                <w:rFonts w:ascii="Times New Roman" w:hAnsi="Times New Roman"/>
                <w:bCs/>
                <w:sz w:val="24"/>
                <w:szCs w:val="24"/>
              </w:rPr>
              <w:t>125</w:t>
            </w:r>
            <w:r w:rsidRPr="000B66BC">
              <w:rPr>
                <w:rFonts w:ascii="Times New Roman" w:hAnsi="Times New Roman"/>
                <w:bCs/>
                <w:sz w:val="24"/>
                <w:szCs w:val="24"/>
              </w:rPr>
              <w:t xml:space="preserve"> </w:t>
            </w:r>
            <w:del w:id="879" w:author="Author">
              <w:r w:rsidR="00684733" w:rsidRPr="000B66BC" w:rsidDel="0032789D">
                <w:rPr>
                  <w:rFonts w:ascii="Times New Roman" w:hAnsi="Times New Roman"/>
                  <w:bCs/>
                  <w:sz w:val="24"/>
                  <w:szCs w:val="24"/>
                </w:rPr>
                <w:delText>CRR</w:delText>
              </w:r>
            </w:del>
            <w:ins w:id="880" w:author="Author">
              <w:r w:rsidR="0032789D">
                <w:rPr>
                  <w:rFonts w:ascii="Times New Roman" w:hAnsi="Times New Roman"/>
                  <w:bCs/>
                  <w:sz w:val="24"/>
                  <w:szCs w:val="24"/>
                </w:rPr>
                <w:t>REGULATION (EU) NO 575/2013</w:t>
              </w:r>
            </w:ins>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Secured by mortgages of residential properties</w:t>
            </w:r>
            <w:r w:rsidR="00500508" w:rsidRPr="000B66BC">
              <w:rPr>
                <w:rFonts w:ascii="Times New Roman" w:hAnsi="Times New Roman"/>
                <w:b/>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w:t>
            </w:r>
            <w:proofErr w:type="gramStart"/>
            <w:r w:rsidR="00706750" w:rsidRPr="000B66BC">
              <w:rPr>
                <w:rFonts w:ascii="Times New Roman" w:hAnsi="Times New Roman"/>
                <w:b/>
                <w:bCs/>
                <w:sz w:val="24"/>
                <w:szCs w:val="24"/>
              </w:rPr>
              <w:t>exposures</w:t>
            </w:r>
            <w:proofErr w:type="gramEnd"/>
          </w:p>
          <w:p w14:paraId="225F5A50" w14:textId="1F9090F0"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BD1584"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or retail exposures under </w:t>
            </w:r>
            <w:r w:rsidR="00BD1584" w:rsidRPr="000B66BC">
              <w:rPr>
                <w:rFonts w:ascii="Times New Roman" w:hAnsi="Times New Roman"/>
                <w:bCs/>
                <w:sz w:val="24"/>
                <w:szCs w:val="24"/>
              </w:rPr>
              <w:t>point (d)</w:t>
            </w:r>
            <w:ins w:id="881" w:author="Author">
              <w:r w:rsidR="003C0937">
                <w:rPr>
                  <w:rFonts w:ascii="Times New Roman" w:hAnsi="Times New Roman"/>
                  <w:bCs/>
                  <w:sz w:val="24"/>
                  <w:szCs w:val="24"/>
                </w:rPr>
                <w:t xml:space="preserve"> sub-point (ii)</w:t>
              </w:r>
            </w:ins>
            <w:r w:rsidR="00BD1584" w:rsidRPr="000B66BC">
              <w:rPr>
                <w:rFonts w:ascii="Times New Roman" w:hAnsi="Times New Roman"/>
                <w:bCs/>
                <w:sz w:val="24"/>
                <w:szCs w:val="24"/>
              </w:rPr>
              <w:t xml:space="preserve">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w:t>
            </w:r>
            <w:del w:id="882" w:author="Author">
              <w:r w:rsidR="00684733" w:rsidRPr="000B66BC" w:rsidDel="0032789D">
                <w:rPr>
                  <w:rFonts w:ascii="Times New Roman" w:hAnsi="Times New Roman"/>
                  <w:bCs/>
                  <w:sz w:val="24"/>
                  <w:szCs w:val="24"/>
                </w:rPr>
                <w:delText>CRR</w:delText>
              </w:r>
            </w:del>
            <w:ins w:id="883"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if these exposures are secured by mortgages on residential property in accordance with </w:t>
            </w:r>
            <w:r w:rsidR="00BD1584"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199</w:t>
            </w:r>
            <w:r w:rsidRPr="000B66BC">
              <w:rPr>
                <w:rFonts w:ascii="Times New Roman" w:hAnsi="Times New Roman"/>
                <w:bCs/>
                <w:sz w:val="24"/>
                <w:szCs w:val="24"/>
              </w:rPr>
              <w:t xml:space="preserve">(1) </w:t>
            </w:r>
            <w:del w:id="884" w:author="Author">
              <w:r w:rsidR="00684733" w:rsidRPr="000B66BC" w:rsidDel="0032789D">
                <w:rPr>
                  <w:rFonts w:ascii="Times New Roman" w:hAnsi="Times New Roman"/>
                  <w:bCs/>
                  <w:sz w:val="24"/>
                  <w:szCs w:val="24"/>
                </w:rPr>
                <w:delText>CRR</w:delText>
              </w:r>
            </w:del>
            <w:ins w:id="885" w:author="Author">
              <w:r w:rsidR="0032789D">
                <w:rPr>
                  <w:rFonts w:ascii="Times New Roman" w:hAnsi="Times New Roman"/>
                  <w:bCs/>
                  <w:sz w:val="24"/>
                  <w:szCs w:val="24"/>
                </w:rPr>
                <w:t>REGULATION (EU) NO 575/2013</w:t>
              </w:r>
            </w:ins>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Pr="000B66BC">
              <w:rPr>
                <w:rFonts w:ascii="Times New Roman" w:hAnsi="Times New Roman"/>
                <w:bCs/>
                <w:sz w:val="24"/>
                <w:szCs w:val="24"/>
              </w:rPr>
              <w:t>2</w:t>
            </w:r>
            <w:r w:rsidR="00EA3F88" w:rsidRPr="000B66BC">
              <w:rPr>
                <w:rFonts w:ascii="Times New Roman" w:hAnsi="Times New Roman"/>
                <w:bCs/>
                <w:sz w:val="24"/>
                <w:szCs w:val="24"/>
              </w:rPr>
              <w:t>0</w:t>
            </w:r>
            <w:r w:rsidRPr="000B66BC">
              <w:rPr>
                <w:rFonts w:ascii="Times New Roman" w:hAnsi="Times New Roman"/>
                <w:bCs/>
                <w:sz w:val="24"/>
                <w:szCs w:val="24"/>
              </w:rPr>
              <w:t>0;</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Secured by mortgages of residential properties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w:t>
            </w:r>
            <w:proofErr w:type="gramStart"/>
            <w:r w:rsidR="00706750" w:rsidRPr="000B66BC">
              <w:rPr>
                <w:rFonts w:ascii="Times New Roman" w:hAnsi="Times New Roman"/>
                <w:b/>
                <w:bCs/>
                <w:sz w:val="24"/>
                <w:szCs w:val="24"/>
              </w:rPr>
              <w:t>exposures</w:t>
            </w:r>
            <w:proofErr w:type="gramEnd"/>
          </w:p>
          <w:p w14:paraId="2432C156" w14:textId="08150B60"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fully and completely secured by mortgages on residential property that fall under Article </w:t>
            </w:r>
            <w:r w:rsidR="00C33245" w:rsidRPr="000B66BC">
              <w:rPr>
                <w:rFonts w:ascii="Times New Roman" w:hAnsi="Times New Roman"/>
                <w:bCs/>
                <w:sz w:val="24"/>
                <w:szCs w:val="24"/>
              </w:rPr>
              <w:t>125</w:t>
            </w:r>
            <w:r w:rsidRPr="000B66BC">
              <w:rPr>
                <w:rFonts w:ascii="Times New Roman" w:hAnsi="Times New Roman"/>
                <w:bCs/>
                <w:sz w:val="24"/>
                <w:szCs w:val="24"/>
              </w:rPr>
              <w:t xml:space="preserve"> </w:t>
            </w:r>
            <w:del w:id="886" w:author="Author">
              <w:r w:rsidR="00684733" w:rsidRPr="000B66BC" w:rsidDel="0032789D">
                <w:rPr>
                  <w:rFonts w:ascii="Times New Roman" w:hAnsi="Times New Roman"/>
                  <w:bCs/>
                  <w:sz w:val="24"/>
                  <w:szCs w:val="24"/>
                </w:rPr>
                <w:delText>CRR</w:delText>
              </w:r>
            </w:del>
            <w:ins w:id="887" w:author="Author">
              <w:r w:rsidR="0032789D">
                <w:rPr>
                  <w:rFonts w:ascii="Times New Roman" w:hAnsi="Times New Roman"/>
                  <w:bCs/>
                  <w:sz w:val="24"/>
                  <w:szCs w:val="24"/>
                </w:rPr>
                <w:t>REGULATION (EU) NO 575/2013</w:t>
              </w:r>
            </w:ins>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Pr="000B66BC">
              <w:rPr>
                <w:rFonts w:ascii="Times New Roman" w:hAnsi="Times New Roman"/>
                <w:bCs/>
                <w:sz w:val="24"/>
                <w:szCs w:val="24"/>
              </w:rPr>
              <w:t>2</w:t>
            </w:r>
            <w:r w:rsidR="00EA3F88" w:rsidRPr="000B66BC">
              <w:rPr>
                <w:rFonts w:ascii="Times New Roman" w:hAnsi="Times New Roman"/>
                <w:bCs/>
                <w:sz w:val="24"/>
                <w:szCs w:val="24"/>
              </w:rPr>
              <w:t>0</w:t>
            </w:r>
            <w:r w:rsidRPr="000B66BC">
              <w:rPr>
                <w:rFonts w:ascii="Times New Roman" w:hAnsi="Times New Roman"/>
                <w:bCs/>
                <w:sz w:val="24"/>
                <w:szCs w:val="24"/>
              </w:rPr>
              <w:t>0;</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of which:</w:t>
            </w:r>
            <w:r w:rsidR="005D1F91" w:rsidRPr="000B66BC">
              <w:rPr>
                <w:rFonts w:ascii="Times New Roman" w:hAnsi="Times New Roman"/>
                <w:b/>
                <w:bCs/>
                <w:sz w:val="24"/>
                <w:szCs w:val="24"/>
              </w:rPr>
              <w:t xml:space="preserve"> </w:t>
            </w:r>
            <w:r w:rsidR="00F4754B" w:rsidRPr="000B66BC">
              <w:rPr>
                <w:rFonts w:ascii="Times New Roman" w:hAnsi="Times New Roman"/>
                <w:b/>
                <w:bCs/>
                <w:sz w:val="24"/>
                <w:szCs w:val="24"/>
              </w:rPr>
              <w:t>Secured by mortgages of residential properties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w:t>
            </w:r>
            <w:proofErr w:type="gramStart"/>
            <w:r w:rsidR="00706750" w:rsidRPr="000B66BC">
              <w:rPr>
                <w:rFonts w:ascii="Times New Roman" w:hAnsi="Times New Roman"/>
                <w:b/>
                <w:bCs/>
                <w:sz w:val="24"/>
                <w:szCs w:val="24"/>
              </w:rPr>
              <w:t>exposures</w:t>
            </w:r>
            <w:proofErr w:type="gramEnd"/>
          </w:p>
          <w:p w14:paraId="17020383" w14:textId="11891BF9"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BD1584"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147</w:t>
            </w:r>
            <w:r w:rsidRPr="000B66BC">
              <w:rPr>
                <w:rFonts w:ascii="Times New Roman" w:hAnsi="Times New Roman"/>
                <w:bCs/>
                <w:sz w:val="24"/>
                <w:szCs w:val="24"/>
              </w:rPr>
              <w:t xml:space="preserve">(2) or retail exposures under </w:t>
            </w:r>
            <w:r w:rsidR="00BD1584" w:rsidRPr="000B66BC">
              <w:rPr>
                <w:rFonts w:ascii="Times New Roman" w:hAnsi="Times New Roman"/>
                <w:bCs/>
                <w:sz w:val="24"/>
                <w:szCs w:val="24"/>
              </w:rPr>
              <w:t xml:space="preserve">point (d) </w:t>
            </w:r>
            <w:ins w:id="888" w:author="Author">
              <w:r w:rsidR="001E1518">
                <w:rPr>
                  <w:rFonts w:ascii="Times New Roman" w:hAnsi="Times New Roman"/>
                  <w:bCs/>
                  <w:sz w:val="24"/>
                  <w:szCs w:val="24"/>
                </w:rPr>
                <w:t>sub-point (ii)</w:t>
              </w:r>
              <w:r w:rsidR="001E1518" w:rsidRPr="000B66BC">
                <w:rPr>
                  <w:rFonts w:ascii="Times New Roman" w:hAnsi="Times New Roman"/>
                  <w:bCs/>
                  <w:sz w:val="24"/>
                  <w:szCs w:val="24"/>
                </w:rPr>
                <w:t xml:space="preserve"> </w:t>
              </w:r>
            </w:ins>
            <w:r w:rsidR="00BD1584"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147</w:t>
            </w:r>
            <w:r w:rsidRPr="000B66BC">
              <w:rPr>
                <w:rFonts w:ascii="Times New Roman" w:hAnsi="Times New Roman"/>
                <w:bCs/>
                <w:sz w:val="24"/>
                <w:szCs w:val="24"/>
              </w:rPr>
              <w:t xml:space="preserve">(2) </w:t>
            </w:r>
            <w:del w:id="889" w:author="Author">
              <w:r w:rsidR="00684733" w:rsidRPr="000B66BC" w:rsidDel="0032789D">
                <w:rPr>
                  <w:rFonts w:ascii="Times New Roman" w:hAnsi="Times New Roman"/>
                  <w:bCs/>
                  <w:sz w:val="24"/>
                  <w:szCs w:val="24"/>
                </w:rPr>
                <w:delText>CRR</w:delText>
              </w:r>
            </w:del>
            <w:ins w:id="890"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if these exposures are secured by mortgages on residential property in accordance with </w:t>
            </w:r>
            <w:r w:rsidR="00BD1584"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199</w:t>
            </w:r>
            <w:r w:rsidRPr="000B66BC">
              <w:rPr>
                <w:rFonts w:ascii="Times New Roman" w:hAnsi="Times New Roman"/>
                <w:bCs/>
                <w:sz w:val="24"/>
                <w:szCs w:val="24"/>
              </w:rPr>
              <w:t xml:space="preserve">(1) </w:t>
            </w:r>
            <w:del w:id="891" w:author="Author">
              <w:r w:rsidR="00684733" w:rsidRPr="000B66BC" w:rsidDel="0032789D">
                <w:rPr>
                  <w:rFonts w:ascii="Times New Roman" w:hAnsi="Times New Roman"/>
                  <w:bCs/>
                  <w:sz w:val="24"/>
                  <w:szCs w:val="24"/>
                </w:rPr>
                <w:delText>CRR</w:delText>
              </w:r>
            </w:del>
            <w:ins w:id="892" w:author="Author">
              <w:r w:rsidR="0032789D">
                <w:rPr>
                  <w:rFonts w:ascii="Times New Roman" w:hAnsi="Times New Roman"/>
                  <w:bCs/>
                  <w:sz w:val="24"/>
                  <w:szCs w:val="24"/>
                </w:rPr>
                <w:t>REGULATION (EU) NO 575/2013</w:t>
              </w:r>
            </w:ins>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lastRenderedPageBreak/>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lang w:val="fr-FR"/>
              </w:rPr>
            </w:pPr>
            <w:proofErr w:type="spellStart"/>
            <w:r w:rsidRPr="000B66BC">
              <w:rPr>
                <w:rFonts w:ascii="Times New Roman" w:hAnsi="Times New Roman"/>
                <w:b/>
                <w:bCs/>
                <w:sz w:val="24"/>
                <w:szCs w:val="24"/>
                <w:lang w:val="fr-FR"/>
              </w:rPr>
              <w:t>Retail</w:t>
            </w:r>
            <w:proofErr w:type="spellEnd"/>
            <w:r w:rsidRPr="000B66BC">
              <w:rPr>
                <w:rFonts w:ascii="Times New Roman" w:hAnsi="Times New Roman"/>
                <w:b/>
                <w:bCs/>
                <w:sz w:val="24"/>
                <w:szCs w:val="24"/>
                <w:lang w:val="fr-FR"/>
              </w:rPr>
              <w:t xml:space="preserve"> </w:t>
            </w:r>
            <w:proofErr w:type="spellStart"/>
            <w:r w:rsidRPr="000B66BC">
              <w:rPr>
                <w:rFonts w:ascii="Times New Roman" w:hAnsi="Times New Roman"/>
                <w:b/>
                <w:bCs/>
                <w:sz w:val="24"/>
                <w:szCs w:val="24"/>
                <w:lang w:val="fr-FR"/>
              </w:rPr>
              <w:t>exposures</w:t>
            </w:r>
            <w:proofErr w:type="spellEnd"/>
            <w:r w:rsidR="00D50BF9" w:rsidRPr="000B66BC">
              <w:rPr>
                <w:rFonts w:ascii="Times New Roman" w:hAnsi="Times New Roman"/>
                <w:b/>
                <w:sz w:val="24"/>
                <w:szCs w:val="24"/>
                <w:lang w:val="fr-FR"/>
              </w:rPr>
              <w:t xml:space="preserve">– </w:t>
            </w:r>
            <w:proofErr w:type="spellStart"/>
            <w:r w:rsidR="00D50BF9" w:rsidRPr="000B66BC">
              <w:rPr>
                <w:rFonts w:ascii="Times New Roman" w:hAnsi="Times New Roman"/>
                <w:b/>
                <w:sz w:val="24"/>
                <w:szCs w:val="24"/>
                <w:lang w:val="fr-FR"/>
              </w:rPr>
              <w:t>Leverage</w:t>
            </w:r>
            <w:proofErr w:type="spellEnd"/>
            <w:r w:rsidR="00D50BF9" w:rsidRPr="000B66BC">
              <w:rPr>
                <w:rFonts w:ascii="Times New Roman" w:hAnsi="Times New Roman"/>
                <w:b/>
                <w:sz w:val="24"/>
                <w:szCs w:val="24"/>
                <w:lang w:val="fr-FR"/>
              </w:rPr>
              <w:t xml:space="preserve"> Ratio </w:t>
            </w:r>
            <w:proofErr w:type="spellStart"/>
            <w:r w:rsidR="00D50BF9" w:rsidRPr="000B66BC">
              <w:rPr>
                <w:rFonts w:ascii="Times New Roman" w:hAnsi="Times New Roman"/>
                <w:b/>
                <w:sz w:val="24"/>
                <w:szCs w:val="24"/>
                <w:lang w:val="fr-FR"/>
              </w:rPr>
              <w:t>Exposure</w:t>
            </w:r>
            <w:proofErr w:type="spellEnd"/>
            <w:r w:rsidR="00D50BF9" w:rsidRPr="000B66BC">
              <w:rPr>
                <w:rFonts w:ascii="Times New Roman" w:hAnsi="Times New Roman"/>
                <w:b/>
                <w:sz w:val="24"/>
                <w:szCs w:val="24"/>
                <w:lang w:val="fr-FR"/>
              </w:rPr>
              <w:t xml:space="preserve"> Value</w:t>
            </w:r>
            <w:r w:rsidR="00706750" w:rsidRPr="000B66BC">
              <w:rPr>
                <w:rFonts w:ascii="Times New Roman" w:hAnsi="Times New Roman"/>
                <w:b/>
                <w:sz w:val="24"/>
                <w:szCs w:val="24"/>
                <w:lang w:val="fr-FR"/>
              </w:rPr>
              <w:t xml:space="preserve"> – SA </w:t>
            </w:r>
            <w:proofErr w:type="spellStart"/>
            <w:r w:rsidR="00706750" w:rsidRPr="000B66BC">
              <w:rPr>
                <w:rFonts w:ascii="Times New Roman" w:hAnsi="Times New Roman"/>
                <w:b/>
                <w:sz w:val="24"/>
                <w:szCs w:val="24"/>
                <w:lang w:val="fr-FR"/>
              </w:rPr>
              <w:t>exposures</w:t>
            </w:r>
            <w:proofErr w:type="spellEnd"/>
          </w:p>
          <w:p w14:paraId="1C50F3CF" w14:textId="5402CE23"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retail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that fall under Article </w:t>
            </w:r>
            <w:r w:rsidR="007022DC" w:rsidRPr="000B66BC">
              <w:rPr>
                <w:rFonts w:ascii="Times New Roman" w:hAnsi="Times New Roman"/>
                <w:bCs/>
                <w:sz w:val="24"/>
                <w:szCs w:val="24"/>
              </w:rPr>
              <w:t>123</w:t>
            </w:r>
            <w:r w:rsidRPr="000B66BC">
              <w:rPr>
                <w:rFonts w:ascii="Times New Roman" w:hAnsi="Times New Roman"/>
                <w:bCs/>
                <w:sz w:val="24"/>
                <w:szCs w:val="24"/>
              </w:rPr>
              <w:t xml:space="preserve"> </w:t>
            </w:r>
            <w:del w:id="893" w:author="Author">
              <w:r w:rsidR="00684733" w:rsidRPr="000B66BC" w:rsidDel="0032789D">
                <w:rPr>
                  <w:rFonts w:ascii="Times New Roman" w:hAnsi="Times New Roman"/>
                  <w:bCs/>
                  <w:sz w:val="24"/>
                  <w:szCs w:val="24"/>
                </w:rPr>
                <w:delText>CRR</w:delText>
              </w:r>
            </w:del>
            <w:ins w:id="894" w:author="Author">
              <w:r w:rsidR="0032789D">
                <w:rPr>
                  <w:rFonts w:ascii="Times New Roman" w:hAnsi="Times New Roman"/>
                  <w:bCs/>
                  <w:sz w:val="24"/>
                  <w:szCs w:val="24"/>
                </w:rPr>
                <w:t>REGULATION (EU) NO 575/2013</w:t>
              </w:r>
            </w:ins>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Retail exposures</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2F48B2D6" w14:textId="5B7D2486"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retail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under </w:t>
            </w:r>
            <w:r w:rsidR="009E74C1" w:rsidRPr="000B66BC">
              <w:rPr>
                <w:rFonts w:ascii="Times New Roman" w:hAnsi="Times New Roman"/>
                <w:bCs/>
                <w:sz w:val="24"/>
                <w:szCs w:val="24"/>
              </w:rPr>
              <w:t xml:space="preserve">point (d) </w:t>
            </w:r>
            <w:ins w:id="895" w:author="Author">
              <w:r w:rsidR="00090275">
                <w:rPr>
                  <w:rFonts w:ascii="Times New Roman" w:hAnsi="Times New Roman"/>
                  <w:bCs/>
                  <w:sz w:val="24"/>
                  <w:szCs w:val="24"/>
                </w:rPr>
                <w:t xml:space="preserve">sub-points </w:t>
              </w:r>
              <w:r w:rsidR="00392B44">
                <w:rPr>
                  <w:rFonts w:ascii="Times New Roman" w:hAnsi="Times New Roman"/>
                  <w:bCs/>
                  <w:sz w:val="24"/>
                  <w:szCs w:val="24"/>
                </w:rPr>
                <w:t xml:space="preserve">(i), (iii) and (iv) </w:t>
              </w:r>
            </w:ins>
            <w:r w:rsidR="009E74C1"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147</w:t>
            </w:r>
            <w:r w:rsidRPr="000B66BC">
              <w:rPr>
                <w:rFonts w:ascii="Times New Roman" w:hAnsi="Times New Roman"/>
                <w:bCs/>
                <w:sz w:val="24"/>
                <w:szCs w:val="24"/>
              </w:rPr>
              <w:t xml:space="preserve">(2) </w:t>
            </w:r>
            <w:del w:id="896" w:author="Author">
              <w:r w:rsidR="00684733" w:rsidRPr="000B66BC" w:rsidDel="0032789D">
                <w:rPr>
                  <w:rFonts w:ascii="Times New Roman" w:hAnsi="Times New Roman"/>
                  <w:bCs/>
                  <w:sz w:val="24"/>
                  <w:szCs w:val="24"/>
                </w:rPr>
                <w:delText>CRR</w:delText>
              </w:r>
            </w:del>
            <w:ins w:id="897"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if these exposures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secured by mortgages on immovable property in accordance with </w:t>
            </w:r>
            <w:r w:rsidR="009E74C1"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199</w:t>
            </w:r>
            <w:r w:rsidRPr="000B66BC">
              <w:rPr>
                <w:rFonts w:ascii="Times New Roman" w:hAnsi="Times New Roman"/>
                <w:bCs/>
                <w:sz w:val="24"/>
                <w:szCs w:val="24"/>
              </w:rPr>
              <w:t xml:space="preserve">(1) </w:t>
            </w:r>
            <w:del w:id="898" w:author="Author">
              <w:r w:rsidR="00684733" w:rsidRPr="000B66BC" w:rsidDel="0032789D">
                <w:rPr>
                  <w:rFonts w:ascii="Times New Roman" w:hAnsi="Times New Roman"/>
                  <w:bCs/>
                  <w:sz w:val="24"/>
                  <w:szCs w:val="24"/>
                </w:rPr>
                <w:delText>CRR</w:delText>
              </w:r>
            </w:del>
            <w:ins w:id="899" w:author="Author">
              <w:r w:rsidR="0032789D">
                <w:rPr>
                  <w:rFonts w:ascii="Times New Roman" w:hAnsi="Times New Roman"/>
                  <w:bCs/>
                  <w:sz w:val="24"/>
                  <w:szCs w:val="24"/>
                </w:rPr>
                <w:t>REGULATION (EU) NO 575/2013</w:t>
              </w:r>
            </w:ins>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Retail exposures</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078B0D1B" w14:textId="6AEF054A"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retail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that fall under Article </w:t>
            </w:r>
            <w:r w:rsidR="007022DC" w:rsidRPr="000B66BC">
              <w:rPr>
                <w:rFonts w:ascii="Times New Roman" w:hAnsi="Times New Roman"/>
                <w:bCs/>
                <w:sz w:val="24"/>
                <w:szCs w:val="24"/>
              </w:rPr>
              <w:t>123</w:t>
            </w:r>
            <w:r w:rsidRPr="000B66BC">
              <w:rPr>
                <w:rFonts w:ascii="Times New Roman" w:hAnsi="Times New Roman"/>
                <w:bCs/>
                <w:sz w:val="24"/>
                <w:szCs w:val="24"/>
              </w:rPr>
              <w:t xml:space="preserve"> </w:t>
            </w:r>
            <w:del w:id="900" w:author="Author">
              <w:r w:rsidR="00684733" w:rsidRPr="000B66BC" w:rsidDel="0032789D">
                <w:rPr>
                  <w:rFonts w:ascii="Times New Roman" w:hAnsi="Times New Roman"/>
                  <w:bCs/>
                  <w:sz w:val="24"/>
                  <w:szCs w:val="24"/>
                </w:rPr>
                <w:delText>CRR</w:delText>
              </w:r>
            </w:del>
            <w:ins w:id="901" w:author="Author">
              <w:r w:rsidR="0032789D">
                <w:rPr>
                  <w:rFonts w:ascii="Times New Roman" w:hAnsi="Times New Roman"/>
                  <w:bCs/>
                  <w:sz w:val="24"/>
                  <w:szCs w:val="24"/>
                </w:rPr>
                <w:t>REGULATION (EU) NO 575/2013</w:t>
              </w:r>
            </w:ins>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Retail exposures</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270C61EF" w14:textId="2AC20655"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retail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under </w:t>
            </w:r>
            <w:r w:rsidR="009E74C1" w:rsidRPr="000B66BC">
              <w:rPr>
                <w:rFonts w:ascii="Times New Roman" w:hAnsi="Times New Roman"/>
                <w:bCs/>
                <w:sz w:val="24"/>
                <w:szCs w:val="24"/>
              </w:rPr>
              <w:t>point (d)</w:t>
            </w:r>
            <w:ins w:id="902" w:author="Author">
              <w:r w:rsidR="0013029D">
                <w:rPr>
                  <w:rFonts w:ascii="Times New Roman" w:hAnsi="Times New Roman"/>
                  <w:bCs/>
                  <w:sz w:val="24"/>
                  <w:szCs w:val="24"/>
                </w:rPr>
                <w:t xml:space="preserve"> sub-points (i), (iii) and (iv</w:t>
              </w:r>
              <w:proofErr w:type="gramStart"/>
              <w:r w:rsidR="0013029D">
                <w:rPr>
                  <w:rFonts w:ascii="Times New Roman" w:hAnsi="Times New Roman"/>
                  <w:bCs/>
                  <w:sz w:val="24"/>
                  <w:szCs w:val="24"/>
                </w:rPr>
                <w:t xml:space="preserve">) </w:t>
              </w:r>
            </w:ins>
            <w:r w:rsidR="009E74C1" w:rsidRPr="000B66BC">
              <w:rPr>
                <w:rFonts w:ascii="Times New Roman" w:hAnsi="Times New Roman"/>
                <w:bCs/>
                <w:sz w:val="24"/>
                <w:szCs w:val="24"/>
              </w:rPr>
              <w:t xml:space="preserve"> of</w:t>
            </w:r>
            <w:proofErr w:type="gramEnd"/>
            <w:r w:rsidR="009E74C1" w:rsidRPr="000B66BC">
              <w:rPr>
                <w:rFonts w:ascii="Times New Roman" w:hAnsi="Times New Roman"/>
                <w:bCs/>
                <w:sz w:val="24"/>
                <w:szCs w:val="24"/>
              </w:rPr>
              <w:t xml:space="preserve">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147</w:t>
            </w:r>
            <w:r w:rsidRPr="000B66BC">
              <w:rPr>
                <w:rFonts w:ascii="Times New Roman" w:hAnsi="Times New Roman"/>
                <w:bCs/>
                <w:sz w:val="24"/>
                <w:szCs w:val="24"/>
              </w:rPr>
              <w:t xml:space="preserve">(2) </w:t>
            </w:r>
            <w:del w:id="903" w:author="Author">
              <w:r w:rsidR="00684733" w:rsidRPr="000B66BC" w:rsidDel="0032789D">
                <w:rPr>
                  <w:rFonts w:ascii="Times New Roman" w:hAnsi="Times New Roman"/>
                  <w:bCs/>
                  <w:sz w:val="24"/>
                  <w:szCs w:val="24"/>
                </w:rPr>
                <w:delText>CRR</w:delText>
              </w:r>
            </w:del>
            <w:ins w:id="904"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if these exposures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secured by mortgages on immovable property in accordance with </w:t>
            </w:r>
            <w:r w:rsidR="009E74C1"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199</w:t>
            </w:r>
            <w:r w:rsidRPr="000B66BC">
              <w:rPr>
                <w:rFonts w:ascii="Times New Roman" w:hAnsi="Times New Roman"/>
                <w:bCs/>
                <w:sz w:val="24"/>
                <w:szCs w:val="24"/>
              </w:rPr>
              <w:t xml:space="preserve">(1) </w:t>
            </w:r>
            <w:del w:id="905" w:author="Author">
              <w:r w:rsidR="00684733" w:rsidRPr="000B66BC" w:rsidDel="0032789D">
                <w:rPr>
                  <w:rFonts w:ascii="Times New Roman" w:hAnsi="Times New Roman"/>
                  <w:bCs/>
                  <w:sz w:val="24"/>
                  <w:szCs w:val="24"/>
                </w:rPr>
                <w:delText>CRR</w:delText>
              </w:r>
            </w:del>
            <w:ins w:id="906"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 xml:space="preserve">of which: </w:t>
            </w:r>
            <w:r w:rsidR="00F4754B" w:rsidRPr="000B66BC">
              <w:rPr>
                <w:rFonts w:ascii="Times New Roman" w:hAnsi="Times New Roman"/>
                <w:b/>
                <w:sz w:val="24"/>
                <w:szCs w:val="24"/>
              </w:rPr>
              <w:t xml:space="preserve">Retail SME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30054418" w14:textId="7079A7A5" w:rsidR="00BB5324"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retail </w:t>
            </w:r>
            <w:r w:rsidR="005E0E4A">
              <w:rPr>
                <w:rFonts w:ascii="Times New Roman" w:hAnsi="Times New Roman"/>
                <w:bCs/>
                <w:sz w:val="24"/>
                <w:szCs w:val="24"/>
              </w:rPr>
              <w:t xml:space="preserve">SA </w:t>
            </w:r>
            <w:r w:rsidRPr="000B66BC">
              <w:rPr>
                <w:rFonts w:ascii="Times New Roman" w:hAnsi="Times New Roman"/>
                <w:bCs/>
                <w:sz w:val="24"/>
                <w:szCs w:val="24"/>
              </w:rPr>
              <w:t>exposures to small</w:t>
            </w:r>
            <w:r w:rsidR="00BB5324" w:rsidRPr="000B66BC">
              <w:rPr>
                <w:rFonts w:ascii="Times New Roman" w:hAnsi="Times New Roman"/>
                <w:bCs/>
                <w:sz w:val="24"/>
                <w:szCs w:val="24"/>
              </w:rPr>
              <w:t>-</w:t>
            </w:r>
            <w:r w:rsidRPr="000B66BC">
              <w:rPr>
                <w:rFonts w:ascii="Times New Roman" w:hAnsi="Times New Roman"/>
                <w:bCs/>
                <w:sz w:val="24"/>
                <w:szCs w:val="24"/>
              </w:rPr>
              <w:t xml:space="preserve"> and </w:t>
            </w:r>
            <w:r w:rsidR="00BB5324" w:rsidRPr="000B66BC">
              <w:rPr>
                <w:rFonts w:ascii="Times New Roman" w:hAnsi="Times New Roman"/>
                <w:bCs/>
                <w:sz w:val="24"/>
                <w:szCs w:val="24"/>
              </w:rPr>
              <w:t>medium-</w:t>
            </w:r>
            <w:r w:rsidRPr="000B66BC">
              <w:rPr>
                <w:rFonts w:ascii="Times New Roman" w:hAnsi="Times New Roman"/>
                <w:bCs/>
                <w:sz w:val="24"/>
                <w:szCs w:val="24"/>
              </w:rPr>
              <w:t xml:space="preserve">sized enterprises that fall under Article </w:t>
            </w:r>
            <w:r w:rsidR="00D648F5" w:rsidRPr="000B66BC">
              <w:rPr>
                <w:rFonts w:ascii="Times New Roman" w:hAnsi="Times New Roman"/>
                <w:bCs/>
                <w:sz w:val="24"/>
                <w:szCs w:val="24"/>
              </w:rPr>
              <w:t>123</w:t>
            </w:r>
            <w:r w:rsidRPr="000B66BC">
              <w:rPr>
                <w:rFonts w:ascii="Times New Roman" w:hAnsi="Times New Roman"/>
                <w:bCs/>
                <w:sz w:val="24"/>
                <w:szCs w:val="24"/>
              </w:rPr>
              <w:t xml:space="preserve"> </w:t>
            </w:r>
            <w:del w:id="907" w:author="Author">
              <w:r w:rsidR="00684733" w:rsidRPr="000B66BC" w:rsidDel="0032789D">
                <w:rPr>
                  <w:rFonts w:ascii="Times New Roman" w:hAnsi="Times New Roman"/>
                  <w:bCs/>
                  <w:sz w:val="24"/>
                  <w:szCs w:val="24"/>
                </w:rPr>
                <w:delText>CRR</w:delText>
              </w:r>
            </w:del>
            <w:ins w:id="908" w:author="Author">
              <w:r w:rsidR="0032789D">
                <w:rPr>
                  <w:rFonts w:ascii="Times New Roman" w:hAnsi="Times New Roman"/>
                  <w:bCs/>
                  <w:sz w:val="24"/>
                  <w:szCs w:val="24"/>
                </w:rPr>
                <w:t>REGULATION (EU) NO 575/2013</w:t>
              </w:r>
            </w:ins>
          </w:p>
          <w:p w14:paraId="55120FDB" w14:textId="06214AB3" w:rsidR="004B653A" w:rsidRPr="000B66BC" w:rsidRDefault="004B653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del w:id="909" w:author="Author">
              <w:r w:rsidR="008A5C87" w:rsidRPr="00F37ADD" w:rsidDel="0032789D">
                <w:rPr>
                  <w:rFonts w:ascii="Times New Roman" w:hAnsi="Times New Roman"/>
                  <w:bCs/>
                  <w:sz w:val="24"/>
                  <w:szCs w:val="24"/>
                </w:rPr>
                <w:delText>CRR</w:delText>
              </w:r>
            </w:del>
            <w:ins w:id="910"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Retail SME</w:t>
            </w:r>
            <w:r w:rsidR="00500508"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781E0C73" w14:textId="6E420442"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The leverage ratio exposure value of assets that are retail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under </w:t>
            </w:r>
            <w:r w:rsidR="00344611" w:rsidRPr="000B66BC">
              <w:rPr>
                <w:rFonts w:ascii="Times New Roman" w:hAnsi="Times New Roman"/>
                <w:bCs/>
                <w:sz w:val="24"/>
                <w:szCs w:val="24"/>
              </w:rPr>
              <w:t xml:space="preserve">point (d) </w:t>
            </w:r>
            <w:ins w:id="911" w:author="Author">
              <w:r w:rsidR="00962F92" w:rsidRPr="00962F92">
                <w:rPr>
                  <w:rFonts w:ascii="Times New Roman" w:hAnsi="Times New Roman"/>
                  <w:bCs/>
                  <w:sz w:val="24"/>
                  <w:szCs w:val="24"/>
                </w:rPr>
                <w:t>sub-points (i), (iii) and (iv</w:t>
              </w:r>
              <w:proofErr w:type="gramStart"/>
              <w:r w:rsidR="00962F92" w:rsidRPr="00962F92">
                <w:rPr>
                  <w:rFonts w:ascii="Times New Roman" w:hAnsi="Times New Roman"/>
                  <w:bCs/>
                  <w:sz w:val="24"/>
                  <w:szCs w:val="24"/>
                </w:rPr>
                <w:t xml:space="preserve">)  </w:t>
              </w:r>
            </w:ins>
            <w:r w:rsidR="00344611" w:rsidRPr="000B66BC">
              <w:rPr>
                <w:rFonts w:ascii="Times New Roman" w:hAnsi="Times New Roman"/>
                <w:bCs/>
                <w:sz w:val="24"/>
                <w:szCs w:val="24"/>
              </w:rPr>
              <w:t>of</w:t>
            </w:r>
            <w:proofErr w:type="gramEnd"/>
            <w:r w:rsidR="00344611" w:rsidRPr="000B66BC">
              <w:rPr>
                <w:rFonts w:ascii="Times New Roman" w:hAnsi="Times New Roman"/>
                <w:bCs/>
                <w:sz w:val="24"/>
                <w:szCs w:val="24"/>
              </w:rPr>
              <w:t xml:space="preserve">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del w:id="912" w:author="Author">
              <w:r w:rsidR="00684733" w:rsidRPr="000B66BC" w:rsidDel="0032789D">
                <w:rPr>
                  <w:rFonts w:ascii="Times New Roman" w:hAnsi="Times New Roman"/>
                  <w:bCs/>
                  <w:sz w:val="24"/>
                  <w:szCs w:val="24"/>
                </w:rPr>
                <w:delText>CRR</w:delText>
              </w:r>
            </w:del>
            <w:ins w:id="913"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if these exposures are exposures to small</w:t>
            </w:r>
            <w:r w:rsidR="00967213" w:rsidRPr="000B66BC">
              <w:rPr>
                <w:rFonts w:ascii="Times New Roman" w:hAnsi="Times New Roman"/>
                <w:bCs/>
                <w:sz w:val="24"/>
                <w:szCs w:val="24"/>
              </w:rPr>
              <w:t>-</w:t>
            </w:r>
            <w:r w:rsidRPr="000B66BC">
              <w:rPr>
                <w:rFonts w:ascii="Times New Roman" w:hAnsi="Times New Roman"/>
                <w:bCs/>
                <w:sz w:val="24"/>
                <w:szCs w:val="24"/>
              </w:rPr>
              <w:t xml:space="preserve"> and medium</w:t>
            </w:r>
            <w:r w:rsidR="00967213" w:rsidRPr="000B66BC">
              <w:rPr>
                <w:rFonts w:ascii="Times New Roman" w:hAnsi="Times New Roman"/>
                <w:bCs/>
                <w:sz w:val="24"/>
                <w:szCs w:val="24"/>
              </w:rPr>
              <w:t>-</w:t>
            </w:r>
            <w:r w:rsidRPr="000B66BC">
              <w:rPr>
                <w:rFonts w:ascii="Times New Roman" w:hAnsi="Times New Roman"/>
                <w:bCs/>
                <w:sz w:val="24"/>
                <w:szCs w:val="24"/>
              </w:rPr>
              <w:t xml:space="preserve">sized enterprises and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secured by mortgages on immovable property in accordance with </w:t>
            </w:r>
            <w:r w:rsidR="00344611"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del w:id="914" w:author="Author">
              <w:r w:rsidR="00684733" w:rsidRPr="000B66BC" w:rsidDel="0032789D">
                <w:rPr>
                  <w:rFonts w:ascii="Times New Roman" w:hAnsi="Times New Roman"/>
                  <w:bCs/>
                  <w:sz w:val="24"/>
                  <w:szCs w:val="24"/>
                </w:rPr>
                <w:delText>CRR</w:delText>
              </w:r>
            </w:del>
            <w:ins w:id="915" w:author="Author">
              <w:r w:rsidR="0032789D">
                <w:rPr>
                  <w:rFonts w:ascii="Times New Roman" w:hAnsi="Times New Roman"/>
                  <w:bCs/>
                  <w:sz w:val="24"/>
                  <w:szCs w:val="24"/>
                </w:rPr>
                <w:t>REGULATION (EU) NO 575/2013</w:t>
              </w:r>
            </w:ins>
            <w:r w:rsidR="00315160" w:rsidRPr="000B66BC">
              <w:rPr>
                <w:rFonts w:ascii="Times New Roman" w:hAnsi="Times New Roman"/>
                <w:bCs/>
                <w:sz w:val="24"/>
                <w:szCs w:val="24"/>
              </w:rPr>
              <w:t xml:space="preserve"> </w:t>
            </w:r>
          </w:p>
          <w:p w14:paraId="33D07FA1" w14:textId="75AA5986" w:rsidR="004B653A" w:rsidRPr="000B66BC" w:rsidRDefault="004B653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del w:id="916" w:author="Author">
              <w:r w:rsidR="008A5C87" w:rsidRPr="00F37ADD" w:rsidDel="0032789D">
                <w:rPr>
                  <w:rFonts w:ascii="Times New Roman" w:hAnsi="Times New Roman"/>
                  <w:bCs/>
                  <w:sz w:val="24"/>
                  <w:szCs w:val="24"/>
                </w:rPr>
                <w:delText>CRR</w:delText>
              </w:r>
            </w:del>
            <w:ins w:id="917"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p w14:paraId="04884D64" w14:textId="75E640A6" w:rsidR="002509B1" w:rsidRPr="000B66BC" w:rsidDel="00EC6E42"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proofErr w:type="gramStart"/>
            <w:r w:rsidR="005E0E4A">
              <w:rPr>
                <w:rFonts w:ascii="Times New Roman" w:hAnsi="Times New Roman"/>
                <w:bCs/>
                <w:sz w:val="24"/>
                <w:szCs w:val="24"/>
              </w:rPr>
              <w:t xml:space="preserve">IRB  </w:t>
            </w:r>
            <w:r w:rsidRPr="000B66BC">
              <w:rPr>
                <w:rFonts w:ascii="Times New Roman" w:hAnsi="Times New Roman"/>
                <w:bCs/>
                <w:sz w:val="24"/>
                <w:szCs w:val="24"/>
              </w:rPr>
              <w:t>exposures</w:t>
            </w:r>
            <w:proofErr w:type="gramEnd"/>
            <w:r w:rsidRPr="000B66BC">
              <w:rPr>
                <w:rFonts w:ascii="Times New Roman" w:hAnsi="Times New Roman"/>
                <w:bCs/>
                <w:sz w:val="24"/>
                <w:szCs w:val="24"/>
              </w:rPr>
              <w:t>.</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Retail SME</w:t>
            </w:r>
            <w:r w:rsidR="00500508" w:rsidRPr="000B66BC">
              <w:rPr>
                <w:rFonts w:ascii="Times New Roman" w:hAnsi="Times New Roman"/>
                <w:b/>
                <w:bCs/>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6A3FD743" w14:textId="23396C22" w:rsidR="00BB5324"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retail </w:t>
            </w:r>
            <w:r w:rsidR="00EC4CF2">
              <w:rPr>
                <w:rFonts w:ascii="Times New Roman" w:hAnsi="Times New Roman"/>
                <w:bCs/>
                <w:sz w:val="24"/>
                <w:szCs w:val="24"/>
              </w:rPr>
              <w:t xml:space="preserve">SA </w:t>
            </w:r>
            <w:r w:rsidRPr="000B66BC">
              <w:rPr>
                <w:rFonts w:ascii="Times New Roman" w:hAnsi="Times New Roman"/>
                <w:bCs/>
                <w:sz w:val="24"/>
                <w:szCs w:val="24"/>
              </w:rPr>
              <w:t>exposures to small</w:t>
            </w:r>
            <w:r w:rsidR="00967213" w:rsidRPr="000B66BC">
              <w:rPr>
                <w:rFonts w:ascii="Times New Roman" w:hAnsi="Times New Roman"/>
                <w:bCs/>
                <w:sz w:val="24"/>
                <w:szCs w:val="24"/>
              </w:rPr>
              <w:t>-</w:t>
            </w:r>
            <w:r w:rsidRPr="000B66BC">
              <w:rPr>
                <w:rFonts w:ascii="Times New Roman" w:hAnsi="Times New Roman"/>
                <w:bCs/>
                <w:sz w:val="24"/>
                <w:szCs w:val="24"/>
              </w:rPr>
              <w:t xml:space="preserve"> and medium</w:t>
            </w:r>
            <w:r w:rsidR="00967213" w:rsidRPr="000B66BC">
              <w:rPr>
                <w:rFonts w:ascii="Times New Roman" w:hAnsi="Times New Roman"/>
                <w:bCs/>
                <w:sz w:val="24"/>
                <w:szCs w:val="24"/>
              </w:rPr>
              <w:t>-</w:t>
            </w:r>
            <w:r w:rsidRPr="000B66BC">
              <w:rPr>
                <w:rFonts w:ascii="Times New Roman" w:hAnsi="Times New Roman"/>
                <w:bCs/>
                <w:sz w:val="24"/>
                <w:szCs w:val="24"/>
              </w:rPr>
              <w:t xml:space="preserve">sized enterprises that fall under Article </w:t>
            </w:r>
            <w:r w:rsidR="00D648F5" w:rsidRPr="000B66BC">
              <w:rPr>
                <w:rFonts w:ascii="Times New Roman" w:hAnsi="Times New Roman"/>
                <w:bCs/>
                <w:sz w:val="24"/>
                <w:szCs w:val="24"/>
              </w:rPr>
              <w:t>123</w:t>
            </w:r>
            <w:r w:rsidRPr="000B66BC">
              <w:rPr>
                <w:rFonts w:ascii="Times New Roman" w:hAnsi="Times New Roman"/>
                <w:bCs/>
                <w:sz w:val="24"/>
                <w:szCs w:val="24"/>
              </w:rPr>
              <w:t xml:space="preserve"> </w:t>
            </w:r>
            <w:del w:id="918" w:author="Author">
              <w:r w:rsidR="00684733" w:rsidRPr="000B66BC" w:rsidDel="0032789D">
                <w:rPr>
                  <w:rFonts w:ascii="Times New Roman" w:hAnsi="Times New Roman"/>
                  <w:bCs/>
                  <w:sz w:val="24"/>
                  <w:szCs w:val="24"/>
                </w:rPr>
                <w:delText>CRR</w:delText>
              </w:r>
            </w:del>
            <w:ins w:id="919" w:author="Author">
              <w:r w:rsidR="0032789D">
                <w:rPr>
                  <w:rFonts w:ascii="Times New Roman" w:hAnsi="Times New Roman"/>
                  <w:bCs/>
                  <w:sz w:val="24"/>
                  <w:szCs w:val="24"/>
                </w:rPr>
                <w:t>REGULATION (EU) NO 575/2013</w:t>
              </w:r>
            </w:ins>
          </w:p>
          <w:p w14:paraId="550AD4D7" w14:textId="6CF610F7" w:rsidR="00086A8A" w:rsidRPr="000B66BC" w:rsidRDefault="004B653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del w:id="920" w:author="Author">
              <w:r w:rsidR="008A5C87" w:rsidRPr="00F37ADD" w:rsidDel="0032789D">
                <w:rPr>
                  <w:rFonts w:ascii="Times New Roman" w:hAnsi="Times New Roman"/>
                  <w:bCs/>
                  <w:sz w:val="24"/>
                  <w:szCs w:val="24"/>
                </w:rPr>
                <w:delText>CRR</w:delText>
              </w:r>
            </w:del>
            <w:ins w:id="921"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of which:</w:t>
            </w:r>
            <w:r w:rsidR="00BD3534" w:rsidRPr="000B66BC">
              <w:rPr>
                <w:rFonts w:ascii="Times New Roman" w:hAnsi="Times New Roman"/>
                <w:b/>
                <w:bCs/>
                <w:sz w:val="24"/>
                <w:szCs w:val="24"/>
              </w:rPr>
              <w:t xml:space="preserve"> </w:t>
            </w:r>
            <w:r w:rsidR="00F4754B" w:rsidRPr="000B66BC">
              <w:rPr>
                <w:rFonts w:ascii="Times New Roman" w:hAnsi="Times New Roman"/>
                <w:b/>
                <w:bCs/>
                <w:sz w:val="24"/>
                <w:szCs w:val="24"/>
              </w:rPr>
              <w:t>Retail SME</w:t>
            </w:r>
            <w:r w:rsidR="00500508" w:rsidRPr="000B66BC">
              <w:rPr>
                <w:rFonts w:ascii="Times New Roman" w:hAnsi="Times New Roman"/>
                <w:b/>
                <w:bCs/>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4092922E" w14:textId="0F82ACFE" w:rsidR="00BB5324"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retail </w:t>
            </w:r>
            <w:r w:rsidR="00EC4CF2">
              <w:rPr>
                <w:rFonts w:ascii="Times New Roman" w:hAnsi="Times New Roman"/>
                <w:bCs/>
                <w:sz w:val="24"/>
                <w:szCs w:val="24"/>
              </w:rPr>
              <w:t xml:space="preserve">IRB </w:t>
            </w:r>
            <w:r w:rsidRPr="000B66BC">
              <w:rPr>
                <w:rFonts w:ascii="Times New Roman" w:hAnsi="Times New Roman"/>
                <w:bCs/>
                <w:sz w:val="24"/>
                <w:szCs w:val="24"/>
              </w:rPr>
              <w:t xml:space="preserve">exposures under </w:t>
            </w:r>
            <w:r w:rsidR="00086418" w:rsidRPr="000B66BC">
              <w:rPr>
                <w:rFonts w:ascii="Times New Roman" w:hAnsi="Times New Roman"/>
                <w:bCs/>
                <w:sz w:val="24"/>
                <w:szCs w:val="24"/>
              </w:rPr>
              <w:t>point (d)</w:t>
            </w:r>
            <w:ins w:id="922" w:author="Author">
              <w:r w:rsidR="00506C3D">
                <w:rPr>
                  <w:rFonts w:ascii="Times New Roman" w:hAnsi="Times New Roman"/>
                  <w:bCs/>
                  <w:sz w:val="24"/>
                  <w:szCs w:val="24"/>
                </w:rPr>
                <w:t xml:space="preserve"> sub-points (i), (iii) and (iv) </w:t>
              </w:r>
              <w:r w:rsidR="00506C3D" w:rsidRPr="000B66BC">
                <w:rPr>
                  <w:rFonts w:ascii="Times New Roman" w:hAnsi="Times New Roman"/>
                  <w:bCs/>
                  <w:sz w:val="24"/>
                  <w:szCs w:val="24"/>
                </w:rPr>
                <w:t xml:space="preserve"> </w:t>
              </w:r>
            </w:ins>
            <w:r w:rsidR="00086418" w:rsidRPr="000B66BC">
              <w:rPr>
                <w:rFonts w:ascii="Times New Roman" w:hAnsi="Times New Roman"/>
                <w:bCs/>
                <w:sz w:val="24"/>
                <w:szCs w:val="24"/>
              </w:rPr>
              <w:t xml:space="preserve">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del w:id="923" w:author="Author">
              <w:r w:rsidR="00684733" w:rsidRPr="000B66BC" w:rsidDel="0032789D">
                <w:rPr>
                  <w:rFonts w:ascii="Times New Roman" w:hAnsi="Times New Roman"/>
                  <w:bCs/>
                  <w:sz w:val="24"/>
                  <w:szCs w:val="24"/>
                </w:rPr>
                <w:delText>CRR</w:delText>
              </w:r>
            </w:del>
            <w:ins w:id="924"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if these exposures are exposures to small</w:t>
            </w:r>
            <w:r w:rsidR="00967213" w:rsidRPr="000B66BC">
              <w:rPr>
                <w:rFonts w:ascii="Times New Roman" w:hAnsi="Times New Roman"/>
                <w:bCs/>
                <w:sz w:val="24"/>
                <w:szCs w:val="24"/>
              </w:rPr>
              <w:t>-</w:t>
            </w:r>
            <w:r w:rsidRPr="000B66BC">
              <w:rPr>
                <w:rFonts w:ascii="Times New Roman" w:hAnsi="Times New Roman"/>
                <w:bCs/>
                <w:sz w:val="24"/>
                <w:szCs w:val="24"/>
              </w:rPr>
              <w:t xml:space="preserve"> and medium</w:t>
            </w:r>
            <w:r w:rsidR="00967213" w:rsidRPr="000B66BC">
              <w:rPr>
                <w:rFonts w:ascii="Times New Roman" w:hAnsi="Times New Roman"/>
                <w:bCs/>
                <w:sz w:val="24"/>
                <w:szCs w:val="24"/>
              </w:rPr>
              <w:t>-</w:t>
            </w:r>
            <w:r w:rsidRPr="000B66BC">
              <w:rPr>
                <w:rFonts w:ascii="Times New Roman" w:hAnsi="Times New Roman"/>
                <w:bCs/>
                <w:sz w:val="24"/>
                <w:szCs w:val="24"/>
              </w:rPr>
              <w:t xml:space="preserve">sized enterprises and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secured by mortgages on immovable property in accordance with </w:t>
            </w:r>
            <w:r w:rsidR="00086418"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del w:id="925" w:author="Author">
              <w:r w:rsidR="00684733" w:rsidRPr="000B66BC" w:rsidDel="0032789D">
                <w:rPr>
                  <w:rFonts w:ascii="Times New Roman" w:hAnsi="Times New Roman"/>
                  <w:bCs/>
                  <w:sz w:val="24"/>
                  <w:szCs w:val="24"/>
                </w:rPr>
                <w:delText>CRR</w:delText>
              </w:r>
            </w:del>
            <w:ins w:id="926" w:author="Author">
              <w:r w:rsidR="0032789D">
                <w:rPr>
                  <w:rFonts w:ascii="Times New Roman" w:hAnsi="Times New Roman"/>
                  <w:bCs/>
                  <w:sz w:val="24"/>
                  <w:szCs w:val="24"/>
                </w:rPr>
                <w:t>REGULATION (EU) NO 575/2013</w:t>
              </w:r>
            </w:ins>
          </w:p>
          <w:p w14:paraId="51FEC3D4" w14:textId="23333B7B" w:rsidR="004B653A" w:rsidRPr="000B66BC" w:rsidRDefault="004B653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BB5324" w:rsidRPr="000B66BC">
              <w:rPr>
                <w:rFonts w:ascii="Times New Roman" w:hAnsi="Times New Roman"/>
                <w:bCs/>
                <w:sz w:val="24"/>
                <w:szCs w:val="24"/>
              </w:rPr>
              <w:t>the term</w:t>
            </w:r>
            <w:r w:rsidRPr="000B66BC">
              <w:rPr>
                <w:rFonts w:ascii="Times New Roman" w:hAnsi="Times New Roman"/>
                <w:bCs/>
                <w:sz w:val="24"/>
                <w:szCs w:val="24"/>
              </w:rPr>
              <w:t xml:space="preserve"> </w:t>
            </w:r>
            <w:r w:rsidR="00BB5324" w:rsidRPr="000B66BC">
              <w:rPr>
                <w:rFonts w:ascii="Times New Roman" w:hAnsi="Times New Roman"/>
                <w:bCs/>
                <w:sz w:val="24"/>
                <w:szCs w:val="24"/>
              </w:rPr>
              <w:t>'</w:t>
            </w:r>
            <w:r w:rsidRPr="000B66BC">
              <w:rPr>
                <w:rFonts w:ascii="Times New Roman" w:hAnsi="Times New Roman"/>
                <w:bCs/>
                <w:sz w:val="24"/>
                <w:szCs w:val="24"/>
              </w:rPr>
              <w:t>small and medium enterprise</w:t>
            </w:r>
            <w:r w:rsidR="00BB5324" w:rsidRPr="000B66BC">
              <w:rPr>
                <w:rFonts w:ascii="Times New Roman" w:hAnsi="Times New Roman"/>
                <w:bCs/>
                <w:sz w:val="24"/>
                <w:szCs w:val="24"/>
              </w:rPr>
              <w:t>'</w:t>
            </w:r>
            <w:r w:rsidRPr="000B66BC">
              <w:rPr>
                <w:rFonts w:ascii="Times New Roman" w:hAnsi="Times New Roman"/>
                <w:bCs/>
                <w:sz w:val="24"/>
                <w:szCs w:val="24"/>
              </w:rPr>
              <w:t xml:space="preserve"> </w:t>
            </w:r>
            <w:r w:rsidR="008A5C87">
              <w:rPr>
                <w:rFonts w:ascii="Times New Roman" w:hAnsi="Times New Roman"/>
                <w:bCs/>
                <w:sz w:val="24"/>
                <w:szCs w:val="24"/>
              </w:rPr>
              <w:t>as</w:t>
            </w:r>
            <w:r w:rsidR="008A5C87" w:rsidRPr="000B66BC">
              <w:rPr>
                <w:rFonts w:ascii="Times New Roman" w:hAnsi="Times New Roman"/>
                <w:bCs/>
                <w:sz w:val="24"/>
                <w:szCs w:val="24"/>
              </w:rPr>
              <w:t xml:space="preserve"> </w:t>
            </w:r>
            <w:r w:rsidR="00BB5324" w:rsidRPr="000B66BC">
              <w:rPr>
                <w:rFonts w:ascii="Times New Roman" w:hAnsi="Times New Roman"/>
                <w:bCs/>
                <w:sz w:val="24"/>
                <w:szCs w:val="24"/>
              </w:rPr>
              <w:t xml:space="preserve">defined </w:t>
            </w:r>
            <w:r w:rsidRPr="000B66BC">
              <w:rPr>
                <w:rFonts w:ascii="Times New Roman" w:hAnsi="Times New Roman"/>
                <w:bCs/>
                <w:sz w:val="24"/>
                <w:szCs w:val="24"/>
              </w:rPr>
              <w:t xml:space="preserve">in </w:t>
            </w:r>
            <w:r w:rsidR="00086418" w:rsidRPr="000B66BC">
              <w:rPr>
                <w:rFonts w:ascii="Times New Roman" w:hAnsi="Times New Roman"/>
                <w:bCs/>
                <w:sz w:val="24"/>
                <w:szCs w:val="24"/>
              </w:rPr>
              <w:t xml:space="preserve">point (b)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501</w:t>
            </w:r>
            <w:r w:rsidRPr="000B66BC">
              <w:rPr>
                <w:rFonts w:ascii="Times New Roman" w:hAnsi="Times New Roman"/>
                <w:bCs/>
                <w:sz w:val="24"/>
                <w:szCs w:val="24"/>
              </w:rPr>
              <w:t>(2</w:t>
            </w:r>
            <w:r w:rsidR="00D648F5" w:rsidRPr="000B66BC">
              <w:rPr>
                <w:rFonts w:ascii="Times New Roman" w:hAnsi="Times New Roman"/>
                <w:bCs/>
                <w:sz w:val="24"/>
                <w:szCs w:val="24"/>
              </w:rPr>
              <w:t>)</w:t>
            </w:r>
            <w:r w:rsidR="00465521" w:rsidRPr="000B66BC">
              <w:rPr>
                <w:rFonts w:ascii="Times New Roman" w:hAnsi="Times New Roman"/>
                <w:bCs/>
                <w:sz w:val="24"/>
                <w:szCs w:val="24"/>
              </w:rPr>
              <w:t xml:space="preserve"> </w:t>
            </w:r>
            <w:del w:id="927" w:author="Author">
              <w:r w:rsidR="00684733" w:rsidRPr="000B66BC" w:rsidDel="0032789D">
                <w:rPr>
                  <w:rFonts w:ascii="Times New Roman" w:hAnsi="Times New Roman"/>
                  <w:bCs/>
                  <w:sz w:val="24"/>
                  <w:szCs w:val="24"/>
                </w:rPr>
                <w:delText>CRR</w:delText>
              </w:r>
            </w:del>
            <w:ins w:id="928"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Corporate</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sz w:val="24"/>
                <w:szCs w:val="24"/>
              </w:rPr>
              <w:t xml:space="preserve">This </w:t>
            </w:r>
            <w:r w:rsidR="008A5C87">
              <w:rPr>
                <w:rFonts w:ascii="Times New Roman" w:hAnsi="Times New Roman"/>
                <w:sz w:val="24"/>
                <w:szCs w:val="24"/>
              </w:rPr>
              <w:t>shall be</w:t>
            </w:r>
            <w:r w:rsidR="008A5C87"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Pr="000B66BC">
              <w:rPr>
                <w:rFonts w:ascii="Times New Roman" w:hAnsi="Times New Roman"/>
                <w:bCs/>
                <w:sz w:val="24"/>
                <w:szCs w:val="24"/>
              </w:rPr>
              <w:t>{</w:t>
            </w:r>
            <w:r w:rsidR="007F78A7" w:rsidRPr="000B66BC">
              <w:rPr>
                <w:rFonts w:ascii="Times New Roman" w:hAnsi="Times New Roman"/>
                <w:bCs/>
                <w:sz w:val="24"/>
                <w:szCs w:val="24"/>
              </w:rPr>
              <w:t>0</w:t>
            </w:r>
            <w:r w:rsidR="00EA3F88" w:rsidRPr="000B66BC">
              <w:rPr>
                <w:rFonts w:ascii="Times New Roman" w:hAnsi="Times New Roman"/>
                <w:bCs/>
                <w:sz w:val="24"/>
                <w:szCs w:val="24"/>
              </w:rPr>
              <w:t>240</w:t>
            </w:r>
            <w:r w:rsidRPr="000B66BC">
              <w:rPr>
                <w:rFonts w:ascii="Times New Roman" w:hAnsi="Times New Roman"/>
                <w:bCs/>
                <w:sz w:val="24"/>
                <w:szCs w:val="24"/>
              </w:rPr>
              <w:t>,</w:t>
            </w:r>
            <w:r w:rsidR="00FA1A9C" w:rsidRPr="000B66BC">
              <w:rPr>
                <w:rFonts w:ascii="Times New Roman" w:hAnsi="Times New Roman"/>
                <w:bCs/>
                <w:sz w:val="24"/>
                <w:szCs w:val="24"/>
              </w:rPr>
              <w:t>0</w:t>
            </w:r>
            <w:r w:rsidR="007F78A7"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 and {</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7F78A7"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sz w:val="24"/>
                <w:szCs w:val="24"/>
              </w:rPr>
              <w:t xml:space="preserve">Institutions shall report net of defaulted </w:t>
            </w:r>
            <w:r w:rsidR="00EC4CF2">
              <w:rPr>
                <w:rFonts w:ascii="Times New Roman" w:hAnsi="Times New Roman"/>
                <w:sz w:val="24"/>
                <w:szCs w:val="24"/>
              </w:rPr>
              <w:t xml:space="preserve">SA </w:t>
            </w:r>
            <w:r w:rsidRPr="000B66BC">
              <w:rPr>
                <w:rFonts w:ascii="Times New Roman" w:hAnsi="Times New Roman"/>
                <w:sz w:val="24"/>
                <w:szCs w:val="24"/>
              </w:rPr>
              <w:t>exposures.</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Corporate</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8A5C87">
              <w:rPr>
                <w:rFonts w:ascii="Times New Roman" w:hAnsi="Times New Roman"/>
                <w:sz w:val="24"/>
                <w:szCs w:val="24"/>
              </w:rPr>
              <w:t>shall be</w:t>
            </w:r>
            <w:r w:rsidR="008A5C87"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Pr="000B66BC">
              <w:rPr>
                <w:rFonts w:ascii="Times New Roman" w:hAnsi="Times New Roman"/>
                <w:bCs/>
                <w:sz w:val="24"/>
                <w:szCs w:val="24"/>
              </w:rPr>
              <w:t>{</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7F78A7"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 and {</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7F78A7"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lastRenderedPageBreak/>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Corporate</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8A5C87">
              <w:rPr>
                <w:rFonts w:ascii="Times New Roman" w:hAnsi="Times New Roman"/>
                <w:sz w:val="24"/>
                <w:szCs w:val="24"/>
              </w:rPr>
              <w:t>shall be</w:t>
            </w:r>
            <w:r w:rsidR="008A5C87"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Pr="000B66BC">
              <w:rPr>
                <w:rFonts w:ascii="Times New Roman" w:hAnsi="Times New Roman"/>
                <w:bCs/>
                <w:sz w:val="24"/>
                <w:szCs w:val="24"/>
              </w:rPr>
              <w:t>{</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7F78A7"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and {</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7F78A7"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Corporate</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8A5C87">
              <w:rPr>
                <w:rFonts w:ascii="Times New Roman" w:hAnsi="Times New Roman"/>
                <w:sz w:val="24"/>
                <w:szCs w:val="24"/>
              </w:rPr>
              <w:t>shall be</w:t>
            </w:r>
            <w:r w:rsidR="008A5C87"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Pr="000B66BC">
              <w:rPr>
                <w:rFonts w:ascii="Times New Roman" w:hAnsi="Times New Roman"/>
                <w:bCs/>
                <w:sz w:val="24"/>
                <w:szCs w:val="24"/>
              </w:rPr>
              <w:t>{</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7F78A7"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 and {</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7F78A7"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lang w:val="fr-FR"/>
              </w:rPr>
            </w:pPr>
            <w:r w:rsidRPr="000B66BC">
              <w:rPr>
                <w:rFonts w:ascii="Times New Roman" w:hAnsi="Times New Roman"/>
                <w:b/>
                <w:sz w:val="24"/>
                <w:szCs w:val="24"/>
                <w:lang w:val="fr-FR"/>
              </w:rPr>
              <w:t>Financial</w:t>
            </w:r>
            <w:r w:rsidR="00D50BF9" w:rsidRPr="000B66BC">
              <w:rPr>
                <w:rFonts w:ascii="Times New Roman" w:hAnsi="Times New Roman"/>
                <w:b/>
                <w:sz w:val="24"/>
                <w:szCs w:val="24"/>
                <w:lang w:val="fr-FR"/>
              </w:rPr>
              <w:t xml:space="preserve"> – </w:t>
            </w:r>
            <w:proofErr w:type="spellStart"/>
            <w:r w:rsidR="00D50BF9" w:rsidRPr="000B66BC">
              <w:rPr>
                <w:rFonts w:ascii="Times New Roman" w:hAnsi="Times New Roman"/>
                <w:b/>
                <w:sz w:val="24"/>
                <w:szCs w:val="24"/>
                <w:lang w:val="fr-FR"/>
              </w:rPr>
              <w:t>Leverage</w:t>
            </w:r>
            <w:proofErr w:type="spellEnd"/>
            <w:r w:rsidR="00D50BF9" w:rsidRPr="000B66BC">
              <w:rPr>
                <w:rFonts w:ascii="Times New Roman" w:hAnsi="Times New Roman"/>
                <w:b/>
                <w:sz w:val="24"/>
                <w:szCs w:val="24"/>
                <w:lang w:val="fr-FR"/>
              </w:rPr>
              <w:t xml:space="preserve"> Ratio </w:t>
            </w:r>
            <w:proofErr w:type="spellStart"/>
            <w:r w:rsidR="00D50BF9" w:rsidRPr="000B66BC">
              <w:rPr>
                <w:rFonts w:ascii="Times New Roman" w:hAnsi="Times New Roman"/>
                <w:b/>
                <w:sz w:val="24"/>
                <w:szCs w:val="24"/>
                <w:lang w:val="fr-FR"/>
              </w:rPr>
              <w:t>Exposure</w:t>
            </w:r>
            <w:proofErr w:type="spellEnd"/>
            <w:r w:rsidR="00D50BF9" w:rsidRPr="000B66BC">
              <w:rPr>
                <w:rFonts w:ascii="Times New Roman" w:hAnsi="Times New Roman"/>
                <w:b/>
                <w:sz w:val="24"/>
                <w:szCs w:val="24"/>
                <w:lang w:val="fr-FR"/>
              </w:rPr>
              <w:t xml:space="preserve"> Value</w:t>
            </w:r>
            <w:r w:rsidR="00706750" w:rsidRPr="000B66BC">
              <w:rPr>
                <w:rFonts w:ascii="Times New Roman" w:hAnsi="Times New Roman"/>
                <w:b/>
                <w:sz w:val="24"/>
                <w:szCs w:val="24"/>
                <w:lang w:val="fr-FR"/>
              </w:rPr>
              <w:t xml:space="preserve"> – SA </w:t>
            </w:r>
            <w:proofErr w:type="spellStart"/>
            <w:r w:rsidR="00706750" w:rsidRPr="000B66BC">
              <w:rPr>
                <w:rFonts w:ascii="Times New Roman" w:hAnsi="Times New Roman"/>
                <w:b/>
                <w:sz w:val="24"/>
                <w:szCs w:val="24"/>
                <w:lang w:val="fr-FR"/>
              </w:rPr>
              <w:t>exposures</w:t>
            </w:r>
            <w:proofErr w:type="spellEnd"/>
          </w:p>
          <w:p w14:paraId="7CAB4F9A" w14:textId="7F7DA1CA" w:rsidR="008A5C87"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EC4CF2">
              <w:rPr>
                <w:rFonts w:ascii="Times New Roman" w:hAnsi="Times New Roman"/>
                <w:bCs/>
                <w:sz w:val="24"/>
                <w:szCs w:val="24"/>
              </w:rPr>
              <w:t xml:space="preserve">SA </w:t>
            </w:r>
            <w:r w:rsidRPr="000B66BC">
              <w:rPr>
                <w:rFonts w:ascii="Times New Roman" w:hAnsi="Times New Roman"/>
                <w:bCs/>
                <w:sz w:val="24"/>
                <w:szCs w:val="24"/>
              </w:rPr>
              <w:t xml:space="preserve">exposures to financial corporates that fall under Article </w:t>
            </w:r>
            <w:r w:rsidR="00D648F5" w:rsidRPr="000B66BC">
              <w:rPr>
                <w:rFonts w:ascii="Times New Roman" w:hAnsi="Times New Roman"/>
                <w:bCs/>
                <w:sz w:val="24"/>
                <w:szCs w:val="24"/>
              </w:rPr>
              <w:t>122</w:t>
            </w:r>
            <w:r w:rsidRPr="000B66BC">
              <w:rPr>
                <w:rFonts w:ascii="Times New Roman" w:hAnsi="Times New Roman"/>
                <w:bCs/>
                <w:sz w:val="24"/>
                <w:szCs w:val="24"/>
              </w:rPr>
              <w:t xml:space="preserve"> </w:t>
            </w:r>
            <w:del w:id="929" w:author="Author">
              <w:r w:rsidR="00684733" w:rsidRPr="000B66BC" w:rsidDel="0032789D">
                <w:rPr>
                  <w:rFonts w:ascii="Times New Roman" w:hAnsi="Times New Roman"/>
                  <w:bCs/>
                  <w:sz w:val="24"/>
                  <w:szCs w:val="24"/>
                </w:rPr>
                <w:delText>CRR</w:delText>
              </w:r>
            </w:del>
            <w:ins w:id="930" w:author="Author">
              <w:r w:rsidR="0032789D">
                <w:rPr>
                  <w:rFonts w:ascii="Times New Roman" w:hAnsi="Times New Roman"/>
                  <w:bCs/>
                  <w:sz w:val="24"/>
                  <w:szCs w:val="24"/>
                </w:rPr>
                <w:t>REGULATION (EU) NO 575/2013</w:t>
              </w:r>
            </w:ins>
          </w:p>
          <w:p w14:paraId="48ACEE9F" w14:textId="11B4C6DC"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the reporting in LR4</w:t>
            </w:r>
            <w:r w:rsidRPr="000B66BC">
              <w:rPr>
                <w:rFonts w:ascii="Times New Roman" w:hAnsi="Times New Roman"/>
                <w:bCs/>
                <w:sz w:val="24"/>
                <w:szCs w:val="24"/>
              </w:rPr>
              <w:t xml:space="preserve">, financial corporates shall mean regulated and unregulated undertakings other than institutions referred to in </w:t>
            </w:r>
            <w:r w:rsidR="00877186" w:rsidRPr="000B66BC">
              <w:rPr>
                <w:rFonts w:ascii="Times New Roman" w:hAnsi="Times New Roman"/>
                <w:bCs/>
                <w:sz w:val="24"/>
                <w:szCs w:val="24"/>
              </w:rPr>
              <w:t>{</w:t>
            </w:r>
            <w:r w:rsidR="007F78A7" w:rsidRPr="000B66BC">
              <w:rPr>
                <w:rFonts w:ascii="Times New Roman" w:hAnsi="Times New Roman"/>
                <w:bCs/>
                <w:sz w:val="24"/>
                <w:szCs w:val="24"/>
              </w:rPr>
              <w:t>0</w:t>
            </w:r>
            <w:r w:rsidR="00877186" w:rsidRPr="000B66BC">
              <w:rPr>
                <w:rFonts w:ascii="Times New Roman" w:hAnsi="Times New Roman"/>
                <w:bCs/>
                <w:sz w:val="24"/>
                <w:szCs w:val="24"/>
              </w:rPr>
              <w:t>180;</w:t>
            </w:r>
            <w:r w:rsidR="007F78A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the principal activity of which is to acquire holdings or to pursue one or more of the activities listed in Annex I to Directive</w:t>
            </w:r>
            <w:r w:rsidR="00E940DF" w:rsidRPr="000B66BC">
              <w:rPr>
                <w:rFonts w:ascii="Times New Roman" w:hAnsi="Times New Roman"/>
                <w:bCs/>
                <w:sz w:val="24"/>
                <w:szCs w:val="24"/>
              </w:rPr>
              <w:t xml:space="preserve"> 2013/36/EU</w:t>
            </w:r>
            <w:r w:rsidRPr="000B66BC">
              <w:rPr>
                <w:rFonts w:ascii="Times New Roman" w:hAnsi="Times New Roman"/>
                <w:bCs/>
                <w:sz w:val="24"/>
                <w:szCs w:val="24"/>
              </w:rPr>
              <w:t xml:space="preserve">, as well as undertakings as defined in </w:t>
            </w:r>
            <w:r w:rsidR="00164A9A" w:rsidRPr="000B66BC">
              <w:rPr>
                <w:rFonts w:ascii="Times New Roman" w:hAnsi="Times New Roman"/>
                <w:bCs/>
                <w:sz w:val="24"/>
                <w:szCs w:val="24"/>
              </w:rPr>
              <w:t xml:space="preserve">point (27) of </w:t>
            </w:r>
            <w:r w:rsidRPr="000B66BC">
              <w:rPr>
                <w:rFonts w:ascii="Times New Roman" w:hAnsi="Times New Roman"/>
                <w:bCs/>
                <w:sz w:val="24"/>
                <w:szCs w:val="24"/>
              </w:rPr>
              <w:t>Article 4</w:t>
            </w:r>
            <w:r w:rsidR="00E940DF" w:rsidRPr="000B66BC">
              <w:rPr>
                <w:rFonts w:ascii="Times New Roman" w:hAnsi="Times New Roman"/>
                <w:bCs/>
                <w:sz w:val="24"/>
                <w:szCs w:val="24"/>
              </w:rPr>
              <w:t>(1)</w:t>
            </w:r>
            <w:r w:rsidRPr="000B66BC">
              <w:rPr>
                <w:rFonts w:ascii="Times New Roman" w:hAnsi="Times New Roman"/>
                <w:bCs/>
                <w:sz w:val="24"/>
                <w:szCs w:val="24"/>
              </w:rPr>
              <w:t xml:space="preserve"> </w:t>
            </w:r>
            <w:del w:id="931" w:author="Author">
              <w:r w:rsidR="00684733" w:rsidRPr="000B66BC" w:rsidDel="0032789D">
                <w:rPr>
                  <w:rFonts w:ascii="Times New Roman" w:hAnsi="Times New Roman"/>
                  <w:bCs/>
                  <w:sz w:val="24"/>
                  <w:szCs w:val="24"/>
                </w:rPr>
                <w:delText>CRR</w:delText>
              </w:r>
            </w:del>
            <w:ins w:id="932" w:author="Author">
              <w:r w:rsidR="0032789D">
                <w:rPr>
                  <w:rFonts w:ascii="Times New Roman" w:hAnsi="Times New Roman"/>
                  <w:bCs/>
                  <w:sz w:val="24"/>
                  <w:szCs w:val="24"/>
                </w:rPr>
                <w:t>REGULATION (EU) NO 575/2013</w:t>
              </w:r>
            </w:ins>
            <w:r w:rsidR="00CC73FC" w:rsidRPr="000B66BC">
              <w:rPr>
                <w:rFonts w:ascii="Times New Roman" w:hAnsi="Times New Roman"/>
                <w:bCs/>
                <w:sz w:val="24"/>
                <w:szCs w:val="24"/>
              </w:rPr>
              <w:t xml:space="preserve"> other than institutions referred to in </w:t>
            </w:r>
            <w:r w:rsidR="00877186" w:rsidRPr="000B66BC">
              <w:rPr>
                <w:rFonts w:ascii="Times New Roman" w:hAnsi="Times New Roman"/>
                <w:bCs/>
                <w:sz w:val="24"/>
                <w:szCs w:val="24"/>
              </w:rPr>
              <w:t>{</w:t>
            </w:r>
            <w:r w:rsidR="007F78A7" w:rsidRPr="000B66BC">
              <w:rPr>
                <w:rFonts w:ascii="Times New Roman" w:hAnsi="Times New Roman"/>
                <w:bCs/>
                <w:sz w:val="24"/>
                <w:szCs w:val="24"/>
              </w:rPr>
              <w:t>0</w:t>
            </w:r>
            <w:r w:rsidR="00877186" w:rsidRPr="000B66BC">
              <w:rPr>
                <w:rFonts w:ascii="Times New Roman" w:hAnsi="Times New Roman"/>
                <w:bCs/>
                <w:sz w:val="24"/>
                <w:szCs w:val="24"/>
              </w:rPr>
              <w:t>180;</w:t>
            </w:r>
            <w:r w:rsidR="007F78A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xml:space="preserve">.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Financial</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058EB000" w14:textId="5A01A66A" w:rsidR="008A5C87"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EC4CF2">
              <w:rPr>
                <w:rFonts w:ascii="Times New Roman" w:hAnsi="Times New Roman"/>
                <w:bCs/>
                <w:sz w:val="24"/>
                <w:szCs w:val="24"/>
              </w:rPr>
              <w:t xml:space="preserve">IRB </w:t>
            </w:r>
            <w:r w:rsidRPr="000B66BC">
              <w:rPr>
                <w:rFonts w:ascii="Times New Roman" w:hAnsi="Times New Roman"/>
                <w:bCs/>
                <w:sz w:val="24"/>
                <w:szCs w:val="24"/>
              </w:rPr>
              <w:t xml:space="preserve">exposures to financial corporates under </w:t>
            </w:r>
            <w:r w:rsidR="00164A9A"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del w:id="933" w:author="Author">
              <w:r w:rsidR="00684733" w:rsidRPr="000B66BC" w:rsidDel="0032789D">
                <w:rPr>
                  <w:rFonts w:ascii="Times New Roman" w:hAnsi="Times New Roman"/>
                  <w:bCs/>
                  <w:sz w:val="24"/>
                  <w:szCs w:val="24"/>
                </w:rPr>
                <w:delText>CRR</w:delText>
              </w:r>
            </w:del>
            <w:ins w:id="934"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if these exposures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secured by mortgages on immovable property in accordance with </w:t>
            </w:r>
            <w:r w:rsidR="00164A9A"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del w:id="935" w:author="Author">
              <w:r w:rsidR="00684733" w:rsidRPr="000B66BC" w:rsidDel="0032789D">
                <w:rPr>
                  <w:rFonts w:ascii="Times New Roman" w:hAnsi="Times New Roman"/>
                  <w:bCs/>
                  <w:sz w:val="24"/>
                  <w:szCs w:val="24"/>
                </w:rPr>
                <w:delText>CRR</w:delText>
              </w:r>
            </w:del>
            <w:ins w:id="936" w:author="Author">
              <w:r w:rsidR="0032789D">
                <w:rPr>
                  <w:rFonts w:ascii="Times New Roman" w:hAnsi="Times New Roman"/>
                  <w:bCs/>
                  <w:sz w:val="24"/>
                  <w:szCs w:val="24"/>
                </w:rPr>
                <w:t>REGULATION (EU) NO 575/2013</w:t>
              </w:r>
            </w:ins>
          </w:p>
          <w:p w14:paraId="07B8C8CE" w14:textId="0C5A141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For the purpose of</w:t>
            </w:r>
            <w:r w:rsidR="00C90B14" w:rsidRPr="000B66BC">
              <w:rPr>
                <w:rFonts w:ascii="Times New Roman" w:hAnsi="Times New Roman"/>
                <w:bCs/>
                <w:sz w:val="24"/>
                <w:szCs w:val="24"/>
              </w:rPr>
              <w:t xml:space="preserve"> reporting in LR4</w:t>
            </w:r>
            <w:r w:rsidRPr="000B66BC">
              <w:rPr>
                <w:rFonts w:ascii="Times New Roman" w:hAnsi="Times New Roman"/>
                <w:bCs/>
                <w:sz w:val="24"/>
                <w:szCs w:val="24"/>
              </w:rPr>
              <w:t xml:space="preserve">, financial corporates shall mean regulated and unregulated undertakings other than institutions referred to in </w:t>
            </w:r>
            <w:r w:rsidR="00877186" w:rsidRPr="000B66BC">
              <w:rPr>
                <w:rFonts w:ascii="Times New Roman" w:hAnsi="Times New Roman"/>
                <w:bCs/>
                <w:sz w:val="24"/>
                <w:szCs w:val="24"/>
              </w:rPr>
              <w:t>{</w:t>
            </w:r>
            <w:r w:rsidR="000D6D58" w:rsidRPr="000B66BC">
              <w:rPr>
                <w:rFonts w:ascii="Times New Roman" w:hAnsi="Times New Roman"/>
                <w:bCs/>
                <w:sz w:val="24"/>
                <w:szCs w:val="24"/>
              </w:rPr>
              <w:t>0</w:t>
            </w:r>
            <w:r w:rsidR="00877186" w:rsidRPr="000B66BC">
              <w:rPr>
                <w:rFonts w:ascii="Times New Roman" w:hAnsi="Times New Roman"/>
                <w:bCs/>
                <w:sz w:val="24"/>
                <w:szCs w:val="24"/>
              </w:rPr>
              <w:t>180;</w:t>
            </w:r>
            <w:r w:rsidR="000D6D58"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the principal activity of which is to acquire holdings or to pursue one or more of the activities listed in Annex I to Directive</w:t>
            </w:r>
            <w:r w:rsidR="00E940DF" w:rsidRPr="000B66BC">
              <w:rPr>
                <w:rFonts w:ascii="Times New Roman" w:hAnsi="Times New Roman"/>
                <w:bCs/>
                <w:sz w:val="24"/>
                <w:szCs w:val="24"/>
              </w:rPr>
              <w:t xml:space="preserve"> 2013/36/EU</w:t>
            </w:r>
            <w:r w:rsidRPr="000B66BC">
              <w:rPr>
                <w:rFonts w:ascii="Times New Roman" w:hAnsi="Times New Roman"/>
                <w:bCs/>
                <w:sz w:val="24"/>
                <w:szCs w:val="24"/>
              </w:rPr>
              <w:t xml:space="preserve">, as well as undertakings as defined in </w:t>
            </w:r>
            <w:r w:rsidR="00164A9A" w:rsidRPr="000B66BC">
              <w:rPr>
                <w:rFonts w:ascii="Times New Roman" w:hAnsi="Times New Roman"/>
                <w:bCs/>
                <w:sz w:val="24"/>
                <w:szCs w:val="24"/>
              </w:rPr>
              <w:t xml:space="preserve">point (27) of </w:t>
            </w:r>
            <w:r w:rsidRPr="000B66BC">
              <w:rPr>
                <w:rFonts w:ascii="Times New Roman" w:hAnsi="Times New Roman"/>
                <w:bCs/>
                <w:sz w:val="24"/>
                <w:szCs w:val="24"/>
              </w:rPr>
              <w:t>Article 4</w:t>
            </w:r>
            <w:r w:rsidR="00E940DF" w:rsidRPr="000B66BC">
              <w:rPr>
                <w:rFonts w:ascii="Times New Roman" w:hAnsi="Times New Roman"/>
                <w:bCs/>
                <w:sz w:val="24"/>
                <w:szCs w:val="24"/>
              </w:rPr>
              <w:t>(1)</w:t>
            </w:r>
            <w:r w:rsidRPr="000B66BC">
              <w:rPr>
                <w:rFonts w:ascii="Times New Roman" w:hAnsi="Times New Roman"/>
                <w:bCs/>
                <w:sz w:val="24"/>
                <w:szCs w:val="24"/>
              </w:rPr>
              <w:t xml:space="preserve"> </w:t>
            </w:r>
            <w:del w:id="937" w:author="Author">
              <w:r w:rsidR="00684733" w:rsidRPr="000B66BC" w:rsidDel="0032789D">
                <w:rPr>
                  <w:rFonts w:ascii="Times New Roman" w:hAnsi="Times New Roman"/>
                  <w:bCs/>
                  <w:sz w:val="24"/>
                  <w:szCs w:val="24"/>
                </w:rPr>
                <w:delText>CRR</w:delText>
              </w:r>
            </w:del>
            <w:ins w:id="938" w:author="Author">
              <w:r w:rsidR="0032789D">
                <w:rPr>
                  <w:rFonts w:ascii="Times New Roman" w:hAnsi="Times New Roman"/>
                  <w:bCs/>
                  <w:sz w:val="24"/>
                  <w:szCs w:val="24"/>
                </w:rPr>
                <w:t>REGULATION (EU) NO 575/2013</w:t>
              </w:r>
            </w:ins>
            <w:r w:rsidR="00CC73FC" w:rsidRPr="000B66BC">
              <w:rPr>
                <w:rFonts w:ascii="Times New Roman" w:hAnsi="Times New Roman"/>
                <w:bCs/>
                <w:sz w:val="24"/>
                <w:szCs w:val="24"/>
              </w:rPr>
              <w:t xml:space="preserve"> other than institutions referred to in </w:t>
            </w:r>
            <w:r w:rsidR="00877186" w:rsidRPr="000B66BC">
              <w:rPr>
                <w:rFonts w:ascii="Times New Roman" w:hAnsi="Times New Roman"/>
                <w:bCs/>
                <w:sz w:val="24"/>
                <w:szCs w:val="24"/>
              </w:rPr>
              <w:t>{</w:t>
            </w:r>
            <w:r w:rsidR="000D6D58" w:rsidRPr="000B66BC">
              <w:rPr>
                <w:rFonts w:ascii="Times New Roman" w:hAnsi="Times New Roman"/>
                <w:bCs/>
                <w:sz w:val="24"/>
                <w:szCs w:val="24"/>
              </w:rPr>
              <w:t>0</w:t>
            </w:r>
            <w:r w:rsidR="00877186" w:rsidRPr="000B66BC">
              <w:rPr>
                <w:rFonts w:ascii="Times New Roman" w:hAnsi="Times New Roman"/>
                <w:bCs/>
                <w:sz w:val="24"/>
                <w:szCs w:val="24"/>
              </w:rPr>
              <w:t>180;</w:t>
            </w:r>
            <w:r w:rsidR="000D6D58"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xml:space="preserve">.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Financial</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08FF6980" w14:textId="76C17930" w:rsidR="008A5C87"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The risk-weighted exposure amount of assets that are </w:t>
            </w:r>
            <w:r w:rsidR="00EC4CF2">
              <w:rPr>
                <w:rFonts w:ascii="Times New Roman" w:hAnsi="Times New Roman"/>
                <w:bCs/>
                <w:sz w:val="24"/>
                <w:szCs w:val="24"/>
              </w:rPr>
              <w:t xml:space="preserve">SA </w:t>
            </w:r>
            <w:r w:rsidRPr="000B66BC">
              <w:rPr>
                <w:rFonts w:ascii="Times New Roman" w:hAnsi="Times New Roman"/>
                <w:bCs/>
                <w:sz w:val="24"/>
                <w:szCs w:val="24"/>
              </w:rPr>
              <w:t xml:space="preserve">exposures to financial corporates that fall under Article </w:t>
            </w:r>
            <w:r w:rsidR="00D648F5" w:rsidRPr="000B66BC">
              <w:rPr>
                <w:rFonts w:ascii="Times New Roman" w:hAnsi="Times New Roman"/>
                <w:bCs/>
                <w:sz w:val="24"/>
                <w:szCs w:val="24"/>
              </w:rPr>
              <w:t>122</w:t>
            </w:r>
            <w:r w:rsidRPr="000B66BC">
              <w:rPr>
                <w:rFonts w:ascii="Times New Roman" w:hAnsi="Times New Roman"/>
                <w:bCs/>
                <w:sz w:val="24"/>
                <w:szCs w:val="24"/>
              </w:rPr>
              <w:t xml:space="preserve"> </w:t>
            </w:r>
            <w:del w:id="939" w:author="Author">
              <w:r w:rsidR="00684733" w:rsidRPr="000B66BC" w:rsidDel="0032789D">
                <w:rPr>
                  <w:rFonts w:ascii="Times New Roman" w:hAnsi="Times New Roman"/>
                  <w:bCs/>
                  <w:sz w:val="24"/>
                  <w:szCs w:val="24"/>
                </w:rPr>
                <w:delText>CRR</w:delText>
              </w:r>
            </w:del>
            <w:ins w:id="940" w:author="Author">
              <w:r w:rsidR="0032789D">
                <w:rPr>
                  <w:rFonts w:ascii="Times New Roman" w:hAnsi="Times New Roman"/>
                  <w:bCs/>
                  <w:sz w:val="24"/>
                  <w:szCs w:val="24"/>
                </w:rPr>
                <w:t>REGULATION (EU) NO 575/2013</w:t>
              </w:r>
            </w:ins>
          </w:p>
          <w:p w14:paraId="4DE325F6" w14:textId="77532789"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reporting in LR4</w:t>
            </w:r>
            <w:r w:rsidRPr="000B66BC">
              <w:rPr>
                <w:rFonts w:ascii="Times New Roman" w:hAnsi="Times New Roman"/>
                <w:bCs/>
                <w:sz w:val="24"/>
                <w:szCs w:val="24"/>
              </w:rPr>
              <w:t xml:space="preserve">, financial corporates shall mean regulated and unregulated undertakings other than institutions referred to in </w:t>
            </w:r>
            <w:r w:rsidR="00877186" w:rsidRPr="000B66BC">
              <w:rPr>
                <w:rFonts w:ascii="Times New Roman" w:hAnsi="Times New Roman"/>
                <w:bCs/>
                <w:sz w:val="24"/>
                <w:szCs w:val="24"/>
              </w:rPr>
              <w:t>{</w:t>
            </w:r>
            <w:r w:rsidR="006F46E7" w:rsidRPr="000B66BC">
              <w:rPr>
                <w:rFonts w:ascii="Times New Roman" w:hAnsi="Times New Roman"/>
                <w:bCs/>
                <w:sz w:val="24"/>
                <w:szCs w:val="24"/>
              </w:rPr>
              <w:t>0</w:t>
            </w:r>
            <w:r w:rsidR="00877186" w:rsidRPr="000B66BC">
              <w:rPr>
                <w:rFonts w:ascii="Times New Roman" w:hAnsi="Times New Roman"/>
                <w:bCs/>
                <w:sz w:val="24"/>
                <w:szCs w:val="24"/>
              </w:rPr>
              <w:t>180;</w:t>
            </w:r>
            <w:r w:rsidR="006F46E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the principal activity of which is to acquire holdings or to pursue one or more of the activities listed in Annex I to Directive</w:t>
            </w:r>
            <w:r w:rsidR="00E940DF" w:rsidRPr="000B66BC">
              <w:rPr>
                <w:rFonts w:ascii="Times New Roman" w:hAnsi="Times New Roman"/>
                <w:bCs/>
                <w:sz w:val="24"/>
                <w:szCs w:val="24"/>
              </w:rPr>
              <w:t xml:space="preserve"> 2013/36/EU</w:t>
            </w:r>
            <w:r w:rsidRPr="000B66BC">
              <w:rPr>
                <w:rFonts w:ascii="Times New Roman" w:hAnsi="Times New Roman"/>
                <w:bCs/>
                <w:sz w:val="24"/>
                <w:szCs w:val="24"/>
              </w:rPr>
              <w:t>, as well as undertakings as defined in</w:t>
            </w:r>
            <w:r w:rsidR="008F431B" w:rsidRPr="000B66BC">
              <w:rPr>
                <w:rFonts w:ascii="Times New Roman" w:hAnsi="Times New Roman"/>
                <w:bCs/>
                <w:sz w:val="24"/>
                <w:szCs w:val="24"/>
              </w:rPr>
              <w:t xml:space="preserve"> point (27) of</w:t>
            </w:r>
            <w:r w:rsidRPr="000B66BC">
              <w:rPr>
                <w:rFonts w:ascii="Times New Roman" w:hAnsi="Times New Roman"/>
                <w:bCs/>
                <w:sz w:val="24"/>
                <w:szCs w:val="24"/>
              </w:rPr>
              <w:t xml:space="preserve"> Article 4</w:t>
            </w:r>
            <w:r w:rsidR="00E940DF" w:rsidRPr="000B66BC">
              <w:rPr>
                <w:rFonts w:ascii="Times New Roman" w:hAnsi="Times New Roman"/>
                <w:bCs/>
                <w:sz w:val="24"/>
                <w:szCs w:val="24"/>
              </w:rPr>
              <w:t>(1)</w:t>
            </w:r>
            <w:r w:rsidRPr="000B66BC">
              <w:rPr>
                <w:rFonts w:ascii="Times New Roman" w:hAnsi="Times New Roman"/>
                <w:bCs/>
                <w:sz w:val="24"/>
                <w:szCs w:val="24"/>
              </w:rPr>
              <w:t xml:space="preserve"> </w:t>
            </w:r>
            <w:del w:id="941" w:author="Author">
              <w:r w:rsidR="00684733" w:rsidRPr="000B66BC" w:rsidDel="0032789D">
                <w:rPr>
                  <w:rFonts w:ascii="Times New Roman" w:hAnsi="Times New Roman"/>
                  <w:bCs/>
                  <w:sz w:val="24"/>
                  <w:szCs w:val="24"/>
                </w:rPr>
                <w:delText>CRR</w:delText>
              </w:r>
            </w:del>
            <w:ins w:id="942" w:author="Author">
              <w:r w:rsidR="0032789D">
                <w:rPr>
                  <w:rFonts w:ascii="Times New Roman" w:hAnsi="Times New Roman"/>
                  <w:bCs/>
                  <w:sz w:val="24"/>
                  <w:szCs w:val="24"/>
                </w:rPr>
                <w:t>REGULATION (EU) NO 575/2013</w:t>
              </w:r>
            </w:ins>
            <w:r w:rsidR="00CC73FC" w:rsidRPr="000B66BC">
              <w:rPr>
                <w:rFonts w:ascii="Times New Roman" w:hAnsi="Times New Roman"/>
                <w:bCs/>
                <w:sz w:val="24"/>
                <w:szCs w:val="24"/>
              </w:rPr>
              <w:t xml:space="preserve"> other than institutions referred to in </w:t>
            </w:r>
            <w:r w:rsidR="00877186" w:rsidRPr="000B66BC">
              <w:rPr>
                <w:rFonts w:ascii="Times New Roman" w:hAnsi="Times New Roman"/>
                <w:bCs/>
                <w:sz w:val="24"/>
                <w:szCs w:val="24"/>
              </w:rPr>
              <w:t>{</w:t>
            </w:r>
            <w:r w:rsidR="006F46E7" w:rsidRPr="000B66BC">
              <w:rPr>
                <w:rFonts w:ascii="Times New Roman" w:hAnsi="Times New Roman"/>
                <w:bCs/>
                <w:sz w:val="24"/>
                <w:szCs w:val="24"/>
              </w:rPr>
              <w:t>0</w:t>
            </w:r>
            <w:r w:rsidR="00877186" w:rsidRPr="000B66BC">
              <w:rPr>
                <w:rFonts w:ascii="Times New Roman" w:hAnsi="Times New Roman"/>
                <w:bCs/>
                <w:sz w:val="24"/>
                <w:szCs w:val="24"/>
              </w:rPr>
              <w:t>180;</w:t>
            </w:r>
            <w:r w:rsidR="006F46E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xml:space="preserve">.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Financial</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2E63CDE0" w14:textId="1D50CE47" w:rsidR="008A5C87"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EC4CF2">
              <w:rPr>
                <w:rFonts w:ascii="Times New Roman" w:hAnsi="Times New Roman"/>
                <w:bCs/>
                <w:sz w:val="24"/>
                <w:szCs w:val="24"/>
              </w:rPr>
              <w:t xml:space="preserve">IRB </w:t>
            </w:r>
            <w:r w:rsidRPr="000B66BC">
              <w:rPr>
                <w:rFonts w:ascii="Times New Roman" w:hAnsi="Times New Roman"/>
                <w:bCs/>
                <w:sz w:val="24"/>
                <w:szCs w:val="24"/>
              </w:rPr>
              <w:t>exposures to financial corporates under</w:t>
            </w:r>
            <w:r w:rsidR="008F431B"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del w:id="943" w:author="Author">
              <w:r w:rsidR="00684733" w:rsidRPr="000B66BC" w:rsidDel="0032789D">
                <w:rPr>
                  <w:rFonts w:ascii="Times New Roman" w:hAnsi="Times New Roman"/>
                  <w:bCs/>
                  <w:sz w:val="24"/>
                  <w:szCs w:val="24"/>
                </w:rPr>
                <w:delText>CRR</w:delText>
              </w:r>
            </w:del>
            <w:ins w:id="944"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if these exposures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8F431B"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del w:id="945" w:author="Author">
              <w:r w:rsidR="00684733" w:rsidRPr="000B66BC" w:rsidDel="0032789D">
                <w:rPr>
                  <w:rFonts w:ascii="Times New Roman" w:hAnsi="Times New Roman"/>
                  <w:bCs/>
                  <w:sz w:val="24"/>
                  <w:szCs w:val="24"/>
                </w:rPr>
                <w:delText>CRR</w:delText>
              </w:r>
            </w:del>
            <w:ins w:id="946" w:author="Author">
              <w:r w:rsidR="0032789D">
                <w:rPr>
                  <w:rFonts w:ascii="Times New Roman" w:hAnsi="Times New Roman"/>
                  <w:bCs/>
                  <w:sz w:val="24"/>
                  <w:szCs w:val="24"/>
                </w:rPr>
                <w:t>REGULATION (EU) NO 575/2013</w:t>
              </w:r>
            </w:ins>
          </w:p>
          <w:p w14:paraId="717CB3D1" w14:textId="40062900"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reporting in LR4</w:t>
            </w:r>
            <w:r w:rsidRPr="000B66BC">
              <w:rPr>
                <w:rFonts w:ascii="Times New Roman" w:hAnsi="Times New Roman"/>
                <w:bCs/>
                <w:sz w:val="24"/>
                <w:szCs w:val="24"/>
              </w:rPr>
              <w:t xml:space="preserve">, financial corporates shall mean regulated and unregulated undertakings other than institutions referred to in </w:t>
            </w:r>
            <w:r w:rsidR="00877186" w:rsidRPr="000B66BC">
              <w:rPr>
                <w:rFonts w:ascii="Times New Roman" w:hAnsi="Times New Roman"/>
                <w:bCs/>
                <w:sz w:val="24"/>
                <w:szCs w:val="24"/>
              </w:rPr>
              <w:t>{</w:t>
            </w:r>
            <w:r w:rsidR="006F46E7" w:rsidRPr="000B66BC">
              <w:rPr>
                <w:rFonts w:ascii="Times New Roman" w:hAnsi="Times New Roman"/>
                <w:bCs/>
                <w:sz w:val="24"/>
                <w:szCs w:val="24"/>
              </w:rPr>
              <w:t>0</w:t>
            </w:r>
            <w:r w:rsidR="00877186" w:rsidRPr="000B66BC">
              <w:rPr>
                <w:rFonts w:ascii="Times New Roman" w:hAnsi="Times New Roman"/>
                <w:bCs/>
                <w:sz w:val="24"/>
                <w:szCs w:val="24"/>
              </w:rPr>
              <w:t>180;</w:t>
            </w:r>
            <w:r w:rsidR="006F46E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the principal activity of which is to acquire holdings or to pursue one or more of the activities listed in Annex I to Directive</w:t>
            </w:r>
            <w:r w:rsidR="00CA6A32" w:rsidRPr="000B66BC">
              <w:rPr>
                <w:rFonts w:ascii="Times New Roman" w:hAnsi="Times New Roman"/>
                <w:bCs/>
                <w:sz w:val="24"/>
                <w:szCs w:val="24"/>
              </w:rPr>
              <w:t xml:space="preserve"> 2013/36/EU</w:t>
            </w:r>
            <w:r w:rsidRPr="000B66BC">
              <w:rPr>
                <w:rFonts w:ascii="Times New Roman" w:hAnsi="Times New Roman"/>
                <w:bCs/>
                <w:sz w:val="24"/>
                <w:szCs w:val="24"/>
              </w:rPr>
              <w:t xml:space="preserve">, as well as undertakings as defined in </w:t>
            </w:r>
            <w:r w:rsidR="002909B6" w:rsidRPr="000B66BC">
              <w:rPr>
                <w:rFonts w:ascii="Times New Roman" w:hAnsi="Times New Roman"/>
                <w:bCs/>
                <w:sz w:val="24"/>
                <w:szCs w:val="24"/>
              </w:rPr>
              <w:t xml:space="preserve">point (27) of </w:t>
            </w:r>
            <w:r w:rsidRPr="000B66BC">
              <w:rPr>
                <w:rFonts w:ascii="Times New Roman" w:hAnsi="Times New Roman"/>
                <w:bCs/>
                <w:sz w:val="24"/>
                <w:szCs w:val="24"/>
              </w:rPr>
              <w:t>Article 4</w:t>
            </w:r>
            <w:r w:rsidR="00CA6A32" w:rsidRPr="000B66BC">
              <w:rPr>
                <w:rFonts w:ascii="Times New Roman" w:hAnsi="Times New Roman"/>
                <w:bCs/>
                <w:sz w:val="24"/>
                <w:szCs w:val="24"/>
              </w:rPr>
              <w:t>(1)</w:t>
            </w:r>
            <w:r w:rsidRPr="000B66BC">
              <w:rPr>
                <w:rFonts w:ascii="Times New Roman" w:hAnsi="Times New Roman"/>
                <w:bCs/>
                <w:sz w:val="24"/>
                <w:szCs w:val="24"/>
              </w:rPr>
              <w:t xml:space="preserve"> </w:t>
            </w:r>
            <w:del w:id="947" w:author="Author">
              <w:r w:rsidR="00684733" w:rsidRPr="000B66BC" w:rsidDel="0032789D">
                <w:rPr>
                  <w:rFonts w:ascii="Times New Roman" w:hAnsi="Times New Roman"/>
                  <w:bCs/>
                  <w:sz w:val="24"/>
                  <w:szCs w:val="24"/>
                </w:rPr>
                <w:delText>CRR</w:delText>
              </w:r>
            </w:del>
            <w:ins w:id="948" w:author="Author">
              <w:r w:rsidR="0032789D">
                <w:rPr>
                  <w:rFonts w:ascii="Times New Roman" w:hAnsi="Times New Roman"/>
                  <w:bCs/>
                  <w:sz w:val="24"/>
                  <w:szCs w:val="24"/>
                </w:rPr>
                <w:t>REGULATION (EU) NO 575/2013</w:t>
              </w:r>
            </w:ins>
            <w:r w:rsidR="00CC73FC" w:rsidRPr="000B66BC">
              <w:rPr>
                <w:rFonts w:ascii="Times New Roman" w:hAnsi="Times New Roman"/>
                <w:bCs/>
                <w:sz w:val="24"/>
                <w:szCs w:val="24"/>
              </w:rPr>
              <w:t xml:space="preserve"> other than institutions referred to in </w:t>
            </w:r>
            <w:r w:rsidR="00877186" w:rsidRPr="000B66BC">
              <w:rPr>
                <w:rFonts w:ascii="Times New Roman" w:hAnsi="Times New Roman"/>
                <w:bCs/>
                <w:sz w:val="24"/>
                <w:szCs w:val="24"/>
              </w:rPr>
              <w:t>{</w:t>
            </w:r>
            <w:r w:rsidR="006F46E7" w:rsidRPr="000B66BC">
              <w:rPr>
                <w:rFonts w:ascii="Times New Roman" w:hAnsi="Times New Roman"/>
                <w:bCs/>
                <w:sz w:val="24"/>
                <w:szCs w:val="24"/>
              </w:rPr>
              <w:t>0</w:t>
            </w:r>
            <w:r w:rsidR="00877186" w:rsidRPr="000B66BC">
              <w:rPr>
                <w:rFonts w:ascii="Times New Roman" w:hAnsi="Times New Roman"/>
                <w:bCs/>
                <w:sz w:val="24"/>
                <w:szCs w:val="24"/>
              </w:rPr>
              <w:t>180;</w:t>
            </w:r>
            <w:r w:rsidR="006F46E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lang w:val="fr-FR"/>
              </w:rPr>
            </w:pPr>
            <w:r w:rsidRPr="000B66BC">
              <w:rPr>
                <w:rFonts w:ascii="Times New Roman" w:hAnsi="Times New Roman"/>
                <w:b/>
                <w:bCs/>
                <w:sz w:val="24"/>
                <w:szCs w:val="24"/>
                <w:lang w:val="fr-FR"/>
              </w:rPr>
              <w:t>N</w:t>
            </w:r>
            <w:r w:rsidR="00F4754B" w:rsidRPr="000B66BC">
              <w:rPr>
                <w:rFonts w:ascii="Times New Roman" w:hAnsi="Times New Roman"/>
                <w:b/>
                <w:bCs/>
                <w:sz w:val="24"/>
                <w:szCs w:val="24"/>
                <w:lang w:val="fr-FR"/>
              </w:rPr>
              <w:t>on</w:t>
            </w:r>
            <w:r w:rsidRPr="000B66BC">
              <w:rPr>
                <w:rFonts w:ascii="Times New Roman" w:hAnsi="Times New Roman"/>
                <w:b/>
                <w:bCs/>
                <w:sz w:val="24"/>
                <w:szCs w:val="24"/>
                <w:lang w:val="fr-FR"/>
              </w:rPr>
              <w:t>-</w:t>
            </w:r>
            <w:proofErr w:type="spellStart"/>
            <w:r w:rsidRPr="000B66BC">
              <w:rPr>
                <w:rFonts w:ascii="Times New Roman" w:hAnsi="Times New Roman"/>
                <w:b/>
                <w:bCs/>
                <w:sz w:val="24"/>
                <w:szCs w:val="24"/>
                <w:lang w:val="fr-FR"/>
              </w:rPr>
              <w:t>f</w:t>
            </w:r>
            <w:r w:rsidR="00F4754B" w:rsidRPr="000B66BC">
              <w:rPr>
                <w:rFonts w:ascii="Times New Roman" w:hAnsi="Times New Roman"/>
                <w:b/>
                <w:bCs/>
                <w:sz w:val="24"/>
                <w:szCs w:val="24"/>
                <w:lang w:val="fr-FR"/>
              </w:rPr>
              <w:t>inancial</w:t>
            </w:r>
            <w:proofErr w:type="spellEnd"/>
            <w:r w:rsidR="00D50BF9" w:rsidRPr="000B66BC">
              <w:rPr>
                <w:rFonts w:ascii="Times New Roman" w:hAnsi="Times New Roman"/>
                <w:b/>
                <w:sz w:val="24"/>
                <w:szCs w:val="24"/>
                <w:lang w:val="fr-FR"/>
              </w:rPr>
              <w:t xml:space="preserve">– </w:t>
            </w:r>
            <w:proofErr w:type="spellStart"/>
            <w:r w:rsidR="00D50BF9" w:rsidRPr="000B66BC">
              <w:rPr>
                <w:rFonts w:ascii="Times New Roman" w:hAnsi="Times New Roman"/>
                <w:b/>
                <w:sz w:val="24"/>
                <w:szCs w:val="24"/>
                <w:lang w:val="fr-FR"/>
              </w:rPr>
              <w:t>Leverage</w:t>
            </w:r>
            <w:proofErr w:type="spellEnd"/>
            <w:r w:rsidR="00D50BF9" w:rsidRPr="000B66BC">
              <w:rPr>
                <w:rFonts w:ascii="Times New Roman" w:hAnsi="Times New Roman"/>
                <w:b/>
                <w:sz w:val="24"/>
                <w:szCs w:val="24"/>
                <w:lang w:val="fr-FR"/>
              </w:rPr>
              <w:t xml:space="preserve"> Ratio </w:t>
            </w:r>
            <w:proofErr w:type="spellStart"/>
            <w:r w:rsidR="00D50BF9" w:rsidRPr="000B66BC">
              <w:rPr>
                <w:rFonts w:ascii="Times New Roman" w:hAnsi="Times New Roman"/>
                <w:b/>
                <w:sz w:val="24"/>
                <w:szCs w:val="24"/>
                <w:lang w:val="fr-FR"/>
              </w:rPr>
              <w:t>Exposure</w:t>
            </w:r>
            <w:proofErr w:type="spellEnd"/>
            <w:r w:rsidR="00D50BF9" w:rsidRPr="000B66BC">
              <w:rPr>
                <w:rFonts w:ascii="Times New Roman" w:hAnsi="Times New Roman"/>
                <w:b/>
                <w:sz w:val="24"/>
                <w:szCs w:val="24"/>
                <w:lang w:val="fr-FR"/>
              </w:rPr>
              <w:t xml:space="preserve"> Value</w:t>
            </w:r>
            <w:r w:rsidR="00706750" w:rsidRPr="000B66BC">
              <w:rPr>
                <w:rFonts w:ascii="Times New Roman" w:hAnsi="Times New Roman"/>
                <w:b/>
                <w:bCs/>
                <w:sz w:val="24"/>
                <w:szCs w:val="24"/>
                <w:lang w:val="fr-FR"/>
              </w:rPr>
              <w:t xml:space="preserve"> – SA </w:t>
            </w:r>
            <w:proofErr w:type="spellStart"/>
            <w:r w:rsidR="00706750" w:rsidRPr="000B66BC">
              <w:rPr>
                <w:rFonts w:ascii="Times New Roman" w:hAnsi="Times New Roman"/>
                <w:b/>
                <w:bCs/>
                <w:sz w:val="24"/>
                <w:szCs w:val="24"/>
                <w:lang w:val="fr-FR"/>
              </w:rPr>
              <w:t>exposures</w:t>
            </w:r>
            <w:proofErr w:type="spellEnd"/>
          </w:p>
          <w:p w14:paraId="79750DB3" w14:textId="475FA91C" w:rsidR="00FA71D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EC4CF2">
              <w:rPr>
                <w:rFonts w:ascii="Times New Roman" w:hAnsi="Times New Roman"/>
                <w:bCs/>
                <w:sz w:val="24"/>
                <w:szCs w:val="24"/>
              </w:rPr>
              <w:t xml:space="preserve">SA </w:t>
            </w:r>
            <w:r w:rsidRPr="000B66BC">
              <w:rPr>
                <w:rFonts w:ascii="Times New Roman" w:hAnsi="Times New Roman"/>
                <w:bCs/>
                <w:sz w:val="24"/>
                <w:szCs w:val="24"/>
              </w:rPr>
              <w:t xml:space="preserve">exposures to </w:t>
            </w:r>
            <w:r w:rsidR="00FA71DB" w:rsidRPr="000B66BC">
              <w:rPr>
                <w:rFonts w:ascii="Times New Roman" w:hAnsi="Times New Roman"/>
                <w:sz w:val="24"/>
                <w:szCs w:val="24"/>
              </w:rPr>
              <w:t>non</w:t>
            </w:r>
            <w:r w:rsidR="00FA71DB" w:rsidRPr="000B66BC">
              <w:rPr>
                <w:rFonts w:ascii="Times New Roman" w:hAnsi="Times New Roman"/>
                <w:bCs/>
                <w:sz w:val="24"/>
                <w:szCs w:val="24"/>
              </w:rPr>
              <w:t>-</w:t>
            </w:r>
            <w:r w:rsidRPr="000B66BC">
              <w:rPr>
                <w:rFonts w:ascii="Times New Roman" w:hAnsi="Times New Roman"/>
                <w:bCs/>
                <w:sz w:val="24"/>
                <w:szCs w:val="24"/>
              </w:rPr>
              <w:t xml:space="preserve">financial corporates that fall under Article </w:t>
            </w:r>
            <w:r w:rsidR="00D648F5" w:rsidRPr="000B66BC">
              <w:rPr>
                <w:rFonts w:ascii="Times New Roman" w:hAnsi="Times New Roman"/>
                <w:bCs/>
                <w:sz w:val="24"/>
                <w:szCs w:val="24"/>
              </w:rPr>
              <w:t>122</w:t>
            </w:r>
            <w:r w:rsidRPr="000B66BC">
              <w:rPr>
                <w:rFonts w:ascii="Times New Roman" w:hAnsi="Times New Roman"/>
                <w:bCs/>
                <w:sz w:val="24"/>
                <w:szCs w:val="24"/>
              </w:rPr>
              <w:t xml:space="preserve"> </w:t>
            </w:r>
            <w:del w:id="949" w:author="Author">
              <w:r w:rsidR="00684733" w:rsidRPr="000B66BC" w:rsidDel="0032789D">
                <w:rPr>
                  <w:rFonts w:ascii="Times New Roman" w:hAnsi="Times New Roman"/>
                  <w:bCs/>
                  <w:sz w:val="24"/>
                  <w:szCs w:val="24"/>
                </w:rPr>
                <w:delText>CRR</w:delText>
              </w:r>
            </w:del>
            <w:ins w:id="950" w:author="Author">
              <w:r w:rsidR="0032789D">
                <w:rPr>
                  <w:rFonts w:ascii="Times New Roman" w:hAnsi="Times New Roman"/>
                  <w:bCs/>
                  <w:sz w:val="24"/>
                  <w:szCs w:val="24"/>
                </w:rPr>
                <w:t>REGULATION (EU) NO 575/2013</w:t>
              </w:r>
            </w:ins>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8A5C87">
              <w:rPr>
                <w:rFonts w:ascii="Times New Roman" w:hAnsi="Times New Roman"/>
                <w:bCs/>
                <w:sz w:val="24"/>
                <w:szCs w:val="24"/>
              </w:rPr>
              <w:t>shall be</w:t>
            </w:r>
            <w:r w:rsidR="008A5C87" w:rsidRPr="000B66BC">
              <w:rPr>
                <w:rFonts w:ascii="Times New Roman" w:hAnsi="Times New Roman"/>
                <w:bCs/>
                <w:sz w:val="24"/>
                <w:szCs w:val="24"/>
              </w:rPr>
              <w:t xml:space="preserve"> </w:t>
            </w:r>
            <w:r w:rsidRPr="000B66BC">
              <w:rPr>
                <w:rFonts w:ascii="Times New Roman" w:hAnsi="Times New Roman"/>
                <w:bCs/>
                <w:sz w:val="24"/>
                <w:szCs w:val="24"/>
              </w:rPr>
              <w:t>the sum of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 and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FA71DB" w:rsidRPr="000B66BC">
              <w:rPr>
                <w:rFonts w:ascii="Times New Roman" w:hAnsi="Times New Roman"/>
                <w:bCs/>
                <w:sz w:val="24"/>
                <w:szCs w:val="24"/>
              </w:rPr>
              <w:t>.</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N</w:t>
            </w:r>
            <w:r w:rsidR="00F4754B" w:rsidRPr="000B66BC">
              <w:rPr>
                <w:rFonts w:ascii="Times New Roman" w:hAnsi="Times New Roman"/>
                <w:b/>
                <w:bCs/>
                <w:sz w:val="24"/>
                <w:szCs w:val="24"/>
              </w:rPr>
              <w:t>on</w:t>
            </w:r>
            <w:r w:rsidRPr="000B66BC">
              <w:rPr>
                <w:rFonts w:ascii="Times New Roman" w:hAnsi="Times New Roman"/>
                <w:b/>
                <w:bCs/>
                <w:sz w:val="24"/>
                <w:szCs w:val="24"/>
              </w:rPr>
              <w:t>-f</w:t>
            </w:r>
            <w:r w:rsidR="00F4754B" w:rsidRPr="000B66BC">
              <w:rPr>
                <w:rFonts w:ascii="Times New Roman" w:hAnsi="Times New Roman"/>
                <w:b/>
                <w:bCs/>
                <w:sz w:val="24"/>
                <w:szCs w:val="24"/>
              </w:rPr>
              <w:t>inancial</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1615C090" w14:textId="398B2A64" w:rsidR="00BE6AC4"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EC4CF2">
              <w:rPr>
                <w:rFonts w:ascii="Times New Roman" w:hAnsi="Times New Roman"/>
                <w:bCs/>
                <w:sz w:val="24"/>
                <w:szCs w:val="24"/>
              </w:rPr>
              <w:t xml:space="preserve">IRB </w:t>
            </w:r>
            <w:r w:rsidRPr="000B66BC">
              <w:rPr>
                <w:rFonts w:ascii="Times New Roman" w:hAnsi="Times New Roman"/>
                <w:bCs/>
                <w:sz w:val="24"/>
                <w:szCs w:val="24"/>
              </w:rPr>
              <w:t xml:space="preserve">exposures to </w:t>
            </w:r>
            <w:r w:rsidRPr="000B66BC">
              <w:rPr>
                <w:rFonts w:ascii="Times New Roman" w:hAnsi="Times New Roman"/>
                <w:sz w:val="24"/>
                <w:szCs w:val="24"/>
              </w:rPr>
              <w:t>non</w:t>
            </w:r>
            <w:r w:rsidR="00BE6AC4" w:rsidRPr="000B66BC">
              <w:rPr>
                <w:rFonts w:ascii="Times New Roman" w:hAnsi="Times New Roman"/>
                <w:b/>
                <w:bCs/>
                <w:sz w:val="24"/>
                <w:szCs w:val="24"/>
              </w:rPr>
              <w:t>-</w:t>
            </w:r>
            <w:r w:rsidRPr="000B66BC">
              <w:rPr>
                <w:rFonts w:ascii="Times New Roman" w:hAnsi="Times New Roman"/>
                <w:bCs/>
                <w:sz w:val="24"/>
                <w:szCs w:val="24"/>
              </w:rPr>
              <w:t xml:space="preserve">financial corporates under </w:t>
            </w:r>
            <w:r w:rsidR="001E19C2"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del w:id="951" w:author="Author">
              <w:r w:rsidR="00684733" w:rsidRPr="000B66BC" w:rsidDel="0032789D">
                <w:rPr>
                  <w:rFonts w:ascii="Times New Roman" w:hAnsi="Times New Roman"/>
                  <w:bCs/>
                  <w:sz w:val="24"/>
                  <w:szCs w:val="24"/>
                </w:rPr>
                <w:delText>CRR</w:delText>
              </w:r>
            </w:del>
            <w:ins w:id="952"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if these exposures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1E19C2"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del w:id="953" w:author="Author">
              <w:r w:rsidR="00684733" w:rsidRPr="000B66BC" w:rsidDel="0032789D">
                <w:rPr>
                  <w:rFonts w:ascii="Times New Roman" w:hAnsi="Times New Roman"/>
                  <w:bCs/>
                  <w:sz w:val="24"/>
                  <w:szCs w:val="24"/>
                </w:rPr>
                <w:delText>CRR</w:delText>
              </w:r>
            </w:del>
            <w:ins w:id="954" w:author="Author">
              <w:r w:rsidR="0032789D">
                <w:rPr>
                  <w:rFonts w:ascii="Times New Roman" w:hAnsi="Times New Roman"/>
                  <w:bCs/>
                  <w:sz w:val="24"/>
                  <w:szCs w:val="24"/>
                </w:rPr>
                <w:t>REGULATION (EU) NO 575/2013</w:t>
              </w:r>
            </w:ins>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This </w:t>
            </w:r>
            <w:r w:rsidR="008A5C87">
              <w:rPr>
                <w:rFonts w:ascii="Times New Roman" w:hAnsi="Times New Roman"/>
                <w:bCs/>
                <w:sz w:val="24"/>
                <w:szCs w:val="24"/>
              </w:rPr>
              <w:t>shall be</w:t>
            </w:r>
            <w:r w:rsidR="008A5C87" w:rsidRPr="000B66BC">
              <w:rPr>
                <w:rFonts w:ascii="Times New Roman" w:hAnsi="Times New Roman"/>
                <w:bCs/>
                <w:sz w:val="24"/>
                <w:szCs w:val="24"/>
              </w:rPr>
              <w:t xml:space="preserve"> </w:t>
            </w:r>
            <w:r w:rsidRPr="000B66BC">
              <w:rPr>
                <w:rFonts w:ascii="Times New Roman" w:hAnsi="Times New Roman"/>
                <w:bCs/>
                <w:sz w:val="24"/>
                <w:szCs w:val="24"/>
              </w:rPr>
              <w:t>the sum of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 and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r w:rsidR="00FA71DB" w:rsidRPr="000B66BC">
              <w:rPr>
                <w:rFonts w:ascii="Times New Roman" w:hAnsi="Times New Roman"/>
                <w:bCs/>
                <w:sz w:val="24"/>
                <w:szCs w:val="24"/>
              </w:rPr>
              <w:t>.</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N</w:t>
            </w:r>
            <w:r w:rsidR="00F4754B" w:rsidRPr="000B66BC">
              <w:rPr>
                <w:rFonts w:ascii="Times New Roman" w:hAnsi="Times New Roman"/>
                <w:b/>
                <w:bCs/>
                <w:sz w:val="24"/>
                <w:szCs w:val="24"/>
              </w:rPr>
              <w:t>on</w:t>
            </w:r>
            <w:r w:rsidRPr="000B66BC">
              <w:rPr>
                <w:rFonts w:ascii="Times New Roman" w:hAnsi="Times New Roman"/>
                <w:b/>
                <w:bCs/>
                <w:sz w:val="24"/>
                <w:szCs w:val="24"/>
              </w:rPr>
              <w:t>-f</w:t>
            </w:r>
            <w:r w:rsidR="00F4754B" w:rsidRPr="000B66BC">
              <w:rPr>
                <w:rFonts w:ascii="Times New Roman" w:hAnsi="Times New Roman"/>
                <w:b/>
                <w:bCs/>
                <w:sz w:val="24"/>
                <w:szCs w:val="24"/>
              </w:rPr>
              <w:t>inancial</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49E48609" w14:textId="2AE61300"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SA </w:t>
            </w:r>
            <w:r w:rsidRPr="000B66BC">
              <w:rPr>
                <w:rFonts w:ascii="Times New Roman" w:hAnsi="Times New Roman"/>
                <w:bCs/>
                <w:sz w:val="24"/>
                <w:szCs w:val="24"/>
              </w:rPr>
              <w:t xml:space="preserve">exposures to </w:t>
            </w:r>
            <w:r w:rsidR="00FA71DB" w:rsidRPr="000B66BC">
              <w:rPr>
                <w:rFonts w:ascii="Times New Roman" w:hAnsi="Times New Roman"/>
                <w:sz w:val="24"/>
                <w:szCs w:val="24"/>
              </w:rPr>
              <w:t>non</w:t>
            </w:r>
            <w:r w:rsidR="00FA71DB" w:rsidRPr="000B66BC">
              <w:rPr>
                <w:rFonts w:ascii="Times New Roman" w:hAnsi="Times New Roman"/>
                <w:bCs/>
                <w:sz w:val="24"/>
                <w:szCs w:val="24"/>
              </w:rPr>
              <w:t>-</w:t>
            </w:r>
            <w:r w:rsidRPr="000B66BC">
              <w:rPr>
                <w:rFonts w:ascii="Times New Roman" w:hAnsi="Times New Roman"/>
                <w:bCs/>
                <w:sz w:val="24"/>
                <w:szCs w:val="24"/>
              </w:rPr>
              <w:t xml:space="preserve">financial corporates that fall under Article </w:t>
            </w:r>
            <w:r w:rsidR="00D648F5" w:rsidRPr="000B66BC">
              <w:rPr>
                <w:rFonts w:ascii="Times New Roman" w:hAnsi="Times New Roman"/>
                <w:bCs/>
                <w:sz w:val="24"/>
                <w:szCs w:val="24"/>
              </w:rPr>
              <w:t>122</w:t>
            </w:r>
            <w:r w:rsidRPr="000B66BC">
              <w:rPr>
                <w:rFonts w:ascii="Times New Roman" w:hAnsi="Times New Roman"/>
                <w:bCs/>
                <w:sz w:val="24"/>
                <w:szCs w:val="24"/>
              </w:rPr>
              <w:t xml:space="preserve"> </w:t>
            </w:r>
            <w:del w:id="955" w:author="Author">
              <w:r w:rsidR="00684733" w:rsidRPr="000B66BC" w:rsidDel="0032789D">
                <w:rPr>
                  <w:rFonts w:ascii="Times New Roman" w:hAnsi="Times New Roman"/>
                  <w:bCs/>
                  <w:sz w:val="24"/>
                  <w:szCs w:val="24"/>
                </w:rPr>
                <w:delText>CRR</w:delText>
              </w:r>
            </w:del>
            <w:ins w:id="956"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8A5C87">
              <w:rPr>
                <w:rFonts w:ascii="Times New Roman" w:hAnsi="Times New Roman"/>
                <w:bCs/>
                <w:sz w:val="24"/>
                <w:szCs w:val="24"/>
              </w:rPr>
              <w:t>shall be</w:t>
            </w:r>
            <w:r w:rsidR="008A5C87" w:rsidRPr="000B66BC">
              <w:rPr>
                <w:rFonts w:ascii="Times New Roman" w:hAnsi="Times New Roman"/>
                <w:bCs/>
                <w:sz w:val="24"/>
                <w:szCs w:val="24"/>
              </w:rPr>
              <w:t xml:space="preserve"> </w:t>
            </w:r>
            <w:r w:rsidRPr="000B66BC">
              <w:rPr>
                <w:rFonts w:ascii="Times New Roman" w:hAnsi="Times New Roman"/>
                <w:bCs/>
                <w:sz w:val="24"/>
                <w:szCs w:val="24"/>
              </w:rPr>
              <w:t>the sum of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and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r w:rsidR="00FA71DB" w:rsidRPr="000B66BC">
              <w:rPr>
                <w:rFonts w:ascii="Times New Roman" w:hAnsi="Times New Roman"/>
                <w:bCs/>
                <w:sz w:val="24"/>
                <w:szCs w:val="24"/>
              </w:rPr>
              <w:t>.</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N</w:t>
            </w:r>
            <w:r w:rsidR="00F4754B" w:rsidRPr="000B66BC">
              <w:rPr>
                <w:rFonts w:ascii="Times New Roman" w:hAnsi="Times New Roman"/>
                <w:b/>
                <w:bCs/>
                <w:sz w:val="24"/>
                <w:szCs w:val="24"/>
              </w:rPr>
              <w:t>on</w:t>
            </w:r>
            <w:r w:rsidRPr="000B66BC">
              <w:rPr>
                <w:rFonts w:ascii="Times New Roman" w:hAnsi="Times New Roman"/>
                <w:b/>
                <w:bCs/>
                <w:sz w:val="24"/>
                <w:szCs w:val="24"/>
              </w:rPr>
              <w:t>-f</w:t>
            </w:r>
            <w:r w:rsidR="00F4754B" w:rsidRPr="000B66BC">
              <w:rPr>
                <w:rFonts w:ascii="Times New Roman" w:hAnsi="Times New Roman"/>
                <w:b/>
                <w:bCs/>
                <w:sz w:val="24"/>
                <w:szCs w:val="24"/>
              </w:rPr>
              <w:t>inancial</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4DD9CC03" w14:textId="0A6FBB2F" w:rsidR="00FA71D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IRB </w:t>
            </w:r>
            <w:r w:rsidRPr="000B66BC">
              <w:rPr>
                <w:rFonts w:ascii="Times New Roman" w:hAnsi="Times New Roman"/>
                <w:bCs/>
                <w:sz w:val="24"/>
                <w:szCs w:val="24"/>
              </w:rPr>
              <w:t>exposures to</w:t>
            </w:r>
            <w:r w:rsidRPr="000B66BC">
              <w:rPr>
                <w:rFonts w:ascii="Times New Roman" w:hAnsi="Times New Roman"/>
                <w:b/>
                <w:bCs/>
                <w:sz w:val="24"/>
                <w:szCs w:val="24"/>
              </w:rPr>
              <w:t xml:space="preserve"> </w:t>
            </w:r>
            <w:r w:rsidR="00FA71DB" w:rsidRPr="000B66BC">
              <w:rPr>
                <w:rFonts w:ascii="Times New Roman" w:hAnsi="Times New Roman"/>
                <w:sz w:val="24"/>
                <w:szCs w:val="24"/>
              </w:rPr>
              <w:t>non</w:t>
            </w:r>
            <w:r w:rsidR="00FA71DB" w:rsidRPr="000B66BC">
              <w:rPr>
                <w:rFonts w:ascii="Times New Roman" w:hAnsi="Times New Roman"/>
                <w:bCs/>
                <w:sz w:val="24"/>
                <w:szCs w:val="24"/>
              </w:rPr>
              <w:t>-</w:t>
            </w:r>
            <w:r w:rsidRPr="000B66BC">
              <w:rPr>
                <w:rFonts w:ascii="Times New Roman" w:hAnsi="Times New Roman"/>
                <w:bCs/>
                <w:sz w:val="24"/>
                <w:szCs w:val="24"/>
              </w:rPr>
              <w:t xml:space="preserve">financial corporates under </w:t>
            </w:r>
            <w:r w:rsidR="00AB1EC7"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del w:id="957" w:author="Author">
              <w:r w:rsidR="00684733" w:rsidRPr="000B66BC" w:rsidDel="0032789D">
                <w:rPr>
                  <w:rFonts w:ascii="Times New Roman" w:hAnsi="Times New Roman"/>
                  <w:bCs/>
                  <w:sz w:val="24"/>
                  <w:szCs w:val="24"/>
                </w:rPr>
                <w:delText>CRR</w:delText>
              </w:r>
            </w:del>
            <w:ins w:id="958"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if these exposures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AB1EC7"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del w:id="959" w:author="Author">
              <w:r w:rsidR="00684733" w:rsidRPr="000B66BC" w:rsidDel="0032789D">
                <w:rPr>
                  <w:rFonts w:ascii="Times New Roman" w:hAnsi="Times New Roman"/>
                  <w:bCs/>
                  <w:sz w:val="24"/>
                  <w:szCs w:val="24"/>
                </w:rPr>
                <w:delText>CRR</w:delText>
              </w:r>
            </w:del>
            <w:ins w:id="960" w:author="Author">
              <w:r w:rsidR="0032789D">
                <w:rPr>
                  <w:rFonts w:ascii="Times New Roman" w:hAnsi="Times New Roman"/>
                  <w:bCs/>
                  <w:sz w:val="24"/>
                  <w:szCs w:val="24"/>
                </w:rPr>
                <w:t>REGULATION (EU) NO 575/2013</w:t>
              </w:r>
            </w:ins>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8A5C87">
              <w:rPr>
                <w:rFonts w:ascii="Times New Roman" w:hAnsi="Times New Roman"/>
                <w:bCs/>
                <w:sz w:val="24"/>
                <w:szCs w:val="24"/>
              </w:rPr>
              <w:t>shall be</w:t>
            </w:r>
            <w:r w:rsidR="008A5C87" w:rsidRPr="000B66BC">
              <w:rPr>
                <w:rFonts w:ascii="Times New Roman" w:hAnsi="Times New Roman"/>
                <w:bCs/>
                <w:sz w:val="24"/>
                <w:szCs w:val="24"/>
              </w:rPr>
              <w:t xml:space="preserve"> </w:t>
            </w:r>
            <w:r w:rsidRPr="000B66BC">
              <w:rPr>
                <w:rFonts w:ascii="Times New Roman" w:hAnsi="Times New Roman"/>
                <w:bCs/>
                <w:sz w:val="24"/>
                <w:szCs w:val="24"/>
              </w:rPr>
              <w:t>the sum of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 and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r w:rsidR="00FA71DB" w:rsidRPr="000B66BC">
              <w:rPr>
                <w:rFonts w:ascii="Times New Roman" w:hAnsi="Times New Roman"/>
                <w:bCs/>
                <w:sz w:val="24"/>
                <w:szCs w:val="24"/>
              </w:rPr>
              <w:t>.</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lang w:val="fr-FR"/>
              </w:rPr>
            </w:pPr>
            <w:r w:rsidRPr="000B66BC">
              <w:rPr>
                <w:rFonts w:ascii="Times New Roman" w:hAnsi="Times New Roman"/>
                <w:b/>
                <w:sz w:val="24"/>
                <w:szCs w:val="24"/>
                <w:lang w:val="fr-FR"/>
              </w:rPr>
              <w:t>SME</w:t>
            </w:r>
            <w:r w:rsidR="00684A92" w:rsidRPr="000B66BC">
              <w:rPr>
                <w:rFonts w:ascii="Times New Roman" w:hAnsi="Times New Roman"/>
                <w:b/>
                <w:sz w:val="24"/>
                <w:szCs w:val="24"/>
                <w:lang w:val="fr-FR"/>
              </w:rPr>
              <w:t xml:space="preserve"> </w:t>
            </w:r>
            <w:proofErr w:type="spellStart"/>
            <w:r w:rsidR="00684A92" w:rsidRPr="000B66BC">
              <w:rPr>
                <w:rFonts w:ascii="Times New Roman" w:hAnsi="Times New Roman"/>
                <w:b/>
                <w:sz w:val="24"/>
                <w:szCs w:val="24"/>
                <w:lang w:val="fr-FR"/>
              </w:rPr>
              <w:t>exposures</w:t>
            </w:r>
            <w:proofErr w:type="spellEnd"/>
            <w:r w:rsidR="00D50BF9" w:rsidRPr="000B66BC">
              <w:rPr>
                <w:rFonts w:ascii="Times New Roman" w:hAnsi="Times New Roman"/>
                <w:b/>
                <w:sz w:val="24"/>
                <w:szCs w:val="24"/>
                <w:lang w:val="fr-FR"/>
              </w:rPr>
              <w:t xml:space="preserve"> – </w:t>
            </w:r>
            <w:proofErr w:type="spellStart"/>
            <w:r w:rsidR="00D50BF9" w:rsidRPr="000B66BC">
              <w:rPr>
                <w:rFonts w:ascii="Times New Roman" w:hAnsi="Times New Roman"/>
                <w:b/>
                <w:sz w:val="24"/>
                <w:szCs w:val="24"/>
                <w:lang w:val="fr-FR"/>
              </w:rPr>
              <w:t>Leverage</w:t>
            </w:r>
            <w:proofErr w:type="spellEnd"/>
            <w:r w:rsidR="00D50BF9" w:rsidRPr="000B66BC">
              <w:rPr>
                <w:rFonts w:ascii="Times New Roman" w:hAnsi="Times New Roman"/>
                <w:b/>
                <w:sz w:val="24"/>
                <w:szCs w:val="24"/>
                <w:lang w:val="fr-FR"/>
              </w:rPr>
              <w:t xml:space="preserve"> Ratio </w:t>
            </w:r>
            <w:proofErr w:type="spellStart"/>
            <w:r w:rsidR="00D50BF9" w:rsidRPr="000B66BC">
              <w:rPr>
                <w:rFonts w:ascii="Times New Roman" w:hAnsi="Times New Roman"/>
                <w:b/>
                <w:sz w:val="24"/>
                <w:szCs w:val="24"/>
                <w:lang w:val="fr-FR"/>
              </w:rPr>
              <w:t>Exposure</w:t>
            </w:r>
            <w:proofErr w:type="spellEnd"/>
            <w:r w:rsidR="00D50BF9" w:rsidRPr="000B66BC">
              <w:rPr>
                <w:rFonts w:ascii="Times New Roman" w:hAnsi="Times New Roman"/>
                <w:b/>
                <w:sz w:val="24"/>
                <w:szCs w:val="24"/>
                <w:lang w:val="fr-FR"/>
              </w:rPr>
              <w:t xml:space="preserve"> Value</w:t>
            </w:r>
            <w:r w:rsidR="00706750" w:rsidRPr="000B66BC">
              <w:rPr>
                <w:rFonts w:ascii="Times New Roman" w:hAnsi="Times New Roman"/>
                <w:b/>
                <w:sz w:val="24"/>
                <w:szCs w:val="24"/>
                <w:lang w:val="fr-FR"/>
              </w:rPr>
              <w:t xml:space="preserve"> – SA </w:t>
            </w:r>
            <w:proofErr w:type="spellStart"/>
            <w:r w:rsidR="00706750" w:rsidRPr="000B66BC">
              <w:rPr>
                <w:rFonts w:ascii="Times New Roman" w:hAnsi="Times New Roman"/>
                <w:b/>
                <w:sz w:val="24"/>
                <w:szCs w:val="24"/>
                <w:lang w:val="fr-FR"/>
              </w:rPr>
              <w:t>exposures</w:t>
            </w:r>
            <w:proofErr w:type="spellEnd"/>
          </w:p>
          <w:p w14:paraId="1237A324" w14:textId="7B6CAE72"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1865CF">
              <w:rPr>
                <w:rFonts w:ascii="Times New Roman" w:hAnsi="Times New Roman"/>
                <w:bCs/>
                <w:sz w:val="24"/>
                <w:szCs w:val="24"/>
              </w:rPr>
              <w:t xml:space="preserve">SA </w:t>
            </w:r>
            <w:r w:rsidRPr="000B66BC">
              <w:rPr>
                <w:rFonts w:ascii="Times New Roman" w:hAnsi="Times New Roman"/>
                <w:bCs/>
                <w:sz w:val="24"/>
                <w:szCs w:val="24"/>
              </w:rPr>
              <w:t>exposures to corporates in the form of small</w:t>
            </w:r>
            <w:r w:rsidR="00BE6AC4" w:rsidRPr="000B66BC">
              <w:rPr>
                <w:rFonts w:ascii="Times New Roman" w:hAnsi="Times New Roman"/>
                <w:bCs/>
                <w:sz w:val="24"/>
                <w:szCs w:val="24"/>
              </w:rPr>
              <w:t>-</w:t>
            </w:r>
            <w:r w:rsidRPr="000B66BC">
              <w:rPr>
                <w:rFonts w:ascii="Times New Roman" w:hAnsi="Times New Roman"/>
                <w:bCs/>
                <w:sz w:val="24"/>
                <w:szCs w:val="24"/>
              </w:rPr>
              <w:t xml:space="preserve"> and medium</w:t>
            </w:r>
            <w:r w:rsidR="00BE6AC4" w:rsidRPr="000B66BC">
              <w:rPr>
                <w:rFonts w:ascii="Times New Roman" w:hAnsi="Times New Roman"/>
                <w:bCs/>
                <w:sz w:val="24"/>
                <w:szCs w:val="24"/>
              </w:rPr>
              <w:t>-</w:t>
            </w:r>
            <w:r w:rsidRPr="000B66BC">
              <w:rPr>
                <w:rFonts w:ascii="Times New Roman" w:hAnsi="Times New Roman"/>
                <w:bCs/>
                <w:sz w:val="24"/>
                <w:szCs w:val="24"/>
              </w:rPr>
              <w:t xml:space="preserve">sized enterprises that fall under Article </w:t>
            </w:r>
            <w:r w:rsidR="00D648F5" w:rsidRPr="000B66BC">
              <w:rPr>
                <w:rFonts w:ascii="Times New Roman" w:hAnsi="Times New Roman"/>
                <w:bCs/>
                <w:sz w:val="24"/>
                <w:szCs w:val="24"/>
              </w:rPr>
              <w:t>122</w:t>
            </w:r>
            <w:r w:rsidRPr="000B66BC">
              <w:rPr>
                <w:rFonts w:ascii="Times New Roman" w:hAnsi="Times New Roman"/>
                <w:bCs/>
                <w:sz w:val="24"/>
                <w:szCs w:val="24"/>
              </w:rPr>
              <w:t xml:space="preserve"> </w:t>
            </w:r>
            <w:del w:id="961" w:author="Author">
              <w:r w:rsidR="00684733" w:rsidRPr="000B66BC" w:rsidDel="0032789D">
                <w:rPr>
                  <w:rFonts w:ascii="Times New Roman" w:hAnsi="Times New Roman"/>
                  <w:bCs/>
                  <w:sz w:val="24"/>
                  <w:szCs w:val="24"/>
                </w:rPr>
                <w:delText>CRR</w:delText>
              </w:r>
            </w:del>
            <w:ins w:id="962"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w:t>
            </w:r>
          </w:p>
          <w:p w14:paraId="5E29251B" w14:textId="136D4A58" w:rsidR="00086A8A" w:rsidRPr="000B66BC" w:rsidRDefault="004F39F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For the purpose of this</w:t>
            </w:r>
            <w:r w:rsidR="00877186" w:rsidRPr="000B66BC">
              <w:rPr>
                <w:rFonts w:ascii="Times New Roman" w:hAnsi="Times New Roman"/>
                <w:bCs/>
                <w:sz w:val="24"/>
                <w:szCs w:val="24"/>
              </w:rPr>
              <w:t xml:space="preserve"> 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del w:id="963" w:author="Author">
              <w:r w:rsidR="008A5C87" w:rsidRPr="00F37ADD" w:rsidDel="0032789D">
                <w:rPr>
                  <w:rFonts w:ascii="Times New Roman" w:hAnsi="Times New Roman"/>
                  <w:bCs/>
                  <w:sz w:val="24"/>
                  <w:szCs w:val="24"/>
                </w:rPr>
                <w:delText>CRR</w:delText>
              </w:r>
            </w:del>
            <w:ins w:id="964"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SME</w:t>
            </w:r>
            <w:r w:rsidR="00684A92" w:rsidRPr="000B66BC">
              <w:rPr>
                <w:rFonts w:ascii="Times New Roman" w:hAnsi="Times New Roman"/>
                <w:b/>
                <w:bCs/>
                <w:sz w:val="24"/>
                <w:szCs w:val="24"/>
              </w:rPr>
              <w:t xml:space="preserve"> exposures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16526905" w14:textId="75B34987" w:rsidR="00FA71D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1865CF">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C432E8"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del w:id="965" w:author="Author">
              <w:r w:rsidR="00684733" w:rsidRPr="000B66BC" w:rsidDel="0032789D">
                <w:rPr>
                  <w:rFonts w:ascii="Times New Roman" w:hAnsi="Times New Roman"/>
                  <w:bCs/>
                  <w:sz w:val="24"/>
                  <w:szCs w:val="24"/>
                </w:rPr>
                <w:delText>CRR</w:delText>
              </w:r>
            </w:del>
            <w:ins w:id="966"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if these exposures are exposures to small</w:t>
            </w:r>
            <w:r w:rsidR="00BE6AC4" w:rsidRPr="000B66BC">
              <w:rPr>
                <w:rFonts w:ascii="Times New Roman" w:hAnsi="Times New Roman"/>
                <w:bCs/>
                <w:sz w:val="24"/>
                <w:szCs w:val="24"/>
              </w:rPr>
              <w:t>-</w:t>
            </w:r>
            <w:r w:rsidRPr="000B66BC">
              <w:rPr>
                <w:rFonts w:ascii="Times New Roman" w:hAnsi="Times New Roman"/>
                <w:bCs/>
                <w:sz w:val="24"/>
                <w:szCs w:val="24"/>
              </w:rPr>
              <w:t xml:space="preserve"> and medium</w:t>
            </w:r>
            <w:r w:rsidR="00BE6AC4" w:rsidRPr="000B66BC">
              <w:rPr>
                <w:rFonts w:ascii="Times New Roman" w:hAnsi="Times New Roman"/>
                <w:bCs/>
                <w:sz w:val="24"/>
                <w:szCs w:val="24"/>
              </w:rPr>
              <w:t>-</w:t>
            </w:r>
            <w:r w:rsidRPr="000B66BC">
              <w:rPr>
                <w:rFonts w:ascii="Times New Roman" w:hAnsi="Times New Roman"/>
                <w:bCs/>
                <w:sz w:val="24"/>
                <w:szCs w:val="24"/>
              </w:rPr>
              <w:t xml:space="preserve">sized enterprises and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0164A2"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199</w:t>
            </w:r>
            <w:r w:rsidRPr="000B66BC">
              <w:rPr>
                <w:rFonts w:ascii="Times New Roman" w:hAnsi="Times New Roman"/>
                <w:bCs/>
                <w:sz w:val="24"/>
                <w:szCs w:val="24"/>
              </w:rPr>
              <w:t xml:space="preserve">(1) </w:t>
            </w:r>
            <w:del w:id="967" w:author="Author">
              <w:r w:rsidR="00684733" w:rsidRPr="000B66BC" w:rsidDel="0032789D">
                <w:rPr>
                  <w:rFonts w:ascii="Times New Roman" w:hAnsi="Times New Roman"/>
                  <w:bCs/>
                  <w:sz w:val="24"/>
                  <w:szCs w:val="24"/>
                </w:rPr>
                <w:delText>CRR</w:delText>
              </w:r>
            </w:del>
            <w:ins w:id="968" w:author="Author">
              <w:r w:rsidR="0032789D">
                <w:rPr>
                  <w:rFonts w:ascii="Times New Roman" w:hAnsi="Times New Roman"/>
                  <w:bCs/>
                  <w:sz w:val="24"/>
                  <w:szCs w:val="24"/>
                </w:rPr>
                <w:t>REGULATION (EU) NO 575/2013</w:t>
              </w:r>
            </w:ins>
          </w:p>
          <w:p w14:paraId="729394D8" w14:textId="7A18A604" w:rsidR="002509B1" w:rsidRPr="000B66BC" w:rsidRDefault="004F39F5"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For the purpose of this</w:t>
            </w:r>
            <w:r w:rsidR="00877186" w:rsidRPr="000B66BC">
              <w:rPr>
                <w:rFonts w:ascii="Times New Roman" w:hAnsi="Times New Roman"/>
                <w:bCs/>
                <w:sz w:val="24"/>
                <w:szCs w:val="24"/>
              </w:rPr>
              <w:t xml:space="preserve"> 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del w:id="969" w:author="Author">
              <w:r w:rsidR="008A5C87" w:rsidRPr="00F37ADD" w:rsidDel="0032789D">
                <w:rPr>
                  <w:rFonts w:ascii="Times New Roman" w:hAnsi="Times New Roman"/>
                  <w:bCs/>
                  <w:sz w:val="24"/>
                  <w:szCs w:val="24"/>
                </w:rPr>
                <w:delText>CRR</w:delText>
              </w:r>
            </w:del>
            <w:ins w:id="970"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lastRenderedPageBreak/>
              <w:t xml:space="preserve">Institutions shall report net of defaulted </w:t>
            </w:r>
            <w:r w:rsidR="001865CF">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SME</w:t>
            </w:r>
            <w:r w:rsidR="00684A92" w:rsidRPr="000B66BC">
              <w:rPr>
                <w:rFonts w:ascii="Times New Roman" w:hAnsi="Times New Roman"/>
                <w:b/>
                <w:bCs/>
                <w:sz w:val="24"/>
                <w:szCs w:val="24"/>
              </w:rPr>
              <w:t xml:space="preserve"> exposures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47967B81" w14:textId="1EA5EFE6" w:rsidR="00FA71D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SA </w:t>
            </w:r>
            <w:r w:rsidRPr="000B66BC">
              <w:rPr>
                <w:rFonts w:ascii="Times New Roman" w:hAnsi="Times New Roman"/>
                <w:bCs/>
                <w:sz w:val="24"/>
                <w:szCs w:val="24"/>
              </w:rPr>
              <w:t>exposures to corporates in the form of small</w:t>
            </w:r>
            <w:r w:rsidR="00BE6AC4" w:rsidRPr="000B66BC">
              <w:rPr>
                <w:rFonts w:ascii="Times New Roman" w:hAnsi="Times New Roman"/>
                <w:bCs/>
                <w:sz w:val="24"/>
                <w:szCs w:val="24"/>
              </w:rPr>
              <w:t>-</w:t>
            </w:r>
            <w:r w:rsidRPr="000B66BC">
              <w:rPr>
                <w:rFonts w:ascii="Times New Roman" w:hAnsi="Times New Roman"/>
                <w:bCs/>
                <w:sz w:val="24"/>
                <w:szCs w:val="24"/>
              </w:rPr>
              <w:t xml:space="preserve"> and medium</w:t>
            </w:r>
            <w:r w:rsidR="00BE6AC4" w:rsidRPr="000B66BC">
              <w:rPr>
                <w:rFonts w:ascii="Times New Roman" w:hAnsi="Times New Roman"/>
                <w:bCs/>
                <w:sz w:val="24"/>
                <w:szCs w:val="24"/>
              </w:rPr>
              <w:t>-sized</w:t>
            </w:r>
            <w:r w:rsidRPr="000B66BC">
              <w:rPr>
                <w:rFonts w:ascii="Times New Roman" w:hAnsi="Times New Roman"/>
                <w:bCs/>
                <w:sz w:val="24"/>
                <w:szCs w:val="24"/>
              </w:rPr>
              <w:t xml:space="preserve"> enterprises that fall under Article </w:t>
            </w:r>
            <w:r w:rsidR="00C263AA" w:rsidRPr="000B66BC">
              <w:rPr>
                <w:rFonts w:ascii="Times New Roman" w:hAnsi="Times New Roman"/>
                <w:bCs/>
                <w:sz w:val="24"/>
                <w:szCs w:val="24"/>
              </w:rPr>
              <w:t>122</w:t>
            </w:r>
            <w:r w:rsidRPr="000B66BC">
              <w:rPr>
                <w:rFonts w:ascii="Times New Roman" w:hAnsi="Times New Roman"/>
                <w:bCs/>
                <w:sz w:val="24"/>
                <w:szCs w:val="24"/>
              </w:rPr>
              <w:t xml:space="preserve"> </w:t>
            </w:r>
            <w:del w:id="971" w:author="Author">
              <w:r w:rsidR="00684733" w:rsidRPr="000B66BC" w:rsidDel="0032789D">
                <w:rPr>
                  <w:rFonts w:ascii="Times New Roman" w:hAnsi="Times New Roman"/>
                  <w:bCs/>
                  <w:sz w:val="24"/>
                  <w:szCs w:val="24"/>
                </w:rPr>
                <w:delText>CRR</w:delText>
              </w:r>
            </w:del>
            <w:ins w:id="972" w:author="Author">
              <w:r w:rsidR="0032789D">
                <w:rPr>
                  <w:rFonts w:ascii="Times New Roman" w:hAnsi="Times New Roman"/>
                  <w:bCs/>
                  <w:sz w:val="24"/>
                  <w:szCs w:val="24"/>
                </w:rPr>
                <w:t>REGULATION (EU) NO 575/2013</w:t>
              </w:r>
            </w:ins>
          </w:p>
          <w:p w14:paraId="4E35047C" w14:textId="5EF11B8D" w:rsidR="00086A8A" w:rsidRPr="000B66BC" w:rsidRDefault="004F39F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For the purpose of this</w:t>
            </w:r>
            <w:r w:rsidR="00877186" w:rsidRPr="000B66BC">
              <w:rPr>
                <w:rFonts w:ascii="Times New Roman" w:hAnsi="Times New Roman"/>
                <w:bCs/>
                <w:sz w:val="24"/>
                <w:szCs w:val="24"/>
              </w:rPr>
              <w:t xml:space="preserve"> 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del w:id="973" w:author="Author">
              <w:r w:rsidR="008A5C87" w:rsidRPr="00F37ADD" w:rsidDel="0032789D">
                <w:rPr>
                  <w:rFonts w:ascii="Times New Roman" w:hAnsi="Times New Roman"/>
                  <w:bCs/>
                  <w:sz w:val="24"/>
                  <w:szCs w:val="24"/>
                </w:rPr>
                <w:delText>CRR</w:delText>
              </w:r>
            </w:del>
            <w:ins w:id="974"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SME</w:t>
            </w:r>
            <w:r w:rsidR="00684A92" w:rsidRPr="000B66BC">
              <w:rPr>
                <w:rFonts w:ascii="Times New Roman" w:hAnsi="Times New Roman"/>
                <w:b/>
                <w:bCs/>
                <w:sz w:val="24"/>
                <w:szCs w:val="24"/>
              </w:rPr>
              <w:t xml:space="preserve"> exposures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61D071ED" w14:textId="34EEE214" w:rsidR="00FA71D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0164A2"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del w:id="975" w:author="Author">
              <w:r w:rsidR="00684733" w:rsidRPr="000B66BC" w:rsidDel="0032789D">
                <w:rPr>
                  <w:rFonts w:ascii="Times New Roman" w:hAnsi="Times New Roman"/>
                  <w:bCs/>
                  <w:sz w:val="24"/>
                  <w:szCs w:val="24"/>
                </w:rPr>
                <w:delText>CRR</w:delText>
              </w:r>
            </w:del>
            <w:ins w:id="976"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if these exposures are exposures to small</w:t>
            </w:r>
            <w:r w:rsidR="00BE6AC4" w:rsidRPr="000B66BC">
              <w:rPr>
                <w:rFonts w:ascii="Times New Roman" w:hAnsi="Times New Roman"/>
                <w:bCs/>
                <w:sz w:val="24"/>
                <w:szCs w:val="24"/>
              </w:rPr>
              <w:t>-</w:t>
            </w:r>
            <w:r w:rsidRPr="000B66BC">
              <w:rPr>
                <w:rFonts w:ascii="Times New Roman" w:hAnsi="Times New Roman"/>
                <w:bCs/>
                <w:sz w:val="24"/>
                <w:szCs w:val="24"/>
              </w:rPr>
              <w:t xml:space="preserve"> and medium</w:t>
            </w:r>
            <w:r w:rsidR="00BE6AC4" w:rsidRPr="000B66BC">
              <w:rPr>
                <w:rFonts w:ascii="Times New Roman" w:hAnsi="Times New Roman"/>
                <w:bCs/>
                <w:sz w:val="24"/>
                <w:szCs w:val="24"/>
              </w:rPr>
              <w:t>-</w:t>
            </w:r>
            <w:r w:rsidRPr="000B66BC">
              <w:rPr>
                <w:rFonts w:ascii="Times New Roman" w:hAnsi="Times New Roman"/>
                <w:bCs/>
                <w:sz w:val="24"/>
                <w:szCs w:val="24"/>
              </w:rPr>
              <w:t xml:space="preserve">sized enterprises and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0164A2"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199</w:t>
            </w:r>
            <w:r w:rsidRPr="000B66BC">
              <w:rPr>
                <w:rFonts w:ascii="Times New Roman" w:hAnsi="Times New Roman"/>
                <w:bCs/>
                <w:sz w:val="24"/>
                <w:szCs w:val="24"/>
              </w:rPr>
              <w:t xml:space="preserve">(1) </w:t>
            </w:r>
            <w:del w:id="977" w:author="Author">
              <w:r w:rsidR="00684733" w:rsidRPr="000B66BC" w:rsidDel="0032789D">
                <w:rPr>
                  <w:rFonts w:ascii="Times New Roman" w:hAnsi="Times New Roman"/>
                  <w:bCs/>
                  <w:sz w:val="24"/>
                  <w:szCs w:val="24"/>
                </w:rPr>
                <w:delText>CRR</w:delText>
              </w:r>
            </w:del>
            <w:ins w:id="978" w:author="Author">
              <w:r w:rsidR="0032789D">
                <w:rPr>
                  <w:rFonts w:ascii="Times New Roman" w:hAnsi="Times New Roman"/>
                  <w:bCs/>
                  <w:sz w:val="24"/>
                  <w:szCs w:val="24"/>
                </w:rPr>
                <w:t>REGULATION (EU) NO 575/2013</w:t>
              </w:r>
            </w:ins>
          </w:p>
          <w:p w14:paraId="14AF8756" w14:textId="4B63E1A5" w:rsidR="004F39F5" w:rsidRPr="000B66BC" w:rsidRDefault="004F39F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For the purpose of this</w:t>
            </w:r>
            <w:r w:rsidR="00877186" w:rsidRPr="000B66BC">
              <w:rPr>
                <w:rFonts w:ascii="Times New Roman" w:hAnsi="Times New Roman"/>
                <w:bCs/>
                <w:sz w:val="24"/>
                <w:szCs w:val="24"/>
              </w:rPr>
              <w:t xml:space="preserve"> 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del w:id="979" w:author="Author">
              <w:r w:rsidR="008A5C87" w:rsidRPr="00F37ADD" w:rsidDel="0032789D">
                <w:rPr>
                  <w:rFonts w:ascii="Times New Roman" w:hAnsi="Times New Roman"/>
                  <w:bCs/>
                  <w:sz w:val="24"/>
                  <w:szCs w:val="24"/>
                </w:rPr>
                <w:delText>CRR</w:delText>
              </w:r>
            </w:del>
            <w:ins w:id="980" w:author="Author">
              <w:r w:rsidR="0032789D">
                <w:rPr>
                  <w:rFonts w:ascii="Times New Roman" w:hAnsi="Times New Roman"/>
                  <w:bCs/>
                  <w:sz w:val="24"/>
                  <w:szCs w:val="24"/>
                </w:rPr>
                <w:t>REGULATION (EU) NO 575/2013</w:t>
              </w:r>
            </w:ins>
            <w:r w:rsidRPr="000B66BC">
              <w:rPr>
                <w:rFonts w:ascii="Times New Roman" w:hAnsi="Times New Roman"/>
                <w:bCs/>
                <w:sz w:val="24"/>
                <w:szCs w:val="24"/>
              </w:rPr>
              <w:t>.</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E</w:t>
            </w:r>
            <w:r w:rsidR="00F4754B" w:rsidRPr="000B66BC">
              <w:rPr>
                <w:rFonts w:ascii="Times New Roman" w:hAnsi="Times New Roman"/>
                <w:b/>
                <w:bCs/>
                <w:sz w:val="24"/>
                <w:szCs w:val="24"/>
              </w:rPr>
              <w:t>xposures other than SME</w:t>
            </w:r>
            <w:r w:rsidR="00F4754B" w:rsidRPr="000B66BC">
              <w:rPr>
                <w:rFonts w:ascii="Times New Roman" w:hAnsi="Times New Roman"/>
                <w:b/>
                <w:sz w:val="24"/>
                <w:szCs w:val="24"/>
              </w:rPr>
              <w:t xml:space="preserve"> </w:t>
            </w:r>
            <w:r w:rsidRPr="000B66BC">
              <w:rPr>
                <w:rFonts w:ascii="Times New Roman" w:hAnsi="Times New Roman"/>
                <w:b/>
                <w:sz w:val="24"/>
                <w:szCs w:val="24"/>
              </w:rPr>
              <w:t>exposures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SA exposures</w:t>
            </w:r>
          </w:p>
          <w:p w14:paraId="41FBC40B" w14:textId="51D4629D"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1865CF">
              <w:rPr>
                <w:rFonts w:ascii="Times New Roman" w:hAnsi="Times New Roman"/>
                <w:bCs/>
                <w:sz w:val="24"/>
                <w:szCs w:val="24"/>
              </w:rPr>
              <w:t xml:space="preserve">SA </w:t>
            </w:r>
            <w:r w:rsidRPr="000B66BC">
              <w:rPr>
                <w:rFonts w:ascii="Times New Roman" w:hAnsi="Times New Roman"/>
                <w:bCs/>
                <w:sz w:val="24"/>
                <w:szCs w:val="24"/>
              </w:rPr>
              <w:t xml:space="preserve">exposures to corporates that fall under Article </w:t>
            </w:r>
            <w:r w:rsidR="00C263AA" w:rsidRPr="000B66BC">
              <w:rPr>
                <w:rFonts w:ascii="Times New Roman" w:hAnsi="Times New Roman"/>
                <w:bCs/>
                <w:sz w:val="24"/>
                <w:szCs w:val="24"/>
              </w:rPr>
              <w:t>122</w:t>
            </w:r>
            <w:r w:rsidRPr="000B66BC">
              <w:rPr>
                <w:rFonts w:ascii="Times New Roman" w:hAnsi="Times New Roman"/>
                <w:bCs/>
                <w:sz w:val="24"/>
                <w:szCs w:val="24"/>
              </w:rPr>
              <w:t xml:space="preserve"> </w:t>
            </w:r>
            <w:del w:id="981" w:author="Author">
              <w:r w:rsidR="00684733" w:rsidRPr="000B66BC" w:rsidDel="0032789D">
                <w:rPr>
                  <w:rFonts w:ascii="Times New Roman" w:hAnsi="Times New Roman"/>
                  <w:bCs/>
                  <w:sz w:val="24"/>
                  <w:szCs w:val="24"/>
                </w:rPr>
                <w:delText>CRR</w:delText>
              </w:r>
            </w:del>
            <w:ins w:id="982" w:author="Author">
              <w:r w:rsidR="0032789D">
                <w:rPr>
                  <w:rFonts w:ascii="Times New Roman" w:hAnsi="Times New Roman"/>
                  <w:bCs/>
                  <w:sz w:val="24"/>
                  <w:szCs w:val="24"/>
                </w:rPr>
                <w:t>REGULATION (EU) NO 575/2013</w:t>
              </w:r>
            </w:ins>
            <w:r w:rsidR="00315160" w:rsidRPr="000B66BC">
              <w:rPr>
                <w:rFonts w:ascii="Times New Roman" w:hAnsi="Times New Roman"/>
                <w:bCs/>
                <w:sz w:val="24"/>
                <w:szCs w:val="24"/>
              </w:rPr>
              <w:t xml:space="preserve"> and that are not reported in {</w:t>
            </w:r>
            <w:r w:rsidR="005E3DFA" w:rsidRPr="000B66BC">
              <w:rPr>
                <w:rFonts w:ascii="Times New Roman" w:hAnsi="Times New Roman"/>
                <w:bCs/>
                <w:sz w:val="24"/>
                <w:szCs w:val="24"/>
              </w:rPr>
              <w:t>0</w:t>
            </w:r>
            <w:r w:rsidR="00315160" w:rsidRPr="000B66BC">
              <w:rPr>
                <w:rFonts w:ascii="Times New Roman" w:hAnsi="Times New Roman"/>
                <w:bCs/>
                <w:sz w:val="24"/>
                <w:szCs w:val="24"/>
              </w:rPr>
              <w:t>230;0</w:t>
            </w:r>
            <w:r w:rsidR="005E3DFA" w:rsidRPr="000B66BC">
              <w:rPr>
                <w:rFonts w:ascii="Times New Roman" w:hAnsi="Times New Roman"/>
                <w:bCs/>
                <w:sz w:val="24"/>
                <w:szCs w:val="24"/>
              </w:rPr>
              <w:t>0</w:t>
            </w:r>
            <w:r w:rsidR="00315160" w:rsidRPr="000B66BC">
              <w:rPr>
                <w:rFonts w:ascii="Times New Roman" w:hAnsi="Times New Roman"/>
                <w:bCs/>
                <w:sz w:val="24"/>
                <w:szCs w:val="24"/>
              </w:rPr>
              <w:t>40} and {</w:t>
            </w:r>
            <w:r w:rsidR="005E3DFA" w:rsidRPr="000B66BC">
              <w:rPr>
                <w:rFonts w:ascii="Times New Roman" w:hAnsi="Times New Roman"/>
                <w:bCs/>
                <w:sz w:val="24"/>
                <w:szCs w:val="24"/>
              </w:rPr>
              <w:t>0</w:t>
            </w:r>
            <w:r w:rsidR="00315160" w:rsidRPr="000B66BC">
              <w:rPr>
                <w:rFonts w:ascii="Times New Roman" w:hAnsi="Times New Roman"/>
                <w:bCs/>
                <w:sz w:val="24"/>
                <w:szCs w:val="24"/>
              </w:rPr>
              <w:t>250;0</w:t>
            </w:r>
            <w:r w:rsidR="005E3DFA" w:rsidRPr="000B66BC">
              <w:rPr>
                <w:rFonts w:ascii="Times New Roman" w:hAnsi="Times New Roman"/>
                <w:bCs/>
                <w:sz w:val="24"/>
                <w:szCs w:val="24"/>
              </w:rPr>
              <w:t>0</w:t>
            </w:r>
            <w:r w:rsidR="00315160" w:rsidRPr="000B66BC">
              <w:rPr>
                <w:rFonts w:ascii="Times New Roman" w:hAnsi="Times New Roman"/>
                <w:bCs/>
                <w:sz w:val="24"/>
                <w:szCs w:val="24"/>
              </w:rPr>
              <w:t>40}</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w:t>
            </w:r>
            <w:r w:rsidR="00F4754B" w:rsidRPr="000B66BC">
              <w:rPr>
                <w:rFonts w:ascii="Times New Roman" w:hAnsi="Times New Roman"/>
                <w:b/>
                <w:bCs/>
                <w:sz w:val="24"/>
                <w:szCs w:val="24"/>
              </w:rPr>
              <w:t>xposures other than SME</w:t>
            </w:r>
            <w:r w:rsidR="00D50BF9" w:rsidRPr="000B66BC">
              <w:rPr>
                <w:rFonts w:ascii="Times New Roman" w:hAnsi="Times New Roman"/>
                <w:b/>
                <w:bCs/>
                <w:sz w:val="24"/>
                <w:szCs w:val="24"/>
              </w:rPr>
              <w:t xml:space="preserve"> </w:t>
            </w:r>
            <w:r w:rsidRPr="000B66BC">
              <w:rPr>
                <w:rFonts w:ascii="Times New Roman" w:hAnsi="Times New Roman"/>
                <w:b/>
                <w:bCs/>
                <w:sz w:val="24"/>
                <w:szCs w:val="24"/>
              </w:rPr>
              <w:t xml:space="preserve">exposures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585E711E" w14:textId="07DA13E3" w:rsidR="009C4E79"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leverage ratio exposure value of assets that are </w:t>
            </w:r>
            <w:r w:rsidR="001865CF">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0164A2"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del w:id="983" w:author="Author">
              <w:r w:rsidR="00684733" w:rsidRPr="000B66BC" w:rsidDel="0032789D">
                <w:rPr>
                  <w:rFonts w:ascii="Times New Roman" w:hAnsi="Times New Roman"/>
                  <w:bCs/>
                  <w:sz w:val="24"/>
                  <w:szCs w:val="24"/>
                </w:rPr>
                <w:delText>CRR</w:delText>
              </w:r>
            </w:del>
            <w:ins w:id="984"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if these exposures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D527FA"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199</w:t>
            </w:r>
            <w:r w:rsidRPr="000B66BC">
              <w:rPr>
                <w:rFonts w:ascii="Times New Roman" w:hAnsi="Times New Roman"/>
                <w:bCs/>
                <w:sz w:val="24"/>
                <w:szCs w:val="24"/>
              </w:rPr>
              <w:t xml:space="preserve">(1) </w:t>
            </w:r>
            <w:del w:id="985" w:author="Author">
              <w:r w:rsidR="00684733" w:rsidRPr="000B66BC" w:rsidDel="0032789D">
                <w:rPr>
                  <w:rFonts w:ascii="Times New Roman" w:hAnsi="Times New Roman"/>
                  <w:bCs/>
                  <w:sz w:val="24"/>
                  <w:szCs w:val="24"/>
                </w:rPr>
                <w:delText>CRR</w:delText>
              </w:r>
            </w:del>
            <w:ins w:id="986"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and that are not reported in </w:t>
            </w:r>
            <w:r w:rsidR="00315160" w:rsidRPr="000B66BC">
              <w:rPr>
                <w:rFonts w:ascii="Times New Roman" w:hAnsi="Times New Roman"/>
                <w:bCs/>
                <w:sz w:val="24"/>
                <w:szCs w:val="24"/>
              </w:rPr>
              <w:t>{</w:t>
            </w:r>
            <w:r w:rsidR="001B7535" w:rsidRPr="000B66BC">
              <w:rPr>
                <w:rFonts w:ascii="Times New Roman" w:hAnsi="Times New Roman"/>
                <w:bCs/>
                <w:sz w:val="24"/>
                <w:szCs w:val="24"/>
              </w:rPr>
              <w:t>0</w:t>
            </w:r>
            <w:r w:rsidR="00315160" w:rsidRPr="000B66BC">
              <w:rPr>
                <w:rFonts w:ascii="Times New Roman" w:hAnsi="Times New Roman"/>
                <w:bCs/>
                <w:sz w:val="24"/>
                <w:szCs w:val="24"/>
              </w:rPr>
              <w:t>230;0</w:t>
            </w:r>
            <w:r w:rsidR="001B7535" w:rsidRPr="000B66BC">
              <w:rPr>
                <w:rFonts w:ascii="Times New Roman" w:hAnsi="Times New Roman"/>
                <w:bCs/>
                <w:sz w:val="24"/>
                <w:szCs w:val="24"/>
              </w:rPr>
              <w:t>0</w:t>
            </w:r>
            <w:r w:rsidR="00315160" w:rsidRPr="000B66BC">
              <w:rPr>
                <w:rFonts w:ascii="Times New Roman" w:hAnsi="Times New Roman"/>
                <w:bCs/>
                <w:sz w:val="24"/>
                <w:szCs w:val="24"/>
              </w:rPr>
              <w:t>40} and {</w:t>
            </w:r>
            <w:r w:rsidR="001B7535" w:rsidRPr="000B66BC">
              <w:rPr>
                <w:rFonts w:ascii="Times New Roman" w:hAnsi="Times New Roman"/>
                <w:bCs/>
                <w:sz w:val="24"/>
                <w:szCs w:val="24"/>
              </w:rPr>
              <w:t>0</w:t>
            </w:r>
            <w:r w:rsidR="00315160" w:rsidRPr="000B66BC">
              <w:rPr>
                <w:rFonts w:ascii="Times New Roman" w:hAnsi="Times New Roman"/>
                <w:bCs/>
                <w:sz w:val="24"/>
                <w:szCs w:val="24"/>
              </w:rPr>
              <w:t>250;0</w:t>
            </w:r>
            <w:r w:rsidR="001B7535" w:rsidRPr="000B66BC">
              <w:rPr>
                <w:rFonts w:ascii="Times New Roman" w:hAnsi="Times New Roman"/>
                <w:bCs/>
                <w:sz w:val="24"/>
                <w:szCs w:val="24"/>
              </w:rPr>
              <w:t>0</w:t>
            </w:r>
            <w:r w:rsidR="00315160" w:rsidRPr="000B66BC">
              <w:rPr>
                <w:rFonts w:ascii="Times New Roman" w:hAnsi="Times New Roman"/>
                <w:bCs/>
                <w:sz w:val="24"/>
                <w:szCs w:val="24"/>
              </w:rPr>
              <w:t>40}</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w:t>
            </w:r>
            <w:r w:rsidR="00F4754B" w:rsidRPr="000B66BC">
              <w:rPr>
                <w:rFonts w:ascii="Times New Roman" w:hAnsi="Times New Roman"/>
                <w:b/>
                <w:bCs/>
                <w:sz w:val="24"/>
                <w:szCs w:val="24"/>
              </w:rPr>
              <w:t>xposures other than SME</w:t>
            </w:r>
            <w:r w:rsidR="00D50BF9" w:rsidRPr="000B66BC">
              <w:rPr>
                <w:rFonts w:ascii="Times New Roman" w:hAnsi="Times New Roman"/>
                <w:b/>
                <w:bCs/>
                <w:sz w:val="24"/>
                <w:szCs w:val="24"/>
              </w:rPr>
              <w:t xml:space="preserve"> </w:t>
            </w:r>
            <w:r w:rsidRPr="000B66BC">
              <w:rPr>
                <w:rFonts w:ascii="Times New Roman" w:hAnsi="Times New Roman"/>
                <w:b/>
                <w:bCs/>
                <w:sz w:val="24"/>
                <w:szCs w:val="24"/>
              </w:rPr>
              <w:t xml:space="preserve">exposures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10BEA73F" w14:textId="54399FC4"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SA </w:t>
            </w:r>
            <w:r w:rsidRPr="000B66BC">
              <w:rPr>
                <w:rFonts w:ascii="Times New Roman" w:hAnsi="Times New Roman"/>
                <w:bCs/>
                <w:sz w:val="24"/>
                <w:szCs w:val="24"/>
              </w:rPr>
              <w:t xml:space="preserve">exposures to corporates that fall under Article </w:t>
            </w:r>
            <w:r w:rsidR="00C263AA" w:rsidRPr="000B66BC">
              <w:rPr>
                <w:rFonts w:ascii="Times New Roman" w:hAnsi="Times New Roman"/>
                <w:bCs/>
                <w:sz w:val="24"/>
                <w:szCs w:val="24"/>
              </w:rPr>
              <w:t>122</w:t>
            </w:r>
            <w:r w:rsidRPr="000B66BC">
              <w:rPr>
                <w:rFonts w:ascii="Times New Roman" w:hAnsi="Times New Roman"/>
                <w:bCs/>
                <w:sz w:val="24"/>
                <w:szCs w:val="24"/>
              </w:rPr>
              <w:t xml:space="preserve"> </w:t>
            </w:r>
            <w:del w:id="987" w:author="Author">
              <w:r w:rsidR="00684733" w:rsidRPr="000B66BC" w:rsidDel="0032789D">
                <w:rPr>
                  <w:rFonts w:ascii="Times New Roman" w:hAnsi="Times New Roman"/>
                  <w:bCs/>
                  <w:sz w:val="24"/>
                  <w:szCs w:val="24"/>
                </w:rPr>
                <w:delText>CRR</w:delText>
              </w:r>
            </w:del>
            <w:ins w:id="988"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and that are not reported in </w:t>
            </w:r>
            <w:r w:rsidR="00315160" w:rsidRPr="000B66BC">
              <w:rPr>
                <w:rFonts w:ascii="Times New Roman" w:hAnsi="Times New Roman"/>
                <w:bCs/>
                <w:sz w:val="24"/>
                <w:szCs w:val="24"/>
              </w:rPr>
              <w:t>{</w:t>
            </w:r>
            <w:r w:rsidR="001B7535" w:rsidRPr="000B66BC">
              <w:rPr>
                <w:rFonts w:ascii="Times New Roman" w:hAnsi="Times New Roman"/>
                <w:bCs/>
                <w:sz w:val="24"/>
                <w:szCs w:val="24"/>
              </w:rPr>
              <w:t>0</w:t>
            </w:r>
            <w:r w:rsidR="00315160" w:rsidRPr="000B66BC">
              <w:rPr>
                <w:rFonts w:ascii="Times New Roman" w:hAnsi="Times New Roman"/>
                <w:bCs/>
                <w:sz w:val="24"/>
                <w:szCs w:val="24"/>
              </w:rPr>
              <w:t>230;0</w:t>
            </w:r>
            <w:r w:rsidR="001B7535" w:rsidRPr="000B66BC">
              <w:rPr>
                <w:rFonts w:ascii="Times New Roman" w:hAnsi="Times New Roman"/>
                <w:bCs/>
                <w:sz w:val="24"/>
                <w:szCs w:val="24"/>
              </w:rPr>
              <w:t>0</w:t>
            </w:r>
            <w:r w:rsidR="00315160" w:rsidRPr="000B66BC">
              <w:rPr>
                <w:rFonts w:ascii="Times New Roman" w:hAnsi="Times New Roman"/>
                <w:bCs/>
                <w:sz w:val="24"/>
                <w:szCs w:val="24"/>
              </w:rPr>
              <w:t>40} and {</w:t>
            </w:r>
            <w:r w:rsidR="001B7535" w:rsidRPr="000B66BC">
              <w:rPr>
                <w:rFonts w:ascii="Times New Roman" w:hAnsi="Times New Roman"/>
                <w:bCs/>
                <w:sz w:val="24"/>
                <w:szCs w:val="24"/>
              </w:rPr>
              <w:t>0</w:t>
            </w:r>
            <w:r w:rsidR="00315160" w:rsidRPr="000B66BC">
              <w:rPr>
                <w:rFonts w:ascii="Times New Roman" w:hAnsi="Times New Roman"/>
                <w:bCs/>
                <w:sz w:val="24"/>
                <w:szCs w:val="24"/>
              </w:rPr>
              <w:t>250;0</w:t>
            </w:r>
            <w:r w:rsidR="001B7535" w:rsidRPr="000B66BC">
              <w:rPr>
                <w:rFonts w:ascii="Times New Roman" w:hAnsi="Times New Roman"/>
                <w:bCs/>
                <w:sz w:val="24"/>
                <w:szCs w:val="24"/>
              </w:rPr>
              <w:t>0</w:t>
            </w:r>
            <w:r w:rsidR="00315160" w:rsidRPr="000B66BC">
              <w:rPr>
                <w:rFonts w:ascii="Times New Roman" w:hAnsi="Times New Roman"/>
                <w:bCs/>
                <w:sz w:val="24"/>
                <w:szCs w:val="24"/>
              </w:rPr>
              <w:t>40}</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w:t>
            </w:r>
            <w:r w:rsidR="00F4754B" w:rsidRPr="000B66BC">
              <w:rPr>
                <w:rFonts w:ascii="Times New Roman" w:hAnsi="Times New Roman"/>
                <w:b/>
                <w:bCs/>
                <w:sz w:val="24"/>
                <w:szCs w:val="24"/>
              </w:rPr>
              <w:t>xposures other than SME</w:t>
            </w:r>
            <w:r w:rsidR="00D50BF9" w:rsidRPr="000B66BC">
              <w:rPr>
                <w:rFonts w:ascii="Times New Roman" w:hAnsi="Times New Roman"/>
                <w:b/>
                <w:bCs/>
                <w:sz w:val="24"/>
                <w:szCs w:val="24"/>
              </w:rPr>
              <w:t xml:space="preserve"> </w:t>
            </w:r>
            <w:r w:rsidRPr="000B66BC">
              <w:rPr>
                <w:rFonts w:ascii="Times New Roman" w:hAnsi="Times New Roman"/>
                <w:b/>
                <w:bCs/>
                <w:sz w:val="24"/>
                <w:szCs w:val="24"/>
              </w:rPr>
              <w:t xml:space="preserve">exposures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66C72176" w14:textId="093FD1E6"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5E615B"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del w:id="989" w:author="Author">
              <w:r w:rsidR="00684733" w:rsidRPr="000B66BC" w:rsidDel="0032789D">
                <w:rPr>
                  <w:rFonts w:ascii="Times New Roman" w:hAnsi="Times New Roman"/>
                  <w:bCs/>
                  <w:sz w:val="24"/>
                  <w:szCs w:val="24"/>
                </w:rPr>
                <w:delText>CRR</w:delText>
              </w:r>
            </w:del>
            <w:ins w:id="990"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if these exposures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5E615B"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199</w:t>
            </w:r>
            <w:r w:rsidRPr="000B66BC">
              <w:rPr>
                <w:rFonts w:ascii="Times New Roman" w:hAnsi="Times New Roman"/>
                <w:bCs/>
                <w:sz w:val="24"/>
                <w:szCs w:val="24"/>
              </w:rPr>
              <w:t xml:space="preserve">(1) </w:t>
            </w:r>
            <w:del w:id="991" w:author="Author">
              <w:r w:rsidR="00684733" w:rsidRPr="000B66BC" w:rsidDel="0032789D">
                <w:rPr>
                  <w:rFonts w:ascii="Times New Roman" w:hAnsi="Times New Roman"/>
                  <w:bCs/>
                  <w:sz w:val="24"/>
                  <w:szCs w:val="24"/>
                </w:rPr>
                <w:delText>CRR</w:delText>
              </w:r>
            </w:del>
            <w:ins w:id="992"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and that are not reported in </w:t>
            </w:r>
            <w:r w:rsidR="00315160" w:rsidRPr="000B66BC">
              <w:rPr>
                <w:rFonts w:ascii="Times New Roman" w:hAnsi="Times New Roman"/>
                <w:bCs/>
                <w:sz w:val="24"/>
                <w:szCs w:val="24"/>
              </w:rPr>
              <w:t>{</w:t>
            </w:r>
            <w:r w:rsidR="001B7535" w:rsidRPr="000B66BC">
              <w:rPr>
                <w:rFonts w:ascii="Times New Roman" w:hAnsi="Times New Roman"/>
                <w:bCs/>
                <w:sz w:val="24"/>
                <w:szCs w:val="24"/>
              </w:rPr>
              <w:t>0</w:t>
            </w:r>
            <w:r w:rsidR="00315160" w:rsidRPr="000B66BC">
              <w:rPr>
                <w:rFonts w:ascii="Times New Roman" w:hAnsi="Times New Roman"/>
                <w:bCs/>
                <w:sz w:val="24"/>
                <w:szCs w:val="24"/>
              </w:rPr>
              <w:t>230;0</w:t>
            </w:r>
            <w:r w:rsidR="001B7535" w:rsidRPr="000B66BC">
              <w:rPr>
                <w:rFonts w:ascii="Times New Roman" w:hAnsi="Times New Roman"/>
                <w:bCs/>
                <w:sz w:val="24"/>
                <w:szCs w:val="24"/>
              </w:rPr>
              <w:t>0</w:t>
            </w:r>
            <w:r w:rsidR="00315160" w:rsidRPr="000B66BC">
              <w:rPr>
                <w:rFonts w:ascii="Times New Roman" w:hAnsi="Times New Roman"/>
                <w:bCs/>
                <w:sz w:val="24"/>
                <w:szCs w:val="24"/>
              </w:rPr>
              <w:t>40} and {</w:t>
            </w:r>
            <w:r w:rsidR="001B7535" w:rsidRPr="000B66BC">
              <w:rPr>
                <w:rFonts w:ascii="Times New Roman" w:hAnsi="Times New Roman"/>
                <w:bCs/>
                <w:sz w:val="24"/>
                <w:szCs w:val="24"/>
              </w:rPr>
              <w:t>0</w:t>
            </w:r>
            <w:r w:rsidR="00315160" w:rsidRPr="000B66BC">
              <w:rPr>
                <w:rFonts w:ascii="Times New Roman" w:hAnsi="Times New Roman"/>
                <w:bCs/>
                <w:sz w:val="24"/>
                <w:szCs w:val="24"/>
              </w:rPr>
              <w:t>250;</w:t>
            </w:r>
            <w:r w:rsidR="001B7535" w:rsidRPr="000B66BC">
              <w:rPr>
                <w:rFonts w:ascii="Times New Roman" w:hAnsi="Times New Roman"/>
                <w:bCs/>
                <w:sz w:val="24"/>
                <w:szCs w:val="24"/>
              </w:rPr>
              <w:t>0</w:t>
            </w:r>
            <w:r w:rsidR="00315160" w:rsidRPr="000B66BC">
              <w:rPr>
                <w:rFonts w:ascii="Times New Roman" w:hAnsi="Times New Roman"/>
                <w:bCs/>
                <w:sz w:val="24"/>
                <w:szCs w:val="24"/>
              </w:rPr>
              <w:t>040}</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in default</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SA exposures</w:t>
            </w:r>
          </w:p>
          <w:p w14:paraId="19F3FE8B" w14:textId="70641089"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report t</w:t>
            </w:r>
            <w:r w:rsidR="00F4754B" w:rsidRPr="000B66BC">
              <w:rPr>
                <w:rFonts w:ascii="Times New Roman" w:hAnsi="Times New Roman"/>
                <w:bCs/>
                <w:sz w:val="24"/>
                <w:szCs w:val="24"/>
              </w:rPr>
              <w:t xml:space="preserve">he leverage ratio exposure value of assets that are </w:t>
            </w:r>
            <w:r w:rsidR="001865CF">
              <w:rPr>
                <w:rFonts w:ascii="Times New Roman" w:hAnsi="Times New Roman"/>
                <w:bCs/>
                <w:sz w:val="24"/>
                <w:szCs w:val="24"/>
              </w:rPr>
              <w:t xml:space="preserve">SA </w:t>
            </w:r>
            <w:r w:rsidR="00F4754B" w:rsidRPr="000B66BC">
              <w:rPr>
                <w:rFonts w:ascii="Times New Roman" w:hAnsi="Times New Roman"/>
                <w:bCs/>
                <w:sz w:val="24"/>
                <w:szCs w:val="24"/>
              </w:rPr>
              <w:t xml:space="preserve">exposures in default and thus fall under Article </w:t>
            </w:r>
            <w:r w:rsidR="00C263AA" w:rsidRPr="000B66BC">
              <w:rPr>
                <w:rFonts w:ascii="Times New Roman" w:hAnsi="Times New Roman"/>
                <w:bCs/>
                <w:sz w:val="24"/>
                <w:szCs w:val="24"/>
              </w:rPr>
              <w:t>127</w:t>
            </w:r>
            <w:r w:rsidR="00F4754B" w:rsidRPr="000B66BC">
              <w:rPr>
                <w:rFonts w:ascii="Times New Roman" w:hAnsi="Times New Roman"/>
                <w:bCs/>
                <w:sz w:val="24"/>
                <w:szCs w:val="24"/>
              </w:rPr>
              <w:t xml:space="preserve"> </w:t>
            </w:r>
            <w:del w:id="993" w:author="Author">
              <w:r w:rsidR="00684733" w:rsidRPr="000B66BC" w:rsidDel="0032789D">
                <w:rPr>
                  <w:rFonts w:ascii="Times New Roman" w:hAnsi="Times New Roman"/>
                  <w:bCs/>
                  <w:sz w:val="24"/>
                  <w:szCs w:val="24"/>
                </w:rPr>
                <w:delText>CRR</w:delText>
              </w:r>
            </w:del>
            <w:ins w:id="994" w:author="Author">
              <w:r w:rsidR="0032789D">
                <w:rPr>
                  <w:rFonts w:ascii="Times New Roman" w:hAnsi="Times New Roman"/>
                  <w:bCs/>
                  <w:sz w:val="24"/>
                  <w:szCs w:val="24"/>
                </w:rPr>
                <w:t>REGULATION (EU) NO 575/2013</w:t>
              </w:r>
            </w:ins>
            <w:r>
              <w:rPr>
                <w:rFonts w:ascii="Times New Roman" w:hAnsi="Times New Roman"/>
                <w:bCs/>
                <w:sz w:val="24"/>
                <w:szCs w:val="24"/>
              </w:rPr>
              <w:t>.</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in default</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35C502CA" w14:textId="7C9FF63C"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report t</w:t>
            </w:r>
            <w:r w:rsidR="00F4754B" w:rsidRPr="000B66BC">
              <w:rPr>
                <w:rFonts w:ascii="Times New Roman" w:hAnsi="Times New Roman"/>
                <w:bCs/>
                <w:sz w:val="24"/>
                <w:szCs w:val="24"/>
              </w:rPr>
              <w:t xml:space="preserve">he leverage ratio exposure value of assets categorised in the exposures classes listed in Article </w:t>
            </w:r>
            <w:r w:rsidR="00C263AA" w:rsidRPr="000B66BC">
              <w:rPr>
                <w:rFonts w:ascii="Times New Roman" w:hAnsi="Times New Roman"/>
                <w:bCs/>
                <w:sz w:val="24"/>
                <w:szCs w:val="24"/>
              </w:rPr>
              <w:t>147</w:t>
            </w:r>
            <w:r w:rsidR="00F4754B" w:rsidRPr="000B66BC">
              <w:rPr>
                <w:rFonts w:ascii="Times New Roman" w:hAnsi="Times New Roman"/>
                <w:bCs/>
                <w:sz w:val="24"/>
                <w:szCs w:val="24"/>
              </w:rPr>
              <w:t xml:space="preserve">(2) </w:t>
            </w:r>
            <w:del w:id="995" w:author="Author">
              <w:r w:rsidR="00684733" w:rsidRPr="000B66BC" w:rsidDel="0032789D">
                <w:rPr>
                  <w:rFonts w:ascii="Times New Roman" w:hAnsi="Times New Roman"/>
                  <w:bCs/>
                  <w:sz w:val="24"/>
                  <w:szCs w:val="24"/>
                </w:rPr>
                <w:delText>CRR</w:delText>
              </w:r>
            </w:del>
            <w:ins w:id="996" w:author="Author">
              <w:r w:rsidR="0032789D">
                <w:rPr>
                  <w:rFonts w:ascii="Times New Roman" w:hAnsi="Times New Roman"/>
                  <w:bCs/>
                  <w:sz w:val="24"/>
                  <w:szCs w:val="24"/>
                </w:rPr>
                <w:t>REGULATION (EU) NO 575/2013</w:t>
              </w:r>
            </w:ins>
            <w:r w:rsidR="00F4754B" w:rsidRPr="000B66BC">
              <w:rPr>
                <w:rFonts w:ascii="Times New Roman" w:hAnsi="Times New Roman"/>
                <w:bCs/>
                <w:sz w:val="24"/>
                <w:szCs w:val="24"/>
              </w:rPr>
              <w:t xml:space="preserve"> if a default in accordance with Article </w:t>
            </w:r>
            <w:r w:rsidR="00C263AA" w:rsidRPr="000B66BC">
              <w:rPr>
                <w:rFonts w:ascii="Times New Roman" w:hAnsi="Times New Roman"/>
                <w:bCs/>
                <w:sz w:val="24"/>
                <w:szCs w:val="24"/>
              </w:rPr>
              <w:t>178</w:t>
            </w:r>
            <w:r w:rsidR="00F4754B" w:rsidRPr="000B66BC">
              <w:rPr>
                <w:rFonts w:ascii="Times New Roman" w:hAnsi="Times New Roman"/>
                <w:bCs/>
                <w:sz w:val="24"/>
                <w:szCs w:val="24"/>
              </w:rPr>
              <w:t xml:space="preserve"> </w:t>
            </w:r>
            <w:del w:id="997" w:author="Author">
              <w:r w:rsidR="00684733" w:rsidRPr="000B66BC" w:rsidDel="0032789D">
                <w:rPr>
                  <w:rFonts w:ascii="Times New Roman" w:hAnsi="Times New Roman"/>
                  <w:bCs/>
                  <w:sz w:val="24"/>
                  <w:szCs w:val="24"/>
                </w:rPr>
                <w:delText>CRR</w:delText>
              </w:r>
            </w:del>
            <w:ins w:id="998" w:author="Author">
              <w:r w:rsidR="0032789D">
                <w:rPr>
                  <w:rFonts w:ascii="Times New Roman" w:hAnsi="Times New Roman"/>
                  <w:bCs/>
                  <w:sz w:val="24"/>
                  <w:szCs w:val="24"/>
                </w:rPr>
                <w:t>REGULATION (EU) NO 575/2013</w:t>
              </w:r>
            </w:ins>
            <w:r w:rsidR="00F4754B" w:rsidRPr="000B66BC">
              <w:rPr>
                <w:rFonts w:ascii="Times New Roman" w:hAnsi="Times New Roman"/>
                <w:bCs/>
                <w:sz w:val="24"/>
                <w:szCs w:val="24"/>
              </w:rPr>
              <w:t xml:space="preserve"> has occurred.</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in default</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4ECD736F" w14:textId="1FB65F39"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Institutions shall report t</w:t>
            </w:r>
            <w:r w:rsidR="00F4754B" w:rsidRPr="000B66BC">
              <w:rPr>
                <w:rFonts w:ascii="Times New Roman" w:hAnsi="Times New Roman"/>
                <w:bCs/>
                <w:sz w:val="24"/>
                <w:szCs w:val="24"/>
              </w:rPr>
              <w:t xml:space="preserve">he risk-weighted exposure amount of assets that are exposures in default and thus fall under Article </w:t>
            </w:r>
            <w:r w:rsidR="00C263AA" w:rsidRPr="000B66BC">
              <w:rPr>
                <w:rFonts w:ascii="Times New Roman" w:hAnsi="Times New Roman"/>
                <w:bCs/>
                <w:sz w:val="24"/>
                <w:szCs w:val="24"/>
              </w:rPr>
              <w:t>127</w:t>
            </w:r>
            <w:r w:rsidR="00F4754B" w:rsidRPr="000B66BC">
              <w:rPr>
                <w:rFonts w:ascii="Times New Roman" w:hAnsi="Times New Roman"/>
                <w:bCs/>
                <w:sz w:val="24"/>
                <w:szCs w:val="24"/>
              </w:rPr>
              <w:t xml:space="preserve"> </w:t>
            </w:r>
            <w:del w:id="999" w:author="Author">
              <w:r w:rsidR="00684733" w:rsidRPr="000B66BC" w:rsidDel="0032789D">
                <w:rPr>
                  <w:rFonts w:ascii="Times New Roman" w:hAnsi="Times New Roman"/>
                  <w:bCs/>
                  <w:sz w:val="24"/>
                  <w:szCs w:val="24"/>
                </w:rPr>
                <w:delText>CRR</w:delText>
              </w:r>
            </w:del>
            <w:ins w:id="1000" w:author="Author">
              <w:r w:rsidR="0032789D">
                <w:rPr>
                  <w:rFonts w:ascii="Times New Roman" w:hAnsi="Times New Roman"/>
                  <w:bCs/>
                  <w:sz w:val="24"/>
                  <w:szCs w:val="24"/>
                </w:rPr>
                <w:t>REGULATION (EU) NO 575/2013</w:t>
              </w:r>
            </w:ins>
            <w:r w:rsidR="00F4754B" w:rsidRPr="000B66BC">
              <w:rPr>
                <w:rFonts w:ascii="Times New Roman" w:hAnsi="Times New Roman"/>
                <w:bCs/>
                <w:sz w:val="24"/>
                <w:szCs w:val="24"/>
              </w:rPr>
              <w:t>.</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in default</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5EF9576D" w14:textId="07C851EB"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Institutions shall report t</w:t>
            </w:r>
            <w:r w:rsidR="00F4754B" w:rsidRPr="000B66BC">
              <w:rPr>
                <w:rFonts w:ascii="Times New Roman" w:hAnsi="Times New Roman"/>
                <w:bCs/>
                <w:sz w:val="24"/>
                <w:szCs w:val="24"/>
              </w:rPr>
              <w:t xml:space="preserve">he risk-weighted exposure amount of assets categorised in the exposures classes listed in Article </w:t>
            </w:r>
            <w:r w:rsidR="00C263AA" w:rsidRPr="000B66BC">
              <w:rPr>
                <w:rFonts w:ascii="Times New Roman" w:hAnsi="Times New Roman"/>
                <w:bCs/>
                <w:sz w:val="24"/>
                <w:szCs w:val="24"/>
              </w:rPr>
              <w:t>147</w:t>
            </w:r>
            <w:r w:rsidR="00F4754B" w:rsidRPr="000B66BC">
              <w:rPr>
                <w:rFonts w:ascii="Times New Roman" w:hAnsi="Times New Roman"/>
                <w:bCs/>
                <w:sz w:val="24"/>
                <w:szCs w:val="24"/>
              </w:rPr>
              <w:t xml:space="preserve">(2) </w:t>
            </w:r>
            <w:del w:id="1001" w:author="Author">
              <w:r w:rsidR="00684733" w:rsidRPr="000B66BC" w:rsidDel="0032789D">
                <w:rPr>
                  <w:rFonts w:ascii="Times New Roman" w:hAnsi="Times New Roman"/>
                  <w:bCs/>
                  <w:sz w:val="24"/>
                  <w:szCs w:val="24"/>
                </w:rPr>
                <w:delText>CRR</w:delText>
              </w:r>
            </w:del>
            <w:ins w:id="1002" w:author="Author">
              <w:r w:rsidR="0032789D">
                <w:rPr>
                  <w:rFonts w:ascii="Times New Roman" w:hAnsi="Times New Roman"/>
                  <w:bCs/>
                  <w:sz w:val="24"/>
                  <w:szCs w:val="24"/>
                </w:rPr>
                <w:t>REGULATION (EU) NO 575/2013</w:t>
              </w:r>
            </w:ins>
            <w:r w:rsidR="00F4754B" w:rsidRPr="000B66BC">
              <w:rPr>
                <w:rFonts w:ascii="Times New Roman" w:hAnsi="Times New Roman"/>
                <w:bCs/>
                <w:sz w:val="24"/>
                <w:szCs w:val="24"/>
              </w:rPr>
              <w:t xml:space="preserve"> if a default in accordance with Article </w:t>
            </w:r>
            <w:r w:rsidR="00C263AA" w:rsidRPr="000B66BC">
              <w:rPr>
                <w:rFonts w:ascii="Times New Roman" w:hAnsi="Times New Roman"/>
                <w:bCs/>
                <w:sz w:val="24"/>
                <w:szCs w:val="24"/>
              </w:rPr>
              <w:t>178</w:t>
            </w:r>
            <w:r w:rsidR="00F4754B" w:rsidRPr="000B66BC">
              <w:rPr>
                <w:rFonts w:ascii="Times New Roman" w:hAnsi="Times New Roman"/>
                <w:bCs/>
                <w:sz w:val="24"/>
                <w:szCs w:val="24"/>
              </w:rPr>
              <w:t xml:space="preserve"> </w:t>
            </w:r>
            <w:del w:id="1003" w:author="Author">
              <w:r w:rsidR="00684733" w:rsidRPr="000B66BC" w:rsidDel="0032789D">
                <w:rPr>
                  <w:rFonts w:ascii="Times New Roman" w:hAnsi="Times New Roman"/>
                  <w:bCs/>
                  <w:sz w:val="24"/>
                  <w:szCs w:val="24"/>
                </w:rPr>
                <w:delText>CRR</w:delText>
              </w:r>
            </w:del>
            <w:ins w:id="1004" w:author="Author">
              <w:r w:rsidR="0032789D">
                <w:rPr>
                  <w:rFonts w:ascii="Times New Roman" w:hAnsi="Times New Roman"/>
                  <w:bCs/>
                  <w:sz w:val="24"/>
                  <w:szCs w:val="24"/>
                </w:rPr>
                <w:t>REGULATION (EU) NO 575/2013</w:t>
              </w:r>
            </w:ins>
            <w:r w:rsidR="00F4754B" w:rsidRPr="000B66BC">
              <w:rPr>
                <w:rFonts w:ascii="Times New Roman" w:hAnsi="Times New Roman"/>
                <w:bCs/>
                <w:sz w:val="24"/>
                <w:szCs w:val="24"/>
              </w:rPr>
              <w:t xml:space="preserve"> has occurred.</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EA3F88" w:rsidRPr="000B66BC">
              <w:rPr>
                <w:rFonts w:ascii="Times New Roman" w:hAnsi="Times New Roman"/>
                <w:bCs/>
                <w:sz w:val="24"/>
                <w:szCs w:val="24"/>
              </w:rPr>
              <w:t>29</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exposures</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SA exposures</w:t>
            </w:r>
          </w:p>
          <w:p w14:paraId="59E2187D" w14:textId="2AFB541A"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The leverage ratio exposure value of assets categorised in the exposures classes listed in</w:t>
            </w:r>
            <w:r w:rsidR="000E6BF5" w:rsidRPr="000B66BC">
              <w:rPr>
                <w:rFonts w:ascii="Times New Roman" w:hAnsi="Times New Roman"/>
                <w:bCs/>
                <w:sz w:val="24"/>
                <w:szCs w:val="24"/>
              </w:rPr>
              <w:t xml:space="preserve"> paragraphs (k), (m), (n), (o), (p) and (q) of</w:t>
            </w:r>
            <w:r w:rsidRPr="000B66BC">
              <w:rPr>
                <w:rFonts w:ascii="Times New Roman" w:hAnsi="Times New Roman"/>
                <w:bCs/>
                <w:sz w:val="24"/>
                <w:szCs w:val="24"/>
              </w:rPr>
              <w:t xml:space="preserve"> Article </w:t>
            </w:r>
            <w:r w:rsidR="00C263AA" w:rsidRPr="000B66BC">
              <w:rPr>
                <w:rFonts w:ascii="Times New Roman" w:hAnsi="Times New Roman"/>
                <w:bCs/>
                <w:sz w:val="24"/>
                <w:szCs w:val="24"/>
              </w:rPr>
              <w:t>112</w:t>
            </w:r>
            <w:r w:rsidR="000E6BF5" w:rsidRPr="000B66BC">
              <w:rPr>
                <w:rFonts w:ascii="Times New Roman" w:hAnsi="Times New Roman"/>
                <w:bCs/>
                <w:sz w:val="24"/>
                <w:szCs w:val="24"/>
              </w:rPr>
              <w:t xml:space="preserve"> </w:t>
            </w:r>
            <w:del w:id="1005" w:author="Author">
              <w:r w:rsidR="00684733" w:rsidRPr="000B66BC" w:rsidDel="0032789D">
                <w:rPr>
                  <w:rFonts w:ascii="Times New Roman" w:hAnsi="Times New Roman"/>
                  <w:bCs/>
                  <w:sz w:val="24"/>
                  <w:szCs w:val="24"/>
                </w:rPr>
                <w:delText>CRR</w:delText>
              </w:r>
            </w:del>
            <w:ins w:id="1006"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w:t>
            </w:r>
            <w:r w:rsidR="00385061" w:rsidRPr="000B66BC">
              <w:rPr>
                <w:rFonts w:ascii="Times New Roman" w:hAnsi="Times New Roman"/>
                <w:bCs/>
                <w:sz w:val="24"/>
                <w:szCs w:val="24"/>
              </w:rPr>
              <w:t>report</w:t>
            </w:r>
            <w:r w:rsidRPr="000B66BC">
              <w:rPr>
                <w:rFonts w:ascii="Times New Roman" w:hAnsi="Times New Roman"/>
                <w:bCs/>
                <w:sz w:val="24"/>
                <w:szCs w:val="24"/>
              </w:rPr>
              <w:t xml:space="preserve"> assets that are deducted from the own funds (</w:t>
            </w:r>
            <w:proofErr w:type="gramStart"/>
            <w:r w:rsidRPr="000B66BC">
              <w:rPr>
                <w:rFonts w:ascii="Times New Roman" w:hAnsi="Times New Roman"/>
                <w:bCs/>
                <w:sz w:val="24"/>
                <w:szCs w:val="24"/>
              </w:rPr>
              <w:t>e.g.</w:t>
            </w:r>
            <w:proofErr w:type="gramEnd"/>
            <w:r w:rsidRPr="000B66BC">
              <w:rPr>
                <w:rFonts w:ascii="Times New Roman" w:hAnsi="Times New Roman"/>
                <w:bCs/>
                <w:sz w:val="24"/>
                <w:szCs w:val="24"/>
              </w:rPr>
              <w:t xml:space="preserve"> intangibles) but cannot be categorised otherwise here, even if such a categorisation is not required for determining risk-based own funds requirements in columns {*; </w:t>
            </w:r>
            <w:r w:rsidR="00FA1A9C" w:rsidRPr="000B66BC">
              <w:rPr>
                <w:rFonts w:ascii="Times New Roman" w:hAnsi="Times New Roman"/>
                <w:bCs/>
                <w:sz w:val="24"/>
                <w:szCs w:val="24"/>
              </w:rPr>
              <w:t>0</w:t>
            </w:r>
            <w:r w:rsidR="001B7535"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xml:space="preserve">} and {*; </w:t>
            </w:r>
            <w:r w:rsidR="00FA1A9C" w:rsidRPr="000B66BC">
              <w:rPr>
                <w:rFonts w:ascii="Times New Roman" w:hAnsi="Times New Roman"/>
                <w:bCs/>
                <w:sz w:val="24"/>
                <w:szCs w:val="24"/>
              </w:rPr>
              <w:t>0</w:t>
            </w:r>
            <w:r w:rsidR="001B7535"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EA3F88" w:rsidRPr="000B66BC">
              <w:rPr>
                <w:rFonts w:ascii="Times New Roman" w:hAnsi="Times New Roman"/>
                <w:bCs/>
                <w:sz w:val="24"/>
                <w:szCs w:val="24"/>
              </w:rPr>
              <w:t>29</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exposures</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509BE205" w14:textId="06D637F9" w:rsidR="00482670"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C150A9" w:rsidRPr="000B66BC">
              <w:rPr>
                <w:rFonts w:ascii="Times New Roman" w:hAnsi="Times New Roman"/>
                <w:bCs/>
                <w:sz w:val="24"/>
                <w:szCs w:val="24"/>
              </w:rPr>
              <w:t>leverage ratio</w:t>
            </w:r>
            <w:r w:rsidRPr="000B66BC">
              <w:rPr>
                <w:rFonts w:ascii="Times New Roman" w:hAnsi="Times New Roman"/>
                <w:bCs/>
                <w:sz w:val="24"/>
                <w:szCs w:val="24"/>
              </w:rPr>
              <w:t xml:space="preserve"> exposure amount of assets categorised in the exposures classes listed in </w:t>
            </w:r>
            <w:r w:rsidR="00A85E7C" w:rsidRPr="000B66BC">
              <w:rPr>
                <w:rFonts w:ascii="Times New Roman" w:hAnsi="Times New Roman"/>
                <w:bCs/>
                <w:sz w:val="24"/>
                <w:szCs w:val="24"/>
              </w:rPr>
              <w:t xml:space="preserve">points (e), </w:t>
            </w:r>
            <w:ins w:id="1007" w:author="Author">
              <w:r w:rsidR="00BD7E00">
                <w:rPr>
                  <w:rFonts w:ascii="Times New Roman" w:hAnsi="Times New Roman"/>
                  <w:bCs/>
                  <w:sz w:val="24"/>
                  <w:szCs w:val="24"/>
                </w:rPr>
                <w:t xml:space="preserve">(e1), </w:t>
              </w:r>
            </w:ins>
            <w:r w:rsidR="00A85E7C" w:rsidRPr="000B66BC">
              <w:rPr>
                <w:rFonts w:ascii="Times New Roman" w:hAnsi="Times New Roman"/>
                <w:bCs/>
                <w:sz w:val="24"/>
                <w:szCs w:val="24"/>
              </w:rPr>
              <w:t xml:space="preserve">(f) and (g) of </w:t>
            </w:r>
            <w:r w:rsidRPr="000B66BC">
              <w:rPr>
                <w:rFonts w:ascii="Times New Roman" w:hAnsi="Times New Roman"/>
                <w:bCs/>
                <w:sz w:val="24"/>
                <w:szCs w:val="24"/>
              </w:rPr>
              <w:t xml:space="preserve">Article </w:t>
            </w:r>
            <w:r w:rsidR="0036007F" w:rsidRPr="000B66BC">
              <w:rPr>
                <w:rFonts w:ascii="Times New Roman" w:hAnsi="Times New Roman"/>
                <w:bCs/>
                <w:sz w:val="24"/>
                <w:szCs w:val="24"/>
              </w:rPr>
              <w:t>147(2)</w:t>
            </w:r>
            <w:r w:rsidR="00C263AA" w:rsidRPr="000B66BC">
              <w:rPr>
                <w:rFonts w:ascii="Times New Roman" w:hAnsi="Times New Roman"/>
                <w:bCs/>
                <w:sz w:val="24"/>
                <w:szCs w:val="24"/>
              </w:rPr>
              <w:t xml:space="preserve"> </w:t>
            </w:r>
            <w:del w:id="1008" w:author="Author">
              <w:r w:rsidR="00684733" w:rsidRPr="000B66BC" w:rsidDel="0032789D">
                <w:rPr>
                  <w:rFonts w:ascii="Times New Roman" w:hAnsi="Times New Roman"/>
                  <w:bCs/>
                  <w:sz w:val="24"/>
                  <w:szCs w:val="24"/>
                </w:rPr>
                <w:delText>CRR</w:delText>
              </w:r>
            </w:del>
            <w:ins w:id="1009" w:author="Author">
              <w:r w:rsidR="0032789D">
                <w:rPr>
                  <w:rFonts w:ascii="Times New Roman" w:hAnsi="Times New Roman"/>
                  <w:bCs/>
                  <w:sz w:val="24"/>
                  <w:szCs w:val="24"/>
                </w:rPr>
                <w:t>REGULATION (EU) NO 575/2013</w:t>
              </w:r>
            </w:ins>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w:t>
            </w:r>
            <w:r w:rsidR="00385061" w:rsidRPr="000B66BC">
              <w:rPr>
                <w:rFonts w:ascii="Times New Roman" w:hAnsi="Times New Roman"/>
                <w:bCs/>
                <w:sz w:val="24"/>
                <w:szCs w:val="24"/>
              </w:rPr>
              <w:t>report</w:t>
            </w:r>
            <w:r w:rsidRPr="000B66BC">
              <w:rPr>
                <w:rFonts w:ascii="Times New Roman" w:hAnsi="Times New Roman"/>
                <w:bCs/>
                <w:sz w:val="24"/>
                <w:szCs w:val="24"/>
              </w:rPr>
              <w:t xml:space="preserve"> assets that are deducted from the own funds (</w:t>
            </w:r>
            <w:proofErr w:type="gramStart"/>
            <w:r w:rsidRPr="000B66BC">
              <w:rPr>
                <w:rFonts w:ascii="Times New Roman" w:hAnsi="Times New Roman"/>
                <w:bCs/>
                <w:sz w:val="24"/>
                <w:szCs w:val="24"/>
              </w:rPr>
              <w:t>e.g.</w:t>
            </w:r>
            <w:proofErr w:type="gramEnd"/>
            <w:r w:rsidRPr="000B66BC">
              <w:rPr>
                <w:rFonts w:ascii="Times New Roman" w:hAnsi="Times New Roman"/>
                <w:bCs/>
                <w:sz w:val="24"/>
                <w:szCs w:val="24"/>
              </w:rPr>
              <w:t xml:space="preserve"> intangibles) but cannot be categorised otherwise here, even if such a categorisation is not required for determining risk-based own funds requirements in columns {*; </w:t>
            </w:r>
            <w:r w:rsidR="00FA1A9C" w:rsidRPr="000B66BC">
              <w:rPr>
                <w:rFonts w:ascii="Times New Roman" w:hAnsi="Times New Roman"/>
                <w:bCs/>
                <w:sz w:val="24"/>
                <w:szCs w:val="24"/>
              </w:rPr>
              <w:t>0</w:t>
            </w:r>
            <w:r w:rsidR="001B7535"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xml:space="preserve">} and {*; </w:t>
            </w:r>
            <w:r w:rsidR="00FA1A9C" w:rsidRPr="000B66BC">
              <w:rPr>
                <w:rFonts w:ascii="Times New Roman" w:hAnsi="Times New Roman"/>
                <w:bCs/>
                <w:sz w:val="24"/>
                <w:szCs w:val="24"/>
              </w:rPr>
              <w:t>0</w:t>
            </w:r>
            <w:r w:rsidR="001B7535"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EA3F88" w:rsidRPr="000B66BC">
              <w:rPr>
                <w:rFonts w:ascii="Times New Roman" w:hAnsi="Times New Roman"/>
                <w:bCs/>
                <w:sz w:val="24"/>
                <w:szCs w:val="24"/>
              </w:rPr>
              <w:t>29</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Other exposures</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61F5D6CA" w14:textId="632E0CB8"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C150A9" w:rsidRPr="000B66BC">
              <w:rPr>
                <w:rFonts w:ascii="Times New Roman" w:hAnsi="Times New Roman"/>
                <w:bCs/>
                <w:sz w:val="24"/>
                <w:szCs w:val="24"/>
              </w:rPr>
              <w:t>risk-weighted</w:t>
            </w:r>
            <w:r w:rsidRPr="000B66BC">
              <w:rPr>
                <w:rFonts w:ascii="Times New Roman" w:hAnsi="Times New Roman"/>
                <w:bCs/>
                <w:sz w:val="24"/>
                <w:szCs w:val="24"/>
              </w:rPr>
              <w:t xml:space="preserve"> exposure value of assets categorised in the exposures classes listed in </w:t>
            </w:r>
            <w:r w:rsidR="009663E2" w:rsidRPr="000B66BC">
              <w:rPr>
                <w:rFonts w:ascii="Times New Roman" w:hAnsi="Times New Roman"/>
                <w:bCs/>
                <w:sz w:val="24"/>
                <w:szCs w:val="24"/>
              </w:rPr>
              <w:t xml:space="preserve">paragraphs (k), (m), (n), (o), (p) and (q)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112</w:t>
            </w:r>
            <w:r w:rsidR="009663E2" w:rsidRPr="000B66BC">
              <w:rPr>
                <w:rFonts w:ascii="Times New Roman" w:hAnsi="Times New Roman"/>
                <w:bCs/>
                <w:sz w:val="24"/>
                <w:szCs w:val="24"/>
              </w:rPr>
              <w:t xml:space="preserve"> </w:t>
            </w:r>
            <w:del w:id="1010" w:author="Author">
              <w:r w:rsidR="00684733" w:rsidRPr="000B66BC" w:rsidDel="0032789D">
                <w:rPr>
                  <w:rFonts w:ascii="Times New Roman" w:hAnsi="Times New Roman"/>
                  <w:bCs/>
                  <w:sz w:val="24"/>
                  <w:szCs w:val="24"/>
                </w:rPr>
                <w:delText>CRR</w:delText>
              </w:r>
            </w:del>
            <w:ins w:id="1011" w:author="Author">
              <w:r w:rsidR="0032789D">
                <w:rPr>
                  <w:rFonts w:ascii="Times New Roman" w:hAnsi="Times New Roman"/>
                  <w:bCs/>
                  <w:sz w:val="24"/>
                  <w:szCs w:val="24"/>
                </w:rPr>
                <w:t>REGULATION (EU) NO 575/2013</w:t>
              </w:r>
            </w:ins>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EA3F88" w:rsidRPr="000B66BC">
              <w:rPr>
                <w:rFonts w:ascii="Times New Roman" w:hAnsi="Times New Roman"/>
                <w:bCs/>
                <w:sz w:val="24"/>
                <w:szCs w:val="24"/>
              </w:rPr>
              <w:t>29</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Other exposures</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047D3368" w14:textId="78AAD0B2" w:rsidR="00BB388D"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C150A9" w:rsidRPr="000B66BC">
              <w:rPr>
                <w:rFonts w:ascii="Times New Roman" w:hAnsi="Times New Roman"/>
                <w:bCs/>
                <w:sz w:val="24"/>
                <w:szCs w:val="24"/>
              </w:rPr>
              <w:t>risk-weighted</w:t>
            </w:r>
            <w:r w:rsidRPr="000B66BC">
              <w:rPr>
                <w:rFonts w:ascii="Times New Roman" w:hAnsi="Times New Roman"/>
                <w:bCs/>
                <w:sz w:val="24"/>
                <w:szCs w:val="24"/>
              </w:rPr>
              <w:t xml:space="preserve"> exposure value of assets categorised in the exposures classes listed in </w:t>
            </w:r>
            <w:r w:rsidR="00804D98" w:rsidRPr="000B66BC">
              <w:rPr>
                <w:rFonts w:ascii="Times New Roman" w:hAnsi="Times New Roman"/>
                <w:bCs/>
                <w:sz w:val="24"/>
                <w:szCs w:val="24"/>
              </w:rPr>
              <w:t>points (e),</w:t>
            </w:r>
            <w:ins w:id="1012" w:author="Author">
              <w:r w:rsidR="00EF77D5">
                <w:rPr>
                  <w:rFonts w:ascii="Times New Roman" w:hAnsi="Times New Roman"/>
                  <w:bCs/>
                  <w:sz w:val="24"/>
                  <w:szCs w:val="24"/>
                </w:rPr>
                <w:t xml:space="preserve"> (e1)</w:t>
              </w:r>
              <w:r w:rsidR="00262895">
                <w:rPr>
                  <w:rFonts w:ascii="Times New Roman" w:hAnsi="Times New Roman"/>
                  <w:bCs/>
                  <w:sz w:val="24"/>
                  <w:szCs w:val="24"/>
                </w:rPr>
                <w:t>,</w:t>
              </w:r>
            </w:ins>
            <w:r w:rsidR="00804D98" w:rsidRPr="000B66BC">
              <w:rPr>
                <w:rFonts w:ascii="Times New Roman" w:hAnsi="Times New Roman"/>
                <w:bCs/>
                <w:sz w:val="24"/>
                <w:szCs w:val="24"/>
              </w:rPr>
              <w:t xml:space="preserve"> (f) and (g)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del w:id="1013" w:author="Author">
              <w:r w:rsidR="00684733" w:rsidRPr="000B66BC" w:rsidDel="0032789D">
                <w:rPr>
                  <w:rFonts w:ascii="Times New Roman" w:hAnsi="Times New Roman"/>
                  <w:bCs/>
                  <w:sz w:val="24"/>
                  <w:szCs w:val="24"/>
                </w:rPr>
                <w:delText>CRR</w:delText>
              </w:r>
            </w:del>
            <w:ins w:id="1014" w:author="Author">
              <w:r w:rsidR="0032789D">
                <w:rPr>
                  <w:rFonts w:ascii="Times New Roman" w:hAnsi="Times New Roman"/>
                  <w:bCs/>
                  <w:sz w:val="24"/>
                  <w:szCs w:val="24"/>
                </w:rPr>
                <w:t>REGULATION (EU) NO 575/2013</w:t>
              </w:r>
            </w:ins>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Pr="000B66BC">
              <w:rPr>
                <w:rFonts w:ascii="Times New Roman" w:hAnsi="Times New Roman"/>
                <w:bCs/>
                <w:sz w:val="24"/>
                <w:szCs w:val="24"/>
              </w:rPr>
              <w:t>3</w:t>
            </w:r>
            <w:r w:rsidR="00EA3F88" w:rsidRPr="000B66BC">
              <w:rPr>
                <w:rFonts w:ascii="Times New Roman" w:hAnsi="Times New Roman"/>
                <w:bCs/>
                <w:sz w:val="24"/>
                <w:szCs w:val="24"/>
              </w:rPr>
              <w:t>0</w:t>
            </w:r>
            <w:r w:rsidRPr="000B66BC">
              <w:rPr>
                <w:rFonts w:ascii="Times New Roman" w:hAnsi="Times New Roman"/>
                <w:bCs/>
                <w:sz w:val="24"/>
                <w:szCs w:val="24"/>
              </w:rPr>
              <w:t>0;</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lang w:val="en-US"/>
              </w:rPr>
            </w:pPr>
            <w:r w:rsidRPr="000B66BC">
              <w:rPr>
                <w:rFonts w:ascii="Times New Roman" w:hAnsi="Times New Roman"/>
                <w:b/>
                <w:bCs/>
                <w:sz w:val="24"/>
                <w:szCs w:val="24"/>
              </w:rPr>
              <w:t xml:space="preserve">of which: </w:t>
            </w:r>
            <w:r w:rsidR="00F4754B" w:rsidRPr="000B66BC">
              <w:rPr>
                <w:rFonts w:ascii="Times New Roman" w:hAnsi="Times New Roman"/>
                <w:b/>
                <w:sz w:val="24"/>
                <w:szCs w:val="24"/>
              </w:rPr>
              <w:t>Securitisation exposures</w:t>
            </w:r>
            <w:r w:rsidR="00500508" w:rsidRPr="000B66BC">
              <w:rPr>
                <w:rFonts w:ascii="Times New Roman" w:hAnsi="Times New Roman"/>
                <w:b/>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7530F6A8" w14:textId="4C154568"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711173">
              <w:rPr>
                <w:rFonts w:ascii="Times New Roman" w:hAnsi="Times New Roman"/>
                <w:bCs/>
                <w:sz w:val="24"/>
                <w:szCs w:val="24"/>
              </w:rPr>
              <w:t xml:space="preserve">SA </w:t>
            </w:r>
            <w:r w:rsidRPr="000B66BC">
              <w:rPr>
                <w:rFonts w:ascii="Times New Roman" w:hAnsi="Times New Roman"/>
                <w:bCs/>
                <w:sz w:val="24"/>
                <w:szCs w:val="24"/>
              </w:rPr>
              <w:t xml:space="preserve">exposures to securitisations that fall under Article </w:t>
            </w:r>
            <w:r w:rsidR="00C263AA" w:rsidRPr="000B66BC">
              <w:rPr>
                <w:rFonts w:ascii="Times New Roman" w:hAnsi="Times New Roman"/>
                <w:bCs/>
                <w:sz w:val="24"/>
                <w:szCs w:val="24"/>
              </w:rPr>
              <w:t>112</w:t>
            </w:r>
            <w:r w:rsidRPr="000B66BC">
              <w:rPr>
                <w:rFonts w:ascii="Times New Roman" w:hAnsi="Times New Roman"/>
                <w:bCs/>
                <w:sz w:val="24"/>
                <w:szCs w:val="24"/>
              </w:rPr>
              <w:t>(</w:t>
            </w:r>
            <w:r w:rsidR="00FE04FF" w:rsidRPr="000B66BC">
              <w:rPr>
                <w:rFonts w:ascii="Times New Roman" w:hAnsi="Times New Roman"/>
                <w:bCs/>
                <w:sz w:val="24"/>
                <w:szCs w:val="24"/>
              </w:rPr>
              <w:t>m</w:t>
            </w:r>
            <w:r w:rsidRPr="000B66BC">
              <w:rPr>
                <w:rFonts w:ascii="Times New Roman" w:hAnsi="Times New Roman"/>
                <w:bCs/>
                <w:sz w:val="24"/>
                <w:szCs w:val="24"/>
              </w:rPr>
              <w:t xml:space="preserve">) </w:t>
            </w:r>
            <w:del w:id="1015" w:author="Author">
              <w:r w:rsidR="00684733" w:rsidRPr="000B66BC" w:rsidDel="0032789D">
                <w:rPr>
                  <w:rFonts w:ascii="Times New Roman" w:hAnsi="Times New Roman"/>
                  <w:bCs/>
                  <w:sz w:val="24"/>
                  <w:szCs w:val="24"/>
                </w:rPr>
                <w:delText>CRR</w:delText>
              </w:r>
            </w:del>
            <w:ins w:id="1016" w:author="Author">
              <w:r w:rsidR="0032789D">
                <w:rPr>
                  <w:rFonts w:ascii="Times New Roman" w:hAnsi="Times New Roman"/>
                  <w:bCs/>
                  <w:sz w:val="24"/>
                  <w:szCs w:val="24"/>
                </w:rPr>
                <w:t>REGULATION (EU) NO 575/2013</w:t>
              </w:r>
            </w:ins>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Securitisation exposures</w:t>
            </w:r>
            <w:r w:rsidR="00500508"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52AFEF6A" w14:textId="671493A6"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711173">
              <w:rPr>
                <w:rFonts w:ascii="Times New Roman" w:hAnsi="Times New Roman"/>
                <w:bCs/>
                <w:sz w:val="24"/>
                <w:szCs w:val="24"/>
              </w:rPr>
              <w:t xml:space="preserve">IRB </w:t>
            </w:r>
            <w:r w:rsidRPr="000B66BC">
              <w:rPr>
                <w:rFonts w:ascii="Times New Roman" w:hAnsi="Times New Roman"/>
                <w:bCs/>
                <w:sz w:val="24"/>
                <w:szCs w:val="24"/>
              </w:rPr>
              <w:t>exposures to securitisations and fall under</w:t>
            </w:r>
            <w:r w:rsidR="00804D98" w:rsidRPr="000B66BC">
              <w:rPr>
                <w:rFonts w:ascii="Times New Roman" w:hAnsi="Times New Roman"/>
                <w:bCs/>
                <w:sz w:val="24"/>
                <w:szCs w:val="24"/>
              </w:rPr>
              <w:t xml:space="preserve"> point (f) of</w:t>
            </w:r>
            <w:r w:rsidRPr="000B66BC">
              <w:rPr>
                <w:rFonts w:ascii="Times New Roman" w:hAnsi="Times New Roman"/>
                <w:bCs/>
                <w:sz w:val="24"/>
                <w:szCs w:val="24"/>
              </w:rPr>
              <w:t xml:space="preserve"> 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del w:id="1017" w:author="Author">
              <w:r w:rsidR="00684733" w:rsidRPr="000B66BC" w:rsidDel="0032789D">
                <w:rPr>
                  <w:rFonts w:ascii="Times New Roman" w:hAnsi="Times New Roman"/>
                  <w:bCs/>
                  <w:sz w:val="24"/>
                  <w:szCs w:val="24"/>
                </w:rPr>
                <w:delText>CRR</w:delText>
              </w:r>
            </w:del>
            <w:ins w:id="1018" w:author="Author">
              <w:r w:rsidR="0032789D">
                <w:rPr>
                  <w:rFonts w:ascii="Times New Roman" w:hAnsi="Times New Roman"/>
                  <w:bCs/>
                  <w:sz w:val="24"/>
                  <w:szCs w:val="24"/>
                </w:rPr>
                <w:t>REGULATION (EU) NO 575/2013</w:t>
              </w:r>
            </w:ins>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Securitisation exposures</w:t>
            </w:r>
            <w:r w:rsidR="00500508" w:rsidRPr="000B66BC">
              <w:rPr>
                <w:rFonts w:ascii="Times New Roman" w:hAnsi="Times New Roman"/>
                <w:b/>
                <w:bCs/>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583F2964" w14:textId="1B714496"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711173">
              <w:rPr>
                <w:rFonts w:ascii="Times New Roman" w:hAnsi="Times New Roman"/>
                <w:bCs/>
                <w:sz w:val="24"/>
                <w:szCs w:val="24"/>
              </w:rPr>
              <w:t xml:space="preserve">SA </w:t>
            </w:r>
            <w:r w:rsidRPr="000B66BC">
              <w:rPr>
                <w:rFonts w:ascii="Times New Roman" w:hAnsi="Times New Roman"/>
                <w:bCs/>
                <w:sz w:val="24"/>
                <w:szCs w:val="24"/>
              </w:rPr>
              <w:t xml:space="preserve">exposures to securitisations that fall under Article </w:t>
            </w:r>
            <w:r w:rsidR="00C263AA" w:rsidRPr="000B66BC">
              <w:rPr>
                <w:rFonts w:ascii="Times New Roman" w:hAnsi="Times New Roman"/>
                <w:bCs/>
                <w:sz w:val="24"/>
                <w:szCs w:val="24"/>
              </w:rPr>
              <w:t>112</w:t>
            </w:r>
            <w:r w:rsidRPr="000B66BC">
              <w:rPr>
                <w:rFonts w:ascii="Times New Roman" w:hAnsi="Times New Roman"/>
                <w:bCs/>
                <w:sz w:val="24"/>
                <w:szCs w:val="24"/>
              </w:rPr>
              <w:t>(</w:t>
            </w:r>
            <w:r w:rsidR="00E56D4B" w:rsidRPr="000B66BC">
              <w:rPr>
                <w:rFonts w:ascii="Times New Roman" w:hAnsi="Times New Roman"/>
                <w:bCs/>
                <w:sz w:val="24"/>
                <w:szCs w:val="24"/>
              </w:rPr>
              <w:t>m</w:t>
            </w:r>
            <w:r w:rsidRPr="000B66BC">
              <w:rPr>
                <w:rFonts w:ascii="Times New Roman" w:hAnsi="Times New Roman"/>
                <w:bCs/>
                <w:sz w:val="24"/>
                <w:szCs w:val="24"/>
              </w:rPr>
              <w:t xml:space="preserve">) </w:t>
            </w:r>
            <w:del w:id="1019" w:author="Author">
              <w:r w:rsidR="00684733" w:rsidRPr="000B66BC" w:rsidDel="0032789D">
                <w:rPr>
                  <w:rFonts w:ascii="Times New Roman" w:hAnsi="Times New Roman"/>
                  <w:bCs/>
                  <w:sz w:val="24"/>
                  <w:szCs w:val="24"/>
                </w:rPr>
                <w:delText>CRR</w:delText>
              </w:r>
            </w:del>
            <w:ins w:id="1020"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Securitisation exposures</w:t>
            </w:r>
            <w:r w:rsidR="00500508" w:rsidRPr="000B66BC">
              <w:rPr>
                <w:rFonts w:ascii="Times New Roman" w:hAnsi="Times New Roman"/>
                <w:b/>
                <w:bCs/>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745FCC52" w14:textId="6360FCF1"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711173">
              <w:rPr>
                <w:rFonts w:ascii="Times New Roman" w:hAnsi="Times New Roman"/>
                <w:bCs/>
                <w:sz w:val="24"/>
                <w:szCs w:val="24"/>
              </w:rPr>
              <w:t xml:space="preserve">IRB </w:t>
            </w:r>
            <w:r w:rsidRPr="000B66BC">
              <w:rPr>
                <w:rFonts w:ascii="Times New Roman" w:hAnsi="Times New Roman"/>
                <w:bCs/>
                <w:sz w:val="24"/>
                <w:szCs w:val="24"/>
              </w:rPr>
              <w:t xml:space="preserve">exposures to securitisations and fall under </w:t>
            </w:r>
            <w:r w:rsidR="00804D98" w:rsidRPr="000B66BC">
              <w:rPr>
                <w:rFonts w:ascii="Times New Roman" w:hAnsi="Times New Roman"/>
                <w:bCs/>
                <w:sz w:val="24"/>
                <w:szCs w:val="24"/>
              </w:rPr>
              <w:t xml:space="preserve">point (f)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del w:id="1021" w:author="Author">
              <w:r w:rsidR="00684733" w:rsidRPr="000B66BC" w:rsidDel="0032789D">
                <w:rPr>
                  <w:rFonts w:ascii="Times New Roman" w:hAnsi="Times New Roman"/>
                  <w:bCs/>
                  <w:sz w:val="24"/>
                  <w:szCs w:val="24"/>
                </w:rPr>
                <w:delText>CRR</w:delText>
              </w:r>
            </w:del>
            <w:ins w:id="1022" w:author="Author">
              <w:r w:rsidR="0032789D">
                <w:rPr>
                  <w:rFonts w:ascii="Times New Roman" w:hAnsi="Times New Roman"/>
                  <w:bCs/>
                  <w:sz w:val="24"/>
                  <w:szCs w:val="24"/>
                </w:rPr>
                <w:t>REGULATION (EU) NO 575/2013</w:t>
              </w:r>
            </w:ins>
            <w:r w:rsidRPr="000B66BC">
              <w:rPr>
                <w:rFonts w:ascii="Times New Roman" w:hAnsi="Times New Roman"/>
                <w:bCs/>
                <w:sz w:val="24"/>
                <w:szCs w:val="24"/>
              </w:rPr>
              <w:t xml:space="preserve"> </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Trade finance (</w:t>
            </w:r>
            <w:r w:rsidR="00BE6AC4" w:rsidRPr="000B66BC">
              <w:rPr>
                <w:rFonts w:ascii="Times New Roman" w:hAnsi="Times New Roman"/>
                <w:b/>
                <w:bCs/>
                <w:sz w:val="24"/>
                <w:szCs w:val="24"/>
              </w:rPr>
              <w:t>m</w:t>
            </w:r>
            <w:r w:rsidRPr="000B66BC">
              <w:rPr>
                <w:rFonts w:ascii="Times New Roman" w:hAnsi="Times New Roman"/>
                <w:b/>
                <w:bCs/>
                <w:sz w:val="24"/>
                <w:szCs w:val="24"/>
              </w:rPr>
              <w:t>emo item)</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on-balance sheet items related to lending to an exporter or an importer of goods or services through import and export credits and similar </w:t>
            </w:r>
            <w:proofErr w:type="gramStart"/>
            <w:r w:rsidRPr="000B66BC">
              <w:rPr>
                <w:rFonts w:ascii="Times New Roman" w:hAnsi="Times New Roman"/>
                <w:bCs/>
                <w:sz w:val="24"/>
                <w:szCs w:val="24"/>
              </w:rPr>
              <w:t>transactions</w:t>
            </w:r>
            <w:proofErr w:type="gramEnd"/>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Trade finance (</w:t>
            </w:r>
            <w:r w:rsidR="00BE6AC4" w:rsidRPr="000B66BC">
              <w:rPr>
                <w:rFonts w:ascii="Times New Roman" w:hAnsi="Times New Roman"/>
                <w:b/>
                <w:bCs/>
                <w:sz w:val="24"/>
                <w:szCs w:val="24"/>
              </w:rPr>
              <w:t>m</w:t>
            </w:r>
            <w:r w:rsidRPr="000B66BC">
              <w:rPr>
                <w:rFonts w:ascii="Times New Roman" w:hAnsi="Times New Roman"/>
                <w:b/>
                <w:bCs/>
                <w:sz w:val="24"/>
                <w:szCs w:val="24"/>
              </w:rPr>
              <w:t>emo item)</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D97C06" w:rsidRPr="000B66BC">
              <w:rPr>
                <w:rFonts w:ascii="Times New Roman" w:hAnsi="Times New Roman"/>
                <w:bCs/>
                <w:sz w:val="24"/>
                <w:szCs w:val="24"/>
              </w:rPr>
              <w:t>leverage ratio</w:t>
            </w:r>
            <w:r w:rsidRPr="000B66BC">
              <w:rPr>
                <w:rFonts w:ascii="Times New Roman" w:hAnsi="Times New Roman"/>
                <w:bCs/>
                <w:sz w:val="24"/>
                <w:szCs w:val="24"/>
              </w:rPr>
              <w:t xml:space="preserve"> exposure amount of on-balance sheet items related to lending to an exporter or an importer of goods or services through import and export credits and similar </w:t>
            </w:r>
            <w:proofErr w:type="gramStart"/>
            <w:r w:rsidRPr="000B66BC">
              <w:rPr>
                <w:rFonts w:ascii="Times New Roman" w:hAnsi="Times New Roman"/>
                <w:bCs/>
                <w:sz w:val="24"/>
                <w:szCs w:val="24"/>
              </w:rPr>
              <w:t>transactions</w:t>
            </w:r>
            <w:proofErr w:type="gramEnd"/>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Trade finance (</w:t>
            </w:r>
            <w:r w:rsidR="00BE6AC4" w:rsidRPr="000B66BC">
              <w:rPr>
                <w:rFonts w:ascii="Times New Roman" w:hAnsi="Times New Roman"/>
                <w:b/>
                <w:bCs/>
                <w:sz w:val="24"/>
                <w:szCs w:val="24"/>
              </w:rPr>
              <w:t>m</w:t>
            </w:r>
            <w:r w:rsidRPr="000B66BC">
              <w:rPr>
                <w:rFonts w:ascii="Times New Roman" w:hAnsi="Times New Roman"/>
                <w:b/>
                <w:bCs/>
                <w:sz w:val="24"/>
                <w:szCs w:val="24"/>
              </w:rPr>
              <w:t>emo item)</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D97C06" w:rsidRPr="000B66BC">
              <w:rPr>
                <w:rFonts w:ascii="Times New Roman" w:hAnsi="Times New Roman"/>
                <w:bCs/>
                <w:sz w:val="24"/>
                <w:szCs w:val="24"/>
              </w:rPr>
              <w:t>risk-weighted</w:t>
            </w:r>
            <w:r w:rsidRPr="000B66BC">
              <w:rPr>
                <w:rFonts w:ascii="Times New Roman" w:hAnsi="Times New Roman"/>
                <w:bCs/>
                <w:sz w:val="24"/>
                <w:szCs w:val="24"/>
              </w:rPr>
              <w:t xml:space="preserve"> exposure value of on-balance sheet items related to lending to an exporter or an importer of goods or services through import and export credits and similar </w:t>
            </w:r>
            <w:proofErr w:type="gramStart"/>
            <w:r w:rsidRPr="000B66BC">
              <w:rPr>
                <w:rFonts w:ascii="Times New Roman" w:hAnsi="Times New Roman"/>
                <w:bCs/>
                <w:sz w:val="24"/>
                <w:szCs w:val="24"/>
              </w:rPr>
              <w:t>transactions</w:t>
            </w:r>
            <w:proofErr w:type="gramEnd"/>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Trade finance (</w:t>
            </w:r>
            <w:r w:rsidR="00BE6AC4" w:rsidRPr="000B66BC">
              <w:rPr>
                <w:rFonts w:ascii="Times New Roman" w:hAnsi="Times New Roman"/>
                <w:b/>
                <w:bCs/>
                <w:sz w:val="24"/>
                <w:szCs w:val="24"/>
              </w:rPr>
              <w:t>m</w:t>
            </w:r>
            <w:r w:rsidRPr="000B66BC">
              <w:rPr>
                <w:rFonts w:ascii="Times New Roman" w:hAnsi="Times New Roman"/>
                <w:b/>
                <w:bCs/>
                <w:sz w:val="24"/>
                <w:szCs w:val="24"/>
              </w:rPr>
              <w:t>emo item)</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on-balance sheet items related to lending to an exporter or an importer of goods or services through import and export credits and similar </w:t>
            </w:r>
            <w:proofErr w:type="gramStart"/>
            <w:r w:rsidRPr="000B66BC">
              <w:rPr>
                <w:rFonts w:ascii="Times New Roman" w:hAnsi="Times New Roman"/>
                <w:bCs/>
                <w:sz w:val="24"/>
                <w:szCs w:val="24"/>
              </w:rPr>
              <w:t>transactions</w:t>
            </w:r>
            <w:proofErr w:type="gramEnd"/>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77C2AA79" w14:textId="008650ED" w:rsidR="00FC5086"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leverage ratio exposure value of on-balance sheet items related to trade finance under an official export credit insurance</w:t>
            </w:r>
            <w:r w:rsidRPr="000B66BC">
              <w:rPr>
                <w:rFonts w:ascii="Times New Roman" w:hAnsi="Times New Roman"/>
                <w:sz w:val="24"/>
                <w:szCs w:val="24"/>
              </w:rPr>
              <w:t xml:space="preserve"> </w:t>
            </w:r>
            <w:proofErr w:type="gramStart"/>
            <w:r w:rsidRPr="000B66BC">
              <w:rPr>
                <w:rFonts w:ascii="Times New Roman" w:hAnsi="Times New Roman"/>
                <w:sz w:val="24"/>
                <w:szCs w:val="24"/>
              </w:rPr>
              <w:t>scheme</w:t>
            </w:r>
            <w:proofErr w:type="gramEnd"/>
          </w:p>
          <w:p w14:paraId="724169CB" w14:textId="4B72375C" w:rsidR="00F4754B" w:rsidRPr="000B66BC" w:rsidRDefault="00C90B14"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For the purpose of the reporting in LR4</w:t>
            </w:r>
            <w:r w:rsidR="00F4754B" w:rsidRPr="000B66BC">
              <w:rPr>
                <w:rFonts w:ascii="Times New Roman" w:hAnsi="Times New Roman"/>
                <w:bCs/>
                <w:sz w:val="24"/>
                <w:szCs w:val="24"/>
              </w:rPr>
              <w:t xml:space="preserve">, an official </w:t>
            </w:r>
            <w:r w:rsidR="00F4754B" w:rsidRPr="000B66BC">
              <w:rPr>
                <w:rFonts w:ascii="Times New Roman" w:hAnsi="Times New Roman"/>
                <w:sz w:val="24"/>
                <w:szCs w:val="24"/>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r w:rsidR="00315160" w:rsidRPr="000B66BC">
              <w:rPr>
                <w:rFonts w:ascii="Times New Roman" w:hAnsi="Times New Roman"/>
                <w:sz w:val="24"/>
                <w:szCs w:val="24"/>
              </w:rPr>
              <w:t>.</w:t>
            </w:r>
            <w:r w:rsidR="00F4754B" w:rsidRPr="000B66BC">
              <w:rPr>
                <w:rFonts w:ascii="Times New Roman" w:hAnsi="Times New Roman"/>
                <w:sz w:val="24"/>
                <w:szCs w:val="24"/>
              </w:rPr>
              <w:t xml:space="preserve">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Institutions shall report net of defaulted </w:t>
            </w:r>
            <w:r w:rsidR="00711173">
              <w:rPr>
                <w:rFonts w:ascii="Times New Roman" w:hAnsi="Times New Roman"/>
                <w:sz w:val="24"/>
                <w:szCs w:val="24"/>
              </w:rPr>
              <w:t xml:space="preserve">SA </w:t>
            </w:r>
            <w:r w:rsidRPr="000B66BC">
              <w:rPr>
                <w:rFonts w:ascii="Times New Roman" w:hAnsi="Times New Roman"/>
                <w:sz w:val="24"/>
                <w:szCs w:val="24"/>
              </w:rPr>
              <w:t>exposures.</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28C477A6" w14:textId="45C80184" w:rsidR="00FC5086"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C817CB" w:rsidRPr="000B66BC">
              <w:rPr>
                <w:rFonts w:ascii="Times New Roman" w:hAnsi="Times New Roman"/>
                <w:bCs/>
                <w:sz w:val="24"/>
                <w:szCs w:val="24"/>
              </w:rPr>
              <w:t>leverage ratio</w:t>
            </w:r>
            <w:r w:rsidRPr="000B66BC">
              <w:rPr>
                <w:rFonts w:ascii="Times New Roman" w:hAnsi="Times New Roman"/>
                <w:bCs/>
                <w:sz w:val="24"/>
                <w:szCs w:val="24"/>
              </w:rPr>
              <w:t xml:space="preserve"> exposure amount of on-balance sheet items related to trade finance under an official export credit insurance</w:t>
            </w:r>
            <w:r w:rsidRPr="000B66BC">
              <w:rPr>
                <w:rFonts w:ascii="Times New Roman" w:hAnsi="Times New Roman"/>
                <w:sz w:val="24"/>
                <w:szCs w:val="24"/>
              </w:rPr>
              <w:t xml:space="preserve"> </w:t>
            </w:r>
            <w:proofErr w:type="gramStart"/>
            <w:r w:rsidRPr="000B66BC">
              <w:rPr>
                <w:rFonts w:ascii="Times New Roman" w:hAnsi="Times New Roman"/>
                <w:sz w:val="24"/>
                <w:szCs w:val="24"/>
              </w:rPr>
              <w:t>scheme</w:t>
            </w:r>
            <w:proofErr w:type="gramEnd"/>
            <w:r w:rsidR="00C90B14" w:rsidRPr="000B66BC">
              <w:rPr>
                <w:rFonts w:ascii="Times New Roman" w:hAnsi="Times New Roman"/>
                <w:bCs/>
                <w:sz w:val="24"/>
                <w:szCs w:val="24"/>
              </w:rPr>
              <w:t xml:space="preserve">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For the purpose of the reporting in LR4</w:t>
            </w:r>
            <w:r w:rsidR="00F4754B" w:rsidRPr="000B66BC">
              <w:rPr>
                <w:rFonts w:ascii="Times New Roman" w:hAnsi="Times New Roman"/>
                <w:bCs/>
                <w:sz w:val="24"/>
                <w:szCs w:val="24"/>
              </w:rPr>
              <w:t xml:space="preserve">, an official </w:t>
            </w:r>
            <w:r w:rsidR="00F4754B" w:rsidRPr="000B66BC">
              <w:rPr>
                <w:rFonts w:ascii="Times New Roman" w:hAnsi="Times New Roman"/>
                <w:sz w:val="24"/>
                <w:szCs w:val="24"/>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2946C4"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5BDA0B92" w14:textId="79F518BC" w:rsidR="005E0E4A"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1E58D0" w:rsidRPr="000B66BC">
              <w:rPr>
                <w:rFonts w:ascii="Times New Roman" w:hAnsi="Times New Roman"/>
                <w:bCs/>
                <w:sz w:val="24"/>
                <w:szCs w:val="24"/>
              </w:rPr>
              <w:t>risk-weighted</w:t>
            </w:r>
            <w:r w:rsidRPr="000B66BC">
              <w:rPr>
                <w:rFonts w:ascii="Times New Roman" w:hAnsi="Times New Roman"/>
                <w:bCs/>
                <w:sz w:val="24"/>
                <w:szCs w:val="24"/>
              </w:rPr>
              <w:t xml:space="preserve"> exposure value of on-balance sheet items related to trade finance under an official export credit insurance</w:t>
            </w:r>
            <w:r w:rsidRPr="000B66BC">
              <w:rPr>
                <w:rFonts w:ascii="Times New Roman" w:hAnsi="Times New Roman"/>
                <w:sz w:val="24"/>
                <w:szCs w:val="24"/>
              </w:rPr>
              <w:t xml:space="preserve"> </w:t>
            </w:r>
            <w:proofErr w:type="gramStart"/>
            <w:r w:rsidRPr="000B66BC">
              <w:rPr>
                <w:rFonts w:ascii="Times New Roman" w:hAnsi="Times New Roman"/>
                <w:sz w:val="24"/>
                <w:szCs w:val="24"/>
              </w:rPr>
              <w:t>scheme</w:t>
            </w:r>
            <w:proofErr w:type="gramEnd"/>
            <w:r w:rsidR="00C90B14" w:rsidRPr="000B66BC">
              <w:rPr>
                <w:rFonts w:ascii="Times New Roman" w:hAnsi="Times New Roman"/>
                <w:bCs/>
                <w:sz w:val="24"/>
                <w:szCs w:val="24"/>
              </w:rPr>
              <w:t xml:space="preserve">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For the purpose of the reporting in LR4</w:t>
            </w:r>
            <w:r w:rsidR="00F4754B" w:rsidRPr="000B66BC">
              <w:rPr>
                <w:rFonts w:ascii="Times New Roman" w:hAnsi="Times New Roman"/>
                <w:bCs/>
                <w:sz w:val="24"/>
                <w:szCs w:val="24"/>
              </w:rPr>
              <w:t xml:space="preserve">, an official </w:t>
            </w:r>
            <w:r w:rsidR="00F4754B" w:rsidRPr="000B66BC">
              <w:rPr>
                <w:rFonts w:ascii="Times New Roman" w:hAnsi="Times New Roman"/>
                <w:sz w:val="24"/>
                <w:szCs w:val="24"/>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sz w:val="24"/>
                <w:szCs w:val="24"/>
              </w:rPr>
              <w:lastRenderedPageBreak/>
              <w:t xml:space="preserve">Institutions shall report net of defaulted </w:t>
            </w:r>
            <w:r w:rsidR="00711173">
              <w:rPr>
                <w:rFonts w:ascii="Times New Roman" w:hAnsi="Times New Roman"/>
                <w:sz w:val="24"/>
                <w:szCs w:val="24"/>
              </w:rPr>
              <w:t xml:space="preserve">SA </w:t>
            </w:r>
            <w:r w:rsidRPr="000B66BC">
              <w:rPr>
                <w:rFonts w:ascii="Times New Roman" w:hAnsi="Times New Roman"/>
                <w:sz w:val="24"/>
                <w:szCs w:val="24"/>
              </w:rPr>
              <w:t>exposures.</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2946C4"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7E51B295" w14:textId="2E71FA87" w:rsidR="005E0E4A"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risk-weighted exposure amount of on-balance sheet items related to trade finance under an official export credit insurance</w:t>
            </w:r>
            <w:r w:rsidRPr="000B66BC">
              <w:rPr>
                <w:rFonts w:ascii="Times New Roman" w:hAnsi="Times New Roman"/>
                <w:sz w:val="24"/>
                <w:szCs w:val="24"/>
              </w:rPr>
              <w:t xml:space="preserve"> </w:t>
            </w:r>
            <w:proofErr w:type="gramStart"/>
            <w:r w:rsidRPr="000B66BC">
              <w:rPr>
                <w:rFonts w:ascii="Times New Roman" w:hAnsi="Times New Roman"/>
                <w:sz w:val="24"/>
                <w:szCs w:val="24"/>
              </w:rPr>
              <w:t>scheme</w:t>
            </w:r>
            <w:proofErr w:type="gramEnd"/>
            <w:r w:rsidR="00C90B14" w:rsidRPr="000B66BC">
              <w:rPr>
                <w:rFonts w:ascii="Times New Roman" w:hAnsi="Times New Roman"/>
                <w:bCs/>
                <w:sz w:val="24"/>
                <w:szCs w:val="24"/>
              </w:rPr>
              <w:t xml:space="preserve">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For the purpose of the reporting in LR4</w:t>
            </w:r>
            <w:r w:rsidR="00F4754B" w:rsidRPr="000B66BC">
              <w:rPr>
                <w:rFonts w:ascii="Times New Roman" w:hAnsi="Times New Roman"/>
                <w:bCs/>
                <w:sz w:val="24"/>
                <w:szCs w:val="24"/>
              </w:rPr>
              <w:t xml:space="preserve">, an official </w:t>
            </w:r>
            <w:r w:rsidR="00F4754B" w:rsidRPr="000B66BC">
              <w:rPr>
                <w:rFonts w:ascii="Times New Roman" w:hAnsi="Times New Roman"/>
                <w:sz w:val="24"/>
                <w:szCs w:val="24"/>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1023" w:name="_Toc351048511"/>
      <w:bookmarkStart w:id="1024" w:name="_Toc359414290"/>
      <w:bookmarkStart w:id="1025" w:name="_Toc423089075"/>
      <w:bookmarkEnd w:id="744"/>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1026" w:name="_Toc52461755"/>
      <w:r w:rsidRPr="000B66BC">
        <w:rPr>
          <w:rFonts w:ascii="Times New Roman" w:hAnsi="Times New Roman"/>
          <w:b/>
          <w:sz w:val="24"/>
          <w:szCs w:val="24"/>
        </w:rPr>
        <w:t>6</w:t>
      </w:r>
      <w:r w:rsidR="00875832" w:rsidRPr="000B66BC">
        <w:rPr>
          <w:rFonts w:ascii="Times New Roman" w:hAnsi="Times New Roman"/>
          <w:b/>
          <w:sz w:val="24"/>
          <w:szCs w:val="24"/>
        </w:rPr>
        <w:t>.</w:t>
      </w:r>
      <w:r w:rsidR="00875832" w:rsidRPr="000B66BC">
        <w:rPr>
          <w:rFonts w:ascii="Times New Roman" w:hAnsi="Times New Roman"/>
          <w:b/>
          <w:sz w:val="24"/>
          <w:szCs w:val="24"/>
        </w:rPr>
        <w:tab/>
      </w:r>
      <w:r w:rsidR="00481854" w:rsidRPr="000B66BC">
        <w:rPr>
          <w:rFonts w:ascii="Times New Roman" w:hAnsi="Times New Roman"/>
          <w:b/>
          <w:sz w:val="24"/>
          <w:szCs w:val="24"/>
        </w:rPr>
        <w:t>C</w:t>
      </w:r>
      <w:r w:rsidR="006423CC" w:rsidRPr="000B66BC">
        <w:rPr>
          <w:rFonts w:ascii="Times New Roman" w:hAnsi="Times New Roman"/>
          <w:b/>
          <w:sz w:val="24"/>
          <w:szCs w:val="24"/>
        </w:rPr>
        <w:t xml:space="preserve"> </w:t>
      </w:r>
      <w:r w:rsidR="00481854" w:rsidRPr="000B66BC">
        <w:rPr>
          <w:rFonts w:ascii="Times New Roman" w:hAnsi="Times New Roman"/>
          <w:b/>
          <w:sz w:val="24"/>
          <w:szCs w:val="24"/>
        </w:rPr>
        <w:t>44.00 –</w:t>
      </w:r>
      <w:r w:rsidR="00125BAF" w:rsidRPr="000B66BC">
        <w:rPr>
          <w:rFonts w:ascii="Times New Roman" w:hAnsi="Times New Roman"/>
          <w:b/>
          <w:sz w:val="24"/>
          <w:szCs w:val="24"/>
        </w:rPr>
        <w:t xml:space="preserve"> </w:t>
      </w:r>
      <w:r w:rsidR="00F4754B" w:rsidRPr="000B66BC">
        <w:rPr>
          <w:rFonts w:ascii="Times New Roman" w:hAnsi="Times New Roman"/>
          <w:b/>
          <w:sz w:val="24"/>
          <w:szCs w:val="24"/>
        </w:rPr>
        <w:t>General information</w:t>
      </w:r>
      <w:bookmarkEnd w:id="1023"/>
      <w:bookmarkEnd w:id="1024"/>
      <w:r w:rsidR="00481854" w:rsidRPr="000B66BC">
        <w:rPr>
          <w:rFonts w:ascii="Times New Roman" w:hAnsi="Times New Roman"/>
          <w:b/>
          <w:sz w:val="24"/>
          <w:szCs w:val="24"/>
        </w:rPr>
        <w:t xml:space="preserve"> (LR5)</w:t>
      </w:r>
      <w:bookmarkEnd w:id="1025"/>
      <w:bookmarkEnd w:id="1026"/>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FA475C" w:rsidRPr="000B66BC">
        <w:rPr>
          <w:rFonts w:ascii="Times New Roman" w:hAnsi="Times New Roman"/>
          <w:sz w:val="24"/>
          <w:szCs w:val="24"/>
        </w:rPr>
        <w:t>8</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Additional information is collected here for the purpose of categorising the institution activities and the regulatory options chosen by the institution.</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sidRPr="000B66BC">
              <w:rPr>
                <w:rFonts w:ascii="Times New Roman" w:hAnsi="Times New Roman"/>
                <w:b/>
                <w:sz w:val="24"/>
                <w:szCs w:val="24"/>
              </w:rPr>
              <w:t xml:space="preserve">Row </w:t>
            </w:r>
          </w:p>
          <w:p w14:paraId="3ADE932A" w14:textId="77777777" w:rsidR="00F4754B" w:rsidRPr="000B66BC" w:rsidRDefault="00F4754B" w:rsidP="000B66BC">
            <w:pPr>
              <w:pStyle w:val="BodyText1"/>
              <w:spacing w:after="240"/>
              <w:rPr>
                <w:rFonts w:ascii="Times New Roman" w:hAnsi="Times New Roman"/>
                <w:b/>
                <w:bCs/>
                <w:sz w:val="24"/>
                <w:szCs w:val="24"/>
              </w:rPr>
            </w:pPr>
            <w:r w:rsidRPr="000B66BC">
              <w:rPr>
                <w:rFonts w:ascii="Times New Roman" w:hAnsi="Times New Roman"/>
                <w:b/>
                <w:sz w:val="24"/>
                <w:szCs w:val="24"/>
              </w:rPr>
              <w:t>and column</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sidRPr="000B66BC">
              <w:rPr>
                <w:rFonts w:ascii="Times New Roman" w:hAnsi="Times New Roman"/>
                <w:b/>
                <w:sz w:val="24"/>
                <w:szCs w:val="24"/>
              </w:rPr>
              <w:t>Instructions</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10;</w:t>
            </w:r>
            <w:r w:rsidR="00FA1A9C"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Institution</w:t>
            </w:r>
            <w:r w:rsidR="0023791C" w:rsidRPr="000B66BC">
              <w:rPr>
                <w:rFonts w:ascii="Times New Roman" w:hAnsi="Times New Roman"/>
                <w:b/>
                <w:bCs/>
                <w:sz w:val="24"/>
                <w:szCs w:val="24"/>
              </w:rPr>
              <w:t>'</w:t>
            </w:r>
            <w:r w:rsidR="00C44497" w:rsidRPr="000B66BC">
              <w:rPr>
                <w:rFonts w:ascii="Times New Roman" w:hAnsi="Times New Roman"/>
                <w:b/>
                <w:bCs/>
                <w:sz w:val="24"/>
                <w:szCs w:val="24"/>
              </w:rPr>
              <w:t>s</w:t>
            </w:r>
            <w:r w:rsidRPr="000B66BC">
              <w:rPr>
                <w:rFonts w:ascii="Times New Roman" w:hAnsi="Times New Roman"/>
                <w:b/>
                <w:bCs/>
                <w:sz w:val="24"/>
                <w:szCs w:val="24"/>
              </w:rPr>
              <w:t xml:space="preserve"> company structure</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institution shall classify its company structure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the categories given below:</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 xml:space="preserve">Joint stock </w:t>
            </w:r>
            <w:proofErr w:type="gramStart"/>
            <w:r w:rsidR="00F4754B" w:rsidRPr="000B66BC">
              <w:rPr>
                <w:rFonts w:ascii="Times New Roman" w:hAnsi="Times New Roman"/>
                <w:bCs/>
                <w:sz w:val="24"/>
                <w:szCs w:val="24"/>
              </w:rPr>
              <w:t>company</w:t>
            </w:r>
            <w:r w:rsidR="00BE6AC4" w:rsidRPr="000B66BC">
              <w:rPr>
                <w:rFonts w:ascii="Times New Roman" w:hAnsi="Times New Roman"/>
                <w:bCs/>
                <w:sz w:val="24"/>
                <w:szCs w:val="24"/>
              </w:rPr>
              <w:t>;</w:t>
            </w:r>
            <w:proofErr w:type="gramEnd"/>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Mutual/</w:t>
            </w:r>
            <w:proofErr w:type="gramStart"/>
            <w:r w:rsidR="00F4754B" w:rsidRPr="000B66BC">
              <w:rPr>
                <w:rFonts w:ascii="Times New Roman" w:hAnsi="Times New Roman"/>
                <w:bCs/>
                <w:sz w:val="24"/>
                <w:szCs w:val="24"/>
              </w:rPr>
              <w:t>cooperative</w:t>
            </w:r>
            <w:r w:rsidR="00BE6AC4" w:rsidRPr="000B66BC">
              <w:rPr>
                <w:rFonts w:ascii="Times New Roman" w:hAnsi="Times New Roman"/>
                <w:bCs/>
                <w:sz w:val="24"/>
                <w:szCs w:val="24"/>
              </w:rPr>
              <w:t>;</w:t>
            </w:r>
            <w:proofErr w:type="gramEnd"/>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Other non-joint stock company</w:t>
            </w:r>
            <w:r w:rsidR="00BE6AC4" w:rsidRPr="000B66BC">
              <w:rPr>
                <w:rFonts w:ascii="Times New Roman" w:hAnsi="Times New Roman"/>
                <w:bCs/>
                <w:sz w:val="24"/>
                <w:szCs w:val="24"/>
              </w:rPr>
              <w:t>.</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20;</w:t>
            </w:r>
            <w:r w:rsidR="00FA1A9C"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treatment</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institution shall specify the regulatory derivatives treatment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the categories given below:</w:t>
            </w:r>
          </w:p>
          <w:p w14:paraId="255B888B" w14:textId="77777777" w:rsidR="00B04A5F" w:rsidRPr="000B66BC" w:rsidRDefault="00B04A5F"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t>
            </w:r>
            <w:r w:rsidR="006316AD" w:rsidRPr="000B66BC">
              <w:rPr>
                <w:rFonts w:ascii="Times New Roman" w:hAnsi="Times New Roman"/>
                <w:bCs/>
                <w:sz w:val="24"/>
                <w:szCs w:val="24"/>
              </w:rPr>
              <w:t xml:space="preserve">      </w:t>
            </w:r>
            <w:r w:rsidR="00532B92" w:rsidRPr="000B66BC">
              <w:rPr>
                <w:rFonts w:ascii="Times New Roman" w:hAnsi="Times New Roman"/>
                <w:bCs/>
                <w:sz w:val="24"/>
                <w:szCs w:val="24"/>
              </w:rPr>
              <w:t>Standardised Approach for Counterparty Credit Risk (SA-CCR</w:t>
            </w:r>
            <w:proofErr w:type="gramStart"/>
            <w:r w:rsidR="00532B92" w:rsidRPr="000B66BC">
              <w:rPr>
                <w:rFonts w:ascii="Times New Roman" w:hAnsi="Times New Roman"/>
                <w:bCs/>
                <w:sz w:val="24"/>
                <w:szCs w:val="24"/>
              </w:rPr>
              <w:t>)</w:t>
            </w:r>
            <w:r w:rsidRPr="000B66BC">
              <w:rPr>
                <w:rFonts w:ascii="Times New Roman" w:hAnsi="Times New Roman"/>
                <w:bCs/>
                <w:sz w:val="24"/>
                <w:szCs w:val="24"/>
              </w:rPr>
              <w:t>;</w:t>
            </w:r>
            <w:proofErr w:type="gramEnd"/>
          </w:p>
          <w:p w14:paraId="43920088" w14:textId="080D2445" w:rsidR="00B04A5F" w:rsidRPr="000B66BC" w:rsidRDefault="00B04A5F"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t>
            </w:r>
            <w:r w:rsidR="006316AD" w:rsidRPr="000B66BC">
              <w:rPr>
                <w:rFonts w:ascii="Times New Roman" w:hAnsi="Times New Roman"/>
                <w:bCs/>
                <w:sz w:val="24"/>
                <w:szCs w:val="24"/>
              </w:rPr>
              <w:t xml:space="preserve">      Simplified </w:t>
            </w:r>
            <w:r w:rsidR="00FD551E" w:rsidRPr="000B66BC">
              <w:rPr>
                <w:rFonts w:ascii="Times New Roman" w:hAnsi="Times New Roman"/>
                <w:bCs/>
                <w:sz w:val="24"/>
                <w:szCs w:val="24"/>
              </w:rPr>
              <w:t>S</w:t>
            </w:r>
            <w:r w:rsidR="006316AD" w:rsidRPr="000B66BC">
              <w:rPr>
                <w:rFonts w:ascii="Times New Roman" w:hAnsi="Times New Roman"/>
                <w:bCs/>
                <w:sz w:val="24"/>
                <w:szCs w:val="24"/>
              </w:rPr>
              <w:t xml:space="preserve">tandardised </w:t>
            </w:r>
            <w:r w:rsidR="00FD551E" w:rsidRPr="000B66BC">
              <w:rPr>
                <w:rFonts w:ascii="Times New Roman" w:hAnsi="Times New Roman"/>
                <w:bCs/>
                <w:sz w:val="24"/>
                <w:szCs w:val="24"/>
              </w:rPr>
              <w:t>A</w:t>
            </w:r>
            <w:r w:rsidR="006316AD" w:rsidRPr="000B66BC">
              <w:rPr>
                <w:rFonts w:ascii="Times New Roman" w:hAnsi="Times New Roman"/>
                <w:bCs/>
                <w:sz w:val="24"/>
                <w:szCs w:val="24"/>
              </w:rPr>
              <w:t>pproach</w:t>
            </w:r>
            <w:r w:rsidR="00FD551E" w:rsidRPr="000B66BC">
              <w:rPr>
                <w:rFonts w:ascii="Times New Roman" w:hAnsi="Times New Roman"/>
                <w:bCs/>
                <w:sz w:val="24"/>
                <w:szCs w:val="24"/>
              </w:rPr>
              <w:t xml:space="preserve"> for Counterparty Credit </w:t>
            </w:r>
            <w:proofErr w:type="gramStart"/>
            <w:r w:rsidR="00FD551E" w:rsidRPr="000B66BC">
              <w:rPr>
                <w:rFonts w:ascii="Times New Roman" w:hAnsi="Times New Roman"/>
                <w:bCs/>
                <w:sz w:val="24"/>
                <w:szCs w:val="24"/>
              </w:rPr>
              <w:t>Risk</w:t>
            </w:r>
            <w:r w:rsidRPr="000B66BC">
              <w:rPr>
                <w:rFonts w:ascii="Times New Roman" w:hAnsi="Times New Roman"/>
                <w:bCs/>
                <w:sz w:val="24"/>
                <w:szCs w:val="24"/>
              </w:rPr>
              <w:t>;</w:t>
            </w:r>
            <w:proofErr w:type="gramEnd"/>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Original exposure method</w:t>
            </w:r>
            <w:r w:rsidR="005E0E4A">
              <w:rPr>
                <w:rFonts w:ascii="Times New Roman" w:hAnsi="Times New Roman"/>
                <w:bCs/>
                <w:sz w:val="24"/>
                <w:szCs w:val="24"/>
              </w:rPr>
              <w:t>.</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BB3F0F" w:rsidRPr="000B66BC">
              <w:rPr>
                <w:rFonts w:ascii="Times New Roman" w:hAnsi="Times New Roman"/>
                <w:bCs/>
                <w:sz w:val="24"/>
                <w:szCs w:val="24"/>
              </w:rPr>
              <w:t>0</w:t>
            </w:r>
            <w:r w:rsidRPr="000B66BC">
              <w:rPr>
                <w:rFonts w:ascii="Times New Roman" w:hAnsi="Times New Roman"/>
                <w:bCs/>
                <w:sz w:val="24"/>
                <w:szCs w:val="24"/>
              </w:rPr>
              <w:t>40;</w:t>
            </w:r>
            <w:r w:rsidR="00FA1A9C"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Institution type</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institution shall classify its institution type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the categories given below:</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Universal banking (retail/commercial and investment banking</w:t>
            </w:r>
            <w:proofErr w:type="gramStart"/>
            <w:r w:rsidR="00F4754B" w:rsidRPr="000B66BC">
              <w:rPr>
                <w:rFonts w:ascii="Times New Roman" w:hAnsi="Times New Roman"/>
                <w:bCs/>
                <w:sz w:val="24"/>
                <w:szCs w:val="24"/>
              </w:rPr>
              <w:t>)</w:t>
            </w:r>
            <w:r w:rsidR="00BE6AC4" w:rsidRPr="000B66BC">
              <w:rPr>
                <w:rFonts w:ascii="Times New Roman" w:hAnsi="Times New Roman"/>
                <w:bCs/>
                <w:sz w:val="24"/>
                <w:szCs w:val="24"/>
              </w:rPr>
              <w:t>;</w:t>
            </w:r>
            <w:proofErr w:type="gramEnd"/>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 xml:space="preserve">Retail/commercial </w:t>
            </w:r>
            <w:proofErr w:type="gramStart"/>
            <w:r w:rsidR="00F4754B" w:rsidRPr="000B66BC">
              <w:rPr>
                <w:rFonts w:ascii="Times New Roman" w:hAnsi="Times New Roman"/>
                <w:bCs/>
                <w:sz w:val="24"/>
                <w:szCs w:val="24"/>
              </w:rPr>
              <w:t>banking</w:t>
            </w:r>
            <w:r w:rsidR="00BE6AC4" w:rsidRPr="000B66BC">
              <w:rPr>
                <w:rFonts w:ascii="Times New Roman" w:hAnsi="Times New Roman"/>
                <w:bCs/>
                <w:sz w:val="24"/>
                <w:szCs w:val="24"/>
              </w:rPr>
              <w:t>;</w:t>
            </w:r>
            <w:proofErr w:type="gramEnd"/>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 xml:space="preserve">Investment </w:t>
            </w:r>
            <w:proofErr w:type="gramStart"/>
            <w:r w:rsidR="00F4754B" w:rsidRPr="000B66BC">
              <w:rPr>
                <w:rFonts w:ascii="Times New Roman" w:hAnsi="Times New Roman"/>
                <w:bCs/>
                <w:sz w:val="24"/>
                <w:szCs w:val="24"/>
              </w:rPr>
              <w:t>banking</w:t>
            </w:r>
            <w:r w:rsidR="00BE6AC4" w:rsidRPr="000B66BC">
              <w:rPr>
                <w:rFonts w:ascii="Times New Roman" w:hAnsi="Times New Roman"/>
                <w:bCs/>
                <w:sz w:val="24"/>
                <w:szCs w:val="24"/>
              </w:rPr>
              <w:t>;</w:t>
            </w:r>
            <w:proofErr w:type="gramEnd"/>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 xml:space="preserve">Specialised </w:t>
            </w:r>
            <w:proofErr w:type="gramStart"/>
            <w:r w:rsidR="00F4754B" w:rsidRPr="000B66BC">
              <w:rPr>
                <w:rFonts w:ascii="Times New Roman" w:hAnsi="Times New Roman"/>
                <w:bCs/>
                <w:sz w:val="24"/>
                <w:szCs w:val="24"/>
              </w:rPr>
              <w:t>lender</w:t>
            </w:r>
            <w:r w:rsidR="005E0E4A">
              <w:rPr>
                <w:rFonts w:ascii="Times New Roman" w:hAnsi="Times New Roman"/>
                <w:bCs/>
                <w:sz w:val="24"/>
                <w:szCs w:val="24"/>
              </w:rPr>
              <w:t>;</w:t>
            </w:r>
            <w:proofErr w:type="gramEnd"/>
          </w:p>
          <w:p w14:paraId="5E1BA609" w14:textId="30316771" w:rsidR="005D66B3" w:rsidRPr="000B66BC" w:rsidRDefault="00546848" w:rsidP="000B66BC">
            <w:pPr>
              <w:pStyle w:val="BodyText1"/>
              <w:spacing w:after="240" w:line="240" w:lineRule="auto"/>
              <w:ind w:left="360" w:hanging="360"/>
              <w:rPr>
                <w:rFonts w:ascii="Times New Roman" w:hAnsi="Times New Roman"/>
                <w:color w:val="auto"/>
                <w:sz w:val="24"/>
                <w:szCs w:val="24"/>
              </w:rPr>
            </w:pPr>
            <w:r w:rsidRPr="000B66BC">
              <w:rPr>
                <w:rFonts w:ascii="Times New Roman" w:hAnsi="Times New Roman"/>
                <w:bCs/>
                <w:sz w:val="24"/>
                <w:szCs w:val="24"/>
              </w:rPr>
              <w:t xml:space="preserve">-     Public development </w:t>
            </w:r>
            <w:r w:rsidR="00D66716" w:rsidRPr="000B66BC">
              <w:rPr>
                <w:rFonts w:ascii="Times New Roman" w:hAnsi="Times New Roman"/>
                <w:color w:val="auto"/>
                <w:sz w:val="24"/>
                <w:szCs w:val="24"/>
              </w:rPr>
              <w:t xml:space="preserve">credit </w:t>
            </w:r>
            <w:proofErr w:type="gramStart"/>
            <w:r w:rsidR="00D66716" w:rsidRPr="000B66BC">
              <w:rPr>
                <w:rFonts w:ascii="Times New Roman" w:hAnsi="Times New Roman"/>
                <w:color w:val="auto"/>
                <w:sz w:val="24"/>
                <w:szCs w:val="24"/>
              </w:rPr>
              <w:t>institutions</w:t>
            </w:r>
            <w:r w:rsidR="005E0E4A">
              <w:rPr>
                <w:rFonts w:ascii="Times New Roman" w:hAnsi="Times New Roman"/>
                <w:color w:val="auto"/>
                <w:sz w:val="24"/>
                <w:szCs w:val="24"/>
              </w:rPr>
              <w:t>;</w:t>
            </w:r>
            <w:proofErr w:type="gramEnd"/>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Other business model</w:t>
            </w:r>
            <w:r w:rsidR="00BE6AC4" w:rsidRPr="000B66BC">
              <w:rPr>
                <w:rFonts w:ascii="Times New Roman" w:hAnsi="Times New Roman"/>
                <w:bCs/>
                <w:sz w:val="24"/>
                <w:szCs w:val="24"/>
              </w:rPr>
              <w:t>.</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BB3F0F" w:rsidRPr="000B66BC">
              <w:rPr>
                <w:rFonts w:ascii="Times New Roman" w:hAnsi="Times New Roman"/>
                <w:bCs/>
                <w:sz w:val="24"/>
                <w:szCs w:val="24"/>
              </w:rPr>
              <w:t>0</w:t>
            </w:r>
            <w:r w:rsidR="006B78F4" w:rsidRPr="000B66BC">
              <w:rPr>
                <w:rFonts w:ascii="Times New Roman" w:hAnsi="Times New Roman"/>
                <w:bCs/>
                <w:sz w:val="24"/>
                <w:szCs w:val="24"/>
              </w:rPr>
              <w:t>7</w:t>
            </w:r>
            <w:r w:rsidRPr="000B66BC">
              <w:rPr>
                <w:rFonts w:ascii="Times New Roman" w:hAnsi="Times New Roman"/>
                <w:bCs/>
                <w:sz w:val="24"/>
                <w:szCs w:val="24"/>
              </w:rPr>
              <w:t>0;0</w:t>
            </w:r>
            <w:r w:rsidR="00BB3F0F" w:rsidRPr="000B66BC">
              <w:rPr>
                <w:rFonts w:ascii="Times New Roman" w:hAnsi="Times New Roman"/>
                <w:bCs/>
                <w:sz w:val="24"/>
                <w:szCs w:val="24"/>
              </w:rPr>
              <w:t>0</w:t>
            </w:r>
            <w:r w:rsidRPr="000B66BC">
              <w:rPr>
                <w:rFonts w:ascii="Times New Roman" w:hAnsi="Times New Roman"/>
                <w:bCs/>
                <w:sz w:val="24"/>
                <w:szCs w:val="24"/>
              </w:rPr>
              <w:t>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Institution with a public development unit</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that are not public development </w:t>
            </w:r>
            <w:r w:rsidR="00D66716" w:rsidRPr="000B66BC">
              <w:rPr>
                <w:rFonts w:ascii="Times New Roman" w:hAnsi="Times New Roman"/>
                <w:color w:val="auto"/>
                <w:sz w:val="24"/>
                <w:szCs w:val="24"/>
              </w:rPr>
              <w:t xml:space="preserve">credit institutions </w:t>
            </w:r>
            <w:r w:rsidRPr="000B66BC">
              <w:rPr>
                <w:rFonts w:ascii="Times New Roman" w:hAnsi="Times New Roman"/>
                <w:bCs/>
                <w:sz w:val="24"/>
                <w:szCs w:val="24"/>
              </w:rPr>
              <w:t>shall indicate whether they have a public development unit.</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80;</w:t>
            </w:r>
            <w:r w:rsidR="00BB3F0F" w:rsidRPr="000B66BC">
              <w:rPr>
                <w:rFonts w:ascii="Times New Roman" w:hAnsi="Times New Roman"/>
                <w:bCs/>
                <w:sz w:val="24"/>
                <w:szCs w:val="24"/>
              </w:rPr>
              <w:t>0</w:t>
            </w:r>
            <w:r w:rsidRPr="000B66BC">
              <w:rPr>
                <w:rFonts w:ascii="Times New Roman" w:hAnsi="Times New Roman"/>
                <w:bCs/>
                <w:sz w:val="24"/>
                <w:szCs w:val="24"/>
              </w:rPr>
              <w:t>010},</w:t>
            </w:r>
          </w:p>
          <w:p w14:paraId="0E404C36" w14:textId="3C546BDB" w:rsidR="003A13D1" w:rsidRPr="000B66BC" w:rsidRDefault="003A13D1"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BB3F0F" w:rsidRPr="000B66BC">
              <w:rPr>
                <w:rFonts w:ascii="Times New Roman" w:hAnsi="Times New Roman"/>
                <w:bCs/>
                <w:sz w:val="24"/>
                <w:szCs w:val="24"/>
              </w:rPr>
              <w:t>00</w:t>
            </w:r>
            <w:r w:rsidRPr="000B66BC">
              <w:rPr>
                <w:rFonts w:ascii="Times New Roman" w:hAnsi="Times New Roman"/>
                <w:bCs/>
                <w:sz w:val="24"/>
                <w:szCs w:val="24"/>
              </w:rPr>
              <w:t>90;0</w:t>
            </w:r>
            <w:r w:rsidR="00BB3F0F" w:rsidRPr="000B66BC">
              <w:rPr>
                <w:rFonts w:ascii="Times New Roman" w:hAnsi="Times New Roman"/>
                <w:bCs/>
                <w:sz w:val="24"/>
                <w:szCs w:val="24"/>
              </w:rPr>
              <w:t>0</w:t>
            </w:r>
            <w:r w:rsidRPr="000B66BC">
              <w:rPr>
                <w:rFonts w:ascii="Times New Roman" w:hAnsi="Times New Roman"/>
                <w:bCs/>
                <w:sz w:val="24"/>
                <w:szCs w:val="24"/>
              </w:rPr>
              <w:t>10},</w:t>
            </w:r>
          </w:p>
          <w:p w14:paraId="53B876FA" w14:textId="06E5D9AE" w:rsidR="003A13D1" w:rsidRPr="000B66BC" w:rsidRDefault="003A13D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BB3F0F" w:rsidRPr="000B66BC">
              <w:rPr>
                <w:rFonts w:ascii="Times New Roman" w:hAnsi="Times New Roman"/>
                <w:bCs/>
                <w:sz w:val="24"/>
                <w:szCs w:val="24"/>
              </w:rPr>
              <w:t>0</w:t>
            </w:r>
            <w:r w:rsidRPr="000B66BC">
              <w:rPr>
                <w:rFonts w:ascii="Times New Roman" w:hAnsi="Times New Roman"/>
                <w:bCs/>
                <w:sz w:val="24"/>
                <w:szCs w:val="24"/>
              </w:rPr>
              <w:t>100;0</w:t>
            </w:r>
            <w:r w:rsidR="00BB3F0F" w:rsidRPr="000B66BC">
              <w:rPr>
                <w:rFonts w:ascii="Times New Roman" w:hAnsi="Times New Roman"/>
                <w:bCs/>
                <w:sz w:val="24"/>
                <w:szCs w:val="24"/>
              </w:rPr>
              <w:t>0</w:t>
            </w:r>
            <w:r w:rsidRPr="000B66BC">
              <w:rPr>
                <w:rFonts w:ascii="Times New Roman" w:hAnsi="Times New Roman"/>
                <w:bCs/>
                <w:sz w:val="24"/>
                <w:szCs w:val="24"/>
              </w:rPr>
              <w:t>10}</w:t>
            </w:r>
          </w:p>
        </w:tc>
        <w:tc>
          <w:tcPr>
            <w:tcW w:w="7308" w:type="dxa"/>
          </w:tcPr>
          <w:p w14:paraId="66B939F9" w14:textId="6084E1B7" w:rsidR="003A13D1" w:rsidRPr="000B66BC" w:rsidRDefault="003A13D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Entity guaranteeing the public development credit institution / unit</w:t>
            </w:r>
            <w:r w:rsidR="00092325" w:rsidRPr="000B66BC">
              <w:rPr>
                <w:rFonts w:ascii="Times New Roman" w:hAnsi="Times New Roman"/>
                <w:b/>
                <w:bCs/>
                <w:sz w:val="24"/>
                <w:szCs w:val="24"/>
              </w:rPr>
              <w:t xml:space="preserve"> in accordance with</w:t>
            </w:r>
            <w:r w:rsidR="00656442" w:rsidRPr="000B66BC">
              <w:rPr>
                <w:rFonts w:ascii="Times New Roman" w:hAnsi="Times New Roman"/>
                <w:b/>
                <w:bCs/>
                <w:sz w:val="24"/>
                <w:szCs w:val="24"/>
              </w:rPr>
              <w:t xml:space="preserve"> point (d) of</w:t>
            </w:r>
            <w:r w:rsidR="00092325" w:rsidRPr="000B66BC">
              <w:rPr>
                <w:rFonts w:ascii="Times New Roman" w:hAnsi="Times New Roman"/>
                <w:b/>
                <w:bCs/>
                <w:sz w:val="24"/>
                <w:szCs w:val="24"/>
              </w:rPr>
              <w:t xml:space="preserve"> Art</w:t>
            </w:r>
            <w:r w:rsidR="00BB0B64" w:rsidRPr="000B66BC">
              <w:rPr>
                <w:rFonts w:ascii="Times New Roman" w:hAnsi="Times New Roman"/>
                <w:b/>
                <w:bCs/>
                <w:sz w:val="24"/>
                <w:szCs w:val="24"/>
              </w:rPr>
              <w:t>icle</w:t>
            </w:r>
            <w:r w:rsidR="00092325" w:rsidRPr="000B66BC">
              <w:rPr>
                <w:rFonts w:ascii="Times New Roman" w:hAnsi="Times New Roman"/>
                <w:b/>
                <w:bCs/>
                <w:sz w:val="24"/>
                <w:szCs w:val="24"/>
              </w:rPr>
              <w:t xml:space="preserve"> 429</w:t>
            </w:r>
            <w:proofErr w:type="gramStart"/>
            <w:r w:rsidR="00092325" w:rsidRPr="000B66BC">
              <w:rPr>
                <w:rFonts w:ascii="Times New Roman" w:hAnsi="Times New Roman"/>
                <w:b/>
                <w:bCs/>
                <w:sz w:val="24"/>
                <w:szCs w:val="24"/>
              </w:rPr>
              <w:t>a(</w:t>
            </w:r>
            <w:proofErr w:type="gramEnd"/>
            <w:r w:rsidR="00092325" w:rsidRPr="000B66BC">
              <w:rPr>
                <w:rFonts w:ascii="Times New Roman" w:hAnsi="Times New Roman"/>
                <w:b/>
                <w:bCs/>
                <w:sz w:val="24"/>
                <w:szCs w:val="24"/>
              </w:rPr>
              <w:t>2)</w:t>
            </w:r>
            <w:r w:rsidR="00656442" w:rsidRPr="000B66BC">
              <w:rPr>
                <w:rFonts w:ascii="Times New Roman" w:hAnsi="Times New Roman"/>
                <w:b/>
                <w:bCs/>
                <w:sz w:val="24"/>
                <w:szCs w:val="24"/>
              </w:rPr>
              <w:t xml:space="preserve"> </w:t>
            </w:r>
            <w:r w:rsidR="00684733" w:rsidRPr="000B66BC">
              <w:rPr>
                <w:rFonts w:ascii="Times New Roman" w:hAnsi="Times New Roman"/>
                <w:b/>
                <w:bCs/>
                <w:sz w:val="24"/>
                <w:szCs w:val="24"/>
              </w:rPr>
              <w:t>CRR</w:t>
            </w:r>
            <w:r w:rsidRPr="000B66BC">
              <w:rPr>
                <w:rFonts w:ascii="Times New Roman" w:hAnsi="Times New Roman"/>
                <w:b/>
                <w:bCs/>
                <w:sz w:val="24"/>
                <w:szCs w:val="24"/>
              </w:rPr>
              <w:t>:</w:t>
            </w:r>
            <w:r w:rsidR="00092325" w:rsidRPr="000B66BC">
              <w:rPr>
                <w:rFonts w:ascii="Times New Roman" w:hAnsi="Times New Roman"/>
                <w:b/>
                <w:bCs/>
                <w:sz w:val="24"/>
                <w:szCs w:val="24"/>
              </w:rPr>
              <w:t xml:space="preserve"> Central government, Regional government, Local authority</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institutions that either </w:t>
            </w:r>
            <w:r w:rsidR="003B054D" w:rsidRPr="000B66BC">
              <w:rPr>
                <w:rFonts w:ascii="Times New Roman" w:hAnsi="Times New Roman"/>
                <w:bCs/>
                <w:sz w:val="24"/>
                <w:szCs w:val="24"/>
              </w:rPr>
              <w:t xml:space="preserve">are </w:t>
            </w:r>
            <w:r w:rsidRPr="000B66BC">
              <w:rPr>
                <w:rFonts w:ascii="Times New Roman" w:hAnsi="Times New Roman"/>
                <w:bCs/>
                <w:sz w:val="24"/>
                <w:szCs w:val="24"/>
              </w:rPr>
              <w:t xml:space="preserve">a public development </w:t>
            </w:r>
            <w:r w:rsidRPr="000B66BC">
              <w:rPr>
                <w:rFonts w:ascii="Times New Roman" w:hAnsi="Times New Roman"/>
                <w:color w:val="auto"/>
                <w:sz w:val="24"/>
                <w:szCs w:val="24"/>
              </w:rPr>
              <w:t xml:space="preserve">credit institution </w:t>
            </w:r>
            <w:r w:rsidRPr="000B66BC">
              <w:rPr>
                <w:rFonts w:ascii="Times New Roman" w:hAnsi="Times New Roman"/>
                <w:bCs/>
                <w:sz w:val="24"/>
                <w:szCs w:val="24"/>
              </w:rPr>
              <w:t xml:space="preserve">or have a public development unit shall report whether they are guaranteed by a central government, a regional government or a local </w:t>
            </w:r>
            <w:proofErr w:type="gramStart"/>
            <w:r w:rsidRPr="000B66BC">
              <w:rPr>
                <w:rFonts w:ascii="Times New Roman" w:hAnsi="Times New Roman"/>
                <w:bCs/>
                <w:sz w:val="24"/>
                <w:szCs w:val="24"/>
              </w:rPr>
              <w:t>authority</w:t>
            </w:r>
            <w:proofErr w:type="gramEnd"/>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indicate ‘TRUE’ in the row corresponding to the applicable type</w:t>
            </w:r>
            <w:r w:rsidR="003B054D" w:rsidRPr="000B66BC">
              <w:rPr>
                <w:rFonts w:ascii="Times New Roman" w:hAnsi="Times New Roman"/>
                <w:bCs/>
                <w:sz w:val="24"/>
                <w:szCs w:val="24"/>
              </w:rPr>
              <w:t>(s)</w:t>
            </w:r>
            <w:r w:rsidRPr="000B66BC">
              <w:rPr>
                <w:rFonts w:ascii="Times New Roman" w:hAnsi="Times New Roman"/>
                <w:bCs/>
                <w:sz w:val="24"/>
                <w:szCs w:val="24"/>
              </w:rPr>
              <w:t xml:space="preserve"> of </w:t>
            </w:r>
            <w:r w:rsidR="003B054D" w:rsidRPr="000B66BC">
              <w:rPr>
                <w:rFonts w:ascii="Times New Roman" w:hAnsi="Times New Roman"/>
                <w:bCs/>
                <w:sz w:val="24"/>
                <w:szCs w:val="24"/>
              </w:rPr>
              <w:t xml:space="preserve">protection provider </w:t>
            </w:r>
            <w:r w:rsidRPr="000B66BC">
              <w:rPr>
                <w:rFonts w:ascii="Times New Roman" w:hAnsi="Times New Roman"/>
                <w:bCs/>
                <w:sz w:val="24"/>
                <w:szCs w:val="24"/>
              </w:rPr>
              <w:t xml:space="preserve">and ‘FALSE’ </w:t>
            </w:r>
            <w:r w:rsidR="003B054D" w:rsidRPr="000B66BC">
              <w:rPr>
                <w:rFonts w:ascii="Times New Roman" w:hAnsi="Times New Roman"/>
                <w:bCs/>
                <w:sz w:val="24"/>
                <w:szCs w:val="24"/>
              </w:rPr>
              <w:t>otherwise</w:t>
            </w:r>
            <w:r w:rsidRPr="000B66BC">
              <w:rPr>
                <w:rFonts w:ascii="Times New Roman" w:hAnsi="Times New Roman"/>
                <w:bCs/>
                <w:sz w:val="24"/>
                <w:szCs w:val="24"/>
              </w:rPr>
              <w:t>.</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C2142A" w:rsidRPr="000B66BC">
              <w:rPr>
                <w:rFonts w:ascii="Times New Roman" w:hAnsi="Times New Roman"/>
                <w:bCs/>
                <w:sz w:val="24"/>
                <w:szCs w:val="24"/>
              </w:rPr>
              <w:t>0</w:t>
            </w:r>
            <w:r w:rsidR="006B78F4" w:rsidRPr="000B66BC">
              <w:rPr>
                <w:rFonts w:ascii="Times New Roman" w:hAnsi="Times New Roman"/>
                <w:bCs/>
                <w:sz w:val="24"/>
                <w:szCs w:val="24"/>
              </w:rPr>
              <w:t>8</w:t>
            </w:r>
            <w:r w:rsidR="00B04A5F" w:rsidRPr="000B66BC">
              <w:rPr>
                <w:rFonts w:ascii="Times New Roman" w:hAnsi="Times New Roman"/>
                <w:bCs/>
                <w:sz w:val="24"/>
                <w:szCs w:val="24"/>
              </w:rPr>
              <w:t>0;</w:t>
            </w:r>
            <w:r w:rsidR="00C2142A" w:rsidRPr="000B66BC">
              <w:rPr>
                <w:rFonts w:ascii="Times New Roman" w:hAnsi="Times New Roman"/>
                <w:bCs/>
                <w:sz w:val="24"/>
                <w:szCs w:val="24"/>
              </w:rPr>
              <w:t>0</w:t>
            </w:r>
            <w:r w:rsidR="00B04A5F" w:rsidRPr="000B66BC">
              <w:rPr>
                <w:rFonts w:ascii="Times New Roman" w:hAnsi="Times New Roman"/>
                <w:bCs/>
                <w:sz w:val="24"/>
                <w:szCs w:val="24"/>
              </w:rPr>
              <w:t>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Central government</w:t>
            </w:r>
            <w:r w:rsidRPr="000B66BC" w:rsidDel="00B132DC">
              <w:rPr>
                <w:rFonts w:ascii="Times New Roman" w:hAnsi="Times New Roman"/>
                <w:b/>
                <w:bCs/>
                <w:sz w:val="24"/>
                <w:szCs w:val="24"/>
              </w:rPr>
              <w:t xml:space="preserve"> </w:t>
            </w:r>
            <w:r w:rsidR="00872B4A" w:rsidRPr="000B66BC">
              <w:rPr>
                <w:rFonts w:ascii="Times New Roman" w:hAnsi="Times New Roman"/>
                <w:b/>
                <w:bCs/>
                <w:sz w:val="24"/>
                <w:szCs w:val="24"/>
              </w:rPr>
              <w:t xml:space="preserve">guaranteeing the public development </w:t>
            </w:r>
            <w:r w:rsidR="00D66716" w:rsidRPr="000B66BC">
              <w:rPr>
                <w:rFonts w:ascii="Times New Roman" w:hAnsi="Times New Roman"/>
                <w:b/>
                <w:color w:val="auto"/>
                <w:sz w:val="24"/>
                <w:szCs w:val="24"/>
              </w:rPr>
              <w:t>credit institutions</w:t>
            </w:r>
            <w:r w:rsidR="00872B4A" w:rsidRPr="000B66BC">
              <w:rPr>
                <w:rFonts w:ascii="Times New Roman" w:hAnsi="Times New Roman"/>
                <w:b/>
                <w:bCs/>
                <w:sz w:val="24"/>
                <w:szCs w:val="24"/>
              </w:rPr>
              <w:t>/ unit</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C2142A" w:rsidRPr="000B66BC">
              <w:rPr>
                <w:rFonts w:ascii="Times New Roman" w:hAnsi="Times New Roman"/>
                <w:bCs/>
                <w:sz w:val="24"/>
                <w:szCs w:val="24"/>
              </w:rPr>
              <w:t>0</w:t>
            </w:r>
            <w:r w:rsidRPr="000B66BC">
              <w:rPr>
                <w:rFonts w:ascii="Times New Roman" w:hAnsi="Times New Roman"/>
                <w:bCs/>
                <w:sz w:val="24"/>
                <w:szCs w:val="24"/>
              </w:rPr>
              <w:t>90</w:t>
            </w:r>
            <w:r w:rsidR="00B132DC" w:rsidRPr="000B66BC">
              <w:rPr>
                <w:rFonts w:ascii="Times New Roman" w:hAnsi="Times New Roman"/>
                <w:bCs/>
                <w:sz w:val="24"/>
                <w:szCs w:val="24"/>
              </w:rPr>
              <w:t>;0</w:t>
            </w:r>
            <w:r w:rsidR="00C2142A" w:rsidRPr="000B66BC">
              <w:rPr>
                <w:rFonts w:ascii="Times New Roman" w:hAnsi="Times New Roman"/>
                <w:bCs/>
                <w:sz w:val="24"/>
                <w:szCs w:val="24"/>
              </w:rPr>
              <w:t>0</w:t>
            </w:r>
            <w:r w:rsidR="00B132DC" w:rsidRPr="000B66BC">
              <w:rPr>
                <w:rFonts w:ascii="Times New Roman" w:hAnsi="Times New Roman"/>
                <w:bCs/>
                <w:sz w:val="24"/>
                <w:szCs w:val="24"/>
              </w:rPr>
              <w:t>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Regional government </w:t>
            </w:r>
            <w:r w:rsidR="00F8212C" w:rsidRPr="000B66BC">
              <w:rPr>
                <w:rFonts w:ascii="Times New Roman" w:hAnsi="Times New Roman"/>
                <w:b/>
                <w:bCs/>
                <w:sz w:val="24"/>
                <w:szCs w:val="24"/>
              </w:rPr>
              <w:t xml:space="preserve">guaranteeing the public development </w:t>
            </w:r>
            <w:r w:rsidR="00F8212C" w:rsidRPr="000B66BC">
              <w:rPr>
                <w:rFonts w:ascii="Times New Roman" w:hAnsi="Times New Roman"/>
                <w:b/>
                <w:color w:val="auto"/>
                <w:sz w:val="24"/>
                <w:szCs w:val="24"/>
              </w:rPr>
              <w:t>credit institutions</w:t>
            </w:r>
            <w:r w:rsidR="00F8212C" w:rsidRPr="000B66BC">
              <w:rPr>
                <w:rFonts w:ascii="Times New Roman" w:hAnsi="Times New Roman"/>
                <w:b/>
                <w:bCs/>
                <w:sz w:val="24"/>
                <w:szCs w:val="24"/>
              </w:rPr>
              <w:t>/ unit</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100</w:t>
            </w:r>
            <w:r w:rsidR="00B132DC" w:rsidRPr="000B66BC">
              <w:rPr>
                <w:rFonts w:ascii="Times New Roman" w:hAnsi="Times New Roman"/>
                <w:bCs/>
                <w:sz w:val="24"/>
                <w:szCs w:val="24"/>
              </w:rPr>
              <w:t>;</w:t>
            </w:r>
            <w:r w:rsidR="00C2142A" w:rsidRPr="000B66BC">
              <w:rPr>
                <w:rFonts w:ascii="Times New Roman" w:hAnsi="Times New Roman"/>
                <w:bCs/>
                <w:sz w:val="24"/>
                <w:szCs w:val="24"/>
              </w:rPr>
              <w:t>0</w:t>
            </w:r>
            <w:r w:rsidR="00B132DC" w:rsidRPr="000B66BC">
              <w:rPr>
                <w:rFonts w:ascii="Times New Roman" w:hAnsi="Times New Roman"/>
                <w:bCs/>
                <w:sz w:val="24"/>
                <w:szCs w:val="24"/>
              </w:rPr>
              <w:t>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Local authority </w:t>
            </w:r>
            <w:r w:rsidR="00F8212C" w:rsidRPr="000B66BC">
              <w:rPr>
                <w:rFonts w:ascii="Times New Roman" w:hAnsi="Times New Roman"/>
                <w:b/>
                <w:bCs/>
                <w:sz w:val="24"/>
                <w:szCs w:val="24"/>
              </w:rPr>
              <w:t xml:space="preserve">guaranteeing the public development </w:t>
            </w:r>
            <w:r w:rsidR="00F8212C" w:rsidRPr="000B66BC">
              <w:rPr>
                <w:rFonts w:ascii="Times New Roman" w:hAnsi="Times New Roman"/>
                <w:b/>
                <w:color w:val="auto"/>
                <w:sz w:val="24"/>
                <w:szCs w:val="24"/>
              </w:rPr>
              <w:t>credit institutions</w:t>
            </w:r>
            <w:r w:rsidR="00F8212C" w:rsidRPr="000B66BC">
              <w:rPr>
                <w:rFonts w:ascii="Times New Roman" w:hAnsi="Times New Roman"/>
                <w:b/>
                <w:bCs/>
                <w:sz w:val="24"/>
                <w:szCs w:val="24"/>
              </w:rPr>
              <w:t>/ unit</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110;0</w:t>
            </w:r>
            <w:r w:rsidR="00C2142A" w:rsidRPr="000B66BC">
              <w:rPr>
                <w:rFonts w:ascii="Times New Roman" w:hAnsi="Times New Roman"/>
                <w:bCs/>
                <w:sz w:val="24"/>
                <w:szCs w:val="24"/>
              </w:rPr>
              <w:t>0</w:t>
            </w:r>
            <w:r w:rsidRPr="000B66BC">
              <w:rPr>
                <w:rFonts w:ascii="Times New Roman" w:hAnsi="Times New Roman"/>
                <w:bCs/>
                <w:sz w:val="24"/>
                <w:szCs w:val="24"/>
              </w:rPr>
              <w:t>10</w:t>
            </w:r>
            <w:proofErr w:type="gramStart"/>
            <w:r w:rsidRPr="000B66BC">
              <w:rPr>
                <w:rFonts w:ascii="Times New Roman" w:hAnsi="Times New Roman"/>
                <w:bCs/>
                <w:sz w:val="24"/>
                <w:szCs w:val="24"/>
              </w:rPr>
              <w:t>};</w:t>
            </w:r>
            <w:proofErr w:type="gramEnd"/>
          </w:p>
          <w:p w14:paraId="4E5E6B84" w14:textId="41699235" w:rsidR="00F966CA"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120;0</w:t>
            </w:r>
            <w:r w:rsidR="00C2142A" w:rsidRPr="000B66BC">
              <w:rPr>
                <w:rFonts w:ascii="Times New Roman" w:hAnsi="Times New Roman"/>
                <w:bCs/>
                <w:sz w:val="24"/>
                <w:szCs w:val="24"/>
              </w:rPr>
              <w:t>0</w:t>
            </w:r>
            <w:r w:rsidRPr="000B66BC">
              <w:rPr>
                <w:rFonts w:ascii="Times New Roman" w:hAnsi="Times New Roman"/>
                <w:bCs/>
                <w:sz w:val="24"/>
                <w:szCs w:val="24"/>
              </w:rPr>
              <w:t>10</w:t>
            </w:r>
            <w:proofErr w:type="gramStart"/>
            <w:r w:rsidRPr="000B66BC">
              <w:rPr>
                <w:rFonts w:ascii="Times New Roman" w:hAnsi="Times New Roman"/>
                <w:bCs/>
                <w:sz w:val="24"/>
                <w:szCs w:val="24"/>
              </w:rPr>
              <w:t>};</w:t>
            </w:r>
            <w:proofErr w:type="gramEnd"/>
          </w:p>
          <w:p w14:paraId="174F75EE" w14:textId="42C2EAF1" w:rsidR="00F966CA"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130;0</w:t>
            </w:r>
            <w:r w:rsidR="00C2142A" w:rsidRPr="000B66BC">
              <w:rPr>
                <w:rFonts w:ascii="Times New Roman" w:hAnsi="Times New Roman"/>
                <w:bCs/>
                <w:sz w:val="24"/>
                <w:szCs w:val="24"/>
              </w:rPr>
              <w:t>0</w:t>
            </w:r>
            <w:r w:rsidRPr="000B66BC">
              <w:rPr>
                <w:rFonts w:ascii="Times New Roman" w:hAnsi="Times New Roman"/>
                <w:bCs/>
                <w:sz w:val="24"/>
                <w:szCs w:val="24"/>
              </w:rPr>
              <w:t>10}</w:t>
            </w:r>
          </w:p>
        </w:tc>
        <w:tc>
          <w:tcPr>
            <w:tcW w:w="7308" w:type="dxa"/>
          </w:tcPr>
          <w:p w14:paraId="5E6BF02B" w14:textId="2863BEEC" w:rsidR="003B054D" w:rsidRPr="000B66BC" w:rsidRDefault="003B054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Type of </w:t>
            </w:r>
            <w:r w:rsidR="00AE4A88" w:rsidRPr="000B66BC">
              <w:rPr>
                <w:rFonts w:ascii="Times New Roman" w:hAnsi="Times New Roman"/>
                <w:b/>
                <w:bCs/>
                <w:sz w:val="24"/>
                <w:szCs w:val="24"/>
              </w:rPr>
              <w:t>guarantee</w:t>
            </w:r>
            <w:r w:rsidRPr="000B66BC">
              <w:rPr>
                <w:rFonts w:ascii="Times New Roman" w:hAnsi="Times New Roman"/>
                <w:b/>
                <w:bCs/>
                <w:sz w:val="24"/>
                <w:szCs w:val="24"/>
              </w:rPr>
              <w:t xml:space="preserve"> received in accordance with </w:t>
            </w:r>
            <w:r w:rsidR="00656442" w:rsidRPr="000B66BC">
              <w:rPr>
                <w:rFonts w:ascii="Times New Roman" w:hAnsi="Times New Roman"/>
                <w:b/>
                <w:bCs/>
                <w:sz w:val="24"/>
                <w:szCs w:val="24"/>
              </w:rPr>
              <w:t xml:space="preserve">point (d) of </w:t>
            </w:r>
            <w:r w:rsidRPr="000B66BC">
              <w:rPr>
                <w:rFonts w:ascii="Times New Roman" w:hAnsi="Times New Roman"/>
                <w:b/>
                <w:bCs/>
                <w:sz w:val="24"/>
                <w:szCs w:val="24"/>
              </w:rPr>
              <w:t>Art</w:t>
            </w:r>
            <w:r w:rsidR="00BB0B64" w:rsidRPr="000B66BC">
              <w:rPr>
                <w:rFonts w:ascii="Times New Roman" w:hAnsi="Times New Roman"/>
                <w:b/>
                <w:bCs/>
                <w:sz w:val="24"/>
                <w:szCs w:val="24"/>
              </w:rPr>
              <w:t>icle</w:t>
            </w:r>
            <w:r w:rsidRPr="000B66BC">
              <w:rPr>
                <w:rFonts w:ascii="Times New Roman" w:hAnsi="Times New Roman"/>
                <w:b/>
                <w:bCs/>
                <w:sz w:val="24"/>
                <w:szCs w:val="24"/>
              </w:rPr>
              <w:t xml:space="preserve"> 429</w:t>
            </w:r>
            <w:proofErr w:type="gramStart"/>
            <w:r w:rsidRPr="000B66BC">
              <w:rPr>
                <w:rFonts w:ascii="Times New Roman" w:hAnsi="Times New Roman"/>
                <w:b/>
                <w:bCs/>
                <w:sz w:val="24"/>
                <w:szCs w:val="24"/>
              </w:rPr>
              <w:t>a(</w:t>
            </w:r>
            <w:proofErr w:type="gramEnd"/>
            <w:r w:rsidRPr="000B66BC">
              <w:rPr>
                <w:rFonts w:ascii="Times New Roman" w:hAnsi="Times New Roman"/>
                <w:b/>
                <w:bCs/>
                <w:sz w:val="24"/>
                <w:szCs w:val="24"/>
              </w:rPr>
              <w:t>2) CRR</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institutions that either are a public development </w:t>
            </w:r>
            <w:r w:rsidRPr="000B66BC">
              <w:rPr>
                <w:rFonts w:ascii="Times New Roman" w:hAnsi="Times New Roman"/>
                <w:color w:val="auto"/>
                <w:sz w:val="24"/>
                <w:szCs w:val="24"/>
              </w:rPr>
              <w:t xml:space="preserve">credit institution </w:t>
            </w:r>
            <w:r w:rsidRPr="000B66BC">
              <w:rPr>
                <w:rFonts w:ascii="Times New Roman" w:hAnsi="Times New Roman"/>
                <w:bCs/>
                <w:sz w:val="24"/>
                <w:szCs w:val="24"/>
              </w:rPr>
              <w:t xml:space="preserve">or have a public development unit shall report the type of protection </w:t>
            </w:r>
            <w:proofErr w:type="gramStart"/>
            <w:r w:rsidRPr="000B66BC">
              <w:rPr>
                <w:rFonts w:ascii="Times New Roman" w:hAnsi="Times New Roman"/>
                <w:bCs/>
                <w:sz w:val="24"/>
                <w:szCs w:val="24"/>
              </w:rPr>
              <w:t>received</w:t>
            </w:r>
            <w:proofErr w:type="gramEnd"/>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indicate ‘TRUE’ in the row corresponding to the applicable type(s) of protection and ‘FALSE’ otherwise.</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C2142A" w:rsidRPr="000B66BC">
              <w:rPr>
                <w:rFonts w:ascii="Times New Roman" w:hAnsi="Times New Roman"/>
                <w:bCs/>
                <w:sz w:val="24"/>
                <w:szCs w:val="24"/>
              </w:rPr>
              <w:t>0</w:t>
            </w:r>
            <w:r w:rsidRPr="000B66BC">
              <w:rPr>
                <w:rFonts w:ascii="Times New Roman" w:hAnsi="Times New Roman"/>
                <w:bCs/>
                <w:sz w:val="24"/>
                <w:szCs w:val="24"/>
              </w:rPr>
              <w:t>110</w:t>
            </w:r>
            <w:r w:rsidR="004D70D0" w:rsidRPr="000B66BC">
              <w:rPr>
                <w:rFonts w:ascii="Times New Roman" w:hAnsi="Times New Roman"/>
                <w:bCs/>
                <w:sz w:val="24"/>
                <w:szCs w:val="24"/>
              </w:rPr>
              <w:t>;0</w:t>
            </w:r>
            <w:r w:rsidR="00C2142A" w:rsidRPr="000B66BC">
              <w:rPr>
                <w:rFonts w:ascii="Times New Roman" w:hAnsi="Times New Roman"/>
                <w:bCs/>
                <w:sz w:val="24"/>
                <w:szCs w:val="24"/>
              </w:rPr>
              <w:t>0</w:t>
            </w:r>
            <w:r w:rsidR="004D70D0" w:rsidRPr="000B66BC">
              <w:rPr>
                <w:rFonts w:ascii="Times New Roman" w:hAnsi="Times New Roman"/>
                <w:bCs/>
                <w:sz w:val="24"/>
                <w:szCs w:val="24"/>
              </w:rPr>
              <w:t>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Obligation to protect the credit institutions' viability</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120</w:t>
            </w:r>
            <w:r w:rsidR="004D70D0" w:rsidRPr="000B66BC">
              <w:rPr>
                <w:rFonts w:ascii="Times New Roman" w:hAnsi="Times New Roman"/>
                <w:bCs/>
                <w:sz w:val="24"/>
                <w:szCs w:val="24"/>
              </w:rPr>
              <w:t>;0</w:t>
            </w:r>
            <w:r w:rsidR="00C2142A" w:rsidRPr="000B66BC">
              <w:rPr>
                <w:rFonts w:ascii="Times New Roman" w:hAnsi="Times New Roman"/>
                <w:bCs/>
                <w:sz w:val="24"/>
                <w:szCs w:val="24"/>
              </w:rPr>
              <w:t>0</w:t>
            </w:r>
            <w:r w:rsidR="004D70D0" w:rsidRPr="000B66BC">
              <w:rPr>
                <w:rFonts w:ascii="Times New Roman" w:hAnsi="Times New Roman"/>
                <w:bCs/>
                <w:sz w:val="24"/>
                <w:szCs w:val="24"/>
              </w:rPr>
              <w:t>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Direct guarantee of the credit institutions' own funds requirements, funding requirements or promotional loans granted</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130</w:t>
            </w:r>
            <w:r w:rsidR="004D70D0" w:rsidRPr="000B66BC">
              <w:rPr>
                <w:rFonts w:ascii="Times New Roman" w:hAnsi="Times New Roman"/>
                <w:bCs/>
                <w:sz w:val="24"/>
                <w:szCs w:val="24"/>
              </w:rPr>
              <w:t>;0</w:t>
            </w:r>
            <w:r w:rsidR="00C2142A" w:rsidRPr="000B66BC">
              <w:rPr>
                <w:rFonts w:ascii="Times New Roman" w:hAnsi="Times New Roman"/>
                <w:bCs/>
                <w:sz w:val="24"/>
                <w:szCs w:val="24"/>
              </w:rPr>
              <w:t>0</w:t>
            </w:r>
            <w:r w:rsidR="004D70D0" w:rsidRPr="000B66BC">
              <w:rPr>
                <w:rFonts w:ascii="Times New Roman" w:hAnsi="Times New Roman"/>
                <w:bCs/>
                <w:sz w:val="24"/>
                <w:szCs w:val="24"/>
              </w:rPr>
              <w:t>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Indirect guarantee of the credit institutions' own funds requirements, funding requirements or promotional loans granted</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1027" w:name="_Toc52461756"/>
      <w:r w:rsidRPr="000B66BC">
        <w:rPr>
          <w:rFonts w:ascii="Times New Roman" w:hAnsi="Times New Roman"/>
          <w:b/>
          <w:sz w:val="24"/>
          <w:szCs w:val="24"/>
        </w:rPr>
        <w:t>7</w:t>
      </w:r>
      <w:r w:rsidR="00700DB7" w:rsidRPr="000B66BC">
        <w:rPr>
          <w:rFonts w:ascii="Times New Roman" w:hAnsi="Times New Roman"/>
          <w:b/>
          <w:sz w:val="24"/>
          <w:szCs w:val="24"/>
        </w:rPr>
        <w:t>.</w:t>
      </w:r>
      <w:r w:rsidR="00700DB7" w:rsidRPr="000B66BC">
        <w:rPr>
          <w:rFonts w:ascii="Times New Roman" w:hAnsi="Times New Roman"/>
          <w:b/>
          <w:sz w:val="24"/>
          <w:szCs w:val="24"/>
        </w:rPr>
        <w:tab/>
        <w:t>C 48.00 Leverage ratio volatility (LR6)</w:t>
      </w:r>
      <w:bookmarkEnd w:id="1027"/>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FA475C" w:rsidRPr="000B66BC">
        <w:rPr>
          <w:rFonts w:ascii="Times New Roman" w:hAnsi="Times New Roman"/>
          <w:sz w:val="24"/>
          <w:szCs w:val="24"/>
        </w:rPr>
        <w:t>9</w:t>
      </w:r>
      <w:r w:rsidR="00700DB7" w:rsidRPr="000B66BC">
        <w:rPr>
          <w:rFonts w:ascii="Times New Roman" w:hAnsi="Times New Roman"/>
          <w:sz w:val="24"/>
          <w:szCs w:val="24"/>
        </w:rPr>
        <w:t>.</w:t>
      </w:r>
      <w:r w:rsidR="00700DB7" w:rsidRPr="000B66BC">
        <w:rPr>
          <w:rFonts w:ascii="Times New Roman" w:hAnsi="Times New Roman"/>
          <w:sz w:val="24"/>
          <w:szCs w:val="24"/>
        </w:rPr>
        <w:tab/>
        <w:t xml:space="preserve">Information is collected for the purpose of monitoring the volatility of the leverage ratio. The information shall be reported by large institutions only.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1028" w:name="_Toc52461757"/>
      <w:r w:rsidRPr="000B66BC">
        <w:rPr>
          <w:rFonts w:ascii="Times New Roman" w:hAnsi="Times New Roman"/>
          <w:b/>
          <w:sz w:val="24"/>
          <w:szCs w:val="24"/>
        </w:rPr>
        <w:t>8</w:t>
      </w:r>
      <w:r w:rsidR="000472E7" w:rsidRPr="000B66BC">
        <w:rPr>
          <w:rFonts w:ascii="Times New Roman" w:hAnsi="Times New Roman"/>
          <w:b/>
          <w:sz w:val="24"/>
          <w:szCs w:val="24"/>
        </w:rPr>
        <w:t>.</w:t>
      </w:r>
      <w:r w:rsidR="000472E7" w:rsidRPr="000B66BC">
        <w:rPr>
          <w:rFonts w:ascii="Times New Roman" w:hAnsi="Times New Roman"/>
          <w:b/>
          <w:sz w:val="24"/>
          <w:szCs w:val="24"/>
        </w:rPr>
        <w:tab/>
        <w:t>C 48.01 Leverage ratio volatility: Mean value for the reporting period</w:t>
      </w:r>
      <w:bookmarkEnd w:id="1028"/>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sidRPr="000B66BC">
              <w:rPr>
                <w:rFonts w:ascii="Times New Roman" w:hAnsi="Times New Roman"/>
                <w:b/>
                <w:bCs/>
                <w:sz w:val="24"/>
                <w:szCs w:val="24"/>
              </w:rPr>
              <w:t xml:space="preserve">Row </w:t>
            </w:r>
          </w:p>
          <w:p w14:paraId="188CF35D"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
                <w:bCs/>
                <w:sz w:val="24"/>
                <w:szCs w:val="24"/>
              </w:rPr>
              <w:t>and column</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sidRPr="000B66BC">
              <w:rPr>
                <w:rFonts w:ascii="Times New Roman" w:hAnsi="Times New Roman"/>
                <w:b/>
                <w:sz w:val="24"/>
                <w:szCs w:val="24"/>
              </w:rPr>
              <w:t>Instructions</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Cs/>
                <w:sz w:val="24"/>
                <w:szCs w:val="24"/>
              </w:rPr>
              <w:t>{0010;0</w:t>
            </w:r>
            <w:r w:rsidR="00D439DF" w:rsidRPr="000B66BC">
              <w:rPr>
                <w:rFonts w:ascii="Times New Roman" w:hAnsi="Times New Roman"/>
                <w:bCs/>
                <w:sz w:val="24"/>
                <w:szCs w:val="24"/>
              </w:rPr>
              <w:t>0</w:t>
            </w:r>
            <w:r w:rsidR="00F31806" w:rsidRPr="000B66BC">
              <w:rPr>
                <w:rFonts w:ascii="Times New Roman" w:hAnsi="Times New Roman"/>
                <w:bCs/>
                <w:sz w:val="24"/>
                <w:szCs w:val="24"/>
              </w:rPr>
              <w:t>1</w:t>
            </w:r>
            <w:r w:rsidRPr="000B66BC">
              <w:rPr>
                <w:rFonts w:ascii="Times New Roman" w:hAnsi="Times New Roman"/>
                <w:bCs/>
                <w:sz w:val="24"/>
                <w:szCs w:val="24"/>
              </w:rPr>
              <w:t>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Mean value for the reporting period - SFTs exposure value</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Institutions shall report the m</w:t>
            </w:r>
            <w:r w:rsidR="001D7541" w:rsidRPr="000B66BC">
              <w:rPr>
                <w:rFonts w:ascii="Times New Roman" w:hAnsi="Times New Roman"/>
                <w:color w:val="auto"/>
                <w:sz w:val="24"/>
                <w:szCs w:val="24"/>
              </w:rPr>
              <w:t>ean of the daily values of the reporting quarter of the SFT exposure value net of the exempted CCP leg of client-cleared trade exposures as defined in rows 0</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10 and 0</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50 of template C47.00</w:t>
            </w:r>
            <w:r>
              <w:rPr>
                <w:rFonts w:ascii="Times New Roman" w:hAnsi="Times New Roman"/>
                <w:color w:val="auto"/>
                <w:sz w:val="24"/>
                <w:szCs w:val="24"/>
              </w:rPr>
              <w:t>.</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Cs/>
                <w:sz w:val="24"/>
                <w:szCs w:val="24"/>
              </w:rPr>
              <w:t>{0010;0</w:t>
            </w:r>
            <w:r w:rsidR="00D439DF" w:rsidRPr="000B66BC">
              <w:rPr>
                <w:rFonts w:ascii="Times New Roman" w:hAnsi="Times New Roman"/>
                <w:bCs/>
                <w:sz w:val="24"/>
                <w:szCs w:val="24"/>
              </w:rPr>
              <w:t>0</w:t>
            </w:r>
            <w:r w:rsidR="00F31806" w:rsidRPr="000B66BC">
              <w:rPr>
                <w:rFonts w:ascii="Times New Roman" w:hAnsi="Times New Roman"/>
                <w:bCs/>
                <w:sz w:val="24"/>
                <w:szCs w:val="24"/>
              </w:rPr>
              <w:t>2</w:t>
            </w:r>
            <w:r w:rsidRPr="000B66BC">
              <w:rPr>
                <w:rFonts w:ascii="Times New Roman" w:hAnsi="Times New Roman"/>
                <w:bCs/>
                <w:sz w:val="24"/>
                <w:szCs w:val="24"/>
              </w:rPr>
              <w:t>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Mean value for the reporting period –</w:t>
            </w:r>
            <w:r w:rsidRPr="000B66BC">
              <w:rPr>
                <w:sz w:val="24"/>
                <w:szCs w:val="24"/>
              </w:rPr>
              <w:t xml:space="preserve"> </w:t>
            </w:r>
            <w:r w:rsidRPr="000B66BC">
              <w:rPr>
                <w:rFonts w:ascii="Times New Roman" w:hAnsi="Times New Roman"/>
                <w:b/>
                <w:color w:val="auto"/>
                <w:sz w:val="24"/>
                <w:szCs w:val="24"/>
              </w:rPr>
              <w:t xml:space="preserve">Adjustments for SFT sales accounting transactions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Institutions shall report the m</w:t>
            </w:r>
            <w:r w:rsidR="001D7541" w:rsidRPr="000B66BC">
              <w:rPr>
                <w:rFonts w:ascii="Times New Roman" w:hAnsi="Times New Roman"/>
                <w:color w:val="auto"/>
                <w:sz w:val="24"/>
                <w:szCs w:val="24"/>
              </w:rPr>
              <w:t xml:space="preserve">ean of the daily values of the reporting quarter of the adjustments for SFT sales accounting transactions as defined in row </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230</w:t>
            </w:r>
            <w:r w:rsidR="00E53044" w:rsidRPr="000B66BC">
              <w:rPr>
                <w:rFonts w:ascii="Times New Roman" w:hAnsi="Times New Roman"/>
                <w:color w:val="auto"/>
                <w:sz w:val="24"/>
                <w:szCs w:val="24"/>
              </w:rPr>
              <w:t xml:space="preserve"> </w:t>
            </w:r>
            <w:r w:rsidR="00E53044" w:rsidRPr="000B66BC">
              <w:rPr>
                <w:rFonts w:ascii="Times New Roman" w:hAnsi="Times New Roman"/>
                <w:sz w:val="24"/>
                <w:szCs w:val="24"/>
              </w:rPr>
              <w:t>of template C47.00</w:t>
            </w:r>
            <w:r w:rsidR="00E53044" w:rsidRPr="000B66BC">
              <w:rPr>
                <w:rFonts w:ascii="Times New Roman" w:hAnsi="Times New Roman"/>
                <w:color w:val="auto"/>
                <w:sz w:val="24"/>
                <w:szCs w:val="24"/>
              </w:rPr>
              <w:t>.</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1029" w:name="_Toc52461758"/>
      <w:r w:rsidRPr="000B66BC">
        <w:rPr>
          <w:rFonts w:ascii="Times New Roman" w:hAnsi="Times New Roman"/>
          <w:b/>
          <w:sz w:val="24"/>
          <w:szCs w:val="24"/>
        </w:rPr>
        <w:t>9</w:t>
      </w:r>
      <w:r w:rsidR="001D7541" w:rsidRPr="000B66BC">
        <w:rPr>
          <w:rFonts w:ascii="Times New Roman" w:hAnsi="Times New Roman"/>
          <w:b/>
          <w:sz w:val="24"/>
          <w:szCs w:val="24"/>
        </w:rPr>
        <w:t>.</w:t>
      </w:r>
      <w:r w:rsidR="001D7541" w:rsidRPr="000B66BC">
        <w:rPr>
          <w:rFonts w:ascii="Times New Roman" w:hAnsi="Times New Roman"/>
          <w:b/>
          <w:sz w:val="24"/>
          <w:szCs w:val="24"/>
        </w:rPr>
        <w:tab/>
        <w:t>C 48.02 Leverage ratio volatility: Daily values for the reporting period</w:t>
      </w:r>
      <w:bookmarkEnd w:id="1029"/>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30</w:t>
      </w:r>
      <w:r w:rsidR="001D7541" w:rsidRPr="000B66BC">
        <w:rPr>
          <w:rFonts w:ascii="Times New Roman" w:hAnsi="Times New Roman"/>
          <w:sz w:val="24"/>
          <w:szCs w:val="24"/>
        </w:rPr>
        <w:t>.</w:t>
      </w:r>
      <w:r w:rsidR="001D7541" w:rsidRPr="000B66BC">
        <w:rPr>
          <w:rFonts w:ascii="Times New Roman" w:hAnsi="Times New Roman"/>
          <w:sz w:val="24"/>
          <w:szCs w:val="24"/>
        </w:rPr>
        <w:tab/>
        <w:t xml:space="preserve">The daily values over the quarter shall be reported.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sidRPr="000B66BC">
              <w:rPr>
                <w:rFonts w:ascii="Times New Roman" w:hAnsi="Times New Roman"/>
                <w:b/>
                <w:bCs/>
                <w:sz w:val="24"/>
                <w:szCs w:val="24"/>
              </w:rPr>
              <w:t xml:space="preserve">Row </w:t>
            </w:r>
          </w:p>
          <w:p w14:paraId="4A69CF68"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
                <w:bCs/>
                <w:sz w:val="24"/>
                <w:szCs w:val="24"/>
              </w:rPr>
              <w:t>and column</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sidRPr="000B66BC">
              <w:rPr>
                <w:rFonts w:ascii="Times New Roman" w:hAnsi="Times New Roman"/>
                <w:b/>
                <w:sz w:val="24"/>
                <w:szCs w:val="24"/>
              </w:rPr>
              <w:t>Instructions</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Cs/>
                <w:sz w:val="24"/>
                <w:szCs w:val="24"/>
              </w:rPr>
              <w:t>{0010;0</w:t>
            </w:r>
            <w:r w:rsidR="00D439DF" w:rsidRPr="000B66BC">
              <w:rPr>
                <w:rFonts w:ascii="Times New Roman" w:hAnsi="Times New Roman"/>
                <w:bCs/>
                <w:sz w:val="24"/>
                <w:szCs w:val="24"/>
              </w:rPr>
              <w:t>0</w:t>
            </w:r>
            <w:r w:rsidR="00F31806" w:rsidRPr="000B66BC">
              <w:rPr>
                <w:rFonts w:ascii="Times New Roman" w:hAnsi="Times New Roman"/>
                <w:bCs/>
                <w:sz w:val="24"/>
                <w:szCs w:val="24"/>
              </w:rPr>
              <w:t>1</w:t>
            </w:r>
            <w:r w:rsidRPr="000B66BC">
              <w:rPr>
                <w:rFonts w:ascii="Times New Roman" w:hAnsi="Times New Roman"/>
                <w:bCs/>
                <w:sz w:val="24"/>
                <w:szCs w:val="24"/>
              </w:rPr>
              <w:t>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Reference date within reporting period</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Institutions shall report t</w:t>
            </w:r>
            <w:r w:rsidR="001D7541" w:rsidRPr="000B66BC">
              <w:rPr>
                <w:rFonts w:ascii="Times New Roman" w:hAnsi="Times New Roman"/>
                <w:color w:val="auto"/>
                <w:sz w:val="24"/>
                <w:szCs w:val="24"/>
              </w:rPr>
              <w:t>he date to</w:t>
            </w:r>
            <w:r w:rsidR="00640D9C" w:rsidRPr="000B66BC">
              <w:rPr>
                <w:rFonts w:ascii="Times New Roman" w:hAnsi="Times New Roman"/>
                <w:color w:val="auto"/>
                <w:sz w:val="24"/>
                <w:szCs w:val="24"/>
              </w:rPr>
              <w:t xml:space="preserve"> which the </w:t>
            </w:r>
            <w:r>
              <w:rPr>
                <w:rFonts w:ascii="Times New Roman" w:hAnsi="Times New Roman"/>
                <w:color w:val="auto"/>
                <w:sz w:val="24"/>
                <w:szCs w:val="24"/>
              </w:rPr>
              <w:t xml:space="preserve">reported </w:t>
            </w:r>
            <w:r w:rsidR="00640D9C" w:rsidRPr="000B66BC">
              <w:rPr>
                <w:rFonts w:ascii="Times New Roman" w:hAnsi="Times New Roman"/>
                <w:color w:val="auto"/>
                <w:sz w:val="24"/>
                <w:szCs w:val="24"/>
              </w:rPr>
              <w:t>daily value reported</w:t>
            </w:r>
            <w:r w:rsidR="001D7541" w:rsidRPr="000B66BC">
              <w:rPr>
                <w:rFonts w:ascii="Times New Roman" w:hAnsi="Times New Roman"/>
                <w:color w:val="auto"/>
                <w:sz w:val="24"/>
                <w:szCs w:val="24"/>
              </w:rPr>
              <w:t xml:space="preserve"> refers </w:t>
            </w:r>
            <w:r>
              <w:rPr>
                <w:rFonts w:ascii="Times New Roman" w:hAnsi="Times New Roman"/>
                <w:color w:val="auto"/>
                <w:sz w:val="24"/>
                <w:szCs w:val="24"/>
              </w:rPr>
              <w:t>to</w:t>
            </w:r>
            <w:r w:rsidR="001D7541" w:rsidRPr="000B66BC">
              <w:rPr>
                <w:rFonts w:ascii="Times New Roman" w:hAnsi="Times New Roman"/>
                <w:color w:val="auto"/>
                <w:sz w:val="24"/>
                <w:szCs w:val="24"/>
              </w:rPr>
              <w:t xml:space="preserve">. </w:t>
            </w:r>
            <w:r w:rsidR="00350419" w:rsidRPr="000B66BC">
              <w:rPr>
                <w:rFonts w:ascii="Times New Roman" w:hAnsi="Times New Roman"/>
                <w:color w:val="auto"/>
                <w:sz w:val="24"/>
                <w:szCs w:val="24"/>
              </w:rPr>
              <w:t xml:space="preserve">Each day of </w:t>
            </w:r>
            <w:r w:rsidR="00640D9C" w:rsidRPr="000B66BC">
              <w:rPr>
                <w:rFonts w:ascii="Times New Roman" w:hAnsi="Times New Roman"/>
                <w:color w:val="auto"/>
                <w:sz w:val="24"/>
                <w:szCs w:val="24"/>
              </w:rPr>
              <w:t>the report</w:t>
            </w:r>
            <w:r w:rsidR="000B4762" w:rsidRPr="000B66BC">
              <w:rPr>
                <w:rFonts w:ascii="Times New Roman" w:hAnsi="Times New Roman"/>
                <w:color w:val="auto"/>
                <w:sz w:val="24"/>
                <w:szCs w:val="24"/>
              </w:rPr>
              <w:t>ing</w:t>
            </w:r>
            <w:r w:rsidR="00640D9C" w:rsidRPr="000B66BC">
              <w:rPr>
                <w:rFonts w:ascii="Times New Roman" w:hAnsi="Times New Roman"/>
                <w:color w:val="auto"/>
                <w:sz w:val="24"/>
                <w:szCs w:val="24"/>
              </w:rPr>
              <w:t xml:space="preserve"> </w:t>
            </w:r>
            <w:r w:rsidR="00350419" w:rsidRPr="000B66BC">
              <w:rPr>
                <w:rFonts w:ascii="Times New Roman" w:hAnsi="Times New Roman"/>
                <w:color w:val="auto"/>
                <w:sz w:val="24"/>
                <w:szCs w:val="24"/>
              </w:rPr>
              <w:t xml:space="preserve">quarter </w:t>
            </w:r>
            <w:r w:rsidR="00640D9C" w:rsidRPr="000B66BC">
              <w:rPr>
                <w:rFonts w:ascii="Times New Roman" w:hAnsi="Times New Roman"/>
                <w:color w:val="auto"/>
                <w:sz w:val="24"/>
                <w:szCs w:val="24"/>
              </w:rPr>
              <w:t>shall be reported.</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sidRPr="000B66BC">
              <w:rPr>
                <w:rFonts w:ascii="Times New Roman" w:hAnsi="Times New Roman"/>
                <w:bCs/>
                <w:color w:val="auto"/>
                <w:sz w:val="24"/>
                <w:szCs w:val="24"/>
              </w:rPr>
              <w:lastRenderedPageBreak/>
              <w:t>{0010;0</w:t>
            </w:r>
            <w:r w:rsidR="00D439DF" w:rsidRPr="000B66BC">
              <w:rPr>
                <w:rFonts w:ascii="Times New Roman" w:hAnsi="Times New Roman"/>
                <w:bCs/>
                <w:color w:val="auto"/>
                <w:sz w:val="24"/>
                <w:szCs w:val="24"/>
              </w:rPr>
              <w:t>0</w:t>
            </w:r>
            <w:r w:rsidRPr="000B66BC">
              <w:rPr>
                <w:rFonts w:ascii="Times New Roman" w:hAnsi="Times New Roman"/>
                <w:bCs/>
                <w:color w:val="auto"/>
                <w:sz w:val="24"/>
                <w:szCs w:val="24"/>
              </w:rPr>
              <w:t>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SFTs exposure value</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Institutions shall report the d</w:t>
            </w:r>
            <w:r w:rsidR="00640D9C" w:rsidRPr="000B66BC">
              <w:rPr>
                <w:rFonts w:ascii="Times New Roman" w:hAnsi="Times New Roman"/>
                <w:color w:val="auto"/>
                <w:sz w:val="24"/>
                <w:szCs w:val="24"/>
              </w:rPr>
              <w:t>aily valu</w:t>
            </w:r>
            <w:r w:rsidR="001D7541" w:rsidRPr="000B66BC">
              <w:rPr>
                <w:rFonts w:ascii="Times New Roman" w:hAnsi="Times New Roman"/>
                <w:color w:val="auto"/>
                <w:sz w:val="24"/>
                <w:szCs w:val="24"/>
              </w:rPr>
              <w:t xml:space="preserve">es of the reporting quarter of the SFT exposure value net of the exempted CCP leg of client-cleared trade exposures as </w:t>
            </w:r>
            <w:r w:rsidR="00836A89" w:rsidRPr="000B66BC">
              <w:rPr>
                <w:rFonts w:ascii="Times New Roman" w:hAnsi="Times New Roman"/>
                <w:color w:val="auto"/>
                <w:sz w:val="24"/>
                <w:szCs w:val="24"/>
              </w:rPr>
              <w:t xml:space="preserve">refer to </w:t>
            </w:r>
            <w:r w:rsidR="001D7541" w:rsidRPr="000B66BC">
              <w:rPr>
                <w:rFonts w:ascii="Times New Roman" w:hAnsi="Times New Roman"/>
                <w:color w:val="auto"/>
                <w:sz w:val="24"/>
                <w:szCs w:val="24"/>
              </w:rPr>
              <w:t>in rows 0</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10 and 0</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50 of template C47.00.</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Cs/>
                <w:sz w:val="24"/>
                <w:szCs w:val="24"/>
              </w:rPr>
              <w:t>{0010;0</w:t>
            </w:r>
            <w:r w:rsidR="00D439DF" w:rsidRPr="000B66BC">
              <w:rPr>
                <w:rFonts w:ascii="Times New Roman" w:hAnsi="Times New Roman"/>
                <w:bCs/>
                <w:sz w:val="24"/>
                <w:szCs w:val="24"/>
              </w:rPr>
              <w:t>0</w:t>
            </w:r>
            <w:r w:rsidRPr="000B66BC">
              <w:rPr>
                <w:rFonts w:ascii="Times New Roman" w:hAnsi="Times New Roman"/>
                <w:bCs/>
                <w:sz w:val="24"/>
                <w:szCs w:val="24"/>
              </w:rPr>
              <w:t>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Adjustments for SFT sales accounting transactions</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Institutions shall report the d</w:t>
            </w:r>
            <w:r w:rsidR="001D7541" w:rsidRPr="000B66BC">
              <w:rPr>
                <w:rFonts w:ascii="Times New Roman" w:hAnsi="Times New Roman"/>
                <w:color w:val="auto"/>
                <w:sz w:val="24"/>
                <w:szCs w:val="24"/>
              </w:rPr>
              <w:t xml:space="preserve">aily values of the reporting quarter of the adjustments for SFT sales accounting transactions as defined in row </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230</w:t>
            </w:r>
            <w:r w:rsidR="00E53044" w:rsidRPr="000B66BC">
              <w:rPr>
                <w:rFonts w:ascii="Times New Roman" w:hAnsi="Times New Roman"/>
                <w:color w:val="auto"/>
                <w:sz w:val="24"/>
                <w:szCs w:val="24"/>
              </w:rPr>
              <w:t xml:space="preserve"> </w:t>
            </w:r>
            <w:r w:rsidR="00E53044" w:rsidRPr="000B66BC">
              <w:rPr>
                <w:rFonts w:ascii="Times New Roman" w:hAnsi="Times New Roman"/>
                <w:sz w:val="24"/>
                <w:szCs w:val="24"/>
              </w:rPr>
              <w:t>of template C</w:t>
            </w:r>
            <w:r w:rsidR="0007247B" w:rsidRPr="000B66BC">
              <w:rPr>
                <w:rFonts w:ascii="Times New Roman" w:hAnsi="Times New Roman"/>
                <w:sz w:val="24"/>
                <w:szCs w:val="24"/>
              </w:rPr>
              <w:t xml:space="preserve"> </w:t>
            </w:r>
            <w:r w:rsidR="00E53044" w:rsidRPr="000B66BC">
              <w:rPr>
                <w:rFonts w:ascii="Times New Roman" w:hAnsi="Times New Roman"/>
                <w:sz w:val="24"/>
                <w:szCs w:val="24"/>
              </w:rPr>
              <w:t>47.00</w:t>
            </w:r>
            <w:r w:rsidR="00E53044" w:rsidRPr="000B66BC">
              <w:rPr>
                <w:rFonts w:ascii="Times New Roman" w:hAnsi="Times New Roman"/>
                <w:color w:val="auto"/>
                <w:sz w:val="24"/>
                <w:szCs w:val="24"/>
              </w:rPr>
              <w:t>.</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headerReference w:type="even" r:id="rId15"/>
      <w:headerReference w:type="default" r:id="rId16"/>
      <w:footerReference w:type="default" r:id="rId17"/>
      <w:headerReference w:type="first" r:id="rId18"/>
      <w:footerReference w:type="first" r:id="rId19"/>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E5774" w14:textId="77777777" w:rsidR="00246A51" w:rsidRDefault="00246A51">
      <w:r>
        <w:separator/>
      </w:r>
    </w:p>
  </w:endnote>
  <w:endnote w:type="continuationSeparator" w:id="0">
    <w:p w14:paraId="48B49365" w14:textId="77777777" w:rsidR="00246A51" w:rsidRDefault="00246A51">
      <w:r>
        <w:continuationSeparator/>
      </w:r>
    </w:p>
  </w:endnote>
  <w:endnote w:type="continuationNotice" w:id="1">
    <w:p w14:paraId="2F022A14" w14:textId="77777777" w:rsidR="00246A51" w:rsidRDefault="00246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CC"/>
    <w:family w:val="auto"/>
    <w:notTrueType/>
    <w:pitch w:val="default"/>
    <w:sig w:usb0="00000001" w:usb1="00000000" w:usb2="00000000" w:usb3="00000000" w:csb0="00000005"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160F" w14:textId="2B225E98" w:rsidR="000B66BC" w:rsidRPr="00A772B4" w:rsidRDefault="000B66BC">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2</w:t>
    </w:r>
    <w:r w:rsidRPr="00A772B4">
      <w:rPr>
        <w:rFonts w:ascii="Times New Roman" w:hAnsi="Times New Roman"/>
      </w:rPr>
      <w:fldChar w:fldCharType="end"/>
    </w:r>
  </w:p>
  <w:p w14:paraId="2D971917"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8305317"/>
      <w:docPartObj>
        <w:docPartGallery w:val="Page Numbers (Bottom of Page)"/>
        <w:docPartUnique/>
      </w:docPartObj>
    </w:sdtPr>
    <w:sdtEndPr>
      <w:rPr>
        <w:noProof/>
      </w:rPr>
    </w:sdtEndPr>
    <w:sdtContent>
      <w:p w14:paraId="5677655A" w14:textId="0638364B" w:rsidR="000B66BC" w:rsidRDefault="000B66BC">
        <w:pPr>
          <w:pStyle w:val="Footer"/>
          <w:jc w:val="center"/>
        </w:pPr>
        <w:r>
          <w:fldChar w:fldCharType="begin"/>
        </w:r>
        <w:r>
          <w:instrText xml:space="preserve"> PAGE   \* MERGEFORMAT </w:instrText>
        </w:r>
        <w:r>
          <w:fldChar w:fldCharType="separate"/>
        </w:r>
        <w:r w:rsidR="00A84D67">
          <w:rPr>
            <w:noProof/>
          </w:rPr>
          <w:t>1</w:t>
        </w:r>
        <w:r>
          <w:rPr>
            <w:noProof/>
          </w:rPr>
          <w:fldChar w:fldCharType="end"/>
        </w:r>
      </w:p>
    </w:sdtContent>
  </w:sdt>
  <w:p w14:paraId="3D7804EA"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rPr>
      <w:id w:val="17201704"/>
      <w:docPartObj>
        <w:docPartGallery w:val="Page Numbers (Bottom of Page)"/>
        <w:docPartUnique/>
      </w:docPartObj>
    </w:sdtPr>
    <w:sdtEndPr/>
    <w:sdtContent>
      <w:p w14:paraId="3FFD22B5" w14:textId="039A8FD3" w:rsidR="000B66BC" w:rsidRPr="009A78F0" w:rsidRDefault="000B66BC"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A84D67">
          <w:rPr>
            <w:rFonts w:ascii="Times New Roman" w:hAnsi="Times New Roman"/>
            <w:noProof/>
            <w:sz w:val="20"/>
          </w:rPr>
          <w:t>3</w:t>
        </w:r>
        <w:r w:rsidRPr="009A78F0">
          <w:rPr>
            <w:rFonts w:ascii="Times New Roman" w:hAnsi="Times New Roman"/>
            <w:noProof/>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C18F3" w14:textId="77777777" w:rsidR="00246A51" w:rsidRPr="004D223F" w:rsidRDefault="00246A51" w:rsidP="00C7701D">
      <w:r>
        <w:continuationSeparator/>
      </w:r>
    </w:p>
  </w:footnote>
  <w:footnote w:type="continuationSeparator" w:id="0">
    <w:p w14:paraId="668A8285" w14:textId="77777777" w:rsidR="00246A51" w:rsidRDefault="00246A51">
      <w:r>
        <w:continuationSeparator/>
      </w:r>
    </w:p>
  </w:footnote>
  <w:footnote w:type="continuationNotice" w:id="1">
    <w:p w14:paraId="191D2AE9" w14:textId="77777777" w:rsidR="00246A51" w:rsidRDefault="00246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359B9" w14:textId="4F64E569" w:rsidR="000B66BC" w:rsidRDefault="001F5E87">
    <w:pPr>
      <w:pStyle w:val="Header"/>
    </w:pPr>
    <w:r>
      <w:rPr>
        <w:noProof/>
      </w:rPr>
      <mc:AlternateContent>
        <mc:Choice Requires="wps">
          <w:drawing>
            <wp:anchor distT="0" distB="0" distL="0" distR="0" simplePos="0" relativeHeight="251658242" behindDoc="0" locked="0" layoutInCell="1" allowOverlap="1" wp14:anchorId="6CC1CACD" wp14:editId="1936BD4F">
              <wp:simplePos x="635" y="635"/>
              <wp:positionH relativeFrom="page">
                <wp:align>left</wp:align>
              </wp:positionH>
              <wp:positionV relativeFrom="page">
                <wp:align>top</wp:align>
              </wp:positionV>
              <wp:extent cx="443865" cy="443865"/>
              <wp:effectExtent l="0" t="0" r="3175" b="4445"/>
              <wp:wrapNone/>
              <wp:docPr id="489624914" name="Text Box 48962491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55D8BC" w14:textId="1F687825"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CC1CACD" id="_x0000_t202" coordsize="21600,21600" o:spt="202" path="m,l,21600r21600,l21600,xe">
              <v:stroke joinstyle="miter"/>
              <v:path gradientshapeok="t" o:connecttype="rect"/>
            </v:shapetype>
            <v:shape id="Text Box 489624914" o:spid="_x0000_s1027" type="#_x0000_t202" alt="EBA Regular Us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355D8BC" w14:textId="1F687825"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71AD" w14:textId="5352D09C" w:rsidR="000B66BC" w:rsidRPr="00B93D0F" w:rsidRDefault="001F5E87" w:rsidP="00B93D0F">
    <w:pPr>
      <w:pStyle w:val="Header"/>
    </w:pPr>
    <w:r>
      <w:rPr>
        <w:noProof/>
      </w:rPr>
      <mc:AlternateContent>
        <mc:Choice Requires="wps">
          <w:drawing>
            <wp:anchor distT="0" distB="0" distL="0" distR="0" simplePos="0" relativeHeight="251658243" behindDoc="0" locked="0" layoutInCell="1" allowOverlap="1" wp14:anchorId="2B19CDBC" wp14:editId="0EA62CA6">
              <wp:simplePos x="635" y="635"/>
              <wp:positionH relativeFrom="page">
                <wp:align>left</wp:align>
              </wp:positionH>
              <wp:positionV relativeFrom="page">
                <wp:align>top</wp:align>
              </wp:positionV>
              <wp:extent cx="443865" cy="443865"/>
              <wp:effectExtent l="0" t="0" r="3175" b="4445"/>
              <wp:wrapNone/>
              <wp:docPr id="499333934" name="Text Box 49933393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AF00E0" w14:textId="27C18584"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19CDBC" id="_x0000_t202" coordsize="21600,21600" o:spt="202" path="m,l,21600r21600,l21600,xe">
              <v:stroke joinstyle="miter"/>
              <v:path gradientshapeok="t" o:connecttype="rect"/>
            </v:shapetype>
            <v:shape id="Text Box 499333934" o:spid="_x0000_s1028" type="#_x0000_t202" alt="EBA Regular Use" style="position:absolute;left:0;text-align:left;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6FAF00E0" w14:textId="27C18584"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2A18" w14:textId="244788FF" w:rsidR="000B66BC" w:rsidRPr="000B66BC" w:rsidRDefault="001F5E87" w:rsidP="000B66BC">
    <w:pPr>
      <w:pStyle w:val="Header"/>
    </w:pPr>
    <w:r>
      <w:rPr>
        <w:noProof/>
      </w:rPr>
      <mc:AlternateContent>
        <mc:Choice Requires="wps">
          <w:drawing>
            <wp:anchor distT="0" distB="0" distL="0" distR="0" simplePos="0" relativeHeight="251658241" behindDoc="0" locked="0" layoutInCell="1" allowOverlap="1" wp14:anchorId="675F660B" wp14:editId="78920B4E">
              <wp:simplePos x="635" y="635"/>
              <wp:positionH relativeFrom="page">
                <wp:align>left</wp:align>
              </wp:positionH>
              <wp:positionV relativeFrom="page">
                <wp:align>top</wp:align>
              </wp:positionV>
              <wp:extent cx="443865" cy="443865"/>
              <wp:effectExtent l="0" t="0" r="3175" b="4445"/>
              <wp:wrapNone/>
              <wp:docPr id="1102765287" name="Text Box 1102765287"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62D41A" w14:textId="4C6FCB87"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75F660B" id="_x0000_t202" coordsize="21600,21600" o:spt="202" path="m,l,21600r21600,l21600,xe">
              <v:stroke joinstyle="miter"/>
              <v:path gradientshapeok="t" o:connecttype="rect"/>
            </v:shapetype>
            <v:shape id="Text Box 1102765287" o:spid="_x0000_s1029" type="#_x0000_t202" alt="EBA Regular Us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A62D41A" w14:textId="4C6FCB87"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0DCE" w14:textId="0A918D55" w:rsidR="001F5E87" w:rsidRDefault="001F5E87">
    <w:pPr>
      <w:pStyle w:val="Header"/>
    </w:pPr>
    <w:r>
      <w:rPr>
        <w:noProof/>
      </w:rPr>
      <mc:AlternateContent>
        <mc:Choice Requires="wps">
          <w:drawing>
            <wp:anchor distT="0" distB="0" distL="0" distR="0" simplePos="0" relativeHeight="251658245" behindDoc="0" locked="0" layoutInCell="1" allowOverlap="1" wp14:anchorId="0CE7BC3D" wp14:editId="42490FE9">
              <wp:simplePos x="635" y="635"/>
              <wp:positionH relativeFrom="page">
                <wp:align>left</wp:align>
              </wp:positionH>
              <wp:positionV relativeFrom="page">
                <wp:align>top</wp:align>
              </wp:positionV>
              <wp:extent cx="443865" cy="443865"/>
              <wp:effectExtent l="0" t="0" r="3175" b="4445"/>
              <wp:wrapNone/>
              <wp:docPr id="1344682523" name="Text Box 134468252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22957A" w14:textId="45CD2FFA"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E7BC3D" id="_x0000_t202" coordsize="21600,21600" o:spt="202" path="m,l,21600r21600,l21600,xe">
              <v:stroke joinstyle="miter"/>
              <v:path gradientshapeok="t" o:connecttype="rect"/>
            </v:shapetype>
            <v:shape id="Text Box 1344682523" o:spid="_x0000_s1030" type="#_x0000_t202" alt="EBA Regular Use" style="position:absolute;left:0;text-align:left;margin-left:0;margin-top:0;width:34.95pt;height:34.95pt;z-index:251658245;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APD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zBbzPI8CS970c76InkseGvvRMEf9AKjFKT4L&#10;y5MZ64IaTelAv6Gm1/E2TDHD8c6ShtF8CL188U1wsV6nItSSZWFrdpbH1hGzCOhr98acHVAPSNcT&#10;jJJixTvw+9r4p7frY0AKEjMR3x7NAXbUYeJ2eDNR6L/6qer6slc/AQ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BI6APDDwIAACEE&#10;AAAOAAAAAAAAAAAAAAAAAC4CAABkcnMvZTJvRG9jLnhtbFBLAQItABQABgAIAAAAIQBzm59s2QAA&#10;AAMBAAAPAAAAAAAAAAAAAAAAAGkEAABkcnMvZG93bnJldi54bWxQSwUGAAAAAAQABADzAAAAbwUA&#10;AAAA&#10;" filled="f" stroked="f">
              <v:textbox style="mso-fit-shape-to-text:t" inset="20pt,15pt,0,0">
                <w:txbxContent>
                  <w:p w14:paraId="2C22957A" w14:textId="45CD2FFA"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0FDF" w14:textId="1BA26D02" w:rsidR="001F5E87" w:rsidRDefault="001F5E87">
    <w:pPr>
      <w:pStyle w:val="Header"/>
    </w:pPr>
    <w:r>
      <w:rPr>
        <w:noProof/>
      </w:rPr>
      <mc:AlternateContent>
        <mc:Choice Requires="wps">
          <w:drawing>
            <wp:anchor distT="0" distB="0" distL="0" distR="0" simplePos="0" relativeHeight="251658246" behindDoc="0" locked="0" layoutInCell="1" allowOverlap="1" wp14:anchorId="413C97DB" wp14:editId="73722359">
              <wp:simplePos x="635" y="635"/>
              <wp:positionH relativeFrom="page">
                <wp:align>left</wp:align>
              </wp:positionH>
              <wp:positionV relativeFrom="page">
                <wp:align>top</wp:align>
              </wp:positionV>
              <wp:extent cx="443865" cy="443865"/>
              <wp:effectExtent l="0" t="0" r="3175" b="4445"/>
              <wp:wrapNone/>
              <wp:docPr id="926357965" name="Text Box 92635796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8B35F7" w14:textId="6DA22982"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3C97DB" id="_x0000_t202" coordsize="21600,21600" o:spt="202" path="m,l,21600r21600,l21600,xe">
              <v:stroke joinstyle="miter"/>
              <v:path gradientshapeok="t" o:connecttype="rect"/>
            </v:shapetype>
            <v:shape id="Text Box 926357965" o:spid="_x0000_s1031" type="#_x0000_t202" alt="EBA Regular Use" style="position:absolute;left:0;text-align:left;margin-left:0;margin-top:0;width:34.95pt;height:34.95pt;z-index:25165824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2XO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2WKe51Fg6Ta9yxfx5tINjf1omKN+ANTiFJ+F&#10;5cmMeUGNpnSg31DT69gNQ8xw7FnSMJoPoZcvvgku1uuUhFqyLGzNzvJYOmIWAX3t3pizA+oB6XqC&#10;UVKseAd+nxv/9HZ9DEhBYibi26M5wI46TNwObyYK/dd7yrq+7NVP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AaS2XODwIAACEE&#10;AAAOAAAAAAAAAAAAAAAAAC4CAABkcnMvZTJvRG9jLnhtbFBLAQItABQABgAIAAAAIQBzm59s2QAA&#10;AAMBAAAPAAAAAAAAAAAAAAAAAGkEAABkcnMvZG93bnJldi54bWxQSwUGAAAAAAQABADzAAAAbwUA&#10;AAAA&#10;" filled="f" stroked="f">
              <v:textbox style="mso-fit-shape-to-text:t" inset="20pt,15pt,0,0">
                <w:txbxContent>
                  <w:p w14:paraId="6E8B35F7" w14:textId="6DA22982"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B18FA" w14:textId="0DC306E7" w:rsidR="000B66BC" w:rsidRDefault="001F5E87">
    <w:pPr>
      <w:pStyle w:val="Header"/>
      <w:tabs>
        <w:tab w:val="clear" w:pos="8306"/>
        <w:tab w:val="right" w:pos="9072"/>
      </w:tabs>
      <w:jc w:val="right"/>
      <w:rPr>
        <w:noProof/>
        <w:lang w:eastAsia="en-GB"/>
      </w:rPr>
    </w:pPr>
    <w:r>
      <w:rPr>
        <w:noProof/>
        <w:lang w:val="en-US"/>
      </w:rPr>
      <mc:AlternateContent>
        <mc:Choice Requires="wps">
          <w:drawing>
            <wp:anchor distT="0" distB="0" distL="0" distR="0" simplePos="0" relativeHeight="251658244" behindDoc="0" locked="0" layoutInCell="1" allowOverlap="1" wp14:anchorId="0DEC7D00" wp14:editId="002029F1">
              <wp:simplePos x="635" y="635"/>
              <wp:positionH relativeFrom="page">
                <wp:align>left</wp:align>
              </wp:positionH>
              <wp:positionV relativeFrom="page">
                <wp:align>top</wp:align>
              </wp:positionV>
              <wp:extent cx="443865" cy="443865"/>
              <wp:effectExtent l="0" t="0" r="3175" b="4445"/>
              <wp:wrapNone/>
              <wp:docPr id="284483510" name="Text Box 284483510"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079A16" w14:textId="68AF0758"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DEC7D00" id="_x0000_t202" coordsize="21600,21600" o:spt="202" path="m,l,21600r21600,l21600,xe">
              <v:stroke joinstyle="miter"/>
              <v:path gradientshapeok="t" o:connecttype="rect"/>
            </v:shapetype>
            <v:shape id="Text Box 284483510" o:spid="_x0000_s1032" type="#_x0000_t202" alt="EBA Regular Use" style="position:absolute;left:0;text-align:left;margin-left:0;margin-top:0;width:34.95pt;height:34.95pt;z-index:25165824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ORG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DqxORGDwIAACEE&#10;AAAOAAAAAAAAAAAAAAAAAC4CAABkcnMvZTJvRG9jLnhtbFBLAQItABQABgAIAAAAIQBzm59s2QAA&#10;AAMBAAAPAAAAAAAAAAAAAAAAAGkEAABkcnMvZG93bnJldi54bWxQSwUGAAAAAAQABADzAAAAbwUA&#10;AAAA&#10;" filled="f" stroked="f">
              <v:textbox style="mso-fit-shape-to-text:t" inset="20pt,15pt,0,0">
                <w:txbxContent>
                  <w:p w14:paraId="32079A16" w14:textId="68AF0758"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v:textbox>
              <w10:wrap anchorx="page" anchory="page"/>
            </v:shape>
          </w:pict>
        </mc:Fallback>
      </mc:AlternateContent>
    </w:r>
    <w:r w:rsidR="000B66BC">
      <w:rPr>
        <w:noProof/>
        <w:lang w:val="en-US"/>
      </w:rPr>
      <mc:AlternateContent>
        <mc:Choice Requires="wps">
          <w:drawing>
            <wp:anchor distT="4294967294" distB="4294967294" distL="114300" distR="114300" simplePos="0" relativeHeight="251658240"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clsh="http://schemas.microsoft.com/office/drawing/2020/classificationShape" xmlns:a="http://schemas.openxmlformats.org/drawingml/2006/main" xmlns:w16du="http://schemas.microsoft.com/office/word/2023/wordml/word16du">
          <w:pict w14:anchorId="34EEB23D">
            <v:shapetype id="_x0000_t32" coordsize="21600,21600" o:oned="t" filled="f" o:spt="32" path="m,l21600,21600e" w14:anchorId="63F08CA3">
              <v:path fillok="f" arrowok="t" o:connecttype="none"/>
              <o:lock v:ext="edit" shapetype="t"/>
            </v:shapetype>
            <v:shape id="AutoShape 29"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spid="_x0000_s1026" o:allowincell="f" strokecolor="#48748f [320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7C64F8"/>
    <w:multiLevelType w:val="hybridMultilevel"/>
    <w:tmpl w:val="94C49C90"/>
    <w:lvl w:ilvl="0" w:tplc="BDAACF18">
      <w:start w:val="1"/>
      <w:numFmt w:val="decimal"/>
      <w:lvlText w:val="%1)"/>
      <w:lvlJc w:val="left"/>
      <w:pPr>
        <w:ind w:left="1440" w:hanging="360"/>
      </w:pPr>
    </w:lvl>
    <w:lvl w:ilvl="1" w:tplc="7E8AF492">
      <w:start w:val="1"/>
      <w:numFmt w:val="decimal"/>
      <w:lvlText w:val="%2)"/>
      <w:lvlJc w:val="left"/>
      <w:pPr>
        <w:ind w:left="1440" w:hanging="360"/>
      </w:pPr>
    </w:lvl>
    <w:lvl w:ilvl="2" w:tplc="39D2B360">
      <w:start w:val="1"/>
      <w:numFmt w:val="decimal"/>
      <w:lvlText w:val="%3)"/>
      <w:lvlJc w:val="left"/>
      <w:pPr>
        <w:ind w:left="1440" w:hanging="360"/>
      </w:pPr>
    </w:lvl>
    <w:lvl w:ilvl="3" w:tplc="F0801F8E">
      <w:start w:val="1"/>
      <w:numFmt w:val="decimal"/>
      <w:lvlText w:val="%4)"/>
      <w:lvlJc w:val="left"/>
      <w:pPr>
        <w:ind w:left="1440" w:hanging="360"/>
      </w:pPr>
    </w:lvl>
    <w:lvl w:ilvl="4" w:tplc="0F92C66E">
      <w:start w:val="1"/>
      <w:numFmt w:val="decimal"/>
      <w:lvlText w:val="%5)"/>
      <w:lvlJc w:val="left"/>
      <w:pPr>
        <w:ind w:left="1440" w:hanging="360"/>
      </w:pPr>
    </w:lvl>
    <w:lvl w:ilvl="5" w:tplc="E3B6500E">
      <w:start w:val="1"/>
      <w:numFmt w:val="decimal"/>
      <w:lvlText w:val="%6)"/>
      <w:lvlJc w:val="left"/>
      <w:pPr>
        <w:ind w:left="1440" w:hanging="360"/>
      </w:pPr>
    </w:lvl>
    <w:lvl w:ilvl="6" w:tplc="A2C4DFB4">
      <w:start w:val="1"/>
      <w:numFmt w:val="decimal"/>
      <w:lvlText w:val="%7)"/>
      <w:lvlJc w:val="left"/>
      <w:pPr>
        <w:ind w:left="1440" w:hanging="360"/>
      </w:pPr>
    </w:lvl>
    <w:lvl w:ilvl="7" w:tplc="B6D0C224">
      <w:start w:val="1"/>
      <w:numFmt w:val="decimal"/>
      <w:lvlText w:val="%8)"/>
      <w:lvlJc w:val="left"/>
      <w:pPr>
        <w:ind w:left="1440" w:hanging="360"/>
      </w:pPr>
    </w:lvl>
    <w:lvl w:ilvl="8" w:tplc="70167148">
      <w:start w:val="1"/>
      <w:numFmt w:val="decimal"/>
      <w:lvlText w:val="%9)"/>
      <w:lvlJc w:val="left"/>
      <w:pPr>
        <w:ind w:left="1440" w:hanging="360"/>
      </w:pPr>
    </w:lvl>
  </w:abstractNum>
  <w:abstractNum w:abstractNumId="8" w15:restartNumberingAfterBreak="0">
    <w:nsid w:val="1B251DF8"/>
    <w:multiLevelType w:val="hybridMultilevel"/>
    <w:tmpl w:val="F4945D44"/>
    <w:lvl w:ilvl="0" w:tplc="83B40950">
      <w:start w:val="1"/>
      <w:numFmt w:val="bullet"/>
      <w:lvlText w:val=""/>
      <w:lvlJc w:val="left"/>
      <w:pPr>
        <w:ind w:left="720" w:hanging="360"/>
      </w:pPr>
      <w:rPr>
        <w:rFonts w:ascii="Symbol" w:hAnsi="Symbol"/>
      </w:rPr>
    </w:lvl>
    <w:lvl w:ilvl="1" w:tplc="835CE6EA">
      <w:start w:val="1"/>
      <w:numFmt w:val="bullet"/>
      <w:lvlText w:val=""/>
      <w:lvlJc w:val="left"/>
      <w:pPr>
        <w:ind w:left="720" w:hanging="360"/>
      </w:pPr>
      <w:rPr>
        <w:rFonts w:ascii="Symbol" w:hAnsi="Symbol"/>
      </w:rPr>
    </w:lvl>
    <w:lvl w:ilvl="2" w:tplc="57C234AA">
      <w:start w:val="1"/>
      <w:numFmt w:val="bullet"/>
      <w:lvlText w:val=""/>
      <w:lvlJc w:val="left"/>
      <w:pPr>
        <w:ind w:left="720" w:hanging="360"/>
      </w:pPr>
      <w:rPr>
        <w:rFonts w:ascii="Symbol" w:hAnsi="Symbol"/>
      </w:rPr>
    </w:lvl>
    <w:lvl w:ilvl="3" w:tplc="DE38A6D4">
      <w:start w:val="1"/>
      <w:numFmt w:val="bullet"/>
      <w:lvlText w:val=""/>
      <w:lvlJc w:val="left"/>
      <w:pPr>
        <w:ind w:left="720" w:hanging="360"/>
      </w:pPr>
      <w:rPr>
        <w:rFonts w:ascii="Symbol" w:hAnsi="Symbol"/>
      </w:rPr>
    </w:lvl>
    <w:lvl w:ilvl="4" w:tplc="B560BA92">
      <w:start w:val="1"/>
      <w:numFmt w:val="bullet"/>
      <w:lvlText w:val=""/>
      <w:lvlJc w:val="left"/>
      <w:pPr>
        <w:ind w:left="720" w:hanging="360"/>
      </w:pPr>
      <w:rPr>
        <w:rFonts w:ascii="Symbol" w:hAnsi="Symbol"/>
      </w:rPr>
    </w:lvl>
    <w:lvl w:ilvl="5" w:tplc="FB6E752A">
      <w:start w:val="1"/>
      <w:numFmt w:val="bullet"/>
      <w:lvlText w:val=""/>
      <w:lvlJc w:val="left"/>
      <w:pPr>
        <w:ind w:left="720" w:hanging="360"/>
      </w:pPr>
      <w:rPr>
        <w:rFonts w:ascii="Symbol" w:hAnsi="Symbol"/>
      </w:rPr>
    </w:lvl>
    <w:lvl w:ilvl="6" w:tplc="454CD416">
      <w:start w:val="1"/>
      <w:numFmt w:val="bullet"/>
      <w:lvlText w:val=""/>
      <w:lvlJc w:val="left"/>
      <w:pPr>
        <w:ind w:left="720" w:hanging="360"/>
      </w:pPr>
      <w:rPr>
        <w:rFonts w:ascii="Symbol" w:hAnsi="Symbol"/>
      </w:rPr>
    </w:lvl>
    <w:lvl w:ilvl="7" w:tplc="EDFA14EA">
      <w:start w:val="1"/>
      <w:numFmt w:val="bullet"/>
      <w:lvlText w:val=""/>
      <w:lvlJc w:val="left"/>
      <w:pPr>
        <w:ind w:left="720" w:hanging="360"/>
      </w:pPr>
      <w:rPr>
        <w:rFonts w:ascii="Symbol" w:hAnsi="Symbol"/>
      </w:rPr>
    </w:lvl>
    <w:lvl w:ilvl="8" w:tplc="D9D20428">
      <w:start w:val="1"/>
      <w:numFmt w:val="bullet"/>
      <w:lvlText w:val=""/>
      <w:lvlJc w:val="left"/>
      <w:pPr>
        <w:ind w:left="720" w:hanging="360"/>
      </w:pPr>
      <w:rPr>
        <w:rFonts w:ascii="Symbol" w:hAnsi="Symbol"/>
      </w:rPr>
    </w:lvl>
  </w:abstractNum>
  <w:abstractNum w:abstractNumId="9"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1"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3"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4"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5"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2"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6"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8"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0"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1"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2"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7"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0"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4"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5"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725761463">
    <w:abstractNumId w:val="0"/>
  </w:num>
  <w:num w:numId="2" w16cid:durableId="970552445">
    <w:abstractNumId w:val="12"/>
  </w:num>
  <w:num w:numId="3" w16cid:durableId="1400708803">
    <w:abstractNumId w:val="24"/>
  </w:num>
  <w:num w:numId="4" w16cid:durableId="1837459398">
    <w:abstractNumId w:val="10"/>
  </w:num>
  <w:num w:numId="5" w16cid:durableId="509099342">
    <w:abstractNumId w:val="3"/>
  </w:num>
  <w:num w:numId="6" w16cid:durableId="694623396">
    <w:abstractNumId w:val="53"/>
  </w:num>
  <w:num w:numId="7" w16cid:durableId="1525746459">
    <w:abstractNumId w:val="1"/>
  </w:num>
  <w:num w:numId="8" w16cid:durableId="1683117819">
    <w:abstractNumId w:val="38"/>
  </w:num>
  <w:num w:numId="9" w16cid:durableId="454295772">
    <w:abstractNumId w:val="52"/>
  </w:num>
  <w:num w:numId="10" w16cid:durableId="1975597212">
    <w:abstractNumId w:val="26"/>
  </w:num>
  <w:num w:numId="11" w16cid:durableId="536938429">
    <w:abstractNumId w:val="45"/>
  </w:num>
  <w:num w:numId="12" w16cid:durableId="1994020000">
    <w:abstractNumId w:val="22"/>
  </w:num>
  <w:num w:numId="13" w16cid:durableId="1287465312">
    <w:abstractNumId w:val="51"/>
  </w:num>
  <w:num w:numId="14" w16cid:durableId="479886270">
    <w:abstractNumId w:val="9"/>
  </w:num>
  <w:num w:numId="15" w16cid:durableId="400566751">
    <w:abstractNumId w:val="40"/>
  </w:num>
  <w:num w:numId="16" w16cid:durableId="1098134752">
    <w:abstractNumId w:val="21"/>
  </w:num>
  <w:num w:numId="17" w16cid:durableId="288359321">
    <w:abstractNumId w:val="31"/>
  </w:num>
  <w:num w:numId="18" w16cid:durableId="1911233015">
    <w:abstractNumId w:val="17"/>
  </w:num>
  <w:num w:numId="19" w16cid:durableId="1893155877">
    <w:abstractNumId w:val="43"/>
  </w:num>
  <w:num w:numId="20" w16cid:durableId="2088111212">
    <w:abstractNumId w:val="37"/>
  </w:num>
  <w:num w:numId="21" w16cid:durableId="683440504">
    <w:abstractNumId w:val="19"/>
  </w:num>
  <w:num w:numId="22" w16cid:durableId="1515611626">
    <w:abstractNumId w:val="30"/>
  </w:num>
  <w:num w:numId="23" w16cid:durableId="1549948508">
    <w:abstractNumId w:val="46"/>
  </w:num>
  <w:num w:numId="24" w16cid:durableId="267540377">
    <w:abstractNumId w:val="5"/>
  </w:num>
  <w:num w:numId="25" w16cid:durableId="1875342958">
    <w:abstractNumId w:val="34"/>
  </w:num>
  <w:num w:numId="26" w16cid:durableId="2028829910">
    <w:abstractNumId w:val="18"/>
  </w:num>
  <w:num w:numId="27" w16cid:durableId="32312066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02812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705978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400673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85228827">
    <w:abstractNumId w:val="35"/>
  </w:num>
  <w:num w:numId="32" w16cid:durableId="783109350">
    <w:abstractNumId w:val="2"/>
  </w:num>
  <w:num w:numId="33" w16cid:durableId="1779596442">
    <w:abstractNumId w:val="20"/>
  </w:num>
  <w:num w:numId="34" w16cid:durableId="820077853">
    <w:abstractNumId w:val="39"/>
  </w:num>
  <w:num w:numId="35" w16cid:durableId="1935429718">
    <w:abstractNumId w:val="11"/>
  </w:num>
  <w:num w:numId="36" w16cid:durableId="1063987486">
    <w:abstractNumId w:val="13"/>
    <w:lvlOverride w:ilvl="0">
      <w:startOverride w:val="1"/>
    </w:lvlOverride>
    <w:lvlOverride w:ilvl="1"/>
    <w:lvlOverride w:ilvl="2"/>
    <w:lvlOverride w:ilvl="3"/>
    <w:lvlOverride w:ilvl="4"/>
    <w:lvlOverride w:ilvl="5"/>
    <w:lvlOverride w:ilvl="6"/>
    <w:lvlOverride w:ilvl="7"/>
    <w:lvlOverride w:ilvl="8"/>
  </w:num>
  <w:num w:numId="37" w16cid:durableId="6677132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7794979">
    <w:abstractNumId w:val="13"/>
  </w:num>
  <w:num w:numId="39" w16cid:durableId="591358563">
    <w:abstractNumId w:val="25"/>
  </w:num>
  <w:num w:numId="40" w16cid:durableId="1876848649">
    <w:abstractNumId w:val="23"/>
  </w:num>
  <w:num w:numId="41" w16cid:durableId="2043825609">
    <w:abstractNumId w:val="32"/>
  </w:num>
  <w:num w:numId="42" w16cid:durableId="642925041">
    <w:abstractNumId w:val="33"/>
  </w:num>
  <w:num w:numId="43" w16cid:durableId="1028723582">
    <w:abstractNumId w:val="41"/>
  </w:num>
  <w:num w:numId="44" w16cid:durableId="1277980879">
    <w:abstractNumId w:val="54"/>
  </w:num>
  <w:num w:numId="45" w16cid:durableId="615063052">
    <w:abstractNumId w:val="44"/>
  </w:num>
  <w:num w:numId="46" w16cid:durableId="2133399515">
    <w:abstractNumId w:val="28"/>
  </w:num>
  <w:num w:numId="47" w16cid:durableId="1752845016">
    <w:abstractNumId w:val="42"/>
  </w:num>
  <w:num w:numId="48" w16cid:durableId="2105374589">
    <w:abstractNumId w:val="55"/>
  </w:num>
  <w:num w:numId="49" w16cid:durableId="1642080444">
    <w:abstractNumId w:val="15"/>
  </w:num>
  <w:num w:numId="50" w16cid:durableId="1966429305">
    <w:abstractNumId w:val="29"/>
  </w:num>
  <w:num w:numId="51" w16cid:durableId="105581313">
    <w:abstractNumId w:val="50"/>
  </w:num>
  <w:num w:numId="52" w16cid:durableId="1384014742">
    <w:abstractNumId w:val="48"/>
  </w:num>
  <w:num w:numId="53" w16cid:durableId="379670167">
    <w:abstractNumId w:val="27"/>
  </w:num>
  <w:num w:numId="54" w16cid:durableId="330643579">
    <w:abstractNumId w:val="14"/>
  </w:num>
  <w:num w:numId="55" w16cid:durableId="2113041288">
    <w:abstractNumId w:val="4"/>
  </w:num>
  <w:num w:numId="56" w16cid:durableId="561603822">
    <w:abstractNumId w:val="36"/>
  </w:num>
  <w:num w:numId="57" w16cid:durableId="1460760637">
    <w:abstractNumId w:val="6"/>
  </w:num>
  <w:num w:numId="58" w16cid:durableId="1499466624">
    <w:abstractNumId w:val="19"/>
  </w:num>
  <w:num w:numId="59" w16cid:durableId="1937980521">
    <w:abstractNumId w:val="8"/>
  </w:num>
  <w:num w:numId="60" w16cid:durableId="680665167">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2719"/>
    <w:rsid w:val="0001312C"/>
    <w:rsid w:val="00014E10"/>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417D"/>
    <w:rsid w:val="0003735D"/>
    <w:rsid w:val="00037947"/>
    <w:rsid w:val="00043D0E"/>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2D4"/>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275"/>
    <w:rsid w:val="00090312"/>
    <w:rsid w:val="00092325"/>
    <w:rsid w:val="00092348"/>
    <w:rsid w:val="00092BB7"/>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4F70"/>
    <w:rsid w:val="000B5580"/>
    <w:rsid w:val="000B5761"/>
    <w:rsid w:val="000B659F"/>
    <w:rsid w:val="000B66BC"/>
    <w:rsid w:val="000B74A7"/>
    <w:rsid w:val="000B7D01"/>
    <w:rsid w:val="000C01E8"/>
    <w:rsid w:val="000C04BB"/>
    <w:rsid w:val="000C0B89"/>
    <w:rsid w:val="000C0D0F"/>
    <w:rsid w:val="000C216B"/>
    <w:rsid w:val="000C3F11"/>
    <w:rsid w:val="000C488E"/>
    <w:rsid w:val="000C5068"/>
    <w:rsid w:val="000C6AAC"/>
    <w:rsid w:val="000C6F73"/>
    <w:rsid w:val="000D0106"/>
    <w:rsid w:val="000D1636"/>
    <w:rsid w:val="000D1827"/>
    <w:rsid w:val="000D1E6C"/>
    <w:rsid w:val="000D3973"/>
    <w:rsid w:val="000D44A0"/>
    <w:rsid w:val="000D5576"/>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0E59"/>
    <w:rsid w:val="000F1F74"/>
    <w:rsid w:val="000F26EF"/>
    <w:rsid w:val="000F4992"/>
    <w:rsid w:val="000F4A4A"/>
    <w:rsid w:val="000F4B74"/>
    <w:rsid w:val="000F5958"/>
    <w:rsid w:val="000F5F49"/>
    <w:rsid w:val="000F74E8"/>
    <w:rsid w:val="000F7613"/>
    <w:rsid w:val="00100493"/>
    <w:rsid w:val="001005A7"/>
    <w:rsid w:val="00103902"/>
    <w:rsid w:val="00103AE3"/>
    <w:rsid w:val="00103B23"/>
    <w:rsid w:val="00106F88"/>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29D"/>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06A"/>
    <w:rsid w:val="001407E1"/>
    <w:rsid w:val="00141CCF"/>
    <w:rsid w:val="00141FF2"/>
    <w:rsid w:val="0014246F"/>
    <w:rsid w:val="00142881"/>
    <w:rsid w:val="00142ED4"/>
    <w:rsid w:val="00143338"/>
    <w:rsid w:val="00143A3F"/>
    <w:rsid w:val="00143C6A"/>
    <w:rsid w:val="0014449A"/>
    <w:rsid w:val="00145BAD"/>
    <w:rsid w:val="0014694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359"/>
    <w:rsid w:val="001B2410"/>
    <w:rsid w:val="001B2D84"/>
    <w:rsid w:val="001B34D0"/>
    <w:rsid w:val="001B3BF0"/>
    <w:rsid w:val="001B7535"/>
    <w:rsid w:val="001C0756"/>
    <w:rsid w:val="001C123F"/>
    <w:rsid w:val="001C2254"/>
    <w:rsid w:val="001C2537"/>
    <w:rsid w:val="001C27BF"/>
    <w:rsid w:val="001C31A7"/>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518"/>
    <w:rsid w:val="001E19C2"/>
    <w:rsid w:val="001E1E08"/>
    <w:rsid w:val="001E41BF"/>
    <w:rsid w:val="001E4710"/>
    <w:rsid w:val="001E4BA5"/>
    <w:rsid w:val="001E5373"/>
    <w:rsid w:val="001E58D0"/>
    <w:rsid w:val="001E5A9A"/>
    <w:rsid w:val="001E5F9C"/>
    <w:rsid w:val="001E773E"/>
    <w:rsid w:val="001E7ADE"/>
    <w:rsid w:val="001F0676"/>
    <w:rsid w:val="001F0ECD"/>
    <w:rsid w:val="001F28C3"/>
    <w:rsid w:val="001F28E7"/>
    <w:rsid w:val="001F3810"/>
    <w:rsid w:val="001F3E84"/>
    <w:rsid w:val="001F4281"/>
    <w:rsid w:val="001F5E87"/>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32E8"/>
    <w:rsid w:val="002143BB"/>
    <w:rsid w:val="00214915"/>
    <w:rsid w:val="002149E4"/>
    <w:rsid w:val="00214D62"/>
    <w:rsid w:val="002161E2"/>
    <w:rsid w:val="002162B5"/>
    <w:rsid w:val="002172CC"/>
    <w:rsid w:val="00217B44"/>
    <w:rsid w:val="00217D1F"/>
    <w:rsid w:val="00220AA0"/>
    <w:rsid w:val="00222753"/>
    <w:rsid w:val="0022283C"/>
    <w:rsid w:val="00222CA0"/>
    <w:rsid w:val="0022597B"/>
    <w:rsid w:val="002262E5"/>
    <w:rsid w:val="00227BD1"/>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6A51"/>
    <w:rsid w:val="00246CF2"/>
    <w:rsid w:val="00247954"/>
    <w:rsid w:val="002509B1"/>
    <w:rsid w:val="00252527"/>
    <w:rsid w:val="00252F75"/>
    <w:rsid w:val="00253D80"/>
    <w:rsid w:val="0025493F"/>
    <w:rsid w:val="00254983"/>
    <w:rsid w:val="00255202"/>
    <w:rsid w:val="0025615F"/>
    <w:rsid w:val="002573FC"/>
    <w:rsid w:val="002576E1"/>
    <w:rsid w:val="00260D4F"/>
    <w:rsid w:val="00261E81"/>
    <w:rsid w:val="00261FE6"/>
    <w:rsid w:val="0026270F"/>
    <w:rsid w:val="00262895"/>
    <w:rsid w:val="0026336E"/>
    <w:rsid w:val="00264409"/>
    <w:rsid w:val="002662F0"/>
    <w:rsid w:val="002706B3"/>
    <w:rsid w:val="00270DBA"/>
    <w:rsid w:val="002710BE"/>
    <w:rsid w:val="00272017"/>
    <w:rsid w:val="00272210"/>
    <w:rsid w:val="00272715"/>
    <w:rsid w:val="00272BDB"/>
    <w:rsid w:val="0027305C"/>
    <w:rsid w:val="0027308B"/>
    <w:rsid w:val="002736E3"/>
    <w:rsid w:val="00275254"/>
    <w:rsid w:val="00275423"/>
    <w:rsid w:val="00275435"/>
    <w:rsid w:val="0027548E"/>
    <w:rsid w:val="00276087"/>
    <w:rsid w:val="002769F1"/>
    <w:rsid w:val="00276DB0"/>
    <w:rsid w:val="00280AF8"/>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3521"/>
    <w:rsid w:val="002A3F7D"/>
    <w:rsid w:val="002A536D"/>
    <w:rsid w:val="002A54FF"/>
    <w:rsid w:val="002A6712"/>
    <w:rsid w:val="002A6ADE"/>
    <w:rsid w:val="002A6B55"/>
    <w:rsid w:val="002B009A"/>
    <w:rsid w:val="002B071B"/>
    <w:rsid w:val="002B0879"/>
    <w:rsid w:val="002B0936"/>
    <w:rsid w:val="002B0A4B"/>
    <w:rsid w:val="002B0AAC"/>
    <w:rsid w:val="002B2DA6"/>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D7E94"/>
    <w:rsid w:val="002E044A"/>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398"/>
    <w:rsid w:val="003027FE"/>
    <w:rsid w:val="00302FB6"/>
    <w:rsid w:val="003032DF"/>
    <w:rsid w:val="0030524E"/>
    <w:rsid w:val="0030642D"/>
    <w:rsid w:val="00307448"/>
    <w:rsid w:val="00307B4B"/>
    <w:rsid w:val="00310A8D"/>
    <w:rsid w:val="003113EE"/>
    <w:rsid w:val="00314129"/>
    <w:rsid w:val="00314716"/>
    <w:rsid w:val="00315160"/>
    <w:rsid w:val="00316050"/>
    <w:rsid w:val="00316309"/>
    <w:rsid w:val="003164FD"/>
    <w:rsid w:val="003167BD"/>
    <w:rsid w:val="00316905"/>
    <w:rsid w:val="00317861"/>
    <w:rsid w:val="00317BCB"/>
    <w:rsid w:val="00321B6C"/>
    <w:rsid w:val="00321D7D"/>
    <w:rsid w:val="00322183"/>
    <w:rsid w:val="003231FC"/>
    <w:rsid w:val="0032369D"/>
    <w:rsid w:val="003236C2"/>
    <w:rsid w:val="00324840"/>
    <w:rsid w:val="00324993"/>
    <w:rsid w:val="003260D7"/>
    <w:rsid w:val="003264FC"/>
    <w:rsid w:val="0032786A"/>
    <w:rsid w:val="0032789D"/>
    <w:rsid w:val="003310AE"/>
    <w:rsid w:val="00332838"/>
    <w:rsid w:val="003335A9"/>
    <w:rsid w:val="00334535"/>
    <w:rsid w:val="0033504B"/>
    <w:rsid w:val="003353A9"/>
    <w:rsid w:val="003355CE"/>
    <w:rsid w:val="003358B6"/>
    <w:rsid w:val="0033601F"/>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3381"/>
    <w:rsid w:val="00364DD5"/>
    <w:rsid w:val="0037059A"/>
    <w:rsid w:val="003706AB"/>
    <w:rsid w:val="00371745"/>
    <w:rsid w:val="003718C7"/>
    <w:rsid w:val="0037239B"/>
    <w:rsid w:val="003723CD"/>
    <w:rsid w:val="003729D7"/>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6B"/>
    <w:rsid w:val="00390B7F"/>
    <w:rsid w:val="00391EF9"/>
    <w:rsid w:val="00392036"/>
    <w:rsid w:val="00392B44"/>
    <w:rsid w:val="003937EE"/>
    <w:rsid w:val="00393D7A"/>
    <w:rsid w:val="00394D11"/>
    <w:rsid w:val="00395FEB"/>
    <w:rsid w:val="0039655E"/>
    <w:rsid w:val="00397188"/>
    <w:rsid w:val="00397B00"/>
    <w:rsid w:val="003A13D1"/>
    <w:rsid w:val="003A35DF"/>
    <w:rsid w:val="003A3804"/>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1A8"/>
    <w:rsid w:val="003B555D"/>
    <w:rsid w:val="003B5CD9"/>
    <w:rsid w:val="003B61F5"/>
    <w:rsid w:val="003B79B4"/>
    <w:rsid w:val="003B7BEC"/>
    <w:rsid w:val="003B7E48"/>
    <w:rsid w:val="003C0524"/>
    <w:rsid w:val="003C076E"/>
    <w:rsid w:val="003C0937"/>
    <w:rsid w:val="003C2251"/>
    <w:rsid w:val="003C4CC8"/>
    <w:rsid w:val="003C544C"/>
    <w:rsid w:val="003C6064"/>
    <w:rsid w:val="003C66FA"/>
    <w:rsid w:val="003C6829"/>
    <w:rsid w:val="003C7123"/>
    <w:rsid w:val="003C74D9"/>
    <w:rsid w:val="003C7E9B"/>
    <w:rsid w:val="003D04AD"/>
    <w:rsid w:val="003D0536"/>
    <w:rsid w:val="003D118F"/>
    <w:rsid w:val="003D12C1"/>
    <w:rsid w:val="003D2141"/>
    <w:rsid w:val="003D433B"/>
    <w:rsid w:val="003D54ED"/>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733"/>
    <w:rsid w:val="003F7811"/>
    <w:rsid w:val="00400766"/>
    <w:rsid w:val="0040096C"/>
    <w:rsid w:val="0040194F"/>
    <w:rsid w:val="00401A21"/>
    <w:rsid w:val="00403798"/>
    <w:rsid w:val="00404AA3"/>
    <w:rsid w:val="004050A1"/>
    <w:rsid w:val="004052F0"/>
    <w:rsid w:val="004055B3"/>
    <w:rsid w:val="00406605"/>
    <w:rsid w:val="00407426"/>
    <w:rsid w:val="00407A0F"/>
    <w:rsid w:val="00410E47"/>
    <w:rsid w:val="004127BF"/>
    <w:rsid w:val="00412A18"/>
    <w:rsid w:val="00412D6E"/>
    <w:rsid w:val="00413A7F"/>
    <w:rsid w:val="004148B2"/>
    <w:rsid w:val="00414EB6"/>
    <w:rsid w:val="00415D69"/>
    <w:rsid w:val="00416245"/>
    <w:rsid w:val="0041676D"/>
    <w:rsid w:val="00416B4E"/>
    <w:rsid w:val="00417210"/>
    <w:rsid w:val="004178C8"/>
    <w:rsid w:val="00421540"/>
    <w:rsid w:val="004220C8"/>
    <w:rsid w:val="004229C1"/>
    <w:rsid w:val="00422C76"/>
    <w:rsid w:val="00423769"/>
    <w:rsid w:val="0042419F"/>
    <w:rsid w:val="004242B8"/>
    <w:rsid w:val="00424A0A"/>
    <w:rsid w:val="00424BB8"/>
    <w:rsid w:val="00424F61"/>
    <w:rsid w:val="004250C0"/>
    <w:rsid w:val="00426A00"/>
    <w:rsid w:val="00430CAC"/>
    <w:rsid w:val="004330CD"/>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96E"/>
    <w:rsid w:val="00455A2F"/>
    <w:rsid w:val="00456832"/>
    <w:rsid w:val="004573B6"/>
    <w:rsid w:val="00460502"/>
    <w:rsid w:val="004612B9"/>
    <w:rsid w:val="004617AF"/>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394"/>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1F2C"/>
    <w:rsid w:val="00492435"/>
    <w:rsid w:val="004924B2"/>
    <w:rsid w:val="0049459B"/>
    <w:rsid w:val="00494A67"/>
    <w:rsid w:val="0049578C"/>
    <w:rsid w:val="004968DF"/>
    <w:rsid w:val="00496A87"/>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181"/>
    <w:rsid w:val="004B1ADF"/>
    <w:rsid w:val="004B1D31"/>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0801"/>
    <w:rsid w:val="004D12DC"/>
    <w:rsid w:val="004D14B5"/>
    <w:rsid w:val="004D223F"/>
    <w:rsid w:val="004D2325"/>
    <w:rsid w:val="004D36F1"/>
    <w:rsid w:val="004D47F0"/>
    <w:rsid w:val="004D53AC"/>
    <w:rsid w:val="004D54B0"/>
    <w:rsid w:val="004D62D4"/>
    <w:rsid w:val="004D70D0"/>
    <w:rsid w:val="004D7A7E"/>
    <w:rsid w:val="004D7C73"/>
    <w:rsid w:val="004D7FD7"/>
    <w:rsid w:val="004E0132"/>
    <w:rsid w:val="004E043C"/>
    <w:rsid w:val="004E0DC5"/>
    <w:rsid w:val="004E100C"/>
    <w:rsid w:val="004E1CC0"/>
    <w:rsid w:val="004E204E"/>
    <w:rsid w:val="004E26E2"/>
    <w:rsid w:val="004E36C4"/>
    <w:rsid w:val="004E437E"/>
    <w:rsid w:val="004E59DD"/>
    <w:rsid w:val="004E6744"/>
    <w:rsid w:val="004F0060"/>
    <w:rsid w:val="004F038C"/>
    <w:rsid w:val="004F0B0E"/>
    <w:rsid w:val="004F0BFB"/>
    <w:rsid w:val="004F0C5D"/>
    <w:rsid w:val="004F39F5"/>
    <w:rsid w:val="004F3BC0"/>
    <w:rsid w:val="004F4212"/>
    <w:rsid w:val="004F49F6"/>
    <w:rsid w:val="004F4B70"/>
    <w:rsid w:val="004F6AF8"/>
    <w:rsid w:val="004F782C"/>
    <w:rsid w:val="00500508"/>
    <w:rsid w:val="00505096"/>
    <w:rsid w:val="00505AEE"/>
    <w:rsid w:val="00505D21"/>
    <w:rsid w:val="0050602F"/>
    <w:rsid w:val="005063DE"/>
    <w:rsid w:val="00506444"/>
    <w:rsid w:val="00506596"/>
    <w:rsid w:val="00506C3D"/>
    <w:rsid w:val="00507878"/>
    <w:rsid w:val="00510FE5"/>
    <w:rsid w:val="00511672"/>
    <w:rsid w:val="00512342"/>
    <w:rsid w:val="00512B5A"/>
    <w:rsid w:val="00513244"/>
    <w:rsid w:val="00514EAE"/>
    <w:rsid w:val="00515841"/>
    <w:rsid w:val="005170CA"/>
    <w:rsid w:val="00520804"/>
    <w:rsid w:val="00520E26"/>
    <w:rsid w:val="00521326"/>
    <w:rsid w:val="005230DE"/>
    <w:rsid w:val="00523570"/>
    <w:rsid w:val="005254CB"/>
    <w:rsid w:val="00526EBD"/>
    <w:rsid w:val="0053018F"/>
    <w:rsid w:val="00530472"/>
    <w:rsid w:val="00530B7F"/>
    <w:rsid w:val="005315D3"/>
    <w:rsid w:val="00531A77"/>
    <w:rsid w:val="00532674"/>
    <w:rsid w:val="00532B92"/>
    <w:rsid w:val="0053335C"/>
    <w:rsid w:val="005334AA"/>
    <w:rsid w:val="00534FED"/>
    <w:rsid w:val="005357EF"/>
    <w:rsid w:val="00535F08"/>
    <w:rsid w:val="005403C7"/>
    <w:rsid w:val="00540765"/>
    <w:rsid w:val="00541DA7"/>
    <w:rsid w:val="00542529"/>
    <w:rsid w:val="005426F2"/>
    <w:rsid w:val="00542741"/>
    <w:rsid w:val="005441C9"/>
    <w:rsid w:val="0054423D"/>
    <w:rsid w:val="00544664"/>
    <w:rsid w:val="00546848"/>
    <w:rsid w:val="00546D9F"/>
    <w:rsid w:val="005478C5"/>
    <w:rsid w:val="00550D82"/>
    <w:rsid w:val="00553B13"/>
    <w:rsid w:val="00554069"/>
    <w:rsid w:val="0055482B"/>
    <w:rsid w:val="005550ED"/>
    <w:rsid w:val="005555FD"/>
    <w:rsid w:val="005556DC"/>
    <w:rsid w:val="00555B13"/>
    <w:rsid w:val="00556C46"/>
    <w:rsid w:val="00557776"/>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1888"/>
    <w:rsid w:val="0058289F"/>
    <w:rsid w:val="00583DD0"/>
    <w:rsid w:val="00590FFA"/>
    <w:rsid w:val="00592197"/>
    <w:rsid w:val="00594532"/>
    <w:rsid w:val="0059457E"/>
    <w:rsid w:val="00594C10"/>
    <w:rsid w:val="00594D94"/>
    <w:rsid w:val="005954BF"/>
    <w:rsid w:val="005959BF"/>
    <w:rsid w:val="00595A81"/>
    <w:rsid w:val="005962EA"/>
    <w:rsid w:val="005A052D"/>
    <w:rsid w:val="005A0FE7"/>
    <w:rsid w:val="005A1569"/>
    <w:rsid w:val="005A1732"/>
    <w:rsid w:val="005A1D6D"/>
    <w:rsid w:val="005A23B9"/>
    <w:rsid w:val="005A28BE"/>
    <w:rsid w:val="005A5B50"/>
    <w:rsid w:val="005B1C10"/>
    <w:rsid w:val="005B26E3"/>
    <w:rsid w:val="005B7B00"/>
    <w:rsid w:val="005C09F7"/>
    <w:rsid w:val="005C1136"/>
    <w:rsid w:val="005C1691"/>
    <w:rsid w:val="005C3639"/>
    <w:rsid w:val="005C3647"/>
    <w:rsid w:val="005C5A30"/>
    <w:rsid w:val="005C5DE5"/>
    <w:rsid w:val="005C5E78"/>
    <w:rsid w:val="005C624B"/>
    <w:rsid w:val="005C69DE"/>
    <w:rsid w:val="005C6F27"/>
    <w:rsid w:val="005D0068"/>
    <w:rsid w:val="005D0B67"/>
    <w:rsid w:val="005D0BA3"/>
    <w:rsid w:val="005D0D88"/>
    <w:rsid w:val="005D1F91"/>
    <w:rsid w:val="005D5E9E"/>
    <w:rsid w:val="005D66B3"/>
    <w:rsid w:val="005D6C28"/>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B71"/>
    <w:rsid w:val="005F210E"/>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4CD5"/>
    <w:rsid w:val="006162F0"/>
    <w:rsid w:val="0061658B"/>
    <w:rsid w:val="006171B4"/>
    <w:rsid w:val="0062069D"/>
    <w:rsid w:val="00620866"/>
    <w:rsid w:val="00621B0F"/>
    <w:rsid w:val="00623E45"/>
    <w:rsid w:val="0062501E"/>
    <w:rsid w:val="00625DC4"/>
    <w:rsid w:val="0062777A"/>
    <w:rsid w:val="00627E07"/>
    <w:rsid w:val="0063002A"/>
    <w:rsid w:val="0063109A"/>
    <w:rsid w:val="006316AD"/>
    <w:rsid w:val="0063223E"/>
    <w:rsid w:val="00633D3F"/>
    <w:rsid w:val="00634086"/>
    <w:rsid w:val="00634337"/>
    <w:rsid w:val="00636093"/>
    <w:rsid w:val="00636D9B"/>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08A9"/>
    <w:rsid w:val="00661667"/>
    <w:rsid w:val="006622A7"/>
    <w:rsid w:val="0066353E"/>
    <w:rsid w:val="00663F8B"/>
    <w:rsid w:val="00663F9A"/>
    <w:rsid w:val="00664684"/>
    <w:rsid w:val="006646F1"/>
    <w:rsid w:val="00665AE3"/>
    <w:rsid w:val="00665BBB"/>
    <w:rsid w:val="006675A1"/>
    <w:rsid w:val="0067137A"/>
    <w:rsid w:val="00672131"/>
    <w:rsid w:val="006726FB"/>
    <w:rsid w:val="00673A97"/>
    <w:rsid w:val="00674AC7"/>
    <w:rsid w:val="00675587"/>
    <w:rsid w:val="00675B54"/>
    <w:rsid w:val="00676352"/>
    <w:rsid w:val="00676811"/>
    <w:rsid w:val="00677250"/>
    <w:rsid w:val="0068073E"/>
    <w:rsid w:val="00680E03"/>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B7D"/>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0623"/>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112E"/>
    <w:rsid w:val="006F1FAC"/>
    <w:rsid w:val="006F3775"/>
    <w:rsid w:val="006F4457"/>
    <w:rsid w:val="006F44FE"/>
    <w:rsid w:val="006F46E7"/>
    <w:rsid w:val="006F4788"/>
    <w:rsid w:val="006F4938"/>
    <w:rsid w:val="006F51AD"/>
    <w:rsid w:val="006F588E"/>
    <w:rsid w:val="006F5E81"/>
    <w:rsid w:val="006F5F1F"/>
    <w:rsid w:val="006F63EA"/>
    <w:rsid w:val="006F6797"/>
    <w:rsid w:val="006F6CC7"/>
    <w:rsid w:val="006F6EA7"/>
    <w:rsid w:val="006F7168"/>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6750"/>
    <w:rsid w:val="007100CC"/>
    <w:rsid w:val="00711173"/>
    <w:rsid w:val="00711488"/>
    <w:rsid w:val="00711599"/>
    <w:rsid w:val="007129B2"/>
    <w:rsid w:val="00712ECA"/>
    <w:rsid w:val="007134F6"/>
    <w:rsid w:val="00713ABC"/>
    <w:rsid w:val="00714306"/>
    <w:rsid w:val="00714673"/>
    <w:rsid w:val="00714E9C"/>
    <w:rsid w:val="007157C8"/>
    <w:rsid w:val="007161DB"/>
    <w:rsid w:val="00716F26"/>
    <w:rsid w:val="00717454"/>
    <w:rsid w:val="007200D9"/>
    <w:rsid w:val="00720503"/>
    <w:rsid w:val="00720943"/>
    <w:rsid w:val="00721D6C"/>
    <w:rsid w:val="00723994"/>
    <w:rsid w:val="007250D0"/>
    <w:rsid w:val="00725978"/>
    <w:rsid w:val="007260A0"/>
    <w:rsid w:val="007264E7"/>
    <w:rsid w:val="00727D79"/>
    <w:rsid w:val="00727F02"/>
    <w:rsid w:val="007307B3"/>
    <w:rsid w:val="00731216"/>
    <w:rsid w:val="0073197F"/>
    <w:rsid w:val="00731C96"/>
    <w:rsid w:val="00732A34"/>
    <w:rsid w:val="00732A8A"/>
    <w:rsid w:val="00732FC0"/>
    <w:rsid w:val="0073358A"/>
    <w:rsid w:val="007348B9"/>
    <w:rsid w:val="00735D76"/>
    <w:rsid w:val="00736CA8"/>
    <w:rsid w:val="00743C1E"/>
    <w:rsid w:val="00743C77"/>
    <w:rsid w:val="0074473F"/>
    <w:rsid w:val="007449D7"/>
    <w:rsid w:val="007451BE"/>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105"/>
    <w:rsid w:val="00765E8F"/>
    <w:rsid w:val="00766E97"/>
    <w:rsid w:val="007673B7"/>
    <w:rsid w:val="00767FB7"/>
    <w:rsid w:val="0077078C"/>
    <w:rsid w:val="00770AF5"/>
    <w:rsid w:val="0077269C"/>
    <w:rsid w:val="00772B95"/>
    <w:rsid w:val="007737A3"/>
    <w:rsid w:val="00773BB8"/>
    <w:rsid w:val="007748A3"/>
    <w:rsid w:val="007749D9"/>
    <w:rsid w:val="0077517E"/>
    <w:rsid w:val="00775637"/>
    <w:rsid w:val="0077565E"/>
    <w:rsid w:val="00775A75"/>
    <w:rsid w:val="00776491"/>
    <w:rsid w:val="007765A0"/>
    <w:rsid w:val="00776650"/>
    <w:rsid w:val="007772F8"/>
    <w:rsid w:val="0077762D"/>
    <w:rsid w:val="00777CB5"/>
    <w:rsid w:val="00777EDA"/>
    <w:rsid w:val="00780634"/>
    <w:rsid w:val="0078115E"/>
    <w:rsid w:val="0078134B"/>
    <w:rsid w:val="007817BA"/>
    <w:rsid w:val="00781E1E"/>
    <w:rsid w:val="00782B6B"/>
    <w:rsid w:val="007833AC"/>
    <w:rsid w:val="00783CC3"/>
    <w:rsid w:val="007840A3"/>
    <w:rsid w:val="00785F3B"/>
    <w:rsid w:val="007863CD"/>
    <w:rsid w:val="00790554"/>
    <w:rsid w:val="0079137A"/>
    <w:rsid w:val="00791A7B"/>
    <w:rsid w:val="00791FF9"/>
    <w:rsid w:val="007934F7"/>
    <w:rsid w:val="00793EE3"/>
    <w:rsid w:val="0079404A"/>
    <w:rsid w:val="007942E0"/>
    <w:rsid w:val="00794935"/>
    <w:rsid w:val="007952BA"/>
    <w:rsid w:val="007961CB"/>
    <w:rsid w:val="007A001B"/>
    <w:rsid w:val="007A0B0D"/>
    <w:rsid w:val="007A0E3A"/>
    <w:rsid w:val="007A1271"/>
    <w:rsid w:val="007A4D96"/>
    <w:rsid w:val="007A5EF2"/>
    <w:rsid w:val="007B0654"/>
    <w:rsid w:val="007B1CF9"/>
    <w:rsid w:val="007B2AB2"/>
    <w:rsid w:val="007B37F0"/>
    <w:rsid w:val="007B65AA"/>
    <w:rsid w:val="007B7393"/>
    <w:rsid w:val="007B7914"/>
    <w:rsid w:val="007C0838"/>
    <w:rsid w:val="007C09C7"/>
    <w:rsid w:val="007C0FC8"/>
    <w:rsid w:val="007C178B"/>
    <w:rsid w:val="007C27EF"/>
    <w:rsid w:val="007C2D57"/>
    <w:rsid w:val="007C3DF7"/>
    <w:rsid w:val="007C68B3"/>
    <w:rsid w:val="007C74A8"/>
    <w:rsid w:val="007D227C"/>
    <w:rsid w:val="007D264E"/>
    <w:rsid w:val="007D2D5E"/>
    <w:rsid w:val="007D4040"/>
    <w:rsid w:val="007D4A1E"/>
    <w:rsid w:val="007D4B43"/>
    <w:rsid w:val="007D5470"/>
    <w:rsid w:val="007D62B0"/>
    <w:rsid w:val="007D6824"/>
    <w:rsid w:val="007E15B2"/>
    <w:rsid w:val="007E1F46"/>
    <w:rsid w:val="007E2989"/>
    <w:rsid w:val="007E2A41"/>
    <w:rsid w:val="007E3631"/>
    <w:rsid w:val="007E52B2"/>
    <w:rsid w:val="007E64C7"/>
    <w:rsid w:val="007E65E8"/>
    <w:rsid w:val="007E7E36"/>
    <w:rsid w:val="007F21FC"/>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56CE"/>
    <w:rsid w:val="00817D32"/>
    <w:rsid w:val="0082289C"/>
    <w:rsid w:val="00822B8F"/>
    <w:rsid w:val="00823913"/>
    <w:rsid w:val="0082401E"/>
    <w:rsid w:val="0082480F"/>
    <w:rsid w:val="008252BC"/>
    <w:rsid w:val="00825312"/>
    <w:rsid w:val="00825376"/>
    <w:rsid w:val="0082585A"/>
    <w:rsid w:val="00826E34"/>
    <w:rsid w:val="00826FA0"/>
    <w:rsid w:val="008272B2"/>
    <w:rsid w:val="00830B78"/>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127"/>
    <w:rsid w:val="0084432A"/>
    <w:rsid w:val="00844A35"/>
    <w:rsid w:val="0084699F"/>
    <w:rsid w:val="00846CCB"/>
    <w:rsid w:val="0084728D"/>
    <w:rsid w:val="00847EDD"/>
    <w:rsid w:val="00850E5E"/>
    <w:rsid w:val="008517F7"/>
    <w:rsid w:val="0085372E"/>
    <w:rsid w:val="00853E35"/>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67B43"/>
    <w:rsid w:val="008717E3"/>
    <w:rsid w:val="008725D5"/>
    <w:rsid w:val="00872B4A"/>
    <w:rsid w:val="00873845"/>
    <w:rsid w:val="0087430D"/>
    <w:rsid w:val="00875832"/>
    <w:rsid w:val="008765F7"/>
    <w:rsid w:val="00877186"/>
    <w:rsid w:val="00877421"/>
    <w:rsid w:val="00881AE2"/>
    <w:rsid w:val="00882BCA"/>
    <w:rsid w:val="0088389E"/>
    <w:rsid w:val="008838B4"/>
    <w:rsid w:val="008838D5"/>
    <w:rsid w:val="00883C1E"/>
    <w:rsid w:val="00884D28"/>
    <w:rsid w:val="00884E41"/>
    <w:rsid w:val="00886704"/>
    <w:rsid w:val="00886AC4"/>
    <w:rsid w:val="00891072"/>
    <w:rsid w:val="00891776"/>
    <w:rsid w:val="00891B6F"/>
    <w:rsid w:val="008934A4"/>
    <w:rsid w:val="008934D6"/>
    <w:rsid w:val="008936E9"/>
    <w:rsid w:val="00893B15"/>
    <w:rsid w:val="0089458B"/>
    <w:rsid w:val="00894C36"/>
    <w:rsid w:val="00897B7D"/>
    <w:rsid w:val="008A01A8"/>
    <w:rsid w:val="008A04BA"/>
    <w:rsid w:val="008A0524"/>
    <w:rsid w:val="008A36F8"/>
    <w:rsid w:val="008A5C87"/>
    <w:rsid w:val="008A6888"/>
    <w:rsid w:val="008B0457"/>
    <w:rsid w:val="008B096D"/>
    <w:rsid w:val="008B2084"/>
    <w:rsid w:val="008B30C0"/>
    <w:rsid w:val="008B3855"/>
    <w:rsid w:val="008B3A2D"/>
    <w:rsid w:val="008B4710"/>
    <w:rsid w:val="008B509E"/>
    <w:rsid w:val="008B54AB"/>
    <w:rsid w:val="008B54D5"/>
    <w:rsid w:val="008B570C"/>
    <w:rsid w:val="008B5EF0"/>
    <w:rsid w:val="008C04F9"/>
    <w:rsid w:val="008C2320"/>
    <w:rsid w:val="008C24B6"/>
    <w:rsid w:val="008C27F4"/>
    <w:rsid w:val="008C451E"/>
    <w:rsid w:val="008C4E32"/>
    <w:rsid w:val="008C5950"/>
    <w:rsid w:val="008C5D3D"/>
    <w:rsid w:val="008C7B98"/>
    <w:rsid w:val="008D076A"/>
    <w:rsid w:val="008D23C0"/>
    <w:rsid w:val="008D2727"/>
    <w:rsid w:val="008D5977"/>
    <w:rsid w:val="008D70E9"/>
    <w:rsid w:val="008D78CD"/>
    <w:rsid w:val="008E0A50"/>
    <w:rsid w:val="008E1038"/>
    <w:rsid w:val="008E21B3"/>
    <w:rsid w:val="008E267D"/>
    <w:rsid w:val="008E3B69"/>
    <w:rsid w:val="008E57C0"/>
    <w:rsid w:val="008E5B2E"/>
    <w:rsid w:val="008E5E14"/>
    <w:rsid w:val="008E5E99"/>
    <w:rsid w:val="008E5EFD"/>
    <w:rsid w:val="008E6E25"/>
    <w:rsid w:val="008E7068"/>
    <w:rsid w:val="008F0D15"/>
    <w:rsid w:val="008F3B6F"/>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255"/>
    <w:rsid w:val="0091485A"/>
    <w:rsid w:val="00916C6C"/>
    <w:rsid w:val="009201F5"/>
    <w:rsid w:val="00920B86"/>
    <w:rsid w:val="00920DD9"/>
    <w:rsid w:val="0092237F"/>
    <w:rsid w:val="0092250A"/>
    <w:rsid w:val="00922719"/>
    <w:rsid w:val="00922F82"/>
    <w:rsid w:val="009235D8"/>
    <w:rsid w:val="00924955"/>
    <w:rsid w:val="00924DD1"/>
    <w:rsid w:val="0092607B"/>
    <w:rsid w:val="009264ED"/>
    <w:rsid w:val="00926849"/>
    <w:rsid w:val="009310D6"/>
    <w:rsid w:val="0093277B"/>
    <w:rsid w:val="00932AE8"/>
    <w:rsid w:val="00932CC4"/>
    <w:rsid w:val="009339D1"/>
    <w:rsid w:val="00936AEC"/>
    <w:rsid w:val="009370D9"/>
    <w:rsid w:val="00937161"/>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2F92"/>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3E8C"/>
    <w:rsid w:val="00984DE4"/>
    <w:rsid w:val="009850CF"/>
    <w:rsid w:val="00985356"/>
    <w:rsid w:val="0098545C"/>
    <w:rsid w:val="009865E6"/>
    <w:rsid w:val="00987CEF"/>
    <w:rsid w:val="0099040F"/>
    <w:rsid w:val="00990AB2"/>
    <w:rsid w:val="00991498"/>
    <w:rsid w:val="00993549"/>
    <w:rsid w:val="0099406F"/>
    <w:rsid w:val="00994DCE"/>
    <w:rsid w:val="009958C0"/>
    <w:rsid w:val="00995F8D"/>
    <w:rsid w:val="009A1D61"/>
    <w:rsid w:val="009A298D"/>
    <w:rsid w:val="009A32AB"/>
    <w:rsid w:val="009A3377"/>
    <w:rsid w:val="009A78F0"/>
    <w:rsid w:val="009B2324"/>
    <w:rsid w:val="009B296B"/>
    <w:rsid w:val="009B57DC"/>
    <w:rsid w:val="009B66E6"/>
    <w:rsid w:val="009B69A0"/>
    <w:rsid w:val="009B6F6B"/>
    <w:rsid w:val="009B7CCB"/>
    <w:rsid w:val="009B7D2C"/>
    <w:rsid w:val="009C086F"/>
    <w:rsid w:val="009C2536"/>
    <w:rsid w:val="009C4705"/>
    <w:rsid w:val="009C4D9B"/>
    <w:rsid w:val="009C4E79"/>
    <w:rsid w:val="009C513C"/>
    <w:rsid w:val="009C6B06"/>
    <w:rsid w:val="009C7FE7"/>
    <w:rsid w:val="009D0C2D"/>
    <w:rsid w:val="009D1E48"/>
    <w:rsid w:val="009D26A9"/>
    <w:rsid w:val="009D46F6"/>
    <w:rsid w:val="009D4E52"/>
    <w:rsid w:val="009D5E42"/>
    <w:rsid w:val="009D7791"/>
    <w:rsid w:val="009E0542"/>
    <w:rsid w:val="009E077F"/>
    <w:rsid w:val="009E0B68"/>
    <w:rsid w:val="009E1365"/>
    <w:rsid w:val="009E28D4"/>
    <w:rsid w:val="009E3A9F"/>
    <w:rsid w:val="009E6F32"/>
    <w:rsid w:val="009E74C1"/>
    <w:rsid w:val="009E7F70"/>
    <w:rsid w:val="009F3379"/>
    <w:rsid w:val="009F40E2"/>
    <w:rsid w:val="009F54CD"/>
    <w:rsid w:val="009F64CC"/>
    <w:rsid w:val="009F67E9"/>
    <w:rsid w:val="009F6A59"/>
    <w:rsid w:val="00A007CB"/>
    <w:rsid w:val="00A00BA8"/>
    <w:rsid w:val="00A02A68"/>
    <w:rsid w:val="00A04558"/>
    <w:rsid w:val="00A05126"/>
    <w:rsid w:val="00A05165"/>
    <w:rsid w:val="00A057A8"/>
    <w:rsid w:val="00A05B9C"/>
    <w:rsid w:val="00A0709E"/>
    <w:rsid w:val="00A11F42"/>
    <w:rsid w:val="00A12EA5"/>
    <w:rsid w:val="00A13791"/>
    <w:rsid w:val="00A13E9D"/>
    <w:rsid w:val="00A13F81"/>
    <w:rsid w:val="00A141DB"/>
    <w:rsid w:val="00A14836"/>
    <w:rsid w:val="00A14C6C"/>
    <w:rsid w:val="00A14F42"/>
    <w:rsid w:val="00A15D28"/>
    <w:rsid w:val="00A16F39"/>
    <w:rsid w:val="00A17302"/>
    <w:rsid w:val="00A177F0"/>
    <w:rsid w:val="00A20586"/>
    <w:rsid w:val="00A210F0"/>
    <w:rsid w:val="00A22131"/>
    <w:rsid w:val="00A2267A"/>
    <w:rsid w:val="00A235A7"/>
    <w:rsid w:val="00A23AD5"/>
    <w:rsid w:val="00A2529A"/>
    <w:rsid w:val="00A270ED"/>
    <w:rsid w:val="00A273DC"/>
    <w:rsid w:val="00A276D6"/>
    <w:rsid w:val="00A3054F"/>
    <w:rsid w:val="00A30899"/>
    <w:rsid w:val="00A32213"/>
    <w:rsid w:val="00A332EF"/>
    <w:rsid w:val="00A334A3"/>
    <w:rsid w:val="00A33BC4"/>
    <w:rsid w:val="00A340C7"/>
    <w:rsid w:val="00A352C2"/>
    <w:rsid w:val="00A35F23"/>
    <w:rsid w:val="00A3608A"/>
    <w:rsid w:val="00A36A43"/>
    <w:rsid w:val="00A36AD7"/>
    <w:rsid w:val="00A40786"/>
    <w:rsid w:val="00A42B1A"/>
    <w:rsid w:val="00A43FFC"/>
    <w:rsid w:val="00A442D0"/>
    <w:rsid w:val="00A446E2"/>
    <w:rsid w:val="00A450A6"/>
    <w:rsid w:val="00A45762"/>
    <w:rsid w:val="00A45B87"/>
    <w:rsid w:val="00A46D40"/>
    <w:rsid w:val="00A46F6B"/>
    <w:rsid w:val="00A47578"/>
    <w:rsid w:val="00A478D1"/>
    <w:rsid w:val="00A47B2A"/>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1F33"/>
    <w:rsid w:val="00A62293"/>
    <w:rsid w:val="00A64697"/>
    <w:rsid w:val="00A6512A"/>
    <w:rsid w:val="00A663D7"/>
    <w:rsid w:val="00A6673B"/>
    <w:rsid w:val="00A66B6F"/>
    <w:rsid w:val="00A67C2D"/>
    <w:rsid w:val="00A70014"/>
    <w:rsid w:val="00A7136D"/>
    <w:rsid w:val="00A743BD"/>
    <w:rsid w:val="00A753F2"/>
    <w:rsid w:val="00A7572B"/>
    <w:rsid w:val="00A759BF"/>
    <w:rsid w:val="00A77381"/>
    <w:rsid w:val="00A77A1A"/>
    <w:rsid w:val="00A80007"/>
    <w:rsid w:val="00A81A47"/>
    <w:rsid w:val="00A81E17"/>
    <w:rsid w:val="00A8295E"/>
    <w:rsid w:val="00A83AF9"/>
    <w:rsid w:val="00A84D67"/>
    <w:rsid w:val="00A8587C"/>
    <w:rsid w:val="00A85E7C"/>
    <w:rsid w:val="00A860E1"/>
    <w:rsid w:val="00A86175"/>
    <w:rsid w:val="00A867EB"/>
    <w:rsid w:val="00A86BA8"/>
    <w:rsid w:val="00A87263"/>
    <w:rsid w:val="00A901E0"/>
    <w:rsid w:val="00A918C7"/>
    <w:rsid w:val="00A930B0"/>
    <w:rsid w:val="00A95282"/>
    <w:rsid w:val="00A963A5"/>
    <w:rsid w:val="00A97513"/>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A7B04"/>
    <w:rsid w:val="00AB1695"/>
    <w:rsid w:val="00AB1B33"/>
    <w:rsid w:val="00AB1EC7"/>
    <w:rsid w:val="00AB28E5"/>
    <w:rsid w:val="00AB2B09"/>
    <w:rsid w:val="00AB2BDD"/>
    <w:rsid w:val="00AB4BC0"/>
    <w:rsid w:val="00AB5052"/>
    <w:rsid w:val="00AB52F3"/>
    <w:rsid w:val="00AB69EE"/>
    <w:rsid w:val="00AC1954"/>
    <w:rsid w:val="00AC2CA3"/>
    <w:rsid w:val="00AC3257"/>
    <w:rsid w:val="00AC406C"/>
    <w:rsid w:val="00AC4CDD"/>
    <w:rsid w:val="00AC500E"/>
    <w:rsid w:val="00AC7454"/>
    <w:rsid w:val="00AC7D16"/>
    <w:rsid w:val="00AC7D2C"/>
    <w:rsid w:val="00AD0941"/>
    <w:rsid w:val="00AD1CB9"/>
    <w:rsid w:val="00AD319D"/>
    <w:rsid w:val="00AD3649"/>
    <w:rsid w:val="00AD49F3"/>
    <w:rsid w:val="00AD5AB0"/>
    <w:rsid w:val="00AD6150"/>
    <w:rsid w:val="00AD77C1"/>
    <w:rsid w:val="00AE10DE"/>
    <w:rsid w:val="00AE2798"/>
    <w:rsid w:val="00AE3142"/>
    <w:rsid w:val="00AE3214"/>
    <w:rsid w:val="00AE3377"/>
    <w:rsid w:val="00AE3A4A"/>
    <w:rsid w:val="00AE3BD5"/>
    <w:rsid w:val="00AE424D"/>
    <w:rsid w:val="00AE4A88"/>
    <w:rsid w:val="00AE70B4"/>
    <w:rsid w:val="00AF0071"/>
    <w:rsid w:val="00AF007D"/>
    <w:rsid w:val="00AF11F1"/>
    <w:rsid w:val="00AF2D89"/>
    <w:rsid w:val="00AF6C6D"/>
    <w:rsid w:val="00AF70A5"/>
    <w:rsid w:val="00AF7A0B"/>
    <w:rsid w:val="00B0001B"/>
    <w:rsid w:val="00B011A0"/>
    <w:rsid w:val="00B02080"/>
    <w:rsid w:val="00B02419"/>
    <w:rsid w:val="00B030B3"/>
    <w:rsid w:val="00B04987"/>
    <w:rsid w:val="00B04A5F"/>
    <w:rsid w:val="00B0685A"/>
    <w:rsid w:val="00B068FE"/>
    <w:rsid w:val="00B07342"/>
    <w:rsid w:val="00B07D82"/>
    <w:rsid w:val="00B07F02"/>
    <w:rsid w:val="00B10107"/>
    <w:rsid w:val="00B1010B"/>
    <w:rsid w:val="00B10AFE"/>
    <w:rsid w:val="00B11C43"/>
    <w:rsid w:val="00B12373"/>
    <w:rsid w:val="00B132DC"/>
    <w:rsid w:val="00B13B66"/>
    <w:rsid w:val="00B145BB"/>
    <w:rsid w:val="00B14A33"/>
    <w:rsid w:val="00B14E1C"/>
    <w:rsid w:val="00B16CF0"/>
    <w:rsid w:val="00B21BB2"/>
    <w:rsid w:val="00B224F2"/>
    <w:rsid w:val="00B25881"/>
    <w:rsid w:val="00B266E8"/>
    <w:rsid w:val="00B3014E"/>
    <w:rsid w:val="00B307B3"/>
    <w:rsid w:val="00B311F0"/>
    <w:rsid w:val="00B318A9"/>
    <w:rsid w:val="00B328C3"/>
    <w:rsid w:val="00B329C6"/>
    <w:rsid w:val="00B33C3B"/>
    <w:rsid w:val="00B33D65"/>
    <w:rsid w:val="00B34328"/>
    <w:rsid w:val="00B343F4"/>
    <w:rsid w:val="00B34A73"/>
    <w:rsid w:val="00B3549C"/>
    <w:rsid w:val="00B35D9E"/>
    <w:rsid w:val="00B36FA6"/>
    <w:rsid w:val="00B416F0"/>
    <w:rsid w:val="00B41FD3"/>
    <w:rsid w:val="00B42046"/>
    <w:rsid w:val="00B43466"/>
    <w:rsid w:val="00B451A5"/>
    <w:rsid w:val="00B45EE1"/>
    <w:rsid w:val="00B46733"/>
    <w:rsid w:val="00B5120B"/>
    <w:rsid w:val="00B54024"/>
    <w:rsid w:val="00B54E92"/>
    <w:rsid w:val="00B572B5"/>
    <w:rsid w:val="00B60297"/>
    <w:rsid w:val="00B60E64"/>
    <w:rsid w:val="00B617F9"/>
    <w:rsid w:val="00B63250"/>
    <w:rsid w:val="00B64C27"/>
    <w:rsid w:val="00B64E88"/>
    <w:rsid w:val="00B66A92"/>
    <w:rsid w:val="00B66BD0"/>
    <w:rsid w:val="00B67376"/>
    <w:rsid w:val="00B70EBF"/>
    <w:rsid w:val="00B72700"/>
    <w:rsid w:val="00B73746"/>
    <w:rsid w:val="00B749EA"/>
    <w:rsid w:val="00B7631C"/>
    <w:rsid w:val="00B76BB7"/>
    <w:rsid w:val="00B80059"/>
    <w:rsid w:val="00B80288"/>
    <w:rsid w:val="00B80594"/>
    <w:rsid w:val="00B80609"/>
    <w:rsid w:val="00B80B7C"/>
    <w:rsid w:val="00B82D1A"/>
    <w:rsid w:val="00B83F3F"/>
    <w:rsid w:val="00B8400B"/>
    <w:rsid w:val="00B8416D"/>
    <w:rsid w:val="00B84DC3"/>
    <w:rsid w:val="00B85438"/>
    <w:rsid w:val="00B86FAE"/>
    <w:rsid w:val="00B90346"/>
    <w:rsid w:val="00B90C20"/>
    <w:rsid w:val="00B90CB5"/>
    <w:rsid w:val="00B9185D"/>
    <w:rsid w:val="00B92777"/>
    <w:rsid w:val="00B92BB0"/>
    <w:rsid w:val="00B93D0F"/>
    <w:rsid w:val="00B95087"/>
    <w:rsid w:val="00B95789"/>
    <w:rsid w:val="00B96F9D"/>
    <w:rsid w:val="00B9736E"/>
    <w:rsid w:val="00BA0C4C"/>
    <w:rsid w:val="00BA35F8"/>
    <w:rsid w:val="00BA422E"/>
    <w:rsid w:val="00BA46B1"/>
    <w:rsid w:val="00BA4907"/>
    <w:rsid w:val="00BA59EB"/>
    <w:rsid w:val="00BA5B5B"/>
    <w:rsid w:val="00BA69D3"/>
    <w:rsid w:val="00BB0971"/>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54"/>
    <w:rsid w:val="00BC5BAA"/>
    <w:rsid w:val="00BD10A7"/>
    <w:rsid w:val="00BD1584"/>
    <w:rsid w:val="00BD1CFF"/>
    <w:rsid w:val="00BD24F1"/>
    <w:rsid w:val="00BD3534"/>
    <w:rsid w:val="00BD608A"/>
    <w:rsid w:val="00BD793A"/>
    <w:rsid w:val="00BD7A36"/>
    <w:rsid w:val="00BD7E00"/>
    <w:rsid w:val="00BE473C"/>
    <w:rsid w:val="00BE4B9E"/>
    <w:rsid w:val="00BE6AC4"/>
    <w:rsid w:val="00BE6E00"/>
    <w:rsid w:val="00BF0C32"/>
    <w:rsid w:val="00BF0F25"/>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5653"/>
    <w:rsid w:val="00C06D24"/>
    <w:rsid w:val="00C0722B"/>
    <w:rsid w:val="00C07802"/>
    <w:rsid w:val="00C07EA0"/>
    <w:rsid w:val="00C100AC"/>
    <w:rsid w:val="00C106CB"/>
    <w:rsid w:val="00C1091E"/>
    <w:rsid w:val="00C12B9B"/>
    <w:rsid w:val="00C12F0F"/>
    <w:rsid w:val="00C131E4"/>
    <w:rsid w:val="00C13FE9"/>
    <w:rsid w:val="00C14323"/>
    <w:rsid w:val="00C14807"/>
    <w:rsid w:val="00C150A9"/>
    <w:rsid w:val="00C151ED"/>
    <w:rsid w:val="00C156F7"/>
    <w:rsid w:val="00C167E9"/>
    <w:rsid w:val="00C1708E"/>
    <w:rsid w:val="00C170A1"/>
    <w:rsid w:val="00C173D4"/>
    <w:rsid w:val="00C17BEA"/>
    <w:rsid w:val="00C2008B"/>
    <w:rsid w:val="00C20E3C"/>
    <w:rsid w:val="00C2142A"/>
    <w:rsid w:val="00C21642"/>
    <w:rsid w:val="00C21DB4"/>
    <w:rsid w:val="00C223C7"/>
    <w:rsid w:val="00C22792"/>
    <w:rsid w:val="00C23186"/>
    <w:rsid w:val="00C23B6D"/>
    <w:rsid w:val="00C23CB8"/>
    <w:rsid w:val="00C23F6D"/>
    <w:rsid w:val="00C24459"/>
    <w:rsid w:val="00C24984"/>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01B1"/>
    <w:rsid w:val="00C51086"/>
    <w:rsid w:val="00C51C1B"/>
    <w:rsid w:val="00C53D72"/>
    <w:rsid w:val="00C54069"/>
    <w:rsid w:val="00C57A31"/>
    <w:rsid w:val="00C60D60"/>
    <w:rsid w:val="00C613F3"/>
    <w:rsid w:val="00C61779"/>
    <w:rsid w:val="00C620FD"/>
    <w:rsid w:val="00C622B3"/>
    <w:rsid w:val="00C62C1B"/>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87044"/>
    <w:rsid w:val="00C9026A"/>
    <w:rsid w:val="00C9062C"/>
    <w:rsid w:val="00C9084A"/>
    <w:rsid w:val="00C90B14"/>
    <w:rsid w:val="00C9293B"/>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5F6E"/>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3D39"/>
    <w:rsid w:val="00CC4C32"/>
    <w:rsid w:val="00CC60E6"/>
    <w:rsid w:val="00CC73FC"/>
    <w:rsid w:val="00CC74D1"/>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0037"/>
    <w:rsid w:val="00CF17D7"/>
    <w:rsid w:val="00CF29D2"/>
    <w:rsid w:val="00CF2C30"/>
    <w:rsid w:val="00CF306A"/>
    <w:rsid w:val="00CF31A7"/>
    <w:rsid w:val="00CF3C75"/>
    <w:rsid w:val="00CF46B2"/>
    <w:rsid w:val="00CF4BD1"/>
    <w:rsid w:val="00CF66B5"/>
    <w:rsid w:val="00D00B5A"/>
    <w:rsid w:val="00D01084"/>
    <w:rsid w:val="00D01712"/>
    <w:rsid w:val="00D01FB9"/>
    <w:rsid w:val="00D0274E"/>
    <w:rsid w:val="00D03534"/>
    <w:rsid w:val="00D0594D"/>
    <w:rsid w:val="00D06296"/>
    <w:rsid w:val="00D06A7C"/>
    <w:rsid w:val="00D06CB2"/>
    <w:rsid w:val="00D07F77"/>
    <w:rsid w:val="00D121CF"/>
    <w:rsid w:val="00D126C3"/>
    <w:rsid w:val="00D12AB6"/>
    <w:rsid w:val="00D12AD3"/>
    <w:rsid w:val="00D12DAF"/>
    <w:rsid w:val="00D1314A"/>
    <w:rsid w:val="00D1326E"/>
    <w:rsid w:val="00D1379B"/>
    <w:rsid w:val="00D15CF3"/>
    <w:rsid w:val="00D162AB"/>
    <w:rsid w:val="00D1728E"/>
    <w:rsid w:val="00D2098D"/>
    <w:rsid w:val="00D217E1"/>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062A"/>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2702"/>
    <w:rsid w:val="00D5274A"/>
    <w:rsid w:val="00D527FA"/>
    <w:rsid w:val="00D53454"/>
    <w:rsid w:val="00D53A53"/>
    <w:rsid w:val="00D55DF4"/>
    <w:rsid w:val="00D5649D"/>
    <w:rsid w:val="00D603D3"/>
    <w:rsid w:val="00D6096D"/>
    <w:rsid w:val="00D60F06"/>
    <w:rsid w:val="00D61481"/>
    <w:rsid w:val="00D6268C"/>
    <w:rsid w:val="00D63B0D"/>
    <w:rsid w:val="00D64669"/>
    <w:rsid w:val="00D648F5"/>
    <w:rsid w:val="00D658A1"/>
    <w:rsid w:val="00D6607E"/>
    <w:rsid w:val="00D66716"/>
    <w:rsid w:val="00D667AA"/>
    <w:rsid w:val="00D66A5D"/>
    <w:rsid w:val="00D700FC"/>
    <w:rsid w:val="00D70263"/>
    <w:rsid w:val="00D744FF"/>
    <w:rsid w:val="00D755C5"/>
    <w:rsid w:val="00D76974"/>
    <w:rsid w:val="00D81003"/>
    <w:rsid w:val="00D810C3"/>
    <w:rsid w:val="00D82695"/>
    <w:rsid w:val="00D82828"/>
    <w:rsid w:val="00D82BE4"/>
    <w:rsid w:val="00D8333C"/>
    <w:rsid w:val="00D84468"/>
    <w:rsid w:val="00D8468F"/>
    <w:rsid w:val="00D84B96"/>
    <w:rsid w:val="00D85101"/>
    <w:rsid w:val="00D85B72"/>
    <w:rsid w:val="00D86445"/>
    <w:rsid w:val="00D86519"/>
    <w:rsid w:val="00D86A52"/>
    <w:rsid w:val="00D86A70"/>
    <w:rsid w:val="00D878CB"/>
    <w:rsid w:val="00D87F26"/>
    <w:rsid w:val="00D9004F"/>
    <w:rsid w:val="00D905E0"/>
    <w:rsid w:val="00D91BC3"/>
    <w:rsid w:val="00D923E9"/>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2A9"/>
    <w:rsid w:val="00DF379D"/>
    <w:rsid w:val="00DF3ABA"/>
    <w:rsid w:val="00DF3E85"/>
    <w:rsid w:val="00DF53AC"/>
    <w:rsid w:val="00DF58DD"/>
    <w:rsid w:val="00DF5A86"/>
    <w:rsid w:val="00DF6990"/>
    <w:rsid w:val="00DF6DB9"/>
    <w:rsid w:val="00DF7649"/>
    <w:rsid w:val="00DF7A39"/>
    <w:rsid w:val="00DF7B01"/>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CD8"/>
    <w:rsid w:val="00E227A1"/>
    <w:rsid w:val="00E22856"/>
    <w:rsid w:val="00E234C7"/>
    <w:rsid w:val="00E24137"/>
    <w:rsid w:val="00E24E43"/>
    <w:rsid w:val="00E2603D"/>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4D4"/>
    <w:rsid w:val="00E46E7D"/>
    <w:rsid w:val="00E47748"/>
    <w:rsid w:val="00E4788C"/>
    <w:rsid w:val="00E51573"/>
    <w:rsid w:val="00E5168C"/>
    <w:rsid w:val="00E51F94"/>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4E7B"/>
    <w:rsid w:val="00E860EA"/>
    <w:rsid w:val="00E86315"/>
    <w:rsid w:val="00E86340"/>
    <w:rsid w:val="00E90379"/>
    <w:rsid w:val="00E909E2"/>
    <w:rsid w:val="00E9143E"/>
    <w:rsid w:val="00E91440"/>
    <w:rsid w:val="00E91D94"/>
    <w:rsid w:val="00E92E3E"/>
    <w:rsid w:val="00E93854"/>
    <w:rsid w:val="00E940DF"/>
    <w:rsid w:val="00E94154"/>
    <w:rsid w:val="00E947DE"/>
    <w:rsid w:val="00E97ACF"/>
    <w:rsid w:val="00EA2EE1"/>
    <w:rsid w:val="00EA339B"/>
    <w:rsid w:val="00EA3F3F"/>
    <w:rsid w:val="00EA3F88"/>
    <w:rsid w:val="00EA630C"/>
    <w:rsid w:val="00EA6568"/>
    <w:rsid w:val="00EA77B0"/>
    <w:rsid w:val="00EB0C28"/>
    <w:rsid w:val="00EB2785"/>
    <w:rsid w:val="00EB5ECF"/>
    <w:rsid w:val="00EB60CD"/>
    <w:rsid w:val="00EB6A20"/>
    <w:rsid w:val="00EB7F64"/>
    <w:rsid w:val="00EC030F"/>
    <w:rsid w:val="00EC1B93"/>
    <w:rsid w:val="00EC2827"/>
    <w:rsid w:val="00EC2C14"/>
    <w:rsid w:val="00EC2C30"/>
    <w:rsid w:val="00EC3422"/>
    <w:rsid w:val="00EC3FCB"/>
    <w:rsid w:val="00EC45E9"/>
    <w:rsid w:val="00EC4CF2"/>
    <w:rsid w:val="00EC4D93"/>
    <w:rsid w:val="00EC4E6F"/>
    <w:rsid w:val="00EC6544"/>
    <w:rsid w:val="00EC6F1E"/>
    <w:rsid w:val="00ED009A"/>
    <w:rsid w:val="00ED09F6"/>
    <w:rsid w:val="00ED1434"/>
    <w:rsid w:val="00ED1F3E"/>
    <w:rsid w:val="00ED6277"/>
    <w:rsid w:val="00ED6D08"/>
    <w:rsid w:val="00ED6FE2"/>
    <w:rsid w:val="00ED7412"/>
    <w:rsid w:val="00ED7455"/>
    <w:rsid w:val="00ED76D2"/>
    <w:rsid w:val="00EE00B8"/>
    <w:rsid w:val="00EE2696"/>
    <w:rsid w:val="00EE5727"/>
    <w:rsid w:val="00EE5B34"/>
    <w:rsid w:val="00EE6CA0"/>
    <w:rsid w:val="00EE76BD"/>
    <w:rsid w:val="00EE771E"/>
    <w:rsid w:val="00EF2098"/>
    <w:rsid w:val="00EF31F8"/>
    <w:rsid w:val="00EF662C"/>
    <w:rsid w:val="00EF6BC2"/>
    <w:rsid w:val="00EF77D5"/>
    <w:rsid w:val="00EF77D7"/>
    <w:rsid w:val="00EF7B4B"/>
    <w:rsid w:val="00F02AF4"/>
    <w:rsid w:val="00F033FF"/>
    <w:rsid w:val="00F054BF"/>
    <w:rsid w:val="00F05E14"/>
    <w:rsid w:val="00F063BE"/>
    <w:rsid w:val="00F06923"/>
    <w:rsid w:val="00F06CBE"/>
    <w:rsid w:val="00F06DE0"/>
    <w:rsid w:val="00F0756A"/>
    <w:rsid w:val="00F101E3"/>
    <w:rsid w:val="00F10F54"/>
    <w:rsid w:val="00F124B4"/>
    <w:rsid w:val="00F13DB0"/>
    <w:rsid w:val="00F1460A"/>
    <w:rsid w:val="00F148E9"/>
    <w:rsid w:val="00F1522F"/>
    <w:rsid w:val="00F1797F"/>
    <w:rsid w:val="00F20010"/>
    <w:rsid w:val="00F20681"/>
    <w:rsid w:val="00F21015"/>
    <w:rsid w:val="00F21A85"/>
    <w:rsid w:val="00F229D3"/>
    <w:rsid w:val="00F231BC"/>
    <w:rsid w:val="00F232E7"/>
    <w:rsid w:val="00F2347A"/>
    <w:rsid w:val="00F23C45"/>
    <w:rsid w:val="00F2424E"/>
    <w:rsid w:val="00F25D8A"/>
    <w:rsid w:val="00F26F4A"/>
    <w:rsid w:val="00F273FF"/>
    <w:rsid w:val="00F27448"/>
    <w:rsid w:val="00F30358"/>
    <w:rsid w:val="00F30F33"/>
    <w:rsid w:val="00F31806"/>
    <w:rsid w:val="00F32DD2"/>
    <w:rsid w:val="00F33C09"/>
    <w:rsid w:val="00F350C0"/>
    <w:rsid w:val="00F356A6"/>
    <w:rsid w:val="00F35FA2"/>
    <w:rsid w:val="00F360A2"/>
    <w:rsid w:val="00F36D5B"/>
    <w:rsid w:val="00F37CE3"/>
    <w:rsid w:val="00F37DEF"/>
    <w:rsid w:val="00F413E1"/>
    <w:rsid w:val="00F41CCE"/>
    <w:rsid w:val="00F43BE7"/>
    <w:rsid w:val="00F45CD9"/>
    <w:rsid w:val="00F46A1B"/>
    <w:rsid w:val="00F4754B"/>
    <w:rsid w:val="00F477BE"/>
    <w:rsid w:val="00F50951"/>
    <w:rsid w:val="00F50AD6"/>
    <w:rsid w:val="00F522ED"/>
    <w:rsid w:val="00F56B61"/>
    <w:rsid w:val="00F573EA"/>
    <w:rsid w:val="00F57807"/>
    <w:rsid w:val="00F60270"/>
    <w:rsid w:val="00F624B0"/>
    <w:rsid w:val="00F62568"/>
    <w:rsid w:val="00F62C28"/>
    <w:rsid w:val="00F62ED1"/>
    <w:rsid w:val="00F64257"/>
    <w:rsid w:val="00F64530"/>
    <w:rsid w:val="00F662DC"/>
    <w:rsid w:val="00F671B2"/>
    <w:rsid w:val="00F67941"/>
    <w:rsid w:val="00F67A47"/>
    <w:rsid w:val="00F67B96"/>
    <w:rsid w:val="00F70A83"/>
    <w:rsid w:val="00F70E9A"/>
    <w:rsid w:val="00F71081"/>
    <w:rsid w:val="00F71479"/>
    <w:rsid w:val="00F71FE6"/>
    <w:rsid w:val="00F7244B"/>
    <w:rsid w:val="00F75CB4"/>
    <w:rsid w:val="00F760F4"/>
    <w:rsid w:val="00F76339"/>
    <w:rsid w:val="00F77BCC"/>
    <w:rsid w:val="00F77F20"/>
    <w:rsid w:val="00F8199C"/>
    <w:rsid w:val="00F8212C"/>
    <w:rsid w:val="00F82681"/>
    <w:rsid w:val="00F82A48"/>
    <w:rsid w:val="00F82D6D"/>
    <w:rsid w:val="00F83EAF"/>
    <w:rsid w:val="00F86377"/>
    <w:rsid w:val="00F86A1F"/>
    <w:rsid w:val="00F86BA8"/>
    <w:rsid w:val="00F873CC"/>
    <w:rsid w:val="00F878FF"/>
    <w:rsid w:val="00F90BC8"/>
    <w:rsid w:val="00F91CE8"/>
    <w:rsid w:val="00F922EC"/>
    <w:rsid w:val="00F93012"/>
    <w:rsid w:val="00F95821"/>
    <w:rsid w:val="00F966CA"/>
    <w:rsid w:val="00F96ECE"/>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2C90"/>
    <w:rsid w:val="00FE3696"/>
    <w:rsid w:val="00FE3A1B"/>
    <w:rsid w:val="00FE476F"/>
    <w:rsid w:val="00FE4F22"/>
    <w:rsid w:val="00FE5A45"/>
    <w:rsid w:val="00FE69A6"/>
    <w:rsid w:val="00FE78CD"/>
    <w:rsid w:val="00FF01D7"/>
    <w:rsid w:val="00FF0397"/>
    <w:rsid w:val="00FF096F"/>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fill="f" fillcolor="white" stroke="f">
      <v:fill color="white" on="f"/>
      <v:stroke on="f"/>
      <v:textbox inset="0,0,0,0"/>
    </o:shapedefaults>
    <o:shapelayout v:ext="edit">
      <o:idmap v:ext="edit" data="2"/>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5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lang w:val="en-US"/>
    </w:rPr>
  </w:style>
  <w:style w:type="character" w:customStyle="1" w:styleId="ui-provider">
    <w:name w:val="ui-provider"/>
    <w:basedOn w:val="DefaultParagraphFont"/>
    <w:rsid w:val="00B14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E38025-4FD0-4278-87FD-11F2FDCC0683}">
  <ds:schemaRefs>
    <ds:schemaRef ds:uri="http://schemas.openxmlformats.org/officeDocument/2006/bibliography"/>
  </ds:schemaRefs>
</ds:datastoreItem>
</file>

<file path=customXml/itemProps2.xml><?xml version="1.0" encoding="utf-8"?>
<ds:datastoreItem xmlns:ds="http://schemas.openxmlformats.org/officeDocument/2006/customXml" ds:itemID="{1CE63309-9C33-43A3-B40C-F645D01CCBEA}">
  <ds:schemaRefs>
    <ds:schemaRef ds:uri="http://schemas.openxmlformats.org/officeDocument/2006/bibliography"/>
  </ds:schemaRefs>
</ds:datastoreItem>
</file>

<file path=customXml/itemProps3.xml><?xml version="1.0" encoding="utf-8"?>
<ds:datastoreItem xmlns:ds="http://schemas.openxmlformats.org/officeDocument/2006/customXml" ds:itemID="{AEFB1D3A-7F75-429B-AB78-772553DAF9BC}">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70</Pages>
  <Words>20737</Words>
  <Characters>123205</Characters>
  <Application>Microsoft Office Word</Application>
  <DocSecurity>0</DocSecurity>
  <Lines>1026</Lines>
  <Paragraphs>287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143655</CharactersWithSpaces>
  <SharedDoc>false</SharedDoc>
  <HLinks>
    <vt:vector size="96" baseType="variant">
      <vt:variant>
        <vt:i4>1835061</vt:i4>
      </vt:variant>
      <vt:variant>
        <vt:i4>92</vt:i4>
      </vt:variant>
      <vt:variant>
        <vt:i4>0</vt:i4>
      </vt:variant>
      <vt:variant>
        <vt:i4>5</vt:i4>
      </vt:variant>
      <vt:variant>
        <vt:lpwstr/>
      </vt:variant>
      <vt:variant>
        <vt:lpwstr>_Toc52461758</vt:lpwstr>
      </vt:variant>
      <vt:variant>
        <vt:i4>1245237</vt:i4>
      </vt:variant>
      <vt:variant>
        <vt:i4>86</vt:i4>
      </vt:variant>
      <vt:variant>
        <vt:i4>0</vt:i4>
      </vt:variant>
      <vt:variant>
        <vt:i4>5</vt:i4>
      </vt:variant>
      <vt:variant>
        <vt:lpwstr/>
      </vt:variant>
      <vt:variant>
        <vt:lpwstr>_Toc52461757</vt:lpwstr>
      </vt:variant>
      <vt:variant>
        <vt:i4>1179701</vt:i4>
      </vt:variant>
      <vt:variant>
        <vt:i4>80</vt:i4>
      </vt:variant>
      <vt:variant>
        <vt:i4>0</vt:i4>
      </vt:variant>
      <vt:variant>
        <vt:i4>5</vt:i4>
      </vt:variant>
      <vt:variant>
        <vt:lpwstr/>
      </vt:variant>
      <vt:variant>
        <vt:lpwstr>_Toc52461756</vt:lpwstr>
      </vt:variant>
      <vt:variant>
        <vt:i4>1114165</vt:i4>
      </vt:variant>
      <vt:variant>
        <vt:i4>74</vt:i4>
      </vt:variant>
      <vt:variant>
        <vt:i4>0</vt:i4>
      </vt:variant>
      <vt:variant>
        <vt:i4>5</vt:i4>
      </vt:variant>
      <vt:variant>
        <vt:lpwstr/>
      </vt:variant>
      <vt:variant>
        <vt:lpwstr>_Toc52461755</vt:lpwstr>
      </vt:variant>
      <vt:variant>
        <vt:i4>1048629</vt:i4>
      </vt:variant>
      <vt:variant>
        <vt:i4>68</vt:i4>
      </vt:variant>
      <vt:variant>
        <vt:i4>0</vt:i4>
      </vt:variant>
      <vt:variant>
        <vt:i4>5</vt:i4>
      </vt:variant>
      <vt:variant>
        <vt:lpwstr/>
      </vt:variant>
      <vt:variant>
        <vt:lpwstr>_Toc52461754</vt:lpwstr>
      </vt:variant>
      <vt:variant>
        <vt:i4>1507381</vt:i4>
      </vt:variant>
      <vt:variant>
        <vt:i4>62</vt:i4>
      </vt:variant>
      <vt:variant>
        <vt:i4>0</vt:i4>
      </vt:variant>
      <vt:variant>
        <vt:i4>5</vt:i4>
      </vt:variant>
      <vt:variant>
        <vt:lpwstr/>
      </vt:variant>
      <vt:variant>
        <vt:lpwstr>_Toc52461753</vt:lpwstr>
      </vt:variant>
      <vt:variant>
        <vt:i4>1441845</vt:i4>
      </vt:variant>
      <vt:variant>
        <vt:i4>56</vt:i4>
      </vt:variant>
      <vt:variant>
        <vt:i4>0</vt:i4>
      </vt:variant>
      <vt:variant>
        <vt:i4>5</vt:i4>
      </vt:variant>
      <vt:variant>
        <vt:lpwstr/>
      </vt:variant>
      <vt:variant>
        <vt:lpwstr>_Toc52461752</vt:lpwstr>
      </vt:variant>
      <vt:variant>
        <vt:i4>1376309</vt:i4>
      </vt:variant>
      <vt:variant>
        <vt:i4>50</vt:i4>
      </vt:variant>
      <vt:variant>
        <vt:i4>0</vt:i4>
      </vt:variant>
      <vt:variant>
        <vt:i4>5</vt:i4>
      </vt:variant>
      <vt:variant>
        <vt:lpwstr/>
      </vt:variant>
      <vt:variant>
        <vt:lpwstr>_Toc52461751</vt:lpwstr>
      </vt:variant>
      <vt:variant>
        <vt:i4>1310773</vt:i4>
      </vt:variant>
      <vt:variant>
        <vt:i4>44</vt:i4>
      </vt:variant>
      <vt:variant>
        <vt:i4>0</vt:i4>
      </vt:variant>
      <vt:variant>
        <vt:i4>5</vt:i4>
      </vt:variant>
      <vt:variant>
        <vt:lpwstr/>
      </vt:variant>
      <vt:variant>
        <vt:lpwstr>_Toc52461750</vt:lpwstr>
      </vt:variant>
      <vt:variant>
        <vt:i4>1900596</vt:i4>
      </vt:variant>
      <vt:variant>
        <vt:i4>38</vt:i4>
      </vt:variant>
      <vt:variant>
        <vt:i4>0</vt:i4>
      </vt:variant>
      <vt:variant>
        <vt:i4>5</vt:i4>
      </vt:variant>
      <vt:variant>
        <vt:lpwstr/>
      </vt:variant>
      <vt:variant>
        <vt:lpwstr>_Toc52461749</vt:lpwstr>
      </vt:variant>
      <vt:variant>
        <vt:i4>1835060</vt:i4>
      </vt:variant>
      <vt:variant>
        <vt:i4>32</vt:i4>
      </vt:variant>
      <vt:variant>
        <vt:i4>0</vt:i4>
      </vt:variant>
      <vt:variant>
        <vt:i4>5</vt:i4>
      </vt:variant>
      <vt:variant>
        <vt:lpwstr/>
      </vt:variant>
      <vt:variant>
        <vt:lpwstr>_Toc52461748</vt:lpwstr>
      </vt:variant>
      <vt:variant>
        <vt:i4>1245236</vt:i4>
      </vt:variant>
      <vt:variant>
        <vt:i4>26</vt:i4>
      </vt:variant>
      <vt:variant>
        <vt:i4>0</vt:i4>
      </vt:variant>
      <vt:variant>
        <vt:i4>5</vt:i4>
      </vt:variant>
      <vt:variant>
        <vt:lpwstr/>
      </vt:variant>
      <vt:variant>
        <vt:lpwstr>_Toc52461747</vt:lpwstr>
      </vt:variant>
      <vt:variant>
        <vt:i4>1179700</vt:i4>
      </vt:variant>
      <vt:variant>
        <vt:i4>20</vt:i4>
      </vt:variant>
      <vt:variant>
        <vt:i4>0</vt:i4>
      </vt:variant>
      <vt:variant>
        <vt:i4>5</vt:i4>
      </vt:variant>
      <vt:variant>
        <vt:lpwstr/>
      </vt:variant>
      <vt:variant>
        <vt:lpwstr>_Toc52461746</vt:lpwstr>
      </vt:variant>
      <vt:variant>
        <vt:i4>1114164</vt:i4>
      </vt:variant>
      <vt:variant>
        <vt:i4>14</vt:i4>
      </vt:variant>
      <vt:variant>
        <vt:i4>0</vt:i4>
      </vt:variant>
      <vt:variant>
        <vt:i4>5</vt:i4>
      </vt:variant>
      <vt:variant>
        <vt:lpwstr/>
      </vt:variant>
      <vt:variant>
        <vt:lpwstr>_Toc52461745</vt:lpwstr>
      </vt:variant>
      <vt:variant>
        <vt:i4>1048628</vt:i4>
      </vt:variant>
      <vt:variant>
        <vt:i4>8</vt:i4>
      </vt:variant>
      <vt:variant>
        <vt:i4>0</vt:i4>
      </vt:variant>
      <vt:variant>
        <vt:i4>5</vt:i4>
      </vt:variant>
      <vt:variant>
        <vt:lpwstr/>
      </vt:variant>
      <vt:variant>
        <vt:lpwstr>_Toc52461744</vt:lpwstr>
      </vt:variant>
      <vt:variant>
        <vt:i4>1507380</vt:i4>
      </vt:variant>
      <vt:variant>
        <vt:i4>2</vt:i4>
      </vt:variant>
      <vt:variant>
        <vt:i4>0</vt:i4>
      </vt:variant>
      <vt:variant>
        <vt:i4>5</vt:i4>
      </vt:variant>
      <vt:variant>
        <vt:lpwstr/>
      </vt:variant>
      <vt:variant>
        <vt:lpwstr>_Toc52461743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2023-12-06T10:02:00Z</dcterms:created>
  <dcterms:modified xsi:type="dcterms:W3CDTF">2023-12-06T10:47:00Z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41badce7,1d2f1552,1dc33b2e,10f4dfb6,50263a1b,373719cd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ies>
</file>