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6B0B" w14:textId="77777777" w:rsidR="00F874F9" w:rsidRPr="00B72593"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EN</w:t>
      </w:r>
    </w:p>
    <w:p w14:paraId="080C6CDA" w14:textId="77777777"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r w:rsidR="009D0A84">
        <w:rPr>
          <w:rFonts w:ascii="Times New Roman" w:hAnsi="Times New Roman"/>
          <w:b/>
          <w:color w:val="auto"/>
          <w:sz w:val="24"/>
          <w:szCs w:val="24"/>
        </w:rPr>
        <w:t>XIII</w:t>
      </w:r>
    </w:p>
    <w:p w14:paraId="5FB89161" w14:textId="77777777" w:rsidR="00FF40EF" w:rsidRDefault="00FF40EF" w:rsidP="00A15D28">
      <w:pPr>
        <w:jc w:val="center"/>
        <w:rPr>
          <w:rFonts w:ascii="Times New Roman" w:hAnsi="Times New Roman"/>
          <w:b/>
          <w:color w:val="auto"/>
          <w:sz w:val="24"/>
          <w:szCs w:val="24"/>
        </w:rPr>
      </w:pPr>
    </w:p>
    <w:p w14:paraId="46AE1A31" w14:textId="77777777" w:rsidR="00FF40EF" w:rsidRDefault="00FF40EF" w:rsidP="00A15D28">
      <w:pPr>
        <w:jc w:val="center"/>
        <w:rPr>
          <w:rFonts w:ascii="Times New Roman" w:hAnsi="Times New Roman"/>
          <w:b/>
          <w:color w:val="auto"/>
          <w:sz w:val="24"/>
          <w:szCs w:val="24"/>
        </w:rPr>
      </w:pPr>
    </w:p>
    <w:p w14:paraId="202FAF7B" w14:textId="77777777" w:rsidR="00FF40EF" w:rsidRPr="00B72593" w:rsidRDefault="00FF40EF" w:rsidP="00A15D28">
      <w:pPr>
        <w:jc w:val="center"/>
        <w:rPr>
          <w:rFonts w:ascii="Times New Roman" w:hAnsi="Times New Roman"/>
          <w:b/>
          <w:color w:val="auto"/>
          <w:sz w:val="24"/>
          <w:szCs w:val="24"/>
        </w:rPr>
      </w:pPr>
    </w:p>
    <w:p w14:paraId="606BC7D1" w14:textId="77777777"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21DD775E" w14:textId="77777777" w:rsidR="00E10F1A" w:rsidRPr="00E10F1A" w:rsidRDefault="00E10F1A" w:rsidP="00A15D28">
      <w:pPr>
        <w:jc w:val="center"/>
        <w:rPr>
          <w:rFonts w:ascii="Times New Roman" w:hAnsi="Times New Roman"/>
          <w:b/>
          <w:sz w:val="24"/>
          <w:lang w:eastAsia="de-DE"/>
        </w:rPr>
      </w:pPr>
    </w:p>
    <w:p w14:paraId="48390DD7"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FD4CFE4" w14:textId="77777777" w:rsidR="00F4754B" w:rsidRPr="00FE002E" w:rsidRDefault="00F4754B" w:rsidP="00F4754B">
      <w:pPr>
        <w:pStyle w:val="BodyText1"/>
        <w:rPr>
          <w:rFonts w:ascii="Times New Roman" w:hAnsi="Times New Roman"/>
        </w:rPr>
      </w:pPr>
    </w:p>
    <w:p w14:paraId="32382F0D" w14:textId="77777777" w:rsidR="00A15D28" w:rsidRPr="00FE002E" w:rsidRDefault="00A15D28" w:rsidP="00F4754B">
      <w:pPr>
        <w:pStyle w:val="BodyText1"/>
        <w:rPr>
          <w:rFonts w:ascii="Times New Roman" w:hAnsi="Times New Roman"/>
        </w:rPr>
      </w:pPr>
    </w:p>
    <w:p w14:paraId="3071DBAB" w14:textId="77777777" w:rsidR="00F4754B" w:rsidRPr="00FE002E" w:rsidRDefault="00F4754B" w:rsidP="00F4754B">
      <w:pPr>
        <w:pStyle w:val="BodyText1"/>
        <w:rPr>
          <w:rFonts w:ascii="Times New Roman" w:hAnsi="Times New Roman"/>
        </w:rPr>
      </w:pPr>
    </w:p>
    <w:p w14:paraId="1B04EFB6" w14:textId="77777777" w:rsidR="009112BB" w:rsidRPr="00FE002E" w:rsidRDefault="009112BB" w:rsidP="009112BB">
      <w:pPr>
        <w:pStyle w:val="BodyText1"/>
        <w:ind w:left="720"/>
        <w:rPr>
          <w:rFonts w:ascii="Times New Roman" w:hAnsi="Times New Roman"/>
        </w:rPr>
      </w:pPr>
    </w:p>
    <w:p w14:paraId="276CE2A0"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73ECEDF" w14:textId="77777777" w:rsidR="00907416" w:rsidRDefault="000D24B3">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5F930412" w14:textId="77777777" w:rsidR="000D338D" w:rsidRDefault="00391EF9" w:rsidP="00F4754B">
      <w:pPr>
        <w:pStyle w:val="BodyText1"/>
        <w:rPr>
          <w:rFonts w:ascii="Times New Roman" w:hAnsi="Times New Roman"/>
        </w:rPr>
      </w:pPr>
      <w:r w:rsidRPr="00FE002E">
        <w:rPr>
          <w:rFonts w:ascii="Times New Roman" w:hAnsi="Times New Roman"/>
        </w:rPr>
        <w:fldChar w:fldCharType="end"/>
      </w:r>
    </w:p>
    <w:p w14:paraId="2610162F" w14:textId="77777777" w:rsidR="000D338D" w:rsidRDefault="000D338D">
      <w:pPr>
        <w:rPr>
          <w:rFonts w:ascii="Times New Roman" w:hAnsi="Times New Roman"/>
          <w:sz w:val="20"/>
        </w:rPr>
      </w:pPr>
      <w:r>
        <w:rPr>
          <w:rFonts w:ascii="Times New Roman" w:hAnsi="Times New Roman"/>
        </w:rPr>
        <w:br w:type="page"/>
      </w:r>
    </w:p>
    <w:p w14:paraId="522FD547" w14:textId="77777777" w:rsidR="00F4754B" w:rsidRPr="00FE002E" w:rsidRDefault="00F4754B" w:rsidP="00F4754B">
      <w:pPr>
        <w:pStyle w:val="BodyText1"/>
        <w:rPr>
          <w:rFonts w:ascii="Times New Roman" w:hAnsi="Times New Roman"/>
        </w:rPr>
      </w:pPr>
    </w:p>
    <w:p w14:paraId="1015D438"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14:paraId="307B3080" w14:textId="77777777" w:rsidR="00FF2091" w:rsidRPr="00CF306A" w:rsidRDefault="00FF2091" w:rsidP="00A860E1">
      <w:pPr>
        <w:pStyle w:val="BodyText1"/>
      </w:pPr>
      <w:bookmarkStart w:id="5" w:name="_Toc351048500"/>
    </w:p>
    <w:p w14:paraId="01007545" w14:textId="29EF8984" w:rsidR="003A5275" w:rsidRPr="003A5275" w:rsidRDefault="003A5275" w:rsidP="003A5275">
      <w:pPr>
        <w:pStyle w:val="InstructionsText2"/>
        <w:ind w:left="720" w:hanging="360"/>
        <w:rPr>
          <w:rFonts w:eastAsia="Times New Roman"/>
          <w:bCs/>
          <w:szCs w:val="17"/>
          <w:lang w:eastAsia="de-DE"/>
        </w:rPr>
      </w:pPr>
      <w:bookmarkStart w:id="6" w:name="_Toc264038399"/>
      <w:bookmarkStart w:id="7" w:name="_Toc294018834"/>
      <w:bookmarkEnd w:id="5"/>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99F989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Pr>
          <w:rFonts w:eastAsia="Times New Roman"/>
          <w:bCs/>
          <w:szCs w:val="17"/>
          <w:lang w:eastAsia="de-DE"/>
        </w:rPr>
        <w:t>in accordance with</w:t>
      </w:r>
      <w:r w:rsidRPr="003A5275">
        <w:rPr>
          <w:rFonts w:eastAsia="Times New Roman"/>
          <w:bCs/>
          <w:szCs w:val="17"/>
          <w:lang w:eastAsia="de-DE"/>
        </w:rPr>
        <w:t xml:space="preserve"> the provisions of those legal agreements.</w:t>
      </w:r>
    </w:p>
    <w:p w14:paraId="4AAD4EA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75AFC07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72784CC8"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56EED514" w14:textId="5EF90A5E" w:rsidR="003973EB" w:rsidRDefault="003A5275" w:rsidP="003A5275">
      <w:pPr>
        <w:pStyle w:val="InstructionsText2"/>
        <w:ind w:left="720" w:hanging="360"/>
        <w:rPr>
          <w:ins w:id="8" w:author="Author"/>
          <w:rFonts w:eastAsia="Times New Roman"/>
          <w:bCs/>
          <w:szCs w:val="17"/>
          <w:lang w:eastAsia="de-DE"/>
        </w:rPr>
      </w:pPr>
      <w:r w:rsidRPr="003A5275">
        <w:rPr>
          <w:rFonts w:eastAsia="Times New Roman"/>
          <w:bCs/>
          <w:szCs w:val="17"/>
          <w:lang w:eastAsia="de-DE"/>
        </w:rPr>
        <w:t>6</w:t>
      </w:r>
      <w:del w:id="9" w:author="Author">
        <w:r w:rsidRPr="003A5275" w:rsidDel="003973EB">
          <w:rPr>
            <w:rFonts w:eastAsia="Times New Roman"/>
            <w:bCs/>
            <w:szCs w:val="17"/>
            <w:lang w:eastAsia="de-DE"/>
          </w:rPr>
          <w:delText>.</w:delText>
        </w:r>
      </w:del>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ins w:id="10" w:author="Author">
        <w:r w:rsidR="003973EB">
          <w:rPr>
            <w:rFonts w:eastAsia="Times New Roman"/>
            <w:bCs/>
            <w:szCs w:val="17"/>
            <w:lang w:eastAsia="de-DE"/>
          </w:rPr>
          <w:t xml:space="preserve"> </w:t>
        </w:r>
        <w:r w:rsidR="003973EB" w:rsidRPr="00A91ED1">
          <w:rPr>
            <w:rFonts w:eastAsia="Times New Roman"/>
            <w:bCs/>
            <w:szCs w:val="17"/>
            <w:lang w:eastAsia="de-DE"/>
          </w:rPr>
          <w:t>Interest</w:t>
        </w:r>
        <w:r w:rsidR="003973EB" w:rsidRPr="003973EB">
          <w:rPr>
            <w:rFonts w:eastAsia="Times New Roman"/>
            <w:b/>
            <w:bCs/>
            <w:szCs w:val="17"/>
            <w:lang w:eastAsia="de-DE"/>
          </w:rPr>
          <w:t xml:space="preserve"> outflows and inflows</w:t>
        </w:r>
        <w:r w:rsidR="003973EB" w:rsidRPr="003973EB">
          <w:rPr>
            <w:rFonts w:eastAsia="Times New Roman"/>
            <w:bCs/>
            <w:szCs w:val="17"/>
            <w:lang w:eastAsia="de-DE"/>
          </w:rPr>
          <w:t xml:space="preserve"> from all on and off balance sheet instruments </w:t>
        </w:r>
        <w:r w:rsidR="0010154F">
          <w:rPr>
            <w:rFonts w:eastAsia="Times New Roman"/>
            <w:bCs/>
            <w:szCs w:val="17"/>
            <w:lang w:eastAsia="de-DE"/>
          </w:rPr>
          <w:t xml:space="preserve">other than guarantees </w:t>
        </w:r>
        <w:r w:rsidR="003973EB" w:rsidRPr="003973EB">
          <w:rPr>
            <w:rFonts w:eastAsia="Times New Roman"/>
            <w:bCs/>
            <w:szCs w:val="17"/>
            <w:lang w:eastAsia="de-DE"/>
          </w:rPr>
          <w:t>shall be included in all relevant items of the ‘o</w:t>
        </w:r>
        <w:r w:rsidR="003973EB">
          <w:rPr>
            <w:rFonts w:eastAsia="Times New Roman"/>
            <w:bCs/>
            <w:szCs w:val="17"/>
            <w:lang w:eastAsia="de-DE"/>
          </w:rPr>
          <w:t xml:space="preserve">utflows’ and ‘inflows’ sections, </w:t>
        </w:r>
        <w:del w:id="11" w:author="Author">
          <w:r w:rsidR="00C12DC9" w:rsidDel="003973EB">
            <w:rPr>
              <w:rFonts w:eastAsia="Times New Roman"/>
              <w:bCs/>
              <w:szCs w:val="17"/>
              <w:lang w:eastAsia="de-DE"/>
            </w:rPr>
            <w:delText xml:space="preserve"> F</w:delText>
          </w:r>
          <w:r w:rsidR="00C12DC9" w:rsidRPr="00C12DC9" w:rsidDel="003973EB">
            <w:rPr>
              <w:rFonts w:eastAsia="Times New Roman"/>
              <w:bCs/>
              <w:szCs w:val="17"/>
              <w:lang w:eastAsia="de-DE"/>
            </w:rPr>
            <w:delText xml:space="preserve">uture </w:delText>
          </w:r>
          <w:r w:rsidR="00C74D51" w:rsidDel="003973EB">
            <w:rPr>
              <w:rFonts w:eastAsia="Times New Roman"/>
              <w:bCs/>
              <w:szCs w:val="17"/>
              <w:lang w:eastAsia="de-DE"/>
            </w:rPr>
            <w:delText>Payments and receipts of</w:delText>
          </w:r>
          <w:r w:rsidR="00C12DC9" w:rsidDel="003973EB">
            <w:rPr>
              <w:rFonts w:eastAsia="Times New Roman"/>
              <w:bCs/>
              <w:szCs w:val="17"/>
              <w:lang w:eastAsia="de-DE"/>
            </w:rPr>
            <w:delText xml:space="preserve">paid and received </w:delText>
          </w:r>
          <w:r w:rsidR="00C74D51" w:rsidDel="003973EB">
            <w:rPr>
              <w:rFonts w:eastAsia="Times New Roman"/>
              <w:bCs/>
              <w:szCs w:val="17"/>
              <w:lang w:eastAsia="de-DE"/>
            </w:rPr>
            <w:delText xml:space="preserve"> </w:delText>
          </w:r>
          <w:r w:rsidR="00C12DC9" w:rsidRPr="00C12DC9" w:rsidDel="003973EB">
            <w:rPr>
              <w:rFonts w:eastAsia="Times New Roman"/>
              <w:bCs/>
              <w:szCs w:val="17"/>
              <w:lang w:eastAsia="de-DE"/>
            </w:rPr>
            <w:delText xml:space="preserve">interest rates to </w:delText>
          </w:r>
          <w:r w:rsidR="00C12DC9" w:rsidDel="003973EB">
            <w:rPr>
              <w:rFonts w:eastAsia="Times New Roman"/>
              <w:bCs/>
              <w:szCs w:val="17"/>
              <w:lang w:eastAsia="de-DE"/>
            </w:rPr>
            <w:delText>shall</w:delText>
          </w:r>
          <w:r w:rsidR="00C74D51" w:rsidDel="003973EB">
            <w:rPr>
              <w:rFonts w:eastAsia="Times New Roman"/>
              <w:bCs/>
              <w:szCs w:val="17"/>
              <w:lang w:eastAsia="de-DE"/>
            </w:rPr>
            <w:delText xml:space="preserve"> </w:delText>
          </w:r>
          <w:r w:rsidR="00C12DC9" w:rsidDel="003973EB">
            <w:rPr>
              <w:rFonts w:eastAsia="Times New Roman"/>
              <w:bCs/>
              <w:szCs w:val="17"/>
              <w:lang w:eastAsia="de-DE"/>
            </w:rPr>
            <w:delText xml:space="preserve"> be reported</w:delText>
          </w:r>
        </w:del>
        <w:r w:rsidR="00C74D51">
          <w:rPr>
            <w:rFonts w:eastAsia="Times New Roman"/>
            <w:bCs/>
            <w:szCs w:val="17"/>
            <w:lang w:eastAsia="de-DE"/>
          </w:rPr>
          <w:t xml:space="preserve"> in the corresponding time bucket</w:t>
        </w:r>
        <w:r w:rsidR="00C12DC9">
          <w:rPr>
            <w:rFonts w:eastAsia="Times New Roman"/>
            <w:bCs/>
            <w:szCs w:val="17"/>
            <w:lang w:eastAsia="de-DE"/>
          </w:rPr>
          <w:t xml:space="preserve"> </w:t>
        </w:r>
        <w:r w:rsidR="00C74D51">
          <w:rPr>
            <w:rFonts w:eastAsia="Times New Roman"/>
            <w:bCs/>
            <w:szCs w:val="17"/>
            <w:lang w:eastAsia="de-DE"/>
          </w:rPr>
          <w:t xml:space="preserve">where they fall due. Payments and receipts of interest that fall due after </w:t>
        </w:r>
        <w:del w:id="12" w:author="Author">
          <w:r w:rsidR="00C12DC9" w:rsidRPr="00C12DC9" w:rsidDel="00C74D51">
            <w:rPr>
              <w:rFonts w:eastAsia="Times New Roman"/>
              <w:bCs/>
              <w:szCs w:val="17"/>
              <w:lang w:eastAsia="de-DE"/>
            </w:rPr>
            <w:delText xml:space="preserve"> for the time buckets covering the first </w:delText>
          </w:r>
        </w:del>
        <w:r w:rsidR="00C12DC9" w:rsidRPr="00C12DC9">
          <w:rPr>
            <w:rFonts w:eastAsia="Times New Roman"/>
            <w:bCs/>
            <w:szCs w:val="17"/>
            <w:lang w:eastAsia="de-DE"/>
          </w:rPr>
          <w:t>5 years</w:t>
        </w:r>
        <w:r w:rsidR="00C74D51">
          <w:rPr>
            <w:rFonts w:eastAsia="Times New Roman"/>
            <w:bCs/>
            <w:szCs w:val="17"/>
            <w:lang w:eastAsia="de-DE"/>
          </w:rPr>
          <w:t xml:space="preserve"> from the reporting reference date shall be excluded from the maturity ladder.</w:t>
        </w:r>
      </w:ins>
    </w:p>
    <w:p w14:paraId="0C2678B0" w14:textId="30E5CEE0" w:rsidR="003A5275" w:rsidRPr="003A5275" w:rsidDel="000D0CBF" w:rsidRDefault="003A5275" w:rsidP="000D24B3">
      <w:pPr>
        <w:pStyle w:val="InstructionsText2"/>
        <w:rPr>
          <w:del w:id="13" w:author="Author"/>
          <w:rFonts w:eastAsia="Times New Roman"/>
          <w:bCs/>
          <w:szCs w:val="17"/>
          <w:lang w:eastAsia="de-DE"/>
        </w:rPr>
      </w:pPr>
    </w:p>
    <w:p w14:paraId="3AF0BE4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40C1329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4EBEA18C"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024857C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 xml:space="preserve">Contractual flows shall be allocated across the twenty-two time buckets </w:t>
      </w:r>
      <w:r w:rsidR="00236038">
        <w:rPr>
          <w:rFonts w:eastAsia="Times New Roman"/>
          <w:bCs/>
          <w:szCs w:val="17"/>
          <w:lang w:eastAsia="de-DE"/>
        </w:rPr>
        <w:t>in accordance with</w:t>
      </w:r>
      <w:r w:rsidRPr="003A5275">
        <w:rPr>
          <w:rFonts w:eastAsia="Times New Roman"/>
          <w:bCs/>
          <w:szCs w:val="17"/>
          <w:lang w:eastAsia="de-DE"/>
        </w:rPr>
        <w:t xml:space="preserve">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2C5BE73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 xml:space="preserve">All contractual flows shall be reported, including all </w:t>
      </w:r>
      <w:del w:id="14" w:author="Author">
        <w:r w:rsidRPr="003A5275" w:rsidDel="00F76ADC">
          <w:rPr>
            <w:rFonts w:eastAsia="Times New Roman"/>
            <w:bCs/>
            <w:szCs w:val="17"/>
            <w:lang w:eastAsia="de-DE"/>
          </w:rPr>
          <w:delText xml:space="preserve">material </w:delText>
        </w:r>
      </w:del>
      <w:r w:rsidRPr="003A5275">
        <w:rPr>
          <w:rFonts w:eastAsia="Times New Roman"/>
          <w:bCs/>
          <w:szCs w:val="17"/>
          <w:lang w:eastAsia="de-DE"/>
        </w:rPr>
        <w:t>cash-flows from non-financial activities such as taxes, bonuses, dividends and rents.</w:t>
      </w:r>
      <w:ins w:id="15" w:author="Author">
        <w:r w:rsidR="00C74D51">
          <w:rPr>
            <w:rFonts w:eastAsia="Times New Roman"/>
            <w:bCs/>
            <w:szCs w:val="17"/>
            <w:lang w:eastAsia="de-DE"/>
          </w:rPr>
          <w:t xml:space="preserve"> </w:t>
        </w:r>
        <w:del w:id="16" w:author="Author">
          <w:r w:rsidR="00C74D51" w:rsidDel="003353A6">
            <w:rPr>
              <w:rFonts w:eastAsia="Times New Roman"/>
              <w:bCs/>
              <w:szCs w:val="17"/>
              <w:lang w:eastAsia="de-DE"/>
            </w:rPr>
            <w:delText>M</w:delText>
          </w:r>
          <w:r w:rsidR="00C74D51" w:rsidRPr="00C74D51" w:rsidDel="003353A6">
            <w:rPr>
              <w:rFonts w:eastAsia="Times New Roman"/>
              <w:bCs/>
              <w:szCs w:val="17"/>
              <w:lang w:eastAsia="de-DE"/>
            </w:rPr>
            <w:delText>aterial c</w:delText>
          </w:r>
        </w:del>
        <w:r w:rsidR="003353A6">
          <w:rPr>
            <w:rFonts w:eastAsia="Times New Roman"/>
            <w:bCs/>
            <w:szCs w:val="17"/>
            <w:lang w:eastAsia="de-DE"/>
          </w:rPr>
          <w:t>C</w:t>
        </w:r>
        <w:r w:rsidR="00C74D51" w:rsidRPr="00C74D51">
          <w:rPr>
            <w:rFonts w:eastAsia="Times New Roman"/>
            <w:bCs/>
            <w:szCs w:val="17"/>
            <w:lang w:eastAsia="de-DE"/>
          </w:rPr>
          <w:t>ash-flows from non-financial activities</w:t>
        </w:r>
        <w:r w:rsidR="00C74D51" w:rsidRPr="00C74D51">
          <w:t xml:space="preserve"> </w:t>
        </w:r>
        <w:r w:rsidR="00C74D51" w:rsidRPr="00C74D51">
          <w:rPr>
            <w:rFonts w:eastAsia="Times New Roman"/>
            <w:bCs/>
            <w:szCs w:val="17"/>
            <w:lang w:eastAsia="de-DE"/>
          </w:rPr>
          <w:t>shall be reported in the corresponding time bucket where they fall due</w:t>
        </w:r>
        <w:r w:rsidR="00C74D51">
          <w:rPr>
            <w:rFonts w:eastAsia="Times New Roman"/>
            <w:bCs/>
            <w:szCs w:val="17"/>
            <w:lang w:eastAsia="de-DE"/>
          </w:rPr>
          <w:t xml:space="preserve">. These cash flows </w:t>
        </w:r>
        <w:r w:rsidR="00C74D51" w:rsidRPr="00C74D51">
          <w:rPr>
            <w:rFonts w:eastAsia="Times New Roman"/>
            <w:bCs/>
            <w:szCs w:val="17"/>
            <w:lang w:eastAsia="de-DE"/>
          </w:rPr>
          <w:t>shall be excluded from the maturity ladder w</w:t>
        </w:r>
        <w:r w:rsidR="00C74D51">
          <w:rPr>
            <w:rFonts w:eastAsia="Times New Roman"/>
            <w:bCs/>
            <w:szCs w:val="17"/>
            <w:lang w:eastAsia="de-DE"/>
          </w:rPr>
          <w:t>here they fall due after 5 years from the reporting reference date.</w:t>
        </w:r>
        <w:del w:id="17" w:author="Author">
          <w:r w:rsidR="00C12DC9" w:rsidDel="00C74D51">
            <w:rPr>
              <w:rFonts w:eastAsia="Times New Roman"/>
              <w:bCs/>
              <w:szCs w:val="17"/>
              <w:lang w:eastAsia="de-DE"/>
            </w:rPr>
            <w:delText xml:space="preserve"> </w:delText>
          </w:r>
        </w:del>
      </w:ins>
    </w:p>
    <w:p w14:paraId="5CC25A90"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27192386" w14:textId="77777777" w:rsidR="003A5275" w:rsidRPr="003A5275" w:rsidRDefault="003A5275" w:rsidP="003A5275">
      <w:pPr>
        <w:pStyle w:val="BodyText1"/>
        <w:ind w:left="720"/>
        <w:rPr>
          <w:rFonts w:ascii="Times New Roman" w:hAnsi="Times New Roman"/>
        </w:rPr>
      </w:pPr>
    </w:p>
    <w:p w14:paraId="0A74A406"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7C53393"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23586D7D" w14:textId="5F22AE3F"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(c)</w:t>
      </w:r>
      <w:r w:rsidRPr="003A5275">
        <w:rPr>
          <w:rFonts w:eastAsia="Times New Roman"/>
          <w:bCs/>
          <w:szCs w:val="17"/>
          <w:lang w:eastAsia="de-DE"/>
        </w:rPr>
        <w:tab/>
      </w:r>
      <w:ins w:id="18" w:author="Author">
        <w:r w:rsidR="002A712E">
          <w:rPr>
            <w:rFonts w:eastAsia="Times New Roman"/>
            <w:bCs/>
            <w:szCs w:val="17"/>
            <w:lang w:eastAsia="de-DE"/>
          </w:rPr>
          <w:t>d</w:t>
        </w:r>
        <w:r w:rsidR="002A712E" w:rsidRPr="002A712E">
          <w:rPr>
            <w:rFonts w:eastAsia="Times New Roman"/>
            <w:bCs/>
            <w:szCs w:val="17"/>
            <w:lang w:eastAsia="de-DE"/>
          </w:rPr>
          <w:t xml:space="preserve">eposits maturing overnight, including sight deposits and non-maturing deposits, shall be reported as overnight in column </w:t>
        </w:r>
        <w:r w:rsidR="00443AD3">
          <w:rPr>
            <w:rFonts w:eastAsia="Times New Roman"/>
            <w:bCs/>
            <w:szCs w:val="17"/>
            <w:lang w:eastAsia="de-DE"/>
          </w:rPr>
          <w:t>0</w:t>
        </w:r>
        <w:r w:rsidR="002A712E" w:rsidRPr="002A712E">
          <w:rPr>
            <w:rFonts w:eastAsia="Times New Roman"/>
            <w:bCs/>
            <w:szCs w:val="17"/>
            <w:lang w:eastAsia="de-DE"/>
          </w:rPr>
          <w:t xml:space="preserve">020. In addition, those transactions with no contractually specified maturity shall be reported in column </w:t>
        </w:r>
        <w:r w:rsidR="00443AD3">
          <w:rPr>
            <w:rFonts w:eastAsia="Times New Roman"/>
            <w:bCs/>
            <w:szCs w:val="17"/>
            <w:lang w:eastAsia="de-DE"/>
          </w:rPr>
          <w:t>0</w:t>
        </w:r>
        <w:r w:rsidR="002A712E" w:rsidRPr="002A712E">
          <w:rPr>
            <w:rFonts w:eastAsia="Times New Roman"/>
            <w:bCs/>
            <w:szCs w:val="17"/>
            <w:lang w:eastAsia="de-DE"/>
          </w:rPr>
          <w:t>025</w:t>
        </w:r>
        <w:r w:rsidR="002A712E">
          <w:rPr>
            <w:rFonts w:eastAsia="Times New Roman"/>
            <w:bCs/>
            <w:szCs w:val="17"/>
            <w:lang w:eastAsia="de-DE"/>
          </w:rPr>
          <w:t>;</w:t>
        </w:r>
      </w:ins>
      <w:del w:id="19" w:author="Author">
        <w:r w:rsidRPr="003A5275" w:rsidDel="002A712E">
          <w:rPr>
            <w:rFonts w:eastAsia="Times New Roman"/>
            <w:bCs/>
            <w:szCs w:val="17"/>
            <w:lang w:eastAsia="de-DE"/>
          </w:rPr>
          <w:delText xml:space="preserve">all sight </w:delText>
        </w:r>
        <w:r w:rsidRPr="003A5275" w:rsidDel="00B65146">
          <w:rPr>
            <w:rFonts w:eastAsia="Times New Roman"/>
            <w:bCs/>
            <w:szCs w:val="17"/>
            <w:lang w:eastAsia="de-DE"/>
          </w:rPr>
          <w:delText xml:space="preserve">and non-maturing </w:delText>
        </w:r>
        <w:r w:rsidRPr="003A5275" w:rsidDel="002A712E">
          <w:rPr>
            <w:rFonts w:eastAsia="Times New Roman"/>
            <w:bCs/>
            <w:szCs w:val="17"/>
            <w:lang w:eastAsia="de-DE"/>
          </w:rPr>
          <w:delText>deposits shall be reported as overnight in column 020</w:delText>
        </w:r>
        <w:r w:rsidRPr="003A5275" w:rsidDel="00B65146">
          <w:rPr>
            <w:rFonts w:eastAsia="Times New Roman"/>
            <w:bCs/>
            <w:szCs w:val="17"/>
            <w:lang w:eastAsia="de-DE"/>
          </w:rPr>
          <w:delText>;</w:delText>
        </w:r>
      </w:del>
    </w:p>
    <w:p w14:paraId="126D1B2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case they shall be reported in the relevant time bucket </w:t>
      </w:r>
      <w:r w:rsidR="00236038">
        <w:rPr>
          <w:rFonts w:eastAsia="Times New Roman"/>
          <w:bCs/>
          <w:szCs w:val="17"/>
          <w:lang w:eastAsia="de-DE"/>
        </w:rPr>
        <w:t>in accordance with</w:t>
      </w:r>
      <w:r w:rsidRPr="003A5275">
        <w:rPr>
          <w:rFonts w:eastAsia="Times New Roman"/>
          <w:bCs/>
          <w:szCs w:val="17"/>
          <w:lang w:eastAsia="de-DE"/>
        </w:rPr>
        <w:t xml:space="preserve"> the notice period;</w:t>
      </w:r>
    </w:p>
    <w:p w14:paraId="7EB71FE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w:t>
      </w:r>
      <w:r w:rsidR="00236038">
        <w:rPr>
          <w:rFonts w:eastAsia="Times New Roman"/>
          <w:bCs/>
          <w:szCs w:val="17"/>
          <w:lang w:eastAsia="de-DE"/>
        </w:rPr>
        <w:t>in accordance with</w:t>
      </w:r>
      <w:r w:rsidRPr="003A5275">
        <w:rPr>
          <w:rFonts w:eastAsia="Times New Roman"/>
          <w:bCs/>
          <w:szCs w:val="17"/>
          <w:lang w:eastAsia="de-DE"/>
        </w:rPr>
        <w:t xml:space="preserve"> </w:t>
      </w:r>
      <w:r w:rsidR="009045F5">
        <w:rPr>
          <w:rFonts w:eastAsia="Times New Roman"/>
          <w:bCs/>
          <w:szCs w:val="17"/>
          <w:lang w:eastAsia="de-DE"/>
        </w:rPr>
        <w:t xml:space="preserve">point (b) of </w:t>
      </w:r>
      <w:r w:rsidRPr="003A5275">
        <w:rPr>
          <w:rFonts w:eastAsia="Times New Roman"/>
          <w:bCs/>
          <w:szCs w:val="17"/>
          <w:lang w:eastAsia="de-DE"/>
        </w:rPr>
        <w:t xml:space="preserve">Article 25(4) of </w:t>
      </w:r>
      <w:r w:rsidR="006D349A">
        <w:rPr>
          <w:rFonts w:eastAsia="Times New Roman"/>
          <w:bCs/>
          <w:szCs w:val="17"/>
          <w:lang w:eastAsia="de-DE"/>
        </w:rPr>
        <w:t>Delegated Regulation (EU) 2015/61</w:t>
      </w:r>
      <w:r w:rsidRPr="003A5275">
        <w:rPr>
          <w:rFonts w:eastAsia="Times New Roman"/>
          <w:bCs/>
          <w:szCs w:val="17"/>
          <w:lang w:eastAsia="de-DE"/>
        </w:rPr>
        <w:t xml:space="preserve">. </w:t>
      </w:r>
    </w:p>
    <w:p w14:paraId="524FA301" w14:textId="1F760DAE"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 xml:space="preserve">where the institution is not able to establish a minimum contractual payment schedule for a particular item or part thereof following the rules set out in this paragraph, it shall report the item or part thereof as greater than 5 years in column </w:t>
      </w:r>
      <w:ins w:id="20" w:author="Author">
        <w:r w:rsidR="00443AD3">
          <w:rPr>
            <w:rFonts w:eastAsia="Times New Roman"/>
            <w:bCs/>
            <w:szCs w:val="17"/>
            <w:lang w:eastAsia="de-DE"/>
          </w:rPr>
          <w:t>0</w:t>
        </w:r>
      </w:ins>
      <w:r w:rsidRPr="003A5275">
        <w:rPr>
          <w:rFonts w:eastAsia="Times New Roman"/>
          <w:bCs/>
          <w:szCs w:val="17"/>
          <w:lang w:eastAsia="de-DE"/>
        </w:rPr>
        <w:t>220.</w:t>
      </w:r>
    </w:p>
    <w:p w14:paraId="542D3F4B" w14:textId="52E5963C" w:rsidR="003A5275" w:rsidRPr="003A5275" w:rsidRDefault="003A5275" w:rsidP="003A5275">
      <w:pPr>
        <w:pStyle w:val="BodyText1"/>
        <w:ind w:left="720"/>
        <w:rPr>
          <w:rFonts w:ascii="Times New Roman" w:hAnsi="Times New Roman"/>
        </w:rPr>
      </w:pPr>
    </w:p>
    <w:p w14:paraId="66E20998" w14:textId="01B4441D"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r>
      <w:ins w:id="21" w:author="Author">
        <w:r w:rsidR="000D0CBF">
          <w:rPr>
            <w:rFonts w:eastAsia="Times New Roman"/>
            <w:bCs/>
            <w:szCs w:val="17"/>
            <w:lang w:eastAsia="de-DE"/>
          </w:rPr>
          <w:t xml:space="preserve">[empty] </w:t>
        </w:r>
      </w:ins>
      <w:del w:id="22" w:author="Author">
        <w:r w:rsidRPr="000D24B3" w:rsidDel="003973EB">
          <w:rPr>
            <w:rFonts w:eastAsia="Times New Roman"/>
            <w:b/>
            <w:bCs/>
            <w:szCs w:val="17"/>
            <w:lang w:eastAsia="de-DE"/>
          </w:rPr>
          <w:delText>Interest outflows and inflows</w:delText>
        </w:r>
        <w:r w:rsidRPr="003A5275" w:rsidDel="003973EB">
          <w:rPr>
            <w:rFonts w:eastAsia="Times New Roman"/>
            <w:bCs/>
            <w:szCs w:val="17"/>
            <w:lang w:eastAsia="de-DE"/>
          </w:rPr>
          <w:delText xml:space="preserve"> from all on and off balance sheet instruments shall be included in all relevant items of the ‘outflows’ and ‘inflows’ sections.</w:delText>
        </w:r>
      </w:del>
    </w:p>
    <w:p w14:paraId="0896F4E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223DC5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36CF2801"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443E7A0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2BDCBD02" w14:textId="77777777" w:rsidR="003A5275" w:rsidRDefault="003A5275" w:rsidP="003A5275">
      <w:pPr>
        <w:pStyle w:val="InstructionsText2"/>
        <w:ind w:left="720" w:hanging="360"/>
        <w:rPr>
          <w:ins w:id="23" w:author="Autho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r w:rsidR="00236038">
        <w:rPr>
          <w:rFonts w:eastAsia="Times New Roman"/>
          <w:bCs/>
          <w:szCs w:val="17"/>
          <w:lang w:eastAsia="de-DE"/>
        </w:rPr>
        <w:t>in accordance with</w:t>
      </w:r>
      <w:r w:rsidRPr="003A5275">
        <w:rPr>
          <w:rFonts w:eastAsia="Times New Roman"/>
          <w:bCs/>
          <w:szCs w:val="17"/>
          <w:lang w:eastAsia="de-DE"/>
        </w:rPr>
        <w:t xml:space="preserve"> the maturity of the transaction that generated the reception of the collateral.</w:t>
      </w:r>
    </w:p>
    <w:p w14:paraId="4E4BB45E" w14:textId="77777777" w:rsidR="00853B45" w:rsidRPr="003A5275" w:rsidRDefault="00853B45" w:rsidP="003A5275">
      <w:pPr>
        <w:pStyle w:val="InstructionsText2"/>
        <w:ind w:left="720" w:hanging="360"/>
        <w:rPr>
          <w:rFonts w:eastAsia="Times New Roman"/>
          <w:bCs/>
          <w:szCs w:val="17"/>
          <w:lang w:eastAsia="de-DE"/>
        </w:rPr>
      </w:pPr>
      <w:ins w:id="24" w:author="Author">
        <w:r>
          <w:rPr>
            <w:rFonts w:eastAsia="Times New Roman"/>
            <w:bCs/>
            <w:szCs w:val="17"/>
            <w:lang w:eastAsia="de-DE"/>
          </w:rPr>
          <w:t xml:space="preserve">19. </w:t>
        </w:r>
        <w:r w:rsidRPr="00853B45">
          <w:rPr>
            <w:rFonts w:eastAsia="Times New Roman"/>
            <w:bCs/>
            <w:szCs w:val="17"/>
            <w:lang w:eastAsia="de-DE"/>
          </w:rPr>
          <w:t xml:space="preserve">Where according to Article 16 of the </w:t>
        </w:r>
        <w:r w:rsidR="00EE3FDD">
          <w:rPr>
            <w:rFonts w:eastAsia="Times New Roman"/>
            <w:bCs/>
            <w:szCs w:val="17"/>
            <w:lang w:eastAsia="de-DE"/>
          </w:rPr>
          <w:t xml:space="preserve">Delegated Regulation </w:t>
        </w:r>
        <w:del w:id="25" w:author="Author">
          <w:r w:rsidRPr="00853B45" w:rsidDel="00EE3FDD">
            <w:rPr>
              <w:rFonts w:eastAsia="Times New Roman"/>
              <w:bCs/>
              <w:szCs w:val="17"/>
              <w:lang w:eastAsia="de-DE"/>
            </w:rPr>
            <w:delText xml:space="preserve">commission delegated regulation </w:delText>
          </w:r>
        </w:del>
        <w:r w:rsidRPr="00853B45">
          <w:rPr>
            <w:rFonts w:eastAsia="Times New Roman"/>
            <w:bCs/>
            <w:szCs w:val="17"/>
            <w:lang w:eastAsia="de-DE"/>
          </w:rPr>
          <w:t>(EU) 2015/61 the sight deposits that the reporting credit institution maintains with the central institution are treated as liquid assets, the sight deposits should be treated as a contractual interbank inflow in the maturity ladder.</w:t>
        </w:r>
      </w:ins>
    </w:p>
    <w:p w14:paraId="49534E4B" w14:textId="77777777" w:rsidR="00E22856" w:rsidRPr="003A5275" w:rsidRDefault="00853B45" w:rsidP="003A5275">
      <w:pPr>
        <w:pStyle w:val="InstructionsText2"/>
        <w:ind w:left="720" w:hanging="360"/>
        <w:rPr>
          <w:rFonts w:eastAsia="Times New Roman"/>
          <w:bCs/>
          <w:szCs w:val="17"/>
          <w:lang w:eastAsia="de-DE"/>
        </w:rPr>
      </w:pPr>
      <w:ins w:id="26" w:author="Author">
        <w:r>
          <w:rPr>
            <w:rFonts w:eastAsia="Times New Roman"/>
            <w:bCs/>
            <w:szCs w:val="17"/>
            <w:lang w:eastAsia="de-DE"/>
          </w:rPr>
          <w:t>20</w:t>
        </w:r>
      </w:ins>
      <w:del w:id="27" w:author="Author">
        <w:r w:rsidR="003A5275" w:rsidRPr="003A5275" w:rsidDel="00853B45">
          <w:rPr>
            <w:rFonts w:eastAsia="Times New Roman"/>
            <w:bCs/>
            <w:szCs w:val="17"/>
            <w:lang w:eastAsia="de-DE"/>
          </w:rPr>
          <w:delText>19</w:delText>
        </w:r>
      </w:del>
      <w:r w:rsidR="003A5275" w:rsidRPr="003A5275">
        <w:rPr>
          <w:rFonts w:eastAsia="Times New Roman"/>
          <w:bCs/>
          <w:szCs w:val="17"/>
          <w:lang w:eastAsia="de-DE"/>
        </w:rPr>
        <w:t>.</w:t>
      </w:r>
      <w:r w:rsidR="003A5275" w:rsidRPr="003A5275">
        <w:rPr>
          <w:rFonts w:eastAsia="Times New Roman"/>
          <w:bCs/>
          <w:szCs w:val="17"/>
          <w:lang w:eastAsia="de-DE"/>
        </w:rPr>
        <w:tab/>
        <w:t>Intragroup items shall not affect the reporting on a consolidated basis</w:t>
      </w:r>
      <w:ins w:id="28" w:author="Author">
        <w:r w:rsidR="00EE3FDD">
          <w:rPr>
            <w:rFonts w:eastAsia="Times New Roman"/>
            <w:bCs/>
            <w:szCs w:val="17"/>
            <w:lang w:eastAsia="de-DE"/>
          </w:rPr>
          <w:t>.</w:t>
        </w:r>
      </w:ins>
    </w:p>
    <w:p w14:paraId="1BEF6C6A" w14:textId="77777777" w:rsidR="003A5275" w:rsidRPr="00FE002E" w:rsidRDefault="003A5275" w:rsidP="003A5275">
      <w:pPr>
        <w:pStyle w:val="BodyText1"/>
        <w:ind w:left="720"/>
        <w:rPr>
          <w:rFonts w:ascii="Times New Roman" w:hAnsi="Times New Roman"/>
        </w:rPr>
      </w:pPr>
    </w:p>
    <w:p w14:paraId="4B1ED7D4" w14:textId="77777777" w:rsidR="00FC2664" w:rsidRPr="00FE002E" w:rsidRDefault="00FC2664" w:rsidP="007E2A41">
      <w:pPr>
        <w:pStyle w:val="BodyText1"/>
        <w:spacing w:line="240" w:lineRule="auto"/>
        <w:ind w:left="720"/>
        <w:rPr>
          <w:rFonts w:ascii="Times New Roman" w:hAnsi="Times New Roman"/>
        </w:rPr>
      </w:pPr>
    </w:p>
    <w:p w14:paraId="794AB821" w14:textId="77777777" w:rsidR="00217D1F" w:rsidRPr="00FE002E" w:rsidRDefault="00F4754B" w:rsidP="00217D1F">
      <w:pPr>
        <w:pStyle w:val="BodyText1"/>
        <w:outlineLvl w:val="0"/>
        <w:rPr>
          <w:rFonts w:ascii="Times New Roman" w:hAnsi="Times New Roman"/>
          <w:b/>
          <w:sz w:val="24"/>
          <w:szCs w:val="24"/>
        </w:rPr>
      </w:pPr>
      <w:bookmarkStart w:id="29" w:name="_Toc359414277"/>
      <w:bookmarkStart w:id="30" w:name="_Toc322687869"/>
      <w:bookmarkEnd w:id="6"/>
      <w:bookmarkEnd w:id="7"/>
      <w:bookmarkEnd w:id="29"/>
      <w:r w:rsidRPr="00FE002E">
        <w:rPr>
          <w:rFonts w:ascii="Times New Roman" w:hAnsi="Times New Roman"/>
          <w:b/>
        </w:rPr>
        <w:br w:type="page"/>
      </w:r>
      <w:bookmarkStart w:id="31" w:name="_Toc351048504"/>
      <w:bookmarkStart w:id="32" w:name="_Toc359414281"/>
      <w:bookmarkStart w:id="33"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30"/>
      <w:bookmarkEnd w:id="31"/>
      <w:bookmarkEnd w:id="32"/>
      <w:bookmarkEnd w:id="33"/>
    </w:p>
    <w:p w14:paraId="4286BB35"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3DD037E5" w14:textId="77777777" w:rsidTr="00C54FC2">
        <w:trPr>
          <w:trHeight w:val="304"/>
        </w:trPr>
        <w:tc>
          <w:tcPr>
            <w:tcW w:w="1418" w:type="dxa"/>
            <w:shd w:val="clear" w:color="auto" w:fill="E5E5E6" w:themeFill="accent2" w:themeFillTint="33"/>
          </w:tcPr>
          <w:p w14:paraId="45C8A56A" w14:textId="77777777" w:rsidR="00AE2798" w:rsidRPr="00740184" w:rsidRDefault="003A5275" w:rsidP="00740184">
            <w:pPr>
              <w:pStyle w:val="TableParagraph"/>
              <w:spacing w:before="117" w:after="120"/>
              <w:ind w:left="102"/>
              <w:rPr>
                <w:rFonts w:ascii="Times New Roman" w:hAnsi="Times New Roman"/>
                <w:sz w:val="20"/>
                <w:szCs w:val="20"/>
              </w:rPr>
            </w:pPr>
            <w:bookmarkStart w:id="34" w:name="_Toc322687879"/>
            <w:bookmarkStart w:id="35" w:name="_Toc315961853"/>
            <w:r w:rsidRPr="00740184">
              <w:rPr>
                <w:rFonts w:ascii="Times New Roman"/>
                <w:spacing w:val="-1"/>
                <w:sz w:val="20"/>
                <w:szCs w:val="20"/>
              </w:rPr>
              <w:t>Row</w:t>
            </w:r>
          </w:p>
        </w:tc>
        <w:tc>
          <w:tcPr>
            <w:tcW w:w="7590" w:type="dxa"/>
            <w:shd w:val="clear" w:color="auto" w:fill="E5E5E6" w:themeFill="accent2" w:themeFillTint="33"/>
          </w:tcPr>
          <w:p w14:paraId="3D7EA016"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6A34D47D" w14:textId="77777777" w:rsidTr="00C54FC2">
        <w:trPr>
          <w:trHeight w:val="304"/>
        </w:trPr>
        <w:tc>
          <w:tcPr>
            <w:tcW w:w="1418" w:type="dxa"/>
            <w:shd w:val="clear" w:color="auto" w:fill="E5E5E6" w:themeFill="accent2" w:themeFillTint="33"/>
          </w:tcPr>
          <w:p w14:paraId="77FD261A" w14:textId="6060B6C4" w:rsidR="003A5275" w:rsidRPr="00AE380B" w:rsidRDefault="00443AD3" w:rsidP="00AE380B">
            <w:pPr>
              <w:pStyle w:val="TableParagraph"/>
              <w:spacing w:before="118"/>
              <w:ind w:left="57" w:right="96"/>
              <w:jc w:val="both"/>
              <w:rPr>
                <w:rFonts w:ascii="Times New Roman"/>
                <w:b/>
                <w:sz w:val="24"/>
              </w:rPr>
            </w:pPr>
            <w:ins w:id="36" w:author="Author">
              <w:r>
                <w:rPr>
                  <w:rFonts w:ascii="Times New Roman"/>
                  <w:b/>
                  <w:sz w:val="24"/>
                </w:rPr>
                <w:t>0</w:t>
              </w:r>
            </w:ins>
            <w:r w:rsidR="003A5275" w:rsidRPr="00AE380B">
              <w:rPr>
                <w:rFonts w:ascii="Times New Roman"/>
                <w:b/>
                <w:sz w:val="24"/>
              </w:rPr>
              <w:t>010 to</w:t>
            </w:r>
          </w:p>
          <w:p w14:paraId="45ABB273" w14:textId="5A025263" w:rsidR="00AE2798" w:rsidRPr="00FE002E" w:rsidRDefault="00443AD3" w:rsidP="00AE380B">
            <w:pPr>
              <w:pStyle w:val="TableParagraph"/>
              <w:spacing w:before="118"/>
              <w:ind w:left="57" w:right="96"/>
              <w:jc w:val="both"/>
              <w:rPr>
                <w:rFonts w:ascii="Times New Roman" w:hAnsi="Times New Roman"/>
                <w:b/>
              </w:rPr>
            </w:pPr>
            <w:ins w:id="37" w:author="Author">
              <w:r>
                <w:rPr>
                  <w:rFonts w:ascii="Times New Roman"/>
                  <w:b/>
                  <w:sz w:val="24"/>
                </w:rPr>
                <w:t>0</w:t>
              </w:r>
            </w:ins>
            <w:r w:rsidR="003A5275" w:rsidRPr="00AE380B">
              <w:rPr>
                <w:rFonts w:ascii="Times New Roman"/>
                <w:b/>
                <w:sz w:val="24"/>
              </w:rPr>
              <w:t>380</w:t>
            </w:r>
          </w:p>
        </w:tc>
        <w:tc>
          <w:tcPr>
            <w:tcW w:w="7590" w:type="dxa"/>
            <w:shd w:val="clear" w:color="auto" w:fill="E5E5E6" w:themeFill="accent2" w:themeFillTint="33"/>
          </w:tcPr>
          <w:p w14:paraId="66E9BB1E"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FBC69D5" w14:textId="77777777"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72921FFA" w14:textId="77777777" w:rsidTr="00FE0FF1">
        <w:trPr>
          <w:trHeight w:val="304"/>
        </w:trPr>
        <w:tc>
          <w:tcPr>
            <w:tcW w:w="1418" w:type="dxa"/>
          </w:tcPr>
          <w:p w14:paraId="07C89D86" w14:textId="4098188F"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38" w:author="Author">
              <w:r w:rsidR="005F0F27">
                <w:rPr>
                  <w:rFonts w:ascii="Times New Roman"/>
                  <w:sz w:val="24"/>
                </w:rPr>
                <w:t>0</w:t>
              </w:r>
            </w:ins>
            <w:r>
              <w:rPr>
                <w:rFonts w:ascii="Times New Roman"/>
                <w:sz w:val="24"/>
              </w:rPr>
              <w:t>10</w:t>
            </w:r>
          </w:p>
        </w:tc>
        <w:tc>
          <w:tcPr>
            <w:tcW w:w="7590" w:type="dxa"/>
          </w:tcPr>
          <w:p w14:paraId="364FD68D" w14:textId="19070A29"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ins w:id="39" w:author="Author">
              <w:r w:rsidR="00255C47">
                <w:rPr>
                  <w:rFonts w:ascii="Times New Roman"/>
                  <w:b/>
                  <w:spacing w:val="-1"/>
                  <w:sz w:val="24"/>
                  <w:u w:val="thick" w:color="000000"/>
                </w:rPr>
                <w:t xml:space="preserve"> </w:t>
              </w:r>
              <w:r w:rsidR="00255C47" w:rsidRPr="00255C47">
                <w:rPr>
                  <w:rFonts w:ascii="Times New Roman"/>
                  <w:b/>
                  <w:spacing w:val="-1"/>
                  <w:sz w:val="24"/>
                  <w:u w:val="thick" w:color="000000"/>
                </w:rPr>
                <w:t>(if not treated as retail deposits)</w:t>
              </w:r>
            </w:ins>
          </w:p>
          <w:p w14:paraId="2FE6B3E5"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40901568"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C12DC9" w:rsidRPr="00FE002E" w14:paraId="76B999FC" w14:textId="77777777" w:rsidTr="00FE0FF1">
        <w:trPr>
          <w:trHeight w:val="304"/>
          <w:ins w:id="40" w:author="Author"/>
        </w:trPr>
        <w:tc>
          <w:tcPr>
            <w:tcW w:w="1418" w:type="dxa"/>
          </w:tcPr>
          <w:p w14:paraId="6AE1BAEB" w14:textId="3FF30035" w:rsidR="00C12DC9" w:rsidRDefault="005F0F27" w:rsidP="00C12DC9">
            <w:pPr>
              <w:pStyle w:val="TableParagraph"/>
              <w:spacing w:before="118"/>
              <w:ind w:left="57" w:right="96"/>
              <w:jc w:val="both"/>
              <w:rPr>
                <w:ins w:id="41" w:author="Author"/>
                <w:rFonts w:ascii="Times New Roman"/>
                <w:sz w:val="24"/>
              </w:rPr>
            </w:pPr>
            <w:ins w:id="42" w:author="Author">
              <w:r>
                <w:rPr>
                  <w:rFonts w:ascii="Times New Roman"/>
                  <w:sz w:val="24"/>
                </w:rPr>
                <w:t>0</w:t>
              </w:r>
              <w:r w:rsidR="00C12DC9">
                <w:rPr>
                  <w:rFonts w:ascii="Times New Roman"/>
                  <w:sz w:val="24"/>
                </w:rPr>
                <w:t>011</w:t>
              </w:r>
            </w:ins>
          </w:p>
        </w:tc>
        <w:tc>
          <w:tcPr>
            <w:tcW w:w="7590" w:type="dxa"/>
          </w:tcPr>
          <w:p w14:paraId="70CCC85F" w14:textId="77777777" w:rsidR="00C12DC9" w:rsidRDefault="00C12DC9" w:rsidP="00C12DC9">
            <w:pPr>
              <w:pStyle w:val="TableParagraph"/>
              <w:spacing w:before="118"/>
              <w:ind w:left="102" w:right="99"/>
              <w:jc w:val="both"/>
              <w:rPr>
                <w:ins w:id="43" w:author="Author"/>
                <w:rFonts w:ascii="Times New Roman"/>
                <w:b/>
                <w:sz w:val="24"/>
                <w:u w:val="thick" w:color="000000"/>
              </w:rPr>
            </w:pPr>
            <w:ins w:id="44" w:author="Author">
              <w:r>
                <w:rPr>
                  <w:rFonts w:ascii="Times New Roman"/>
                  <w:b/>
                  <w:sz w:val="24"/>
                  <w:u w:val="thick" w:color="000000"/>
                </w:rPr>
                <w:t xml:space="preserve">1.1.0.1 </w:t>
              </w:r>
              <w:r w:rsidRPr="001011F0">
                <w:rPr>
                  <w:rFonts w:ascii="Times New Roman"/>
                  <w:b/>
                  <w:sz w:val="24"/>
                  <w:u w:val="thick" w:color="000000"/>
                </w:rPr>
                <w:t>of which: Intragroup or IPS</w:t>
              </w:r>
            </w:ins>
          </w:p>
          <w:p w14:paraId="7B2FE037" w14:textId="77777777" w:rsidR="00C12DC9" w:rsidRDefault="00C12DC9" w:rsidP="00C12DC9">
            <w:pPr>
              <w:pStyle w:val="TableParagraph"/>
              <w:spacing w:before="118"/>
              <w:ind w:left="102"/>
              <w:rPr>
                <w:ins w:id="45" w:author="Author"/>
                <w:rFonts w:ascii="Times New Roman"/>
                <w:b/>
                <w:sz w:val="24"/>
                <w:u w:val="thick" w:color="000000"/>
              </w:rPr>
            </w:pPr>
            <w:ins w:id="46"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0046F981" w14:textId="77777777" w:rsidTr="00FE0FF1">
        <w:trPr>
          <w:trHeight w:val="304"/>
        </w:trPr>
        <w:tc>
          <w:tcPr>
            <w:tcW w:w="1418" w:type="dxa"/>
          </w:tcPr>
          <w:p w14:paraId="49554A10" w14:textId="41AD909E"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w:t>
            </w:r>
            <w:ins w:id="47" w:author="Author">
              <w:r w:rsidR="005F0F27">
                <w:rPr>
                  <w:rFonts w:ascii="Times New Roman" w:eastAsia="Times New Roman" w:hAnsi="Times New Roman" w:cs="Times New Roman"/>
                  <w:sz w:val="24"/>
                  <w:szCs w:val="24"/>
                </w:rPr>
                <w:t>0</w:t>
              </w:r>
            </w:ins>
            <w:r w:rsidRPr="00AE380B">
              <w:rPr>
                <w:rFonts w:ascii="Times New Roman" w:eastAsia="Times New Roman" w:hAnsi="Times New Roman" w:cs="Times New Roman"/>
                <w:sz w:val="24"/>
                <w:szCs w:val="24"/>
              </w:rPr>
              <w:t>20</w:t>
            </w:r>
          </w:p>
        </w:tc>
        <w:tc>
          <w:tcPr>
            <w:tcW w:w="7590" w:type="dxa"/>
          </w:tcPr>
          <w:p w14:paraId="680728D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75B6C8EC"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C12DC9" w:rsidRPr="00FE002E" w14:paraId="5CDC47C1" w14:textId="77777777" w:rsidTr="00FE0FF1">
        <w:trPr>
          <w:trHeight w:val="304"/>
        </w:trPr>
        <w:tc>
          <w:tcPr>
            <w:tcW w:w="1418" w:type="dxa"/>
          </w:tcPr>
          <w:p w14:paraId="3DDE6F67" w14:textId="0B58DB98"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48" w:author="Author">
              <w:r>
                <w:rPr>
                  <w:rFonts w:ascii="Times New Roman"/>
                  <w:sz w:val="24"/>
                </w:rPr>
                <w:t>0</w:t>
              </w:r>
            </w:ins>
            <w:r w:rsidR="00C12DC9">
              <w:rPr>
                <w:rFonts w:ascii="Times New Roman"/>
                <w:sz w:val="24"/>
              </w:rPr>
              <w:t>030</w:t>
            </w:r>
          </w:p>
        </w:tc>
        <w:tc>
          <w:tcPr>
            <w:tcW w:w="7590" w:type="dxa"/>
          </w:tcPr>
          <w:p w14:paraId="19649C5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43CE4FE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Article</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C12DC9" w:rsidRPr="00FE002E" w14:paraId="73ACD8E1" w14:textId="77777777" w:rsidTr="00FE0FF1">
        <w:trPr>
          <w:trHeight w:val="304"/>
        </w:trPr>
        <w:tc>
          <w:tcPr>
            <w:tcW w:w="1418" w:type="dxa"/>
          </w:tcPr>
          <w:p w14:paraId="09B9941A" w14:textId="3B77F509"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49" w:author="Author">
              <w:r w:rsidR="005F0F27">
                <w:rPr>
                  <w:rFonts w:ascii="Times New Roman"/>
                  <w:sz w:val="24"/>
                </w:rPr>
                <w:t>0</w:t>
              </w:r>
            </w:ins>
            <w:r>
              <w:rPr>
                <w:rFonts w:ascii="Times New Roman"/>
                <w:sz w:val="24"/>
              </w:rPr>
              <w:t>40</w:t>
            </w:r>
          </w:p>
        </w:tc>
        <w:tc>
          <w:tcPr>
            <w:tcW w:w="7590" w:type="dxa"/>
          </w:tcPr>
          <w:p w14:paraId="2F736CE2"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7A24DFD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point (61) of </w:t>
            </w:r>
            <w:r>
              <w:rPr>
                <w:rFonts w:ascii="Times New Roman"/>
                <w:spacing w:val="-1"/>
                <w:sz w:val="24"/>
              </w:rPr>
              <w:t>Article</w:t>
            </w:r>
            <w:r>
              <w:rPr>
                <w:rFonts w:ascii="Times New Roman"/>
                <w:sz w:val="24"/>
              </w:rPr>
              <w:t xml:space="preserve"> </w:t>
            </w:r>
            <w:r>
              <w:rPr>
                <w:rFonts w:ascii="Times New Roman"/>
                <w:spacing w:val="-1"/>
                <w:sz w:val="24"/>
              </w:rPr>
              <w:t xml:space="preserve">4(1) </w:t>
            </w:r>
            <w:r>
              <w:rPr>
                <w:rFonts w:ascii="Times New Roman"/>
                <w:sz w:val="24"/>
              </w:rPr>
              <w:t>of</w:t>
            </w:r>
            <w:r>
              <w:rPr>
                <w:rFonts w:ascii="Times New Roman"/>
                <w:spacing w:val="-1"/>
                <w:sz w:val="24"/>
              </w:rPr>
              <w:t xml:space="preserve"> Regulation</w:t>
            </w:r>
            <w:r>
              <w:rPr>
                <w:rFonts w:ascii="Times New Roman"/>
                <w:sz w:val="24"/>
              </w:rPr>
              <w:t xml:space="preserve"> (EU) No 575/2013.</w:t>
            </w:r>
          </w:p>
        </w:tc>
      </w:tr>
      <w:tr w:rsidR="00C12DC9" w:rsidRPr="00FE002E" w14:paraId="3D55C6A3" w14:textId="77777777" w:rsidTr="00FE0FF1">
        <w:trPr>
          <w:trHeight w:val="304"/>
        </w:trPr>
        <w:tc>
          <w:tcPr>
            <w:tcW w:w="1418" w:type="dxa"/>
          </w:tcPr>
          <w:p w14:paraId="4909278C" w14:textId="7EF62C60"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50" w:author="Author">
              <w:r w:rsidR="005F0F27">
                <w:rPr>
                  <w:rFonts w:ascii="Times New Roman"/>
                  <w:sz w:val="24"/>
                </w:rPr>
                <w:t>0</w:t>
              </w:r>
            </w:ins>
            <w:r>
              <w:rPr>
                <w:rFonts w:ascii="Times New Roman"/>
                <w:sz w:val="24"/>
              </w:rPr>
              <w:t>50</w:t>
            </w:r>
          </w:p>
        </w:tc>
        <w:tc>
          <w:tcPr>
            <w:tcW w:w="7590" w:type="dxa"/>
          </w:tcPr>
          <w:p w14:paraId="7F3F10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3173AA37"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C12DC9" w:rsidRPr="00FE002E" w14:paraId="2A45EC5F" w14:textId="77777777" w:rsidTr="00FE0FF1">
        <w:trPr>
          <w:trHeight w:val="304"/>
        </w:trPr>
        <w:tc>
          <w:tcPr>
            <w:tcW w:w="1418" w:type="dxa"/>
          </w:tcPr>
          <w:p w14:paraId="1EB24012" w14:textId="6CCCC7BB"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51" w:author="Author">
              <w:r w:rsidR="005F0F27">
                <w:rPr>
                  <w:rFonts w:ascii="Times New Roman"/>
                  <w:sz w:val="24"/>
                </w:rPr>
                <w:t>0</w:t>
              </w:r>
            </w:ins>
            <w:r>
              <w:rPr>
                <w:rFonts w:ascii="Times New Roman"/>
                <w:sz w:val="24"/>
              </w:rPr>
              <w:t>60</w:t>
            </w:r>
          </w:p>
        </w:tc>
        <w:tc>
          <w:tcPr>
            <w:tcW w:w="7590" w:type="dxa"/>
          </w:tcPr>
          <w:p w14:paraId="3750B8BF" w14:textId="77777777" w:rsidR="00C12DC9"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ins w:id="52" w:author="Author">
              <w:r>
                <w:rPr>
                  <w:rFonts w:ascii="Times New Roman"/>
                  <w:b/>
                  <w:spacing w:val="-1"/>
                  <w:sz w:val="24"/>
                  <w:u w:val="thick" w:color="000000"/>
                </w:rPr>
                <w:t xml:space="preserve"> </w:t>
              </w:r>
              <w:r w:rsidRPr="005B20A1">
                <w:rPr>
                  <w:rFonts w:ascii="Times New Roman"/>
                  <w:b/>
                  <w:spacing w:val="-1"/>
                  <w:sz w:val="24"/>
                  <w:u w:val="thick" w:color="000000"/>
                </w:rPr>
                <w:t>(Counterparty is non-Central Bank)</w:t>
              </w:r>
            </w:ins>
            <w:r>
              <w:rPr>
                <w:rFonts w:ascii="Times New Roman"/>
                <w:b/>
                <w:spacing w:val="-1"/>
                <w:sz w:val="24"/>
                <w:u w:val="thick" w:color="000000"/>
              </w:rPr>
              <w:t>:</w:t>
            </w:r>
          </w:p>
          <w:p w14:paraId="2ECC58CB"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lastRenderedPageBreak/>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t>
            </w:r>
            <w:ins w:id="53" w:author="Author">
              <w:r>
                <w:rPr>
                  <w:rFonts w:ascii="Times New Roman"/>
                  <w:sz w:val="24"/>
                </w:rPr>
                <w:t xml:space="preserve">where the counterparty is </w:t>
              </w:r>
              <w:r w:rsidR="00EE3FDD">
                <w:rPr>
                  <w:rFonts w:ascii="Times New Roman"/>
                  <w:sz w:val="24"/>
                </w:rPr>
                <w:t xml:space="preserve">not </w:t>
              </w:r>
              <w:r>
                <w:rPr>
                  <w:rFonts w:ascii="Times New Roman"/>
                  <w:sz w:val="24"/>
                </w:rPr>
                <w:t xml:space="preserve">a </w:t>
              </w:r>
              <w:del w:id="54" w:author="Author">
                <w:r w:rsidDel="00EE3FDD">
                  <w:rPr>
                    <w:rFonts w:ascii="Times New Roman"/>
                    <w:sz w:val="24"/>
                  </w:rPr>
                  <w:delText>non-</w:delText>
                </w:r>
              </w:del>
              <w:r>
                <w:rPr>
                  <w:rFonts w:ascii="Times New Roman"/>
                  <w:sz w:val="24"/>
                </w:rPr>
                <w:t xml:space="preserve">Central Bank, </w:t>
              </w:r>
            </w:ins>
            <w:r>
              <w:rPr>
                <w:rFonts w:ascii="Times New Roman"/>
                <w:sz w:val="24"/>
              </w:rPr>
              <w:t xml:space="preserve">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707742AD" w14:textId="77777777" w:rsidR="00C12DC9"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40B086EA" w14:textId="77777777" w:rsidTr="00FE0FF1">
        <w:trPr>
          <w:trHeight w:val="304"/>
          <w:ins w:id="55" w:author="Author"/>
        </w:trPr>
        <w:tc>
          <w:tcPr>
            <w:tcW w:w="1418" w:type="dxa"/>
          </w:tcPr>
          <w:p w14:paraId="5789C65C" w14:textId="4EB956AC" w:rsidR="00C12DC9" w:rsidRDefault="00C12DC9" w:rsidP="00C12DC9">
            <w:pPr>
              <w:pStyle w:val="TableParagraph"/>
              <w:spacing w:before="118"/>
              <w:ind w:left="57" w:right="96"/>
              <w:jc w:val="both"/>
              <w:rPr>
                <w:ins w:id="56" w:author="Author"/>
                <w:rFonts w:ascii="Times New Roman"/>
                <w:sz w:val="24"/>
              </w:rPr>
            </w:pPr>
            <w:ins w:id="57" w:author="Author">
              <w:r>
                <w:rPr>
                  <w:rFonts w:ascii="Times New Roman"/>
                  <w:sz w:val="24"/>
                </w:rPr>
                <w:lastRenderedPageBreak/>
                <w:t>0</w:t>
              </w:r>
              <w:r w:rsidR="005F0F27">
                <w:rPr>
                  <w:rFonts w:ascii="Times New Roman"/>
                  <w:sz w:val="24"/>
                </w:rPr>
                <w:t>0</w:t>
              </w:r>
              <w:r>
                <w:rPr>
                  <w:rFonts w:ascii="Times New Roman"/>
                  <w:sz w:val="24"/>
                </w:rPr>
                <w:t>61</w:t>
              </w:r>
            </w:ins>
          </w:p>
        </w:tc>
        <w:tc>
          <w:tcPr>
            <w:tcW w:w="7590" w:type="dxa"/>
          </w:tcPr>
          <w:p w14:paraId="5B8BAD0F" w14:textId="77777777" w:rsidR="00C12DC9" w:rsidRDefault="00C12DC9" w:rsidP="00C12DC9">
            <w:pPr>
              <w:pStyle w:val="TableParagraph"/>
              <w:spacing w:before="118"/>
              <w:ind w:left="102" w:right="99"/>
              <w:jc w:val="both"/>
              <w:rPr>
                <w:ins w:id="58" w:author="Author"/>
                <w:rFonts w:ascii="Times New Roman"/>
                <w:b/>
                <w:sz w:val="24"/>
                <w:u w:val="thick" w:color="000000"/>
              </w:rPr>
            </w:pPr>
            <w:ins w:id="59" w:author="Author">
              <w:r>
                <w:rPr>
                  <w:rFonts w:ascii="Times New Roman"/>
                  <w:b/>
                  <w:sz w:val="24"/>
                  <w:u w:val="thick" w:color="000000"/>
                </w:rPr>
                <w:t xml:space="preserve">1.2.0.1 </w:t>
              </w:r>
              <w:r w:rsidRPr="001011F0">
                <w:rPr>
                  <w:rFonts w:ascii="Times New Roman"/>
                  <w:b/>
                  <w:sz w:val="24"/>
                  <w:u w:val="thick" w:color="000000"/>
                </w:rPr>
                <w:t>of which: Intragroup or IPS</w:t>
              </w:r>
            </w:ins>
          </w:p>
          <w:p w14:paraId="187AF909" w14:textId="77777777" w:rsidR="00C12DC9" w:rsidRDefault="00C12DC9" w:rsidP="00C12DC9">
            <w:pPr>
              <w:pStyle w:val="TableParagraph"/>
              <w:spacing w:before="118"/>
              <w:ind w:left="102" w:right="101"/>
              <w:jc w:val="both"/>
              <w:rPr>
                <w:ins w:id="60" w:author="Author"/>
                <w:rFonts w:ascii="Times New Roman"/>
                <w:b/>
                <w:sz w:val="24"/>
                <w:u w:val="thick" w:color="000000"/>
              </w:rPr>
            </w:pPr>
            <w:ins w:id="61"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1.2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126E5F60" w14:textId="77777777" w:rsidTr="00FE0FF1">
        <w:trPr>
          <w:trHeight w:val="304"/>
        </w:trPr>
        <w:tc>
          <w:tcPr>
            <w:tcW w:w="1418" w:type="dxa"/>
          </w:tcPr>
          <w:p w14:paraId="4F34A522" w14:textId="20626DE4"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62" w:author="Author">
              <w:r w:rsidR="005F0F27">
                <w:rPr>
                  <w:rFonts w:ascii="Times New Roman"/>
                  <w:sz w:val="24"/>
                </w:rPr>
                <w:t>0</w:t>
              </w:r>
            </w:ins>
            <w:r>
              <w:rPr>
                <w:rFonts w:ascii="Times New Roman"/>
                <w:sz w:val="24"/>
              </w:rPr>
              <w:t>70</w:t>
            </w:r>
          </w:p>
        </w:tc>
        <w:tc>
          <w:tcPr>
            <w:tcW w:w="7590" w:type="dxa"/>
          </w:tcPr>
          <w:p w14:paraId="31AFF94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6FB9A5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3D5C2118" w14:textId="77777777" w:rsidR="00C12DC9"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50A33BE" w14:textId="77777777" w:rsidTr="00FE0FF1">
        <w:trPr>
          <w:trHeight w:val="304"/>
        </w:trPr>
        <w:tc>
          <w:tcPr>
            <w:tcW w:w="1418" w:type="dxa"/>
          </w:tcPr>
          <w:p w14:paraId="2F4DAE8F" w14:textId="23D35584"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3" w:author="Author">
              <w:r>
                <w:rPr>
                  <w:rFonts w:ascii="Times New Roman"/>
                  <w:sz w:val="24"/>
                </w:rPr>
                <w:t>0</w:t>
              </w:r>
            </w:ins>
            <w:r w:rsidR="00C12DC9">
              <w:rPr>
                <w:rFonts w:ascii="Times New Roman"/>
                <w:sz w:val="24"/>
              </w:rPr>
              <w:t>080</w:t>
            </w:r>
          </w:p>
        </w:tc>
        <w:tc>
          <w:tcPr>
            <w:tcW w:w="7590" w:type="dxa"/>
          </w:tcPr>
          <w:p w14:paraId="522E5EC4"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57F6759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3EF4B107" w14:textId="77777777" w:rsidTr="00FE0FF1">
        <w:trPr>
          <w:trHeight w:val="304"/>
        </w:trPr>
        <w:tc>
          <w:tcPr>
            <w:tcW w:w="1418" w:type="dxa"/>
          </w:tcPr>
          <w:p w14:paraId="136FCC9A" w14:textId="5CB7AA2A"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64" w:author="Author">
              <w:r w:rsidR="005F0F27">
                <w:rPr>
                  <w:rFonts w:ascii="Times New Roman"/>
                  <w:sz w:val="24"/>
                </w:rPr>
                <w:t>0</w:t>
              </w:r>
            </w:ins>
            <w:r>
              <w:rPr>
                <w:rFonts w:ascii="Times New Roman"/>
                <w:sz w:val="24"/>
              </w:rPr>
              <w:t>90</w:t>
            </w:r>
          </w:p>
        </w:tc>
        <w:tc>
          <w:tcPr>
            <w:tcW w:w="7590" w:type="dxa"/>
          </w:tcPr>
          <w:p w14:paraId="4308FBD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4AB28DBF"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6401B025" w14:textId="77777777" w:rsidTr="00FE0FF1">
        <w:trPr>
          <w:trHeight w:val="304"/>
        </w:trPr>
        <w:tc>
          <w:tcPr>
            <w:tcW w:w="1418" w:type="dxa"/>
          </w:tcPr>
          <w:p w14:paraId="4C382ED0" w14:textId="4DF26CCE"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5" w:author="Author">
              <w:r>
                <w:rPr>
                  <w:rFonts w:ascii="Times New Roman"/>
                  <w:sz w:val="24"/>
                </w:rPr>
                <w:t>0</w:t>
              </w:r>
            </w:ins>
            <w:r w:rsidR="00C12DC9">
              <w:rPr>
                <w:rFonts w:ascii="Times New Roman"/>
                <w:sz w:val="24"/>
              </w:rPr>
              <w:t>100</w:t>
            </w:r>
          </w:p>
        </w:tc>
        <w:tc>
          <w:tcPr>
            <w:tcW w:w="7590" w:type="dxa"/>
          </w:tcPr>
          <w:p w14:paraId="2268B02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253B037E"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2AB6E22" w14:textId="77777777" w:rsidTr="00FE0FF1">
        <w:trPr>
          <w:trHeight w:val="304"/>
        </w:trPr>
        <w:tc>
          <w:tcPr>
            <w:tcW w:w="1418" w:type="dxa"/>
          </w:tcPr>
          <w:p w14:paraId="2FCF5E33" w14:textId="675582BB"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6" w:author="Author">
              <w:r>
                <w:rPr>
                  <w:rFonts w:ascii="Times New Roman"/>
                  <w:sz w:val="24"/>
                </w:rPr>
                <w:t>0</w:t>
              </w:r>
            </w:ins>
            <w:r w:rsidR="00C12DC9">
              <w:rPr>
                <w:rFonts w:ascii="Times New Roman"/>
                <w:sz w:val="24"/>
              </w:rPr>
              <w:t>110</w:t>
            </w:r>
          </w:p>
        </w:tc>
        <w:tc>
          <w:tcPr>
            <w:tcW w:w="7590" w:type="dxa"/>
          </w:tcPr>
          <w:p w14:paraId="415D8D70"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3D07E365"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E1999F2" w14:textId="77777777" w:rsidTr="00FE0FF1">
        <w:trPr>
          <w:trHeight w:val="304"/>
        </w:trPr>
        <w:tc>
          <w:tcPr>
            <w:tcW w:w="1418" w:type="dxa"/>
          </w:tcPr>
          <w:p w14:paraId="35AD0364" w14:textId="757CDA34"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7" w:author="Author">
              <w:r>
                <w:rPr>
                  <w:rFonts w:ascii="Times New Roman"/>
                  <w:sz w:val="24"/>
                </w:rPr>
                <w:t>0</w:t>
              </w:r>
            </w:ins>
            <w:r w:rsidR="00C12DC9">
              <w:rPr>
                <w:rFonts w:ascii="Times New Roman"/>
                <w:sz w:val="24"/>
              </w:rPr>
              <w:t>120</w:t>
            </w:r>
          </w:p>
        </w:tc>
        <w:tc>
          <w:tcPr>
            <w:tcW w:w="7590" w:type="dxa"/>
          </w:tcPr>
          <w:p w14:paraId="4967E2AD"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316FEE6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3AA0BD2" w14:textId="77777777" w:rsidTr="00FE0FF1">
        <w:trPr>
          <w:trHeight w:val="304"/>
        </w:trPr>
        <w:tc>
          <w:tcPr>
            <w:tcW w:w="1418" w:type="dxa"/>
          </w:tcPr>
          <w:p w14:paraId="2733990E" w14:textId="55B98FFB"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8" w:author="Author">
              <w:r>
                <w:rPr>
                  <w:rFonts w:ascii="Times New Roman"/>
                  <w:sz w:val="24"/>
                </w:rPr>
                <w:lastRenderedPageBreak/>
                <w:t>0</w:t>
              </w:r>
            </w:ins>
            <w:r w:rsidR="00C12DC9">
              <w:rPr>
                <w:rFonts w:ascii="Times New Roman"/>
                <w:sz w:val="24"/>
              </w:rPr>
              <w:t>130</w:t>
            </w:r>
          </w:p>
        </w:tc>
        <w:tc>
          <w:tcPr>
            <w:tcW w:w="7590" w:type="dxa"/>
          </w:tcPr>
          <w:p w14:paraId="0183742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2B0B82EA"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C12DC9" w:rsidRPr="00FE002E" w14:paraId="4F196E64" w14:textId="77777777" w:rsidTr="00FE0FF1">
        <w:trPr>
          <w:trHeight w:val="304"/>
        </w:trPr>
        <w:tc>
          <w:tcPr>
            <w:tcW w:w="1418" w:type="dxa"/>
          </w:tcPr>
          <w:p w14:paraId="5D946133" w14:textId="68A47789"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69" w:author="Author">
              <w:r>
                <w:rPr>
                  <w:rFonts w:ascii="Times New Roman"/>
                  <w:sz w:val="24"/>
                </w:rPr>
                <w:t>0</w:t>
              </w:r>
            </w:ins>
            <w:r w:rsidR="00C12DC9">
              <w:rPr>
                <w:rFonts w:ascii="Times New Roman"/>
                <w:sz w:val="24"/>
              </w:rPr>
              <w:t>140</w:t>
            </w:r>
          </w:p>
        </w:tc>
        <w:tc>
          <w:tcPr>
            <w:tcW w:w="7590" w:type="dxa"/>
          </w:tcPr>
          <w:p w14:paraId="2061C4F6"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61CDC64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2E3C01A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F9D0445" w14:textId="77777777" w:rsidTr="00FE0FF1">
        <w:trPr>
          <w:trHeight w:val="304"/>
        </w:trPr>
        <w:tc>
          <w:tcPr>
            <w:tcW w:w="1418" w:type="dxa"/>
          </w:tcPr>
          <w:p w14:paraId="1DACC7AD" w14:textId="03553338"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0" w:author="Author">
              <w:r>
                <w:rPr>
                  <w:rFonts w:ascii="Times New Roman"/>
                  <w:sz w:val="24"/>
                </w:rPr>
                <w:t>0</w:t>
              </w:r>
            </w:ins>
            <w:r w:rsidR="00C12DC9">
              <w:rPr>
                <w:rFonts w:ascii="Times New Roman"/>
                <w:sz w:val="24"/>
              </w:rPr>
              <w:t>150</w:t>
            </w:r>
          </w:p>
        </w:tc>
        <w:tc>
          <w:tcPr>
            <w:tcW w:w="7590" w:type="dxa"/>
          </w:tcPr>
          <w:p w14:paraId="0874E70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07D0C83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B3AF462" w14:textId="77777777" w:rsidTr="00FE0FF1">
        <w:trPr>
          <w:trHeight w:val="304"/>
        </w:trPr>
        <w:tc>
          <w:tcPr>
            <w:tcW w:w="1418" w:type="dxa"/>
          </w:tcPr>
          <w:p w14:paraId="75B9D0A9" w14:textId="410C546B"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1" w:author="Author">
              <w:r>
                <w:rPr>
                  <w:rFonts w:ascii="Times New Roman"/>
                  <w:sz w:val="24"/>
                </w:rPr>
                <w:t>0</w:t>
              </w:r>
            </w:ins>
            <w:r w:rsidR="00C12DC9">
              <w:rPr>
                <w:rFonts w:ascii="Times New Roman"/>
                <w:sz w:val="24"/>
              </w:rPr>
              <w:t>160</w:t>
            </w:r>
          </w:p>
        </w:tc>
        <w:tc>
          <w:tcPr>
            <w:tcW w:w="7590" w:type="dxa"/>
          </w:tcPr>
          <w:p w14:paraId="7486DE80"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7512BF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5F7F5C0D" w14:textId="77777777" w:rsidTr="00FE0FF1">
        <w:trPr>
          <w:trHeight w:val="304"/>
        </w:trPr>
        <w:tc>
          <w:tcPr>
            <w:tcW w:w="1418" w:type="dxa"/>
          </w:tcPr>
          <w:p w14:paraId="4FBE31A3" w14:textId="3FE5F12D"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2" w:author="Author">
              <w:r>
                <w:rPr>
                  <w:rFonts w:ascii="Times New Roman"/>
                  <w:sz w:val="24"/>
                </w:rPr>
                <w:t>0</w:t>
              </w:r>
            </w:ins>
            <w:r w:rsidR="00C12DC9">
              <w:rPr>
                <w:rFonts w:ascii="Times New Roman"/>
                <w:sz w:val="24"/>
              </w:rPr>
              <w:t>170</w:t>
            </w:r>
          </w:p>
        </w:tc>
        <w:tc>
          <w:tcPr>
            <w:tcW w:w="7590" w:type="dxa"/>
          </w:tcPr>
          <w:p w14:paraId="4E83128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156BB15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25A7A218" w14:textId="77777777" w:rsidTr="00FE0FF1">
        <w:trPr>
          <w:trHeight w:val="304"/>
        </w:trPr>
        <w:tc>
          <w:tcPr>
            <w:tcW w:w="1418" w:type="dxa"/>
          </w:tcPr>
          <w:p w14:paraId="33FB4BD2" w14:textId="469F849A"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3" w:author="Author">
              <w:r>
                <w:rPr>
                  <w:rFonts w:ascii="Times New Roman"/>
                  <w:sz w:val="24"/>
                </w:rPr>
                <w:t>0</w:t>
              </w:r>
            </w:ins>
            <w:r w:rsidR="00C12DC9">
              <w:rPr>
                <w:rFonts w:ascii="Times New Roman"/>
                <w:sz w:val="24"/>
              </w:rPr>
              <w:t>180</w:t>
            </w:r>
          </w:p>
        </w:tc>
        <w:tc>
          <w:tcPr>
            <w:tcW w:w="7590" w:type="dxa"/>
          </w:tcPr>
          <w:p w14:paraId="4A987CBF" w14:textId="77777777" w:rsidR="00C12DC9" w:rsidRPr="003A5275" w:rsidRDefault="00C12DC9" w:rsidP="00C12DC9">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6F693D6" w14:textId="77777777" w:rsidR="00C12DC9" w:rsidRPr="003A5275" w:rsidRDefault="00C12DC9" w:rsidP="00C12DC9">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4C925A86"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C12DC9" w:rsidRPr="00FE002E" w14:paraId="26158908" w14:textId="77777777" w:rsidTr="00FE0FF1">
        <w:trPr>
          <w:trHeight w:val="304"/>
        </w:trPr>
        <w:tc>
          <w:tcPr>
            <w:tcW w:w="1418" w:type="dxa"/>
          </w:tcPr>
          <w:p w14:paraId="2B023D46" w14:textId="3B16E77B"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4" w:author="Author">
              <w:r>
                <w:rPr>
                  <w:rFonts w:ascii="Times New Roman"/>
                  <w:sz w:val="24"/>
                </w:rPr>
                <w:t>0</w:t>
              </w:r>
            </w:ins>
            <w:r w:rsidR="00C12DC9">
              <w:rPr>
                <w:rFonts w:ascii="Times New Roman"/>
                <w:sz w:val="24"/>
              </w:rPr>
              <w:t>190</w:t>
            </w:r>
          </w:p>
        </w:tc>
        <w:tc>
          <w:tcPr>
            <w:tcW w:w="7590" w:type="dxa"/>
          </w:tcPr>
          <w:p w14:paraId="0FF57602" w14:textId="77777777" w:rsidR="00C12DC9" w:rsidRPr="003A5275" w:rsidRDefault="00C12DC9" w:rsidP="00C12DC9">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56BCDA74"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lastRenderedPageBreak/>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 xml:space="preserve">asset backed securities, including RMBS. Note that in accordance with </w:t>
            </w:r>
            <w:r>
              <w:rPr>
                <w:rFonts w:ascii="Times New Roman" w:eastAsia="Calibri" w:hAnsi="Calibri" w:cs="Times New Roman"/>
                <w:sz w:val="24"/>
              </w:rPr>
              <w:t xml:space="preserve">point (a) of </w:t>
            </w:r>
            <w:r w:rsidRPr="003A5275">
              <w:rPr>
                <w:rFonts w:ascii="Times New Roman" w:eastAsia="Calibri" w:hAnsi="Calibri" w:cs="Times New Roman"/>
                <w:sz w:val="24"/>
              </w:rPr>
              <w:t xml:space="preserve">Article 13(2) of </w:t>
            </w:r>
            <w:r>
              <w:rPr>
                <w:rFonts w:ascii="Times New Roman" w:eastAsia="Calibri" w:hAnsi="Calibri" w:cs="Times New Roman"/>
                <w:sz w:val="24"/>
              </w:rPr>
              <w:t>Delegated Regulation (EU) 2015/61</w:t>
            </w:r>
            <w:r w:rsidRPr="003A5275">
              <w:rPr>
                <w:rFonts w:ascii="Times New Roman" w:eastAsia="Calibri" w:hAnsi="Calibri" w:cs="Times New Roman"/>
                <w:sz w:val="24"/>
              </w:rPr>
              <w:t xml:space="preserve"> all asset backed securities qualifying as Level 2B shall be required to have credit quality step 1.</w:t>
            </w:r>
          </w:p>
        </w:tc>
      </w:tr>
      <w:tr w:rsidR="00C12DC9" w:rsidRPr="00FE002E" w14:paraId="74C2C9D2" w14:textId="77777777" w:rsidTr="00FE0FF1">
        <w:trPr>
          <w:trHeight w:val="304"/>
        </w:trPr>
        <w:tc>
          <w:tcPr>
            <w:tcW w:w="1418" w:type="dxa"/>
          </w:tcPr>
          <w:p w14:paraId="2336B92C" w14:textId="46F35328"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5" w:author="Author">
              <w:r>
                <w:rPr>
                  <w:rFonts w:ascii="Times New Roman"/>
                  <w:sz w:val="24"/>
                </w:rPr>
                <w:lastRenderedPageBreak/>
                <w:t>0</w:t>
              </w:r>
            </w:ins>
            <w:r w:rsidR="00C12DC9">
              <w:rPr>
                <w:rFonts w:ascii="Times New Roman"/>
                <w:sz w:val="24"/>
              </w:rPr>
              <w:t>200</w:t>
            </w:r>
          </w:p>
        </w:tc>
        <w:tc>
          <w:tcPr>
            <w:tcW w:w="7590" w:type="dxa"/>
          </w:tcPr>
          <w:p w14:paraId="056A887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630292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C12DC9" w:rsidRPr="00FE002E" w14:paraId="60DD0E0E" w14:textId="77777777" w:rsidTr="00FE0FF1">
        <w:trPr>
          <w:trHeight w:val="304"/>
        </w:trPr>
        <w:tc>
          <w:tcPr>
            <w:tcW w:w="1418" w:type="dxa"/>
          </w:tcPr>
          <w:p w14:paraId="6FC57399" w14:textId="5FC085A8"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6" w:author="Author">
              <w:r>
                <w:rPr>
                  <w:rFonts w:ascii="Times New Roman"/>
                  <w:sz w:val="24"/>
                </w:rPr>
                <w:t>0</w:t>
              </w:r>
            </w:ins>
            <w:r w:rsidR="00C12DC9">
              <w:rPr>
                <w:rFonts w:ascii="Times New Roman"/>
                <w:sz w:val="24"/>
              </w:rPr>
              <w:t>210</w:t>
            </w:r>
          </w:p>
        </w:tc>
        <w:tc>
          <w:tcPr>
            <w:tcW w:w="7590" w:type="dxa"/>
          </w:tcPr>
          <w:p w14:paraId="04F0AD9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2040612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734333F3" w14:textId="77777777" w:rsidTr="00FE0FF1">
        <w:trPr>
          <w:trHeight w:val="304"/>
        </w:trPr>
        <w:tc>
          <w:tcPr>
            <w:tcW w:w="1418" w:type="dxa"/>
          </w:tcPr>
          <w:p w14:paraId="1B7121F4" w14:textId="7260263D"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7" w:author="Author">
              <w:r>
                <w:rPr>
                  <w:rFonts w:ascii="Times New Roman"/>
                  <w:sz w:val="24"/>
                </w:rPr>
                <w:t>0</w:t>
              </w:r>
            </w:ins>
            <w:r w:rsidR="00C12DC9">
              <w:rPr>
                <w:rFonts w:ascii="Times New Roman"/>
                <w:sz w:val="24"/>
              </w:rPr>
              <w:t>220</w:t>
            </w:r>
          </w:p>
        </w:tc>
        <w:tc>
          <w:tcPr>
            <w:tcW w:w="7590" w:type="dxa"/>
          </w:tcPr>
          <w:p w14:paraId="5E30529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7EDCAF6F"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collateralised by </w:t>
            </w:r>
            <w:r>
              <w:rPr>
                <w:rFonts w:ascii="Times New Roman"/>
                <w:spacing w:val="-1"/>
                <w:sz w:val="24"/>
              </w:rPr>
              <w:t>shares.</w:t>
            </w:r>
          </w:p>
        </w:tc>
      </w:tr>
      <w:tr w:rsidR="00C12DC9" w:rsidRPr="00FE002E" w14:paraId="4ACC9268" w14:textId="77777777" w:rsidTr="00FE0FF1">
        <w:trPr>
          <w:trHeight w:val="304"/>
        </w:trPr>
        <w:tc>
          <w:tcPr>
            <w:tcW w:w="1418" w:type="dxa"/>
          </w:tcPr>
          <w:p w14:paraId="742CF094" w14:textId="51B5CC46" w:rsidR="00C12DC9" w:rsidRPr="00AE380B" w:rsidRDefault="005F0F27" w:rsidP="00C12DC9">
            <w:pPr>
              <w:pStyle w:val="TableParagraph"/>
              <w:spacing w:before="118"/>
              <w:ind w:left="57" w:right="96"/>
              <w:jc w:val="both"/>
              <w:rPr>
                <w:rFonts w:ascii="Times New Roman"/>
                <w:sz w:val="24"/>
              </w:rPr>
            </w:pPr>
            <w:ins w:id="78" w:author="Author">
              <w:r>
                <w:rPr>
                  <w:rFonts w:ascii="Times New Roman"/>
                  <w:sz w:val="24"/>
                </w:rPr>
                <w:t>0</w:t>
              </w:r>
            </w:ins>
            <w:r w:rsidR="00C12DC9">
              <w:rPr>
                <w:rFonts w:ascii="Times New Roman"/>
                <w:sz w:val="24"/>
              </w:rPr>
              <w:t>230</w:t>
            </w:r>
          </w:p>
        </w:tc>
        <w:tc>
          <w:tcPr>
            <w:tcW w:w="7590" w:type="dxa"/>
          </w:tcPr>
          <w:p w14:paraId="7B164EF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21E0DEB5" w14:textId="77777777" w:rsidR="00C12DC9"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C12DC9" w:rsidRPr="00FE002E" w14:paraId="7604B0D8" w14:textId="77777777" w:rsidTr="00FE0FF1">
        <w:trPr>
          <w:trHeight w:val="304"/>
        </w:trPr>
        <w:tc>
          <w:tcPr>
            <w:tcW w:w="1418" w:type="dxa"/>
          </w:tcPr>
          <w:p w14:paraId="251972A7" w14:textId="5659C7F7" w:rsidR="00C12DC9" w:rsidRPr="00AE380B" w:rsidRDefault="005F0F27" w:rsidP="00C12DC9">
            <w:pPr>
              <w:pStyle w:val="TableParagraph"/>
              <w:spacing w:before="118"/>
              <w:ind w:left="57" w:right="96"/>
              <w:jc w:val="both"/>
              <w:rPr>
                <w:rFonts w:ascii="Times New Roman"/>
                <w:sz w:val="24"/>
              </w:rPr>
            </w:pPr>
            <w:ins w:id="79" w:author="Author">
              <w:r>
                <w:rPr>
                  <w:rFonts w:ascii="Times New Roman"/>
                  <w:sz w:val="24"/>
                </w:rPr>
                <w:t>0</w:t>
              </w:r>
            </w:ins>
            <w:r w:rsidR="00C12DC9">
              <w:rPr>
                <w:rFonts w:ascii="Times New Roman"/>
                <w:sz w:val="24"/>
              </w:rPr>
              <w:t>240</w:t>
            </w:r>
          </w:p>
        </w:tc>
        <w:tc>
          <w:tcPr>
            <w:tcW w:w="7590" w:type="dxa"/>
          </w:tcPr>
          <w:p w14:paraId="5C504676"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EABF5E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C12DC9" w:rsidRPr="00FE002E" w14:paraId="1FEA3A62" w14:textId="77777777" w:rsidTr="00FE0FF1">
        <w:trPr>
          <w:trHeight w:val="304"/>
        </w:trPr>
        <w:tc>
          <w:tcPr>
            <w:tcW w:w="1418" w:type="dxa"/>
          </w:tcPr>
          <w:p w14:paraId="2D015531" w14:textId="5AFA1FFB" w:rsidR="00C12DC9" w:rsidRPr="00AE380B" w:rsidRDefault="005F0F27" w:rsidP="00C12DC9">
            <w:pPr>
              <w:pStyle w:val="TableParagraph"/>
              <w:spacing w:before="118"/>
              <w:ind w:left="57" w:right="96"/>
              <w:jc w:val="both"/>
              <w:rPr>
                <w:rFonts w:ascii="Times New Roman"/>
                <w:sz w:val="24"/>
              </w:rPr>
            </w:pPr>
            <w:ins w:id="80" w:author="Author">
              <w:r>
                <w:rPr>
                  <w:rFonts w:ascii="Times New Roman"/>
                  <w:sz w:val="24"/>
                </w:rPr>
                <w:t>0</w:t>
              </w:r>
            </w:ins>
            <w:r w:rsidR="00C12DC9">
              <w:rPr>
                <w:rFonts w:ascii="Times New Roman"/>
                <w:sz w:val="24"/>
              </w:rPr>
              <w:t>250</w:t>
            </w:r>
          </w:p>
        </w:tc>
        <w:tc>
          <w:tcPr>
            <w:tcW w:w="7590" w:type="dxa"/>
          </w:tcPr>
          <w:p w14:paraId="272E030E"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2B380A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C12DC9" w:rsidRPr="00FE002E" w14:paraId="50023AE5" w14:textId="77777777" w:rsidTr="00FE0FF1">
        <w:trPr>
          <w:trHeight w:val="304"/>
          <w:ins w:id="81" w:author="Author"/>
        </w:trPr>
        <w:tc>
          <w:tcPr>
            <w:tcW w:w="1418" w:type="dxa"/>
          </w:tcPr>
          <w:p w14:paraId="77CE8EA0" w14:textId="03BA2F93" w:rsidR="00C12DC9" w:rsidRDefault="005F0F27" w:rsidP="00C12DC9">
            <w:pPr>
              <w:pStyle w:val="TableParagraph"/>
              <w:spacing w:before="118"/>
              <w:ind w:left="57" w:right="96"/>
              <w:jc w:val="both"/>
              <w:rPr>
                <w:ins w:id="82" w:author="Author"/>
                <w:rFonts w:ascii="Times New Roman"/>
                <w:sz w:val="24"/>
              </w:rPr>
            </w:pPr>
            <w:ins w:id="83" w:author="Author">
              <w:r>
                <w:rPr>
                  <w:rFonts w:ascii="Times New Roman"/>
                  <w:sz w:val="24"/>
                </w:rPr>
                <w:t>0</w:t>
              </w:r>
              <w:r w:rsidR="00C12DC9">
                <w:rPr>
                  <w:rFonts w:ascii="Times New Roman"/>
                  <w:sz w:val="24"/>
                </w:rPr>
                <w:t>251</w:t>
              </w:r>
            </w:ins>
          </w:p>
        </w:tc>
        <w:tc>
          <w:tcPr>
            <w:tcW w:w="7590" w:type="dxa"/>
          </w:tcPr>
          <w:p w14:paraId="4A4285D6" w14:textId="590B276B" w:rsidR="00C12DC9" w:rsidRDefault="00C12DC9" w:rsidP="00C12DC9">
            <w:pPr>
              <w:pStyle w:val="TableParagraph"/>
              <w:spacing w:before="118"/>
              <w:ind w:left="102" w:right="101"/>
              <w:jc w:val="both"/>
              <w:rPr>
                <w:ins w:id="84" w:author="Author"/>
                <w:rFonts w:ascii="Times New Roman" w:eastAsia="Times New Roman" w:hAnsi="Times New Roman" w:cs="Times New Roman"/>
                <w:sz w:val="24"/>
                <w:szCs w:val="24"/>
              </w:rPr>
            </w:pPr>
            <w:ins w:id="85" w:author="Author">
              <w:r>
                <w:rPr>
                  <w:rFonts w:ascii="Times New Roman"/>
                  <w:b/>
                  <w:sz w:val="24"/>
                  <w:u w:val="thick" w:color="000000"/>
                </w:rPr>
                <w:t>1.</w:t>
              </w:r>
              <w:r w:rsidR="00913C5E">
                <w:rPr>
                  <w:rFonts w:ascii="Times New Roman"/>
                  <w:b/>
                  <w:sz w:val="24"/>
                  <w:u w:val="thick" w:color="000000"/>
                </w:rPr>
                <w:t>2a</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 xml:space="preserve">collateralised by </w:t>
              </w:r>
              <w:r w:rsidRPr="005B20A1">
                <w:rPr>
                  <w:rFonts w:ascii="Times New Roman"/>
                  <w:b/>
                  <w:spacing w:val="-1"/>
                  <w:sz w:val="24"/>
                  <w:u w:val="thick" w:color="000000"/>
                </w:rPr>
                <w:t>(Counterparty is Central Bank)</w:t>
              </w:r>
              <w:r>
                <w:rPr>
                  <w:rFonts w:ascii="Times New Roman"/>
                  <w:b/>
                  <w:spacing w:val="-1"/>
                  <w:sz w:val="24"/>
                  <w:u w:val="thick" w:color="000000"/>
                </w:rPr>
                <w:t>:</w:t>
              </w:r>
            </w:ins>
          </w:p>
          <w:p w14:paraId="75154A5D" w14:textId="77777777" w:rsidR="00C12DC9" w:rsidRDefault="00C12DC9" w:rsidP="00C12DC9">
            <w:pPr>
              <w:pStyle w:val="TableParagraph"/>
              <w:spacing w:before="117"/>
              <w:ind w:left="102" w:right="98"/>
              <w:jc w:val="both"/>
              <w:rPr>
                <w:ins w:id="86" w:author="Author"/>
                <w:rFonts w:ascii="Times New Roman" w:eastAsia="Times New Roman" w:hAnsi="Times New Roman" w:cs="Times New Roman"/>
                <w:sz w:val="24"/>
                <w:szCs w:val="24"/>
              </w:rPr>
            </w:pPr>
            <w:ins w:id="87" w:author="Autho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where the counterparty is a Central Bank,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ins>
          </w:p>
          <w:p w14:paraId="4CD2DA01" w14:textId="77777777" w:rsidR="00C12DC9" w:rsidRDefault="00C12DC9" w:rsidP="00C12DC9">
            <w:pPr>
              <w:pStyle w:val="TableParagraph"/>
              <w:spacing w:before="118"/>
              <w:ind w:left="102" w:right="99"/>
              <w:jc w:val="both"/>
              <w:rPr>
                <w:ins w:id="88" w:author="Author"/>
                <w:rFonts w:ascii="Times New Roman"/>
                <w:b/>
                <w:sz w:val="24"/>
                <w:u w:val="thick" w:color="000000"/>
              </w:rPr>
            </w:pPr>
            <w:ins w:id="89" w:author="Autho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ins>
          </w:p>
        </w:tc>
      </w:tr>
      <w:tr w:rsidR="00C12DC9" w:rsidRPr="00FE002E" w14:paraId="2FA8BC82" w14:textId="77777777" w:rsidTr="00FE0FF1">
        <w:trPr>
          <w:trHeight w:val="304"/>
          <w:ins w:id="90" w:author="Author"/>
        </w:trPr>
        <w:tc>
          <w:tcPr>
            <w:tcW w:w="1418" w:type="dxa"/>
          </w:tcPr>
          <w:p w14:paraId="009A3791" w14:textId="4EA3A134" w:rsidR="00C12DC9" w:rsidRDefault="005F0F27" w:rsidP="00C12DC9">
            <w:pPr>
              <w:pStyle w:val="TableParagraph"/>
              <w:spacing w:before="118"/>
              <w:ind w:left="57" w:right="96"/>
              <w:jc w:val="both"/>
              <w:rPr>
                <w:ins w:id="91" w:author="Author"/>
                <w:rFonts w:ascii="Times New Roman"/>
                <w:sz w:val="24"/>
              </w:rPr>
            </w:pPr>
            <w:ins w:id="92" w:author="Author">
              <w:r>
                <w:rPr>
                  <w:rFonts w:ascii="Times New Roman"/>
                  <w:sz w:val="24"/>
                </w:rPr>
                <w:t>0</w:t>
              </w:r>
              <w:r w:rsidR="00C12DC9">
                <w:rPr>
                  <w:rFonts w:ascii="Times New Roman"/>
                  <w:sz w:val="24"/>
                </w:rPr>
                <w:t>252</w:t>
              </w:r>
            </w:ins>
          </w:p>
        </w:tc>
        <w:tc>
          <w:tcPr>
            <w:tcW w:w="7590" w:type="dxa"/>
          </w:tcPr>
          <w:p w14:paraId="37525705" w14:textId="2DC73F5A" w:rsidR="00C12DC9" w:rsidRDefault="00C12DC9" w:rsidP="00C12DC9">
            <w:pPr>
              <w:pStyle w:val="TableParagraph"/>
              <w:spacing w:before="119"/>
              <w:ind w:left="102"/>
              <w:jc w:val="both"/>
              <w:rPr>
                <w:ins w:id="93" w:author="Author"/>
                <w:rFonts w:ascii="Times New Roman" w:eastAsia="Times New Roman" w:hAnsi="Times New Roman" w:cs="Times New Roman"/>
                <w:sz w:val="24"/>
                <w:szCs w:val="24"/>
              </w:rPr>
            </w:pPr>
            <w:ins w:id="94" w:author="Author">
              <w:r>
                <w:rPr>
                  <w:rFonts w:ascii="Times New Roman"/>
                  <w:b/>
                  <w:sz w:val="24"/>
                  <w:u w:val="thick" w:color="000000"/>
                </w:rPr>
                <w:t>1.</w:t>
              </w:r>
              <w:r w:rsidR="00485B4B">
                <w:rPr>
                  <w:rFonts w:ascii="Times New Roman"/>
                  <w:b/>
                  <w:sz w:val="24"/>
                  <w:u w:val="thick" w:color="000000"/>
                </w:rPr>
                <w:t>2a</w:t>
              </w:r>
              <w:del w:id="95" w:author="Author">
                <w:r w:rsidDel="00485B4B">
                  <w:rPr>
                    <w:rFonts w:ascii="Times New Roman"/>
                    <w:b/>
                    <w:sz w:val="24"/>
                    <w:u w:val="thick" w:color="000000"/>
                  </w:rPr>
                  <w:delText>X</w:delText>
                </w:r>
              </w:del>
              <w:r>
                <w:rPr>
                  <w:rFonts w:ascii="Times New Roman"/>
                  <w:b/>
                  <w:sz w:val="24"/>
                  <w:u w:val="thick" w:color="000000"/>
                </w:rPr>
                <w:t xml:space="preserve">.1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ins>
          </w:p>
          <w:p w14:paraId="6CE12E23" w14:textId="77777777" w:rsidR="00C12DC9" w:rsidRDefault="00C12DC9" w:rsidP="00C12DC9">
            <w:pPr>
              <w:pStyle w:val="TableParagraph"/>
              <w:spacing w:before="117"/>
              <w:ind w:left="102" w:right="100"/>
              <w:jc w:val="both"/>
              <w:rPr>
                <w:ins w:id="96" w:author="Author"/>
                <w:rFonts w:ascii="Times New Roman" w:eastAsia="Times New Roman" w:hAnsi="Times New Roman" w:cs="Times New Roman"/>
                <w:sz w:val="24"/>
                <w:szCs w:val="24"/>
              </w:rPr>
            </w:pPr>
            <w:ins w:id="97"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ins>
          </w:p>
          <w:p w14:paraId="15B3D96C" w14:textId="77777777" w:rsidR="00C12DC9" w:rsidRDefault="00C12DC9" w:rsidP="00C12DC9">
            <w:pPr>
              <w:pStyle w:val="TableParagraph"/>
              <w:spacing w:before="118"/>
              <w:ind w:left="102" w:right="99"/>
              <w:jc w:val="both"/>
              <w:rPr>
                <w:ins w:id="98" w:author="Author"/>
                <w:rFonts w:ascii="Times New Roman"/>
                <w:b/>
                <w:sz w:val="24"/>
                <w:u w:val="thick" w:color="000000"/>
              </w:rPr>
            </w:pPr>
            <w:ins w:id="99" w:author="Autho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ins>
          </w:p>
        </w:tc>
      </w:tr>
      <w:tr w:rsidR="00C12DC9" w:rsidRPr="00FE002E" w14:paraId="7F02DFDC" w14:textId="77777777" w:rsidTr="00FE0FF1">
        <w:trPr>
          <w:trHeight w:val="304"/>
          <w:ins w:id="100" w:author="Author"/>
        </w:trPr>
        <w:tc>
          <w:tcPr>
            <w:tcW w:w="1418" w:type="dxa"/>
          </w:tcPr>
          <w:p w14:paraId="77548A82" w14:textId="1E54D1D5" w:rsidR="00C12DC9" w:rsidRDefault="005F0F27" w:rsidP="00C12DC9">
            <w:pPr>
              <w:pStyle w:val="TableParagraph"/>
              <w:spacing w:before="118"/>
              <w:ind w:left="57" w:right="96"/>
              <w:jc w:val="both"/>
              <w:rPr>
                <w:ins w:id="101" w:author="Author"/>
                <w:rFonts w:ascii="Times New Roman"/>
                <w:sz w:val="24"/>
              </w:rPr>
            </w:pPr>
            <w:ins w:id="102" w:author="Author">
              <w:r>
                <w:rPr>
                  <w:rFonts w:ascii="Times New Roman"/>
                  <w:sz w:val="24"/>
                </w:rPr>
                <w:lastRenderedPageBreak/>
                <w:t>0</w:t>
              </w:r>
              <w:r w:rsidR="00C12DC9">
                <w:rPr>
                  <w:rFonts w:ascii="Times New Roman"/>
                  <w:sz w:val="24"/>
                </w:rPr>
                <w:t>253</w:t>
              </w:r>
            </w:ins>
          </w:p>
        </w:tc>
        <w:tc>
          <w:tcPr>
            <w:tcW w:w="7590" w:type="dxa"/>
          </w:tcPr>
          <w:p w14:paraId="0152A1C7" w14:textId="74E34193" w:rsidR="00C12DC9" w:rsidRDefault="00C12DC9" w:rsidP="00C12DC9">
            <w:pPr>
              <w:pStyle w:val="TableParagraph"/>
              <w:spacing w:before="119"/>
              <w:ind w:left="102"/>
              <w:jc w:val="both"/>
              <w:rPr>
                <w:ins w:id="103" w:author="Author"/>
                <w:rFonts w:ascii="Times New Roman" w:eastAsia="Times New Roman" w:hAnsi="Times New Roman" w:cs="Times New Roman"/>
                <w:sz w:val="24"/>
                <w:szCs w:val="24"/>
              </w:rPr>
            </w:pPr>
            <w:ins w:id="104" w:author="Author">
              <w:r>
                <w:rPr>
                  <w:rFonts w:ascii="Times New Roman"/>
                  <w:b/>
                  <w:sz w:val="24"/>
                  <w:u w:val="thick" w:color="000000"/>
                </w:rPr>
                <w:t>1.</w:t>
              </w:r>
              <w:r w:rsidR="00485B4B">
                <w:rPr>
                  <w:rFonts w:ascii="Times New Roman"/>
                  <w:b/>
                  <w:sz w:val="24"/>
                  <w:u w:val="thick" w:color="000000"/>
                </w:rPr>
                <w:t>2a</w:t>
              </w:r>
              <w:del w:id="105" w:author="Author">
                <w:r w:rsidDel="00485B4B">
                  <w:rPr>
                    <w:rFonts w:ascii="Times New Roman"/>
                    <w:b/>
                    <w:sz w:val="24"/>
                    <w:u w:val="thick" w:color="000000"/>
                  </w:rPr>
                  <w:delText>X</w:delText>
                </w:r>
              </w:del>
              <w:r>
                <w:rPr>
                  <w:rFonts w:ascii="Times New Roman"/>
                  <w:b/>
                  <w:sz w:val="24"/>
                  <w:u w:val="thick" w:color="000000"/>
                </w:rPr>
                <w:t xml:space="preserve">.2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ins>
          </w:p>
          <w:p w14:paraId="5A150F35" w14:textId="77777777" w:rsidR="00C12DC9" w:rsidRDefault="00C12DC9" w:rsidP="00C12DC9">
            <w:pPr>
              <w:pStyle w:val="TableParagraph"/>
              <w:spacing w:before="117"/>
              <w:ind w:left="102" w:right="99"/>
              <w:jc w:val="both"/>
              <w:rPr>
                <w:ins w:id="106" w:author="Author"/>
                <w:rFonts w:ascii="Times New Roman" w:eastAsia="Times New Roman" w:hAnsi="Times New Roman" w:cs="Times New Roman"/>
                <w:sz w:val="24"/>
                <w:szCs w:val="24"/>
              </w:rPr>
            </w:pPr>
            <w:ins w:id="107"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ins>
          </w:p>
          <w:p w14:paraId="74F53BC5" w14:textId="77777777" w:rsidR="00C12DC9" w:rsidRDefault="00C12DC9" w:rsidP="00C12DC9">
            <w:pPr>
              <w:pStyle w:val="TableParagraph"/>
              <w:spacing w:before="118"/>
              <w:ind w:left="102" w:right="99"/>
              <w:jc w:val="both"/>
              <w:rPr>
                <w:ins w:id="108" w:author="Author"/>
                <w:rFonts w:ascii="Times New Roman"/>
                <w:b/>
                <w:sz w:val="24"/>
                <w:u w:val="thick" w:color="000000"/>
              </w:rPr>
            </w:pPr>
            <w:ins w:id="109" w:author="Autho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ins>
          </w:p>
        </w:tc>
      </w:tr>
      <w:tr w:rsidR="00C12DC9" w:rsidRPr="00FE002E" w14:paraId="1D98A0B2" w14:textId="77777777" w:rsidTr="00FE0FF1">
        <w:trPr>
          <w:trHeight w:val="304"/>
          <w:ins w:id="110" w:author="Author"/>
        </w:trPr>
        <w:tc>
          <w:tcPr>
            <w:tcW w:w="1418" w:type="dxa"/>
          </w:tcPr>
          <w:p w14:paraId="2C52FF52" w14:textId="3D9EFFCA" w:rsidR="00C12DC9" w:rsidRDefault="005F0F27" w:rsidP="000D24B3">
            <w:pPr>
              <w:pStyle w:val="TableParagraph"/>
              <w:spacing w:before="118"/>
              <w:ind w:right="96"/>
              <w:jc w:val="both"/>
              <w:rPr>
                <w:ins w:id="111" w:author="Author"/>
                <w:rFonts w:ascii="Times New Roman"/>
                <w:sz w:val="24"/>
              </w:rPr>
            </w:pPr>
            <w:ins w:id="112" w:author="Author">
              <w:r>
                <w:rPr>
                  <w:rFonts w:ascii="Times New Roman"/>
                  <w:sz w:val="24"/>
                </w:rPr>
                <w:t>0</w:t>
              </w:r>
              <w:r w:rsidR="00C12DC9">
                <w:rPr>
                  <w:rFonts w:ascii="Times New Roman"/>
                  <w:sz w:val="24"/>
                </w:rPr>
                <w:t>254</w:t>
              </w:r>
            </w:ins>
          </w:p>
        </w:tc>
        <w:tc>
          <w:tcPr>
            <w:tcW w:w="7590" w:type="dxa"/>
          </w:tcPr>
          <w:p w14:paraId="0719C522" w14:textId="3F931CB3" w:rsidR="00C12DC9" w:rsidRPr="003A5275" w:rsidRDefault="00C12DC9" w:rsidP="00C12DC9">
            <w:pPr>
              <w:widowControl w:val="0"/>
              <w:spacing w:before="119"/>
              <w:ind w:left="102"/>
              <w:jc w:val="both"/>
              <w:rPr>
                <w:ins w:id="113" w:author="Author"/>
                <w:rFonts w:ascii="Times New Roman" w:hAnsi="Times New Roman"/>
                <w:color w:val="auto"/>
                <w:sz w:val="24"/>
                <w:szCs w:val="24"/>
                <w:lang w:val="en-US"/>
              </w:rPr>
            </w:pPr>
            <w:ins w:id="114" w:author="Author">
              <w:r w:rsidRPr="003A5275">
                <w:rPr>
                  <w:rFonts w:ascii="Times New Roman" w:eastAsia="Calibri" w:hAnsi="Calibri"/>
                  <w:b/>
                  <w:color w:val="auto"/>
                  <w:sz w:val="24"/>
                  <w:szCs w:val="22"/>
                  <w:u w:val="thick" w:color="000000"/>
                  <w:lang w:val="en-US"/>
                </w:rPr>
                <w:t>1.</w:t>
              </w:r>
              <w:r w:rsidR="00485B4B">
                <w:rPr>
                  <w:rFonts w:ascii="Times New Roman" w:eastAsia="Calibri" w:hAnsi="Calibri"/>
                  <w:b/>
                  <w:color w:val="auto"/>
                  <w:sz w:val="24"/>
                  <w:szCs w:val="22"/>
                  <w:u w:val="thick" w:color="000000"/>
                  <w:lang w:val="en-US"/>
                </w:rPr>
                <w:t>2a</w:t>
              </w:r>
              <w:del w:id="115" w:author="Author">
                <w:r w:rsidDel="00485B4B">
                  <w:rPr>
                    <w:rFonts w:ascii="Times New Roman" w:eastAsia="Calibri" w:hAnsi="Calibri"/>
                    <w:b/>
                    <w:color w:val="auto"/>
                    <w:sz w:val="24"/>
                    <w:szCs w:val="22"/>
                    <w:u w:val="thick" w:color="000000"/>
                    <w:lang w:val="en-US"/>
                  </w:rPr>
                  <w:delText>X</w:delText>
                </w:r>
              </w:del>
              <w:r w:rsidRPr="003A5275">
                <w:rPr>
                  <w:rFonts w:ascii="Times New Roman" w:eastAsia="Calibri" w:hAnsi="Calibri"/>
                  <w:b/>
                  <w:color w:val="auto"/>
                  <w:sz w:val="24"/>
                  <w:szCs w:val="22"/>
                  <w:u w:val="thick" w:color="000000"/>
                  <w:lang w:val="en-US"/>
                </w:rPr>
                <w:t xml:space="preserve">.3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ins>
          </w:p>
          <w:p w14:paraId="02AC62C0" w14:textId="77777777" w:rsidR="00C12DC9" w:rsidRPr="003A5275" w:rsidRDefault="00C12DC9" w:rsidP="00C12DC9">
            <w:pPr>
              <w:widowControl w:val="0"/>
              <w:spacing w:before="117"/>
              <w:ind w:left="102" w:right="100"/>
              <w:jc w:val="both"/>
              <w:rPr>
                <w:ins w:id="116" w:author="Author"/>
                <w:rFonts w:ascii="Times New Roman" w:hAnsi="Times New Roman"/>
                <w:color w:val="auto"/>
                <w:sz w:val="24"/>
                <w:szCs w:val="24"/>
                <w:lang w:val="en-US"/>
              </w:rPr>
            </w:pPr>
            <w:ins w:id="117" w:author="Autho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w:t>
              </w:r>
              <w:r>
                <w:rPr>
                  <w:rFonts w:ascii="Times New Roman" w:eastAsia="Calibri" w:hAnsi="Calibri"/>
                  <w:color w:val="auto"/>
                  <w:sz w:val="24"/>
                  <w:szCs w:val="22"/>
                  <w:lang w:val="en-US"/>
                </w:rPr>
                <w:t>X</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ins>
          </w:p>
          <w:p w14:paraId="2A551879" w14:textId="77777777" w:rsidR="00C12DC9" w:rsidRDefault="00C12DC9" w:rsidP="00C12DC9">
            <w:pPr>
              <w:pStyle w:val="TableParagraph"/>
              <w:spacing w:before="118"/>
              <w:ind w:left="102" w:right="99"/>
              <w:jc w:val="both"/>
              <w:rPr>
                <w:ins w:id="118" w:author="Author"/>
                <w:rFonts w:ascii="Times New Roman"/>
                <w:b/>
                <w:sz w:val="24"/>
                <w:u w:val="thick" w:color="000000"/>
              </w:rPr>
            </w:pPr>
            <w:ins w:id="119" w:author="Autho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ins>
          </w:p>
        </w:tc>
      </w:tr>
      <w:tr w:rsidR="00C12DC9" w:rsidRPr="00FE002E" w14:paraId="1423D367" w14:textId="77777777" w:rsidTr="00FE0FF1">
        <w:trPr>
          <w:trHeight w:val="304"/>
          <w:ins w:id="120" w:author="Author"/>
        </w:trPr>
        <w:tc>
          <w:tcPr>
            <w:tcW w:w="1418" w:type="dxa"/>
          </w:tcPr>
          <w:p w14:paraId="035982C4" w14:textId="4D3B97C8" w:rsidR="00C12DC9" w:rsidRDefault="005F0F27" w:rsidP="00C12DC9">
            <w:pPr>
              <w:pStyle w:val="TableParagraph"/>
              <w:spacing w:before="118"/>
              <w:ind w:left="57" w:right="96"/>
              <w:jc w:val="both"/>
              <w:rPr>
                <w:ins w:id="121" w:author="Author"/>
                <w:rFonts w:ascii="Times New Roman"/>
                <w:sz w:val="24"/>
              </w:rPr>
            </w:pPr>
            <w:ins w:id="122" w:author="Author">
              <w:r>
                <w:rPr>
                  <w:rFonts w:ascii="Times New Roman"/>
                  <w:sz w:val="24"/>
                </w:rPr>
                <w:t>0</w:t>
              </w:r>
              <w:r w:rsidR="00C12DC9">
                <w:rPr>
                  <w:rFonts w:ascii="Times New Roman"/>
                  <w:sz w:val="24"/>
                </w:rPr>
                <w:t>255</w:t>
              </w:r>
            </w:ins>
          </w:p>
        </w:tc>
        <w:tc>
          <w:tcPr>
            <w:tcW w:w="7590" w:type="dxa"/>
          </w:tcPr>
          <w:p w14:paraId="1BFA523A" w14:textId="23E45B1F" w:rsidR="00C12DC9" w:rsidRDefault="00C12DC9" w:rsidP="00C12DC9">
            <w:pPr>
              <w:pStyle w:val="TableParagraph"/>
              <w:spacing w:before="119"/>
              <w:ind w:left="102"/>
              <w:rPr>
                <w:ins w:id="123" w:author="Author"/>
                <w:rFonts w:ascii="Times New Roman" w:eastAsia="Times New Roman" w:hAnsi="Times New Roman" w:cs="Times New Roman"/>
                <w:sz w:val="24"/>
                <w:szCs w:val="24"/>
              </w:rPr>
            </w:pPr>
            <w:ins w:id="124" w:author="Author">
              <w:r>
                <w:rPr>
                  <w:rFonts w:ascii="Times New Roman"/>
                  <w:b/>
                  <w:sz w:val="24"/>
                  <w:u w:val="thick" w:color="000000"/>
                </w:rPr>
                <w:t>1.2</w:t>
              </w:r>
              <w:r w:rsidR="00485B4B">
                <w:rPr>
                  <w:rFonts w:ascii="Times New Roman"/>
                  <w:b/>
                  <w:sz w:val="24"/>
                  <w:u w:val="thick" w:color="000000"/>
                </w:rPr>
                <w:t>a</w:t>
              </w:r>
              <w:r>
                <w:rPr>
                  <w:rFonts w:ascii="Times New Roman"/>
                  <w:b/>
                  <w:sz w:val="24"/>
                  <w:u w:val="thick" w:color="000000"/>
                </w:rPr>
                <w:t xml:space="preserve">.4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ins>
          </w:p>
          <w:p w14:paraId="6D31374F" w14:textId="2A35871B" w:rsidR="00C12DC9" w:rsidRDefault="00C12DC9" w:rsidP="009E2100">
            <w:pPr>
              <w:pStyle w:val="TableParagraph"/>
              <w:spacing w:before="118"/>
              <w:ind w:left="102" w:right="99"/>
              <w:jc w:val="both"/>
              <w:rPr>
                <w:ins w:id="125" w:author="Author"/>
                <w:rFonts w:ascii="Times New Roman"/>
                <w:b/>
                <w:sz w:val="24"/>
                <w:u w:val="thick" w:color="000000"/>
              </w:rPr>
            </w:pPr>
            <w:ins w:id="126"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w:t>
              </w:r>
              <w:r w:rsidR="009E2100">
                <w:rPr>
                  <w:rFonts w:ascii="Times New Roman"/>
                  <w:sz w:val="24"/>
                </w:rPr>
                <w:t>2a</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w:t>
              </w:r>
              <w:r w:rsidR="005F0F27">
                <w:rPr>
                  <w:rFonts w:ascii="Times New Roman"/>
                  <w:sz w:val="24"/>
                </w:rPr>
                <w:t>2a</w:t>
              </w:r>
              <w:del w:id="127" w:author="Author">
                <w:r w:rsidDel="005F0F27">
                  <w:rPr>
                    <w:rFonts w:ascii="Times New Roman"/>
                    <w:sz w:val="24"/>
                  </w:rPr>
                  <w:delText>X</w:delText>
                </w:r>
              </w:del>
              <w:r>
                <w:rPr>
                  <w:rFonts w:ascii="Times New Roman"/>
                  <w:sz w:val="24"/>
                </w:rPr>
                <w:t>.1, 1.</w:t>
              </w:r>
              <w:r w:rsidR="005F0F27">
                <w:rPr>
                  <w:rFonts w:ascii="Times New Roman"/>
                  <w:sz w:val="24"/>
                </w:rPr>
                <w:t>2a</w:t>
              </w:r>
              <w:del w:id="128" w:author="Author">
                <w:r w:rsidDel="005F0F27">
                  <w:rPr>
                    <w:rFonts w:ascii="Times New Roman"/>
                    <w:sz w:val="24"/>
                  </w:rPr>
                  <w:delText>X</w:delText>
                </w:r>
              </w:del>
              <w:r>
                <w:rPr>
                  <w:rFonts w:ascii="Times New Roman"/>
                  <w:sz w:val="24"/>
                </w:rPr>
                <w:t>.2 or 1.</w:t>
              </w:r>
              <w:r w:rsidR="005F0F27">
                <w:rPr>
                  <w:rFonts w:ascii="Times New Roman"/>
                  <w:sz w:val="24"/>
                </w:rPr>
                <w:t>2a</w:t>
              </w:r>
              <w:del w:id="129" w:author="Author">
                <w:r w:rsidDel="005F0F27">
                  <w:rPr>
                    <w:rFonts w:ascii="Times New Roman"/>
                    <w:sz w:val="24"/>
                  </w:rPr>
                  <w:delText>X</w:delText>
                </w:r>
              </w:del>
              <w:r>
                <w:rPr>
                  <w:rFonts w:ascii="Times New Roman"/>
                  <w:sz w:val="24"/>
                </w:rPr>
                <w:t>.3.</w:t>
              </w:r>
            </w:ins>
          </w:p>
        </w:tc>
      </w:tr>
      <w:tr w:rsidR="00C12DC9" w:rsidRPr="00FE002E" w14:paraId="5B43C0DE" w14:textId="77777777" w:rsidTr="00FE0FF1">
        <w:trPr>
          <w:trHeight w:val="304"/>
          <w:ins w:id="130" w:author="Author"/>
        </w:trPr>
        <w:tc>
          <w:tcPr>
            <w:tcW w:w="1418" w:type="dxa"/>
          </w:tcPr>
          <w:p w14:paraId="3D71DA14" w14:textId="316C0B04" w:rsidR="00C12DC9" w:rsidRDefault="005F0F27" w:rsidP="00C12DC9">
            <w:pPr>
              <w:pStyle w:val="TableParagraph"/>
              <w:spacing w:before="118"/>
              <w:ind w:left="57" w:right="96"/>
              <w:jc w:val="both"/>
              <w:rPr>
                <w:ins w:id="131" w:author="Author"/>
                <w:rFonts w:ascii="Times New Roman"/>
                <w:sz w:val="24"/>
              </w:rPr>
            </w:pPr>
            <w:ins w:id="132" w:author="Author">
              <w:r>
                <w:rPr>
                  <w:rFonts w:ascii="Times New Roman"/>
                  <w:sz w:val="24"/>
                </w:rPr>
                <w:t>0</w:t>
              </w:r>
              <w:r w:rsidR="00C12DC9">
                <w:rPr>
                  <w:rFonts w:ascii="Times New Roman"/>
                  <w:sz w:val="24"/>
                </w:rPr>
                <w:t>256</w:t>
              </w:r>
            </w:ins>
          </w:p>
        </w:tc>
        <w:tc>
          <w:tcPr>
            <w:tcW w:w="7590" w:type="dxa"/>
          </w:tcPr>
          <w:p w14:paraId="53C80BEE" w14:textId="729E1D03" w:rsidR="00C12DC9" w:rsidRDefault="00C12DC9" w:rsidP="00C12DC9">
            <w:pPr>
              <w:pStyle w:val="TableParagraph"/>
              <w:spacing w:before="118"/>
              <w:ind w:left="102"/>
              <w:rPr>
                <w:ins w:id="133" w:author="Author"/>
                <w:rFonts w:ascii="Times New Roman" w:eastAsia="Times New Roman" w:hAnsi="Times New Roman" w:cs="Times New Roman"/>
                <w:sz w:val="24"/>
                <w:szCs w:val="24"/>
              </w:rPr>
            </w:pPr>
            <w:ins w:id="134" w:author="Author">
              <w:r>
                <w:rPr>
                  <w:rFonts w:ascii="Times New Roman"/>
                  <w:b/>
                  <w:sz w:val="24"/>
                  <w:u w:val="thick" w:color="000000"/>
                </w:rPr>
                <w:t>1.</w:t>
              </w:r>
              <w:r w:rsidR="00485B4B">
                <w:rPr>
                  <w:rFonts w:ascii="Times New Roman"/>
                  <w:b/>
                  <w:sz w:val="24"/>
                  <w:u w:val="thick" w:color="000000"/>
                </w:rPr>
                <w:t>2a</w:t>
              </w:r>
              <w:del w:id="135" w:author="Author">
                <w:r w:rsidDel="00485B4B">
                  <w:rPr>
                    <w:rFonts w:ascii="Times New Roman"/>
                    <w:b/>
                    <w:sz w:val="24"/>
                    <w:u w:val="thick" w:color="000000"/>
                  </w:rPr>
                  <w:delText>X</w:delText>
                </w:r>
              </w:del>
              <w:r>
                <w:rPr>
                  <w:rFonts w:ascii="Times New Roman"/>
                  <w:b/>
                  <w:sz w:val="24"/>
                  <w:u w:val="thick" w:color="000000"/>
                </w:rPr>
                <w:t xml:space="preserve">.5 </w:t>
              </w:r>
              <w:r>
                <w:rPr>
                  <w:rFonts w:ascii="Times New Roman"/>
                  <w:b/>
                  <w:spacing w:val="-1"/>
                  <w:sz w:val="24"/>
                  <w:u w:val="thick" w:color="000000"/>
                </w:rPr>
                <w:t xml:space="preserve">other </w:t>
              </w:r>
              <w:r>
                <w:rPr>
                  <w:rFonts w:ascii="Times New Roman"/>
                  <w:b/>
                  <w:sz w:val="24"/>
                  <w:u w:val="thick" w:color="000000"/>
                </w:rPr>
                <w:t>assets</w:t>
              </w:r>
            </w:ins>
          </w:p>
          <w:p w14:paraId="3C7E7B0F" w14:textId="6A0A4884" w:rsidR="00C12DC9" w:rsidRDefault="00C12DC9" w:rsidP="00C12DC9">
            <w:pPr>
              <w:pStyle w:val="TableParagraph"/>
              <w:spacing w:before="118"/>
              <w:ind w:left="102" w:right="99"/>
              <w:jc w:val="both"/>
              <w:rPr>
                <w:ins w:id="136" w:author="Author"/>
                <w:rFonts w:ascii="Times New Roman"/>
                <w:b/>
                <w:sz w:val="24"/>
                <w:u w:val="thick" w:color="000000"/>
              </w:rPr>
            </w:pPr>
            <w:ins w:id="137"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w:t>
              </w:r>
              <w:r w:rsidR="005F0F27">
                <w:rPr>
                  <w:rFonts w:ascii="Times New Roman"/>
                  <w:sz w:val="24"/>
                </w:rPr>
                <w:t>2a</w:t>
              </w:r>
              <w:del w:id="138" w:author="Author">
                <w:r w:rsidDel="005F0F27">
                  <w:rPr>
                    <w:rFonts w:ascii="Times New Roman"/>
                    <w:sz w:val="24"/>
                  </w:rPr>
                  <w:delText>X</w:delText>
                </w:r>
              </w:del>
              <w:r>
                <w:rPr>
                  <w:rFonts w:ascii="Times New Roman"/>
                  <w:sz w:val="24"/>
                </w:rPr>
                <w:t>.1, 1.</w:t>
              </w:r>
              <w:r w:rsidR="005F0F27">
                <w:rPr>
                  <w:rFonts w:ascii="Times New Roman"/>
                  <w:sz w:val="24"/>
                </w:rPr>
                <w:t>2a</w:t>
              </w:r>
              <w:del w:id="139" w:author="Author">
                <w:r w:rsidDel="005F0F27">
                  <w:rPr>
                    <w:rFonts w:ascii="Times New Roman"/>
                    <w:sz w:val="24"/>
                  </w:rPr>
                  <w:delText>X</w:delText>
                </w:r>
              </w:del>
              <w:r>
                <w:rPr>
                  <w:rFonts w:ascii="Times New Roman"/>
                  <w:sz w:val="24"/>
                </w:rPr>
                <w:t>.2. 1.</w:t>
              </w:r>
              <w:r w:rsidR="005F0F27">
                <w:rPr>
                  <w:rFonts w:ascii="Times New Roman"/>
                  <w:sz w:val="24"/>
                </w:rPr>
                <w:t>2a</w:t>
              </w:r>
              <w:del w:id="140" w:author="Author">
                <w:r w:rsidDel="005F0F27">
                  <w:rPr>
                    <w:rFonts w:ascii="Times New Roman"/>
                    <w:sz w:val="24"/>
                  </w:rPr>
                  <w:delText>X</w:delText>
                </w:r>
              </w:del>
              <w:r>
                <w:rPr>
                  <w:rFonts w:ascii="Times New Roman"/>
                  <w:sz w:val="24"/>
                </w:rPr>
                <w:t>.3 or 1.</w:t>
              </w:r>
              <w:r w:rsidR="005F0F27">
                <w:rPr>
                  <w:rFonts w:ascii="Times New Roman"/>
                  <w:sz w:val="24"/>
                </w:rPr>
                <w:t>2a</w:t>
              </w:r>
              <w:del w:id="141" w:author="Author">
                <w:r w:rsidDel="005F0F27">
                  <w:rPr>
                    <w:rFonts w:ascii="Times New Roman"/>
                    <w:sz w:val="24"/>
                  </w:rPr>
                  <w:delText>X</w:delText>
                </w:r>
              </w:del>
              <w:r>
                <w:rPr>
                  <w:rFonts w:ascii="Times New Roman"/>
                  <w:sz w:val="24"/>
                </w:rPr>
                <w:t>.4.</w:t>
              </w:r>
            </w:ins>
          </w:p>
        </w:tc>
      </w:tr>
      <w:tr w:rsidR="00C12DC9" w:rsidRPr="00FE002E" w14:paraId="0EF2D9C7" w14:textId="77777777" w:rsidTr="00FE0FF1">
        <w:trPr>
          <w:trHeight w:val="304"/>
        </w:trPr>
        <w:tc>
          <w:tcPr>
            <w:tcW w:w="1418" w:type="dxa"/>
          </w:tcPr>
          <w:p w14:paraId="514AFD5B" w14:textId="25315A92" w:rsidR="00C12DC9" w:rsidRPr="00AE380B" w:rsidRDefault="005F0F27" w:rsidP="00C12DC9">
            <w:pPr>
              <w:pStyle w:val="TableParagraph"/>
              <w:spacing w:before="118"/>
              <w:ind w:left="57" w:right="96"/>
              <w:jc w:val="both"/>
              <w:rPr>
                <w:rFonts w:ascii="Times New Roman"/>
                <w:sz w:val="24"/>
              </w:rPr>
            </w:pPr>
            <w:ins w:id="142" w:author="Author">
              <w:r>
                <w:rPr>
                  <w:rFonts w:ascii="Times New Roman"/>
                  <w:sz w:val="24"/>
                </w:rPr>
                <w:t>0</w:t>
              </w:r>
            </w:ins>
            <w:r w:rsidR="00C12DC9">
              <w:rPr>
                <w:rFonts w:ascii="Times New Roman"/>
                <w:sz w:val="24"/>
              </w:rPr>
              <w:t>260</w:t>
            </w:r>
          </w:p>
        </w:tc>
        <w:tc>
          <w:tcPr>
            <w:tcW w:w="7590" w:type="dxa"/>
          </w:tcPr>
          <w:p w14:paraId="44E67DCD" w14:textId="0FBE847A" w:rsidR="00C12DC9"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ins w:id="143" w:author="Author">
              <w:r w:rsidR="00485B4B">
                <w:rPr>
                  <w:rFonts w:ascii="Times New Roman"/>
                  <w:b/>
                  <w:spacing w:val="71"/>
                  <w:sz w:val="24"/>
                </w:rPr>
                <w:t>(</w:t>
              </w:r>
            </w:ins>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ins w:id="144" w:author="Author">
              <w:r w:rsidR="00485B4B">
                <w:rPr>
                  <w:rFonts w:ascii="Times New Roman"/>
                  <w:b/>
                  <w:spacing w:val="-1"/>
                  <w:sz w:val="24"/>
                  <w:u w:val="thick" w:color="000000"/>
                </w:rPr>
                <w:t>)</w:t>
              </w:r>
            </w:ins>
          </w:p>
          <w:p w14:paraId="5974F0F8"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764D4F94"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C12DC9" w:rsidRPr="00FE002E" w14:paraId="6F1D4DF1" w14:textId="77777777" w:rsidTr="00FE0FF1">
        <w:trPr>
          <w:trHeight w:val="304"/>
          <w:ins w:id="145" w:author="Author"/>
        </w:trPr>
        <w:tc>
          <w:tcPr>
            <w:tcW w:w="1418" w:type="dxa"/>
          </w:tcPr>
          <w:p w14:paraId="15996842" w14:textId="4EF3F76D" w:rsidR="00C12DC9" w:rsidRDefault="005F0F27" w:rsidP="00C12DC9">
            <w:pPr>
              <w:pStyle w:val="TableParagraph"/>
              <w:spacing w:before="118"/>
              <w:ind w:left="57" w:right="96"/>
              <w:jc w:val="both"/>
              <w:rPr>
                <w:ins w:id="146" w:author="Author"/>
                <w:rFonts w:ascii="Times New Roman"/>
                <w:sz w:val="24"/>
              </w:rPr>
            </w:pPr>
            <w:ins w:id="147" w:author="Author">
              <w:r>
                <w:rPr>
                  <w:rFonts w:ascii="Times New Roman"/>
                  <w:sz w:val="24"/>
                </w:rPr>
                <w:t>0</w:t>
              </w:r>
              <w:r w:rsidR="00C12DC9">
                <w:rPr>
                  <w:rFonts w:ascii="Times New Roman"/>
                  <w:sz w:val="24"/>
                </w:rPr>
                <w:t>261</w:t>
              </w:r>
            </w:ins>
          </w:p>
        </w:tc>
        <w:tc>
          <w:tcPr>
            <w:tcW w:w="7590" w:type="dxa"/>
          </w:tcPr>
          <w:p w14:paraId="394171F6" w14:textId="77777777" w:rsidR="00C12DC9" w:rsidRDefault="00C12DC9" w:rsidP="00C12DC9">
            <w:pPr>
              <w:pStyle w:val="TableParagraph"/>
              <w:spacing w:before="118"/>
              <w:ind w:left="102" w:right="99"/>
              <w:jc w:val="both"/>
              <w:rPr>
                <w:ins w:id="148" w:author="Author"/>
                <w:rFonts w:ascii="Times New Roman"/>
                <w:b/>
                <w:sz w:val="24"/>
                <w:u w:val="thick" w:color="000000"/>
              </w:rPr>
            </w:pPr>
            <w:ins w:id="149" w:author="Author">
              <w:r>
                <w:rPr>
                  <w:rFonts w:ascii="Times New Roman"/>
                  <w:b/>
                  <w:sz w:val="24"/>
                  <w:u w:val="thick" w:color="000000"/>
                </w:rPr>
                <w:t xml:space="preserve">1.3.0.1 </w:t>
              </w:r>
              <w:r w:rsidRPr="001011F0">
                <w:rPr>
                  <w:rFonts w:ascii="Times New Roman"/>
                  <w:b/>
                  <w:sz w:val="24"/>
                  <w:u w:val="thick" w:color="000000"/>
                </w:rPr>
                <w:t>of which: Intragroup or IPS</w:t>
              </w:r>
            </w:ins>
          </w:p>
          <w:p w14:paraId="1EBDB6DF" w14:textId="77777777" w:rsidR="00C12DC9" w:rsidRDefault="00C12DC9" w:rsidP="00C12DC9">
            <w:pPr>
              <w:pStyle w:val="TableParagraph"/>
              <w:spacing w:before="118"/>
              <w:ind w:left="102" w:right="99"/>
              <w:jc w:val="both"/>
              <w:rPr>
                <w:ins w:id="150" w:author="Author"/>
                <w:rFonts w:ascii="Times New Roman"/>
                <w:b/>
                <w:sz w:val="24"/>
                <w:u w:val="thick" w:color="000000"/>
              </w:rPr>
            </w:pPr>
            <w:ins w:id="151"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1.3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17536A9E" w14:textId="77777777" w:rsidTr="00FE0FF1">
        <w:trPr>
          <w:trHeight w:val="304"/>
        </w:trPr>
        <w:tc>
          <w:tcPr>
            <w:tcW w:w="1418" w:type="dxa"/>
          </w:tcPr>
          <w:p w14:paraId="52441AF3" w14:textId="401E74FF" w:rsidR="00C12DC9" w:rsidRPr="00AE380B" w:rsidRDefault="005F0F27" w:rsidP="00C12DC9">
            <w:pPr>
              <w:pStyle w:val="TableParagraph"/>
              <w:spacing w:before="118"/>
              <w:ind w:left="57" w:right="96"/>
              <w:jc w:val="both"/>
              <w:rPr>
                <w:rFonts w:ascii="Times New Roman"/>
                <w:sz w:val="24"/>
              </w:rPr>
            </w:pPr>
            <w:ins w:id="152" w:author="Author">
              <w:r>
                <w:rPr>
                  <w:rFonts w:ascii="Times New Roman"/>
                  <w:sz w:val="24"/>
                </w:rPr>
                <w:lastRenderedPageBreak/>
                <w:t>0</w:t>
              </w:r>
            </w:ins>
            <w:r w:rsidR="00C12DC9">
              <w:rPr>
                <w:rFonts w:ascii="Times New Roman"/>
                <w:sz w:val="24"/>
              </w:rPr>
              <w:t>270</w:t>
            </w:r>
          </w:p>
        </w:tc>
        <w:tc>
          <w:tcPr>
            <w:tcW w:w="7590" w:type="dxa"/>
          </w:tcPr>
          <w:p w14:paraId="19CAB49F" w14:textId="77777777" w:rsidR="00C12DC9" w:rsidRPr="001820FB" w:rsidRDefault="00C12DC9" w:rsidP="00C12DC9">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107FF129" w14:textId="77777777" w:rsidR="00C12DC9" w:rsidRDefault="00C12DC9" w:rsidP="00C12DC9">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Pr>
                <w:rFonts w:ascii="Times New Roman" w:eastAsia="Calibri" w:hAnsi="Calibri" w:cs="Times New Roman"/>
                <w:sz w:val="24"/>
              </w:rPr>
              <w:t xml:space="preserve">point (8) of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w:t>
            </w:r>
            <w:r>
              <w:rPr>
                <w:rFonts w:ascii="Times New Roman" w:eastAsia="Calibri" w:hAnsi="Calibri" w:cs="Times New Roman"/>
                <w:spacing w:val="-1"/>
                <w:sz w:val="24"/>
              </w:rPr>
              <w:t>Delegated Regulation (EU) 2015/61</w:t>
            </w:r>
            <w:r w:rsidRPr="001820FB">
              <w:rPr>
                <w:rFonts w:ascii="Times New Roman" w:eastAsia="Calibri" w:hAnsi="Calibri" w:cs="Times New Roman"/>
                <w:sz w:val="24"/>
              </w:rPr>
              <w:t>.</w:t>
            </w:r>
          </w:p>
        </w:tc>
      </w:tr>
      <w:tr w:rsidR="00C12DC9" w:rsidRPr="00FE002E" w14:paraId="4C910DF5" w14:textId="77777777" w:rsidTr="00FE0FF1">
        <w:trPr>
          <w:trHeight w:val="304"/>
        </w:trPr>
        <w:tc>
          <w:tcPr>
            <w:tcW w:w="1418" w:type="dxa"/>
          </w:tcPr>
          <w:p w14:paraId="762DF621" w14:textId="6F13D2A3" w:rsidR="00C12DC9" w:rsidRPr="00AE380B" w:rsidRDefault="005F0F27" w:rsidP="00C12DC9">
            <w:pPr>
              <w:pStyle w:val="TableParagraph"/>
              <w:spacing w:before="118"/>
              <w:ind w:left="57" w:right="96"/>
              <w:jc w:val="both"/>
              <w:rPr>
                <w:rFonts w:ascii="Times New Roman"/>
                <w:sz w:val="24"/>
              </w:rPr>
            </w:pPr>
            <w:ins w:id="153" w:author="Author">
              <w:r>
                <w:rPr>
                  <w:rFonts w:ascii="Times New Roman"/>
                  <w:sz w:val="24"/>
                </w:rPr>
                <w:t>0</w:t>
              </w:r>
            </w:ins>
            <w:r w:rsidR="00C12DC9">
              <w:rPr>
                <w:rFonts w:ascii="Times New Roman"/>
                <w:sz w:val="24"/>
              </w:rPr>
              <w:t>280</w:t>
            </w:r>
          </w:p>
        </w:tc>
        <w:tc>
          <w:tcPr>
            <w:tcW w:w="7590" w:type="dxa"/>
          </w:tcPr>
          <w:p w14:paraId="5C483BC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5A2B5CB9" w14:textId="77777777"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del w:id="154" w:author="Author">
              <w:r w:rsidDel="00E1784A">
                <w:rPr>
                  <w:rFonts w:ascii="Times New Roman"/>
                  <w:spacing w:val="3"/>
                  <w:sz w:val="24"/>
                </w:rPr>
                <w:delText xml:space="preserve">point (8) of </w:delText>
              </w:r>
              <w:r w:rsidDel="00E1784A">
                <w:rPr>
                  <w:rFonts w:ascii="Times New Roman"/>
                  <w:spacing w:val="-1"/>
                  <w:sz w:val="24"/>
                </w:rPr>
                <w:delText>Article</w:delText>
              </w:r>
              <w:r w:rsidDel="00E1784A">
                <w:rPr>
                  <w:rFonts w:ascii="Times New Roman"/>
                  <w:spacing w:val="3"/>
                  <w:sz w:val="24"/>
                </w:rPr>
                <w:delText xml:space="preserve"> </w:delText>
              </w:r>
              <w:r w:rsidDel="00E1784A">
                <w:rPr>
                  <w:rFonts w:ascii="Times New Roman"/>
                  <w:spacing w:val="-1"/>
                  <w:sz w:val="24"/>
                </w:rPr>
                <w:delText>3</w:delText>
              </w:r>
              <w:r w:rsidDel="00E1784A">
                <w:rPr>
                  <w:rFonts w:ascii="Times New Roman"/>
                  <w:spacing w:val="4"/>
                  <w:sz w:val="24"/>
                </w:rPr>
                <w:delText xml:space="preserve"> </w:delText>
              </w:r>
              <w:r w:rsidDel="00E1784A">
                <w:rPr>
                  <w:rFonts w:ascii="Times New Roman"/>
                  <w:sz w:val="24"/>
                </w:rPr>
                <w:delText>of</w:delText>
              </w:r>
              <w:r w:rsidDel="00E1784A">
                <w:rPr>
                  <w:rFonts w:ascii="Times New Roman"/>
                  <w:spacing w:val="2"/>
                  <w:sz w:val="24"/>
                </w:rPr>
                <w:delText xml:space="preserve"> </w:delText>
              </w:r>
              <w:r w:rsidDel="00E1784A">
                <w:rPr>
                  <w:rFonts w:ascii="Times New Roman"/>
                  <w:spacing w:val="-1"/>
                  <w:sz w:val="24"/>
                </w:rPr>
                <w:delText>Delegated Regulation (EU) 2015/61</w:delText>
              </w:r>
              <w:r w:rsidDel="00E1784A">
                <w:rPr>
                  <w:rFonts w:ascii="Times New Roman"/>
                  <w:spacing w:val="3"/>
                  <w:sz w:val="24"/>
                </w:rPr>
                <w:delText xml:space="preserve"> </w:delText>
              </w:r>
            </w:del>
            <w:ins w:id="155" w:author="Author">
              <w:r w:rsidR="00E1784A">
                <w:rPr>
                  <w:rFonts w:ascii="Times New Roman"/>
                  <w:spacing w:val="3"/>
                  <w:sz w:val="24"/>
                </w:rPr>
                <w:t xml:space="preserve"> </w:t>
              </w:r>
              <w:r w:rsidR="00E1784A" w:rsidRPr="00E1784A">
                <w:rPr>
                  <w:rFonts w:ascii="Times New Roman"/>
                  <w:spacing w:val="3"/>
                  <w:sz w:val="24"/>
                  <w:lang w:val="en-GB"/>
                </w:rPr>
                <w:t>Article 411(2) of Regulation (EU) No 575/2013</w:t>
              </w:r>
              <w:r w:rsidR="00E1784A">
                <w:rPr>
                  <w:rFonts w:ascii="Times New Roman"/>
                  <w:spacing w:val="3"/>
                  <w:sz w:val="24"/>
                  <w:lang w:val="en-GB"/>
                </w:rPr>
                <w:t xml:space="preserve"> </w:t>
              </w:r>
            </w:ins>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C12DC9" w:rsidRPr="00FE002E" w14:paraId="27D9C5ED" w14:textId="77777777" w:rsidTr="00FE0FF1">
        <w:trPr>
          <w:trHeight w:val="304"/>
        </w:trPr>
        <w:tc>
          <w:tcPr>
            <w:tcW w:w="1418" w:type="dxa"/>
          </w:tcPr>
          <w:p w14:paraId="73D1474B" w14:textId="4F0318EC" w:rsidR="00C12DC9" w:rsidRPr="00AE380B" w:rsidRDefault="005F0F27" w:rsidP="00C12DC9">
            <w:pPr>
              <w:pStyle w:val="TableParagraph"/>
              <w:spacing w:before="118"/>
              <w:ind w:left="57" w:right="96"/>
              <w:jc w:val="both"/>
              <w:rPr>
                <w:rFonts w:ascii="Times New Roman"/>
                <w:sz w:val="24"/>
              </w:rPr>
            </w:pPr>
            <w:ins w:id="156" w:author="Author">
              <w:r>
                <w:rPr>
                  <w:rFonts w:ascii="Times New Roman"/>
                  <w:sz w:val="24"/>
                </w:rPr>
                <w:t>0</w:t>
              </w:r>
            </w:ins>
            <w:r w:rsidR="00C12DC9">
              <w:rPr>
                <w:rFonts w:ascii="Times New Roman"/>
                <w:sz w:val="24"/>
              </w:rPr>
              <w:t>290</w:t>
            </w:r>
          </w:p>
        </w:tc>
        <w:tc>
          <w:tcPr>
            <w:tcW w:w="7590" w:type="dxa"/>
          </w:tcPr>
          <w:p w14:paraId="3EA8F98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7379EF2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Delegated Regulation (EU) 2015/61</w:t>
            </w:r>
            <w:r>
              <w:rPr>
                <w:rFonts w:ascii="Times New Roman"/>
                <w:sz w:val="24"/>
              </w:rPr>
              <w:t>.</w:t>
            </w:r>
          </w:p>
        </w:tc>
      </w:tr>
      <w:tr w:rsidR="00C12DC9" w:rsidRPr="00FE002E" w14:paraId="02688D26" w14:textId="77777777" w:rsidTr="00FE0FF1">
        <w:trPr>
          <w:trHeight w:val="304"/>
        </w:trPr>
        <w:tc>
          <w:tcPr>
            <w:tcW w:w="1418" w:type="dxa"/>
          </w:tcPr>
          <w:p w14:paraId="688AE5A5" w14:textId="6368CC1E" w:rsidR="00C12DC9" w:rsidRPr="00AE380B" w:rsidRDefault="005F0F27" w:rsidP="00C12DC9">
            <w:pPr>
              <w:pStyle w:val="TableParagraph"/>
              <w:spacing w:before="118"/>
              <w:ind w:left="57" w:right="96"/>
              <w:jc w:val="both"/>
              <w:rPr>
                <w:rFonts w:ascii="Times New Roman"/>
                <w:sz w:val="24"/>
              </w:rPr>
            </w:pPr>
            <w:ins w:id="157" w:author="Author">
              <w:r>
                <w:rPr>
                  <w:rFonts w:ascii="Times New Roman"/>
                  <w:sz w:val="24"/>
                </w:rPr>
                <w:t>0</w:t>
              </w:r>
            </w:ins>
            <w:r w:rsidR="00C12DC9">
              <w:rPr>
                <w:rFonts w:ascii="Times New Roman"/>
                <w:sz w:val="24"/>
              </w:rPr>
              <w:t>300</w:t>
            </w:r>
          </w:p>
        </w:tc>
        <w:tc>
          <w:tcPr>
            <w:tcW w:w="7590" w:type="dxa"/>
          </w:tcPr>
          <w:p w14:paraId="3398CEE6"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08460CD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C12DC9" w:rsidRPr="00FE002E" w14:paraId="5CEF6CDF" w14:textId="77777777" w:rsidTr="00FE0FF1">
        <w:trPr>
          <w:trHeight w:val="304"/>
        </w:trPr>
        <w:tc>
          <w:tcPr>
            <w:tcW w:w="1418" w:type="dxa"/>
          </w:tcPr>
          <w:p w14:paraId="7FFB9EE0" w14:textId="4B88B015" w:rsidR="00C12DC9" w:rsidRPr="00AE380B" w:rsidRDefault="005F0F27" w:rsidP="00C12DC9">
            <w:pPr>
              <w:pStyle w:val="TableParagraph"/>
              <w:spacing w:before="118"/>
              <w:ind w:left="57" w:right="96"/>
              <w:jc w:val="both"/>
              <w:rPr>
                <w:rFonts w:ascii="Times New Roman"/>
                <w:sz w:val="24"/>
              </w:rPr>
            </w:pPr>
            <w:ins w:id="158" w:author="Author">
              <w:r>
                <w:rPr>
                  <w:rFonts w:ascii="Times New Roman"/>
                  <w:sz w:val="24"/>
                </w:rPr>
                <w:t>0</w:t>
              </w:r>
            </w:ins>
            <w:r w:rsidR="00C12DC9">
              <w:rPr>
                <w:rFonts w:ascii="Times New Roman"/>
                <w:sz w:val="24"/>
              </w:rPr>
              <w:t>310</w:t>
            </w:r>
          </w:p>
        </w:tc>
        <w:tc>
          <w:tcPr>
            <w:tcW w:w="7590" w:type="dxa"/>
          </w:tcPr>
          <w:p w14:paraId="730B00C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82A619D" w14:textId="77777777"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ins w:id="159" w:author="Author">
              <w:r w:rsidR="00E1784A" w:rsidRPr="00E1784A">
                <w:rPr>
                  <w:rFonts w:ascii="Times New Roman"/>
                  <w:spacing w:val="31"/>
                  <w:sz w:val="24"/>
                  <w:lang w:val="en-GB"/>
                </w:rPr>
                <w:t>Article 411(1) of Regulation (EU) No 575/2013</w:t>
              </w:r>
            </w:ins>
            <w:del w:id="160" w:author="Author">
              <w:r w:rsidDel="00E1784A">
                <w:rPr>
                  <w:rFonts w:ascii="Times New Roman"/>
                  <w:spacing w:val="31"/>
                  <w:sz w:val="24"/>
                </w:rPr>
                <w:delText xml:space="preserve">point (9) of </w:delText>
              </w:r>
              <w:r w:rsidDel="00E1784A">
                <w:rPr>
                  <w:rFonts w:ascii="Times New Roman"/>
                  <w:spacing w:val="-1"/>
                  <w:sz w:val="24"/>
                </w:rPr>
                <w:delText>Article</w:delText>
              </w:r>
              <w:r w:rsidDel="00E1784A">
                <w:rPr>
                  <w:rFonts w:ascii="Times New Roman"/>
                  <w:spacing w:val="32"/>
                  <w:sz w:val="24"/>
                </w:rPr>
                <w:delText xml:space="preserve"> </w:delText>
              </w:r>
              <w:r w:rsidDel="00E1784A">
                <w:rPr>
                  <w:rFonts w:ascii="Times New Roman"/>
                  <w:sz w:val="24"/>
                </w:rPr>
                <w:delText>3</w:delText>
              </w:r>
              <w:r w:rsidDel="00E1784A">
                <w:rPr>
                  <w:rFonts w:ascii="Times New Roman"/>
                  <w:spacing w:val="32"/>
                  <w:sz w:val="24"/>
                </w:rPr>
                <w:delText xml:space="preserve"> </w:delText>
              </w:r>
              <w:r w:rsidDel="00E1784A">
                <w:rPr>
                  <w:rFonts w:ascii="Times New Roman"/>
                  <w:sz w:val="24"/>
                </w:rPr>
                <w:delText>of</w:delText>
              </w:r>
              <w:r w:rsidDel="00E1784A">
                <w:rPr>
                  <w:rFonts w:ascii="Times New Roman"/>
                  <w:spacing w:val="69"/>
                  <w:sz w:val="24"/>
                </w:rPr>
                <w:delText xml:space="preserve"> </w:delText>
              </w:r>
              <w:r w:rsidDel="00E1784A">
                <w:rPr>
                  <w:rFonts w:ascii="Times New Roman"/>
                  <w:spacing w:val="-1"/>
                  <w:sz w:val="24"/>
                </w:rPr>
                <w:delText>Delegated Regulation (EU) 2015/61</w:delText>
              </w:r>
              <w:r w:rsidDel="00E1784A">
                <w:rPr>
                  <w:rFonts w:ascii="Times New Roman"/>
                  <w:sz w:val="24"/>
                </w:rPr>
                <w:delText xml:space="preserve"> </w:delText>
              </w:r>
            </w:del>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C12DC9" w:rsidRPr="00FE002E" w14:paraId="25931F40" w14:textId="77777777" w:rsidTr="00FE0FF1">
        <w:trPr>
          <w:trHeight w:val="304"/>
        </w:trPr>
        <w:tc>
          <w:tcPr>
            <w:tcW w:w="1418" w:type="dxa"/>
          </w:tcPr>
          <w:p w14:paraId="683080A0" w14:textId="42F23BB7" w:rsidR="00C12DC9" w:rsidRPr="00AE380B" w:rsidRDefault="005F0F27" w:rsidP="00C12DC9">
            <w:pPr>
              <w:pStyle w:val="TableParagraph"/>
              <w:spacing w:before="118"/>
              <w:ind w:left="57" w:right="96"/>
              <w:jc w:val="both"/>
              <w:rPr>
                <w:rFonts w:ascii="Times New Roman"/>
                <w:sz w:val="24"/>
              </w:rPr>
            </w:pPr>
            <w:ins w:id="161" w:author="Author">
              <w:r>
                <w:rPr>
                  <w:rFonts w:ascii="Times New Roman"/>
                  <w:sz w:val="24"/>
                </w:rPr>
                <w:t>0</w:t>
              </w:r>
            </w:ins>
            <w:r w:rsidR="00C12DC9">
              <w:rPr>
                <w:rFonts w:ascii="Times New Roman"/>
                <w:sz w:val="24"/>
              </w:rPr>
              <w:t>320</w:t>
            </w:r>
          </w:p>
        </w:tc>
        <w:tc>
          <w:tcPr>
            <w:tcW w:w="7590" w:type="dxa"/>
          </w:tcPr>
          <w:p w14:paraId="27C35D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CDD6C5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37EFE85" w14:textId="77777777" w:rsidTr="00FE0FF1">
        <w:trPr>
          <w:trHeight w:val="304"/>
        </w:trPr>
        <w:tc>
          <w:tcPr>
            <w:tcW w:w="1418" w:type="dxa"/>
          </w:tcPr>
          <w:p w14:paraId="1822B092" w14:textId="7BCB8474" w:rsidR="00C12DC9" w:rsidRPr="00AE380B" w:rsidRDefault="005F0F27" w:rsidP="00C12DC9">
            <w:pPr>
              <w:pStyle w:val="TableParagraph"/>
              <w:spacing w:before="118"/>
              <w:ind w:left="57" w:right="96"/>
              <w:jc w:val="both"/>
              <w:rPr>
                <w:rFonts w:ascii="Times New Roman"/>
                <w:sz w:val="24"/>
              </w:rPr>
            </w:pPr>
            <w:ins w:id="162" w:author="Author">
              <w:r>
                <w:rPr>
                  <w:rFonts w:ascii="Times New Roman"/>
                  <w:sz w:val="24"/>
                </w:rPr>
                <w:t>0</w:t>
              </w:r>
            </w:ins>
            <w:r w:rsidR="00C12DC9">
              <w:rPr>
                <w:rFonts w:ascii="Times New Roman"/>
                <w:sz w:val="24"/>
              </w:rPr>
              <w:t>330</w:t>
            </w:r>
          </w:p>
        </w:tc>
        <w:tc>
          <w:tcPr>
            <w:tcW w:w="7590" w:type="dxa"/>
          </w:tcPr>
          <w:p w14:paraId="05DC8E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79447D1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C12DC9" w:rsidRPr="00FE002E" w14:paraId="00479D1D" w14:textId="77777777" w:rsidTr="00FE0FF1">
        <w:trPr>
          <w:trHeight w:val="304"/>
        </w:trPr>
        <w:tc>
          <w:tcPr>
            <w:tcW w:w="1418" w:type="dxa"/>
          </w:tcPr>
          <w:p w14:paraId="49F70C35" w14:textId="1CC371FC" w:rsidR="00C12DC9" w:rsidRPr="00AE380B" w:rsidRDefault="000B5860" w:rsidP="00C12DC9">
            <w:pPr>
              <w:pStyle w:val="TableParagraph"/>
              <w:spacing w:before="118"/>
              <w:ind w:left="57" w:right="96"/>
              <w:jc w:val="both"/>
              <w:rPr>
                <w:rFonts w:ascii="Times New Roman"/>
                <w:sz w:val="24"/>
              </w:rPr>
            </w:pPr>
            <w:ins w:id="163" w:author="Author">
              <w:r>
                <w:rPr>
                  <w:rFonts w:ascii="Times New Roman"/>
                  <w:sz w:val="24"/>
                </w:rPr>
                <w:t>0</w:t>
              </w:r>
            </w:ins>
            <w:r w:rsidR="00C12DC9">
              <w:rPr>
                <w:rFonts w:ascii="Times New Roman"/>
                <w:sz w:val="24"/>
              </w:rPr>
              <w:t>340</w:t>
            </w:r>
          </w:p>
        </w:tc>
        <w:tc>
          <w:tcPr>
            <w:tcW w:w="7590" w:type="dxa"/>
          </w:tcPr>
          <w:p w14:paraId="259C299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72F3711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C12DC9" w:rsidRPr="00FE002E" w14:paraId="0DBBA644" w14:textId="77777777" w:rsidTr="00FE0FF1">
        <w:trPr>
          <w:trHeight w:val="304"/>
        </w:trPr>
        <w:tc>
          <w:tcPr>
            <w:tcW w:w="1418" w:type="dxa"/>
          </w:tcPr>
          <w:p w14:paraId="566315E9" w14:textId="5F53455E" w:rsidR="00C12DC9" w:rsidRPr="00AE380B" w:rsidRDefault="000B5860" w:rsidP="00C12DC9">
            <w:pPr>
              <w:pStyle w:val="TableParagraph"/>
              <w:spacing w:before="118"/>
              <w:ind w:left="57" w:right="96"/>
              <w:jc w:val="both"/>
              <w:rPr>
                <w:rFonts w:ascii="Times New Roman"/>
                <w:sz w:val="24"/>
              </w:rPr>
            </w:pPr>
            <w:ins w:id="164" w:author="Author">
              <w:r>
                <w:rPr>
                  <w:rFonts w:ascii="Times New Roman"/>
                  <w:sz w:val="24"/>
                </w:rPr>
                <w:t>0</w:t>
              </w:r>
            </w:ins>
            <w:r w:rsidR="00C12DC9">
              <w:rPr>
                <w:rFonts w:ascii="Times New Roman"/>
                <w:sz w:val="24"/>
              </w:rPr>
              <w:t>350</w:t>
            </w:r>
          </w:p>
        </w:tc>
        <w:tc>
          <w:tcPr>
            <w:tcW w:w="7590" w:type="dxa"/>
          </w:tcPr>
          <w:p w14:paraId="324C643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7AD484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C12DC9" w:rsidRPr="00FE002E" w14:paraId="55E1178C" w14:textId="77777777" w:rsidTr="00FE0FF1">
        <w:trPr>
          <w:trHeight w:val="304"/>
        </w:trPr>
        <w:tc>
          <w:tcPr>
            <w:tcW w:w="1418" w:type="dxa"/>
          </w:tcPr>
          <w:p w14:paraId="72E62E94" w14:textId="2938D2D0" w:rsidR="00C12DC9" w:rsidRPr="00AE380B" w:rsidRDefault="000B5860" w:rsidP="00C12DC9">
            <w:pPr>
              <w:pStyle w:val="TableParagraph"/>
              <w:spacing w:before="118"/>
              <w:ind w:left="57" w:right="96"/>
              <w:jc w:val="both"/>
              <w:rPr>
                <w:rFonts w:ascii="Times New Roman"/>
                <w:sz w:val="24"/>
              </w:rPr>
            </w:pPr>
            <w:ins w:id="165" w:author="Author">
              <w:r>
                <w:rPr>
                  <w:rFonts w:ascii="Times New Roman"/>
                  <w:sz w:val="24"/>
                </w:rPr>
                <w:t>0</w:t>
              </w:r>
            </w:ins>
            <w:r w:rsidR="00C12DC9">
              <w:rPr>
                <w:rFonts w:ascii="Times New Roman"/>
                <w:sz w:val="24"/>
              </w:rPr>
              <w:t>360</w:t>
            </w:r>
          </w:p>
        </w:tc>
        <w:tc>
          <w:tcPr>
            <w:tcW w:w="7590" w:type="dxa"/>
          </w:tcPr>
          <w:p w14:paraId="0395E69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28BC0E64" w14:textId="77777777" w:rsidR="00C12DC9"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lastRenderedPageBreak/>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5180DC82" w14:textId="77777777" w:rsidR="00C12DC9" w:rsidRPr="001820FB" w:rsidRDefault="00C12DC9" w:rsidP="00C12DC9">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57983A52" w14:textId="77777777"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0602467E" w14:textId="77777777" w:rsidR="00C12DC9" w:rsidRDefault="00C12DC9" w:rsidP="00C12DC9">
            <w:pPr>
              <w:pStyle w:val="TableParagraph"/>
              <w:spacing w:before="120"/>
              <w:ind w:left="102"/>
              <w:jc w:val="both"/>
              <w:rPr>
                <w:ins w:id="166" w:author="Author"/>
                <w:rFonts w:ascii="Times New Roman"/>
                <w:spacing w:val="-1"/>
                <w:sz w:val="24"/>
              </w:rPr>
            </w:pPr>
            <w:r w:rsidRPr="001820FB">
              <w:rPr>
                <w:rFonts w:ascii="Times New Roman"/>
                <w:spacing w:val="-1"/>
                <w:sz w:val="24"/>
              </w:rPr>
              <w:t>1.</w:t>
            </w:r>
            <w:r w:rsidRPr="001820FB">
              <w:rPr>
                <w:rFonts w:ascii="Times New Roman"/>
                <w:spacing w:val="-1"/>
                <w:sz w:val="24"/>
              </w:rPr>
              <w:tab/>
              <w:t>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w:t>
            </w:r>
            <w:ins w:id="167" w:author="Author">
              <w:r>
                <w:rPr>
                  <w:rFonts w:ascii="Times New Roman"/>
                  <w:spacing w:val="-1"/>
                  <w:sz w:val="24"/>
                </w:rPr>
                <w:t xml:space="preserve"> The exclusion shall not apply to the following:</w:t>
              </w:r>
            </w:ins>
          </w:p>
          <w:p w14:paraId="2056F610" w14:textId="77777777" w:rsidR="00C12DC9" w:rsidRDefault="00C12DC9" w:rsidP="00C12DC9">
            <w:pPr>
              <w:pStyle w:val="TableParagraph"/>
              <w:spacing w:before="120"/>
              <w:ind w:left="720"/>
              <w:jc w:val="both"/>
              <w:rPr>
                <w:ins w:id="168" w:author="Author"/>
                <w:rFonts w:ascii="Times New Roman"/>
                <w:spacing w:val="-1"/>
                <w:sz w:val="24"/>
              </w:rPr>
            </w:pPr>
            <w:ins w:id="169" w:author="Author">
              <w:r w:rsidRPr="001820FB">
                <w:rPr>
                  <w:rFonts w:ascii="Times New Roman"/>
                  <w:spacing w:val="-1"/>
                  <w:sz w:val="24"/>
                </w:rPr>
                <w:t>(a)</w:t>
              </w:r>
              <w:r w:rsidRPr="001820FB">
                <w:rPr>
                  <w:rFonts w:ascii="Times New Roman"/>
                  <w:spacing w:val="-1"/>
                  <w:sz w:val="24"/>
                </w:rPr>
                <w:tab/>
              </w:r>
            </w:ins>
            <w:del w:id="170" w:author="Author">
              <w:r w:rsidRPr="001820FB" w:rsidDel="00B921DB">
                <w:rPr>
                  <w:rFonts w:ascii="Times New Roman"/>
                  <w:spacing w:val="-1"/>
                  <w:sz w:val="24"/>
                </w:rPr>
                <w:delText xml:space="preserve"> </w:delText>
              </w:r>
              <w:r w:rsidRPr="001820FB" w:rsidDel="00F81522">
                <w:rPr>
                  <w:rFonts w:ascii="Times New Roman"/>
                  <w:spacing w:val="-1"/>
                  <w:sz w:val="24"/>
                </w:rPr>
                <w:delText>Stocks of cash and securities collateral that have already been received or provided in the context of collateralised derivatives</w:delText>
              </w:r>
              <w:r w:rsidRPr="001820FB" w:rsidDel="00B921DB">
                <w:rPr>
                  <w:rFonts w:ascii="Times New Roman"/>
                  <w:spacing w:val="-1"/>
                  <w:sz w:val="24"/>
                </w:rPr>
                <w:delText xml:space="preserve"> shall </w:delText>
              </w:r>
              <w:r w:rsidRPr="001820FB" w:rsidDel="009513AB">
                <w:rPr>
                  <w:rFonts w:ascii="Times New Roman"/>
                  <w:spacing w:val="-1"/>
                  <w:sz w:val="24"/>
                </w:rPr>
                <w:delText xml:space="preserve">not </w:delText>
              </w:r>
              <w:r w:rsidRPr="001820FB" w:rsidDel="00B921DB">
                <w:rPr>
                  <w:rFonts w:ascii="Times New Roman"/>
                  <w:spacing w:val="-1"/>
                  <w:sz w:val="24"/>
                </w:rPr>
                <w:delText xml:space="preserve">be included </w:delText>
              </w:r>
              <w:r w:rsidRPr="001820FB" w:rsidDel="00F81522">
                <w:rPr>
                  <w:rFonts w:ascii="Times New Roman"/>
                  <w:spacing w:val="-1"/>
                  <w:sz w:val="24"/>
                </w:rPr>
                <w:delText xml:space="preserve">in the </w:delText>
              </w:r>
              <w:r w:rsidRPr="001820FB" w:rsidDel="00F81522">
                <w:rPr>
                  <w:rFonts w:ascii="Times New Roman"/>
                  <w:spacing w:val="-1"/>
                  <w:sz w:val="24"/>
                </w:rPr>
                <w:delText>‘</w:delText>
              </w:r>
              <w:r w:rsidRPr="001820FB" w:rsidDel="00F81522">
                <w:rPr>
                  <w:rFonts w:ascii="Times New Roman"/>
                  <w:spacing w:val="-1"/>
                  <w:sz w:val="24"/>
                </w:rPr>
                <w:delText>stock</w:delText>
              </w:r>
              <w:r w:rsidRPr="001820FB" w:rsidDel="00F81522">
                <w:rPr>
                  <w:rFonts w:ascii="Times New Roman"/>
                  <w:spacing w:val="-1"/>
                  <w:sz w:val="24"/>
                </w:rPr>
                <w:delText>’</w:delText>
              </w:r>
              <w:r w:rsidRPr="001820FB" w:rsidDel="00F81522">
                <w:rPr>
                  <w:rFonts w:ascii="Times New Roman"/>
                  <w:spacing w:val="-1"/>
                  <w:sz w:val="24"/>
                </w:rPr>
                <w:delText xml:space="preserve"> column of section 3 of the maturity ladder covering the counterbalancing capacity</w:delText>
              </w:r>
            </w:del>
            <w:ins w:id="171" w:author="Author">
              <w:r w:rsidRPr="00F81522">
                <w:rPr>
                  <w:rFonts w:ascii="Times New Roman"/>
                  <w:spacing w:val="-1"/>
                  <w:sz w:val="24"/>
                </w:rPr>
                <w:t xml:space="preserve">Assets eligible for CBC that have already been received or provided in the context of collateralised derivatives at the reporting reference date (i.e. in the </w:t>
              </w:r>
              <w:r w:rsidRPr="00F81522">
                <w:rPr>
                  <w:rFonts w:ascii="Times New Roman"/>
                  <w:spacing w:val="-1"/>
                  <w:sz w:val="24"/>
                </w:rPr>
                <w:t>‘</w:t>
              </w:r>
              <w:r w:rsidRPr="00F81522">
                <w:rPr>
                  <w:rFonts w:ascii="Times New Roman"/>
                  <w:spacing w:val="-1"/>
                  <w:sz w:val="24"/>
                </w:rPr>
                <w:t>stock</w:t>
              </w:r>
              <w:r w:rsidRPr="00F81522">
                <w:rPr>
                  <w:rFonts w:ascii="Times New Roman"/>
                  <w:spacing w:val="-1"/>
                  <w:sz w:val="24"/>
                </w:rPr>
                <w:t>’</w:t>
              </w:r>
              <w:r w:rsidRPr="00F81522">
                <w:rPr>
                  <w:rFonts w:ascii="Times New Roman"/>
                  <w:spacing w:val="-1"/>
                  <w:sz w:val="24"/>
                </w:rPr>
                <w:t xml:space="preserve"> column of section 3 of the maturity ladder if non-encumbered and available for encumbrance).</w:t>
              </w:r>
            </w:ins>
          </w:p>
          <w:p w14:paraId="432A96AF" w14:textId="77777777" w:rsidR="00C12DC9" w:rsidRDefault="00C12DC9" w:rsidP="00C12DC9">
            <w:pPr>
              <w:pStyle w:val="TableParagraph"/>
              <w:spacing w:before="120"/>
              <w:ind w:left="720"/>
              <w:jc w:val="both"/>
              <w:rPr>
                <w:ins w:id="172" w:author="Author"/>
                <w:rFonts w:ascii="Times New Roman"/>
                <w:spacing w:val="-1"/>
                <w:sz w:val="24"/>
              </w:rPr>
            </w:pPr>
            <w:ins w:id="173" w:author="Author">
              <w:r>
                <w:rPr>
                  <w:rFonts w:ascii="Times New Roman"/>
                  <w:spacing w:val="-1"/>
                  <w:sz w:val="24"/>
                </w:rPr>
                <w:t>(b</w:t>
              </w:r>
              <w:r w:rsidRPr="001820FB">
                <w:rPr>
                  <w:rFonts w:ascii="Times New Roman"/>
                  <w:spacing w:val="-1"/>
                  <w:sz w:val="24"/>
                </w:rPr>
                <w:t>)</w:t>
              </w:r>
              <w:r w:rsidRPr="001820FB">
                <w:rPr>
                  <w:rFonts w:ascii="Times New Roman"/>
                  <w:spacing w:val="-1"/>
                  <w:sz w:val="24"/>
                </w:rPr>
                <w:tab/>
              </w:r>
            </w:ins>
            <w:del w:id="174" w:author="Author">
              <w:r w:rsidRPr="001820FB" w:rsidDel="00B921DB">
                <w:rPr>
                  <w:rFonts w:ascii="Times New Roman"/>
                  <w:spacing w:val="-1"/>
                  <w:sz w:val="24"/>
                </w:rPr>
                <w:delText>, with the exception of c</w:delText>
              </w:r>
            </w:del>
            <w:ins w:id="175" w:author="Author">
              <w:r>
                <w:rPr>
                  <w:rFonts w:ascii="Times New Roman"/>
                  <w:spacing w:val="-1"/>
                  <w:sz w:val="24"/>
                </w:rPr>
                <w:t>C</w:t>
              </w:r>
            </w:ins>
            <w:r w:rsidRPr="001820FB">
              <w:rPr>
                <w:rFonts w:ascii="Times New Roman"/>
                <w:spacing w:val="-1"/>
                <w:sz w:val="24"/>
              </w:rPr>
              <w:t>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which are payable in due course but have not yet been settled. The</w:t>
            </w:r>
            <w:ins w:id="176" w:author="Author">
              <w:r>
                <w:rPr>
                  <w:rFonts w:ascii="Times New Roman"/>
                  <w:spacing w:val="-1"/>
                  <w:sz w:val="24"/>
                </w:rPr>
                <w:t>se</w:t>
              </w:r>
            </w:ins>
            <w:del w:id="177" w:author="Author">
              <w:r w:rsidRPr="001820FB" w:rsidDel="00B921DB">
                <w:rPr>
                  <w:rFonts w:ascii="Times New Roman"/>
                  <w:spacing w:val="-1"/>
                  <w:sz w:val="24"/>
                </w:rPr>
                <w:delText xml:space="preserve"> latter</w:delText>
              </w:r>
            </w:del>
            <w:r w:rsidRPr="001820FB">
              <w:rPr>
                <w:rFonts w:ascii="Times New Roman"/>
                <w:spacing w:val="-1"/>
                <w:sz w:val="24"/>
              </w:rPr>
              <w:t xml:space="preserve">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53E38D5E" w14:textId="77777777" w:rsidR="00C12DC9" w:rsidRPr="001820FB" w:rsidRDefault="00C12DC9" w:rsidP="00C12DC9">
            <w:pPr>
              <w:pStyle w:val="TableParagraph"/>
              <w:spacing w:before="120"/>
              <w:ind w:left="720"/>
              <w:jc w:val="both"/>
              <w:rPr>
                <w:rFonts w:ascii="Times New Roman"/>
                <w:spacing w:val="-1"/>
                <w:sz w:val="24"/>
              </w:rPr>
            </w:pPr>
            <w:ins w:id="178" w:author="Author">
              <w:r>
                <w:rPr>
                  <w:rFonts w:ascii="Times New Roman"/>
                  <w:spacing w:val="-1"/>
                  <w:sz w:val="24"/>
                </w:rPr>
                <w:t>(c</w:t>
              </w:r>
              <w:r w:rsidRPr="001820FB">
                <w:rPr>
                  <w:rFonts w:ascii="Times New Roman"/>
                  <w:spacing w:val="-1"/>
                  <w:sz w:val="24"/>
                </w:rPr>
                <w:t>)</w:t>
              </w:r>
              <w:r w:rsidRPr="001820FB">
                <w:rPr>
                  <w:rFonts w:ascii="Times New Roman"/>
                  <w:spacing w:val="-1"/>
                  <w:sz w:val="24"/>
                </w:rPr>
                <w:tab/>
              </w:r>
              <w:r>
                <w:rPr>
                  <w:rFonts w:ascii="Times New Roman"/>
                  <w:spacing w:val="-1"/>
                  <w:sz w:val="24"/>
                </w:rPr>
                <w:t>Derivatives with physical settlement (e.g. a physically settled gold forward)</w:t>
              </w:r>
              <w:r w:rsidRPr="00C12DC9">
                <w:rPr>
                  <w:rFonts w:ascii="Times New Roman"/>
                  <w:spacing w:val="-1"/>
                  <w:sz w:val="24"/>
                </w:rPr>
                <w:t xml:space="preserve"> </w:t>
              </w:r>
              <w:r>
                <w:rPr>
                  <w:rFonts w:ascii="Times New Roman"/>
                  <w:spacing w:val="-1"/>
                  <w:sz w:val="24"/>
                </w:rPr>
                <w:t xml:space="preserve">where </w:t>
              </w:r>
              <w:r w:rsidRPr="00C12DC9">
                <w:rPr>
                  <w:rFonts w:ascii="Times New Roman"/>
                  <w:spacing w:val="-1"/>
                  <w:sz w:val="24"/>
                </w:rPr>
                <w:t>these derivatives are f</w:t>
              </w:r>
              <w:r w:rsidRPr="00C91972">
                <w:rPr>
                  <w:rFonts w:ascii="Times New Roman"/>
                  <w:spacing w:val="-1"/>
                  <w:sz w:val="24"/>
                </w:rPr>
                <w:t>ully or adequately collateralised</w:t>
              </w:r>
              <w:r>
                <w:rPr>
                  <w:rFonts w:ascii="Times New Roman"/>
                  <w:spacing w:val="-1"/>
                  <w:sz w:val="24"/>
                </w:rPr>
                <w:t xml:space="preserve"> . For these derivatives, in addition to point (a) and (b) above, also the </w:t>
              </w:r>
              <w:r w:rsidR="008A22CD">
                <w:rPr>
                  <w:rFonts w:ascii="Times New Roman"/>
                  <w:spacing w:val="-1"/>
                  <w:sz w:val="24"/>
                </w:rPr>
                <w:t>settlement</w:t>
              </w:r>
              <w:r>
                <w:rPr>
                  <w:rFonts w:ascii="Times New Roman"/>
                  <w:spacing w:val="-1"/>
                  <w:sz w:val="24"/>
                </w:rPr>
                <w:t xml:space="preserve"> flow at final settlement (normally around maturity) shall be reported. The expected cash flow shall be included in the appropriate time bucket in line </w:t>
              </w:r>
              <w:r w:rsidRPr="00D70F55">
                <w:rPr>
                  <w:rFonts w:ascii="Times New Roman"/>
                  <w:spacing w:val="-1"/>
                  <w:sz w:val="24"/>
                </w:rPr>
                <w:t xml:space="preserve">1.5 </w:t>
              </w:r>
              <w:r w:rsidRPr="00D70F55">
                <w:rPr>
                  <w:rFonts w:ascii="Times New Roman"/>
                  <w:spacing w:val="-1"/>
                  <w:sz w:val="24"/>
                </w:rPr>
                <w:t>‘</w:t>
              </w:r>
              <w:r w:rsidRPr="00D70F55">
                <w:rPr>
                  <w:rFonts w:ascii="Times New Roman"/>
                  <w:spacing w:val="-1"/>
                  <w:sz w:val="24"/>
                </w:rPr>
                <w:t>derivatives cash-outflows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in case of a cash outflow, and line</w:t>
              </w:r>
              <w:r w:rsidRPr="00D70F55">
                <w:rPr>
                  <w:rFonts w:ascii="Times New Roman"/>
                  <w:spacing w:val="-1"/>
                  <w:sz w:val="24"/>
                </w:rPr>
                <w:t xml:space="preserve"> 2.4 </w:t>
              </w:r>
              <w:r w:rsidRPr="00D70F55">
                <w:rPr>
                  <w:rFonts w:ascii="Times New Roman"/>
                  <w:spacing w:val="-1"/>
                  <w:sz w:val="24"/>
                </w:rPr>
                <w:t>‘</w:t>
              </w:r>
              <w:r w:rsidRPr="00D70F55">
                <w:rPr>
                  <w:rFonts w:ascii="Times New Roman"/>
                  <w:spacing w:val="-1"/>
                  <w:sz w:val="24"/>
                </w:rPr>
                <w:t>derivatives cash- inflows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 xml:space="preserve">in case of a cash inflow. </w:t>
              </w:r>
              <w:r w:rsidRPr="00785C62">
                <w:rPr>
                  <w:rFonts w:ascii="Times New Roman"/>
                  <w:spacing w:val="-1"/>
                  <w:sz w:val="24"/>
                </w:rPr>
                <w:t>If the physically settled asset will qualify as CBC in section 3, this flow shall be included in the appropriate time bucket and appropriate row in this section. It shall be a negative amount in case of an outflow and positive in case of an inflow</w:t>
              </w:r>
            </w:ins>
            <w:r w:rsidRPr="001820FB">
              <w:rPr>
                <w:rFonts w:ascii="Times New Roman"/>
                <w:spacing w:val="-1"/>
                <w:sz w:val="24"/>
              </w:rPr>
              <w:t>;</w:t>
            </w:r>
          </w:p>
          <w:p w14:paraId="5BB32829" w14:textId="77777777"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r>
            <w:ins w:id="179" w:author="Author">
              <w:r>
                <w:rPr>
                  <w:rFonts w:ascii="Times New Roman"/>
                  <w:spacing w:val="-1"/>
                  <w:sz w:val="24"/>
                </w:rPr>
                <w:t>F</w:t>
              </w:r>
            </w:ins>
            <w:del w:id="180" w:author="Author">
              <w:r w:rsidRPr="001820FB" w:rsidDel="00CA011E">
                <w:rPr>
                  <w:rFonts w:ascii="Times New Roman"/>
                  <w:spacing w:val="-1"/>
                  <w:sz w:val="24"/>
                </w:rPr>
                <w:delText>f</w:delText>
              </w:r>
            </w:del>
            <w:r w:rsidRPr="001820FB">
              <w:rPr>
                <w:rFonts w:ascii="Times New Roman"/>
                <w:spacing w:val="-1"/>
                <w:sz w:val="24"/>
              </w:rPr>
              <w:t>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0318A502" w14:textId="77777777" w:rsidR="00C12DC9" w:rsidRPr="001820FB" w:rsidRDefault="00C12DC9" w:rsidP="00C12DC9">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637EF7B8" w14:textId="77777777" w:rsidR="00C12DC9" w:rsidRPr="001820FB" w:rsidRDefault="00C12DC9" w:rsidP="00C12DC9">
            <w:pPr>
              <w:pStyle w:val="TableParagraph"/>
              <w:spacing w:before="120"/>
              <w:ind w:left="1440"/>
              <w:jc w:val="both"/>
              <w:rPr>
                <w:rFonts w:ascii="Times New Roman"/>
                <w:spacing w:val="-1"/>
                <w:sz w:val="24"/>
              </w:rPr>
            </w:pPr>
            <w:r w:rsidRPr="001820FB">
              <w:rPr>
                <w:rFonts w:ascii="Times New Roman"/>
                <w:spacing w:val="-1"/>
                <w:sz w:val="24"/>
              </w:rPr>
              <w:lastRenderedPageBreak/>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ins w:id="181" w:author="Author">
              <w:r>
                <w:rPr>
                  <w:rFonts w:ascii="Times New Roman"/>
                  <w:spacing w:val="-1"/>
                  <w:sz w:val="24"/>
                </w:rPr>
                <w:t xml:space="preserve"> </w:t>
              </w:r>
            </w:ins>
          </w:p>
          <w:p w14:paraId="18F23E51" w14:textId="77777777" w:rsidR="00C12DC9" w:rsidDel="00C91972" w:rsidRDefault="00C12DC9" w:rsidP="00C12DC9">
            <w:pPr>
              <w:pStyle w:val="TableParagraph"/>
              <w:spacing w:before="120"/>
              <w:ind w:left="720"/>
              <w:jc w:val="both"/>
              <w:rPr>
                <w:del w:id="182" w:author="Autho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04D6632" w14:textId="77777777" w:rsidR="00C12DC9" w:rsidRPr="001820FB" w:rsidRDefault="00C12DC9" w:rsidP="00C12DC9">
            <w:pPr>
              <w:pStyle w:val="TableParagraph"/>
              <w:spacing w:before="120"/>
              <w:ind w:left="1440"/>
              <w:jc w:val="both"/>
              <w:rPr>
                <w:ins w:id="183" w:author="Author"/>
                <w:rFonts w:ascii="Times New Roman"/>
                <w:spacing w:val="-1"/>
                <w:sz w:val="24"/>
              </w:rPr>
            </w:pPr>
          </w:p>
          <w:p w14:paraId="54564B8D" w14:textId="77777777" w:rsidR="00C12DC9" w:rsidRDefault="00C12DC9" w:rsidP="00C12DC9">
            <w:pPr>
              <w:pStyle w:val="TableParagraph"/>
              <w:spacing w:before="120"/>
              <w:ind w:left="720"/>
              <w:jc w:val="both"/>
              <w:rPr>
                <w:ins w:id="184" w:author="Author"/>
                <w:rFonts w:ascii="Times New Roman"/>
                <w:spacing w:val="-1"/>
                <w:sz w:val="24"/>
              </w:rPr>
            </w:pPr>
            <w:ins w:id="185" w:author="Author">
              <w:r>
                <w:rPr>
                  <w:rFonts w:ascii="Times New Roman"/>
                  <w:spacing w:val="-1"/>
                  <w:sz w:val="24"/>
                </w:rPr>
                <w:t>(b</w:t>
              </w:r>
              <w:r w:rsidRPr="001820FB">
                <w:rPr>
                  <w:rFonts w:ascii="Times New Roman"/>
                  <w:spacing w:val="-1"/>
                  <w:sz w:val="24"/>
                </w:rPr>
                <w:t>)</w:t>
              </w:r>
              <w:r w:rsidRPr="001820FB">
                <w:rPr>
                  <w:rFonts w:ascii="Times New Roman"/>
                  <w:spacing w:val="-1"/>
                  <w:sz w:val="24"/>
                </w:rPr>
                <w:tab/>
                <w:t xml:space="preserve"> </w:t>
              </w:r>
            </w:ins>
            <w:del w:id="186" w:author="Author">
              <w:r w:rsidRPr="001820FB" w:rsidDel="00C91972">
                <w:rPr>
                  <w:rFonts w:ascii="Times New Roman"/>
                  <w:spacing w:val="-1"/>
                  <w:sz w:val="24"/>
                </w:rPr>
                <w:delText xml:space="preserve">(b) </w:delText>
              </w:r>
            </w:del>
            <w:r w:rsidRPr="001820FB">
              <w:rPr>
                <w:rFonts w:ascii="Times New Roman"/>
                <w:spacing w:val="-1"/>
                <w:sz w:val="24"/>
              </w:rPr>
              <w:t xml:space="preserve">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Pr>
                <w:rFonts w:ascii="Times New Roman"/>
                <w:spacing w:val="-1"/>
                <w:sz w:val="24"/>
              </w:rPr>
              <w:t>.</w:t>
            </w:r>
          </w:p>
          <w:p w14:paraId="0D9D53B1" w14:textId="77777777" w:rsidR="00C12DC9" w:rsidRDefault="00C12DC9" w:rsidP="00C12DC9">
            <w:pPr>
              <w:pStyle w:val="TableParagraph"/>
              <w:spacing w:before="116"/>
              <w:ind w:left="102" w:right="100"/>
              <w:jc w:val="both"/>
              <w:rPr>
                <w:ins w:id="187" w:author="Author"/>
                <w:rFonts w:ascii="Times New Roman"/>
                <w:spacing w:val="-1"/>
                <w:sz w:val="24"/>
              </w:rPr>
            </w:pPr>
          </w:p>
          <w:p w14:paraId="67A05D41" w14:textId="77777777" w:rsidR="008A22CD" w:rsidRDefault="008A22CD" w:rsidP="008A22CD">
            <w:pPr>
              <w:pStyle w:val="TableParagraph"/>
              <w:spacing w:before="116"/>
              <w:ind w:left="102" w:right="100"/>
              <w:jc w:val="both"/>
              <w:rPr>
                <w:ins w:id="188" w:author="Author"/>
                <w:rFonts w:ascii="Times New Roman"/>
                <w:spacing w:val="-1"/>
                <w:sz w:val="24"/>
              </w:rPr>
            </w:pPr>
            <w:ins w:id="189" w:author="Author">
              <w:r>
                <w:rPr>
                  <w:rFonts w:ascii="Times New Roman"/>
                  <w:spacing w:val="-1"/>
                  <w:sz w:val="24"/>
                </w:rPr>
                <w:t>In accordance with the above:</w:t>
              </w:r>
            </w:ins>
          </w:p>
          <w:p w14:paraId="0E266A0C" w14:textId="77777777" w:rsidR="008A22CD" w:rsidRDefault="008A22CD" w:rsidP="008A22CD">
            <w:pPr>
              <w:pStyle w:val="TableParagraph"/>
              <w:spacing w:before="116"/>
              <w:ind w:left="102" w:right="100"/>
              <w:jc w:val="both"/>
              <w:rPr>
                <w:ins w:id="190" w:author="Author"/>
                <w:rFonts w:ascii="Times New Roman"/>
                <w:spacing w:val="-1"/>
                <w:sz w:val="24"/>
              </w:rPr>
            </w:pPr>
          </w:p>
          <w:p w14:paraId="72BF0342" w14:textId="77777777" w:rsidR="008A22CD" w:rsidRDefault="008A22CD" w:rsidP="000D24B3">
            <w:pPr>
              <w:pStyle w:val="TableParagraph"/>
              <w:spacing w:before="116"/>
              <w:ind w:left="720" w:right="100"/>
              <w:jc w:val="both"/>
              <w:rPr>
                <w:ins w:id="191" w:author="Author"/>
                <w:rFonts w:ascii="Times New Roman"/>
                <w:spacing w:val="-1"/>
                <w:sz w:val="24"/>
              </w:rPr>
            </w:pPr>
            <w:bookmarkStart w:id="192" w:name="_GoBack"/>
            <w:ins w:id="193" w:author="Autho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ins>
          </w:p>
          <w:p w14:paraId="24ECDDF5" w14:textId="77777777" w:rsidR="008A22CD" w:rsidRDefault="008A22CD" w:rsidP="000D24B3">
            <w:pPr>
              <w:pStyle w:val="TableParagraph"/>
              <w:spacing w:before="116"/>
              <w:ind w:left="720" w:right="100"/>
              <w:jc w:val="both"/>
              <w:rPr>
                <w:ins w:id="194" w:author="Author"/>
                <w:rFonts w:ascii="Times New Roman"/>
                <w:spacing w:val="-1"/>
                <w:sz w:val="24"/>
              </w:rPr>
            </w:pPr>
            <w:ins w:id="195" w:author="Author">
              <w:r w:rsidRPr="008A22CD">
                <w:rPr>
                  <w:rFonts w:ascii="Times New Roman"/>
                  <w:spacing w:val="-1"/>
                  <w:sz w:val="24"/>
                </w:rPr>
                <w:t>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  If the return of collateral already received (paid) represents cash collateral the return of collateral shall be reported in row 1.6 other outflows (row 2.6 other inflows) in the appropriate time bucket</w:t>
              </w:r>
            </w:ins>
          </w:p>
          <w:bookmarkEnd w:id="192"/>
          <w:p w14:paraId="2E0BD7E5" w14:textId="77777777" w:rsidR="00C12DC9" w:rsidRPr="00C575A9" w:rsidDel="0079742F" w:rsidRDefault="00C12DC9" w:rsidP="00C12DC9">
            <w:pPr>
              <w:pStyle w:val="TableParagraph"/>
              <w:spacing w:before="116"/>
              <w:ind w:left="102" w:right="100"/>
              <w:jc w:val="both"/>
              <w:rPr>
                <w:ins w:id="196" w:author="Author"/>
                <w:del w:id="197" w:author="Author"/>
                <w:rFonts w:ascii="Times New Roman"/>
                <w:spacing w:val="-1"/>
                <w:sz w:val="24"/>
              </w:rPr>
            </w:pPr>
            <w:ins w:id="198" w:author="Author">
              <w:del w:id="199" w:author="Author">
                <w:r w:rsidRPr="00C575A9" w:rsidDel="0079742F">
                  <w:rPr>
                    <w:rFonts w:ascii="Times New Roman"/>
                    <w:spacing w:val="-1"/>
                    <w:sz w:val="24"/>
                  </w:rPr>
                  <w:delText xml:space="preserve">Return of collateral that was already posted in relation with non-FX derivatives shall be reported in section 3 of the maturity ladder (as a positive mutation) in case it would qualify as counterbalancing capacity on return, in the time bucket corresponding to the maturity of the derivative. If this represents cash collateral the return of collateral shall be reported in row 2.6 other inflows in the appropriate time bucket. </w:delText>
                </w:r>
              </w:del>
            </w:ins>
          </w:p>
          <w:p w14:paraId="17664882" w14:textId="77777777" w:rsidR="00C12DC9" w:rsidRDefault="00C12DC9" w:rsidP="00C12DC9">
            <w:pPr>
              <w:pStyle w:val="TableParagraph"/>
              <w:spacing w:before="116"/>
              <w:ind w:left="102" w:right="100"/>
              <w:jc w:val="both"/>
              <w:rPr>
                <w:ins w:id="200" w:author="Author"/>
                <w:rFonts w:ascii="Times New Roman"/>
                <w:spacing w:val="-1"/>
                <w:sz w:val="24"/>
              </w:rPr>
            </w:pPr>
          </w:p>
          <w:p w14:paraId="49F84E4F" w14:textId="77777777" w:rsidR="00C12DC9" w:rsidRPr="00C12DC9" w:rsidRDefault="00C12DC9" w:rsidP="008A22CD">
            <w:pPr>
              <w:pStyle w:val="TableParagraph"/>
              <w:spacing w:before="116"/>
              <w:ind w:left="102" w:right="100"/>
              <w:jc w:val="both"/>
              <w:rPr>
                <w:rFonts w:ascii="Times New Roman"/>
                <w:spacing w:val="-1"/>
                <w:sz w:val="24"/>
                <w:lang w:val="en-GB"/>
              </w:rPr>
            </w:pPr>
            <w:ins w:id="201" w:author="Author">
              <w:r>
                <w:rPr>
                  <w:rFonts w:ascii="Times New Roman"/>
                  <w:spacing w:val="-1"/>
                  <w:sz w:val="24"/>
                  <w:lang w:val="en-GB"/>
                </w:rPr>
                <w:t>For the purposes of this row, a situation in which collateral exchanged with a counterparty does not fully equal the value changes in the derivative, shall still be treated as adequately collateralised if the discrepancy</w:t>
              </w:r>
              <w:r w:rsidR="008A22CD">
                <w:rPr>
                  <w:rFonts w:ascii="Times New Roman"/>
                  <w:spacing w:val="-1"/>
                  <w:sz w:val="24"/>
                  <w:lang w:val="en-GB"/>
                </w:rPr>
                <w:t xml:space="preserve"> does not exceed the</w:t>
              </w:r>
              <w:r>
                <w:rPr>
                  <w:rFonts w:ascii="Times New Roman"/>
                  <w:spacing w:val="-1"/>
                  <w:sz w:val="24"/>
                  <w:lang w:val="en-GB"/>
                </w:rPr>
                <w:t xml:space="preserve"> minimum transfer amount. </w:t>
              </w:r>
            </w:ins>
          </w:p>
        </w:tc>
      </w:tr>
      <w:tr w:rsidR="00C12DC9" w:rsidRPr="00FE002E" w14:paraId="2D8B2420" w14:textId="77777777" w:rsidTr="00FE0FF1">
        <w:trPr>
          <w:trHeight w:val="304"/>
        </w:trPr>
        <w:tc>
          <w:tcPr>
            <w:tcW w:w="1418" w:type="dxa"/>
          </w:tcPr>
          <w:p w14:paraId="37513073" w14:textId="321F02F4" w:rsidR="00C12DC9" w:rsidRPr="00AE380B" w:rsidRDefault="000B5860" w:rsidP="00C12DC9">
            <w:pPr>
              <w:pStyle w:val="TableParagraph"/>
              <w:spacing w:before="118"/>
              <w:ind w:left="57" w:right="96"/>
              <w:jc w:val="both"/>
              <w:rPr>
                <w:rFonts w:ascii="Times New Roman"/>
                <w:sz w:val="24"/>
              </w:rPr>
            </w:pPr>
            <w:ins w:id="202" w:author="Author">
              <w:r>
                <w:rPr>
                  <w:rFonts w:ascii="Times New Roman"/>
                  <w:sz w:val="24"/>
                </w:rPr>
                <w:lastRenderedPageBreak/>
                <w:t>0</w:t>
              </w:r>
            </w:ins>
            <w:r w:rsidR="00C12DC9">
              <w:rPr>
                <w:rFonts w:ascii="Times New Roman"/>
                <w:sz w:val="24"/>
              </w:rPr>
              <w:t>370</w:t>
            </w:r>
          </w:p>
        </w:tc>
        <w:tc>
          <w:tcPr>
            <w:tcW w:w="7590" w:type="dxa"/>
          </w:tcPr>
          <w:p w14:paraId="40BC766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19174A53" w14:textId="77777777" w:rsidR="00C12DC9"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C12DC9" w:rsidRPr="00FE002E" w14:paraId="646E1552" w14:textId="77777777" w:rsidTr="00FE0FF1">
        <w:trPr>
          <w:trHeight w:val="304"/>
        </w:trPr>
        <w:tc>
          <w:tcPr>
            <w:tcW w:w="1418" w:type="dxa"/>
          </w:tcPr>
          <w:p w14:paraId="4DF5AE86" w14:textId="47EE6F2A" w:rsidR="00C12DC9" w:rsidRPr="00AE380B" w:rsidRDefault="000B5860" w:rsidP="00C12DC9">
            <w:pPr>
              <w:pStyle w:val="TableParagraph"/>
              <w:spacing w:before="118"/>
              <w:ind w:left="57" w:right="96"/>
              <w:jc w:val="both"/>
              <w:rPr>
                <w:rFonts w:ascii="Times New Roman"/>
                <w:sz w:val="24"/>
              </w:rPr>
            </w:pPr>
            <w:ins w:id="203" w:author="Author">
              <w:r>
                <w:rPr>
                  <w:rFonts w:ascii="Times New Roman"/>
                  <w:sz w:val="24"/>
                </w:rPr>
                <w:t>0</w:t>
              </w:r>
            </w:ins>
            <w:r w:rsidR="00C12DC9">
              <w:rPr>
                <w:rFonts w:ascii="Times New Roman"/>
                <w:sz w:val="24"/>
              </w:rPr>
              <w:t>380</w:t>
            </w:r>
          </w:p>
        </w:tc>
        <w:tc>
          <w:tcPr>
            <w:tcW w:w="7590" w:type="dxa"/>
          </w:tcPr>
          <w:p w14:paraId="65352EC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4450A245"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C12DC9" w:rsidRPr="00FE002E" w14:paraId="4877A1BA" w14:textId="77777777" w:rsidTr="00C54FC2">
        <w:trPr>
          <w:trHeight w:val="304"/>
        </w:trPr>
        <w:tc>
          <w:tcPr>
            <w:tcW w:w="1418" w:type="dxa"/>
            <w:shd w:val="clear" w:color="auto" w:fill="E5E5E6" w:themeFill="accent2" w:themeFillTint="33"/>
          </w:tcPr>
          <w:p w14:paraId="6E34C5F9" w14:textId="725C0298" w:rsidR="00C12DC9" w:rsidRPr="00AE380B" w:rsidRDefault="000B5860" w:rsidP="00C12DC9">
            <w:pPr>
              <w:pStyle w:val="TableParagraph"/>
              <w:spacing w:before="118"/>
              <w:ind w:left="57" w:right="96"/>
              <w:jc w:val="both"/>
              <w:rPr>
                <w:rFonts w:ascii="Times New Roman"/>
                <w:b/>
                <w:sz w:val="24"/>
              </w:rPr>
            </w:pPr>
            <w:ins w:id="204" w:author="Author">
              <w:r>
                <w:rPr>
                  <w:rFonts w:ascii="Times New Roman"/>
                  <w:b/>
                  <w:sz w:val="24"/>
                </w:rPr>
                <w:t>0</w:t>
              </w:r>
            </w:ins>
            <w:r w:rsidR="00C12DC9" w:rsidRPr="00AE380B">
              <w:rPr>
                <w:rFonts w:ascii="Times New Roman"/>
                <w:b/>
                <w:sz w:val="24"/>
              </w:rPr>
              <w:t>390 to</w:t>
            </w:r>
          </w:p>
          <w:p w14:paraId="799BE3D4" w14:textId="7A9E88A8" w:rsidR="00C12DC9" w:rsidRPr="001820FB" w:rsidRDefault="000B5860" w:rsidP="00C12DC9">
            <w:pPr>
              <w:pStyle w:val="TableParagraph"/>
              <w:spacing w:before="118"/>
              <w:ind w:left="57" w:right="96"/>
              <w:jc w:val="both"/>
              <w:rPr>
                <w:rFonts w:ascii="Times New Roman" w:hAnsi="Times New Roman"/>
                <w:b/>
              </w:rPr>
            </w:pPr>
            <w:ins w:id="205" w:author="Author">
              <w:r>
                <w:rPr>
                  <w:rFonts w:ascii="Times New Roman"/>
                  <w:b/>
                  <w:sz w:val="24"/>
                </w:rPr>
                <w:t>0</w:t>
              </w:r>
            </w:ins>
            <w:r w:rsidR="00C12DC9" w:rsidRPr="00AE380B">
              <w:rPr>
                <w:rFonts w:ascii="Times New Roman"/>
                <w:b/>
                <w:sz w:val="24"/>
              </w:rPr>
              <w:t>700</w:t>
            </w:r>
          </w:p>
        </w:tc>
        <w:tc>
          <w:tcPr>
            <w:tcW w:w="7590" w:type="dxa"/>
            <w:shd w:val="clear" w:color="auto" w:fill="E5E5E6" w:themeFill="accent2" w:themeFillTint="33"/>
          </w:tcPr>
          <w:p w14:paraId="6C803E50" w14:textId="77777777" w:rsidR="00C12DC9" w:rsidRPr="00740184" w:rsidRDefault="00C12DC9" w:rsidP="00C12DC9">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0EE37E79" w14:textId="77777777" w:rsidR="00C12DC9" w:rsidRPr="001820FB" w:rsidRDefault="00C12DC9" w:rsidP="00C12DC9">
            <w:pPr>
              <w:pStyle w:val="BodyText1"/>
              <w:rPr>
                <w:rFonts w:ascii="Times New Roman" w:hAnsi="Times New Roman"/>
                <w:b/>
                <w:color w:val="auto"/>
              </w:rPr>
            </w:pPr>
          </w:p>
        </w:tc>
      </w:tr>
      <w:tr w:rsidR="00C12DC9" w:rsidRPr="00FE002E" w14:paraId="603C52E8" w14:textId="77777777" w:rsidTr="00FE0FF1">
        <w:trPr>
          <w:trHeight w:val="304"/>
        </w:trPr>
        <w:tc>
          <w:tcPr>
            <w:tcW w:w="1418" w:type="dxa"/>
          </w:tcPr>
          <w:p w14:paraId="30843822" w14:textId="5B5DBB8D" w:rsidR="00C12DC9" w:rsidRPr="00AE380B" w:rsidRDefault="000B5860" w:rsidP="00C12DC9">
            <w:pPr>
              <w:pStyle w:val="TableParagraph"/>
              <w:spacing w:before="118"/>
              <w:ind w:left="57" w:right="96"/>
              <w:jc w:val="both"/>
              <w:rPr>
                <w:rFonts w:ascii="Times New Roman"/>
                <w:sz w:val="24"/>
              </w:rPr>
            </w:pPr>
            <w:ins w:id="206" w:author="Author">
              <w:r>
                <w:rPr>
                  <w:rFonts w:ascii="Times New Roman"/>
                  <w:sz w:val="24"/>
                </w:rPr>
                <w:t>0</w:t>
              </w:r>
            </w:ins>
            <w:r w:rsidR="00C12DC9">
              <w:rPr>
                <w:rFonts w:ascii="Times New Roman"/>
                <w:sz w:val="24"/>
              </w:rPr>
              <w:t>390</w:t>
            </w:r>
          </w:p>
        </w:tc>
        <w:tc>
          <w:tcPr>
            <w:tcW w:w="7590" w:type="dxa"/>
          </w:tcPr>
          <w:p w14:paraId="5B6A48D7" w14:textId="77777777" w:rsidR="00C12DC9"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7794DC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23AA8851"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50F339CF" w14:textId="77777777" w:rsidTr="00FE0FF1">
        <w:trPr>
          <w:trHeight w:val="304"/>
          <w:ins w:id="207" w:author="Author"/>
        </w:trPr>
        <w:tc>
          <w:tcPr>
            <w:tcW w:w="1418" w:type="dxa"/>
          </w:tcPr>
          <w:p w14:paraId="05457310" w14:textId="1CC25DC9" w:rsidR="00C12DC9" w:rsidRDefault="000B5860" w:rsidP="00C12DC9">
            <w:pPr>
              <w:pStyle w:val="TableParagraph"/>
              <w:spacing w:before="118"/>
              <w:ind w:left="57" w:right="96"/>
              <w:jc w:val="both"/>
              <w:rPr>
                <w:ins w:id="208" w:author="Author"/>
                <w:rFonts w:ascii="Times New Roman"/>
                <w:sz w:val="24"/>
              </w:rPr>
            </w:pPr>
            <w:ins w:id="209" w:author="Author">
              <w:r>
                <w:rPr>
                  <w:rFonts w:ascii="Times New Roman"/>
                  <w:sz w:val="24"/>
                </w:rPr>
                <w:t>0</w:t>
              </w:r>
              <w:r w:rsidR="00C12DC9">
                <w:rPr>
                  <w:rFonts w:ascii="Times New Roman"/>
                  <w:sz w:val="24"/>
                </w:rPr>
                <w:t>391</w:t>
              </w:r>
            </w:ins>
          </w:p>
        </w:tc>
        <w:tc>
          <w:tcPr>
            <w:tcW w:w="7590" w:type="dxa"/>
          </w:tcPr>
          <w:p w14:paraId="545BEC0D" w14:textId="77777777" w:rsidR="00C12DC9" w:rsidRDefault="00C12DC9" w:rsidP="00C12DC9">
            <w:pPr>
              <w:pStyle w:val="TableParagraph"/>
              <w:spacing w:before="118"/>
              <w:ind w:left="102" w:right="99"/>
              <w:jc w:val="both"/>
              <w:rPr>
                <w:ins w:id="210" w:author="Author"/>
                <w:rFonts w:ascii="Times New Roman"/>
                <w:b/>
                <w:sz w:val="24"/>
                <w:u w:val="thick" w:color="000000"/>
              </w:rPr>
            </w:pPr>
            <w:ins w:id="211" w:author="Author">
              <w:r>
                <w:rPr>
                  <w:rFonts w:ascii="Times New Roman"/>
                  <w:b/>
                  <w:sz w:val="24"/>
                  <w:u w:val="thick" w:color="000000"/>
                </w:rPr>
                <w:t xml:space="preserve">2.1.0.1 </w:t>
              </w:r>
              <w:r w:rsidRPr="001011F0">
                <w:rPr>
                  <w:rFonts w:ascii="Times New Roman"/>
                  <w:b/>
                  <w:sz w:val="24"/>
                  <w:u w:val="thick" w:color="000000"/>
                </w:rPr>
                <w:t>of which: Intragroup or IPS</w:t>
              </w:r>
            </w:ins>
          </w:p>
          <w:p w14:paraId="657B9440" w14:textId="77777777" w:rsidR="00C12DC9" w:rsidRDefault="00C12DC9" w:rsidP="00C12DC9">
            <w:pPr>
              <w:pStyle w:val="TableParagraph"/>
              <w:spacing w:before="118"/>
              <w:ind w:left="102" w:right="98"/>
              <w:jc w:val="both"/>
              <w:rPr>
                <w:ins w:id="212" w:author="Author"/>
                <w:rFonts w:ascii="Times New Roman"/>
                <w:b/>
                <w:sz w:val="24"/>
                <w:u w:val="thick" w:color="000000"/>
              </w:rPr>
            </w:pPr>
            <w:ins w:id="213"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2.1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274D7668" w14:textId="77777777" w:rsidTr="00FE0FF1">
        <w:trPr>
          <w:trHeight w:val="304"/>
        </w:trPr>
        <w:tc>
          <w:tcPr>
            <w:tcW w:w="1418" w:type="dxa"/>
          </w:tcPr>
          <w:p w14:paraId="1DFD9CE2" w14:textId="3F05E793" w:rsidR="00C12DC9" w:rsidRPr="00AE380B" w:rsidRDefault="000B5860" w:rsidP="00C12DC9">
            <w:pPr>
              <w:pStyle w:val="TableParagraph"/>
              <w:spacing w:before="118"/>
              <w:ind w:left="57" w:right="96"/>
              <w:jc w:val="both"/>
              <w:rPr>
                <w:rFonts w:ascii="Times New Roman"/>
                <w:sz w:val="24"/>
              </w:rPr>
            </w:pPr>
            <w:ins w:id="214" w:author="Author">
              <w:r>
                <w:rPr>
                  <w:rFonts w:ascii="Times New Roman"/>
                  <w:sz w:val="24"/>
                </w:rPr>
                <w:t>0</w:t>
              </w:r>
            </w:ins>
            <w:r w:rsidR="00C12DC9">
              <w:rPr>
                <w:rFonts w:ascii="Times New Roman"/>
                <w:sz w:val="24"/>
              </w:rPr>
              <w:t>400</w:t>
            </w:r>
          </w:p>
        </w:tc>
        <w:tc>
          <w:tcPr>
            <w:tcW w:w="7590" w:type="dxa"/>
          </w:tcPr>
          <w:p w14:paraId="2578460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223F9D4"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0933E7BA"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7B93ADC" w14:textId="77777777" w:rsidTr="00FE0FF1">
        <w:trPr>
          <w:trHeight w:val="304"/>
        </w:trPr>
        <w:tc>
          <w:tcPr>
            <w:tcW w:w="1418" w:type="dxa"/>
          </w:tcPr>
          <w:p w14:paraId="61C43139" w14:textId="71CCB9EE" w:rsidR="00C12DC9" w:rsidRPr="00AE380B" w:rsidRDefault="000B5860" w:rsidP="00C12DC9">
            <w:pPr>
              <w:pStyle w:val="TableParagraph"/>
              <w:spacing w:before="118"/>
              <w:ind w:left="57" w:right="96"/>
              <w:jc w:val="both"/>
              <w:rPr>
                <w:rFonts w:ascii="Times New Roman"/>
                <w:sz w:val="24"/>
              </w:rPr>
            </w:pPr>
            <w:ins w:id="215" w:author="Author">
              <w:r>
                <w:rPr>
                  <w:rFonts w:ascii="Times New Roman"/>
                  <w:sz w:val="24"/>
                </w:rPr>
                <w:t>0</w:t>
              </w:r>
            </w:ins>
            <w:r w:rsidR="00C12DC9">
              <w:rPr>
                <w:rFonts w:ascii="Times New Roman"/>
                <w:sz w:val="24"/>
              </w:rPr>
              <w:t>410</w:t>
            </w:r>
          </w:p>
        </w:tc>
        <w:tc>
          <w:tcPr>
            <w:tcW w:w="7590" w:type="dxa"/>
          </w:tcPr>
          <w:p w14:paraId="3EA12F7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48A61D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19499ABF" w14:textId="77777777" w:rsidTr="00FE0FF1">
        <w:trPr>
          <w:trHeight w:val="304"/>
        </w:trPr>
        <w:tc>
          <w:tcPr>
            <w:tcW w:w="1418" w:type="dxa"/>
          </w:tcPr>
          <w:p w14:paraId="0813CDA9" w14:textId="22FCB6F1" w:rsidR="00C12DC9" w:rsidRPr="00AE380B" w:rsidRDefault="000B5860" w:rsidP="00C12DC9">
            <w:pPr>
              <w:pStyle w:val="TableParagraph"/>
              <w:spacing w:before="118"/>
              <w:ind w:left="57" w:right="96"/>
              <w:jc w:val="both"/>
              <w:rPr>
                <w:rFonts w:ascii="Times New Roman"/>
                <w:sz w:val="24"/>
              </w:rPr>
            </w:pPr>
            <w:ins w:id="216" w:author="Author">
              <w:r>
                <w:rPr>
                  <w:rFonts w:ascii="Times New Roman"/>
                  <w:sz w:val="24"/>
                </w:rPr>
                <w:t>0</w:t>
              </w:r>
            </w:ins>
            <w:r w:rsidR="00C12DC9">
              <w:rPr>
                <w:rFonts w:ascii="Times New Roman"/>
                <w:sz w:val="24"/>
              </w:rPr>
              <w:t>420</w:t>
            </w:r>
          </w:p>
        </w:tc>
        <w:tc>
          <w:tcPr>
            <w:tcW w:w="7590" w:type="dxa"/>
          </w:tcPr>
          <w:p w14:paraId="7AC587A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6F2523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18C73D3" w14:textId="77777777" w:rsidTr="00FE0FF1">
        <w:trPr>
          <w:trHeight w:val="304"/>
        </w:trPr>
        <w:tc>
          <w:tcPr>
            <w:tcW w:w="1418" w:type="dxa"/>
          </w:tcPr>
          <w:p w14:paraId="37C247C9" w14:textId="4326486F" w:rsidR="00C12DC9" w:rsidRPr="00AE380B" w:rsidRDefault="000B5860" w:rsidP="00C12DC9">
            <w:pPr>
              <w:pStyle w:val="TableParagraph"/>
              <w:spacing w:before="118"/>
              <w:ind w:left="57" w:right="96"/>
              <w:jc w:val="both"/>
              <w:rPr>
                <w:rFonts w:ascii="Times New Roman"/>
                <w:sz w:val="24"/>
              </w:rPr>
            </w:pPr>
            <w:ins w:id="217" w:author="Author">
              <w:r>
                <w:rPr>
                  <w:rFonts w:ascii="Times New Roman"/>
                  <w:sz w:val="24"/>
                </w:rPr>
                <w:t>0</w:t>
              </w:r>
            </w:ins>
            <w:r w:rsidR="00C12DC9">
              <w:rPr>
                <w:rFonts w:ascii="Times New Roman"/>
                <w:sz w:val="24"/>
              </w:rPr>
              <w:t>430</w:t>
            </w:r>
          </w:p>
        </w:tc>
        <w:tc>
          <w:tcPr>
            <w:tcW w:w="7590" w:type="dxa"/>
          </w:tcPr>
          <w:p w14:paraId="3348BEE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08D0E9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3035E8A" w14:textId="77777777" w:rsidTr="00FE0FF1">
        <w:trPr>
          <w:trHeight w:val="304"/>
        </w:trPr>
        <w:tc>
          <w:tcPr>
            <w:tcW w:w="1418" w:type="dxa"/>
          </w:tcPr>
          <w:p w14:paraId="14444184" w14:textId="62A33DDD" w:rsidR="00C12DC9" w:rsidRPr="00AE380B" w:rsidRDefault="000B5860" w:rsidP="00C12DC9">
            <w:pPr>
              <w:pStyle w:val="TableParagraph"/>
              <w:spacing w:before="118"/>
              <w:ind w:left="57" w:right="96"/>
              <w:jc w:val="both"/>
              <w:rPr>
                <w:rFonts w:ascii="Times New Roman"/>
                <w:sz w:val="24"/>
              </w:rPr>
            </w:pPr>
            <w:ins w:id="218" w:author="Author">
              <w:r>
                <w:rPr>
                  <w:rFonts w:ascii="Times New Roman"/>
                  <w:sz w:val="24"/>
                </w:rPr>
                <w:lastRenderedPageBreak/>
                <w:t>0</w:t>
              </w:r>
            </w:ins>
            <w:r w:rsidR="00C12DC9">
              <w:rPr>
                <w:rFonts w:ascii="Times New Roman"/>
                <w:sz w:val="24"/>
              </w:rPr>
              <w:t>440</w:t>
            </w:r>
          </w:p>
        </w:tc>
        <w:tc>
          <w:tcPr>
            <w:tcW w:w="7590" w:type="dxa"/>
          </w:tcPr>
          <w:p w14:paraId="199232F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18B997D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AC881AA" w14:textId="77777777" w:rsidTr="00FE0FF1">
        <w:trPr>
          <w:trHeight w:val="304"/>
        </w:trPr>
        <w:tc>
          <w:tcPr>
            <w:tcW w:w="1418" w:type="dxa"/>
          </w:tcPr>
          <w:p w14:paraId="534E8D87" w14:textId="467F0BC5" w:rsidR="00C12DC9" w:rsidRPr="00AE380B" w:rsidRDefault="000B5860" w:rsidP="00C12DC9">
            <w:pPr>
              <w:pStyle w:val="TableParagraph"/>
              <w:spacing w:before="118"/>
              <w:ind w:left="57" w:right="96"/>
              <w:jc w:val="both"/>
              <w:rPr>
                <w:rFonts w:ascii="Times New Roman"/>
                <w:sz w:val="24"/>
              </w:rPr>
            </w:pPr>
            <w:ins w:id="219" w:author="Author">
              <w:r>
                <w:rPr>
                  <w:rFonts w:ascii="Times New Roman"/>
                  <w:sz w:val="24"/>
                </w:rPr>
                <w:t>0</w:t>
              </w:r>
            </w:ins>
            <w:r w:rsidR="00C12DC9">
              <w:rPr>
                <w:rFonts w:ascii="Times New Roman"/>
                <w:sz w:val="24"/>
              </w:rPr>
              <w:t>450</w:t>
            </w:r>
          </w:p>
        </w:tc>
        <w:tc>
          <w:tcPr>
            <w:tcW w:w="7590" w:type="dxa"/>
          </w:tcPr>
          <w:p w14:paraId="07985321"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79B9DFB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0A38838" w14:textId="77777777" w:rsidTr="00FE0FF1">
        <w:trPr>
          <w:trHeight w:val="304"/>
        </w:trPr>
        <w:tc>
          <w:tcPr>
            <w:tcW w:w="1418" w:type="dxa"/>
          </w:tcPr>
          <w:p w14:paraId="29233F49" w14:textId="43526326" w:rsidR="00C12DC9" w:rsidRPr="00AE380B" w:rsidRDefault="000B5860" w:rsidP="00C12DC9">
            <w:pPr>
              <w:pStyle w:val="TableParagraph"/>
              <w:spacing w:before="118"/>
              <w:ind w:left="57" w:right="96"/>
              <w:jc w:val="both"/>
              <w:rPr>
                <w:rFonts w:ascii="Times New Roman"/>
                <w:sz w:val="24"/>
              </w:rPr>
            </w:pPr>
            <w:ins w:id="220" w:author="Author">
              <w:r>
                <w:rPr>
                  <w:rFonts w:ascii="Times New Roman"/>
                  <w:sz w:val="24"/>
                </w:rPr>
                <w:t>0</w:t>
              </w:r>
            </w:ins>
            <w:r w:rsidR="00C12DC9">
              <w:rPr>
                <w:rFonts w:ascii="Times New Roman"/>
                <w:sz w:val="24"/>
              </w:rPr>
              <w:t>460</w:t>
            </w:r>
          </w:p>
        </w:tc>
        <w:tc>
          <w:tcPr>
            <w:tcW w:w="7590" w:type="dxa"/>
          </w:tcPr>
          <w:p w14:paraId="483F95F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4A699C7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C12DC9" w:rsidRPr="00FE002E" w14:paraId="5C8E0A05" w14:textId="77777777" w:rsidTr="00FE0FF1">
        <w:trPr>
          <w:trHeight w:val="304"/>
        </w:trPr>
        <w:tc>
          <w:tcPr>
            <w:tcW w:w="1418" w:type="dxa"/>
          </w:tcPr>
          <w:p w14:paraId="2CADBF23" w14:textId="7619E016" w:rsidR="00C12DC9" w:rsidRPr="00AE380B" w:rsidRDefault="000B5860" w:rsidP="00C12DC9">
            <w:pPr>
              <w:pStyle w:val="TableParagraph"/>
              <w:spacing w:before="118"/>
              <w:ind w:left="57" w:right="96"/>
              <w:jc w:val="both"/>
              <w:rPr>
                <w:rFonts w:ascii="Times New Roman"/>
                <w:sz w:val="24"/>
              </w:rPr>
            </w:pPr>
            <w:ins w:id="221" w:author="Author">
              <w:r>
                <w:rPr>
                  <w:rFonts w:ascii="Times New Roman"/>
                  <w:sz w:val="24"/>
                </w:rPr>
                <w:t>0</w:t>
              </w:r>
            </w:ins>
            <w:r w:rsidR="00C12DC9">
              <w:rPr>
                <w:rFonts w:ascii="Times New Roman"/>
                <w:sz w:val="24"/>
              </w:rPr>
              <w:t>470</w:t>
            </w:r>
          </w:p>
        </w:tc>
        <w:tc>
          <w:tcPr>
            <w:tcW w:w="7590" w:type="dxa"/>
          </w:tcPr>
          <w:p w14:paraId="208A5F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7785785D"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5667860A"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3A46B22E" w14:textId="77777777" w:rsidTr="00FE0FF1">
        <w:trPr>
          <w:trHeight w:val="304"/>
        </w:trPr>
        <w:tc>
          <w:tcPr>
            <w:tcW w:w="1418" w:type="dxa"/>
          </w:tcPr>
          <w:p w14:paraId="50233A3B" w14:textId="5C05C18F" w:rsidR="00C12DC9" w:rsidRPr="00AE380B" w:rsidRDefault="000B5860" w:rsidP="00C12DC9">
            <w:pPr>
              <w:pStyle w:val="TableParagraph"/>
              <w:spacing w:before="118"/>
              <w:ind w:left="57" w:right="96"/>
              <w:jc w:val="both"/>
              <w:rPr>
                <w:rFonts w:ascii="Times New Roman"/>
                <w:sz w:val="24"/>
              </w:rPr>
            </w:pPr>
            <w:ins w:id="222" w:author="Author">
              <w:r>
                <w:rPr>
                  <w:rFonts w:ascii="Times New Roman"/>
                  <w:sz w:val="24"/>
                </w:rPr>
                <w:t>0</w:t>
              </w:r>
            </w:ins>
            <w:r w:rsidR="00C12DC9">
              <w:rPr>
                <w:rFonts w:ascii="Times New Roman"/>
                <w:sz w:val="24"/>
              </w:rPr>
              <w:t>480</w:t>
            </w:r>
          </w:p>
        </w:tc>
        <w:tc>
          <w:tcPr>
            <w:tcW w:w="7590" w:type="dxa"/>
          </w:tcPr>
          <w:p w14:paraId="727DD02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5FA78FDB"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0354C364" w14:textId="77777777" w:rsidTr="00FE0FF1">
        <w:trPr>
          <w:trHeight w:val="304"/>
        </w:trPr>
        <w:tc>
          <w:tcPr>
            <w:tcW w:w="1418" w:type="dxa"/>
          </w:tcPr>
          <w:p w14:paraId="452E5E96" w14:textId="531ABB49" w:rsidR="00C12DC9" w:rsidRPr="00AE380B" w:rsidRDefault="000B5860" w:rsidP="00C12DC9">
            <w:pPr>
              <w:pStyle w:val="TableParagraph"/>
              <w:spacing w:before="118"/>
              <w:ind w:left="57" w:right="96"/>
              <w:jc w:val="both"/>
              <w:rPr>
                <w:rFonts w:ascii="Times New Roman"/>
                <w:sz w:val="24"/>
              </w:rPr>
            </w:pPr>
            <w:ins w:id="223" w:author="Author">
              <w:r>
                <w:rPr>
                  <w:rFonts w:ascii="Times New Roman"/>
                  <w:sz w:val="24"/>
                </w:rPr>
                <w:t>0</w:t>
              </w:r>
            </w:ins>
            <w:r w:rsidR="00C12DC9">
              <w:rPr>
                <w:rFonts w:ascii="Times New Roman"/>
                <w:sz w:val="24"/>
              </w:rPr>
              <w:t>490</w:t>
            </w:r>
          </w:p>
        </w:tc>
        <w:tc>
          <w:tcPr>
            <w:tcW w:w="7590" w:type="dxa"/>
          </w:tcPr>
          <w:p w14:paraId="1EEF6C1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212B9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38CFE57F" w14:textId="77777777" w:rsidTr="00FE0FF1">
        <w:trPr>
          <w:trHeight w:val="304"/>
        </w:trPr>
        <w:tc>
          <w:tcPr>
            <w:tcW w:w="1418" w:type="dxa"/>
          </w:tcPr>
          <w:p w14:paraId="65D880BC" w14:textId="7E2DA6BC" w:rsidR="00C12DC9" w:rsidRPr="00AE380B" w:rsidRDefault="000B5860" w:rsidP="00C12DC9">
            <w:pPr>
              <w:pStyle w:val="TableParagraph"/>
              <w:spacing w:before="118"/>
              <w:ind w:left="57" w:right="96"/>
              <w:jc w:val="both"/>
              <w:rPr>
                <w:rFonts w:ascii="Times New Roman"/>
                <w:sz w:val="24"/>
              </w:rPr>
            </w:pPr>
            <w:ins w:id="224" w:author="Author">
              <w:r>
                <w:rPr>
                  <w:rFonts w:ascii="Times New Roman"/>
                  <w:sz w:val="24"/>
                </w:rPr>
                <w:t>0</w:t>
              </w:r>
            </w:ins>
            <w:r w:rsidR="00C12DC9">
              <w:rPr>
                <w:rFonts w:ascii="Times New Roman"/>
                <w:sz w:val="24"/>
              </w:rPr>
              <w:t>500</w:t>
            </w:r>
          </w:p>
        </w:tc>
        <w:tc>
          <w:tcPr>
            <w:tcW w:w="7590" w:type="dxa"/>
          </w:tcPr>
          <w:p w14:paraId="3DCF88F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DC7107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611115C6" w14:textId="77777777" w:rsidTr="00FE0FF1">
        <w:trPr>
          <w:trHeight w:val="304"/>
        </w:trPr>
        <w:tc>
          <w:tcPr>
            <w:tcW w:w="1418" w:type="dxa"/>
          </w:tcPr>
          <w:p w14:paraId="1AA4166D" w14:textId="368FFFCC" w:rsidR="00C12DC9" w:rsidRPr="00AE380B" w:rsidRDefault="000B5860" w:rsidP="00C12DC9">
            <w:pPr>
              <w:pStyle w:val="TableParagraph"/>
              <w:spacing w:before="118"/>
              <w:ind w:left="57" w:right="96"/>
              <w:jc w:val="both"/>
              <w:rPr>
                <w:rFonts w:ascii="Times New Roman"/>
                <w:sz w:val="24"/>
              </w:rPr>
            </w:pPr>
            <w:ins w:id="225" w:author="Author">
              <w:r>
                <w:rPr>
                  <w:rFonts w:ascii="Times New Roman"/>
                  <w:sz w:val="24"/>
                </w:rPr>
                <w:lastRenderedPageBreak/>
                <w:t>0</w:t>
              </w:r>
            </w:ins>
            <w:r w:rsidR="00C12DC9">
              <w:rPr>
                <w:rFonts w:ascii="Times New Roman"/>
                <w:sz w:val="24"/>
              </w:rPr>
              <w:t>510</w:t>
            </w:r>
          </w:p>
        </w:tc>
        <w:tc>
          <w:tcPr>
            <w:tcW w:w="7590" w:type="dxa"/>
          </w:tcPr>
          <w:p w14:paraId="23FD0C8C"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3DD70C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Delegated Regulation (EU) 2015/61</w:t>
            </w:r>
            <w:r>
              <w:rPr>
                <w:rFonts w:ascii="Times New Roman"/>
                <w:sz w:val="24"/>
              </w:rPr>
              <w:t>.</w:t>
            </w:r>
          </w:p>
          <w:p w14:paraId="7DF953C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2253E8D" w14:textId="77777777" w:rsidTr="00FE0FF1">
        <w:trPr>
          <w:trHeight w:val="304"/>
        </w:trPr>
        <w:tc>
          <w:tcPr>
            <w:tcW w:w="1418" w:type="dxa"/>
          </w:tcPr>
          <w:p w14:paraId="677D2438" w14:textId="600C9D16" w:rsidR="00C12DC9" w:rsidRPr="00AE380B" w:rsidRDefault="000B5860" w:rsidP="00C12DC9">
            <w:pPr>
              <w:pStyle w:val="TableParagraph"/>
              <w:spacing w:before="118"/>
              <w:ind w:left="57" w:right="96"/>
              <w:jc w:val="both"/>
              <w:rPr>
                <w:rFonts w:ascii="Times New Roman"/>
                <w:sz w:val="24"/>
              </w:rPr>
            </w:pPr>
            <w:ins w:id="226" w:author="Author">
              <w:r>
                <w:rPr>
                  <w:rFonts w:ascii="Times New Roman"/>
                  <w:sz w:val="24"/>
                </w:rPr>
                <w:t>0</w:t>
              </w:r>
            </w:ins>
            <w:r w:rsidR="00C12DC9">
              <w:rPr>
                <w:rFonts w:ascii="Times New Roman"/>
                <w:sz w:val="24"/>
              </w:rPr>
              <w:t>520</w:t>
            </w:r>
          </w:p>
        </w:tc>
        <w:tc>
          <w:tcPr>
            <w:tcW w:w="7590" w:type="dxa"/>
          </w:tcPr>
          <w:p w14:paraId="46E369A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1D585E45"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C12DC9" w:rsidRPr="00FE002E" w14:paraId="6D962F2E" w14:textId="77777777" w:rsidTr="00FE0FF1">
        <w:trPr>
          <w:trHeight w:val="304"/>
        </w:trPr>
        <w:tc>
          <w:tcPr>
            <w:tcW w:w="1418" w:type="dxa"/>
          </w:tcPr>
          <w:p w14:paraId="49DD9DFC" w14:textId="2498432D" w:rsidR="00C12DC9" w:rsidRPr="00AE380B" w:rsidRDefault="000B5860" w:rsidP="00C12DC9">
            <w:pPr>
              <w:pStyle w:val="TableParagraph"/>
              <w:spacing w:before="118"/>
              <w:ind w:left="57" w:right="96"/>
              <w:jc w:val="both"/>
              <w:rPr>
                <w:rFonts w:ascii="Times New Roman"/>
                <w:sz w:val="24"/>
              </w:rPr>
            </w:pPr>
            <w:ins w:id="227" w:author="Author">
              <w:r>
                <w:rPr>
                  <w:rFonts w:ascii="Times New Roman"/>
                  <w:sz w:val="24"/>
                </w:rPr>
                <w:t>0</w:t>
              </w:r>
            </w:ins>
            <w:r w:rsidR="00C12DC9">
              <w:rPr>
                <w:rFonts w:ascii="Times New Roman"/>
                <w:sz w:val="24"/>
              </w:rPr>
              <w:t>530</w:t>
            </w:r>
          </w:p>
        </w:tc>
        <w:tc>
          <w:tcPr>
            <w:tcW w:w="7590" w:type="dxa"/>
          </w:tcPr>
          <w:p w14:paraId="5602A29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3E235C3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C12DC9" w:rsidRPr="00FE002E" w14:paraId="77D8D9EC" w14:textId="77777777" w:rsidTr="00FE0FF1">
        <w:trPr>
          <w:trHeight w:val="304"/>
        </w:trPr>
        <w:tc>
          <w:tcPr>
            <w:tcW w:w="1418" w:type="dxa"/>
          </w:tcPr>
          <w:p w14:paraId="359CD932" w14:textId="6960A8B0" w:rsidR="00C12DC9" w:rsidRPr="00AE380B" w:rsidRDefault="000B5860" w:rsidP="00C12DC9">
            <w:pPr>
              <w:pStyle w:val="TableParagraph"/>
              <w:spacing w:before="118"/>
              <w:ind w:left="57" w:right="96"/>
              <w:jc w:val="both"/>
              <w:rPr>
                <w:rFonts w:ascii="Times New Roman"/>
                <w:sz w:val="24"/>
              </w:rPr>
            </w:pPr>
            <w:ins w:id="228" w:author="Author">
              <w:r>
                <w:rPr>
                  <w:rFonts w:ascii="Times New Roman"/>
                  <w:sz w:val="24"/>
                </w:rPr>
                <w:t>0</w:t>
              </w:r>
            </w:ins>
            <w:r w:rsidR="00C12DC9">
              <w:rPr>
                <w:rFonts w:ascii="Times New Roman"/>
                <w:sz w:val="24"/>
              </w:rPr>
              <w:t>540</w:t>
            </w:r>
          </w:p>
        </w:tc>
        <w:tc>
          <w:tcPr>
            <w:tcW w:w="7590" w:type="dxa"/>
          </w:tcPr>
          <w:p w14:paraId="5D4512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DEE3E4D"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3FD85B11" w14:textId="77777777" w:rsidTr="00FE0FF1">
        <w:trPr>
          <w:trHeight w:val="304"/>
        </w:trPr>
        <w:tc>
          <w:tcPr>
            <w:tcW w:w="1418" w:type="dxa"/>
          </w:tcPr>
          <w:p w14:paraId="552D3DA7" w14:textId="6DFD6505" w:rsidR="00C12DC9" w:rsidRPr="00AE380B" w:rsidRDefault="000B5860" w:rsidP="00C12DC9">
            <w:pPr>
              <w:pStyle w:val="TableParagraph"/>
              <w:spacing w:before="118"/>
              <w:ind w:left="57" w:right="96"/>
              <w:jc w:val="both"/>
              <w:rPr>
                <w:rFonts w:ascii="Times New Roman"/>
                <w:sz w:val="24"/>
              </w:rPr>
            </w:pPr>
            <w:ins w:id="229" w:author="Author">
              <w:r>
                <w:rPr>
                  <w:rFonts w:ascii="Times New Roman"/>
                  <w:sz w:val="24"/>
                </w:rPr>
                <w:t>0</w:t>
              </w:r>
            </w:ins>
            <w:r w:rsidR="00C12DC9">
              <w:rPr>
                <w:rFonts w:ascii="Times New Roman"/>
                <w:sz w:val="24"/>
              </w:rPr>
              <w:t>550</w:t>
            </w:r>
          </w:p>
        </w:tc>
        <w:tc>
          <w:tcPr>
            <w:tcW w:w="7590" w:type="dxa"/>
          </w:tcPr>
          <w:p w14:paraId="43A30084"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5F57A16A"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shares.</w:t>
            </w:r>
          </w:p>
        </w:tc>
      </w:tr>
      <w:tr w:rsidR="00C12DC9" w:rsidRPr="00FE002E" w14:paraId="1548838F" w14:textId="77777777" w:rsidTr="00FE0FF1">
        <w:trPr>
          <w:trHeight w:val="304"/>
        </w:trPr>
        <w:tc>
          <w:tcPr>
            <w:tcW w:w="1418" w:type="dxa"/>
          </w:tcPr>
          <w:p w14:paraId="6A2A62CE" w14:textId="3C4D022F" w:rsidR="00C12DC9" w:rsidRPr="00AE380B" w:rsidRDefault="000B5860" w:rsidP="00C12DC9">
            <w:pPr>
              <w:pStyle w:val="TableParagraph"/>
              <w:spacing w:before="118"/>
              <w:ind w:left="57" w:right="96"/>
              <w:jc w:val="both"/>
              <w:rPr>
                <w:rFonts w:ascii="Times New Roman"/>
                <w:sz w:val="24"/>
              </w:rPr>
            </w:pPr>
            <w:ins w:id="230" w:author="Author">
              <w:r>
                <w:rPr>
                  <w:rFonts w:ascii="Times New Roman"/>
                  <w:sz w:val="24"/>
                </w:rPr>
                <w:t>0</w:t>
              </w:r>
            </w:ins>
            <w:r w:rsidR="00C12DC9">
              <w:rPr>
                <w:rFonts w:ascii="Times New Roman"/>
                <w:sz w:val="24"/>
              </w:rPr>
              <w:t>560</w:t>
            </w:r>
          </w:p>
        </w:tc>
        <w:tc>
          <w:tcPr>
            <w:tcW w:w="7590" w:type="dxa"/>
          </w:tcPr>
          <w:p w14:paraId="771D6B8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3EB3DD9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C12DC9" w:rsidRPr="00FE002E" w14:paraId="1CE88D29" w14:textId="77777777" w:rsidTr="00FE0FF1">
        <w:trPr>
          <w:trHeight w:val="304"/>
        </w:trPr>
        <w:tc>
          <w:tcPr>
            <w:tcW w:w="1418" w:type="dxa"/>
          </w:tcPr>
          <w:p w14:paraId="19EBC40B" w14:textId="741C7362" w:rsidR="00C12DC9" w:rsidRPr="00AE380B" w:rsidRDefault="000B5860" w:rsidP="00C12DC9">
            <w:pPr>
              <w:pStyle w:val="TableParagraph"/>
              <w:spacing w:before="118"/>
              <w:ind w:left="57" w:right="96"/>
              <w:jc w:val="both"/>
              <w:rPr>
                <w:rFonts w:ascii="Times New Roman"/>
                <w:sz w:val="24"/>
              </w:rPr>
            </w:pPr>
            <w:ins w:id="231" w:author="Author">
              <w:r>
                <w:rPr>
                  <w:rFonts w:ascii="Times New Roman"/>
                  <w:sz w:val="24"/>
                </w:rPr>
                <w:t>0</w:t>
              </w:r>
            </w:ins>
            <w:r w:rsidR="00C12DC9">
              <w:rPr>
                <w:rFonts w:ascii="Times New Roman"/>
                <w:sz w:val="24"/>
              </w:rPr>
              <w:t>570</w:t>
            </w:r>
          </w:p>
        </w:tc>
        <w:tc>
          <w:tcPr>
            <w:tcW w:w="7590" w:type="dxa"/>
          </w:tcPr>
          <w:p w14:paraId="04CC8B3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605F08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C12DC9" w:rsidRPr="00FE002E" w14:paraId="562DA46D" w14:textId="77777777" w:rsidTr="00FE0FF1">
        <w:trPr>
          <w:trHeight w:val="304"/>
        </w:trPr>
        <w:tc>
          <w:tcPr>
            <w:tcW w:w="1418" w:type="dxa"/>
          </w:tcPr>
          <w:p w14:paraId="207C20E2" w14:textId="17FF6239" w:rsidR="00C12DC9" w:rsidRPr="00AE380B" w:rsidRDefault="000B5860" w:rsidP="00C12DC9">
            <w:pPr>
              <w:pStyle w:val="TableParagraph"/>
              <w:spacing w:before="118"/>
              <w:ind w:left="57" w:right="96"/>
              <w:jc w:val="both"/>
              <w:rPr>
                <w:rFonts w:ascii="Times New Roman"/>
                <w:sz w:val="24"/>
              </w:rPr>
            </w:pPr>
            <w:ins w:id="232" w:author="Author">
              <w:r>
                <w:rPr>
                  <w:rFonts w:ascii="Times New Roman"/>
                  <w:sz w:val="24"/>
                </w:rPr>
                <w:t>0</w:t>
              </w:r>
            </w:ins>
            <w:r w:rsidR="00C12DC9">
              <w:rPr>
                <w:rFonts w:ascii="Times New Roman"/>
                <w:sz w:val="24"/>
              </w:rPr>
              <w:t>580</w:t>
            </w:r>
          </w:p>
        </w:tc>
        <w:tc>
          <w:tcPr>
            <w:tcW w:w="7590" w:type="dxa"/>
          </w:tcPr>
          <w:p w14:paraId="550640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6BE1F2D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C12DC9" w:rsidRPr="00FE002E" w14:paraId="4F7F80B0" w14:textId="77777777" w:rsidTr="00FE0FF1">
        <w:trPr>
          <w:trHeight w:val="304"/>
        </w:trPr>
        <w:tc>
          <w:tcPr>
            <w:tcW w:w="1418" w:type="dxa"/>
          </w:tcPr>
          <w:p w14:paraId="3009DBB7" w14:textId="35C6CADE" w:rsidR="00C12DC9" w:rsidRPr="00AE380B" w:rsidRDefault="000B5860" w:rsidP="00C12DC9">
            <w:pPr>
              <w:pStyle w:val="TableParagraph"/>
              <w:spacing w:before="118"/>
              <w:ind w:left="57" w:right="96"/>
              <w:jc w:val="both"/>
              <w:rPr>
                <w:rFonts w:ascii="Times New Roman"/>
                <w:sz w:val="24"/>
              </w:rPr>
            </w:pPr>
            <w:ins w:id="233" w:author="Author">
              <w:r>
                <w:rPr>
                  <w:rFonts w:ascii="Times New Roman"/>
                  <w:sz w:val="24"/>
                </w:rPr>
                <w:t>0</w:t>
              </w:r>
            </w:ins>
            <w:r w:rsidR="00C12DC9">
              <w:rPr>
                <w:rFonts w:ascii="Times New Roman"/>
                <w:sz w:val="24"/>
              </w:rPr>
              <w:t>590</w:t>
            </w:r>
          </w:p>
        </w:tc>
        <w:tc>
          <w:tcPr>
            <w:tcW w:w="7590" w:type="dxa"/>
          </w:tcPr>
          <w:p w14:paraId="053EC776" w14:textId="77777777" w:rsidR="00C12DC9"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5476B46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68F30E7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C12DC9" w:rsidRPr="00FE002E" w14:paraId="3898045C" w14:textId="77777777" w:rsidTr="00FE0FF1">
        <w:trPr>
          <w:trHeight w:val="304"/>
        </w:trPr>
        <w:tc>
          <w:tcPr>
            <w:tcW w:w="1418" w:type="dxa"/>
          </w:tcPr>
          <w:p w14:paraId="6978D160" w14:textId="5BD4695A" w:rsidR="00C12DC9" w:rsidRPr="00AE380B" w:rsidRDefault="000B5860" w:rsidP="00C12DC9">
            <w:pPr>
              <w:pStyle w:val="TableParagraph"/>
              <w:spacing w:before="118"/>
              <w:ind w:left="57" w:right="96"/>
              <w:jc w:val="both"/>
              <w:rPr>
                <w:rFonts w:ascii="Times New Roman"/>
                <w:sz w:val="24"/>
              </w:rPr>
            </w:pPr>
            <w:ins w:id="234" w:author="Author">
              <w:r>
                <w:rPr>
                  <w:rFonts w:ascii="Times New Roman"/>
                  <w:sz w:val="24"/>
                </w:rPr>
                <w:t>0</w:t>
              </w:r>
            </w:ins>
            <w:r w:rsidR="00C12DC9">
              <w:rPr>
                <w:rFonts w:ascii="Times New Roman"/>
                <w:sz w:val="24"/>
              </w:rPr>
              <w:t>600</w:t>
            </w:r>
          </w:p>
        </w:tc>
        <w:tc>
          <w:tcPr>
            <w:tcW w:w="7590" w:type="dxa"/>
          </w:tcPr>
          <w:p w14:paraId="5B05503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75E3A0AD" w14:textId="77777777"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del w:id="235" w:author="Author">
              <w:r w:rsidDel="00E1784A">
                <w:rPr>
                  <w:rFonts w:ascii="Times New Roman"/>
                  <w:spacing w:val="40"/>
                  <w:sz w:val="24"/>
                </w:rPr>
                <w:delText xml:space="preserve"> point (8) of </w:delText>
              </w:r>
              <w:r w:rsidDel="00E1784A">
                <w:rPr>
                  <w:rFonts w:ascii="Times New Roman"/>
                  <w:spacing w:val="-1"/>
                  <w:sz w:val="24"/>
                </w:rPr>
                <w:delText>Article</w:delText>
              </w:r>
              <w:r w:rsidDel="00E1784A">
                <w:rPr>
                  <w:rFonts w:ascii="Times New Roman"/>
                  <w:spacing w:val="39"/>
                  <w:sz w:val="24"/>
                </w:rPr>
                <w:delText xml:space="preserve"> </w:delText>
              </w:r>
              <w:r w:rsidDel="00E1784A">
                <w:rPr>
                  <w:rFonts w:ascii="Times New Roman"/>
                  <w:sz w:val="24"/>
                </w:rPr>
                <w:delText>3</w:delText>
              </w:r>
              <w:r w:rsidDel="00E1784A">
                <w:rPr>
                  <w:rFonts w:ascii="Times New Roman"/>
                  <w:spacing w:val="41"/>
                  <w:sz w:val="24"/>
                </w:rPr>
                <w:delText xml:space="preserve"> </w:delText>
              </w:r>
              <w:r w:rsidDel="00E1784A">
                <w:rPr>
                  <w:rFonts w:ascii="Times New Roman"/>
                  <w:sz w:val="24"/>
                </w:rPr>
                <w:delText>of</w:delText>
              </w:r>
              <w:r w:rsidDel="00E1784A">
                <w:rPr>
                  <w:rFonts w:ascii="Times New Roman"/>
                  <w:spacing w:val="40"/>
                  <w:sz w:val="24"/>
                </w:rPr>
                <w:delText xml:space="preserve"> </w:delText>
              </w:r>
              <w:r w:rsidDel="00E1784A">
                <w:rPr>
                  <w:rFonts w:ascii="Times New Roman"/>
                  <w:spacing w:val="-1"/>
                  <w:sz w:val="24"/>
                </w:rPr>
                <w:delText>Delegated Regulation (EU) 2015/61</w:delText>
              </w:r>
            </w:del>
            <w:ins w:id="236" w:author="Author">
              <w:r w:rsidR="00E1784A">
                <w:rPr>
                  <w:rFonts w:ascii="Times New Roman"/>
                  <w:spacing w:val="-1"/>
                  <w:sz w:val="24"/>
                </w:rPr>
                <w:t xml:space="preserve"> </w:t>
              </w:r>
              <w:r w:rsidR="00E1784A" w:rsidRPr="00E1784A">
                <w:rPr>
                  <w:rFonts w:ascii="Times New Roman"/>
                  <w:spacing w:val="-1"/>
                  <w:sz w:val="24"/>
                  <w:lang w:val="en-GB"/>
                </w:rPr>
                <w:t xml:space="preserve">Article 411(2) of Regulation (EU) </w:t>
              </w:r>
              <w:r w:rsidR="00E1784A" w:rsidRPr="00E1784A">
                <w:rPr>
                  <w:rFonts w:ascii="Times New Roman"/>
                  <w:spacing w:val="-1"/>
                  <w:sz w:val="24"/>
                  <w:lang w:val="en-GB"/>
                </w:rPr>
                <w:lastRenderedPageBreak/>
                <w:t>No 575/2013</w:t>
              </w:r>
            </w:ins>
            <w:r>
              <w:rPr>
                <w:rFonts w:ascii="Times New Roman"/>
                <w:sz w:val="24"/>
              </w:rPr>
              <w:t>.</w:t>
            </w:r>
          </w:p>
        </w:tc>
      </w:tr>
      <w:tr w:rsidR="00C12DC9" w:rsidRPr="00FE002E" w14:paraId="6441EAB5" w14:textId="77777777" w:rsidTr="00FE0FF1">
        <w:trPr>
          <w:trHeight w:val="304"/>
        </w:trPr>
        <w:tc>
          <w:tcPr>
            <w:tcW w:w="1418" w:type="dxa"/>
          </w:tcPr>
          <w:p w14:paraId="3AEC0C79" w14:textId="38AAC9B7" w:rsidR="00C12DC9" w:rsidRPr="00AE380B" w:rsidRDefault="000B5860" w:rsidP="00C12DC9">
            <w:pPr>
              <w:pStyle w:val="TableParagraph"/>
              <w:spacing w:before="118"/>
              <w:ind w:left="57" w:right="96"/>
              <w:jc w:val="both"/>
              <w:rPr>
                <w:rFonts w:ascii="Times New Roman"/>
                <w:sz w:val="24"/>
              </w:rPr>
            </w:pPr>
            <w:ins w:id="237" w:author="Author">
              <w:r>
                <w:rPr>
                  <w:rFonts w:ascii="Times New Roman"/>
                  <w:sz w:val="24"/>
                </w:rPr>
                <w:lastRenderedPageBreak/>
                <w:t>0</w:t>
              </w:r>
            </w:ins>
            <w:r w:rsidR="00C12DC9">
              <w:rPr>
                <w:rFonts w:ascii="Times New Roman"/>
                <w:sz w:val="24"/>
              </w:rPr>
              <w:t>610</w:t>
            </w:r>
          </w:p>
        </w:tc>
        <w:tc>
          <w:tcPr>
            <w:tcW w:w="7590" w:type="dxa"/>
          </w:tcPr>
          <w:p w14:paraId="0CA749A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08C0B73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C12DC9" w:rsidRPr="00FE002E" w14:paraId="2E2A7DFA" w14:textId="77777777" w:rsidTr="00FE0FF1">
        <w:trPr>
          <w:trHeight w:val="304"/>
        </w:trPr>
        <w:tc>
          <w:tcPr>
            <w:tcW w:w="1418" w:type="dxa"/>
          </w:tcPr>
          <w:p w14:paraId="4FD61C43" w14:textId="3C754045" w:rsidR="00C12DC9" w:rsidRPr="00AE380B" w:rsidRDefault="000B5860" w:rsidP="00C12DC9">
            <w:pPr>
              <w:pStyle w:val="TableParagraph"/>
              <w:spacing w:before="118"/>
              <w:ind w:left="57" w:right="96"/>
              <w:jc w:val="both"/>
              <w:rPr>
                <w:rFonts w:ascii="Times New Roman"/>
                <w:sz w:val="24"/>
              </w:rPr>
            </w:pPr>
            <w:ins w:id="238" w:author="Author">
              <w:r>
                <w:rPr>
                  <w:rFonts w:ascii="Times New Roman"/>
                  <w:sz w:val="24"/>
                </w:rPr>
                <w:t>0</w:t>
              </w:r>
            </w:ins>
            <w:r w:rsidR="00C12DC9">
              <w:rPr>
                <w:rFonts w:ascii="Times New Roman"/>
                <w:sz w:val="24"/>
              </w:rPr>
              <w:t>620</w:t>
            </w:r>
          </w:p>
        </w:tc>
        <w:tc>
          <w:tcPr>
            <w:tcW w:w="7590" w:type="dxa"/>
          </w:tcPr>
          <w:p w14:paraId="64070F8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DEAA78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C12DC9" w:rsidRPr="00FE002E" w14:paraId="69D43B58" w14:textId="77777777" w:rsidTr="00FE0FF1">
        <w:trPr>
          <w:trHeight w:val="304"/>
          <w:ins w:id="239" w:author="Author"/>
        </w:trPr>
        <w:tc>
          <w:tcPr>
            <w:tcW w:w="1418" w:type="dxa"/>
          </w:tcPr>
          <w:p w14:paraId="2F2FAAAD" w14:textId="4D22D033" w:rsidR="00C12DC9" w:rsidRDefault="000B5860" w:rsidP="00C12DC9">
            <w:pPr>
              <w:pStyle w:val="TableParagraph"/>
              <w:spacing w:before="118"/>
              <w:ind w:left="57" w:right="96"/>
              <w:jc w:val="both"/>
              <w:rPr>
                <w:ins w:id="240" w:author="Author"/>
                <w:rFonts w:ascii="Times New Roman"/>
                <w:sz w:val="24"/>
              </w:rPr>
            </w:pPr>
            <w:ins w:id="241" w:author="Author">
              <w:r>
                <w:rPr>
                  <w:rFonts w:ascii="Times New Roman"/>
                  <w:sz w:val="24"/>
                </w:rPr>
                <w:t>0</w:t>
              </w:r>
              <w:r w:rsidR="00C12DC9">
                <w:rPr>
                  <w:rFonts w:ascii="Times New Roman"/>
                  <w:sz w:val="24"/>
                </w:rPr>
                <w:t>621</w:t>
              </w:r>
            </w:ins>
          </w:p>
        </w:tc>
        <w:tc>
          <w:tcPr>
            <w:tcW w:w="7590" w:type="dxa"/>
          </w:tcPr>
          <w:p w14:paraId="52B373EE" w14:textId="77777777" w:rsidR="00C12DC9" w:rsidRDefault="00C12DC9" w:rsidP="00C12DC9">
            <w:pPr>
              <w:pStyle w:val="TableParagraph"/>
              <w:spacing w:before="118"/>
              <w:ind w:left="102"/>
              <w:rPr>
                <w:ins w:id="242" w:author="Author"/>
                <w:rFonts w:ascii="Times New Roman"/>
                <w:b/>
                <w:sz w:val="24"/>
                <w:u w:val="thick" w:color="000000"/>
              </w:rPr>
            </w:pPr>
            <w:ins w:id="243" w:author="Author">
              <w:r>
                <w:rPr>
                  <w:rFonts w:ascii="Times New Roman"/>
                  <w:b/>
                  <w:sz w:val="24"/>
                  <w:u w:val="thick" w:color="000000"/>
                </w:rPr>
                <w:t xml:space="preserve">2.2.3.1 </w:t>
              </w:r>
              <w:r w:rsidRPr="001011F0">
                <w:rPr>
                  <w:rFonts w:ascii="Times New Roman"/>
                  <w:b/>
                  <w:sz w:val="24"/>
                  <w:u w:val="thick" w:color="000000"/>
                </w:rPr>
                <w:t>of which: Intragroup or IPS</w:t>
              </w:r>
            </w:ins>
          </w:p>
          <w:p w14:paraId="49735D6F" w14:textId="77777777" w:rsidR="00C12DC9" w:rsidRDefault="00C12DC9" w:rsidP="00C12DC9">
            <w:pPr>
              <w:pStyle w:val="TableParagraph"/>
              <w:spacing w:before="118"/>
              <w:ind w:left="102"/>
              <w:rPr>
                <w:ins w:id="244" w:author="Author"/>
                <w:rFonts w:ascii="Times New Roman"/>
                <w:b/>
                <w:sz w:val="24"/>
                <w:u w:val="thick" w:color="000000"/>
              </w:rPr>
            </w:pPr>
            <w:ins w:id="245" w:author="Autho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2.2.3</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346676A6" w14:textId="77777777" w:rsidTr="00FE0FF1">
        <w:trPr>
          <w:trHeight w:val="304"/>
        </w:trPr>
        <w:tc>
          <w:tcPr>
            <w:tcW w:w="1418" w:type="dxa"/>
          </w:tcPr>
          <w:p w14:paraId="0DF59EE0" w14:textId="64FBA740" w:rsidR="00C12DC9" w:rsidRPr="00AE380B" w:rsidRDefault="000B5860" w:rsidP="00C12DC9">
            <w:pPr>
              <w:pStyle w:val="TableParagraph"/>
              <w:spacing w:before="118"/>
              <w:ind w:left="57" w:right="96"/>
              <w:jc w:val="both"/>
              <w:rPr>
                <w:rFonts w:ascii="Times New Roman"/>
                <w:sz w:val="24"/>
              </w:rPr>
            </w:pPr>
            <w:ins w:id="246" w:author="Author">
              <w:r>
                <w:rPr>
                  <w:rFonts w:ascii="Times New Roman"/>
                  <w:sz w:val="24"/>
                </w:rPr>
                <w:t>0</w:t>
              </w:r>
            </w:ins>
            <w:r w:rsidR="00C12DC9">
              <w:rPr>
                <w:rFonts w:ascii="Times New Roman"/>
                <w:sz w:val="24"/>
              </w:rPr>
              <w:t>630</w:t>
            </w:r>
          </w:p>
        </w:tc>
        <w:tc>
          <w:tcPr>
            <w:tcW w:w="7590" w:type="dxa"/>
          </w:tcPr>
          <w:p w14:paraId="22DCAD2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6EC5ADD" w14:textId="77777777"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del w:id="247" w:author="Author">
              <w:r w:rsidDel="00E1784A">
                <w:rPr>
                  <w:rFonts w:ascii="Times New Roman"/>
                  <w:spacing w:val="40"/>
                  <w:sz w:val="24"/>
                </w:rPr>
                <w:delText xml:space="preserve">point (9) of </w:delText>
              </w:r>
              <w:r w:rsidDel="00E1784A">
                <w:rPr>
                  <w:rFonts w:ascii="Times New Roman"/>
                  <w:spacing w:val="-1"/>
                  <w:sz w:val="24"/>
                </w:rPr>
                <w:delText>Article</w:delText>
              </w:r>
              <w:r w:rsidDel="00E1784A">
                <w:rPr>
                  <w:rFonts w:ascii="Times New Roman"/>
                  <w:spacing w:val="41"/>
                  <w:sz w:val="24"/>
                </w:rPr>
                <w:delText xml:space="preserve"> </w:delText>
              </w:r>
              <w:r w:rsidDel="00E1784A">
                <w:rPr>
                  <w:rFonts w:ascii="Times New Roman"/>
                  <w:spacing w:val="-1"/>
                  <w:sz w:val="24"/>
                </w:rPr>
                <w:delText>3</w:delText>
              </w:r>
              <w:r w:rsidDel="00E1784A">
                <w:rPr>
                  <w:rFonts w:ascii="Times New Roman"/>
                  <w:spacing w:val="41"/>
                  <w:sz w:val="24"/>
                </w:rPr>
                <w:delText xml:space="preserve"> </w:delText>
              </w:r>
              <w:r w:rsidDel="00E1784A">
                <w:rPr>
                  <w:rFonts w:ascii="Times New Roman"/>
                  <w:sz w:val="24"/>
                </w:rPr>
                <w:delText>of</w:delText>
              </w:r>
              <w:r w:rsidDel="00E1784A">
                <w:rPr>
                  <w:rFonts w:ascii="Times New Roman"/>
                  <w:spacing w:val="38"/>
                  <w:sz w:val="24"/>
                </w:rPr>
                <w:delText xml:space="preserve"> </w:delText>
              </w:r>
              <w:r w:rsidDel="00E1784A">
                <w:rPr>
                  <w:rFonts w:ascii="Times New Roman"/>
                  <w:spacing w:val="-1"/>
                  <w:sz w:val="24"/>
                </w:rPr>
                <w:delText>Delegated Regulation (EU) 2015/61</w:delText>
              </w:r>
              <w:r w:rsidDel="00E1784A">
                <w:rPr>
                  <w:rFonts w:ascii="Times New Roman"/>
                  <w:spacing w:val="71"/>
                  <w:sz w:val="24"/>
                </w:rPr>
                <w:delText xml:space="preserve"> </w:delText>
              </w:r>
            </w:del>
            <w:ins w:id="248" w:author="Author">
              <w:r w:rsidR="00E1784A" w:rsidRPr="00E1784A">
                <w:rPr>
                  <w:rFonts w:ascii="Times New Roman"/>
                  <w:spacing w:val="71"/>
                  <w:sz w:val="24"/>
                  <w:lang w:val="en-GB"/>
                </w:rPr>
                <w:t>Article 411(1) of Regulation (EU) No 575/2013</w:t>
              </w:r>
              <w:r w:rsidR="00E1784A">
                <w:rPr>
                  <w:rFonts w:ascii="Times New Roman"/>
                  <w:spacing w:val="71"/>
                  <w:sz w:val="24"/>
                  <w:lang w:val="en-GB"/>
                </w:rPr>
                <w:t xml:space="preserve"> </w:t>
              </w:r>
            </w:ins>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C12DC9" w:rsidRPr="00FE002E" w14:paraId="40F61C53" w14:textId="77777777" w:rsidTr="00FE0FF1">
        <w:trPr>
          <w:trHeight w:val="304"/>
        </w:trPr>
        <w:tc>
          <w:tcPr>
            <w:tcW w:w="1418" w:type="dxa"/>
          </w:tcPr>
          <w:p w14:paraId="59E29824" w14:textId="6082902E" w:rsidR="00C12DC9" w:rsidRPr="00AE380B" w:rsidRDefault="000B5860" w:rsidP="00C12DC9">
            <w:pPr>
              <w:pStyle w:val="TableParagraph"/>
              <w:spacing w:before="118"/>
              <w:ind w:left="57" w:right="96"/>
              <w:jc w:val="both"/>
              <w:rPr>
                <w:rFonts w:ascii="Times New Roman"/>
                <w:sz w:val="24"/>
              </w:rPr>
            </w:pPr>
            <w:ins w:id="249" w:author="Author">
              <w:r>
                <w:rPr>
                  <w:rFonts w:ascii="Times New Roman"/>
                  <w:sz w:val="24"/>
                </w:rPr>
                <w:t>0</w:t>
              </w:r>
            </w:ins>
            <w:r w:rsidR="00C12DC9">
              <w:rPr>
                <w:rFonts w:ascii="Times New Roman"/>
                <w:sz w:val="24"/>
              </w:rPr>
              <w:t>640</w:t>
            </w:r>
          </w:p>
        </w:tc>
        <w:tc>
          <w:tcPr>
            <w:tcW w:w="7590" w:type="dxa"/>
          </w:tcPr>
          <w:p w14:paraId="64F395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6FAC52E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ins w:id="250" w:author="Author">
              <w:r>
                <w:rPr>
                  <w:rFonts w:ascii="Times New Roman"/>
                  <w:sz w:val="24"/>
                </w:rPr>
                <w:t xml:space="preserve"> This item shall not include withdrawable cash reserves as reported in item 3.2. </w:t>
              </w:r>
              <w:r>
                <w:t xml:space="preserve"> </w:t>
              </w:r>
            </w:ins>
          </w:p>
        </w:tc>
      </w:tr>
      <w:tr w:rsidR="00C12DC9" w:rsidRPr="00FE002E" w14:paraId="25FA1371" w14:textId="77777777" w:rsidTr="00FE0FF1">
        <w:trPr>
          <w:trHeight w:val="304"/>
        </w:trPr>
        <w:tc>
          <w:tcPr>
            <w:tcW w:w="1418" w:type="dxa"/>
          </w:tcPr>
          <w:p w14:paraId="3CA967E8" w14:textId="120C17EC" w:rsidR="00C12DC9" w:rsidRPr="00AE380B" w:rsidRDefault="000B5860" w:rsidP="00C12DC9">
            <w:pPr>
              <w:pStyle w:val="TableParagraph"/>
              <w:spacing w:before="118"/>
              <w:ind w:left="57" w:right="96"/>
              <w:jc w:val="both"/>
              <w:rPr>
                <w:rFonts w:ascii="Times New Roman"/>
                <w:sz w:val="24"/>
              </w:rPr>
            </w:pPr>
            <w:ins w:id="251" w:author="Author">
              <w:r>
                <w:rPr>
                  <w:rFonts w:ascii="Times New Roman"/>
                  <w:sz w:val="24"/>
                </w:rPr>
                <w:t>0</w:t>
              </w:r>
            </w:ins>
            <w:r w:rsidR="00C12DC9">
              <w:rPr>
                <w:rFonts w:ascii="Times New Roman"/>
                <w:sz w:val="24"/>
              </w:rPr>
              <w:t>650</w:t>
            </w:r>
          </w:p>
        </w:tc>
        <w:tc>
          <w:tcPr>
            <w:tcW w:w="7590" w:type="dxa"/>
          </w:tcPr>
          <w:p w14:paraId="4A03FB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15CAF3D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C12DC9" w:rsidRPr="00FE002E" w14:paraId="7344670B" w14:textId="77777777" w:rsidTr="00FE0FF1">
        <w:trPr>
          <w:trHeight w:val="304"/>
        </w:trPr>
        <w:tc>
          <w:tcPr>
            <w:tcW w:w="1418" w:type="dxa"/>
          </w:tcPr>
          <w:p w14:paraId="05C8ABB3" w14:textId="4B30A163" w:rsidR="00C12DC9" w:rsidRPr="00AE380B" w:rsidRDefault="000B5860" w:rsidP="00C12DC9">
            <w:pPr>
              <w:pStyle w:val="TableParagraph"/>
              <w:spacing w:before="118"/>
              <w:ind w:left="57" w:right="96"/>
              <w:jc w:val="both"/>
              <w:rPr>
                <w:rFonts w:ascii="Times New Roman"/>
                <w:sz w:val="24"/>
              </w:rPr>
            </w:pPr>
            <w:ins w:id="252" w:author="Author">
              <w:r>
                <w:rPr>
                  <w:rFonts w:ascii="Times New Roman"/>
                  <w:sz w:val="24"/>
                </w:rPr>
                <w:t>0</w:t>
              </w:r>
            </w:ins>
            <w:r w:rsidR="00C12DC9">
              <w:rPr>
                <w:rFonts w:ascii="Times New Roman"/>
                <w:sz w:val="24"/>
              </w:rPr>
              <w:t>660</w:t>
            </w:r>
          </w:p>
        </w:tc>
        <w:tc>
          <w:tcPr>
            <w:tcW w:w="7590" w:type="dxa"/>
          </w:tcPr>
          <w:p w14:paraId="7E6F96B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19F6D10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2CBD3FC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C12DC9" w:rsidRPr="00FE002E" w14:paraId="45EB4276" w14:textId="77777777" w:rsidTr="00FE0FF1">
        <w:trPr>
          <w:trHeight w:val="304"/>
        </w:trPr>
        <w:tc>
          <w:tcPr>
            <w:tcW w:w="1418" w:type="dxa"/>
          </w:tcPr>
          <w:p w14:paraId="22320237" w14:textId="7CD83D2E" w:rsidR="00C12DC9" w:rsidRPr="00AE380B" w:rsidRDefault="000B5860" w:rsidP="00C12DC9">
            <w:pPr>
              <w:pStyle w:val="TableParagraph"/>
              <w:spacing w:before="118"/>
              <w:ind w:left="57" w:right="96"/>
              <w:jc w:val="both"/>
              <w:rPr>
                <w:rFonts w:ascii="Times New Roman"/>
                <w:sz w:val="24"/>
              </w:rPr>
            </w:pPr>
            <w:ins w:id="253" w:author="Author">
              <w:r>
                <w:rPr>
                  <w:rFonts w:ascii="Times New Roman"/>
                  <w:sz w:val="24"/>
                </w:rPr>
                <w:t>0</w:t>
              </w:r>
            </w:ins>
            <w:r w:rsidR="00C12DC9" w:rsidRPr="00AE380B">
              <w:rPr>
                <w:rFonts w:ascii="Times New Roman"/>
                <w:sz w:val="24"/>
              </w:rPr>
              <w:t>670</w:t>
            </w:r>
          </w:p>
        </w:tc>
        <w:tc>
          <w:tcPr>
            <w:tcW w:w="7590" w:type="dxa"/>
          </w:tcPr>
          <w:p w14:paraId="738BBD23" w14:textId="77777777" w:rsidR="00C12DC9" w:rsidRPr="001820FB" w:rsidRDefault="00C12DC9" w:rsidP="00C12DC9">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52E3DAA7"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with the exception of inflows resulting from maturing </w:t>
            </w:r>
            <w:r w:rsidRPr="001820FB">
              <w:rPr>
                <w:rFonts w:ascii="Times New Roman"/>
                <w:sz w:val="24"/>
              </w:rPr>
              <w:lastRenderedPageBreak/>
              <w:t>FX swaps which shall be reported in item 2.3.</w:t>
            </w:r>
          </w:p>
          <w:p w14:paraId="0A482B16"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0DA9AC7C"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414ABB15" w14:textId="77777777" w:rsidR="00C12DC9" w:rsidRDefault="00C12DC9" w:rsidP="00C12DC9">
            <w:pPr>
              <w:pStyle w:val="TableParagraph"/>
              <w:numPr>
                <w:ilvl w:val="0"/>
                <w:numId w:val="47"/>
              </w:numPr>
              <w:spacing w:before="119"/>
              <w:rPr>
                <w:ins w:id="254" w:author="Author"/>
                <w:rFonts w:ascii="Times New Roman"/>
                <w:sz w:val="24"/>
              </w:rPr>
            </w:pPr>
            <w:del w:id="255" w:author="Author">
              <w:r w:rsidRPr="001820FB" w:rsidDel="00D70F55">
                <w:rPr>
                  <w:rFonts w:ascii="Times New Roman"/>
                  <w:sz w:val="24"/>
                </w:rPr>
                <w:delText>1.</w:delText>
              </w:r>
              <w:r w:rsidRPr="001820FB" w:rsidDel="00D70F55">
                <w:rPr>
                  <w:rFonts w:ascii="Times New Roman"/>
                  <w:sz w:val="24"/>
                </w:rPr>
                <w:tab/>
              </w:r>
            </w:del>
            <w:r w:rsidRPr="001820FB">
              <w:rPr>
                <w:rFonts w:ascii="Times New Roman"/>
                <w:sz w:val="24"/>
              </w:rPr>
              <w:t xml:space="preserve">cash and securities flows related to derivatives for which there is a collateral agreement in place that requires full or adequate collateralisation of counterparty exposures shall be excluded from </w:t>
            </w:r>
            <w:r>
              <w:rPr>
                <w:rFonts w:ascii="Times New Roman"/>
                <w:sz w:val="24"/>
              </w:rPr>
              <w:t>the</w:t>
            </w:r>
            <w:r w:rsidRPr="001820FB">
              <w:rPr>
                <w:rFonts w:ascii="Times New Roman"/>
                <w:sz w:val="24"/>
              </w:rPr>
              <w:t xml:space="preserve"> maturity ladder template, and all flows of cash, securities, cash collateral and securities collateral related to those derivatives shall be excluded from the template. </w:t>
            </w:r>
            <w:ins w:id="256" w:author="Author">
              <w:r w:rsidRPr="00D70F55">
                <w:rPr>
                  <w:rFonts w:ascii="Times New Roman"/>
                  <w:sz w:val="24"/>
                </w:rPr>
                <w:t>The exclusion shall not apply to the following:</w:t>
              </w:r>
            </w:ins>
          </w:p>
          <w:p w14:paraId="6AF7EAA5" w14:textId="77777777" w:rsidR="00C12DC9" w:rsidRDefault="00C12DC9" w:rsidP="00C12DC9">
            <w:pPr>
              <w:pStyle w:val="TableParagraph"/>
              <w:numPr>
                <w:ilvl w:val="0"/>
                <w:numId w:val="48"/>
              </w:numPr>
              <w:spacing w:before="119"/>
              <w:rPr>
                <w:ins w:id="257" w:author="Author"/>
                <w:rFonts w:ascii="Times New Roman"/>
                <w:sz w:val="24"/>
              </w:rPr>
            </w:pPr>
            <w:ins w:id="258" w:author="Author">
              <w:r>
                <w:rPr>
                  <w:rFonts w:ascii="Times New Roman"/>
                  <w:sz w:val="24"/>
                </w:rPr>
                <w:t>Assets eligible for CBC</w:t>
              </w:r>
              <w:r w:rsidRPr="00D70F55">
                <w:rPr>
                  <w:rFonts w:ascii="Times New Roman"/>
                  <w:sz w:val="24"/>
                </w:rPr>
                <w:t xml:space="preserve"> that have already been received or provided in the context of collateralised derivatives</w:t>
              </w:r>
              <w:r>
                <w:rPr>
                  <w:rFonts w:ascii="Times New Roman"/>
                  <w:sz w:val="24"/>
                </w:rPr>
                <w:t xml:space="preserve"> at the reporting reference date (i.e. </w:t>
              </w:r>
              <w:r w:rsidRPr="00D70F55">
                <w:rPr>
                  <w:rFonts w:ascii="Times New Roman"/>
                  <w:sz w:val="24"/>
                </w:rPr>
                <w:t xml:space="preserve">in the </w:t>
              </w:r>
              <w:r w:rsidRPr="00D70F55">
                <w:rPr>
                  <w:rFonts w:ascii="Times New Roman"/>
                  <w:sz w:val="24"/>
                </w:rPr>
                <w:t>‘</w:t>
              </w:r>
              <w:r w:rsidRPr="00D70F55">
                <w:rPr>
                  <w:rFonts w:ascii="Times New Roman"/>
                  <w:sz w:val="24"/>
                </w:rPr>
                <w:t>stock</w:t>
              </w:r>
              <w:r w:rsidRPr="00D70F55">
                <w:rPr>
                  <w:rFonts w:ascii="Times New Roman"/>
                  <w:sz w:val="24"/>
                </w:rPr>
                <w:t>’</w:t>
              </w:r>
              <w:r w:rsidRPr="00D70F55">
                <w:rPr>
                  <w:rFonts w:ascii="Times New Roman"/>
                  <w:sz w:val="24"/>
                </w:rPr>
                <w:t xml:space="preserve"> column of section 3 of the maturity ladder if non-encumbered and available for encumbrance</w:t>
              </w:r>
              <w:r>
                <w:rPr>
                  <w:rFonts w:ascii="Times New Roman"/>
                  <w:sz w:val="24"/>
                </w:rPr>
                <w:t>)</w:t>
              </w:r>
              <w:r w:rsidRPr="00D70F55">
                <w:rPr>
                  <w:rFonts w:ascii="Times New Roman"/>
                  <w:sz w:val="24"/>
                </w:rPr>
                <w:t>.</w:t>
              </w:r>
            </w:ins>
            <w:del w:id="259" w:author="Author">
              <w:r w:rsidRPr="001820FB" w:rsidDel="00D70F55">
                <w:rPr>
                  <w:rFonts w:ascii="Times New Roman"/>
                  <w:sz w:val="24"/>
                </w:rPr>
                <w:delText xml:space="preserve">Stocks of cash and securities collateral that have already been received or provided in the context of collateralised derivatives shall not be included in the </w:delText>
              </w:r>
              <w:r w:rsidRPr="001820FB" w:rsidDel="00D70F55">
                <w:rPr>
                  <w:rFonts w:ascii="Times New Roman"/>
                  <w:sz w:val="24"/>
                </w:rPr>
                <w:delText>‘</w:delText>
              </w:r>
              <w:r w:rsidRPr="001820FB" w:rsidDel="00D70F55">
                <w:rPr>
                  <w:rFonts w:ascii="Times New Roman"/>
                  <w:sz w:val="24"/>
                </w:rPr>
                <w:delText>stock</w:delText>
              </w:r>
              <w:r w:rsidRPr="001820FB" w:rsidDel="00D70F55">
                <w:rPr>
                  <w:rFonts w:ascii="Times New Roman"/>
                  <w:sz w:val="24"/>
                </w:rPr>
                <w:delText>’</w:delText>
              </w:r>
              <w:r w:rsidRPr="001820FB" w:rsidDel="00D70F55">
                <w:rPr>
                  <w:rFonts w:ascii="Times New Roman"/>
                  <w:sz w:val="24"/>
                </w:rPr>
                <w:delText xml:space="preserve"> column of section 3 of the maturity ladder covering the counterbalancing capacity</w:delText>
              </w:r>
            </w:del>
          </w:p>
          <w:p w14:paraId="43F1A9DC" w14:textId="77777777" w:rsidR="00C12DC9" w:rsidRPr="00D70F55" w:rsidRDefault="00C12DC9" w:rsidP="00C12DC9">
            <w:pPr>
              <w:pStyle w:val="TableParagraph"/>
              <w:numPr>
                <w:ilvl w:val="0"/>
                <w:numId w:val="48"/>
              </w:numPr>
              <w:spacing w:before="119"/>
              <w:rPr>
                <w:ins w:id="260" w:author="Author"/>
                <w:rFonts w:ascii="Times New Roman"/>
                <w:sz w:val="24"/>
              </w:rPr>
            </w:pPr>
            <w:ins w:id="261" w:author="Author">
              <w:r w:rsidRPr="00D70F55">
                <w:rPr>
                  <w:rFonts w:ascii="Times New Roman"/>
                  <w:sz w:val="24"/>
                </w:rPr>
                <w:t>Cash and securities flows in the context of margin calls (</w:t>
              </w:r>
              <w:r w:rsidRPr="00D70F55">
                <w:rPr>
                  <w:rFonts w:ascii="Times New Roman"/>
                  <w:sz w:val="24"/>
                </w:rPr>
                <w:t>‘</w:t>
              </w:r>
              <w:r w:rsidRPr="00D70F55">
                <w:rPr>
                  <w:rFonts w:ascii="Times New Roman"/>
                  <w:sz w:val="24"/>
                </w:rPr>
                <w:t>cash</w:t>
              </w:r>
            </w:ins>
            <w:r w:rsidRPr="001820FB">
              <w:rPr>
                <w:rFonts w:ascii="Times New Roman"/>
                <w:sz w:val="24"/>
              </w:rPr>
              <w:t xml:space="preserve"> </w:t>
            </w:r>
            <w:ins w:id="262" w:author="Author">
              <w:r w:rsidRPr="00D70F55">
                <w:rPr>
                  <w:rFonts w:ascii="Times New Roman"/>
                  <w:sz w:val="24"/>
                </w:rPr>
                <w:t>or securities collateral flows</w:t>
              </w:r>
              <w:r w:rsidRPr="00D70F55">
                <w:rPr>
                  <w:rFonts w:ascii="Times New Roman"/>
                  <w:sz w:val="24"/>
                </w:rPr>
                <w:t>’</w:t>
              </w:r>
              <w:r w:rsidRPr="00D70F55">
                <w:rPr>
                  <w:rFonts w:ascii="Times New Roman"/>
                  <w:sz w:val="24"/>
                </w:rPr>
                <w:t xml:space="preserve">) which are payable in due course but have not yet been settled. These shall be reflected in lines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and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for cash collateral and in section 3 </w:t>
              </w:r>
              <w:r w:rsidRPr="00D70F55">
                <w:rPr>
                  <w:rFonts w:ascii="Times New Roman"/>
                  <w:sz w:val="24"/>
                </w:rPr>
                <w:t>‘</w:t>
              </w:r>
              <w:r w:rsidRPr="00D70F55">
                <w:rPr>
                  <w:rFonts w:ascii="Times New Roman"/>
                  <w:sz w:val="24"/>
                </w:rPr>
                <w:t>counterbalancing capacity</w:t>
              </w:r>
              <w:r w:rsidRPr="00D70F55">
                <w:rPr>
                  <w:rFonts w:ascii="Times New Roman"/>
                  <w:sz w:val="24"/>
                </w:rPr>
                <w:t>’</w:t>
              </w:r>
              <w:r w:rsidRPr="00D70F55">
                <w:rPr>
                  <w:rFonts w:ascii="Times New Roman"/>
                  <w:sz w:val="24"/>
                </w:rPr>
                <w:t xml:space="preserve"> for securities collateral</w:t>
              </w:r>
            </w:ins>
          </w:p>
          <w:p w14:paraId="290E48BF" w14:textId="77777777" w:rsidR="00C12DC9" w:rsidRPr="00D70F55" w:rsidRDefault="00C12DC9" w:rsidP="00C12DC9">
            <w:pPr>
              <w:pStyle w:val="TableParagraph"/>
              <w:numPr>
                <w:ilvl w:val="0"/>
                <w:numId w:val="48"/>
              </w:numPr>
              <w:spacing w:before="119"/>
              <w:rPr>
                <w:rFonts w:ascii="Times New Roman"/>
                <w:sz w:val="24"/>
              </w:rPr>
            </w:pPr>
            <w:ins w:id="263" w:author="Author">
              <w:r w:rsidRPr="00D70F55">
                <w:rPr>
                  <w:rFonts w:ascii="Times New Roman"/>
                  <w:sz w:val="24"/>
                </w:rPr>
                <w:t xml:space="preserve">Derivatives with physical settlement (e.g. a physically settled gold forward) where these derivatives are fully or adequately collateralised . For these derivatives, in addition to point (a) and (b) above, also the </w:t>
              </w:r>
              <w:r w:rsidR="008A22CD">
                <w:rPr>
                  <w:rFonts w:ascii="Times New Roman"/>
                  <w:sz w:val="24"/>
                </w:rPr>
                <w:t>settlement</w:t>
              </w:r>
              <w:r w:rsidRPr="00D70F55">
                <w:rPr>
                  <w:rFonts w:ascii="Times New Roman"/>
                  <w:sz w:val="24"/>
                </w:rPr>
                <w:t xml:space="preserve"> flow at final settlement (normally around maturity) shall be reported. The expected cash flow shall be included in the appropriate time bucket in line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in case of a cash outflow, and line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in case of a cash inflow. If the physically settled asset will qualify as CBC in section 3, this flow shall be included in the appropriate time bucket and appropriate row in this section. It shall be a negative amount in case of a</w:t>
              </w:r>
              <w:r>
                <w:rPr>
                  <w:rFonts w:ascii="Times New Roman"/>
                  <w:sz w:val="24"/>
                </w:rPr>
                <w:t>n</w:t>
              </w:r>
              <w:r w:rsidRPr="00D70F55">
                <w:rPr>
                  <w:rFonts w:ascii="Times New Roman"/>
                  <w:sz w:val="24"/>
                </w:rPr>
                <w:t xml:space="preserve"> outflow and positive in case of </w:t>
              </w:r>
              <w:r>
                <w:rPr>
                  <w:rFonts w:ascii="Times New Roman"/>
                  <w:sz w:val="24"/>
                </w:rPr>
                <w:t>an</w:t>
              </w:r>
              <w:r w:rsidRPr="00D70F55">
                <w:rPr>
                  <w:rFonts w:ascii="Times New Roman"/>
                  <w:sz w:val="24"/>
                </w:rPr>
                <w:t xml:space="preserve"> inflow;</w:t>
              </w:r>
            </w:ins>
            <w:del w:id="264" w:author="Author">
              <w:r w:rsidRPr="001820FB" w:rsidDel="00D70F55">
                <w:rPr>
                  <w:rFonts w:ascii="Times New Roman"/>
                  <w:sz w:val="24"/>
                </w:rPr>
                <w:delText>with the</w:delText>
              </w:r>
            </w:del>
            <w:r w:rsidRPr="001820FB">
              <w:rPr>
                <w:rFonts w:ascii="Times New Roman"/>
                <w:sz w:val="24"/>
              </w:rPr>
              <w:t xml:space="preserve"> </w:t>
            </w:r>
            <w:del w:id="265" w:author="Author">
              <w:r w:rsidRPr="001820FB" w:rsidDel="00D70F55">
                <w:rPr>
                  <w:rFonts w:ascii="Times New Roman"/>
                  <w:sz w:val="24"/>
                </w:rPr>
                <w:delText xml:space="preserve">exception of cash and securities flows in the context of margin calls which are payable in due course but have not yet been settled. The latter shall be reflected in lines 1.5 </w:delText>
              </w:r>
              <w:r w:rsidRPr="001820FB" w:rsidDel="00D70F55">
                <w:rPr>
                  <w:rFonts w:ascii="Times New Roman"/>
                  <w:sz w:val="24"/>
                </w:rPr>
                <w:delText>‘</w:delText>
              </w:r>
              <w:r w:rsidRPr="001820FB" w:rsidDel="00D70F55">
                <w:rPr>
                  <w:rFonts w:ascii="Times New Roman"/>
                  <w:sz w:val="24"/>
                </w:rPr>
                <w:delText>derivatives cash-outflows</w:delText>
              </w:r>
              <w:r w:rsidRPr="001820FB" w:rsidDel="00D70F55">
                <w:rPr>
                  <w:rFonts w:ascii="Times New Roman"/>
                  <w:sz w:val="24"/>
                </w:rPr>
                <w:delText>’</w:delText>
              </w:r>
              <w:r w:rsidRPr="001820FB" w:rsidDel="00D70F55">
                <w:rPr>
                  <w:rFonts w:ascii="Times New Roman"/>
                  <w:sz w:val="24"/>
                </w:rPr>
                <w:delText xml:space="preserve"> and 2.4 </w:delText>
              </w:r>
              <w:r w:rsidRPr="001820FB" w:rsidDel="00D70F55">
                <w:rPr>
                  <w:rFonts w:ascii="Times New Roman"/>
                  <w:sz w:val="24"/>
                </w:rPr>
                <w:delText>‘</w:delText>
              </w:r>
              <w:r w:rsidRPr="001820FB" w:rsidDel="00D70F55">
                <w:rPr>
                  <w:rFonts w:ascii="Times New Roman"/>
                  <w:sz w:val="24"/>
                </w:rPr>
                <w:delText>derivatives cash- inflows</w:delText>
              </w:r>
              <w:r w:rsidRPr="001820FB" w:rsidDel="00D70F55">
                <w:rPr>
                  <w:rFonts w:ascii="Times New Roman"/>
                  <w:sz w:val="24"/>
                </w:rPr>
                <w:delText>’</w:delText>
              </w:r>
              <w:r w:rsidRPr="001820FB" w:rsidDel="00D70F55">
                <w:rPr>
                  <w:rFonts w:ascii="Times New Roman"/>
                  <w:sz w:val="24"/>
                </w:rPr>
                <w:delText xml:space="preserve"> for cash collateral and in section 3 </w:delText>
              </w:r>
              <w:r w:rsidRPr="001820FB" w:rsidDel="00D70F55">
                <w:rPr>
                  <w:rFonts w:ascii="Times New Roman"/>
                  <w:sz w:val="24"/>
                </w:rPr>
                <w:delText>‘</w:delText>
              </w:r>
              <w:r w:rsidRPr="001820FB" w:rsidDel="00D70F55">
                <w:rPr>
                  <w:rFonts w:ascii="Times New Roman"/>
                  <w:sz w:val="24"/>
                </w:rPr>
                <w:delText>counterbalancing capacity</w:delText>
              </w:r>
              <w:r w:rsidRPr="001820FB" w:rsidDel="00D70F55">
                <w:rPr>
                  <w:rFonts w:ascii="Times New Roman"/>
                  <w:sz w:val="24"/>
                </w:rPr>
                <w:delText>’</w:delText>
              </w:r>
              <w:r w:rsidRPr="001820FB" w:rsidDel="00D70F55">
                <w:rPr>
                  <w:rFonts w:ascii="Times New Roman"/>
                  <w:sz w:val="24"/>
                </w:rPr>
                <w:delText xml:space="preserve"> for securities collateral in the </w:delText>
              </w:r>
              <w:r w:rsidRPr="001820FB" w:rsidDel="00D70F55">
                <w:rPr>
                  <w:rFonts w:ascii="Times New Roman"/>
                  <w:sz w:val="24"/>
                </w:rPr>
                <w:lastRenderedPageBreak/>
                <w:delText>maturity ladder;</w:delText>
              </w:r>
            </w:del>
          </w:p>
          <w:p w14:paraId="2409897A" w14:textId="77777777" w:rsidR="00C12DC9" w:rsidRPr="001820FB" w:rsidRDefault="00C12DC9" w:rsidP="00C12DC9">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1CEBC8BE" w14:textId="77777777" w:rsidR="00C12DC9" w:rsidRPr="001820FB" w:rsidRDefault="00C12DC9" w:rsidP="00C12DC9">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w:t>
            </w:r>
            <w:del w:id="266" w:author="Author">
              <w:r w:rsidRPr="001820FB" w:rsidDel="0079742F">
                <w:rPr>
                  <w:rFonts w:ascii="Times New Roman"/>
                  <w:sz w:val="24"/>
                </w:rPr>
                <w:delText>o</w:delText>
              </w:r>
            </w:del>
            <w:r w:rsidRPr="001820FB">
              <w:rPr>
                <w:rFonts w:ascii="Times New Roman"/>
                <w:sz w:val="24"/>
              </w:rPr>
              <w:t>wing:</w:t>
            </w:r>
          </w:p>
          <w:p w14:paraId="1C80D613"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15A16175"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6B249513" w14:textId="77777777" w:rsidR="00C12DC9" w:rsidRDefault="00C12DC9" w:rsidP="00C12DC9">
            <w:pPr>
              <w:pStyle w:val="TableParagraph"/>
              <w:spacing w:before="119"/>
              <w:ind w:left="720"/>
              <w:rPr>
                <w:ins w:id="267" w:author="Author"/>
                <w:rFonts w:ascii="Times New Roman"/>
                <w:sz w:val="24"/>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Pr>
                <w:rFonts w:ascii="Times New Roman"/>
                <w:sz w:val="24"/>
              </w:rPr>
              <w:t xml:space="preserve"> </w:t>
            </w:r>
            <w:r w:rsidRPr="001820FB">
              <w:rPr>
                <w:rFonts w:ascii="Times New Roman"/>
                <w:sz w:val="24"/>
              </w:rPr>
              <w:t>and</w:t>
            </w:r>
            <w:r>
              <w:rPr>
                <w:rFonts w:ascii="Times New Roman"/>
                <w:sz w:val="24"/>
              </w:rPr>
              <w:t xml:space="preserve"> </w:t>
            </w:r>
            <w:r w:rsidRPr="001820FB">
              <w:rPr>
                <w:rFonts w:ascii="Times New Roman"/>
                <w:sz w:val="24"/>
              </w:rPr>
              <w:t>2.4</w:t>
            </w:r>
            <w:r>
              <w:rPr>
                <w:rFonts w:ascii="Times New Roman"/>
                <w:sz w:val="24"/>
              </w:rPr>
              <w:t xml:space="preserve"> </w:t>
            </w:r>
            <w:r w:rsidRPr="001820FB">
              <w:rPr>
                <w:rFonts w:ascii="Times New Roman"/>
                <w:sz w:val="24"/>
              </w:rPr>
              <w:t>‘</w:t>
            </w:r>
            <w:r w:rsidRPr="001820FB">
              <w:rPr>
                <w:rFonts w:ascii="Times New Roman"/>
                <w:sz w:val="24"/>
              </w:rPr>
              <w:t>derivatives</w:t>
            </w:r>
            <w:r>
              <w:rPr>
                <w:rFonts w:ascii="Times New Roman"/>
                <w:sz w:val="24"/>
              </w:rPr>
              <w:t xml:space="preserve"> </w:t>
            </w:r>
            <w:r w:rsidRPr="001820FB">
              <w:rPr>
                <w:rFonts w:ascii="Times New Roman"/>
                <w:sz w:val="24"/>
              </w:rPr>
              <w:t>cash-inflows</w:t>
            </w:r>
            <w:r w:rsidRPr="001820FB">
              <w:rPr>
                <w:rFonts w:ascii="Times New Roman"/>
                <w:sz w:val="24"/>
              </w:rPr>
              <w:t>’</w:t>
            </w:r>
            <w:r>
              <w:rPr>
                <w:rFonts w:ascii="Times New Roman"/>
                <w:sz w:val="24"/>
              </w:rPr>
              <w:t xml:space="preserve"> 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p w14:paraId="7577F65B" w14:textId="77777777" w:rsidR="00C12DC9" w:rsidRDefault="00C12DC9" w:rsidP="00C12DC9">
            <w:pPr>
              <w:pStyle w:val="TableParagraph"/>
              <w:spacing w:before="120"/>
              <w:jc w:val="both"/>
              <w:rPr>
                <w:rFonts w:ascii="Times New Roman"/>
                <w:spacing w:val="-1"/>
                <w:sz w:val="24"/>
              </w:rPr>
            </w:pPr>
            <w:ins w:id="268" w:author="Author">
              <w:del w:id="269" w:author="Author">
                <w:r w:rsidDel="006D2176">
                  <w:rPr>
                    <w:rFonts w:ascii="Times New Roman"/>
                    <w:spacing w:val="-1"/>
                    <w:sz w:val="24"/>
                  </w:rPr>
                  <w:delText xml:space="preserve">The r or paidnot in the maturity ladder. </w:delText>
                </w:r>
                <w:r w:rsidRPr="00C575A9" w:rsidDel="0079742F">
                  <w:rPr>
                    <w:rFonts w:ascii="Times New Roman"/>
                    <w:spacing w:val="-1"/>
                    <w:sz w:val="24"/>
                  </w:rPr>
                  <w:delText xml:space="preserve">in section 3 of the maturity ladder (as a negative mutation) in case it currently qualifies  counterbalancing capacity on return, in the time bucket corresponding to the maturity of the derivative. If this represents cash collateral the return of collateral shall be reported in row 1.6 other outflows in the appropriate time bucket. </w:delText>
                </w:r>
              </w:del>
            </w:ins>
          </w:p>
          <w:p w14:paraId="1632F606" w14:textId="77777777" w:rsidR="008A22CD" w:rsidRDefault="008A22CD" w:rsidP="008A22CD">
            <w:pPr>
              <w:pStyle w:val="TableParagraph"/>
              <w:spacing w:before="116"/>
              <w:ind w:left="102" w:right="100"/>
              <w:jc w:val="both"/>
              <w:rPr>
                <w:ins w:id="270" w:author="Author"/>
                <w:rFonts w:ascii="Times New Roman"/>
                <w:spacing w:val="-1"/>
                <w:sz w:val="24"/>
              </w:rPr>
            </w:pPr>
            <w:ins w:id="271" w:author="Author">
              <w:r>
                <w:rPr>
                  <w:rFonts w:ascii="Times New Roman"/>
                  <w:spacing w:val="-1"/>
                  <w:sz w:val="24"/>
                </w:rPr>
                <w:t>In accordance with the above:</w:t>
              </w:r>
            </w:ins>
          </w:p>
          <w:p w14:paraId="3C150C7C" w14:textId="77777777" w:rsidR="008A22CD" w:rsidRDefault="008A22CD" w:rsidP="008A22CD">
            <w:pPr>
              <w:pStyle w:val="TableParagraph"/>
              <w:spacing w:before="116"/>
              <w:ind w:left="102" w:right="100"/>
              <w:jc w:val="both"/>
              <w:rPr>
                <w:ins w:id="272" w:author="Author"/>
                <w:rFonts w:ascii="Times New Roman"/>
                <w:spacing w:val="-1"/>
                <w:sz w:val="24"/>
              </w:rPr>
            </w:pPr>
          </w:p>
          <w:p w14:paraId="0E8CD5C1" w14:textId="77777777" w:rsidR="008A22CD" w:rsidRDefault="008A22CD" w:rsidP="008A22CD">
            <w:pPr>
              <w:pStyle w:val="TableParagraph"/>
              <w:spacing w:before="116"/>
              <w:ind w:left="720" w:right="100"/>
              <w:jc w:val="both"/>
              <w:rPr>
                <w:ins w:id="273" w:author="Author"/>
                <w:rFonts w:ascii="Times New Roman"/>
                <w:spacing w:val="-1"/>
                <w:sz w:val="24"/>
              </w:rPr>
            </w:pPr>
            <w:ins w:id="274" w:author="Autho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ins>
          </w:p>
          <w:p w14:paraId="4BF10562" w14:textId="77777777" w:rsidR="008A22CD" w:rsidRDefault="008A22CD" w:rsidP="008A22CD">
            <w:pPr>
              <w:pStyle w:val="TableParagraph"/>
              <w:spacing w:before="116"/>
              <w:ind w:left="720" w:right="100"/>
              <w:jc w:val="both"/>
              <w:rPr>
                <w:ins w:id="275" w:author="Author"/>
                <w:rFonts w:ascii="Times New Roman"/>
                <w:spacing w:val="-1"/>
                <w:sz w:val="24"/>
              </w:rPr>
            </w:pPr>
            <w:ins w:id="276" w:author="Author">
              <w:r w:rsidRPr="008A22CD">
                <w:rPr>
                  <w:rFonts w:ascii="Times New Roman"/>
                  <w:spacing w:val="-1"/>
                  <w:sz w:val="24"/>
                </w:rPr>
                <w:t>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  If the return of collateral already received (paid) represents cash collateral the return of collateral shall be reported in row 1.6 other outflows (row 2.6 other inflows) in the appropriate time bucket</w:t>
              </w:r>
            </w:ins>
          </w:p>
          <w:p w14:paraId="78686A3F" w14:textId="77777777" w:rsidR="008A22CD" w:rsidRDefault="008A22CD" w:rsidP="00C12DC9">
            <w:pPr>
              <w:pStyle w:val="TableParagraph"/>
              <w:spacing w:before="120"/>
              <w:jc w:val="both"/>
              <w:rPr>
                <w:ins w:id="277" w:author="Author"/>
                <w:rFonts w:ascii="Times New Roman"/>
                <w:spacing w:val="-1"/>
                <w:sz w:val="24"/>
              </w:rPr>
            </w:pPr>
          </w:p>
          <w:p w14:paraId="58C0F76F" w14:textId="77777777" w:rsidR="00C12DC9" w:rsidRPr="00C575A9" w:rsidDel="00AA7ABB" w:rsidRDefault="00C12DC9" w:rsidP="00C12DC9">
            <w:pPr>
              <w:pStyle w:val="TableParagraph"/>
              <w:spacing w:before="120"/>
              <w:jc w:val="both"/>
              <w:rPr>
                <w:ins w:id="278" w:author="Author"/>
                <w:del w:id="279" w:author="Author"/>
                <w:rFonts w:ascii="Times New Roman"/>
                <w:spacing w:val="-1"/>
                <w:sz w:val="24"/>
              </w:rPr>
            </w:pPr>
            <w:ins w:id="280" w:author="Author">
              <w:r w:rsidRPr="00AA7ABB">
                <w:rPr>
                  <w:rFonts w:ascii="Times New Roman"/>
                  <w:spacing w:val="-1"/>
                  <w:sz w:val="24"/>
                </w:rPr>
                <w:t xml:space="preserve">For the purposes of this row, a situation in which collateral exchanged with a counterparty does not fully equal the value changes in the derivative, shall still be treated as adequately collateralised </w:t>
              </w:r>
              <w:r w:rsidR="008A22CD" w:rsidRPr="008A22CD">
                <w:rPr>
                  <w:rFonts w:ascii="Times New Roman"/>
                  <w:spacing w:val="-1"/>
                  <w:sz w:val="24"/>
                  <w:lang w:val="en-GB"/>
                </w:rPr>
                <w:t xml:space="preserve">if the discrepancy does not exceed the </w:t>
              </w:r>
              <w:r>
                <w:rPr>
                  <w:rFonts w:ascii="Times New Roman"/>
                  <w:spacing w:val="-1"/>
                  <w:sz w:val="24"/>
                  <w:lang w:val="en-GB"/>
                </w:rPr>
                <w:t xml:space="preserve">minimum transfer amount. </w:t>
              </w:r>
            </w:ins>
          </w:p>
          <w:p w14:paraId="7DE14399" w14:textId="77777777" w:rsidR="00C12DC9" w:rsidRPr="00C12DC9" w:rsidRDefault="00C12DC9" w:rsidP="00C12DC9">
            <w:pPr>
              <w:pStyle w:val="TableParagraph"/>
              <w:spacing w:before="120"/>
              <w:jc w:val="both"/>
              <w:rPr>
                <w:rFonts w:ascii="Times New Roman"/>
                <w:spacing w:val="-1"/>
                <w:sz w:val="24"/>
              </w:rPr>
            </w:pPr>
          </w:p>
        </w:tc>
      </w:tr>
      <w:tr w:rsidR="00C12DC9" w:rsidRPr="00FE002E" w14:paraId="66400119" w14:textId="77777777" w:rsidTr="00FE0FF1">
        <w:trPr>
          <w:trHeight w:val="304"/>
        </w:trPr>
        <w:tc>
          <w:tcPr>
            <w:tcW w:w="1418" w:type="dxa"/>
          </w:tcPr>
          <w:p w14:paraId="6D6188B3" w14:textId="05D1CB43" w:rsidR="00C12DC9" w:rsidRPr="00AE380B" w:rsidRDefault="000B5860" w:rsidP="00C12DC9">
            <w:pPr>
              <w:pStyle w:val="TableParagraph"/>
              <w:spacing w:before="118"/>
              <w:ind w:left="57" w:right="96"/>
              <w:jc w:val="both"/>
              <w:rPr>
                <w:rFonts w:ascii="Times New Roman"/>
                <w:sz w:val="24"/>
              </w:rPr>
            </w:pPr>
            <w:ins w:id="281" w:author="Author">
              <w:r>
                <w:rPr>
                  <w:rFonts w:ascii="Times New Roman"/>
                  <w:sz w:val="24"/>
                </w:rPr>
                <w:lastRenderedPageBreak/>
                <w:t>0</w:t>
              </w:r>
            </w:ins>
            <w:r w:rsidR="00C12DC9">
              <w:rPr>
                <w:rFonts w:ascii="Times New Roman"/>
                <w:sz w:val="24"/>
              </w:rPr>
              <w:t>680</w:t>
            </w:r>
          </w:p>
        </w:tc>
        <w:tc>
          <w:tcPr>
            <w:tcW w:w="7590" w:type="dxa"/>
          </w:tcPr>
          <w:p w14:paraId="51C62114"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38EFE564" w14:textId="09C46C34" w:rsidR="00C12DC9"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del w:id="282" w:author="Author">
              <w:r w:rsidDel="003973EB">
                <w:rPr>
                  <w:rFonts w:ascii="Times New Roman"/>
                  <w:spacing w:val="-1"/>
                  <w:sz w:val="24"/>
                </w:rPr>
                <w:delText>which</w:delText>
              </w:r>
              <w:r w:rsidDel="003973EB">
                <w:rPr>
                  <w:rFonts w:ascii="Times New Roman"/>
                  <w:spacing w:val="30"/>
                  <w:sz w:val="24"/>
                </w:rPr>
                <w:delText xml:space="preserve"> </w:delText>
              </w:r>
              <w:r w:rsidDel="003973EB">
                <w:rPr>
                  <w:rFonts w:ascii="Times New Roman"/>
                  <w:sz w:val="24"/>
                </w:rPr>
                <w:delText>is</w:delText>
              </w:r>
              <w:r w:rsidDel="003973EB">
                <w:rPr>
                  <w:rFonts w:ascii="Times New Roman"/>
                  <w:spacing w:val="30"/>
                  <w:sz w:val="24"/>
                </w:rPr>
                <w:delText xml:space="preserve"> </w:delText>
              </w:r>
              <w:r w:rsidDel="003973EB">
                <w:rPr>
                  <w:rFonts w:ascii="Times New Roman"/>
                  <w:spacing w:val="-1"/>
                  <w:sz w:val="24"/>
                </w:rPr>
                <w:delText>principal</w:delText>
              </w:r>
              <w:r w:rsidDel="003973EB">
                <w:rPr>
                  <w:rFonts w:ascii="Times New Roman"/>
                  <w:spacing w:val="29"/>
                  <w:sz w:val="24"/>
                </w:rPr>
                <w:delText xml:space="preserve"> </w:delText>
              </w:r>
              <w:r w:rsidDel="003973EB">
                <w:rPr>
                  <w:rFonts w:ascii="Times New Roman"/>
                  <w:spacing w:val="-1"/>
                  <w:sz w:val="24"/>
                </w:rPr>
                <w:delText>repayment</w:delText>
              </w:r>
              <w:r w:rsidDel="003973EB">
                <w:rPr>
                  <w:rFonts w:ascii="Times New Roman"/>
                  <w:spacing w:val="30"/>
                  <w:sz w:val="24"/>
                </w:rPr>
                <w:delText xml:space="preserve"> </w:delText>
              </w:r>
            </w:del>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in accordance with</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C12DC9" w:rsidRPr="00FE002E" w14:paraId="477850EA" w14:textId="77777777" w:rsidTr="00FE0FF1">
        <w:trPr>
          <w:trHeight w:val="304"/>
        </w:trPr>
        <w:tc>
          <w:tcPr>
            <w:tcW w:w="1418" w:type="dxa"/>
          </w:tcPr>
          <w:p w14:paraId="4076F8C5" w14:textId="274B76F0" w:rsidR="00C12DC9" w:rsidRPr="00AE380B" w:rsidRDefault="000B5860" w:rsidP="00C12DC9">
            <w:pPr>
              <w:pStyle w:val="TableParagraph"/>
              <w:spacing w:before="118"/>
              <w:ind w:left="57" w:right="96"/>
              <w:jc w:val="both"/>
              <w:rPr>
                <w:rFonts w:ascii="Times New Roman"/>
                <w:sz w:val="24"/>
              </w:rPr>
            </w:pPr>
            <w:ins w:id="283" w:author="Author">
              <w:r>
                <w:rPr>
                  <w:rFonts w:ascii="Times New Roman"/>
                  <w:sz w:val="24"/>
                </w:rPr>
                <w:t>0</w:t>
              </w:r>
            </w:ins>
            <w:r w:rsidR="00C12DC9">
              <w:rPr>
                <w:rFonts w:ascii="Times New Roman"/>
                <w:sz w:val="24"/>
              </w:rPr>
              <w:t>690</w:t>
            </w:r>
          </w:p>
        </w:tc>
        <w:tc>
          <w:tcPr>
            <w:tcW w:w="7590" w:type="dxa"/>
          </w:tcPr>
          <w:p w14:paraId="2F326B7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3C529704"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C12DC9" w:rsidRPr="00FE002E" w14:paraId="3FE9D8D8" w14:textId="77777777" w:rsidTr="00FE0FF1">
        <w:trPr>
          <w:trHeight w:val="304"/>
          <w:ins w:id="284" w:author="Author"/>
        </w:trPr>
        <w:tc>
          <w:tcPr>
            <w:tcW w:w="1418" w:type="dxa"/>
          </w:tcPr>
          <w:p w14:paraId="6DC50064" w14:textId="37542DCD" w:rsidR="00C12DC9" w:rsidRDefault="000B5860" w:rsidP="00C12DC9">
            <w:pPr>
              <w:pStyle w:val="TableParagraph"/>
              <w:spacing w:before="118"/>
              <w:ind w:left="57" w:right="96"/>
              <w:jc w:val="both"/>
              <w:rPr>
                <w:ins w:id="285" w:author="Author"/>
                <w:rFonts w:ascii="Times New Roman"/>
                <w:sz w:val="24"/>
              </w:rPr>
            </w:pPr>
            <w:ins w:id="286" w:author="Author">
              <w:r>
                <w:rPr>
                  <w:rFonts w:ascii="Times New Roman"/>
                  <w:sz w:val="24"/>
                </w:rPr>
                <w:t>0</w:t>
              </w:r>
              <w:r w:rsidR="00C12DC9">
                <w:rPr>
                  <w:rFonts w:ascii="Times New Roman"/>
                  <w:sz w:val="24"/>
                </w:rPr>
                <w:t>691</w:t>
              </w:r>
            </w:ins>
          </w:p>
        </w:tc>
        <w:tc>
          <w:tcPr>
            <w:tcW w:w="7590" w:type="dxa"/>
          </w:tcPr>
          <w:p w14:paraId="39ACDEEF" w14:textId="77777777" w:rsidR="00C12DC9" w:rsidRDefault="00C12DC9" w:rsidP="00C12DC9">
            <w:pPr>
              <w:pStyle w:val="TableParagraph"/>
              <w:spacing w:before="119"/>
              <w:ind w:left="102"/>
              <w:rPr>
                <w:ins w:id="287" w:author="Author"/>
                <w:rFonts w:ascii="Times New Roman"/>
                <w:b/>
                <w:sz w:val="24"/>
                <w:u w:val="thick" w:color="000000"/>
              </w:rPr>
            </w:pPr>
            <w:ins w:id="288" w:author="Author">
              <w:r>
                <w:rPr>
                  <w:rFonts w:ascii="Times New Roman"/>
                  <w:b/>
                  <w:sz w:val="24"/>
                  <w:u w:val="thick" w:color="000000"/>
                </w:rPr>
                <w:t xml:space="preserve">2.6.1 </w:t>
              </w:r>
              <w:r w:rsidRPr="001011F0">
                <w:rPr>
                  <w:rFonts w:ascii="Times New Roman"/>
                  <w:b/>
                  <w:sz w:val="24"/>
                  <w:u w:val="thick" w:color="000000"/>
                </w:rPr>
                <w:t>of which: Intragroup or IPS</w:t>
              </w:r>
            </w:ins>
          </w:p>
          <w:p w14:paraId="37F1522A" w14:textId="77777777" w:rsidR="00C12DC9" w:rsidRDefault="00C12DC9" w:rsidP="00EE3FDD">
            <w:pPr>
              <w:pStyle w:val="TableParagraph"/>
              <w:spacing w:before="119"/>
              <w:ind w:left="102"/>
              <w:rPr>
                <w:ins w:id="289" w:author="Author"/>
                <w:rFonts w:ascii="Times New Roman"/>
                <w:b/>
                <w:sz w:val="24"/>
                <w:u w:val="thick" w:color="000000"/>
              </w:rPr>
            </w:pPr>
            <w:ins w:id="290" w:author="Autho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2.6</w:t>
              </w:r>
              <w:del w:id="291" w:author="Author">
                <w:r w:rsidDel="00EE3FDD">
                  <w:rPr>
                    <w:rFonts w:ascii="Times New Roman"/>
                    <w:sz w:val="24"/>
                  </w:rPr>
                  <w:delText>.1</w:delText>
                </w:r>
              </w:del>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0489B485" w14:textId="77777777" w:rsidTr="00FE0FF1">
        <w:trPr>
          <w:trHeight w:val="304"/>
        </w:trPr>
        <w:tc>
          <w:tcPr>
            <w:tcW w:w="1418" w:type="dxa"/>
          </w:tcPr>
          <w:p w14:paraId="0930AA2B" w14:textId="5D01CFE2" w:rsidR="00C12DC9" w:rsidRPr="00AE380B" w:rsidRDefault="000B5860" w:rsidP="00C12DC9">
            <w:pPr>
              <w:pStyle w:val="TableParagraph"/>
              <w:spacing w:before="118"/>
              <w:ind w:left="57" w:right="96"/>
              <w:jc w:val="both"/>
              <w:rPr>
                <w:rFonts w:ascii="Times New Roman"/>
                <w:sz w:val="24"/>
              </w:rPr>
            </w:pPr>
            <w:ins w:id="292" w:author="Author">
              <w:r>
                <w:rPr>
                  <w:rFonts w:ascii="Times New Roman"/>
                  <w:sz w:val="24"/>
                </w:rPr>
                <w:t>0</w:t>
              </w:r>
            </w:ins>
            <w:r w:rsidR="00C12DC9">
              <w:rPr>
                <w:rFonts w:ascii="Times New Roman"/>
                <w:sz w:val="24"/>
              </w:rPr>
              <w:t>700</w:t>
            </w:r>
          </w:p>
        </w:tc>
        <w:tc>
          <w:tcPr>
            <w:tcW w:w="7590" w:type="dxa"/>
          </w:tcPr>
          <w:p w14:paraId="2AFCE2F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429C62DE"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C12DC9" w:rsidRPr="00FE002E" w14:paraId="64D1A131" w14:textId="77777777" w:rsidTr="00FE0FF1">
        <w:trPr>
          <w:trHeight w:val="304"/>
        </w:trPr>
        <w:tc>
          <w:tcPr>
            <w:tcW w:w="1418" w:type="dxa"/>
          </w:tcPr>
          <w:p w14:paraId="31DF0BF0" w14:textId="1BE1C156" w:rsidR="00C12DC9" w:rsidRPr="00AE380B" w:rsidRDefault="000B5860" w:rsidP="00C12DC9">
            <w:pPr>
              <w:pStyle w:val="TableParagraph"/>
              <w:spacing w:before="118"/>
              <w:ind w:left="57" w:right="96"/>
              <w:jc w:val="both"/>
              <w:rPr>
                <w:rFonts w:ascii="Times New Roman"/>
                <w:sz w:val="24"/>
              </w:rPr>
            </w:pPr>
            <w:ins w:id="293" w:author="Author">
              <w:r>
                <w:rPr>
                  <w:rFonts w:ascii="Times New Roman"/>
                  <w:sz w:val="24"/>
                </w:rPr>
                <w:t>0</w:t>
              </w:r>
            </w:ins>
            <w:r w:rsidR="00C12DC9">
              <w:rPr>
                <w:rFonts w:ascii="Times New Roman"/>
                <w:sz w:val="24"/>
              </w:rPr>
              <w:t>710</w:t>
            </w:r>
          </w:p>
        </w:tc>
        <w:tc>
          <w:tcPr>
            <w:tcW w:w="7590" w:type="dxa"/>
          </w:tcPr>
          <w:p w14:paraId="54D9C3D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4139E34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C12DC9" w:rsidRPr="00FE002E" w14:paraId="378AAFD4" w14:textId="77777777" w:rsidTr="00FE0FF1">
        <w:trPr>
          <w:trHeight w:val="304"/>
        </w:trPr>
        <w:tc>
          <w:tcPr>
            <w:tcW w:w="1418" w:type="dxa"/>
          </w:tcPr>
          <w:p w14:paraId="5921B2AF" w14:textId="5EB01B51" w:rsidR="00C12DC9" w:rsidRPr="00AE380B" w:rsidRDefault="000B5860" w:rsidP="00C12DC9">
            <w:pPr>
              <w:pStyle w:val="TableParagraph"/>
              <w:spacing w:before="118"/>
              <w:ind w:left="57" w:right="96"/>
              <w:jc w:val="both"/>
              <w:rPr>
                <w:rFonts w:ascii="Times New Roman"/>
                <w:sz w:val="24"/>
              </w:rPr>
            </w:pPr>
            <w:ins w:id="294" w:author="Author">
              <w:r>
                <w:rPr>
                  <w:rFonts w:ascii="Times New Roman"/>
                  <w:sz w:val="24"/>
                </w:rPr>
                <w:t>0</w:t>
              </w:r>
            </w:ins>
            <w:r w:rsidR="00C12DC9">
              <w:rPr>
                <w:rFonts w:ascii="Times New Roman"/>
                <w:sz w:val="24"/>
              </w:rPr>
              <w:t>720</w:t>
            </w:r>
          </w:p>
        </w:tc>
        <w:tc>
          <w:tcPr>
            <w:tcW w:w="7590" w:type="dxa"/>
          </w:tcPr>
          <w:p w14:paraId="7CD0D44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26C15B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C12DC9" w:rsidRPr="00FE002E" w14:paraId="759329AD" w14:textId="77777777" w:rsidTr="00C54FC2">
        <w:trPr>
          <w:trHeight w:val="304"/>
        </w:trPr>
        <w:tc>
          <w:tcPr>
            <w:tcW w:w="1418" w:type="dxa"/>
            <w:shd w:val="clear" w:color="auto" w:fill="E5E5E6" w:themeFill="accent2" w:themeFillTint="33"/>
          </w:tcPr>
          <w:p w14:paraId="5E882C75" w14:textId="34CE8B54" w:rsidR="00C12DC9" w:rsidRPr="00AE380B" w:rsidRDefault="000B5860" w:rsidP="00C12DC9">
            <w:pPr>
              <w:pStyle w:val="TableParagraph"/>
              <w:spacing w:before="118"/>
              <w:ind w:left="57" w:right="96"/>
              <w:jc w:val="both"/>
              <w:rPr>
                <w:rFonts w:ascii="Times New Roman"/>
                <w:sz w:val="24"/>
              </w:rPr>
            </w:pPr>
            <w:ins w:id="295" w:author="Author">
              <w:r>
                <w:rPr>
                  <w:rFonts w:ascii="Times New Roman"/>
                  <w:sz w:val="24"/>
                </w:rPr>
                <w:t>0</w:t>
              </w:r>
            </w:ins>
            <w:r w:rsidR="00C12DC9">
              <w:rPr>
                <w:rFonts w:ascii="Times New Roman"/>
                <w:sz w:val="24"/>
              </w:rPr>
              <w:t>730-</w:t>
            </w:r>
            <w:r w:rsidR="00C12DC9" w:rsidRPr="001820FB">
              <w:rPr>
                <w:rFonts w:ascii="Times New Roman"/>
                <w:sz w:val="24"/>
              </w:rPr>
              <w:t>1080</w:t>
            </w:r>
          </w:p>
        </w:tc>
        <w:tc>
          <w:tcPr>
            <w:tcW w:w="7590" w:type="dxa"/>
            <w:shd w:val="clear" w:color="auto" w:fill="E5E5E6" w:themeFill="accent2" w:themeFillTint="33"/>
          </w:tcPr>
          <w:p w14:paraId="291E798B" w14:textId="77777777" w:rsidR="00C12DC9" w:rsidRPr="00AE380B" w:rsidRDefault="00C12DC9" w:rsidP="00C12DC9">
            <w:pPr>
              <w:pStyle w:val="TableParagraph"/>
              <w:spacing w:before="119"/>
              <w:ind w:left="102"/>
              <w:rPr>
                <w:rFonts w:ascii="Times New Roman"/>
                <w:b/>
                <w:sz w:val="24"/>
                <w:u w:val="thick" w:color="000000"/>
              </w:rPr>
            </w:pPr>
            <w:r w:rsidRPr="00AE380B">
              <w:rPr>
                <w:rFonts w:ascii="Times New Roman"/>
                <w:b/>
                <w:sz w:val="24"/>
              </w:rPr>
              <w:t>3 COUNTERBALANCING CAPACITY</w:t>
            </w:r>
          </w:p>
          <w:p w14:paraId="112998B3" w14:textId="77777777" w:rsidR="00C12DC9"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Pr>
                <w:rFonts w:ascii="Times New Roman" w:eastAsia="Times New Roman" w:hAnsi="Times New Roman" w:cs="Times New Roman"/>
                <w:sz w:val="24"/>
                <w:szCs w:val="24"/>
              </w:rPr>
              <w:t xml:space="preserve"> the maturity </w:t>
            </w:r>
            <w:r w:rsidRPr="001820FB">
              <w:rPr>
                <w:rFonts w:ascii="Times New Roman" w:eastAsia="Times New Roman" w:hAnsi="Times New Roman" w:cs="Times New Roman"/>
                <w:sz w:val="24"/>
                <w:szCs w:val="24"/>
              </w:rPr>
              <w:t>ladder shall contain</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6D378CE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For reporting at the consolidated level on central bank eligibility, the rules of central bank eligibility which apply to each consolidated institution in its </w:t>
            </w:r>
            <w:r w:rsidRPr="001820FB">
              <w:rPr>
                <w:rFonts w:ascii="Times New Roman" w:eastAsia="Times New Roman" w:hAnsi="Times New Roman" w:cs="Times New Roman"/>
                <w:sz w:val="24"/>
                <w:szCs w:val="24"/>
              </w:rPr>
              <w:lastRenderedPageBreak/>
              <w:t>jurisdiction of incorporation shall form the basis.</w:t>
            </w:r>
          </w:p>
          <w:p w14:paraId="07261F7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5C92CBA9"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069BF6A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r>
              <w:rPr>
                <w:rFonts w:ascii="Times New Roman" w:eastAsia="Times New Roman" w:hAnsi="Times New Roman" w:cs="Times New Roman"/>
                <w:sz w:val="24"/>
                <w:szCs w:val="24"/>
              </w:rPr>
              <w:t>Delegated Regulation (EU) 2015/61</w:t>
            </w:r>
            <w:r w:rsidRPr="001820FB">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70A8D2C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081400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EB4997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Institutions shall report assets, where they meet the description of a row and are available at the reporting date, as an initial stock in column </w:t>
            </w:r>
            <w:ins w:id="296"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010.</w:t>
            </w:r>
          </w:p>
          <w:p w14:paraId="4B5A936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Default="00C12DC9" w:rsidP="00C12DC9">
            <w:pPr>
              <w:pStyle w:val="TableParagraph"/>
              <w:tabs>
                <w:tab w:val="left" w:pos="1957"/>
                <w:tab w:val="left" w:pos="6358"/>
              </w:tabs>
              <w:spacing w:line="274" w:lineRule="exact"/>
              <w:ind w:left="102"/>
              <w:rPr>
                <w:ins w:id="297" w:author="Autho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w:t>
            </w:r>
            <w:ins w:id="298"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 xml:space="preserve">020 to </w:t>
            </w:r>
            <w:ins w:id="299"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6A42EA" w14:textId="77777777" w:rsidR="00C12DC9" w:rsidRDefault="00C12DC9" w:rsidP="00C12DC9">
            <w:pPr>
              <w:pStyle w:val="TableParagraph"/>
              <w:tabs>
                <w:tab w:val="left" w:pos="1957"/>
                <w:tab w:val="left" w:pos="6358"/>
              </w:tabs>
              <w:spacing w:line="274" w:lineRule="exact"/>
              <w:ind w:left="102"/>
              <w:rPr>
                <w:ins w:id="300" w:author="Author"/>
                <w:rFonts w:ascii="Times New Roman" w:eastAsia="Times New Roman" w:hAnsi="Times New Roman" w:cs="Times New Roman"/>
                <w:sz w:val="24"/>
                <w:szCs w:val="24"/>
              </w:rPr>
            </w:pPr>
          </w:p>
          <w:p w14:paraId="2A960C69" w14:textId="77777777" w:rsidR="008A22CD" w:rsidRDefault="008A22CD" w:rsidP="00C12DC9">
            <w:pPr>
              <w:pStyle w:val="TableParagraph"/>
              <w:tabs>
                <w:tab w:val="left" w:pos="1957"/>
                <w:tab w:val="left" w:pos="6358"/>
              </w:tabs>
              <w:spacing w:line="274" w:lineRule="exact"/>
              <w:ind w:left="102"/>
              <w:rPr>
                <w:ins w:id="301" w:author="Author"/>
                <w:rFonts w:ascii="Times New Roman" w:eastAsia="Times New Roman" w:hAnsi="Times New Roman" w:cs="Times New Roman"/>
                <w:sz w:val="24"/>
                <w:szCs w:val="24"/>
              </w:rPr>
            </w:pPr>
            <w:ins w:id="302" w:author="Author">
              <w:r w:rsidRPr="008A22CD">
                <w:rPr>
                  <w:rFonts w:ascii="Times New Roman" w:eastAsia="Times New Roman" w:hAnsi="Times New Roman" w:cs="Times New Roman"/>
                  <w:sz w:val="24"/>
                  <w:szCs w:val="24"/>
                </w:rPr>
                <w:t>Assets eligible for CBC that have already been received or provided in the context of derivatives  at the reporting reference date (i.e. in the ‘stock’ column of section 3 of the maturity ladder if non-encumbered and available for encumbrance).</w:t>
              </w:r>
            </w:ins>
          </w:p>
          <w:p w14:paraId="5966E64B" w14:textId="77777777" w:rsidR="008A22CD" w:rsidRDefault="008A22CD" w:rsidP="00C12DC9">
            <w:pPr>
              <w:pStyle w:val="TableParagraph"/>
              <w:tabs>
                <w:tab w:val="left" w:pos="1957"/>
                <w:tab w:val="left" w:pos="6358"/>
              </w:tabs>
              <w:spacing w:line="274" w:lineRule="exact"/>
              <w:ind w:left="102"/>
              <w:rPr>
                <w:ins w:id="303" w:author="Author"/>
                <w:rFonts w:ascii="Times New Roman" w:eastAsia="Times New Roman" w:hAnsi="Times New Roman" w:cs="Times New Roman"/>
                <w:sz w:val="24"/>
                <w:szCs w:val="24"/>
              </w:rPr>
            </w:pPr>
          </w:p>
          <w:p w14:paraId="5B9DB664" w14:textId="77777777" w:rsidR="008A22CD" w:rsidRPr="008A22CD" w:rsidRDefault="008A22CD" w:rsidP="008A22CD">
            <w:pPr>
              <w:pStyle w:val="TableParagraph"/>
              <w:tabs>
                <w:tab w:val="left" w:pos="1957"/>
                <w:tab w:val="left" w:pos="6358"/>
              </w:tabs>
              <w:spacing w:line="274" w:lineRule="exact"/>
              <w:ind w:left="102"/>
              <w:rPr>
                <w:ins w:id="304" w:author="Author"/>
                <w:rFonts w:ascii="Times New Roman" w:eastAsia="Times New Roman" w:hAnsi="Times New Roman" w:cs="Times New Roman"/>
                <w:sz w:val="24"/>
                <w:szCs w:val="24"/>
              </w:rPr>
            </w:pPr>
            <w:ins w:id="305" w:author="Author">
              <w:r w:rsidRPr="008A22CD">
                <w:rPr>
                  <w:rFonts w:ascii="Times New Roman" w:eastAsia="Times New Roman" w:hAnsi="Times New Roman" w:cs="Times New Roman"/>
                  <w:sz w:val="24"/>
                  <w:szCs w:val="24"/>
                </w:rPr>
                <w:lastRenderedPageBreak/>
                <w:t xml:space="preserve">Regarding derivatives that are fully or adequately collateralised, the return of collateral that was already received or paid shall not be reported in the maturity ladder. </w:t>
              </w:r>
            </w:ins>
          </w:p>
          <w:p w14:paraId="4C6B10CA" w14:textId="77777777" w:rsidR="008A22CD" w:rsidRPr="008A22CD" w:rsidRDefault="008A22CD" w:rsidP="008A22CD">
            <w:pPr>
              <w:pStyle w:val="TableParagraph"/>
              <w:tabs>
                <w:tab w:val="left" w:pos="1957"/>
                <w:tab w:val="left" w:pos="6358"/>
              </w:tabs>
              <w:spacing w:line="274" w:lineRule="exact"/>
              <w:ind w:left="102"/>
              <w:rPr>
                <w:ins w:id="306" w:author="Author"/>
                <w:rFonts w:ascii="Times New Roman" w:eastAsia="Times New Roman" w:hAnsi="Times New Roman" w:cs="Times New Roman"/>
                <w:sz w:val="24"/>
                <w:szCs w:val="24"/>
              </w:rPr>
            </w:pPr>
          </w:p>
          <w:p w14:paraId="426FF5E4" w14:textId="77777777" w:rsidR="00C12DC9" w:rsidRPr="001820F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ins w:id="307" w:author="Author">
              <w:r w:rsidRPr="008A22CD">
                <w:rPr>
                  <w:rFonts w:ascii="Times New Roman" w:eastAsia="Times New Roman" w:hAnsi="Times New Roman" w:cs="Times New Roman"/>
                  <w:sz w:val="24"/>
                  <w:szCs w:val="24"/>
                </w:rPr>
                <w:t>Regarding  derivatives that are partially collateralised,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w:t>
              </w:r>
              <w:r w:rsidR="00C12DC9" w:rsidRPr="005013B3">
                <w:rPr>
                  <w:rFonts w:ascii="Times New Roman" w:eastAsia="Times New Roman" w:hAnsi="Times New Roman" w:cs="Times New Roman"/>
                  <w:sz w:val="24"/>
                  <w:szCs w:val="24"/>
                </w:rPr>
                <w:t>.</w:t>
              </w:r>
              <w:r w:rsidR="00C12DC9">
                <w:t xml:space="preserve"> </w:t>
              </w:r>
            </w:ins>
          </w:p>
          <w:p w14:paraId="5C3903D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w:t>
            </w:r>
            <w:del w:id="308" w:author="Author">
              <w:r w:rsidRPr="001820FB" w:rsidDel="00853B45">
                <w:rPr>
                  <w:rFonts w:ascii="Times New Roman" w:eastAsia="Times New Roman" w:hAnsi="Times New Roman" w:cs="Times New Roman"/>
                  <w:sz w:val="24"/>
                  <w:szCs w:val="24"/>
                </w:rPr>
                <w:delText xml:space="preserve"> and as a cash outflow in the maturity bucket ‘overnight’ for this item. Correspondingly, the resultant cash inflow shall be reported in item 2.2.5</w:delText>
              </w:r>
            </w:del>
            <w:r w:rsidRPr="001820FB">
              <w:rPr>
                <w:rFonts w:ascii="Times New Roman" w:eastAsia="Times New Roman" w:hAnsi="Times New Roman" w:cs="Times New Roman"/>
                <w:sz w:val="24"/>
                <w:szCs w:val="24"/>
              </w:rPr>
              <w:t>.</w:t>
            </w:r>
          </w:p>
          <w:p w14:paraId="12C451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4FF58B72"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2DE4823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6F6D11D1"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3E1F96FA"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C12DC9" w:rsidRPr="00FE002E" w14:paraId="6DDCDB08" w14:textId="77777777" w:rsidTr="00FE0FF1">
        <w:trPr>
          <w:trHeight w:val="304"/>
        </w:trPr>
        <w:tc>
          <w:tcPr>
            <w:tcW w:w="1418" w:type="dxa"/>
          </w:tcPr>
          <w:p w14:paraId="29B2D6EC" w14:textId="3F9C838F" w:rsidR="00C12DC9" w:rsidRPr="00AE380B" w:rsidRDefault="000B5860" w:rsidP="00C12DC9">
            <w:pPr>
              <w:pStyle w:val="TableParagraph"/>
              <w:spacing w:before="118"/>
              <w:ind w:left="57" w:right="96"/>
              <w:jc w:val="both"/>
              <w:rPr>
                <w:rFonts w:ascii="Times New Roman"/>
                <w:sz w:val="24"/>
              </w:rPr>
            </w:pPr>
            <w:ins w:id="309" w:author="Author">
              <w:r>
                <w:rPr>
                  <w:rFonts w:ascii="Times New Roman"/>
                  <w:sz w:val="24"/>
                </w:rPr>
                <w:lastRenderedPageBreak/>
                <w:t>0</w:t>
              </w:r>
            </w:ins>
            <w:r w:rsidR="00C12DC9">
              <w:rPr>
                <w:rFonts w:ascii="Times New Roman"/>
                <w:sz w:val="24"/>
              </w:rPr>
              <w:t>730</w:t>
            </w:r>
          </w:p>
        </w:tc>
        <w:tc>
          <w:tcPr>
            <w:tcW w:w="7590" w:type="dxa"/>
          </w:tcPr>
          <w:p w14:paraId="4CEBE5F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10E2F4FA"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C12DC9" w:rsidRPr="00FE002E" w14:paraId="474487ED" w14:textId="77777777" w:rsidTr="00FE0FF1">
        <w:trPr>
          <w:trHeight w:val="304"/>
        </w:trPr>
        <w:tc>
          <w:tcPr>
            <w:tcW w:w="1418" w:type="dxa"/>
          </w:tcPr>
          <w:p w14:paraId="4CCBB54C" w14:textId="137EC6FF" w:rsidR="00C12DC9" w:rsidRPr="00AE380B" w:rsidRDefault="000B5860" w:rsidP="00C12DC9">
            <w:pPr>
              <w:pStyle w:val="TableParagraph"/>
              <w:spacing w:before="118"/>
              <w:ind w:left="57" w:right="96"/>
              <w:jc w:val="both"/>
              <w:rPr>
                <w:rFonts w:ascii="Times New Roman"/>
                <w:sz w:val="24"/>
              </w:rPr>
            </w:pPr>
            <w:ins w:id="310" w:author="Author">
              <w:r>
                <w:rPr>
                  <w:rFonts w:ascii="Times New Roman"/>
                  <w:sz w:val="24"/>
                </w:rPr>
                <w:t>0</w:t>
              </w:r>
            </w:ins>
            <w:r w:rsidR="00C12DC9">
              <w:rPr>
                <w:rFonts w:ascii="Times New Roman"/>
                <w:sz w:val="24"/>
              </w:rPr>
              <w:t>740</w:t>
            </w:r>
          </w:p>
        </w:tc>
        <w:tc>
          <w:tcPr>
            <w:tcW w:w="7590" w:type="dxa"/>
          </w:tcPr>
          <w:p w14:paraId="3DF6F3F5" w14:textId="77777777" w:rsidR="00C12DC9" w:rsidRPr="00885773" w:rsidRDefault="00C12DC9" w:rsidP="00C12DC9">
            <w:pPr>
              <w:pStyle w:val="TableParagraph"/>
              <w:spacing w:before="119"/>
              <w:ind w:left="102"/>
              <w:rPr>
                <w:rFonts w:ascii="Times New Roman"/>
                <w:b/>
                <w:sz w:val="24"/>
                <w:u w:val="thick" w:color="000000"/>
              </w:rPr>
            </w:pPr>
            <w:r w:rsidRPr="00885773">
              <w:rPr>
                <w:rFonts w:ascii="Times New Roman"/>
                <w:b/>
                <w:sz w:val="24"/>
                <w:u w:val="thick" w:color="000000"/>
              </w:rPr>
              <w:t>3.2</w:t>
            </w:r>
            <w:r>
              <w:rPr>
                <w:rFonts w:ascii="Times New Roman"/>
                <w:b/>
                <w:sz w:val="24"/>
                <w:u w:val="thick" w:color="000000"/>
              </w:rPr>
              <w:t xml:space="preserve"> </w:t>
            </w:r>
            <w:r w:rsidRPr="00885773">
              <w:rPr>
                <w:rFonts w:ascii="Times New Roman"/>
                <w:b/>
                <w:sz w:val="24"/>
                <w:u w:val="thick" w:color="000000"/>
              </w:rPr>
              <w:t>Withdrawable</w:t>
            </w:r>
            <w:r>
              <w:rPr>
                <w:rFonts w:ascii="Times New Roman"/>
                <w:b/>
                <w:sz w:val="24"/>
                <w:u w:val="thick" w:color="000000"/>
              </w:rPr>
              <w:t xml:space="preserve"> </w:t>
            </w:r>
            <w:r w:rsidRPr="00885773">
              <w:rPr>
                <w:rFonts w:ascii="Times New Roman"/>
                <w:b/>
                <w:sz w:val="24"/>
                <w:u w:val="thick" w:color="000000"/>
              </w:rPr>
              <w:t>central</w:t>
            </w:r>
            <w:r w:rsidRPr="006436AE">
              <w:rPr>
                <w:rFonts w:ascii="Times New Roman"/>
                <w:b/>
                <w:sz w:val="24"/>
                <w:u w:val="thick" w:color="000000"/>
              </w:rPr>
              <w:t xml:space="preserve"> </w:t>
            </w:r>
            <w:r w:rsidRPr="00885773">
              <w:rPr>
                <w:rFonts w:ascii="Times New Roman"/>
                <w:b/>
                <w:sz w:val="24"/>
                <w:u w:val="thick" w:color="000000"/>
              </w:rPr>
              <w:t>bank</w:t>
            </w:r>
            <w:r w:rsidRPr="006436AE">
              <w:rPr>
                <w:rFonts w:ascii="Times New Roman"/>
                <w:b/>
                <w:sz w:val="24"/>
                <w:u w:val="thick" w:color="000000"/>
              </w:rPr>
              <w:t xml:space="preserve"> </w:t>
            </w:r>
            <w:r w:rsidRPr="00885773">
              <w:rPr>
                <w:rFonts w:ascii="Times New Roman"/>
                <w:b/>
                <w:sz w:val="24"/>
                <w:u w:val="thick" w:color="000000"/>
              </w:rPr>
              <w:t>reserves</w:t>
            </w:r>
          </w:p>
          <w:p w14:paraId="45F9E58E"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in accordance with</w:t>
            </w:r>
            <w:r>
              <w:rPr>
                <w:rFonts w:ascii="Times New Roman"/>
                <w:spacing w:val="43"/>
                <w:sz w:val="24"/>
              </w:rPr>
              <w:t xml:space="preserve"> point (b)(iii) of </w:t>
            </w:r>
            <w:r>
              <w:rPr>
                <w:rFonts w:ascii="Times New Roman"/>
                <w:spacing w:val="-1"/>
                <w:sz w:val="24"/>
              </w:rPr>
              <w:t>Article</w:t>
            </w:r>
            <w:r>
              <w:rPr>
                <w:rFonts w:ascii="Times New Roman"/>
                <w:spacing w:val="43"/>
                <w:sz w:val="24"/>
              </w:rPr>
              <w:t xml:space="preserve"> </w:t>
            </w:r>
            <w:r>
              <w:rPr>
                <w:rFonts w:ascii="Times New Roman"/>
                <w:spacing w:val="-1"/>
                <w:sz w:val="24"/>
              </w:rPr>
              <w:t>10(1)</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Delegated Regulation (EU) 2015/61</w:t>
            </w:r>
            <w:r>
              <w:rPr>
                <w:rFonts w:ascii="Times New Roman"/>
                <w:sz w:val="24"/>
              </w:rPr>
              <w:t xml:space="preserve">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1EE8537A" w14:textId="77777777" w:rsidR="00C12DC9" w:rsidRDefault="00C12DC9" w:rsidP="00C12DC9">
            <w:pPr>
              <w:pStyle w:val="TableParagraph"/>
              <w:spacing w:before="117"/>
              <w:ind w:left="102" w:right="100"/>
              <w:rPr>
                <w:ins w:id="311" w:author="Author"/>
                <w:rFonts w:ascii="Times New Roman"/>
                <w:spacing w:val="-1"/>
                <w:sz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p w14:paraId="51D72F7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ins w:id="312" w:author="Author">
              <w:r>
                <w:rPr>
                  <w:rFonts w:ascii="Times New Roman"/>
                  <w:spacing w:val="-1"/>
                  <w:sz w:val="24"/>
                </w:rPr>
                <w:t xml:space="preserve">This amount shall only be reported in the initial stock column and shall not be reported as an Inflow from Central Banks in item 2.2.5. </w:t>
              </w:r>
            </w:ins>
          </w:p>
        </w:tc>
      </w:tr>
      <w:tr w:rsidR="00C12DC9" w:rsidRPr="00FE002E" w14:paraId="5ACA0845" w14:textId="77777777" w:rsidTr="00FE0FF1">
        <w:trPr>
          <w:trHeight w:val="304"/>
        </w:trPr>
        <w:tc>
          <w:tcPr>
            <w:tcW w:w="1418" w:type="dxa"/>
          </w:tcPr>
          <w:p w14:paraId="2B1F6292" w14:textId="05D8C8C8" w:rsidR="00C12DC9" w:rsidRPr="00AE380B" w:rsidRDefault="000B5860" w:rsidP="00C12DC9">
            <w:pPr>
              <w:pStyle w:val="TableParagraph"/>
              <w:spacing w:before="118"/>
              <w:ind w:left="57" w:right="96"/>
              <w:jc w:val="both"/>
              <w:rPr>
                <w:rFonts w:ascii="Times New Roman"/>
                <w:sz w:val="24"/>
              </w:rPr>
            </w:pPr>
            <w:ins w:id="313" w:author="Author">
              <w:r>
                <w:rPr>
                  <w:rFonts w:ascii="Times New Roman"/>
                  <w:sz w:val="24"/>
                </w:rPr>
                <w:t>0</w:t>
              </w:r>
            </w:ins>
            <w:r w:rsidR="00C12DC9">
              <w:rPr>
                <w:rFonts w:ascii="Times New Roman"/>
                <w:sz w:val="24"/>
              </w:rPr>
              <w:t>750</w:t>
            </w:r>
          </w:p>
        </w:tc>
        <w:tc>
          <w:tcPr>
            <w:tcW w:w="7590" w:type="dxa"/>
          </w:tcPr>
          <w:p w14:paraId="6E153BD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FA5F89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z w:val="24"/>
              </w:rPr>
              <w:t>.</w:t>
            </w:r>
          </w:p>
          <w:p w14:paraId="5D3F270D"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1EDF68D" w14:textId="77777777" w:rsidTr="00FE0FF1">
        <w:trPr>
          <w:trHeight w:val="304"/>
        </w:trPr>
        <w:tc>
          <w:tcPr>
            <w:tcW w:w="1418" w:type="dxa"/>
          </w:tcPr>
          <w:p w14:paraId="13AC2426" w14:textId="6DA36524" w:rsidR="00C12DC9" w:rsidRPr="00AE380B" w:rsidRDefault="000B5860" w:rsidP="00C12DC9">
            <w:pPr>
              <w:pStyle w:val="TableParagraph"/>
              <w:spacing w:before="118"/>
              <w:ind w:left="57" w:right="96"/>
              <w:jc w:val="both"/>
              <w:rPr>
                <w:rFonts w:ascii="Times New Roman"/>
                <w:sz w:val="24"/>
              </w:rPr>
            </w:pPr>
            <w:ins w:id="314" w:author="Author">
              <w:r>
                <w:rPr>
                  <w:rFonts w:ascii="Times New Roman"/>
                  <w:sz w:val="24"/>
                </w:rPr>
                <w:lastRenderedPageBreak/>
                <w:t>0</w:t>
              </w:r>
            </w:ins>
            <w:r w:rsidR="00C12DC9">
              <w:rPr>
                <w:rFonts w:ascii="Times New Roman"/>
                <w:sz w:val="24"/>
              </w:rPr>
              <w:t>760</w:t>
            </w:r>
          </w:p>
        </w:tc>
        <w:tc>
          <w:tcPr>
            <w:tcW w:w="7590" w:type="dxa"/>
          </w:tcPr>
          <w:p w14:paraId="4DF37A8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10B16EA2"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C12DC9" w:rsidRPr="00FE002E" w14:paraId="2D5F9B33" w14:textId="77777777" w:rsidTr="00FE0FF1">
        <w:trPr>
          <w:trHeight w:val="304"/>
        </w:trPr>
        <w:tc>
          <w:tcPr>
            <w:tcW w:w="1418" w:type="dxa"/>
          </w:tcPr>
          <w:p w14:paraId="21182D75" w14:textId="1C43D6D7" w:rsidR="00C12DC9" w:rsidRPr="00AE380B" w:rsidRDefault="000B5860" w:rsidP="00C12DC9">
            <w:pPr>
              <w:pStyle w:val="TableParagraph"/>
              <w:spacing w:before="118"/>
              <w:ind w:left="57" w:right="96"/>
              <w:jc w:val="both"/>
              <w:rPr>
                <w:rFonts w:ascii="Times New Roman"/>
                <w:sz w:val="24"/>
              </w:rPr>
            </w:pPr>
            <w:ins w:id="315" w:author="Author">
              <w:r>
                <w:rPr>
                  <w:rFonts w:ascii="Times New Roman"/>
                  <w:sz w:val="24"/>
                </w:rPr>
                <w:t>0</w:t>
              </w:r>
            </w:ins>
            <w:r w:rsidR="00C12DC9">
              <w:rPr>
                <w:rFonts w:ascii="Times New Roman"/>
                <w:sz w:val="24"/>
              </w:rPr>
              <w:t>770</w:t>
            </w:r>
          </w:p>
        </w:tc>
        <w:tc>
          <w:tcPr>
            <w:tcW w:w="7590" w:type="dxa"/>
          </w:tcPr>
          <w:p w14:paraId="379497C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5A8EA512"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596A86C0" w14:textId="77777777" w:rsidTr="00FE0FF1">
        <w:trPr>
          <w:trHeight w:val="304"/>
        </w:trPr>
        <w:tc>
          <w:tcPr>
            <w:tcW w:w="1418" w:type="dxa"/>
          </w:tcPr>
          <w:p w14:paraId="47D1D070" w14:textId="2F29EEA4" w:rsidR="00C12DC9" w:rsidRPr="00AE380B" w:rsidRDefault="000B5860" w:rsidP="00C12DC9">
            <w:pPr>
              <w:pStyle w:val="TableParagraph"/>
              <w:spacing w:before="118"/>
              <w:ind w:left="57" w:right="96"/>
              <w:jc w:val="both"/>
              <w:rPr>
                <w:rFonts w:ascii="Times New Roman"/>
                <w:sz w:val="24"/>
              </w:rPr>
            </w:pPr>
            <w:ins w:id="316" w:author="Author">
              <w:r>
                <w:rPr>
                  <w:rFonts w:ascii="Times New Roman"/>
                  <w:sz w:val="24"/>
                </w:rPr>
                <w:t>0</w:t>
              </w:r>
            </w:ins>
            <w:r w:rsidR="00C12DC9">
              <w:rPr>
                <w:rFonts w:ascii="Times New Roman"/>
                <w:sz w:val="24"/>
              </w:rPr>
              <w:t>780</w:t>
            </w:r>
          </w:p>
        </w:tc>
        <w:tc>
          <w:tcPr>
            <w:tcW w:w="7590" w:type="dxa"/>
          </w:tcPr>
          <w:p w14:paraId="57363B84"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569627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3F08BA1D" w14:textId="77777777" w:rsidTr="00FE0FF1">
        <w:trPr>
          <w:trHeight w:val="304"/>
        </w:trPr>
        <w:tc>
          <w:tcPr>
            <w:tcW w:w="1418" w:type="dxa"/>
          </w:tcPr>
          <w:p w14:paraId="66C04891" w14:textId="3ECC2C9C" w:rsidR="00C12DC9" w:rsidRPr="00AE380B" w:rsidRDefault="000B5860" w:rsidP="00C12DC9">
            <w:pPr>
              <w:pStyle w:val="TableParagraph"/>
              <w:spacing w:before="118"/>
              <w:ind w:left="57" w:right="96"/>
              <w:jc w:val="both"/>
              <w:rPr>
                <w:rFonts w:ascii="Times New Roman"/>
                <w:sz w:val="24"/>
              </w:rPr>
            </w:pPr>
            <w:ins w:id="317" w:author="Author">
              <w:r>
                <w:rPr>
                  <w:rFonts w:ascii="Times New Roman"/>
                  <w:sz w:val="24"/>
                </w:rPr>
                <w:t>0</w:t>
              </w:r>
            </w:ins>
            <w:r w:rsidR="00C12DC9">
              <w:rPr>
                <w:rFonts w:ascii="Times New Roman"/>
                <w:sz w:val="24"/>
              </w:rPr>
              <w:t>790</w:t>
            </w:r>
          </w:p>
        </w:tc>
        <w:tc>
          <w:tcPr>
            <w:tcW w:w="7590" w:type="dxa"/>
          </w:tcPr>
          <w:p w14:paraId="79ACD43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76553CC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C12DC9" w:rsidRPr="00FE002E" w14:paraId="059BE0E4" w14:textId="77777777" w:rsidTr="00FE0FF1">
        <w:trPr>
          <w:trHeight w:val="304"/>
        </w:trPr>
        <w:tc>
          <w:tcPr>
            <w:tcW w:w="1418" w:type="dxa"/>
          </w:tcPr>
          <w:p w14:paraId="4CD8CA11" w14:textId="41BAB937" w:rsidR="00C12DC9" w:rsidRPr="00AE380B" w:rsidRDefault="000B5860" w:rsidP="00C12DC9">
            <w:pPr>
              <w:pStyle w:val="TableParagraph"/>
              <w:spacing w:before="118"/>
              <w:ind w:left="57" w:right="96"/>
              <w:jc w:val="both"/>
              <w:rPr>
                <w:rFonts w:ascii="Times New Roman"/>
                <w:sz w:val="24"/>
              </w:rPr>
            </w:pPr>
            <w:ins w:id="318" w:author="Author">
              <w:r>
                <w:rPr>
                  <w:rFonts w:ascii="Times New Roman"/>
                  <w:sz w:val="24"/>
                </w:rPr>
                <w:t>0</w:t>
              </w:r>
            </w:ins>
            <w:r w:rsidR="00C12DC9">
              <w:rPr>
                <w:rFonts w:ascii="Times New Roman"/>
                <w:sz w:val="24"/>
              </w:rPr>
              <w:t>800</w:t>
            </w:r>
          </w:p>
        </w:tc>
        <w:tc>
          <w:tcPr>
            <w:tcW w:w="7590" w:type="dxa"/>
          </w:tcPr>
          <w:p w14:paraId="33CCDEB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55890BF0"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C12DC9" w:rsidRPr="00FE002E" w14:paraId="64F93F6F" w14:textId="77777777" w:rsidTr="00FE0FF1">
        <w:trPr>
          <w:trHeight w:val="304"/>
        </w:trPr>
        <w:tc>
          <w:tcPr>
            <w:tcW w:w="1418" w:type="dxa"/>
          </w:tcPr>
          <w:p w14:paraId="480F311E" w14:textId="1FFAF03C" w:rsidR="00C12DC9" w:rsidRPr="00AE380B" w:rsidRDefault="000B5860" w:rsidP="00C12DC9">
            <w:pPr>
              <w:pStyle w:val="TableParagraph"/>
              <w:spacing w:before="118"/>
              <w:ind w:left="57" w:right="96"/>
              <w:jc w:val="both"/>
              <w:rPr>
                <w:rFonts w:ascii="Times New Roman"/>
                <w:sz w:val="24"/>
              </w:rPr>
            </w:pPr>
            <w:ins w:id="319" w:author="Author">
              <w:r>
                <w:rPr>
                  <w:rFonts w:ascii="Times New Roman"/>
                  <w:sz w:val="24"/>
                </w:rPr>
                <w:t>0</w:t>
              </w:r>
            </w:ins>
            <w:r w:rsidR="00C12DC9">
              <w:rPr>
                <w:rFonts w:ascii="Times New Roman"/>
                <w:sz w:val="24"/>
              </w:rPr>
              <w:t>810</w:t>
            </w:r>
          </w:p>
        </w:tc>
        <w:tc>
          <w:tcPr>
            <w:tcW w:w="7590" w:type="dxa"/>
          </w:tcPr>
          <w:p w14:paraId="09DC1EC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5C95415C"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point (f) of </w:t>
            </w:r>
            <w:r>
              <w:rPr>
                <w:rFonts w:ascii="Times New Roman"/>
                <w:spacing w:val="-1"/>
                <w:sz w:val="24"/>
              </w:rPr>
              <w:t>Article</w:t>
            </w:r>
            <w:r>
              <w:rPr>
                <w:rFonts w:ascii="Times New Roman"/>
                <w:spacing w:val="8"/>
                <w:sz w:val="24"/>
              </w:rPr>
              <w:t xml:space="preserve"> </w:t>
            </w:r>
            <w:r>
              <w:rPr>
                <w:rFonts w:ascii="Times New Roman"/>
                <w:spacing w:val="-1"/>
                <w:sz w:val="24"/>
              </w:rPr>
              <w:t>10(1)</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C12DC9" w:rsidRPr="00FE002E" w14:paraId="7772C70F" w14:textId="77777777" w:rsidTr="00FE0FF1">
        <w:trPr>
          <w:trHeight w:val="304"/>
        </w:trPr>
        <w:tc>
          <w:tcPr>
            <w:tcW w:w="1418" w:type="dxa"/>
          </w:tcPr>
          <w:p w14:paraId="49037D6F" w14:textId="1DFE2268" w:rsidR="00C12DC9" w:rsidRPr="00AE380B" w:rsidRDefault="000B5860" w:rsidP="00C12DC9">
            <w:pPr>
              <w:pStyle w:val="TableParagraph"/>
              <w:spacing w:before="118"/>
              <w:ind w:left="57" w:right="96"/>
              <w:jc w:val="both"/>
              <w:rPr>
                <w:rFonts w:ascii="Times New Roman"/>
                <w:sz w:val="24"/>
              </w:rPr>
            </w:pPr>
            <w:ins w:id="320" w:author="Author">
              <w:r>
                <w:rPr>
                  <w:rFonts w:ascii="Times New Roman"/>
                  <w:sz w:val="24"/>
                </w:rPr>
                <w:t>0</w:t>
              </w:r>
            </w:ins>
            <w:r w:rsidR="00C12DC9">
              <w:rPr>
                <w:rFonts w:ascii="Times New Roman"/>
                <w:sz w:val="24"/>
              </w:rPr>
              <w:t>820</w:t>
            </w:r>
          </w:p>
        </w:tc>
        <w:tc>
          <w:tcPr>
            <w:tcW w:w="7590" w:type="dxa"/>
          </w:tcPr>
          <w:p w14:paraId="25EFEB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003162A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Delegated Regulation (EU) 2015/61</w:t>
            </w:r>
            <w:r>
              <w:rPr>
                <w:rFonts w:ascii="Times New Roman"/>
                <w:sz w:val="24"/>
              </w:rPr>
              <w:t>.</w:t>
            </w:r>
          </w:p>
          <w:p w14:paraId="01A37958"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5287770" w14:textId="77777777" w:rsidTr="00FE0FF1">
        <w:trPr>
          <w:trHeight w:val="304"/>
        </w:trPr>
        <w:tc>
          <w:tcPr>
            <w:tcW w:w="1418" w:type="dxa"/>
          </w:tcPr>
          <w:p w14:paraId="094B8B77" w14:textId="16559636" w:rsidR="00C12DC9" w:rsidRPr="00AE380B" w:rsidRDefault="001B44D0" w:rsidP="00C12DC9">
            <w:pPr>
              <w:pStyle w:val="TableParagraph"/>
              <w:spacing w:before="118"/>
              <w:ind w:left="57" w:right="96"/>
              <w:jc w:val="both"/>
              <w:rPr>
                <w:rFonts w:ascii="Times New Roman"/>
                <w:sz w:val="24"/>
              </w:rPr>
            </w:pPr>
            <w:ins w:id="321" w:author="Author">
              <w:r>
                <w:rPr>
                  <w:rFonts w:ascii="Times New Roman"/>
                  <w:sz w:val="24"/>
                </w:rPr>
                <w:t>0</w:t>
              </w:r>
            </w:ins>
            <w:r w:rsidR="00C12DC9">
              <w:rPr>
                <w:rFonts w:ascii="Times New Roman"/>
                <w:sz w:val="24"/>
              </w:rPr>
              <w:t>830</w:t>
            </w:r>
          </w:p>
        </w:tc>
        <w:tc>
          <w:tcPr>
            <w:tcW w:w="7590" w:type="dxa"/>
          </w:tcPr>
          <w:p w14:paraId="32321A9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732DBD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C12DC9" w:rsidRPr="00FE002E" w14:paraId="1E71DFB8" w14:textId="77777777" w:rsidTr="00FE0FF1">
        <w:trPr>
          <w:trHeight w:val="304"/>
        </w:trPr>
        <w:tc>
          <w:tcPr>
            <w:tcW w:w="1418" w:type="dxa"/>
          </w:tcPr>
          <w:p w14:paraId="7C7ABD3B" w14:textId="5BC41170" w:rsidR="00C12DC9" w:rsidRPr="00AE380B" w:rsidRDefault="001B44D0" w:rsidP="00C12DC9">
            <w:pPr>
              <w:pStyle w:val="TableParagraph"/>
              <w:spacing w:before="118"/>
              <w:ind w:left="57" w:right="96"/>
              <w:jc w:val="both"/>
              <w:rPr>
                <w:rFonts w:ascii="Times New Roman"/>
                <w:sz w:val="24"/>
              </w:rPr>
            </w:pPr>
            <w:ins w:id="322" w:author="Author">
              <w:r>
                <w:rPr>
                  <w:rFonts w:ascii="Times New Roman"/>
                  <w:sz w:val="24"/>
                </w:rPr>
                <w:t>0</w:t>
              </w:r>
            </w:ins>
            <w:r w:rsidR="00C12DC9">
              <w:rPr>
                <w:rFonts w:ascii="Times New Roman"/>
                <w:sz w:val="24"/>
              </w:rPr>
              <w:t>840</w:t>
            </w:r>
          </w:p>
        </w:tc>
        <w:tc>
          <w:tcPr>
            <w:tcW w:w="7590" w:type="dxa"/>
          </w:tcPr>
          <w:p w14:paraId="0BBA6D75" w14:textId="0D404813"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w:t>
            </w:r>
            <w:ins w:id="323" w:author="Author">
              <w:r w:rsidR="00CB762B">
                <w:rPr>
                  <w:rFonts w:ascii="Times New Roman"/>
                  <w:b/>
                  <w:sz w:val="24"/>
                  <w:u w:val="thick" w:color="000000"/>
                </w:rPr>
                <w:t>3</w:t>
              </w:r>
            </w:ins>
            <w:del w:id="324" w:author="Author">
              <w:r w:rsidDel="00CB762B">
                <w:rPr>
                  <w:rFonts w:ascii="Times New Roman"/>
                  <w:b/>
                  <w:sz w:val="24"/>
                  <w:u w:val="thick" w:color="000000"/>
                </w:rPr>
                <w:delText>2</w:delText>
              </w:r>
            </w:del>
            <w:r>
              <w:rPr>
                <w:rFonts w:ascii="Times New Roman"/>
                <w:b/>
                <w:sz w:val="24"/>
                <w:u w:val="thick" w:color="000000"/>
              </w:rPr>
              <w:t xml:space="preserve">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0A05E01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45E32387" w14:textId="77777777" w:rsidTr="00FE0FF1">
        <w:trPr>
          <w:trHeight w:val="304"/>
        </w:trPr>
        <w:tc>
          <w:tcPr>
            <w:tcW w:w="1418" w:type="dxa"/>
          </w:tcPr>
          <w:p w14:paraId="11A04CC5" w14:textId="168CD6F7" w:rsidR="00C12DC9" w:rsidRPr="00AE380B" w:rsidRDefault="005D6C27" w:rsidP="00C12DC9">
            <w:pPr>
              <w:pStyle w:val="TableParagraph"/>
              <w:spacing w:before="118"/>
              <w:ind w:left="57" w:right="96"/>
              <w:jc w:val="both"/>
              <w:rPr>
                <w:rFonts w:ascii="Times New Roman"/>
                <w:sz w:val="24"/>
              </w:rPr>
            </w:pPr>
            <w:ins w:id="325" w:author="Author">
              <w:r>
                <w:rPr>
                  <w:rFonts w:ascii="Times New Roman"/>
                  <w:sz w:val="24"/>
                </w:rPr>
                <w:lastRenderedPageBreak/>
                <w:t>0</w:t>
              </w:r>
            </w:ins>
            <w:r w:rsidR="00C12DC9">
              <w:rPr>
                <w:rFonts w:ascii="Times New Roman"/>
                <w:sz w:val="24"/>
              </w:rPr>
              <w:t>850</w:t>
            </w:r>
          </w:p>
        </w:tc>
        <w:tc>
          <w:tcPr>
            <w:tcW w:w="7590" w:type="dxa"/>
          </w:tcPr>
          <w:p w14:paraId="4DADDA83" w14:textId="557A4768"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w:t>
            </w:r>
            <w:ins w:id="326" w:author="Author">
              <w:r w:rsidR="00CB762B">
                <w:rPr>
                  <w:rFonts w:ascii="Times New Roman"/>
                  <w:b/>
                  <w:sz w:val="24"/>
                  <w:u w:val="thick" w:color="000000"/>
                </w:rPr>
                <w:t>4</w:t>
              </w:r>
            </w:ins>
            <w:del w:id="327" w:author="Author">
              <w:r w:rsidDel="00CB762B">
                <w:rPr>
                  <w:rFonts w:ascii="Times New Roman"/>
                  <w:b/>
                  <w:sz w:val="24"/>
                  <w:u w:val="thick" w:color="000000"/>
                </w:rPr>
                <w:delText xml:space="preserve"> </w:delText>
              </w:r>
            </w:del>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21A4AF3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points (a) and (b) of </w:t>
            </w:r>
            <w:r>
              <w:rPr>
                <w:rFonts w:ascii="Times New Roman"/>
                <w:spacing w:val="-1"/>
                <w:sz w:val="24"/>
              </w:rPr>
              <w:t>Article</w:t>
            </w:r>
            <w:r>
              <w:rPr>
                <w:rFonts w:ascii="Times New Roman"/>
                <w:spacing w:val="87"/>
                <w:sz w:val="24"/>
              </w:rPr>
              <w:t xml:space="preserve"> </w:t>
            </w:r>
            <w:r>
              <w:rPr>
                <w:rFonts w:ascii="Times New Roman"/>
                <w:spacing w:val="-1"/>
                <w:sz w:val="24"/>
              </w:rPr>
              <w:t>11(1)</w:t>
            </w:r>
            <w:r>
              <w:rPr>
                <w:rFonts w:ascii="Times New Roman"/>
                <w:sz w:val="24"/>
              </w:rPr>
              <w:t xml:space="preserve"> of</w:t>
            </w:r>
            <w:r>
              <w:rPr>
                <w:rFonts w:ascii="Times New Roman"/>
                <w:spacing w:val="59"/>
                <w:sz w:val="24"/>
              </w:rPr>
              <w:t xml:space="preserve"> </w:t>
            </w:r>
            <w:r>
              <w:rPr>
                <w:rFonts w:ascii="Times New Roman"/>
                <w:spacing w:val="-1"/>
                <w:sz w:val="24"/>
              </w:rPr>
              <w:t>Delegated Regulation (EU) 2015/61</w:t>
            </w:r>
            <w:r>
              <w:rPr>
                <w:rFonts w:ascii="Times New Roman"/>
                <w:sz w:val="24"/>
              </w:rPr>
              <w:t xml:space="preserve">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C12DC9" w:rsidRPr="00FE002E" w14:paraId="0DE95BB3" w14:textId="77777777" w:rsidTr="00FE0FF1">
        <w:trPr>
          <w:trHeight w:val="304"/>
        </w:trPr>
        <w:tc>
          <w:tcPr>
            <w:tcW w:w="1418" w:type="dxa"/>
          </w:tcPr>
          <w:p w14:paraId="35D6DB9E" w14:textId="01ADF7AE" w:rsidR="00C12DC9" w:rsidRPr="00AE380B" w:rsidRDefault="001B44D0" w:rsidP="00C12DC9">
            <w:pPr>
              <w:pStyle w:val="TableParagraph"/>
              <w:spacing w:before="118"/>
              <w:ind w:left="57" w:right="96"/>
              <w:jc w:val="both"/>
              <w:rPr>
                <w:rFonts w:ascii="Times New Roman"/>
                <w:sz w:val="24"/>
              </w:rPr>
            </w:pPr>
            <w:ins w:id="328" w:author="Author">
              <w:r>
                <w:rPr>
                  <w:rFonts w:ascii="Times New Roman"/>
                  <w:sz w:val="24"/>
                </w:rPr>
                <w:t>0</w:t>
              </w:r>
            </w:ins>
            <w:r w:rsidR="00C12DC9">
              <w:rPr>
                <w:rFonts w:ascii="Times New Roman"/>
                <w:sz w:val="24"/>
              </w:rPr>
              <w:t>860</w:t>
            </w:r>
          </w:p>
        </w:tc>
        <w:tc>
          <w:tcPr>
            <w:tcW w:w="7590" w:type="dxa"/>
          </w:tcPr>
          <w:p w14:paraId="0EB4139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2D61585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Delegated Regulation (EU) 2015/61</w:t>
            </w:r>
            <w:r>
              <w:rPr>
                <w:rFonts w:ascii="Times New Roman"/>
                <w:sz w:val="24"/>
              </w:rPr>
              <w:t>.</w:t>
            </w:r>
          </w:p>
          <w:p w14:paraId="0A879199"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41EE2F40" w14:textId="77777777" w:rsidTr="00FE0FF1">
        <w:trPr>
          <w:trHeight w:val="304"/>
        </w:trPr>
        <w:tc>
          <w:tcPr>
            <w:tcW w:w="1418" w:type="dxa"/>
          </w:tcPr>
          <w:p w14:paraId="4C6F8F95" w14:textId="6DE683C0" w:rsidR="00C12DC9" w:rsidRPr="00AE380B" w:rsidRDefault="001B44D0" w:rsidP="00C12DC9">
            <w:pPr>
              <w:pStyle w:val="TableParagraph"/>
              <w:spacing w:before="118"/>
              <w:ind w:left="57" w:right="96"/>
              <w:jc w:val="both"/>
              <w:rPr>
                <w:rFonts w:ascii="Times New Roman"/>
                <w:sz w:val="24"/>
              </w:rPr>
            </w:pPr>
            <w:ins w:id="329" w:author="Author">
              <w:r>
                <w:rPr>
                  <w:rFonts w:ascii="Times New Roman"/>
                  <w:sz w:val="24"/>
                </w:rPr>
                <w:t>0</w:t>
              </w:r>
            </w:ins>
            <w:r w:rsidR="00C12DC9">
              <w:rPr>
                <w:rFonts w:ascii="Times New Roman"/>
                <w:sz w:val="24"/>
              </w:rPr>
              <w:t>870</w:t>
            </w:r>
          </w:p>
        </w:tc>
        <w:tc>
          <w:tcPr>
            <w:tcW w:w="7590" w:type="dxa"/>
          </w:tcPr>
          <w:p w14:paraId="6EE431C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43557EC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point (a) of </w:t>
            </w:r>
            <w:r>
              <w:rPr>
                <w:rFonts w:ascii="Times New Roman"/>
                <w:spacing w:val="-1"/>
                <w:sz w:val="24"/>
              </w:rPr>
              <w:t>Article</w:t>
            </w:r>
            <w:r>
              <w:rPr>
                <w:rFonts w:ascii="Times New Roman"/>
                <w:spacing w:val="6"/>
                <w:sz w:val="24"/>
              </w:rPr>
              <w:t xml:space="preserve"> </w:t>
            </w:r>
            <w:r>
              <w:rPr>
                <w:rFonts w:ascii="Times New Roman"/>
                <w:spacing w:val="-1"/>
                <w:sz w:val="24"/>
              </w:rPr>
              <w:t>13(2)</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sidRPr="001820FB">
              <w:rPr>
                <w:rFonts w:ascii="Times New Roman"/>
                <w:spacing w:val="-1"/>
                <w:sz w:val="24"/>
              </w:rPr>
              <w:t xml:space="preserve"> all asset backed securities qualifying as Level 2B have credit quality step 1.</w:t>
            </w:r>
          </w:p>
        </w:tc>
      </w:tr>
      <w:tr w:rsidR="00C12DC9" w:rsidRPr="00FE002E" w14:paraId="5B2591CD" w14:textId="77777777" w:rsidTr="00FE0FF1">
        <w:trPr>
          <w:trHeight w:val="304"/>
        </w:trPr>
        <w:tc>
          <w:tcPr>
            <w:tcW w:w="1418" w:type="dxa"/>
          </w:tcPr>
          <w:p w14:paraId="69978D9A" w14:textId="0D2E9724" w:rsidR="00C12DC9" w:rsidRPr="00AE380B" w:rsidRDefault="001B44D0" w:rsidP="00C12DC9">
            <w:pPr>
              <w:pStyle w:val="TableParagraph"/>
              <w:spacing w:before="118"/>
              <w:ind w:left="57" w:right="96"/>
              <w:jc w:val="both"/>
              <w:rPr>
                <w:rFonts w:ascii="Times New Roman"/>
                <w:sz w:val="24"/>
              </w:rPr>
            </w:pPr>
            <w:ins w:id="330" w:author="Author">
              <w:r>
                <w:rPr>
                  <w:rFonts w:ascii="Times New Roman"/>
                  <w:sz w:val="24"/>
                </w:rPr>
                <w:t>0</w:t>
              </w:r>
            </w:ins>
            <w:r w:rsidR="00C12DC9">
              <w:rPr>
                <w:rFonts w:ascii="Times New Roman"/>
                <w:sz w:val="24"/>
              </w:rPr>
              <w:t>880</w:t>
            </w:r>
          </w:p>
        </w:tc>
        <w:tc>
          <w:tcPr>
            <w:tcW w:w="7590" w:type="dxa"/>
          </w:tcPr>
          <w:p w14:paraId="7620479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4F67C60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C12DC9" w:rsidRPr="00FE002E" w14:paraId="3C67E587" w14:textId="77777777" w:rsidTr="00FE0FF1">
        <w:trPr>
          <w:trHeight w:val="304"/>
        </w:trPr>
        <w:tc>
          <w:tcPr>
            <w:tcW w:w="1418" w:type="dxa"/>
          </w:tcPr>
          <w:p w14:paraId="4B573E56" w14:textId="00FC9941" w:rsidR="00C12DC9" w:rsidRPr="00AE380B" w:rsidRDefault="001B44D0" w:rsidP="00C12DC9">
            <w:pPr>
              <w:pStyle w:val="TableParagraph"/>
              <w:spacing w:before="118"/>
              <w:ind w:left="57" w:right="96"/>
              <w:jc w:val="both"/>
              <w:rPr>
                <w:rFonts w:ascii="Times New Roman"/>
                <w:sz w:val="24"/>
              </w:rPr>
            </w:pPr>
            <w:ins w:id="331" w:author="Author">
              <w:r>
                <w:rPr>
                  <w:rFonts w:ascii="Times New Roman"/>
                  <w:sz w:val="24"/>
                </w:rPr>
                <w:t>0</w:t>
              </w:r>
            </w:ins>
            <w:r w:rsidR="00C12DC9">
              <w:rPr>
                <w:rFonts w:ascii="Times New Roman"/>
                <w:sz w:val="24"/>
              </w:rPr>
              <w:t>890</w:t>
            </w:r>
          </w:p>
        </w:tc>
        <w:tc>
          <w:tcPr>
            <w:tcW w:w="7590" w:type="dxa"/>
          </w:tcPr>
          <w:p w14:paraId="6CFF53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1A2FF21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1CD926D7" w14:textId="77777777" w:rsidTr="00FE0FF1">
        <w:trPr>
          <w:trHeight w:val="304"/>
        </w:trPr>
        <w:tc>
          <w:tcPr>
            <w:tcW w:w="1418" w:type="dxa"/>
          </w:tcPr>
          <w:p w14:paraId="78DD3F36" w14:textId="5EC08542" w:rsidR="00C12DC9" w:rsidRPr="00AE380B" w:rsidRDefault="001B44D0" w:rsidP="00C12DC9">
            <w:pPr>
              <w:pStyle w:val="TableParagraph"/>
              <w:spacing w:before="118"/>
              <w:ind w:left="57" w:right="96"/>
              <w:jc w:val="both"/>
              <w:rPr>
                <w:rFonts w:ascii="Times New Roman"/>
                <w:sz w:val="24"/>
              </w:rPr>
            </w:pPr>
            <w:ins w:id="332" w:author="Author">
              <w:r>
                <w:rPr>
                  <w:rFonts w:ascii="Times New Roman"/>
                  <w:sz w:val="24"/>
                </w:rPr>
                <w:t>0</w:t>
              </w:r>
            </w:ins>
            <w:r w:rsidR="00C12DC9">
              <w:rPr>
                <w:rFonts w:ascii="Times New Roman"/>
                <w:sz w:val="24"/>
              </w:rPr>
              <w:t>900</w:t>
            </w:r>
          </w:p>
        </w:tc>
        <w:tc>
          <w:tcPr>
            <w:tcW w:w="7590" w:type="dxa"/>
          </w:tcPr>
          <w:p w14:paraId="5ACEEC4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4F4B7520"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C12DC9" w:rsidRPr="00FE002E" w14:paraId="5F9ACBC5" w14:textId="77777777" w:rsidTr="00FE0FF1">
        <w:trPr>
          <w:trHeight w:val="304"/>
        </w:trPr>
        <w:tc>
          <w:tcPr>
            <w:tcW w:w="1418" w:type="dxa"/>
          </w:tcPr>
          <w:p w14:paraId="51B3D441" w14:textId="75B03330" w:rsidR="00C12DC9" w:rsidRPr="00AE380B" w:rsidRDefault="001B44D0" w:rsidP="00C12DC9">
            <w:pPr>
              <w:pStyle w:val="TableParagraph"/>
              <w:spacing w:before="118"/>
              <w:ind w:left="57" w:right="96"/>
              <w:jc w:val="both"/>
              <w:rPr>
                <w:rFonts w:ascii="Times New Roman"/>
                <w:sz w:val="24"/>
              </w:rPr>
            </w:pPr>
            <w:ins w:id="333" w:author="Author">
              <w:r>
                <w:rPr>
                  <w:rFonts w:ascii="Times New Roman"/>
                  <w:sz w:val="24"/>
                </w:rPr>
                <w:t>0</w:t>
              </w:r>
            </w:ins>
            <w:r w:rsidR="00C12DC9">
              <w:rPr>
                <w:rFonts w:ascii="Times New Roman"/>
                <w:sz w:val="24"/>
              </w:rPr>
              <w:t>910</w:t>
            </w:r>
          </w:p>
        </w:tc>
        <w:tc>
          <w:tcPr>
            <w:tcW w:w="7590" w:type="dxa"/>
          </w:tcPr>
          <w:p w14:paraId="7AE2ACC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650A84F0"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C12DC9" w:rsidRPr="00FE002E" w14:paraId="2E0B0624" w14:textId="77777777" w:rsidTr="00FE0FF1">
        <w:trPr>
          <w:trHeight w:val="304"/>
        </w:trPr>
        <w:tc>
          <w:tcPr>
            <w:tcW w:w="1418" w:type="dxa"/>
          </w:tcPr>
          <w:p w14:paraId="50882393" w14:textId="11031A40" w:rsidR="00C12DC9" w:rsidRPr="00AE380B" w:rsidRDefault="001B44D0" w:rsidP="00C12DC9">
            <w:pPr>
              <w:pStyle w:val="TableParagraph"/>
              <w:spacing w:before="118"/>
              <w:ind w:left="57" w:right="96"/>
              <w:jc w:val="both"/>
              <w:rPr>
                <w:rFonts w:ascii="Times New Roman"/>
                <w:sz w:val="24"/>
              </w:rPr>
            </w:pPr>
            <w:ins w:id="334" w:author="Author">
              <w:r>
                <w:rPr>
                  <w:rFonts w:ascii="Times New Roman"/>
                  <w:sz w:val="24"/>
                </w:rPr>
                <w:t>0</w:t>
              </w:r>
            </w:ins>
            <w:r w:rsidR="00C12DC9">
              <w:rPr>
                <w:rFonts w:ascii="Times New Roman"/>
                <w:sz w:val="24"/>
              </w:rPr>
              <w:t>920</w:t>
            </w:r>
          </w:p>
        </w:tc>
        <w:tc>
          <w:tcPr>
            <w:tcW w:w="7590" w:type="dxa"/>
          </w:tcPr>
          <w:p w14:paraId="11C9A488"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FB9BEF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13E0B1A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ins w:id="335" w:author="Author">
              <w:r>
                <w:rPr>
                  <w:rFonts w:ascii="Times New Roman"/>
                  <w:spacing w:val="48"/>
                  <w:sz w:val="24"/>
                </w:rPr>
                <w:t xml:space="preserve">assets </w:t>
              </w:r>
            </w:ins>
            <w:del w:id="336" w:author="Author">
              <w:r w:rsidDel="00A531C6">
                <w:rPr>
                  <w:rFonts w:ascii="Times New Roman"/>
                  <w:sz w:val="24"/>
                </w:rPr>
                <w:delText>or</w:delText>
              </w:r>
              <w:r w:rsidDel="00A531C6">
                <w:rPr>
                  <w:rFonts w:ascii="Times New Roman"/>
                  <w:spacing w:val="49"/>
                  <w:sz w:val="24"/>
                </w:rPr>
                <w:delText xml:space="preserve"> </w:delText>
              </w:r>
              <w:r w:rsidDel="00A531C6">
                <w:rPr>
                  <w:rFonts w:ascii="Times New Roman"/>
                  <w:spacing w:val="-1"/>
                  <w:sz w:val="24"/>
                </w:rPr>
                <w:delText>own</w:delText>
              </w:r>
              <w:r w:rsidDel="00A531C6">
                <w:rPr>
                  <w:rFonts w:ascii="Times New Roman"/>
                  <w:spacing w:val="49"/>
                  <w:sz w:val="24"/>
                </w:rPr>
                <w:delText xml:space="preserve"> </w:delText>
              </w:r>
              <w:r w:rsidDel="00A531C6">
                <w:rPr>
                  <w:rFonts w:ascii="Times New Roman"/>
                  <w:spacing w:val="-1"/>
                  <w:sz w:val="24"/>
                </w:rPr>
                <w:delText>issuances</w:delText>
              </w:r>
              <w:r w:rsidDel="00A531C6">
                <w:rPr>
                  <w:rFonts w:ascii="Times New Roman"/>
                  <w:spacing w:val="48"/>
                  <w:sz w:val="24"/>
                </w:rPr>
                <w:delText xml:space="preserve"> </w:delText>
              </w:r>
            </w:del>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C12DC9" w:rsidRPr="00FE002E" w14:paraId="2F234B1F" w14:textId="77777777" w:rsidTr="00FE0FF1">
        <w:trPr>
          <w:trHeight w:val="304"/>
        </w:trPr>
        <w:tc>
          <w:tcPr>
            <w:tcW w:w="1418" w:type="dxa"/>
          </w:tcPr>
          <w:p w14:paraId="77F763B3" w14:textId="687B4EA9" w:rsidR="00C12DC9" w:rsidRPr="00AE380B" w:rsidRDefault="001B44D0" w:rsidP="00C12DC9">
            <w:pPr>
              <w:pStyle w:val="TableParagraph"/>
              <w:spacing w:before="118"/>
              <w:ind w:left="57" w:right="96"/>
              <w:jc w:val="both"/>
              <w:rPr>
                <w:rFonts w:ascii="Times New Roman"/>
                <w:sz w:val="24"/>
              </w:rPr>
            </w:pPr>
            <w:ins w:id="337" w:author="Author">
              <w:r>
                <w:rPr>
                  <w:rFonts w:ascii="Times New Roman"/>
                  <w:sz w:val="24"/>
                </w:rPr>
                <w:t>0</w:t>
              </w:r>
            </w:ins>
            <w:r w:rsidR="00C12DC9">
              <w:rPr>
                <w:rFonts w:ascii="Times New Roman"/>
                <w:sz w:val="24"/>
              </w:rPr>
              <w:t>930</w:t>
            </w:r>
          </w:p>
        </w:tc>
        <w:tc>
          <w:tcPr>
            <w:tcW w:w="7590" w:type="dxa"/>
          </w:tcPr>
          <w:p w14:paraId="68B8B4F3"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102AFE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lastRenderedPageBreak/>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C36CF0C" w14:textId="77777777" w:rsidTr="00FE0FF1">
        <w:trPr>
          <w:trHeight w:val="304"/>
        </w:trPr>
        <w:tc>
          <w:tcPr>
            <w:tcW w:w="1418" w:type="dxa"/>
          </w:tcPr>
          <w:p w14:paraId="7805B70E" w14:textId="24BC21A5" w:rsidR="00C12DC9" w:rsidRPr="00AE380B" w:rsidRDefault="001B44D0" w:rsidP="00C12DC9">
            <w:pPr>
              <w:pStyle w:val="TableParagraph"/>
              <w:spacing w:before="118"/>
              <w:ind w:left="57" w:right="96"/>
              <w:jc w:val="both"/>
              <w:rPr>
                <w:rFonts w:ascii="Times New Roman"/>
                <w:sz w:val="24"/>
              </w:rPr>
            </w:pPr>
            <w:ins w:id="338" w:author="Author">
              <w:r>
                <w:rPr>
                  <w:rFonts w:ascii="Times New Roman"/>
                  <w:sz w:val="24"/>
                </w:rPr>
                <w:lastRenderedPageBreak/>
                <w:t>0</w:t>
              </w:r>
            </w:ins>
            <w:r w:rsidR="00C12DC9">
              <w:rPr>
                <w:rFonts w:ascii="Times New Roman"/>
                <w:sz w:val="24"/>
              </w:rPr>
              <w:t>940</w:t>
            </w:r>
          </w:p>
        </w:tc>
        <w:tc>
          <w:tcPr>
            <w:tcW w:w="7590" w:type="dxa"/>
          </w:tcPr>
          <w:p w14:paraId="0E4C8947"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293B1F9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1F514CD8" w14:textId="77777777" w:rsidTr="00FE0FF1">
        <w:trPr>
          <w:trHeight w:val="304"/>
        </w:trPr>
        <w:tc>
          <w:tcPr>
            <w:tcW w:w="1418" w:type="dxa"/>
          </w:tcPr>
          <w:p w14:paraId="3DB1E33D" w14:textId="271CA7F3" w:rsidR="00C12DC9" w:rsidRPr="00AE380B" w:rsidRDefault="001B44D0" w:rsidP="00C12DC9">
            <w:pPr>
              <w:pStyle w:val="TableParagraph"/>
              <w:spacing w:before="118"/>
              <w:ind w:left="57" w:right="96"/>
              <w:jc w:val="both"/>
              <w:rPr>
                <w:rFonts w:ascii="Times New Roman"/>
                <w:sz w:val="24"/>
              </w:rPr>
            </w:pPr>
            <w:ins w:id="339" w:author="Author">
              <w:r>
                <w:rPr>
                  <w:rFonts w:ascii="Times New Roman"/>
                  <w:sz w:val="24"/>
                </w:rPr>
                <w:t>0</w:t>
              </w:r>
            </w:ins>
            <w:r w:rsidR="00C12DC9">
              <w:rPr>
                <w:rFonts w:ascii="Times New Roman"/>
                <w:sz w:val="24"/>
              </w:rPr>
              <w:t>950</w:t>
            </w:r>
          </w:p>
        </w:tc>
        <w:tc>
          <w:tcPr>
            <w:tcW w:w="7590" w:type="dxa"/>
          </w:tcPr>
          <w:p w14:paraId="6C6779D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58BB2A44"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C12DC9" w:rsidRPr="00FE002E" w14:paraId="60E316A7" w14:textId="77777777" w:rsidTr="00FE0FF1">
        <w:trPr>
          <w:trHeight w:val="304"/>
        </w:trPr>
        <w:tc>
          <w:tcPr>
            <w:tcW w:w="1418" w:type="dxa"/>
          </w:tcPr>
          <w:p w14:paraId="0CFDC1A7" w14:textId="49FF54AA" w:rsidR="00C12DC9" w:rsidRPr="00AE380B" w:rsidRDefault="001B44D0" w:rsidP="00C12DC9">
            <w:pPr>
              <w:pStyle w:val="TableParagraph"/>
              <w:spacing w:before="118"/>
              <w:ind w:left="57" w:right="96"/>
              <w:jc w:val="both"/>
              <w:rPr>
                <w:rFonts w:ascii="Times New Roman"/>
                <w:sz w:val="24"/>
              </w:rPr>
            </w:pPr>
            <w:ins w:id="340" w:author="Author">
              <w:r>
                <w:rPr>
                  <w:rFonts w:ascii="Times New Roman"/>
                  <w:sz w:val="24"/>
                </w:rPr>
                <w:t>0</w:t>
              </w:r>
            </w:ins>
            <w:r w:rsidR="00C12DC9">
              <w:rPr>
                <w:rFonts w:ascii="Times New Roman"/>
                <w:sz w:val="24"/>
              </w:rPr>
              <w:t>960</w:t>
            </w:r>
          </w:p>
        </w:tc>
        <w:tc>
          <w:tcPr>
            <w:tcW w:w="7590" w:type="dxa"/>
          </w:tcPr>
          <w:p w14:paraId="7DFAEC9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1E52932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C12DC9" w:rsidRPr="00FE002E" w14:paraId="0B87DE0A" w14:textId="77777777" w:rsidTr="00FE0FF1">
        <w:trPr>
          <w:trHeight w:val="304"/>
        </w:trPr>
        <w:tc>
          <w:tcPr>
            <w:tcW w:w="1418" w:type="dxa"/>
          </w:tcPr>
          <w:p w14:paraId="02E8F151" w14:textId="03D9DCF6" w:rsidR="00C12DC9" w:rsidRPr="00AE380B" w:rsidRDefault="001B44D0" w:rsidP="00C12DC9">
            <w:pPr>
              <w:pStyle w:val="TableParagraph"/>
              <w:spacing w:before="118"/>
              <w:ind w:left="57" w:right="96"/>
              <w:jc w:val="both"/>
              <w:rPr>
                <w:rFonts w:ascii="Times New Roman"/>
                <w:sz w:val="24"/>
              </w:rPr>
            </w:pPr>
            <w:ins w:id="341" w:author="Author">
              <w:r>
                <w:rPr>
                  <w:rFonts w:ascii="Times New Roman"/>
                  <w:sz w:val="24"/>
                </w:rPr>
                <w:t>0</w:t>
              </w:r>
            </w:ins>
            <w:r w:rsidR="00C12DC9">
              <w:rPr>
                <w:rFonts w:ascii="Times New Roman"/>
                <w:sz w:val="24"/>
              </w:rPr>
              <w:t>970</w:t>
            </w:r>
          </w:p>
        </w:tc>
        <w:tc>
          <w:tcPr>
            <w:tcW w:w="7590" w:type="dxa"/>
          </w:tcPr>
          <w:p w14:paraId="3D7E727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36F90D8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C12DC9" w:rsidRPr="00FE002E" w14:paraId="11F55E0E" w14:textId="77777777" w:rsidTr="00FE0FF1">
        <w:trPr>
          <w:trHeight w:val="304"/>
        </w:trPr>
        <w:tc>
          <w:tcPr>
            <w:tcW w:w="1418" w:type="dxa"/>
          </w:tcPr>
          <w:p w14:paraId="765DE6BE" w14:textId="56FC7A77" w:rsidR="00C12DC9" w:rsidRPr="00AE380B" w:rsidRDefault="001B44D0" w:rsidP="00C12DC9">
            <w:pPr>
              <w:pStyle w:val="TableParagraph"/>
              <w:spacing w:before="118"/>
              <w:ind w:left="57" w:right="96"/>
              <w:jc w:val="both"/>
              <w:rPr>
                <w:rFonts w:ascii="Times New Roman"/>
                <w:sz w:val="24"/>
              </w:rPr>
            </w:pPr>
            <w:ins w:id="342" w:author="Author">
              <w:r>
                <w:rPr>
                  <w:rFonts w:ascii="Times New Roman"/>
                  <w:sz w:val="24"/>
                </w:rPr>
                <w:t>0</w:t>
              </w:r>
            </w:ins>
            <w:r w:rsidR="00C12DC9">
              <w:rPr>
                <w:rFonts w:ascii="Times New Roman"/>
                <w:sz w:val="24"/>
              </w:rPr>
              <w:t>980</w:t>
            </w:r>
          </w:p>
        </w:tc>
        <w:tc>
          <w:tcPr>
            <w:tcW w:w="7590" w:type="dxa"/>
          </w:tcPr>
          <w:p w14:paraId="0B6A014F"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CC0F7F5"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del w:id="343" w:author="Author">
              <w:r w:rsidDel="00A54B2C">
                <w:rPr>
                  <w:rFonts w:ascii="Times New Roman"/>
                  <w:sz w:val="24"/>
                </w:rPr>
                <w:delText>.</w:delText>
              </w:r>
            </w:del>
            <w:ins w:id="344" w:author="Author">
              <w:r>
                <w:rPr>
                  <w:rFonts w:ascii="Times New Roman"/>
                  <w:sz w:val="24"/>
                </w:rPr>
                <w:t xml:space="preserve"> and 3.7a</w:t>
              </w:r>
            </w:ins>
            <w:r>
              <w:rPr>
                <w:rFonts w:ascii="Times New Roman"/>
                <w:sz w:val="24"/>
              </w:rPr>
              <w:t>.</w:t>
            </w:r>
          </w:p>
        </w:tc>
      </w:tr>
      <w:tr w:rsidR="00C12DC9" w:rsidRPr="00FE002E" w14:paraId="4C48FCFA" w14:textId="77777777" w:rsidTr="00FE0FF1">
        <w:trPr>
          <w:trHeight w:val="304"/>
        </w:trPr>
        <w:tc>
          <w:tcPr>
            <w:tcW w:w="1418" w:type="dxa"/>
          </w:tcPr>
          <w:p w14:paraId="0D25EFDE" w14:textId="79F1A93E" w:rsidR="00C12DC9" w:rsidRPr="00AE380B" w:rsidRDefault="001B44D0" w:rsidP="00C12DC9">
            <w:pPr>
              <w:pStyle w:val="TableParagraph"/>
              <w:spacing w:before="118"/>
              <w:ind w:left="57" w:right="96"/>
              <w:jc w:val="both"/>
              <w:rPr>
                <w:rFonts w:ascii="Times New Roman"/>
                <w:sz w:val="24"/>
              </w:rPr>
            </w:pPr>
            <w:ins w:id="345" w:author="Author">
              <w:r>
                <w:rPr>
                  <w:rFonts w:ascii="Times New Roman"/>
                  <w:sz w:val="24"/>
                </w:rPr>
                <w:t>0</w:t>
              </w:r>
            </w:ins>
            <w:r w:rsidR="00C12DC9">
              <w:rPr>
                <w:rFonts w:ascii="Times New Roman"/>
                <w:sz w:val="24"/>
              </w:rPr>
              <w:t>990</w:t>
            </w:r>
          </w:p>
        </w:tc>
        <w:tc>
          <w:tcPr>
            <w:tcW w:w="7590" w:type="dxa"/>
          </w:tcPr>
          <w:p w14:paraId="036FD4A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743D6BD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7360311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 xml:space="preserve">Securities and securities flows from other </w:t>
            </w:r>
            <w:ins w:id="346" w:author="Author">
              <w:r>
                <w:rPr>
                  <w:rFonts w:ascii="Times New Roman"/>
                  <w:spacing w:val="-1"/>
                  <w:sz w:val="24"/>
                </w:rPr>
                <w:t>non-</w:t>
              </w:r>
            </w:ins>
            <w:r w:rsidRPr="00312143">
              <w:rPr>
                <w:rFonts w:ascii="Times New Roman"/>
                <w:spacing w:val="-1"/>
                <w:sz w:val="24"/>
              </w:rPr>
              <w:t xml:space="preserve">tradable assets in the form of intragroup </w:t>
            </w:r>
            <w:ins w:id="347" w:author="Author">
              <w:r>
                <w:rPr>
                  <w:rFonts w:ascii="Times New Roman"/>
                  <w:spacing w:val="-1"/>
                  <w:sz w:val="24"/>
                </w:rPr>
                <w:t xml:space="preserve">assets </w:t>
              </w:r>
            </w:ins>
            <w:del w:id="348" w:author="Author">
              <w:r w:rsidRPr="00312143" w:rsidDel="00A531C6">
                <w:rPr>
                  <w:rFonts w:ascii="Times New Roman"/>
                  <w:spacing w:val="-1"/>
                  <w:sz w:val="24"/>
                </w:rPr>
                <w:delText xml:space="preserve">or own issuances </w:delText>
              </w:r>
            </w:del>
            <w:r w:rsidRPr="00312143">
              <w:rPr>
                <w:rFonts w:ascii="Times New Roman"/>
                <w:spacing w:val="-1"/>
                <w:sz w:val="24"/>
              </w:rPr>
              <w:t>shall not be reported in the counterbalancing capacity. Nevertheless, cash flows from such items shall be reported in the relevant part of section 1 and 2 of the template.</w:t>
            </w:r>
          </w:p>
        </w:tc>
      </w:tr>
      <w:tr w:rsidR="00C12DC9" w:rsidRPr="00FE002E" w14:paraId="11DDD079" w14:textId="77777777" w:rsidTr="00FE0FF1">
        <w:trPr>
          <w:trHeight w:val="304"/>
          <w:ins w:id="349" w:author="Author"/>
        </w:trPr>
        <w:tc>
          <w:tcPr>
            <w:tcW w:w="1418" w:type="dxa"/>
          </w:tcPr>
          <w:p w14:paraId="271DDBC3" w14:textId="3C9CA4EF" w:rsidR="00C12DC9" w:rsidRDefault="001B44D0" w:rsidP="00C12DC9">
            <w:pPr>
              <w:pStyle w:val="TableParagraph"/>
              <w:spacing w:before="118"/>
              <w:ind w:left="57" w:right="96"/>
              <w:jc w:val="both"/>
              <w:rPr>
                <w:ins w:id="350" w:author="Author"/>
                <w:rFonts w:ascii="Times New Roman"/>
                <w:sz w:val="24"/>
              </w:rPr>
            </w:pPr>
            <w:ins w:id="351" w:author="Author">
              <w:r>
                <w:rPr>
                  <w:rFonts w:ascii="Times New Roman"/>
                  <w:sz w:val="24"/>
                </w:rPr>
                <w:t>0</w:t>
              </w:r>
              <w:r w:rsidR="00C12DC9">
                <w:rPr>
                  <w:rFonts w:ascii="Times New Roman"/>
                  <w:sz w:val="24"/>
                </w:rPr>
                <w:t>991</w:t>
              </w:r>
            </w:ins>
          </w:p>
        </w:tc>
        <w:tc>
          <w:tcPr>
            <w:tcW w:w="7590" w:type="dxa"/>
          </w:tcPr>
          <w:p w14:paraId="3F84929E" w14:textId="77777777" w:rsidR="00C12DC9" w:rsidRDefault="00C12DC9" w:rsidP="00C12DC9">
            <w:pPr>
              <w:pStyle w:val="TableParagraph"/>
              <w:spacing w:before="118"/>
              <w:ind w:left="102"/>
              <w:rPr>
                <w:ins w:id="352" w:author="Author"/>
                <w:rFonts w:ascii="Times New Roman" w:eastAsia="Times New Roman" w:hAnsi="Times New Roman" w:cs="Times New Roman"/>
                <w:sz w:val="24"/>
                <w:szCs w:val="24"/>
              </w:rPr>
            </w:pPr>
            <w:ins w:id="353" w:author="Author">
              <w:r>
                <w:rPr>
                  <w:rFonts w:ascii="Times New Roman"/>
                  <w:b/>
                  <w:sz w:val="24"/>
                  <w:u w:val="thick" w:color="000000"/>
                </w:rPr>
                <w:t>3.7a own issuances eligible for central banks</w:t>
              </w:r>
            </w:ins>
          </w:p>
          <w:p w14:paraId="5BF99BE0" w14:textId="77777777" w:rsidR="00C12DC9" w:rsidRDefault="00C12DC9" w:rsidP="00C12DC9">
            <w:pPr>
              <w:pStyle w:val="TableParagraph"/>
              <w:spacing w:before="118"/>
              <w:ind w:left="102"/>
              <w:jc w:val="both"/>
              <w:rPr>
                <w:ins w:id="354" w:author="Author"/>
                <w:rFonts w:ascii="Times New Roman"/>
                <w:b/>
                <w:sz w:val="24"/>
                <w:u w:val="thick" w:color="000000"/>
              </w:rPr>
            </w:pPr>
            <w:ins w:id="355" w:author="Author">
              <w:r w:rsidRPr="002B5190">
                <w:rPr>
                  <w:rFonts w:ascii="Times New Roman"/>
                  <w:spacing w:val="-1"/>
                  <w:sz w:val="24"/>
                </w:rPr>
                <w:t>Secured debt instruments issued by the institution that are</w:t>
              </w:r>
              <w:r>
                <w:rPr>
                  <w:rFonts w:ascii="Times New Roman"/>
                  <w:spacing w:val="-1"/>
                  <w:sz w:val="24"/>
                </w:rPr>
                <w:t xml:space="preserve"> central bank eligible and</w:t>
              </w:r>
              <w:r w:rsidRPr="002B5190">
                <w:rPr>
                  <w:rFonts w:ascii="Times New Roman"/>
                  <w:spacing w:val="-1"/>
                  <w:sz w:val="24"/>
                </w:rPr>
                <w:t xml:space="preserve"> retained on the institution</w:t>
              </w:r>
              <w:r w:rsidRPr="002B5190">
                <w:rPr>
                  <w:rFonts w:ascii="Times New Roman"/>
                  <w:spacing w:val="-1"/>
                  <w:sz w:val="24"/>
                </w:rPr>
                <w:t>’</w:t>
              </w:r>
              <w:r>
                <w:rPr>
                  <w:rFonts w:ascii="Times New Roman"/>
                  <w:spacing w:val="-1"/>
                  <w:sz w:val="24"/>
                </w:rPr>
                <w:t>s balance sheet and</w:t>
              </w:r>
              <w:r w:rsidRPr="002B5190">
                <w:rPr>
                  <w:rFonts w:ascii="Times New Roman"/>
                  <w:spacing w:val="-1"/>
                  <w:sz w:val="24"/>
                </w:rPr>
                <w:t xml:space="preserve"> to which the institution has direct access at its level of consolidation</w:t>
              </w:r>
              <w:r>
                <w:rPr>
                  <w:rFonts w:ascii="Times New Roman"/>
                  <w:spacing w:val="-1"/>
                  <w:sz w:val="24"/>
                </w:rPr>
                <w:t>.</w:t>
              </w:r>
            </w:ins>
          </w:p>
        </w:tc>
      </w:tr>
      <w:tr w:rsidR="00C12DC9" w:rsidRPr="00FE002E" w14:paraId="4367689A" w14:textId="77777777" w:rsidTr="00FE0FF1">
        <w:trPr>
          <w:trHeight w:val="304"/>
        </w:trPr>
        <w:tc>
          <w:tcPr>
            <w:tcW w:w="1418" w:type="dxa"/>
          </w:tcPr>
          <w:p w14:paraId="05935B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4BDAE2E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273F53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lastRenderedPageBreak/>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C12DC9" w:rsidRPr="00FE002E" w14:paraId="06B699EE" w14:textId="77777777" w:rsidTr="00FE0FF1">
        <w:trPr>
          <w:trHeight w:val="304"/>
        </w:trPr>
        <w:tc>
          <w:tcPr>
            <w:tcW w:w="1418" w:type="dxa"/>
          </w:tcPr>
          <w:p w14:paraId="7124A1B3"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255C545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621CD22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point (b) of </w:t>
            </w:r>
            <w:r>
              <w:rPr>
                <w:rFonts w:ascii="Times New Roman"/>
                <w:spacing w:val="-1"/>
                <w:sz w:val="24"/>
              </w:rPr>
              <w:t>Article 19(1)</w:t>
            </w:r>
            <w:r>
              <w:rPr>
                <w:rFonts w:ascii="Times New Roman"/>
                <w:sz w:val="24"/>
              </w:rPr>
              <w:t xml:space="preserve"> of</w:t>
            </w:r>
            <w:r>
              <w:rPr>
                <w:rFonts w:ascii="Times New Roman"/>
                <w:spacing w:val="-1"/>
                <w:sz w:val="24"/>
              </w:rPr>
              <w:t xml:space="preserve"> Delegated Regulation (EU) 2015/61</w:t>
            </w:r>
            <w:r>
              <w:rPr>
                <w:rFonts w:ascii="Times New Roman"/>
                <w:sz w:val="24"/>
              </w:rPr>
              <w:t>.</w:t>
            </w:r>
          </w:p>
        </w:tc>
      </w:tr>
      <w:tr w:rsidR="00C12DC9" w:rsidRPr="00FE002E" w14:paraId="07EF9C52" w14:textId="77777777" w:rsidTr="00FE0FF1">
        <w:trPr>
          <w:trHeight w:val="304"/>
        </w:trPr>
        <w:tc>
          <w:tcPr>
            <w:tcW w:w="1418" w:type="dxa"/>
          </w:tcPr>
          <w:p w14:paraId="263BF3B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5D119E37"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Delegated Regulation (EU) 2015/61</w:t>
            </w:r>
            <w:r>
              <w:rPr>
                <w:rFonts w:ascii="Times New Roman"/>
                <w:sz w:val="24"/>
              </w:rPr>
              <w:t>.</w:t>
            </w:r>
          </w:p>
        </w:tc>
      </w:tr>
      <w:tr w:rsidR="00C12DC9" w:rsidRPr="00FE002E" w14:paraId="536FEC53" w14:textId="77777777" w:rsidTr="00FE0FF1">
        <w:trPr>
          <w:trHeight w:val="304"/>
        </w:trPr>
        <w:tc>
          <w:tcPr>
            <w:tcW w:w="1418" w:type="dxa"/>
          </w:tcPr>
          <w:p w14:paraId="0E4C9E5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6290433A"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65856D49" w14:textId="77777777" w:rsidTr="00FE0FF1">
        <w:trPr>
          <w:trHeight w:val="304"/>
        </w:trPr>
        <w:tc>
          <w:tcPr>
            <w:tcW w:w="1418" w:type="dxa"/>
          </w:tcPr>
          <w:p w14:paraId="07CA0758"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4955395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C12DC9" w:rsidRPr="00FE002E" w14:paraId="50170D3A" w14:textId="77777777" w:rsidTr="00FE0FF1">
        <w:trPr>
          <w:trHeight w:val="304"/>
        </w:trPr>
        <w:tc>
          <w:tcPr>
            <w:tcW w:w="1418" w:type="dxa"/>
          </w:tcPr>
          <w:p w14:paraId="4ABE699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AE380B"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4323D10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7C4CC891" w14:textId="77777777" w:rsidTr="00FE0FF1">
        <w:trPr>
          <w:trHeight w:val="304"/>
        </w:trPr>
        <w:tc>
          <w:tcPr>
            <w:tcW w:w="1418" w:type="dxa"/>
          </w:tcPr>
          <w:p w14:paraId="1F63447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7FABC90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C12DC9" w:rsidRPr="00FE002E" w14:paraId="538A1B13" w14:textId="77777777" w:rsidTr="00FE0FF1">
        <w:trPr>
          <w:trHeight w:val="304"/>
        </w:trPr>
        <w:tc>
          <w:tcPr>
            <w:tcW w:w="1418" w:type="dxa"/>
          </w:tcPr>
          <w:p w14:paraId="28B76295"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239984D8"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C12DC9" w:rsidRPr="00FE002E" w14:paraId="10D7A546" w14:textId="77777777" w:rsidTr="00FE0FF1">
        <w:trPr>
          <w:trHeight w:val="304"/>
        </w:trPr>
        <w:tc>
          <w:tcPr>
            <w:tcW w:w="1418" w:type="dxa"/>
          </w:tcPr>
          <w:p w14:paraId="743D821D"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D0AC29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C12DC9" w:rsidRPr="00FE002E" w14:paraId="488B2CF7" w14:textId="77777777" w:rsidTr="00C54FC2">
        <w:trPr>
          <w:trHeight w:val="304"/>
        </w:trPr>
        <w:tc>
          <w:tcPr>
            <w:tcW w:w="1418" w:type="dxa"/>
            <w:shd w:val="clear" w:color="auto" w:fill="E5E5E6" w:themeFill="accent2" w:themeFillTint="33"/>
          </w:tcPr>
          <w:p w14:paraId="3BEC2B6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AE380B" w:rsidRDefault="00C12DC9" w:rsidP="00C12DC9">
            <w:pPr>
              <w:pStyle w:val="TableParagraph"/>
              <w:spacing w:before="119"/>
              <w:ind w:left="102"/>
              <w:rPr>
                <w:rFonts w:ascii="Times New Roman"/>
                <w:b/>
                <w:sz w:val="24"/>
              </w:rPr>
            </w:pPr>
            <w:r w:rsidRPr="00AE380B">
              <w:rPr>
                <w:rFonts w:ascii="Times New Roman"/>
                <w:b/>
                <w:sz w:val="24"/>
              </w:rPr>
              <w:t>4 CONTINGENCIES</w:t>
            </w:r>
          </w:p>
          <w:p w14:paraId="715AEEE1"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C12DC9" w:rsidRPr="00FE002E" w14:paraId="587E7822" w14:textId="77777777" w:rsidTr="00FE0FF1">
        <w:trPr>
          <w:trHeight w:val="304"/>
        </w:trPr>
        <w:tc>
          <w:tcPr>
            <w:tcW w:w="1418" w:type="dxa"/>
          </w:tcPr>
          <w:p w14:paraId="1E48EA0E"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1090</w:t>
            </w:r>
          </w:p>
        </w:tc>
        <w:tc>
          <w:tcPr>
            <w:tcW w:w="7590" w:type="dxa"/>
          </w:tcPr>
          <w:p w14:paraId="6E47EB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8192A7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C12DC9" w:rsidRPr="00FE002E" w14:paraId="042786FD" w14:textId="77777777" w:rsidTr="00FE0FF1">
        <w:trPr>
          <w:trHeight w:val="304"/>
          <w:ins w:id="356" w:author="Author"/>
        </w:trPr>
        <w:tc>
          <w:tcPr>
            <w:tcW w:w="1418" w:type="dxa"/>
          </w:tcPr>
          <w:p w14:paraId="06D3A1F2" w14:textId="77777777" w:rsidR="00C12DC9" w:rsidRDefault="00C12DC9" w:rsidP="00C12DC9">
            <w:pPr>
              <w:pStyle w:val="TableParagraph"/>
              <w:spacing w:before="118"/>
              <w:ind w:left="57" w:right="96"/>
              <w:jc w:val="both"/>
              <w:rPr>
                <w:ins w:id="357" w:author="Author"/>
                <w:rFonts w:ascii="Times New Roman"/>
                <w:sz w:val="24"/>
              </w:rPr>
            </w:pPr>
            <w:ins w:id="358" w:author="Author">
              <w:r>
                <w:rPr>
                  <w:rFonts w:ascii="Times New Roman"/>
                  <w:sz w:val="24"/>
                </w:rPr>
                <w:lastRenderedPageBreak/>
                <w:t>1091</w:t>
              </w:r>
            </w:ins>
          </w:p>
        </w:tc>
        <w:tc>
          <w:tcPr>
            <w:tcW w:w="7590" w:type="dxa"/>
          </w:tcPr>
          <w:p w14:paraId="7FF88279" w14:textId="77777777" w:rsidR="00C12DC9" w:rsidRDefault="00C12DC9" w:rsidP="00C12DC9">
            <w:pPr>
              <w:pStyle w:val="TableParagraph"/>
              <w:spacing w:before="119"/>
              <w:ind w:left="102"/>
              <w:rPr>
                <w:ins w:id="359" w:author="Author"/>
                <w:rFonts w:ascii="Times New Roman"/>
                <w:b/>
                <w:sz w:val="24"/>
                <w:u w:val="thick" w:color="000000"/>
              </w:rPr>
            </w:pPr>
            <w:ins w:id="360" w:author="Author">
              <w:r>
                <w:rPr>
                  <w:rFonts w:ascii="Times New Roman"/>
                  <w:b/>
                  <w:sz w:val="24"/>
                  <w:u w:val="thick" w:color="000000"/>
                </w:rPr>
                <w:t xml:space="preserve">4.1.0.1 </w:t>
              </w:r>
              <w:r w:rsidRPr="001011F0">
                <w:rPr>
                  <w:rFonts w:ascii="Times New Roman"/>
                  <w:b/>
                  <w:sz w:val="24"/>
                  <w:u w:val="thick" w:color="000000"/>
                </w:rPr>
                <w:t>of which: Intragroup or IPS</w:t>
              </w:r>
            </w:ins>
          </w:p>
          <w:p w14:paraId="7BB259AF" w14:textId="77777777" w:rsidR="00C12DC9" w:rsidRDefault="00C12DC9" w:rsidP="00C12DC9">
            <w:pPr>
              <w:pStyle w:val="TableParagraph"/>
              <w:spacing w:before="119"/>
              <w:ind w:left="102"/>
              <w:rPr>
                <w:ins w:id="361" w:author="Author"/>
                <w:rFonts w:ascii="Times New Roman"/>
                <w:b/>
                <w:sz w:val="24"/>
                <w:u w:val="thick" w:color="000000"/>
              </w:rPr>
            </w:pPr>
            <w:ins w:id="362" w:author="Author">
              <w:r>
                <w:rPr>
                  <w:rFonts w:ascii="Times New Roman"/>
                  <w:sz w:val="24"/>
                </w:rPr>
                <w:t>The amount of</w:t>
              </w:r>
              <w:r>
                <w:rPr>
                  <w:rFonts w:ascii="Times New Roman"/>
                  <w:spacing w:val="28"/>
                  <w:sz w:val="24"/>
                </w:rPr>
                <w:t xml:space="preserve"> </w:t>
              </w:r>
              <w:r>
                <w:rPr>
                  <w:rFonts w:ascii="Times New Roman"/>
                  <w:spacing w:val="-1"/>
                  <w:sz w:val="24"/>
                </w:rPr>
                <w:t>contingencies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4.1</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256C81BC" w14:textId="77777777" w:rsidTr="00FE0FF1">
        <w:trPr>
          <w:trHeight w:val="304"/>
        </w:trPr>
        <w:tc>
          <w:tcPr>
            <w:tcW w:w="1418" w:type="dxa"/>
          </w:tcPr>
          <w:p w14:paraId="7B72477C" w14:textId="77777777" w:rsidR="00C12DC9" w:rsidRPr="00AE380B" w:rsidRDefault="00C12DC9" w:rsidP="00EE3FDD">
            <w:pPr>
              <w:pStyle w:val="TableParagraph"/>
              <w:spacing w:before="118"/>
              <w:ind w:left="57" w:right="96"/>
              <w:jc w:val="both"/>
              <w:rPr>
                <w:rFonts w:ascii="Times New Roman"/>
                <w:sz w:val="24"/>
              </w:rPr>
            </w:pPr>
            <w:r>
              <w:rPr>
                <w:rFonts w:ascii="Times New Roman"/>
                <w:sz w:val="24"/>
              </w:rPr>
              <w:t>1</w:t>
            </w:r>
            <w:del w:id="363" w:author="Author">
              <w:r w:rsidDel="00EE3FDD">
                <w:rPr>
                  <w:rFonts w:ascii="Times New Roman"/>
                  <w:sz w:val="24"/>
                </w:rPr>
                <w:delText>0</w:delText>
              </w:r>
            </w:del>
            <w:r>
              <w:rPr>
                <w:rFonts w:ascii="Times New Roman"/>
                <w:sz w:val="24"/>
              </w:rPr>
              <w:t>1</w:t>
            </w:r>
            <w:ins w:id="364" w:author="Author">
              <w:r w:rsidR="00EE3FDD">
                <w:rPr>
                  <w:rFonts w:ascii="Times New Roman"/>
                  <w:sz w:val="24"/>
                </w:rPr>
                <w:t>0</w:t>
              </w:r>
            </w:ins>
            <w:r>
              <w:rPr>
                <w:rFonts w:ascii="Times New Roman"/>
                <w:sz w:val="24"/>
              </w:rPr>
              <w:t>0</w:t>
            </w:r>
          </w:p>
        </w:tc>
        <w:tc>
          <w:tcPr>
            <w:tcW w:w="7590" w:type="dxa"/>
          </w:tcPr>
          <w:p w14:paraId="6A2D6D5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6BC9527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in</w:t>
            </w:r>
            <w:r>
              <w:rPr>
                <w:rFonts w:ascii="Times New Roman"/>
                <w:sz w:val="24"/>
              </w:rPr>
              <w:t xml:space="preserve"> </w:t>
            </w:r>
            <w:r>
              <w:rPr>
                <w:rFonts w:ascii="Times New Roman"/>
                <w:spacing w:val="-1"/>
                <w:sz w:val="24"/>
              </w:rPr>
              <w:t>item</w:t>
            </w:r>
            <w:r>
              <w:rPr>
                <w:rFonts w:ascii="Times New Roman"/>
                <w:sz w:val="24"/>
              </w:rPr>
              <w:t xml:space="preserve"> 4.1, </w:t>
            </w:r>
            <w:r>
              <w:rPr>
                <w:rFonts w:ascii="Times New Roman"/>
                <w:spacing w:val="-1"/>
                <w:sz w:val="24"/>
              </w:rPr>
              <w:t>which</w:t>
            </w:r>
            <w:r>
              <w:rPr>
                <w:rFonts w:ascii="Times New Roman"/>
                <w:sz w:val="24"/>
              </w:rPr>
              <w:t xml:space="preserve"> </w:t>
            </w:r>
            <w:r>
              <w:rPr>
                <w:rFonts w:ascii="Times New Roman"/>
                <w:spacing w:val="-1"/>
                <w:sz w:val="24"/>
              </w:rPr>
              <w:t>derives</w:t>
            </w:r>
            <w:r>
              <w:rPr>
                <w:rFonts w:ascii="Times New Roman"/>
                <w:sz w:val="24"/>
              </w:rPr>
              <w:t xml:space="preserve"> </w:t>
            </w:r>
            <w:r>
              <w:rPr>
                <w:rFonts w:ascii="Times New Roman"/>
                <w:spacing w:val="-1"/>
                <w:sz w:val="24"/>
              </w:rPr>
              <w:t>from</w:t>
            </w:r>
            <w:r>
              <w:rPr>
                <w:rFonts w:ascii="Times New Roman"/>
                <w:sz w:val="24"/>
              </w:rPr>
              <w:t xml:space="preserve"> </w:t>
            </w:r>
            <w:r>
              <w:rPr>
                <w:rFonts w:ascii="Times New Roman"/>
                <w:spacing w:val="-1"/>
                <w:sz w:val="24"/>
              </w:rPr>
              <w:t>committed</w:t>
            </w:r>
            <w:r>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449EFBF" w14:textId="77777777" w:rsidTr="00FE0FF1">
        <w:trPr>
          <w:trHeight w:val="304"/>
        </w:trPr>
        <w:tc>
          <w:tcPr>
            <w:tcW w:w="1418" w:type="dxa"/>
          </w:tcPr>
          <w:p w14:paraId="4EB9C44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0F434F6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0B8D4FF7" w14:textId="77777777" w:rsidTr="00FE0FF1">
        <w:trPr>
          <w:trHeight w:val="304"/>
        </w:trPr>
        <w:tc>
          <w:tcPr>
            <w:tcW w:w="1418" w:type="dxa"/>
          </w:tcPr>
          <w:p w14:paraId="437F37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4506707"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C12DC9" w:rsidRPr="00FE002E" w14:paraId="6E465FF1" w14:textId="77777777" w:rsidTr="00FE0FF1">
        <w:trPr>
          <w:trHeight w:val="304"/>
        </w:trPr>
        <w:tc>
          <w:tcPr>
            <w:tcW w:w="1418" w:type="dxa"/>
          </w:tcPr>
          <w:p w14:paraId="474167B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23116B19"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91BC813" w14:textId="77777777" w:rsidTr="00FE0FF1">
        <w:trPr>
          <w:trHeight w:val="304"/>
          <w:ins w:id="365" w:author="Author"/>
        </w:trPr>
        <w:tc>
          <w:tcPr>
            <w:tcW w:w="1418" w:type="dxa"/>
          </w:tcPr>
          <w:p w14:paraId="1CDB93CB" w14:textId="77777777" w:rsidR="00C12DC9" w:rsidRDefault="00C12DC9" w:rsidP="00C12DC9">
            <w:pPr>
              <w:pStyle w:val="TableParagraph"/>
              <w:spacing w:before="118"/>
              <w:ind w:left="57" w:right="96"/>
              <w:jc w:val="both"/>
              <w:rPr>
                <w:ins w:id="366" w:author="Author"/>
                <w:rFonts w:ascii="Times New Roman"/>
                <w:sz w:val="24"/>
              </w:rPr>
            </w:pPr>
            <w:ins w:id="367" w:author="Author">
              <w:r>
                <w:rPr>
                  <w:rFonts w:ascii="Times New Roman"/>
                  <w:sz w:val="24"/>
                </w:rPr>
                <w:t>1131</w:t>
              </w:r>
            </w:ins>
          </w:p>
        </w:tc>
        <w:tc>
          <w:tcPr>
            <w:tcW w:w="7590" w:type="dxa"/>
          </w:tcPr>
          <w:p w14:paraId="2EC1944F" w14:textId="0C472BD1" w:rsidR="00C12DC9" w:rsidRDefault="00C12DC9" w:rsidP="00C12DC9">
            <w:pPr>
              <w:pStyle w:val="TableParagraph"/>
              <w:spacing w:before="119"/>
              <w:ind w:left="102"/>
              <w:rPr>
                <w:ins w:id="368" w:author="Author"/>
                <w:rFonts w:ascii="Times New Roman" w:eastAsia="Times New Roman" w:hAnsi="Times New Roman" w:cs="Times New Roman"/>
                <w:sz w:val="24"/>
                <w:szCs w:val="24"/>
              </w:rPr>
            </w:pPr>
            <w:ins w:id="369" w:author="Author">
              <w:r>
                <w:rPr>
                  <w:rFonts w:ascii="Times New Roman"/>
                  <w:b/>
                  <w:sz w:val="24"/>
                  <w:u w:val="thick" w:color="000000"/>
                </w:rPr>
                <w:t>4.</w:t>
              </w:r>
              <w:del w:id="370" w:author="Author">
                <w:r w:rsidDel="0034635D">
                  <w:rPr>
                    <w:rFonts w:ascii="Times New Roman"/>
                    <w:b/>
                    <w:sz w:val="24"/>
                    <w:u w:val="thick" w:color="000000"/>
                  </w:rPr>
                  <w:delText>1.3</w:delText>
                </w:r>
                <w:r w:rsidDel="008A0210">
                  <w:rPr>
                    <w:rFonts w:ascii="Times New Roman"/>
                    <w:b/>
                    <w:sz w:val="24"/>
                    <w:u w:val="thick" w:color="000000"/>
                  </w:rPr>
                  <w:delText>X</w:delText>
                </w:r>
              </w:del>
              <w:r w:rsidR="008A0210">
                <w:rPr>
                  <w:rFonts w:ascii="Times New Roman"/>
                  <w:b/>
                  <w:sz w:val="24"/>
                  <w:u w:val="thick" w:color="000000"/>
                </w:rPr>
                <w:t>1a</w:t>
              </w:r>
              <w:r>
                <w:rPr>
                  <w:rFonts w:ascii="Times New Roman"/>
                  <w:b/>
                  <w:sz w:val="24"/>
                  <w:u w:val="thick" w:color="000000"/>
                </w:rPr>
                <w:t xml:space="preserve"> </w:t>
              </w:r>
              <w:r w:rsidRPr="00DD6B19">
                <w:rPr>
                  <w:rFonts w:ascii="Times New Roman"/>
                  <w:b/>
                  <w:spacing w:val="-1"/>
                  <w:sz w:val="24"/>
                  <w:u w:val="thick" w:color="000000"/>
                </w:rPr>
                <w:t xml:space="preserve">Outflows from uncommitted </w:t>
              </w:r>
              <w:del w:id="371" w:author="Author">
                <w:r w:rsidRPr="00DD6B19" w:rsidDel="00E55331">
                  <w:rPr>
                    <w:rFonts w:ascii="Times New Roman"/>
                    <w:b/>
                    <w:spacing w:val="-1"/>
                    <w:sz w:val="24"/>
                    <w:u w:val="thick" w:color="000000"/>
                  </w:rPr>
                  <w:delText>credit/liquidity</w:delText>
                </w:r>
              </w:del>
              <w:r>
                <w:rPr>
                  <w:rFonts w:ascii="Times New Roman"/>
                  <w:b/>
                  <w:spacing w:val="-1"/>
                  <w:sz w:val="24"/>
                  <w:u w:val="thick" w:color="000000"/>
                </w:rPr>
                <w:t>funding</w:t>
              </w:r>
              <w:r w:rsidRPr="00DD6B19">
                <w:rPr>
                  <w:rFonts w:ascii="Times New Roman"/>
                  <w:b/>
                  <w:spacing w:val="-1"/>
                  <w:sz w:val="24"/>
                  <w:u w:val="thick" w:color="000000"/>
                </w:rPr>
                <w:t xml:space="preserve"> facilities</w:t>
              </w:r>
            </w:ins>
          </w:p>
          <w:p w14:paraId="53637211" w14:textId="77777777" w:rsidR="00C12DC9" w:rsidRDefault="00C12DC9" w:rsidP="00C12DC9">
            <w:pPr>
              <w:pStyle w:val="TableParagraph"/>
              <w:spacing w:before="119"/>
              <w:ind w:left="102"/>
              <w:rPr>
                <w:ins w:id="372" w:author="Author"/>
                <w:rFonts w:ascii="Times New Roman"/>
                <w:b/>
                <w:sz w:val="24"/>
                <w:u w:val="thick" w:color="000000"/>
              </w:rPr>
            </w:pPr>
            <w:ins w:id="373" w:author="Author">
              <w:del w:id="374" w:author="Author">
                <w:r w:rsidDel="00C55FA3">
                  <w:rPr>
                    <w:rFonts w:ascii="Times New Roman"/>
                    <w:spacing w:val="-1"/>
                    <w:sz w:val="24"/>
                  </w:rPr>
                  <w:delText>[</w:delText>
                </w:r>
                <w:r w:rsidDel="00C55FA3">
                  <w:rPr>
                    <w:rFonts w:ascii="Times New Roman"/>
                    <w:spacing w:val="-1"/>
                    <w:sz w:val="24"/>
                  </w:rPr>
                  <w:delText>…</w:delText>
                </w:r>
                <w:r w:rsidDel="00C55FA3">
                  <w:rPr>
                    <w:rFonts w:ascii="Times New Roman"/>
                    <w:spacing w:val="-1"/>
                    <w:sz w:val="24"/>
                  </w:rPr>
                  <w:delText>]</w:delText>
                </w:r>
                <w:r w:rsidRPr="00E55331" w:rsidDel="00CD2905">
                  <w:rPr>
                    <w:rFonts w:ascii="Times New Roman"/>
                    <w:spacing w:val="-1"/>
                    <w:sz w:val="24"/>
                  </w:rPr>
                  <w:delText>C</w:delText>
                </w:r>
                <w:r w:rsidDel="00CD2905">
                  <w:rPr>
                    <w:rFonts w:ascii="Times New Roman"/>
                    <w:spacing w:val="-1"/>
                    <w:sz w:val="24"/>
                  </w:rPr>
                  <w:delText>ash outflows arising from u</w:delText>
                </w:r>
              </w:del>
              <w:r>
                <w:rPr>
                  <w:rFonts w:ascii="Times New Roman"/>
                  <w:spacing w:val="-1"/>
                  <w:sz w:val="24"/>
                </w:rPr>
                <w:t xml:space="preserve">Uncommitted credit and liquidity facilities in accordance with Article 23 (1) (a), (b), (d) and (e) of Delegated Regulation (EU) 2015/61. Institutions shall report as an outflow the maximum amount that can be </w:t>
              </w:r>
              <w:del w:id="375" w:author="Author">
                <w:r w:rsidDel="006972EE">
                  <w:rPr>
                    <w:rFonts w:ascii="Times New Roman"/>
                    <w:spacing w:val="-1"/>
                    <w:sz w:val="24"/>
                  </w:rPr>
                  <w:delText xml:space="preserve"> </w:delText>
                </w:r>
              </w:del>
              <w:r>
                <w:rPr>
                  <w:rFonts w:ascii="Times New Roman"/>
                  <w:spacing w:val="-1"/>
                  <w:sz w:val="24"/>
                </w:rPr>
                <w:t xml:space="preserve">drawn in a given time period.  </w:t>
              </w:r>
              <w:r w:rsidRPr="00E55331">
                <w:rPr>
                  <w:rFonts w:ascii="Times New Roman"/>
                  <w:spacing w:val="-1"/>
                  <w:sz w:val="24"/>
                </w:rPr>
                <w:t>Guarantees shall not be reported in this row</w:t>
              </w:r>
              <w:r>
                <w:rPr>
                  <w:rFonts w:ascii="Times New Roman"/>
                  <w:spacing w:val="-1"/>
                  <w:sz w:val="24"/>
                </w:rPr>
                <w:t>.</w:t>
              </w:r>
            </w:ins>
          </w:p>
        </w:tc>
      </w:tr>
      <w:tr w:rsidR="00C12DC9" w:rsidRPr="00FE002E" w14:paraId="76F8D05E" w14:textId="77777777" w:rsidTr="00FE0FF1">
        <w:trPr>
          <w:trHeight w:val="304"/>
        </w:trPr>
        <w:tc>
          <w:tcPr>
            <w:tcW w:w="1418" w:type="dxa"/>
          </w:tcPr>
          <w:p w14:paraId="29D748D6"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23EE3630" w14:textId="77777777" w:rsidR="00C12DC9" w:rsidRDefault="00C12DC9" w:rsidP="00C12DC9">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w:t>
            </w:r>
            <w:del w:id="376" w:author="Author">
              <w:r w:rsidDel="0032079B">
                <w:rPr>
                  <w:rFonts w:ascii="Times New Roman"/>
                  <w:sz w:val="24"/>
                </w:rPr>
                <w:delText xml:space="preserve">at </w:delText>
              </w:r>
              <w:r w:rsidDel="0032079B">
                <w:rPr>
                  <w:rFonts w:ascii="Times New Roman"/>
                  <w:spacing w:val="-1"/>
                  <w:sz w:val="24"/>
                </w:rPr>
                <w:delText xml:space="preserve">least </w:delText>
              </w:r>
            </w:del>
            <w:r>
              <w:rPr>
                <w:rFonts w:ascii="Times New Roman"/>
                <w:spacing w:val="-1"/>
                <w:sz w:val="24"/>
              </w:rPr>
              <w:t>three</w:t>
            </w:r>
            <w:r>
              <w:rPr>
                <w:rFonts w:ascii="Times New Roman"/>
                <w:sz w:val="24"/>
              </w:rPr>
              <w:t xml:space="preserve"> </w:t>
            </w:r>
            <w:r>
              <w:rPr>
                <w:rFonts w:ascii="Times New Roman"/>
                <w:spacing w:val="-1"/>
                <w:sz w:val="24"/>
              </w:rPr>
              <w:t>notches.</w:t>
            </w:r>
          </w:p>
          <w:p w14:paraId="04A190DB"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453EC4A0"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lastRenderedPageBreak/>
              <w:t>Where the effect of the downgrade is an early redemption of outstanding liabilities, the concerned liabilities shall be reported with a negative sign in a time band where they are reported in item 1 and simultaneously with</w:t>
            </w:r>
            <w:r>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140A0844"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5FEBDFE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Pr>
                <w:rFonts w:ascii="Times New Roman"/>
                <w:spacing w:val="-1"/>
                <w:sz w:val="24"/>
              </w:rPr>
              <w:t>.</w:t>
            </w:r>
          </w:p>
        </w:tc>
      </w:tr>
      <w:tr w:rsidR="00C12DC9" w:rsidRPr="00FE002E" w14:paraId="2AEC7FFC" w14:textId="77777777" w:rsidTr="00C54FC2">
        <w:trPr>
          <w:trHeight w:val="304"/>
        </w:trPr>
        <w:tc>
          <w:tcPr>
            <w:tcW w:w="1418" w:type="dxa"/>
            <w:shd w:val="clear" w:color="auto" w:fill="E5E5E6" w:themeFill="accent2" w:themeFillTint="33"/>
          </w:tcPr>
          <w:p w14:paraId="425E9C3C" w14:textId="41491151" w:rsidR="00C12DC9" w:rsidRPr="00907416" w:rsidRDefault="00C12DC9" w:rsidP="00C12DC9">
            <w:pPr>
              <w:pStyle w:val="TableParagraph"/>
              <w:spacing w:before="118"/>
              <w:ind w:left="57" w:right="96"/>
              <w:jc w:val="both"/>
              <w:rPr>
                <w:rFonts w:ascii="Times New Roman"/>
                <w:sz w:val="24"/>
              </w:rPr>
            </w:pPr>
            <w:del w:id="377" w:author="Author">
              <w:r w:rsidRPr="00907416" w:rsidDel="008A0210">
                <w:rPr>
                  <w:rFonts w:ascii="Times New Roman"/>
                  <w:sz w:val="24"/>
                </w:rPr>
                <w:lastRenderedPageBreak/>
                <w:delText>115</w:delText>
              </w:r>
            </w:del>
            <w:ins w:id="378" w:author="Author">
              <w:del w:id="379" w:author="Author">
                <w:r w:rsidR="00EE3FDD" w:rsidDel="008A0210">
                  <w:rPr>
                    <w:rFonts w:ascii="Times New Roman"/>
                    <w:sz w:val="24"/>
                  </w:rPr>
                  <w:delText>23</w:delText>
                </w:r>
              </w:del>
            </w:ins>
            <w:del w:id="380" w:author="Author">
              <w:r w:rsidRPr="00907416" w:rsidDel="008A0210">
                <w:rPr>
                  <w:rFonts w:ascii="Times New Roman"/>
                  <w:sz w:val="24"/>
                </w:rPr>
                <w:delText>0</w:delText>
              </w:r>
            </w:del>
            <w:ins w:id="381" w:author="Author">
              <w:r w:rsidR="008A0210">
                <w:rPr>
                  <w:rFonts w:ascii="Times New Roman"/>
                  <w:sz w:val="24"/>
                </w:rPr>
                <w:t>1150</w:t>
              </w:r>
            </w:ins>
            <w:r w:rsidRPr="00907416">
              <w:rPr>
                <w:rFonts w:ascii="Times New Roman"/>
                <w:sz w:val="24"/>
              </w:rPr>
              <w:t>-</w:t>
            </w:r>
          </w:p>
          <w:p w14:paraId="429C8DD4" w14:textId="77777777" w:rsidR="00C12DC9" w:rsidRPr="00AE380B" w:rsidRDefault="00C12DC9" w:rsidP="00C12DC9">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0AF9C44D" w14:textId="77777777" w:rsidR="00C12DC9" w:rsidRDefault="00C12DC9" w:rsidP="00C12DC9">
            <w:pPr>
              <w:pStyle w:val="TableParagraph"/>
              <w:spacing w:before="119"/>
              <w:ind w:left="102"/>
              <w:rPr>
                <w:rFonts w:ascii="Times New Roman" w:eastAsia="Times New Roman" w:hAnsi="Times New Roman" w:cs="Times New Roman"/>
                <w:sz w:val="24"/>
                <w:szCs w:val="24"/>
              </w:rPr>
            </w:pPr>
            <w:del w:id="382" w:author="Author">
              <w:r w:rsidRPr="00740184" w:rsidDel="008A0210">
                <w:rPr>
                  <w:rFonts w:ascii="Times New Roman"/>
                  <w:b/>
                  <w:sz w:val="24"/>
                </w:rPr>
                <w:delText>5</w:delText>
              </w:r>
            </w:del>
            <w:r w:rsidRPr="00740184">
              <w:rPr>
                <w:rFonts w:ascii="Times New Roman"/>
                <w:b/>
                <w:sz w:val="24"/>
              </w:rPr>
              <w:t xml:space="preserve"> MEMORANDUM</w:t>
            </w:r>
            <w:r>
              <w:rPr>
                <w:rFonts w:ascii="Times New Roman"/>
                <w:b/>
                <w:sz w:val="24"/>
              </w:rPr>
              <w:t xml:space="preserve"> ITEMS</w:t>
            </w:r>
          </w:p>
        </w:tc>
      </w:tr>
      <w:tr w:rsidR="00C12DC9" w:rsidRPr="00FE002E" w:rsidDel="000538AB" w14:paraId="02C5682C" w14:textId="77777777" w:rsidTr="00FE0FF1">
        <w:trPr>
          <w:trHeight w:val="304"/>
          <w:del w:id="383" w:author="Author"/>
        </w:trPr>
        <w:tc>
          <w:tcPr>
            <w:tcW w:w="1418" w:type="dxa"/>
          </w:tcPr>
          <w:p w14:paraId="4DF6C15C" w14:textId="77777777" w:rsidR="00C12DC9" w:rsidRPr="00AE380B" w:rsidDel="000538AB" w:rsidRDefault="00C12DC9" w:rsidP="00C12DC9">
            <w:pPr>
              <w:pStyle w:val="TableParagraph"/>
              <w:spacing w:before="118"/>
              <w:ind w:left="57" w:right="96"/>
              <w:jc w:val="both"/>
              <w:rPr>
                <w:del w:id="384" w:author="Author"/>
                <w:rFonts w:ascii="Times New Roman"/>
                <w:sz w:val="24"/>
              </w:rPr>
            </w:pPr>
            <w:del w:id="385" w:author="Author">
              <w:r w:rsidDel="000538AB">
                <w:rPr>
                  <w:rFonts w:ascii="Times New Roman"/>
                  <w:sz w:val="24"/>
                </w:rPr>
                <w:delText>1200</w:delText>
              </w:r>
            </w:del>
          </w:p>
        </w:tc>
        <w:tc>
          <w:tcPr>
            <w:tcW w:w="7590" w:type="dxa"/>
          </w:tcPr>
          <w:p w14:paraId="0E64C5F5" w14:textId="77777777" w:rsidR="00C12DC9" w:rsidDel="000538AB" w:rsidRDefault="00C12DC9" w:rsidP="00C12DC9">
            <w:pPr>
              <w:pStyle w:val="TableParagraph"/>
              <w:spacing w:before="119"/>
              <w:ind w:left="102"/>
              <w:rPr>
                <w:del w:id="386" w:author="Author"/>
                <w:rFonts w:ascii="Times New Roman" w:eastAsia="Times New Roman" w:hAnsi="Times New Roman" w:cs="Times New Roman"/>
                <w:sz w:val="24"/>
                <w:szCs w:val="24"/>
              </w:rPr>
            </w:pPr>
            <w:del w:id="387" w:author="Author">
              <w:r w:rsidDel="000538AB">
                <w:rPr>
                  <w:rFonts w:ascii="Times New Roman"/>
                  <w:b/>
                  <w:sz w:val="24"/>
                  <w:u w:val="thick" w:color="000000"/>
                </w:rPr>
                <w:delText xml:space="preserve">10 </w:delText>
              </w:r>
              <w:r w:rsidDel="000538AB">
                <w:rPr>
                  <w:rFonts w:ascii="Times New Roman"/>
                  <w:b/>
                  <w:spacing w:val="-1"/>
                  <w:sz w:val="24"/>
                  <w:u w:val="thick" w:color="000000"/>
                </w:rPr>
                <w:delText xml:space="preserve">Intragroup </w:delText>
              </w:r>
              <w:r w:rsidDel="000538AB">
                <w:rPr>
                  <w:rFonts w:ascii="Times New Roman"/>
                  <w:b/>
                  <w:sz w:val="24"/>
                  <w:u w:val="thick" w:color="000000"/>
                </w:rPr>
                <w:delText xml:space="preserve">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outflows</w:delText>
              </w:r>
              <w:r w:rsidDel="000538AB">
                <w:rPr>
                  <w:rFonts w:ascii="Times New Roman"/>
                  <w:b/>
                  <w:sz w:val="24"/>
                  <w:u w:val="thick" w:color="000000"/>
                </w:rPr>
                <w:delText xml:space="preserve"> </w:delText>
              </w:r>
              <w:r w:rsidDel="000538AB">
                <w:rPr>
                  <w:rFonts w:ascii="Times New Roman"/>
                  <w:b/>
                  <w:spacing w:val="-1"/>
                  <w:sz w:val="24"/>
                  <w:u w:val="thick" w:color="000000"/>
                </w:rPr>
                <w:delText>(excluding</w:delText>
              </w:r>
              <w:r w:rsidDel="000538AB">
                <w:rPr>
                  <w:rFonts w:ascii="Times New Roman"/>
                  <w:b/>
                  <w:sz w:val="24"/>
                  <w:u w:val="thick" w:color="000000"/>
                </w:rPr>
                <w:delText xml:space="preserve"> </w:delText>
              </w:r>
              <w:r w:rsidDel="000538AB">
                <w:rPr>
                  <w:rFonts w:ascii="Times New Roman"/>
                  <w:b/>
                  <w:spacing w:val="-1"/>
                  <w:sz w:val="24"/>
                  <w:u w:val="thick" w:color="000000"/>
                </w:rPr>
                <w:delText>FX)</w:delText>
              </w:r>
            </w:del>
          </w:p>
          <w:p w14:paraId="4B0B122F" w14:textId="77777777" w:rsidR="00C12DC9" w:rsidDel="000538AB" w:rsidRDefault="00C12DC9" w:rsidP="00C12DC9">
            <w:pPr>
              <w:pStyle w:val="TableParagraph"/>
              <w:spacing w:before="117"/>
              <w:ind w:left="102" w:right="100"/>
              <w:rPr>
                <w:del w:id="388" w:author="Author"/>
                <w:rFonts w:ascii="Times New Roman" w:eastAsia="Times New Roman" w:hAnsi="Times New Roman" w:cs="Times New Roman"/>
                <w:sz w:val="24"/>
                <w:szCs w:val="24"/>
              </w:rPr>
            </w:pPr>
            <w:del w:id="389" w:author="Author">
              <w:r w:rsidDel="000538AB">
                <w:rPr>
                  <w:rFonts w:ascii="Times New Roman"/>
                  <w:sz w:val="24"/>
                </w:rPr>
                <w:delText>Sum</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8"/>
                  <w:sz w:val="24"/>
                </w:rPr>
                <w:delText xml:space="preserve"> </w:delText>
              </w:r>
              <w:r w:rsidDel="000538AB">
                <w:rPr>
                  <w:rFonts w:ascii="Times New Roman"/>
                  <w:spacing w:val="-1"/>
                  <w:sz w:val="24"/>
                </w:rPr>
                <w:delText>outflows</w:delText>
              </w:r>
              <w:r w:rsidDel="000538AB">
                <w:rPr>
                  <w:rFonts w:ascii="Times New Roman"/>
                  <w:spacing w:val="8"/>
                  <w:sz w:val="24"/>
                </w:rPr>
                <w:delText xml:space="preserve"> </w:delText>
              </w:r>
              <w:r w:rsidDel="000538AB">
                <w:rPr>
                  <w:rFonts w:ascii="Times New Roman"/>
                  <w:sz w:val="24"/>
                </w:rPr>
                <w:delText>in</w:delText>
              </w:r>
              <w:r w:rsidDel="000538AB">
                <w:rPr>
                  <w:rFonts w:ascii="Times New Roman"/>
                  <w:spacing w:val="8"/>
                  <w:sz w:val="24"/>
                </w:rPr>
                <w:delText xml:space="preserve"> </w:delText>
              </w:r>
              <w:r w:rsidDel="000538AB">
                <w:rPr>
                  <w:rFonts w:ascii="Times New Roman"/>
                  <w:sz w:val="24"/>
                </w:rPr>
                <w:delText>1.1, 1.2,</w:delText>
              </w:r>
              <w:r w:rsidDel="000538AB">
                <w:rPr>
                  <w:rFonts w:ascii="Times New Roman"/>
                  <w:spacing w:val="8"/>
                  <w:sz w:val="24"/>
                </w:rPr>
                <w:delText xml:space="preserve"> </w:delText>
              </w:r>
              <w:r w:rsidDel="000538AB">
                <w:rPr>
                  <w:rFonts w:ascii="Times New Roman"/>
                  <w:sz w:val="24"/>
                </w:rPr>
                <w:delText>1.3,</w:delText>
              </w:r>
              <w:r w:rsidDel="000538AB">
                <w:rPr>
                  <w:rFonts w:ascii="Times New Roman"/>
                  <w:spacing w:val="8"/>
                  <w:sz w:val="24"/>
                </w:rPr>
                <w:delText xml:space="preserve"> </w:delText>
              </w:r>
              <w:r w:rsidDel="000538AB">
                <w:rPr>
                  <w:rFonts w:ascii="Times New Roman"/>
                  <w:sz w:val="24"/>
                </w:rPr>
                <w:delText>1.5,</w:delText>
              </w:r>
              <w:r w:rsidDel="000538AB">
                <w:rPr>
                  <w:rFonts w:ascii="Times New Roman"/>
                  <w:spacing w:val="8"/>
                  <w:sz w:val="24"/>
                </w:rPr>
                <w:delText xml:space="preserve"> </w:delText>
              </w:r>
              <w:r w:rsidDel="000538AB">
                <w:rPr>
                  <w:rFonts w:ascii="Times New Roman"/>
                  <w:sz w:val="24"/>
                </w:rPr>
                <w:delText>1.6</w:delText>
              </w:r>
              <w:r w:rsidDel="000538AB">
                <w:rPr>
                  <w:rFonts w:ascii="Times New Roman"/>
                  <w:spacing w:val="8"/>
                  <w:sz w:val="24"/>
                </w:rPr>
                <w:delText xml:space="preserve"> </w:delText>
              </w:r>
              <w:r w:rsidDel="000538AB">
                <w:rPr>
                  <w:rFonts w:ascii="Times New Roman"/>
                  <w:spacing w:val="-1"/>
                  <w:sz w:val="24"/>
                </w:rPr>
                <w:delText>where</w:delText>
              </w:r>
              <w:r w:rsidDel="000538AB">
                <w:rPr>
                  <w:rFonts w:ascii="Times New Roman"/>
                  <w:spacing w:val="8"/>
                  <w:sz w:val="24"/>
                </w:rPr>
                <w:delText xml:space="preserve"> </w:delText>
              </w:r>
              <w:r w:rsidDel="000538AB">
                <w:rPr>
                  <w:rFonts w:ascii="Times New Roman"/>
                  <w:spacing w:val="-1"/>
                  <w:sz w:val="24"/>
                </w:rPr>
                <w:delText>the</w:delText>
              </w:r>
              <w:r w:rsidDel="000538AB">
                <w:rPr>
                  <w:rFonts w:ascii="Times New Roman"/>
                  <w:spacing w:val="8"/>
                  <w:sz w:val="24"/>
                </w:rPr>
                <w:delText xml:space="preserve"> </w:delText>
              </w:r>
              <w:r w:rsidDel="000538AB">
                <w:rPr>
                  <w:rFonts w:ascii="Times New Roman"/>
                  <w:spacing w:val="-1"/>
                  <w:sz w:val="24"/>
                </w:rPr>
                <w:delText>counterparty</w:delText>
              </w:r>
              <w:r w:rsidDel="000538AB">
                <w:rPr>
                  <w:rFonts w:ascii="Times New Roman"/>
                  <w:spacing w:val="8"/>
                  <w:sz w:val="24"/>
                </w:rPr>
                <w:delText xml:space="preserve"> </w:delText>
              </w:r>
              <w:r w:rsidDel="000538AB">
                <w:rPr>
                  <w:rFonts w:ascii="Times New Roman"/>
                  <w:spacing w:val="-1"/>
                  <w:sz w:val="24"/>
                </w:rPr>
                <w:delText>is</w:delText>
              </w:r>
              <w:r w:rsidDel="000538AB">
                <w:rPr>
                  <w:rFonts w:ascii="Times New Roman"/>
                  <w:spacing w:val="8"/>
                  <w:sz w:val="24"/>
                </w:rPr>
                <w:delText xml:space="preserve"> </w:delText>
              </w:r>
              <w:r w:rsidDel="000538AB">
                <w:rPr>
                  <w:rFonts w:ascii="Times New Roman"/>
                  <w:sz w:val="24"/>
                </w:rPr>
                <w:delText>a</w:delText>
              </w:r>
              <w:r w:rsidDel="000538AB">
                <w:rPr>
                  <w:rFonts w:ascii="Times New Roman"/>
                  <w:spacing w:val="8"/>
                  <w:sz w:val="24"/>
                </w:rPr>
                <w:delText xml:space="preserve"> </w:delText>
              </w:r>
              <w:r w:rsidDel="000538AB">
                <w:rPr>
                  <w:rFonts w:ascii="Times New Roman"/>
                  <w:spacing w:val="-1"/>
                  <w:sz w:val="24"/>
                </w:rPr>
                <w:delText>parent</w:delText>
              </w:r>
              <w:r w:rsidDel="000538AB">
                <w:rPr>
                  <w:rFonts w:ascii="Times New Roman"/>
                  <w:spacing w:val="8"/>
                  <w:sz w:val="24"/>
                </w:rPr>
                <w:delText xml:space="preserve"> </w:delText>
              </w:r>
              <w:r w:rsidDel="000538AB">
                <w:rPr>
                  <w:rFonts w:ascii="Times New Roman"/>
                  <w:spacing w:val="-1"/>
                  <w:sz w:val="24"/>
                </w:rPr>
                <w:delText>or</w:delText>
              </w:r>
              <w:r w:rsidDel="000538AB">
                <w:rPr>
                  <w:rFonts w:ascii="Times New Roman"/>
                  <w:spacing w:val="59"/>
                  <w:sz w:val="24"/>
                </w:rPr>
                <w:delText xml:space="preserve"> </w:delText>
              </w:r>
              <w:r w:rsidDel="000538AB">
                <w:rPr>
                  <w:rFonts w:ascii="Times New Roman"/>
                  <w:sz w:val="24"/>
                </w:rPr>
                <w:delText>a</w:delText>
              </w:r>
              <w:r w:rsidDel="000538AB">
                <w:rPr>
                  <w:rFonts w:ascii="Times New Roman"/>
                  <w:spacing w:val="45"/>
                  <w:sz w:val="24"/>
                </w:rPr>
                <w:delText xml:space="preserve"> </w:delText>
              </w:r>
              <w:r w:rsidDel="000538AB">
                <w:rPr>
                  <w:rFonts w:ascii="Times New Roman"/>
                  <w:spacing w:val="-1"/>
                  <w:sz w:val="24"/>
                </w:rPr>
                <w:delText>subsidiary</w:delText>
              </w:r>
              <w:r w:rsidDel="000538AB">
                <w:rPr>
                  <w:rFonts w:ascii="Times New Roman"/>
                  <w:spacing w:val="44"/>
                  <w:sz w:val="24"/>
                </w:rPr>
                <w:delText xml:space="preserve"> </w:delText>
              </w:r>
              <w:r w:rsidDel="000538AB">
                <w:rPr>
                  <w:rFonts w:ascii="Times New Roman"/>
                  <w:sz w:val="24"/>
                </w:rPr>
                <w:delText>of</w:delText>
              </w:r>
              <w:r w:rsidDel="000538AB">
                <w:rPr>
                  <w:rFonts w:ascii="Times New Roman"/>
                  <w:spacing w:val="44"/>
                  <w:sz w:val="24"/>
                </w:rPr>
                <w:delText xml:space="preserve"> </w:delText>
              </w:r>
              <w:r w:rsidDel="000538AB">
                <w:rPr>
                  <w:rFonts w:ascii="Times New Roman"/>
                  <w:sz w:val="24"/>
                </w:rPr>
                <w:delText>the</w:delText>
              </w:r>
              <w:r w:rsidDel="000538AB">
                <w:rPr>
                  <w:rFonts w:ascii="Times New Roman"/>
                  <w:spacing w:val="45"/>
                  <w:sz w:val="24"/>
                </w:rPr>
                <w:delText xml:space="preserve"> </w:delText>
              </w:r>
              <w:r w:rsidDel="000538AB">
                <w:rPr>
                  <w:rFonts w:ascii="Times New Roman"/>
                  <w:spacing w:val="-1"/>
                  <w:sz w:val="24"/>
                </w:rPr>
                <w:delText>institution</w:delText>
              </w:r>
              <w:r w:rsidDel="000538AB">
                <w:rPr>
                  <w:rFonts w:ascii="Times New Roman"/>
                  <w:spacing w:val="45"/>
                  <w:sz w:val="24"/>
                </w:rPr>
                <w:delText xml:space="preserve"> </w:delText>
              </w:r>
              <w:r w:rsidDel="000538AB">
                <w:rPr>
                  <w:rFonts w:ascii="Times New Roman"/>
                  <w:sz w:val="24"/>
                </w:rPr>
                <w:delText>or</w:delText>
              </w:r>
              <w:r w:rsidDel="000538AB">
                <w:rPr>
                  <w:rFonts w:ascii="Times New Roman"/>
                  <w:spacing w:val="46"/>
                  <w:sz w:val="24"/>
                </w:rPr>
                <w:delText xml:space="preserve"> </w:delText>
              </w:r>
              <w:r w:rsidDel="000538AB">
                <w:rPr>
                  <w:rFonts w:ascii="Times New Roman"/>
                  <w:spacing w:val="-1"/>
                  <w:sz w:val="24"/>
                </w:rPr>
                <w:delText>another</w:delText>
              </w:r>
              <w:r w:rsidDel="000538AB">
                <w:rPr>
                  <w:rFonts w:ascii="Times New Roman"/>
                  <w:spacing w:val="46"/>
                  <w:sz w:val="24"/>
                </w:rPr>
                <w:delText xml:space="preserve"> </w:delText>
              </w:r>
              <w:r w:rsidDel="000538AB">
                <w:rPr>
                  <w:rFonts w:ascii="Times New Roman"/>
                  <w:spacing w:val="-1"/>
                  <w:sz w:val="24"/>
                </w:rPr>
                <w:delText>subsidiary</w:delText>
              </w:r>
              <w:r w:rsidDel="000538AB">
                <w:rPr>
                  <w:rFonts w:ascii="Times New Roman"/>
                  <w:spacing w:val="45"/>
                  <w:sz w:val="24"/>
                </w:rPr>
                <w:delText xml:space="preserve"> </w:delText>
              </w:r>
              <w:r w:rsidDel="000538AB">
                <w:rPr>
                  <w:rFonts w:ascii="Times New Roman"/>
                  <w:sz w:val="24"/>
                </w:rPr>
                <w:delText>of</w:delText>
              </w:r>
              <w:r w:rsidDel="000538AB">
                <w:rPr>
                  <w:rFonts w:ascii="Times New Roman"/>
                  <w:spacing w:val="44"/>
                  <w:sz w:val="24"/>
                </w:rPr>
                <w:delText xml:space="preserve"> </w:delText>
              </w:r>
              <w:r w:rsidDel="000538AB">
                <w:rPr>
                  <w:rFonts w:ascii="Times New Roman"/>
                  <w:sz w:val="24"/>
                </w:rPr>
                <w:delText>the</w:delText>
              </w:r>
              <w:r w:rsidDel="000538AB">
                <w:rPr>
                  <w:rFonts w:ascii="Times New Roman"/>
                  <w:spacing w:val="45"/>
                  <w:sz w:val="24"/>
                </w:rPr>
                <w:delText xml:space="preserve"> </w:delText>
              </w:r>
              <w:r w:rsidDel="000538AB">
                <w:rPr>
                  <w:rFonts w:ascii="Times New Roman"/>
                  <w:spacing w:val="-1"/>
                  <w:sz w:val="24"/>
                </w:rPr>
                <w:delText>same</w:delText>
              </w:r>
              <w:r w:rsidDel="000538AB">
                <w:rPr>
                  <w:rFonts w:ascii="Times New Roman"/>
                  <w:spacing w:val="45"/>
                  <w:sz w:val="24"/>
                </w:rPr>
                <w:delText xml:space="preserve"> </w:delText>
              </w:r>
              <w:r w:rsidDel="000538AB">
                <w:rPr>
                  <w:rFonts w:ascii="Times New Roman"/>
                  <w:sz w:val="24"/>
                </w:rPr>
                <w:delText>parent</w:delText>
              </w:r>
              <w:r w:rsidDel="000538AB">
                <w:rPr>
                  <w:rFonts w:ascii="Times New Roman"/>
                  <w:spacing w:val="46"/>
                  <w:sz w:val="24"/>
                </w:rPr>
                <w:delText xml:space="preserve"> </w:delText>
              </w:r>
              <w:r w:rsidDel="000538AB">
                <w:rPr>
                  <w:rFonts w:ascii="Times New Roman"/>
                  <w:sz w:val="24"/>
                </w:rPr>
                <w:delText>or</w:delText>
              </w:r>
              <w:r w:rsidDel="000538AB">
                <w:rPr>
                  <w:rFonts w:ascii="Times New Roman"/>
                  <w:spacing w:val="67"/>
                  <w:sz w:val="24"/>
                </w:rPr>
                <w:delText xml:space="preserve"> </w:delText>
              </w:r>
              <w:r w:rsidDel="000538AB">
                <w:rPr>
                  <w:rFonts w:ascii="Times New Roman"/>
                  <w:sz w:val="24"/>
                </w:rPr>
                <w:delText>linked</w:delText>
              </w:r>
              <w:r w:rsidDel="000538AB">
                <w:rPr>
                  <w:rFonts w:ascii="Times New Roman"/>
                  <w:spacing w:val="9"/>
                  <w:sz w:val="24"/>
                </w:rPr>
                <w:delText xml:space="preserve"> </w:delText>
              </w:r>
              <w:r w:rsidDel="000538AB">
                <w:rPr>
                  <w:rFonts w:ascii="Times New Roman"/>
                  <w:sz w:val="24"/>
                </w:rPr>
                <w:delText>to</w:delText>
              </w:r>
              <w:r w:rsidDel="000538AB">
                <w:rPr>
                  <w:rFonts w:ascii="Times New Roman"/>
                  <w:spacing w:val="9"/>
                  <w:sz w:val="24"/>
                </w:rPr>
                <w:delText xml:space="preserve"> </w:delText>
              </w:r>
              <w:r w:rsidDel="000538AB">
                <w:rPr>
                  <w:rFonts w:ascii="Times New Roman"/>
                  <w:sz w:val="24"/>
                </w:rPr>
                <w:delText>the</w:delText>
              </w:r>
              <w:r w:rsidDel="000538AB">
                <w:rPr>
                  <w:rFonts w:ascii="Times New Roman"/>
                  <w:spacing w:val="9"/>
                  <w:sz w:val="24"/>
                </w:rPr>
                <w:delText xml:space="preserve"> </w:delText>
              </w:r>
              <w:r w:rsidDel="000538AB">
                <w:rPr>
                  <w:rFonts w:ascii="Times New Roman"/>
                  <w:spacing w:val="-1"/>
                  <w:sz w:val="24"/>
                </w:rPr>
                <w:delText>credit</w:delText>
              </w:r>
              <w:r w:rsidDel="000538AB">
                <w:rPr>
                  <w:rFonts w:ascii="Times New Roman"/>
                  <w:spacing w:val="10"/>
                  <w:sz w:val="24"/>
                </w:rPr>
                <w:delText xml:space="preserve"> </w:delText>
              </w:r>
              <w:r w:rsidDel="000538AB">
                <w:rPr>
                  <w:rFonts w:ascii="Times New Roman"/>
                  <w:spacing w:val="-1"/>
                  <w:sz w:val="24"/>
                </w:rPr>
                <w:delText>institution</w:delText>
              </w:r>
              <w:r w:rsidDel="000538AB">
                <w:rPr>
                  <w:rFonts w:ascii="Times New Roman"/>
                  <w:spacing w:val="10"/>
                  <w:sz w:val="24"/>
                </w:rPr>
                <w:delText xml:space="preserve"> </w:delText>
              </w:r>
              <w:r w:rsidDel="000538AB">
                <w:rPr>
                  <w:rFonts w:ascii="Times New Roman"/>
                  <w:sz w:val="24"/>
                </w:rPr>
                <w:delText>by</w:delText>
              </w:r>
              <w:r w:rsidDel="000538AB">
                <w:rPr>
                  <w:rFonts w:ascii="Times New Roman"/>
                  <w:spacing w:val="9"/>
                  <w:sz w:val="24"/>
                </w:rPr>
                <w:delText xml:space="preserve"> </w:delText>
              </w:r>
              <w:r w:rsidDel="000538AB">
                <w:rPr>
                  <w:rFonts w:ascii="Times New Roman"/>
                  <w:sz w:val="24"/>
                </w:rPr>
                <w:delText>a</w:delText>
              </w:r>
              <w:r w:rsidDel="000538AB">
                <w:rPr>
                  <w:rFonts w:ascii="Times New Roman"/>
                  <w:spacing w:val="11"/>
                  <w:sz w:val="24"/>
                </w:rPr>
                <w:delText xml:space="preserve"> </w:delText>
              </w:r>
              <w:r w:rsidDel="000538AB">
                <w:rPr>
                  <w:rFonts w:ascii="Times New Roman"/>
                  <w:spacing w:val="-1"/>
                  <w:sz w:val="24"/>
                </w:rPr>
                <w:delText>relationship</w:delText>
              </w:r>
              <w:r w:rsidDel="000538AB">
                <w:rPr>
                  <w:rFonts w:ascii="Times New Roman"/>
                  <w:spacing w:val="8"/>
                  <w:sz w:val="24"/>
                </w:rPr>
                <w:delText xml:space="preserve"> </w:delText>
              </w:r>
              <w:r w:rsidDel="000538AB">
                <w:rPr>
                  <w:rFonts w:ascii="Times New Roman"/>
                  <w:spacing w:val="-1"/>
                  <w:sz w:val="24"/>
                </w:rPr>
                <w:delText>within</w:delText>
              </w:r>
              <w:r w:rsidDel="000538AB">
                <w:rPr>
                  <w:rFonts w:ascii="Times New Roman"/>
                  <w:spacing w:val="9"/>
                  <w:sz w:val="24"/>
                </w:rPr>
                <w:delText xml:space="preserve"> </w:delText>
              </w:r>
              <w:r w:rsidDel="000538AB">
                <w:rPr>
                  <w:rFonts w:ascii="Times New Roman"/>
                  <w:sz w:val="24"/>
                </w:rPr>
                <w:delText>the</w:delText>
              </w:r>
              <w:r w:rsidDel="000538AB">
                <w:rPr>
                  <w:rFonts w:ascii="Times New Roman"/>
                  <w:spacing w:val="9"/>
                  <w:sz w:val="24"/>
                </w:rPr>
                <w:delText xml:space="preserve"> </w:delText>
              </w:r>
              <w:r w:rsidDel="000538AB">
                <w:rPr>
                  <w:rFonts w:ascii="Times New Roman"/>
                  <w:spacing w:val="-1"/>
                  <w:sz w:val="24"/>
                </w:rPr>
                <w:delText>meaning</w:delText>
              </w:r>
              <w:r w:rsidDel="000538AB">
                <w:rPr>
                  <w:rFonts w:ascii="Times New Roman"/>
                  <w:spacing w:val="10"/>
                  <w:sz w:val="24"/>
                </w:rPr>
                <w:delText xml:space="preserve"> </w:delText>
              </w:r>
              <w:r w:rsidDel="000538AB">
                <w:rPr>
                  <w:rFonts w:ascii="Times New Roman"/>
                  <w:sz w:val="24"/>
                </w:rPr>
                <w:delText>of</w:delText>
              </w:r>
              <w:r w:rsidDel="000538AB">
                <w:rPr>
                  <w:rFonts w:ascii="Times New Roman"/>
                  <w:spacing w:val="11"/>
                  <w:sz w:val="24"/>
                </w:rPr>
                <w:delText xml:space="preserve"> </w:delText>
              </w:r>
              <w:r w:rsidDel="000538AB">
                <w:rPr>
                  <w:rFonts w:ascii="Times New Roman"/>
                  <w:spacing w:val="-1"/>
                  <w:sz w:val="24"/>
                </w:rPr>
                <w:delText>Article</w:delText>
              </w:r>
              <w:r w:rsidDel="000538AB">
                <w:rPr>
                  <w:rFonts w:ascii="Times New Roman"/>
                  <w:spacing w:val="77"/>
                  <w:sz w:val="24"/>
                </w:rPr>
                <w:delText xml:space="preserve"> </w:delText>
              </w:r>
              <w:r w:rsidDel="000538AB">
                <w:rPr>
                  <w:rFonts w:ascii="Times New Roman"/>
                  <w:sz w:val="24"/>
                </w:rPr>
                <w:delText>12(1)</w:delText>
              </w:r>
              <w:r w:rsidDel="000538AB">
                <w:rPr>
                  <w:rFonts w:ascii="Times New Roman"/>
                  <w:spacing w:val="30"/>
                  <w:sz w:val="24"/>
                </w:rPr>
                <w:delText xml:space="preserve"> </w:delText>
              </w:r>
              <w:r w:rsidDel="000538AB">
                <w:rPr>
                  <w:rFonts w:ascii="Times New Roman"/>
                  <w:sz w:val="24"/>
                </w:rPr>
                <w:delText>of</w:delText>
              </w:r>
              <w:r w:rsidDel="000538AB">
                <w:rPr>
                  <w:rFonts w:ascii="Times New Roman"/>
                  <w:spacing w:val="29"/>
                  <w:sz w:val="24"/>
                </w:rPr>
                <w:delText xml:space="preserve"> </w:delText>
              </w:r>
              <w:r w:rsidDel="000538AB">
                <w:rPr>
                  <w:rFonts w:ascii="Times New Roman"/>
                  <w:spacing w:val="-1"/>
                  <w:sz w:val="24"/>
                </w:rPr>
                <w:delText>Directive</w:delText>
              </w:r>
              <w:r w:rsidDel="000538AB">
                <w:rPr>
                  <w:rFonts w:ascii="Times New Roman"/>
                  <w:spacing w:val="29"/>
                  <w:sz w:val="24"/>
                </w:rPr>
                <w:delText xml:space="preserve"> </w:delText>
              </w:r>
              <w:r w:rsidDel="000538AB">
                <w:rPr>
                  <w:rFonts w:ascii="Times New Roman"/>
                  <w:spacing w:val="-1"/>
                  <w:sz w:val="24"/>
                </w:rPr>
                <w:delText>83/349/EEC</w:delText>
              </w:r>
              <w:r w:rsidDel="000538AB">
                <w:rPr>
                  <w:rFonts w:ascii="Times New Roman"/>
                  <w:spacing w:val="29"/>
                  <w:sz w:val="24"/>
                </w:rPr>
                <w:delText xml:space="preserve"> </w:delText>
              </w:r>
              <w:r w:rsidDel="000538AB">
                <w:rPr>
                  <w:rFonts w:ascii="Times New Roman"/>
                  <w:sz w:val="24"/>
                </w:rPr>
                <w:delText>or</w:delText>
              </w:r>
              <w:r w:rsidDel="000538AB">
                <w:rPr>
                  <w:rFonts w:ascii="Times New Roman"/>
                  <w:spacing w:val="30"/>
                  <w:sz w:val="24"/>
                </w:rPr>
                <w:delText xml:space="preserve"> </w:delText>
              </w:r>
              <w:r w:rsidDel="000538AB">
                <w:rPr>
                  <w:rFonts w:ascii="Times New Roman"/>
                  <w:sz w:val="24"/>
                </w:rPr>
                <w:delText>a</w:delText>
              </w:r>
              <w:r w:rsidDel="000538AB">
                <w:rPr>
                  <w:rFonts w:ascii="Times New Roman"/>
                  <w:spacing w:val="30"/>
                  <w:sz w:val="24"/>
                </w:rPr>
                <w:delText xml:space="preserve"> </w:delText>
              </w:r>
              <w:r w:rsidDel="000538AB">
                <w:rPr>
                  <w:rFonts w:ascii="Times New Roman"/>
                  <w:spacing w:val="-1"/>
                  <w:sz w:val="24"/>
                </w:rPr>
                <w:delText>member</w:delText>
              </w:r>
              <w:r w:rsidDel="000538AB">
                <w:rPr>
                  <w:rFonts w:ascii="Times New Roman"/>
                  <w:spacing w:val="30"/>
                  <w:sz w:val="24"/>
                </w:rPr>
                <w:delText xml:space="preserve"> </w:delText>
              </w:r>
              <w:r w:rsidDel="000538AB">
                <w:rPr>
                  <w:rFonts w:ascii="Times New Roman"/>
                  <w:sz w:val="24"/>
                </w:rPr>
                <w:delText>of</w:delText>
              </w:r>
              <w:r w:rsidDel="000538AB">
                <w:rPr>
                  <w:rFonts w:ascii="Times New Roman"/>
                  <w:spacing w:val="29"/>
                  <w:sz w:val="24"/>
                </w:rPr>
                <w:delText xml:space="preserve"> </w:delText>
              </w:r>
              <w:r w:rsidDel="000538AB">
                <w:rPr>
                  <w:rFonts w:ascii="Times New Roman"/>
                  <w:sz w:val="24"/>
                </w:rPr>
                <w:delText>the</w:delText>
              </w:r>
              <w:r w:rsidDel="000538AB">
                <w:rPr>
                  <w:rFonts w:ascii="Times New Roman"/>
                  <w:spacing w:val="30"/>
                  <w:sz w:val="24"/>
                </w:rPr>
                <w:delText xml:space="preserve"> </w:delText>
              </w:r>
              <w:r w:rsidDel="000538AB">
                <w:rPr>
                  <w:rFonts w:ascii="Times New Roman"/>
                  <w:spacing w:val="-1"/>
                  <w:sz w:val="24"/>
                </w:rPr>
                <w:delText>same</w:delText>
              </w:r>
              <w:r w:rsidDel="000538AB">
                <w:rPr>
                  <w:rFonts w:ascii="Times New Roman"/>
                  <w:spacing w:val="30"/>
                  <w:sz w:val="24"/>
                </w:rPr>
                <w:delText xml:space="preserve"> </w:delText>
              </w:r>
              <w:r w:rsidDel="000538AB">
                <w:rPr>
                  <w:rFonts w:ascii="Times New Roman"/>
                  <w:spacing w:val="-1"/>
                  <w:sz w:val="24"/>
                </w:rPr>
                <w:delText>institutional</w:delText>
              </w:r>
              <w:r w:rsidDel="000538AB">
                <w:rPr>
                  <w:rFonts w:ascii="Times New Roman"/>
                  <w:spacing w:val="61"/>
                  <w:sz w:val="24"/>
                </w:rPr>
                <w:delText xml:space="preserve"> </w:delText>
              </w:r>
              <w:r w:rsidDel="000538AB">
                <w:rPr>
                  <w:rFonts w:ascii="Times New Roman"/>
                  <w:spacing w:val="-1"/>
                  <w:sz w:val="24"/>
                </w:rPr>
                <w:delText>protection</w:delText>
              </w:r>
              <w:r w:rsidDel="000538AB">
                <w:rPr>
                  <w:rFonts w:ascii="Times New Roman"/>
                  <w:spacing w:val="15"/>
                  <w:sz w:val="24"/>
                </w:rPr>
                <w:delText xml:space="preserve"> </w:delText>
              </w:r>
              <w:r w:rsidDel="000538AB">
                <w:rPr>
                  <w:rFonts w:ascii="Times New Roman"/>
                  <w:spacing w:val="-1"/>
                  <w:sz w:val="24"/>
                </w:rPr>
                <w:delText>scheme</w:delText>
              </w:r>
              <w:r w:rsidDel="000538AB">
                <w:rPr>
                  <w:rFonts w:ascii="Times New Roman"/>
                  <w:spacing w:val="17"/>
                  <w:sz w:val="24"/>
                </w:rPr>
                <w:delText xml:space="preserve"> </w:delText>
              </w:r>
              <w:r w:rsidDel="000538AB">
                <w:rPr>
                  <w:rFonts w:ascii="Times New Roman"/>
                  <w:spacing w:val="-1"/>
                  <w:sz w:val="24"/>
                </w:rPr>
                <w:delText>referred</w:delText>
              </w:r>
              <w:r w:rsidDel="000538AB">
                <w:rPr>
                  <w:rFonts w:ascii="Times New Roman"/>
                  <w:spacing w:val="16"/>
                  <w:sz w:val="24"/>
                </w:rPr>
                <w:delText xml:space="preserve"> </w:delText>
              </w:r>
              <w:r w:rsidDel="000538AB">
                <w:rPr>
                  <w:rFonts w:ascii="Times New Roman"/>
                  <w:sz w:val="24"/>
                </w:rPr>
                <w:delText>to</w:delText>
              </w:r>
              <w:r w:rsidDel="000538AB">
                <w:rPr>
                  <w:rFonts w:ascii="Times New Roman"/>
                  <w:spacing w:val="15"/>
                  <w:sz w:val="24"/>
                </w:rPr>
                <w:delText xml:space="preserve"> </w:delText>
              </w:r>
              <w:r w:rsidDel="000538AB">
                <w:rPr>
                  <w:rFonts w:ascii="Times New Roman"/>
                  <w:sz w:val="24"/>
                </w:rPr>
                <w:delText>in</w:delText>
              </w:r>
              <w:r w:rsidDel="000538AB">
                <w:rPr>
                  <w:rFonts w:ascii="Times New Roman"/>
                  <w:spacing w:val="15"/>
                  <w:sz w:val="24"/>
                </w:rPr>
                <w:delText xml:space="preserve"> </w:delText>
              </w:r>
              <w:r w:rsidDel="000538AB">
                <w:rPr>
                  <w:rFonts w:ascii="Times New Roman"/>
                  <w:spacing w:val="-1"/>
                  <w:sz w:val="24"/>
                </w:rPr>
                <w:delText>Article</w:delText>
              </w:r>
              <w:r w:rsidDel="000538AB">
                <w:rPr>
                  <w:rFonts w:ascii="Times New Roman"/>
                  <w:spacing w:val="17"/>
                  <w:sz w:val="24"/>
                </w:rPr>
                <w:delText xml:space="preserve"> </w:delText>
              </w:r>
              <w:r w:rsidDel="000538AB">
                <w:rPr>
                  <w:rFonts w:ascii="Times New Roman"/>
                  <w:spacing w:val="-1"/>
                  <w:sz w:val="24"/>
                </w:rPr>
                <w:delText>113(7)</w:delText>
              </w:r>
              <w:r w:rsidDel="000538AB">
                <w:rPr>
                  <w:rFonts w:ascii="Times New Roman"/>
                  <w:spacing w:val="17"/>
                  <w:sz w:val="24"/>
                </w:rPr>
                <w:delText xml:space="preserve"> </w:delText>
              </w:r>
              <w:r w:rsidDel="000538AB">
                <w:rPr>
                  <w:rFonts w:ascii="Times New Roman"/>
                  <w:sz w:val="24"/>
                </w:rPr>
                <w:delText>of</w:delText>
              </w:r>
              <w:r w:rsidDel="000538AB">
                <w:rPr>
                  <w:rFonts w:ascii="Times New Roman"/>
                  <w:spacing w:val="16"/>
                  <w:sz w:val="24"/>
                </w:rPr>
                <w:delText xml:space="preserve"> </w:delText>
              </w:r>
              <w:r w:rsidDel="000538AB">
                <w:rPr>
                  <w:rFonts w:ascii="Times New Roman"/>
                  <w:spacing w:val="-1"/>
                  <w:sz w:val="24"/>
                </w:rPr>
                <w:delText>Regulation</w:delText>
              </w:r>
              <w:r w:rsidDel="000538AB">
                <w:rPr>
                  <w:rFonts w:ascii="Times New Roman"/>
                  <w:spacing w:val="16"/>
                  <w:sz w:val="24"/>
                </w:rPr>
                <w:delText xml:space="preserve"> </w:delText>
              </w:r>
              <w:r w:rsidDel="000538AB">
                <w:rPr>
                  <w:rFonts w:ascii="Times New Roman"/>
                  <w:spacing w:val="-1"/>
                  <w:sz w:val="24"/>
                </w:rPr>
                <w:delText>(EU)</w:delText>
              </w:r>
              <w:r w:rsidDel="000538AB">
                <w:rPr>
                  <w:rFonts w:ascii="Times New Roman"/>
                  <w:spacing w:val="17"/>
                  <w:sz w:val="24"/>
                </w:rPr>
                <w:delText xml:space="preserve"> </w:delText>
              </w:r>
              <w:r w:rsidDel="000538AB">
                <w:rPr>
                  <w:rFonts w:ascii="Times New Roman"/>
                  <w:spacing w:val="-1"/>
                  <w:sz w:val="24"/>
                </w:rPr>
                <w:delText>No</w:delText>
              </w:r>
              <w:r w:rsidDel="000538AB">
                <w:rPr>
                  <w:rFonts w:ascii="Times New Roman"/>
                  <w:spacing w:val="77"/>
                  <w:sz w:val="24"/>
                </w:rPr>
                <w:delText xml:space="preserve"> </w:delText>
              </w:r>
              <w:r w:rsidDel="000538AB">
                <w:rPr>
                  <w:rFonts w:ascii="Times New Roman"/>
                  <w:sz w:val="24"/>
                </w:rPr>
                <w:delText>575/2013</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6"/>
                  <w:sz w:val="24"/>
                </w:rPr>
                <w:delText xml:space="preserve"> </w:delText>
              </w:r>
              <w:r w:rsidDel="000538AB">
                <w:rPr>
                  <w:rFonts w:ascii="Times New Roman"/>
                  <w:sz w:val="24"/>
                </w:rPr>
                <w:delText>the</w:delText>
              </w:r>
              <w:r w:rsidDel="000538AB">
                <w:rPr>
                  <w:rFonts w:ascii="Times New Roman"/>
                  <w:spacing w:val="15"/>
                  <w:sz w:val="24"/>
                </w:rPr>
                <w:delText xml:space="preserve"> </w:delText>
              </w:r>
              <w:r w:rsidDel="000538AB">
                <w:rPr>
                  <w:rFonts w:ascii="Times New Roman"/>
                  <w:spacing w:val="-1"/>
                  <w:sz w:val="24"/>
                </w:rPr>
                <w:delText>central</w:delText>
              </w:r>
              <w:r w:rsidDel="000538AB">
                <w:rPr>
                  <w:rFonts w:ascii="Times New Roman"/>
                  <w:spacing w:val="16"/>
                  <w:sz w:val="24"/>
                </w:rPr>
                <w:delText xml:space="preserve"> </w:delText>
              </w:r>
              <w:r w:rsidDel="000538AB">
                <w:rPr>
                  <w:rFonts w:ascii="Times New Roman"/>
                  <w:spacing w:val="-1"/>
                  <w:sz w:val="24"/>
                </w:rPr>
                <w:delText>institution</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4"/>
                  <w:sz w:val="24"/>
                </w:rPr>
                <w:delText xml:space="preserve"> </w:delText>
              </w:r>
              <w:r w:rsidDel="000538AB">
                <w:rPr>
                  <w:rFonts w:ascii="Times New Roman"/>
                  <w:sz w:val="24"/>
                </w:rPr>
                <w:delText>an</w:delText>
              </w:r>
              <w:r w:rsidDel="000538AB">
                <w:rPr>
                  <w:rFonts w:ascii="Times New Roman"/>
                  <w:spacing w:val="15"/>
                  <w:sz w:val="24"/>
                </w:rPr>
                <w:delText xml:space="preserve"> </w:delText>
              </w:r>
              <w:r w:rsidDel="000538AB">
                <w:rPr>
                  <w:rFonts w:ascii="Times New Roman"/>
                  <w:spacing w:val="-1"/>
                  <w:sz w:val="24"/>
                </w:rPr>
                <w:delText>affiliate</w:delText>
              </w:r>
              <w:r w:rsidDel="000538AB">
                <w:rPr>
                  <w:rFonts w:ascii="Times New Roman"/>
                  <w:spacing w:val="14"/>
                  <w:sz w:val="24"/>
                </w:rPr>
                <w:delText xml:space="preserve"> </w:delText>
              </w:r>
              <w:r w:rsidDel="000538AB">
                <w:rPr>
                  <w:rFonts w:ascii="Times New Roman"/>
                  <w:sz w:val="24"/>
                </w:rPr>
                <w:delText>of</w:delText>
              </w:r>
              <w:r w:rsidDel="000538AB">
                <w:rPr>
                  <w:rFonts w:ascii="Times New Roman"/>
                  <w:spacing w:val="14"/>
                  <w:sz w:val="24"/>
                </w:rPr>
                <w:delText xml:space="preserve"> </w:delText>
              </w:r>
              <w:r w:rsidDel="000538AB">
                <w:rPr>
                  <w:rFonts w:ascii="Times New Roman"/>
                  <w:sz w:val="24"/>
                </w:rPr>
                <w:delText>a</w:delText>
              </w:r>
              <w:r w:rsidDel="000538AB">
                <w:rPr>
                  <w:rFonts w:ascii="Times New Roman"/>
                  <w:spacing w:val="17"/>
                  <w:sz w:val="24"/>
                </w:rPr>
                <w:delText xml:space="preserve"> </w:delText>
              </w:r>
              <w:r w:rsidDel="000538AB">
                <w:rPr>
                  <w:rFonts w:ascii="Times New Roman"/>
                  <w:spacing w:val="-1"/>
                  <w:sz w:val="24"/>
                </w:rPr>
                <w:delText>network</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6"/>
                  <w:sz w:val="24"/>
                </w:rPr>
                <w:delText xml:space="preserve"> </w:delText>
              </w:r>
              <w:r w:rsidDel="000538AB">
                <w:rPr>
                  <w:rFonts w:ascii="Times New Roman"/>
                  <w:spacing w:val="-1"/>
                  <w:sz w:val="24"/>
                </w:rPr>
                <w:delText>cooperative</w:delText>
              </w:r>
              <w:r w:rsidDel="000538AB">
                <w:rPr>
                  <w:rFonts w:ascii="Times New Roman"/>
                  <w:spacing w:val="75"/>
                  <w:sz w:val="24"/>
                </w:rPr>
                <w:delText xml:space="preserve"> </w:delText>
              </w:r>
              <w:r w:rsidDel="000538AB">
                <w:rPr>
                  <w:rFonts w:ascii="Times New Roman"/>
                  <w:sz w:val="24"/>
                </w:rPr>
                <w:delText xml:space="preserve">group as </w:delText>
              </w:r>
              <w:r w:rsidDel="000538AB">
                <w:rPr>
                  <w:rFonts w:ascii="Times New Roman"/>
                  <w:spacing w:val="-1"/>
                  <w:sz w:val="24"/>
                </w:rPr>
                <w:delText>referred</w:delText>
              </w:r>
              <w:r w:rsidDel="000538AB">
                <w:rPr>
                  <w:rFonts w:ascii="Times New Roman"/>
                  <w:spacing w:val="-2"/>
                  <w:sz w:val="24"/>
                </w:rPr>
                <w:delText xml:space="preserve"> </w:delText>
              </w:r>
              <w:r w:rsidDel="000538AB">
                <w:rPr>
                  <w:rFonts w:ascii="Times New Roman"/>
                  <w:sz w:val="24"/>
                </w:rPr>
                <w:delText xml:space="preserve">to in </w:delText>
              </w:r>
              <w:r w:rsidDel="000538AB">
                <w:rPr>
                  <w:rFonts w:ascii="Times New Roman"/>
                  <w:spacing w:val="-1"/>
                  <w:sz w:val="24"/>
                </w:rPr>
                <w:delText>Article</w:delText>
              </w:r>
              <w:r w:rsidDel="000538AB">
                <w:rPr>
                  <w:rFonts w:ascii="Times New Roman"/>
                  <w:sz w:val="24"/>
                </w:rPr>
                <w:delText xml:space="preserve"> 10 of</w:delText>
              </w:r>
              <w:r w:rsidDel="000538AB">
                <w:rPr>
                  <w:rFonts w:ascii="Times New Roman"/>
                  <w:spacing w:val="-2"/>
                  <w:sz w:val="24"/>
                </w:rPr>
                <w:delText xml:space="preserve"> </w:delText>
              </w:r>
              <w:r w:rsidDel="000538AB">
                <w:rPr>
                  <w:rFonts w:ascii="Times New Roman"/>
                  <w:spacing w:val="-1"/>
                  <w:sz w:val="24"/>
                </w:rPr>
                <w:delText>Regulation</w:delText>
              </w:r>
              <w:r w:rsidDel="000538AB">
                <w:rPr>
                  <w:rFonts w:ascii="Times New Roman"/>
                  <w:spacing w:val="-2"/>
                  <w:sz w:val="24"/>
                </w:rPr>
                <w:delText xml:space="preserve"> </w:delText>
              </w:r>
              <w:r w:rsidDel="000538AB">
                <w:rPr>
                  <w:rFonts w:ascii="Times New Roman"/>
                  <w:spacing w:val="-1"/>
                  <w:sz w:val="24"/>
                </w:rPr>
                <w:delText>(EU) No</w:delText>
              </w:r>
              <w:r w:rsidDel="000538AB">
                <w:rPr>
                  <w:rFonts w:ascii="Times New Roman"/>
                  <w:sz w:val="24"/>
                </w:rPr>
                <w:delText xml:space="preserve"> 575/2013).</w:delText>
              </w:r>
            </w:del>
          </w:p>
        </w:tc>
      </w:tr>
      <w:tr w:rsidR="00C12DC9" w:rsidRPr="00FE002E" w:rsidDel="000538AB" w14:paraId="444AC2D3" w14:textId="77777777" w:rsidTr="00FE0FF1">
        <w:trPr>
          <w:trHeight w:val="304"/>
          <w:del w:id="390" w:author="Author"/>
        </w:trPr>
        <w:tc>
          <w:tcPr>
            <w:tcW w:w="1418" w:type="dxa"/>
          </w:tcPr>
          <w:p w14:paraId="6A3A2451" w14:textId="77777777" w:rsidR="00C12DC9" w:rsidRPr="00AE380B" w:rsidDel="000538AB" w:rsidRDefault="00C12DC9" w:rsidP="00C12DC9">
            <w:pPr>
              <w:pStyle w:val="TableParagraph"/>
              <w:spacing w:before="118"/>
              <w:ind w:left="57" w:right="96"/>
              <w:jc w:val="both"/>
              <w:rPr>
                <w:del w:id="391" w:author="Author"/>
                <w:rFonts w:ascii="Times New Roman"/>
                <w:sz w:val="24"/>
              </w:rPr>
            </w:pPr>
            <w:del w:id="392" w:author="Author">
              <w:r w:rsidDel="000538AB">
                <w:rPr>
                  <w:rFonts w:ascii="Times New Roman"/>
                  <w:sz w:val="24"/>
                </w:rPr>
                <w:delText>1210</w:delText>
              </w:r>
            </w:del>
          </w:p>
        </w:tc>
        <w:tc>
          <w:tcPr>
            <w:tcW w:w="7590" w:type="dxa"/>
          </w:tcPr>
          <w:p w14:paraId="53902A71" w14:textId="77777777" w:rsidR="00C12DC9" w:rsidDel="000538AB" w:rsidRDefault="00C12DC9" w:rsidP="00C12DC9">
            <w:pPr>
              <w:pStyle w:val="TableParagraph"/>
              <w:spacing w:before="119"/>
              <w:ind w:left="102"/>
              <w:rPr>
                <w:del w:id="393" w:author="Author"/>
                <w:rFonts w:ascii="Times New Roman" w:eastAsia="Times New Roman" w:hAnsi="Times New Roman" w:cs="Times New Roman"/>
                <w:sz w:val="24"/>
                <w:szCs w:val="24"/>
              </w:rPr>
            </w:pPr>
            <w:del w:id="394" w:author="Author">
              <w:r w:rsidDel="000538AB">
                <w:rPr>
                  <w:rFonts w:ascii="Times New Roman"/>
                  <w:b/>
                  <w:sz w:val="24"/>
                  <w:u w:val="thick" w:color="000000"/>
                </w:rPr>
                <w:delText xml:space="preserve">11 </w:delText>
              </w:r>
              <w:r w:rsidDel="000538AB">
                <w:rPr>
                  <w:rFonts w:ascii="Times New Roman"/>
                  <w:b/>
                  <w:spacing w:val="-1"/>
                  <w:sz w:val="24"/>
                  <w:u w:val="thick" w:color="000000"/>
                </w:rPr>
                <w:delText xml:space="preserve">Intragroup </w:delText>
              </w:r>
              <w:r w:rsidDel="000538AB">
                <w:rPr>
                  <w:rFonts w:ascii="Times New Roman"/>
                  <w:b/>
                  <w:sz w:val="24"/>
                  <w:u w:val="thick" w:color="000000"/>
                </w:rPr>
                <w:delText xml:space="preserve">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inflows</w:delText>
              </w:r>
              <w:r w:rsidDel="000538AB">
                <w:rPr>
                  <w:rFonts w:ascii="Times New Roman"/>
                  <w:b/>
                  <w:sz w:val="24"/>
                  <w:u w:val="thick" w:color="000000"/>
                </w:rPr>
                <w:delText xml:space="preserve"> </w:delText>
              </w:r>
              <w:r w:rsidDel="000538AB">
                <w:rPr>
                  <w:rFonts w:ascii="Times New Roman"/>
                  <w:b/>
                  <w:spacing w:val="-1"/>
                  <w:sz w:val="24"/>
                  <w:u w:val="thick" w:color="000000"/>
                </w:rPr>
                <w:delText>(excluding</w:delText>
              </w:r>
              <w:r w:rsidDel="000538AB">
                <w:rPr>
                  <w:rFonts w:ascii="Times New Roman"/>
                  <w:b/>
                  <w:sz w:val="24"/>
                  <w:u w:val="thick" w:color="000000"/>
                </w:rPr>
                <w:delText xml:space="preserve"> </w:delText>
              </w:r>
              <w:r w:rsidDel="000538AB">
                <w:rPr>
                  <w:rFonts w:ascii="Times New Roman"/>
                  <w:b/>
                  <w:spacing w:val="-1"/>
                  <w:sz w:val="24"/>
                  <w:u w:val="thick" w:color="000000"/>
                </w:rPr>
                <w:delText xml:space="preserve">FX </w:delText>
              </w:r>
              <w:r w:rsidDel="000538AB">
                <w:rPr>
                  <w:rFonts w:ascii="Times New Roman"/>
                  <w:b/>
                  <w:sz w:val="24"/>
                  <w:u w:val="thick" w:color="000000"/>
                </w:rPr>
                <w:delText>and</w:delText>
              </w:r>
              <w:r w:rsidDel="000538AB">
                <w:rPr>
                  <w:rFonts w:ascii="Times New Roman"/>
                  <w:b/>
                  <w:spacing w:val="-1"/>
                  <w:sz w:val="24"/>
                  <w:u w:val="thick" w:color="000000"/>
                </w:rPr>
                <w:delText xml:space="preserve"> maturing</w:delText>
              </w:r>
              <w:r w:rsidDel="000538AB">
                <w:rPr>
                  <w:rFonts w:ascii="Times New Roman"/>
                  <w:b/>
                  <w:sz w:val="24"/>
                  <w:u w:val="thick" w:color="000000"/>
                </w:rPr>
                <w:delText xml:space="preserve"> </w:delText>
              </w:r>
              <w:r w:rsidDel="000538AB">
                <w:rPr>
                  <w:rFonts w:ascii="Times New Roman"/>
                  <w:b/>
                  <w:spacing w:val="-1"/>
                  <w:sz w:val="24"/>
                  <w:u w:val="thick" w:color="000000"/>
                </w:rPr>
                <w:delText>securities)</w:delText>
              </w:r>
            </w:del>
          </w:p>
          <w:p w14:paraId="5CB91AEC" w14:textId="77777777" w:rsidR="00C12DC9" w:rsidDel="000538AB" w:rsidRDefault="00C12DC9" w:rsidP="00C12DC9">
            <w:pPr>
              <w:pStyle w:val="TableParagraph"/>
              <w:spacing w:before="117"/>
              <w:ind w:left="102" w:right="100"/>
              <w:rPr>
                <w:del w:id="395" w:author="Author"/>
                <w:rFonts w:ascii="Times New Roman" w:eastAsia="Times New Roman" w:hAnsi="Times New Roman" w:cs="Times New Roman"/>
                <w:sz w:val="24"/>
                <w:szCs w:val="24"/>
              </w:rPr>
            </w:pPr>
            <w:del w:id="396" w:author="Author">
              <w:r w:rsidDel="000538AB">
                <w:rPr>
                  <w:rFonts w:ascii="Times New Roman"/>
                  <w:sz w:val="24"/>
                </w:rPr>
                <w:delText>Sum</w:delText>
              </w:r>
              <w:r w:rsidDel="000538AB">
                <w:rPr>
                  <w:rFonts w:ascii="Times New Roman"/>
                  <w:spacing w:val="26"/>
                  <w:sz w:val="24"/>
                </w:rPr>
                <w:delText xml:space="preserve"> </w:delText>
              </w:r>
              <w:r w:rsidDel="000538AB">
                <w:rPr>
                  <w:rFonts w:ascii="Times New Roman"/>
                  <w:sz w:val="24"/>
                </w:rPr>
                <w:delText>of</w:delText>
              </w:r>
              <w:r w:rsidDel="000538AB">
                <w:rPr>
                  <w:rFonts w:ascii="Times New Roman"/>
                  <w:spacing w:val="28"/>
                  <w:sz w:val="24"/>
                </w:rPr>
                <w:delText xml:space="preserve"> </w:delText>
              </w:r>
              <w:r w:rsidDel="000538AB">
                <w:rPr>
                  <w:rFonts w:ascii="Times New Roman"/>
                  <w:spacing w:val="-1"/>
                  <w:sz w:val="24"/>
                </w:rPr>
                <w:delText>inflows</w:delText>
              </w:r>
              <w:r w:rsidDel="000538AB">
                <w:rPr>
                  <w:rFonts w:ascii="Times New Roman"/>
                  <w:spacing w:val="29"/>
                  <w:sz w:val="24"/>
                </w:rPr>
                <w:delText xml:space="preserve"> </w:delText>
              </w:r>
              <w:r w:rsidDel="000538AB">
                <w:rPr>
                  <w:rFonts w:ascii="Times New Roman"/>
                  <w:sz w:val="24"/>
                </w:rPr>
                <w:delText>in</w:delText>
              </w:r>
              <w:r w:rsidDel="000538AB">
                <w:rPr>
                  <w:rFonts w:ascii="Times New Roman"/>
                  <w:spacing w:val="28"/>
                  <w:sz w:val="24"/>
                </w:rPr>
                <w:delText xml:space="preserve"> </w:delText>
              </w:r>
              <w:r w:rsidDel="000538AB">
                <w:rPr>
                  <w:rFonts w:ascii="Times New Roman"/>
                  <w:sz w:val="24"/>
                </w:rPr>
                <w:delText>2.1,</w:delText>
              </w:r>
              <w:r w:rsidDel="000538AB">
                <w:rPr>
                  <w:rFonts w:ascii="Times New Roman"/>
                  <w:spacing w:val="28"/>
                  <w:sz w:val="24"/>
                </w:rPr>
                <w:delText xml:space="preserve"> </w:delText>
              </w:r>
              <w:r w:rsidDel="000538AB">
                <w:rPr>
                  <w:rFonts w:ascii="Times New Roman"/>
                  <w:sz w:val="24"/>
                </w:rPr>
                <w:delText>2.2,</w:delText>
              </w:r>
              <w:r w:rsidDel="000538AB">
                <w:rPr>
                  <w:rFonts w:ascii="Times New Roman"/>
                  <w:spacing w:val="28"/>
                  <w:sz w:val="24"/>
                </w:rPr>
                <w:delText xml:space="preserve"> </w:delText>
              </w:r>
              <w:r w:rsidDel="000538AB">
                <w:rPr>
                  <w:rFonts w:ascii="Times New Roman"/>
                  <w:sz w:val="24"/>
                </w:rPr>
                <w:delText>2.4,</w:delText>
              </w:r>
              <w:r w:rsidDel="000538AB">
                <w:rPr>
                  <w:rFonts w:ascii="Times New Roman"/>
                  <w:spacing w:val="28"/>
                  <w:sz w:val="24"/>
                </w:rPr>
                <w:delText xml:space="preserve"> </w:delText>
              </w:r>
              <w:r w:rsidDel="000538AB">
                <w:rPr>
                  <w:rFonts w:ascii="Times New Roman"/>
                  <w:sz w:val="24"/>
                </w:rPr>
                <w:delText>2.6</w:delText>
              </w:r>
              <w:r w:rsidDel="000538AB">
                <w:rPr>
                  <w:rFonts w:ascii="Times New Roman"/>
                  <w:spacing w:val="28"/>
                  <w:sz w:val="24"/>
                </w:rPr>
                <w:delText xml:space="preserve"> </w:delText>
              </w:r>
              <w:r w:rsidDel="000538AB">
                <w:rPr>
                  <w:rFonts w:ascii="Times New Roman"/>
                  <w:spacing w:val="-1"/>
                  <w:sz w:val="24"/>
                </w:rPr>
                <w:delText>where</w:delText>
              </w:r>
              <w:r w:rsidDel="000538AB">
                <w:rPr>
                  <w:rFonts w:ascii="Times New Roman"/>
                  <w:spacing w:val="29"/>
                  <w:sz w:val="24"/>
                </w:rPr>
                <w:delText xml:space="preserve"> </w:delText>
              </w:r>
              <w:r w:rsidDel="000538AB">
                <w:rPr>
                  <w:rFonts w:ascii="Times New Roman"/>
                  <w:sz w:val="24"/>
                </w:rPr>
                <w:delText>the</w:delText>
              </w:r>
              <w:r w:rsidDel="000538AB">
                <w:rPr>
                  <w:rFonts w:ascii="Times New Roman"/>
                  <w:spacing w:val="27"/>
                  <w:sz w:val="24"/>
                </w:rPr>
                <w:delText xml:space="preserve"> </w:delText>
              </w:r>
              <w:r w:rsidDel="000538AB">
                <w:rPr>
                  <w:rFonts w:ascii="Times New Roman"/>
                  <w:spacing w:val="-1"/>
                  <w:sz w:val="24"/>
                </w:rPr>
                <w:delText>counterparty</w:delText>
              </w:r>
              <w:r w:rsidDel="000538AB">
                <w:rPr>
                  <w:rFonts w:ascii="Times New Roman"/>
                  <w:spacing w:val="27"/>
                  <w:sz w:val="24"/>
                </w:rPr>
                <w:delText xml:space="preserve"> </w:delText>
              </w:r>
              <w:r w:rsidDel="000538AB">
                <w:rPr>
                  <w:rFonts w:ascii="Times New Roman"/>
                  <w:sz w:val="24"/>
                </w:rPr>
                <w:delText>is</w:delText>
              </w:r>
              <w:r w:rsidDel="000538AB">
                <w:rPr>
                  <w:rFonts w:ascii="Times New Roman"/>
                  <w:spacing w:val="29"/>
                  <w:sz w:val="24"/>
                </w:rPr>
                <w:delText xml:space="preserve"> </w:delText>
              </w:r>
              <w:r w:rsidDel="000538AB">
                <w:rPr>
                  <w:rFonts w:ascii="Times New Roman"/>
                  <w:sz w:val="24"/>
                </w:rPr>
                <w:delText>a</w:delText>
              </w:r>
              <w:r w:rsidDel="000538AB">
                <w:rPr>
                  <w:rFonts w:ascii="Times New Roman"/>
                  <w:spacing w:val="29"/>
                  <w:sz w:val="24"/>
                </w:rPr>
                <w:delText xml:space="preserve"> </w:delText>
              </w:r>
              <w:r w:rsidDel="000538AB">
                <w:rPr>
                  <w:rFonts w:ascii="Times New Roman"/>
                  <w:spacing w:val="-1"/>
                  <w:sz w:val="24"/>
                </w:rPr>
                <w:delText>parent</w:delText>
              </w:r>
              <w:r w:rsidDel="000538AB">
                <w:rPr>
                  <w:rFonts w:ascii="Times New Roman"/>
                  <w:spacing w:val="28"/>
                  <w:sz w:val="24"/>
                </w:rPr>
                <w:delText xml:space="preserve"> </w:delText>
              </w:r>
              <w:r w:rsidDel="000538AB">
                <w:rPr>
                  <w:rFonts w:ascii="Times New Roman"/>
                  <w:sz w:val="24"/>
                </w:rPr>
                <w:delText>or</w:delText>
              </w:r>
              <w:r w:rsidDel="000538AB">
                <w:rPr>
                  <w:rFonts w:ascii="Times New Roman"/>
                  <w:spacing w:val="29"/>
                  <w:sz w:val="24"/>
                </w:rPr>
                <w:delText xml:space="preserve"> </w:delText>
              </w:r>
              <w:r w:rsidDel="000538AB">
                <w:rPr>
                  <w:rFonts w:ascii="Times New Roman"/>
                  <w:sz w:val="24"/>
                </w:rPr>
                <w:delText>a</w:delText>
              </w:r>
              <w:r w:rsidDel="000538AB">
                <w:rPr>
                  <w:rFonts w:ascii="Times New Roman"/>
                  <w:spacing w:val="51"/>
                  <w:sz w:val="24"/>
                </w:rPr>
                <w:delText xml:space="preserve"> </w:delText>
              </w:r>
              <w:r w:rsidDel="000538AB">
                <w:rPr>
                  <w:rFonts w:ascii="Times New Roman"/>
                  <w:spacing w:val="-1"/>
                  <w:sz w:val="24"/>
                </w:rPr>
                <w:delText>subsidiary</w:delText>
              </w:r>
              <w:r w:rsidDel="000538AB">
                <w:rPr>
                  <w:rFonts w:ascii="Times New Roman"/>
                  <w:spacing w:val="4"/>
                  <w:sz w:val="24"/>
                </w:rPr>
                <w:delText xml:space="preserve"> </w:delText>
              </w:r>
              <w:r w:rsidDel="000538AB">
                <w:rPr>
                  <w:rFonts w:ascii="Times New Roman"/>
                  <w:spacing w:val="-1"/>
                  <w:sz w:val="24"/>
                </w:rPr>
                <w:delText>of</w:delText>
              </w:r>
              <w:r w:rsidDel="000538AB">
                <w:rPr>
                  <w:rFonts w:ascii="Times New Roman"/>
                  <w:spacing w:val="4"/>
                  <w:sz w:val="24"/>
                </w:rPr>
                <w:delText xml:space="preserve"> </w:delText>
              </w:r>
              <w:r w:rsidDel="000538AB">
                <w:rPr>
                  <w:rFonts w:ascii="Times New Roman"/>
                  <w:sz w:val="24"/>
                </w:rPr>
                <w:delText>the</w:delText>
              </w:r>
              <w:r w:rsidDel="000538AB">
                <w:rPr>
                  <w:rFonts w:ascii="Times New Roman"/>
                  <w:spacing w:val="5"/>
                  <w:sz w:val="24"/>
                </w:rPr>
                <w:delText xml:space="preserve"> </w:delText>
              </w:r>
              <w:r w:rsidDel="000538AB">
                <w:rPr>
                  <w:rFonts w:ascii="Times New Roman"/>
                  <w:spacing w:val="-1"/>
                  <w:sz w:val="24"/>
                </w:rPr>
                <w:delText>institution</w:delText>
              </w:r>
              <w:r w:rsidDel="000538AB">
                <w:rPr>
                  <w:rFonts w:ascii="Times New Roman"/>
                  <w:spacing w:val="4"/>
                  <w:sz w:val="24"/>
                </w:rPr>
                <w:delText xml:space="preserve"> </w:delText>
              </w:r>
              <w:r w:rsidDel="000538AB">
                <w:rPr>
                  <w:rFonts w:ascii="Times New Roman"/>
                  <w:sz w:val="24"/>
                </w:rPr>
                <w:delText>or</w:delText>
              </w:r>
              <w:r w:rsidDel="000538AB">
                <w:rPr>
                  <w:rFonts w:ascii="Times New Roman"/>
                  <w:spacing w:val="5"/>
                  <w:sz w:val="24"/>
                </w:rPr>
                <w:delText xml:space="preserve"> </w:delText>
              </w:r>
              <w:r w:rsidDel="000538AB">
                <w:rPr>
                  <w:rFonts w:ascii="Times New Roman"/>
                  <w:spacing w:val="-1"/>
                  <w:sz w:val="24"/>
                </w:rPr>
                <w:delText>another</w:delText>
              </w:r>
              <w:r w:rsidDel="000538AB">
                <w:rPr>
                  <w:rFonts w:ascii="Times New Roman"/>
                  <w:spacing w:val="5"/>
                  <w:sz w:val="24"/>
                </w:rPr>
                <w:delText xml:space="preserve"> </w:delText>
              </w:r>
              <w:r w:rsidDel="000538AB">
                <w:rPr>
                  <w:rFonts w:ascii="Times New Roman"/>
                  <w:spacing w:val="-1"/>
                  <w:sz w:val="24"/>
                </w:rPr>
                <w:delText>subsidiary</w:delText>
              </w:r>
              <w:r w:rsidDel="000538AB">
                <w:rPr>
                  <w:rFonts w:ascii="Times New Roman"/>
                  <w:spacing w:val="4"/>
                  <w:sz w:val="24"/>
                </w:rPr>
                <w:delText xml:space="preserve"> </w:delText>
              </w:r>
              <w:r w:rsidDel="000538AB">
                <w:rPr>
                  <w:rFonts w:ascii="Times New Roman"/>
                  <w:sz w:val="24"/>
                </w:rPr>
                <w:delText>of</w:delText>
              </w:r>
              <w:r w:rsidDel="000538AB">
                <w:rPr>
                  <w:rFonts w:ascii="Times New Roman"/>
                  <w:spacing w:val="4"/>
                  <w:sz w:val="24"/>
                </w:rPr>
                <w:delText xml:space="preserve"> </w:delText>
              </w:r>
              <w:r w:rsidDel="000538AB">
                <w:rPr>
                  <w:rFonts w:ascii="Times New Roman"/>
                  <w:sz w:val="24"/>
                </w:rPr>
                <w:delText>the</w:delText>
              </w:r>
              <w:r w:rsidDel="000538AB">
                <w:rPr>
                  <w:rFonts w:ascii="Times New Roman"/>
                  <w:spacing w:val="5"/>
                  <w:sz w:val="24"/>
                </w:rPr>
                <w:delText xml:space="preserve"> </w:delText>
              </w:r>
              <w:r w:rsidDel="000538AB">
                <w:rPr>
                  <w:rFonts w:ascii="Times New Roman"/>
                  <w:spacing w:val="-1"/>
                  <w:sz w:val="24"/>
                </w:rPr>
                <w:delText>same</w:delText>
              </w:r>
              <w:r w:rsidDel="000538AB">
                <w:rPr>
                  <w:rFonts w:ascii="Times New Roman"/>
                  <w:spacing w:val="5"/>
                  <w:sz w:val="24"/>
                </w:rPr>
                <w:delText xml:space="preserve"> </w:delText>
              </w:r>
              <w:r w:rsidDel="000538AB">
                <w:rPr>
                  <w:rFonts w:ascii="Times New Roman"/>
                  <w:sz w:val="24"/>
                </w:rPr>
                <w:delText>parent</w:delText>
              </w:r>
              <w:r w:rsidDel="000538AB">
                <w:rPr>
                  <w:rFonts w:ascii="Times New Roman"/>
                  <w:spacing w:val="5"/>
                  <w:sz w:val="24"/>
                </w:rPr>
                <w:delText xml:space="preserve"> </w:delText>
              </w:r>
              <w:r w:rsidDel="000538AB">
                <w:rPr>
                  <w:rFonts w:ascii="Times New Roman"/>
                  <w:spacing w:val="-1"/>
                  <w:sz w:val="24"/>
                </w:rPr>
                <w:delText>or</w:delText>
              </w:r>
              <w:r w:rsidDel="000538AB">
                <w:rPr>
                  <w:rFonts w:ascii="Times New Roman"/>
                  <w:spacing w:val="5"/>
                  <w:sz w:val="24"/>
                </w:rPr>
                <w:delText xml:space="preserve"> </w:delText>
              </w:r>
              <w:r w:rsidDel="000538AB">
                <w:rPr>
                  <w:rFonts w:ascii="Times New Roman"/>
                  <w:spacing w:val="-1"/>
                  <w:sz w:val="24"/>
                </w:rPr>
                <w:delText>linked</w:delText>
              </w:r>
              <w:r w:rsidDel="000538AB">
                <w:rPr>
                  <w:rFonts w:ascii="Times New Roman"/>
                  <w:spacing w:val="77"/>
                  <w:sz w:val="24"/>
                </w:rPr>
                <w:delText xml:space="preserve"> </w:delText>
              </w:r>
              <w:r w:rsidDel="000538AB">
                <w:rPr>
                  <w:rFonts w:ascii="Times New Roman"/>
                  <w:sz w:val="24"/>
                </w:rPr>
                <w:delText>to</w:delText>
              </w:r>
              <w:r w:rsidDel="000538AB">
                <w:rPr>
                  <w:rFonts w:ascii="Times New Roman"/>
                  <w:spacing w:val="16"/>
                  <w:sz w:val="24"/>
                </w:rPr>
                <w:delText xml:space="preserve"> </w:delText>
              </w:r>
              <w:r w:rsidDel="000538AB">
                <w:rPr>
                  <w:rFonts w:ascii="Times New Roman"/>
                  <w:sz w:val="24"/>
                </w:rPr>
                <w:delText>the</w:delText>
              </w:r>
              <w:r w:rsidDel="000538AB">
                <w:rPr>
                  <w:rFonts w:ascii="Times New Roman"/>
                  <w:spacing w:val="17"/>
                  <w:sz w:val="24"/>
                </w:rPr>
                <w:delText xml:space="preserve"> </w:delText>
              </w:r>
              <w:r w:rsidDel="000538AB">
                <w:rPr>
                  <w:rFonts w:ascii="Times New Roman"/>
                  <w:spacing w:val="-1"/>
                  <w:sz w:val="24"/>
                </w:rPr>
                <w:delText>credit</w:delText>
              </w:r>
              <w:r w:rsidDel="000538AB">
                <w:rPr>
                  <w:rFonts w:ascii="Times New Roman"/>
                  <w:spacing w:val="16"/>
                  <w:sz w:val="24"/>
                </w:rPr>
                <w:delText xml:space="preserve"> </w:delText>
              </w:r>
              <w:r w:rsidDel="000538AB">
                <w:rPr>
                  <w:rFonts w:ascii="Times New Roman"/>
                  <w:spacing w:val="-1"/>
                  <w:sz w:val="24"/>
                </w:rPr>
                <w:delText>institution</w:delText>
              </w:r>
              <w:r w:rsidDel="000538AB">
                <w:rPr>
                  <w:rFonts w:ascii="Times New Roman"/>
                  <w:spacing w:val="16"/>
                  <w:sz w:val="24"/>
                </w:rPr>
                <w:delText xml:space="preserve"> </w:delText>
              </w:r>
              <w:r w:rsidDel="000538AB">
                <w:rPr>
                  <w:rFonts w:ascii="Times New Roman"/>
                  <w:sz w:val="24"/>
                </w:rPr>
                <w:delText>by</w:delText>
              </w:r>
              <w:r w:rsidDel="000538AB">
                <w:rPr>
                  <w:rFonts w:ascii="Times New Roman"/>
                  <w:spacing w:val="16"/>
                  <w:sz w:val="24"/>
                </w:rPr>
                <w:delText xml:space="preserve"> </w:delText>
              </w:r>
              <w:r w:rsidDel="000538AB">
                <w:rPr>
                  <w:rFonts w:ascii="Times New Roman"/>
                  <w:sz w:val="24"/>
                </w:rPr>
                <w:delText>a</w:delText>
              </w:r>
              <w:r w:rsidDel="000538AB">
                <w:rPr>
                  <w:rFonts w:ascii="Times New Roman"/>
                  <w:spacing w:val="17"/>
                  <w:sz w:val="24"/>
                </w:rPr>
                <w:delText xml:space="preserve"> </w:delText>
              </w:r>
              <w:r w:rsidDel="000538AB">
                <w:rPr>
                  <w:rFonts w:ascii="Times New Roman"/>
                  <w:spacing w:val="-1"/>
                  <w:sz w:val="24"/>
                </w:rPr>
                <w:delText>relationship</w:delText>
              </w:r>
              <w:r w:rsidDel="000538AB">
                <w:rPr>
                  <w:rFonts w:ascii="Times New Roman"/>
                  <w:spacing w:val="16"/>
                  <w:sz w:val="24"/>
                </w:rPr>
                <w:delText xml:space="preserve"> </w:delText>
              </w:r>
              <w:r w:rsidDel="000538AB">
                <w:rPr>
                  <w:rFonts w:ascii="Times New Roman"/>
                  <w:spacing w:val="-1"/>
                  <w:sz w:val="24"/>
                </w:rPr>
                <w:delText>within</w:delText>
              </w:r>
              <w:r w:rsidDel="000538AB">
                <w:rPr>
                  <w:rFonts w:ascii="Times New Roman"/>
                  <w:spacing w:val="15"/>
                  <w:sz w:val="24"/>
                </w:rPr>
                <w:delText xml:space="preserve"> </w:delText>
              </w:r>
              <w:r w:rsidDel="000538AB">
                <w:rPr>
                  <w:rFonts w:ascii="Times New Roman"/>
                  <w:sz w:val="24"/>
                </w:rPr>
                <w:delText>the</w:delText>
              </w:r>
              <w:r w:rsidDel="000538AB">
                <w:rPr>
                  <w:rFonts w:ascii="Times New Roman"/>
                  <w:spacing w:val="17"/>
                  <w:sz w:val="24"/>
                </w:rPr>
                <w:delText xml:space="preserve"> </w:delText>
              </w:r>
              <w:r w:rsidDel="000538AB">
                <w:rPr>
                  <w:rFonts w:ascii="Times New Roman"/>
                  <w:spacing w:val="-1"/>
                  <w:sz w:val="24"/>
                </w:rPr>
                <w:delText>meaning</w:delText>
              </w:r>
              <w:r w:rsidDel="000538AB">
                <w:rPr>
                  <w:rFonts w:ascii="Times New Roman"/>
                  <w:spacing w:val="16"/>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Article</w:delText>
              </w:r>
              <w:r w:rsidDel="000538AB">
                <w:rPr>
                  <w:rFonts w:ascii="Times New Roman"/>
                  <w:spacing w:val="17"/>
                  <w:sz w:val="24"/>
                </w:rPr>
                <w:delText xml:space="preserve"> </w:delText>
              </w:r>
              <w:r w:rsidDel="000538AB">
                <w:rPr>
                  <w:rFonts w:ascii="Times New Roman"/>
                  <w:spacing w:val="-1"/>
                  <w:sz w:val="24"/>
                </w:rPr>
                <w:delText>12(1)</w:delText>
              </w:r>
              <w:r w:rsidDel="000538AB">
                <w:rPr>
                  <w:rFonts w:ascii="Times New Roman"/>
                  <w:spacing w:val="83"/>
                  <w:sz w:val="24"/>
                </w:rPr>
                <w:delText xml:space="preserve"> </w:delText>
              </w:r>
              <w:r w:rsidDel="000538AB">
                <w:rPr>
                  <w:rFonts w:ascii="Times New Roman"/>
                  <w:sz w:val="24"/>
                </w:rPr>
                <w:delText>of</w:delText>
              </w:r>
              <w:r w:rsidDel="000538AB">
                <w:rPr>
                  <w:rFonts w:ascii="Times New Roman"/>
                  <w:spacing w:val="43"/>
                  <w:sz w:val="24"/>
                </w:rPr>
                <w:delText xml:space="preserve"> </w:delText>
              </w:r>
              <w:r w:rsidDel="000538AB">
                <w:rPr>
                  <w:rFonts w:ascii="Times New Roman"/>
                  <w:spacing w:val="-1"/>
                  <w:sz w:val="24"/>
                </w:rPr>
                <w:delText>Directive</w:delText>
              </w:r>
              <w:r w:rsidDel="000538AB">
                <w:rPr>
                  <w:rFonts w:ascii="Times New Roman"/>
                  <w:spacing w:val="43"/>
                  <w:sz w:val="24"/>
                </w:rPr>
                <w:delText xml:space="preserve"> </w:delText>
              </w:r>
              <w:r w:rsidDel="000538AB">
                <w:rPr>
                  <w:rFonts w:ascii="Times New Roman"/>
                  <w:spacing w:val="-1"/>
                  <w:sz w:val="24"/>
                </w:rPr>
                <w:delText>83/349/EEC</w:delText>
              </w:r>
              <w:r w:rsidDel="000538AB">
                <w:rPr>
                  <w:rFonts w:ascii="Times New Roman"/>
                  <w:spacing w:val="43"/>
                  <w:sz w:val="24"/>
                </w:rPr>
                <w:delText xml:space="preserve"> </w:delText>
              </w:r>
              <w:r w:rsidDel="000538AB">
                <w:rPr>
                  <w:rFonts w:ascii="Times New Roman"/>
                  <w:sz w:val="24"/>
                </w:rPr>
                <w:delText>or</w:delText>
              </w:r>
              <w:r w:rsidDel="000538AB">
                <w:rPr>
                  <w:rFonts w:ascii="Times New Roman"/>
                  <w:spacing w:val="44"/>
                  <w:sz w:val="24"/>
                </w:rPr>
                <w:delText xml:space="preserve"> </w:delText>
              </w:r>
              <w:r w:rsidDel="000538AB">
                <w:rPr>
                  <w:rFonts w:ascii="Times New Roman"/>
                  <w:sz w:val="24"/>
                </w:rPr>
                <w:delText>a</w:delText>
              </w:r>
              <w:r w:rsidDel="000538AB">
                <w:rPr>
                  <w:rFonts w:ascii="Times New Roman"/>
                  <w:spacing w:val="45"/>
                  <w:sz w:val="24"/>
                </w:rPr>
                <w:delText xml:space="preserve"> </w:delText>
              </w:r>
              <w:r w:rsidDel="000538AB">
                <w:rPr>
                  <w:rFonts w:ascii="Times New Roman"/>
                  <w:spacing w:val="-1"/>
                  <w:sz w:val="24"/>
                </w:rPr>
                <w:delText>member</w:delText>
              </w:r>
              <w:r w:rsidDel="000538AB">
                <w:rPr>
                  <w:rFonts w:ascii="Times New Roman"/>
                  <w:spacing w:val="44"/>
                  <w:sz w:val="24"/>
                </w:rPr>
                <w:delText xml:space="preserve"> </w:delText>
              </w:r>
              <w:r w:rsidDel="000538AB">
                <w:rPr>
                  <w:rFonts w:ascii="Times New Roman"/>
                  <w:sz w:val="24"/>
                </w:rPr>
                <w:delText>of</w:delText>
              </w:r>
              <w:r w:rsidDel="000538AB">
                <w:rPr>
                  <w:rFonts w:ascii="Times New Roman"/>
                  <w:spacing w:val="43"/>
                  <w:sz w:val="24"/>
                </w:rPr>
                <w:delText xml:space="preserve"> </w:delText>
              </w:r>
              <w:r w:rsidDel="000538AB">
                <w:rPr>
                  <w:rFonts w:ascii="Times New Roman"/>
                  <w:sz w:val="24"/>
                </w:rPr>
                <w:delText>the</w:delText>
              </w:r>
              <w:r w:rsidDel="000538AB">
                <w:rPr>
                  <w:rFonts w:ascii="Times New Roman"/>
                  <w:spacing w:val="44"/>
                  <w:sz w:val="24"/>
                </w:rPr>
                <w:delText xml:space="preserve"> </w:delText>
              </w:r>
              <w:r w:rsidDel="000538AB">
                <w:rPr>
                  <w:rFonts w:ascii="Times New Roman"/>
                  <w:spacing w:val="-1"/>
                  <w:sz w:val="24"/>
                </w:rPr>
                <w:delText>same</w:delText>
              </w:r>
              <w:r w:rsidDel="000538AB">
                <w:rPr>
                  <w:rFonts w:ascii="Times New Roman"/>
                  <w:spacing w:val="44"/>
                  <w:sz w:val="24"/>
                </w:rPr>
                <w:delText xml:space="preserve"> </w:delText>
              </w:r>
              <w:r w:rsidDel="000538AB">
                <w:rPr>
                  <w:rFonts w:ascii="Times New Roman"/>
                  <w:spacing w:val="-1"/>
                  <w:sz w:val="24"/>
                </w:rPr>
                <w:delText>institutional</w:delText>
              </w:r>
              <w:r w:rsidDel="000538AB">
                <w:rPr>
                  <w:rFonts w:ascii="Times New Roman"/>
                  <w:spacing w:val="44"/>
                  <w:sz w:val="24"/>
                </w:rPr>
                <w:delText xml:space="preserve"> </w:delText>
              </w:r>
              <w:r w:rsidDel="000538AB">
                <w:rPr>
                  <w:rFonts w:ascii="Times New Roman"/>
                  <w:spacing w:val="-1"/>
                  <w:sz w:val="24"/>
                </w:rPr>
                <w:delText>protection</w:delText>
              </w:r>
              <w:r w:rsidDel="000538AB">
                <w:rPr>
                  <w:rFonts w:ascii="Times New Roman"/>
                  <w:spacing w:val="81"/>
                  <w:sz w:val="24"/>
                </w:rPr>
                <w:delText xml:space="preserve"> </w:delText>
              </w:r>
              <w:r w:rsidDel="000538AB">
                <w:rPr>
                  <w:rFonts w:ascii="Times New Roman"/>
                  <w:spacing w:val="-1"/>
                  <w:sz w:val="24"/>
                </w:rPr>
                <w:delText>scheme</w:delText>
              </w:r>
              <w:r w:rsidDel="000538AB">
                <w:rPr>
                  <w:rFonts w:ascii="Times New Roman"/>
                  <w:spacing w:val="18"/>
                  <w:sz w:val="24"/>
                </w:rPr>
                <w:delText xml:space="preserve"> </w:delText>
              </w:r>
              <w:r w:rsidDel="000538AB">
                <w:rPr>
                  <w:rFonts w:ascii="Times New Roman"/>
                  <w:sz w:val="24"/>
                </w:rPr>
                <w:delText>referred</w:delText>
              </w:r>
              <w:r w:rsidDel="000538AB">
                <w:rPr>
                  <w:rFonts w:ascii="Times New Roman"/>
                  <w:spacing w:val="18"/>
                  <w:sz w:val="24"/>
                </w:rPr>
                <w:delText xml:space="preserve"> </w:delText>
              </w:r>
              <w:r w:rsidDel="000538AB">
                <w:rPr>
                  <w:rFonts w:ascii="Times New Roman"/>
                  <w:sz w:val="24"/>
                </w:rPr>
                <w:delText>to</w:delText>
              </w:r>
              <w:r w:rsidDel="000538AB">
                <w:rPr>
                  <w:rFonts w:ascii="Times New Roman"/>
                  <w:spacing w:val="18"/>
                  <w:sz w:val="24"/>
                </w:rPr>
                <w:delText xml:space="preserve"> </w:delText>
              </w:r>
              <w:r w:rsidDel="000538AB">
                <w:rPr>
                  <w:rFonts w:ascii="Times New Roman"/>
                  <w:sz w:val="24"/>
                </w:rPr>
                <w:delText>in</w:delText>
              </w:r>
              <w:r w:rsidDel="000538AB">
                <w:rPr>
                  <w:rFonts w:ascii="Times New Roman"/>
                  <w:spacing w:val="18"/>
                  <w:sz w:val="24"/>
                </w:rPr>
                <w:delText xml:space="preserve"> </w:delText>
              </w:r>
              <w:r w:rsidDel="000538AB">
                <w:rPr>
                  <w:rFonts w:ascii="Times New Roman"/>
                  <w:spacing w:val="-1"/>
                  <w:sz w:val="24"/>
                </w:rPr>
                <w:delText>Article</w:delText>
              </w:r>
              <w:r w:rsidDel="000538AB">
                <w:rPr>
                  <w:rFonts w:ascii="Times New Roman"/>
                  <w:spacing w:val="18"/>
                  <w:sz w:val="24"/>
                </w:rPr>
                <w:delText xml:space="preserve"> </w:delText>
              </w:r>
              <w:r w:rsidDel="000538AB">
                <w:rPr>
                  <w:rFonts w:ascii="Times New Roman"/>
                  <w:spacing w:val="-1"/>
                  <w:sz w:val="24"/>
                </w:rPr>
                <w:delText>113(7)</w:delText>
              </w:r>
              <w:r w:rsidDel="000538AB">
                <w:rPr>
                  <w:rFonts w:ascii="Times New Roman"/>
                  <w:spacing w:val="17"/>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Regulation</w:delText>
              </w:r>
              <w:r w:rsidDel="000538AB">
                <w:rPr>
                  <w:rFonts w:ascii="Times New Roman"/>
                  <w:spacing w:val="18"/>
                  <w:sz w:val="24"/>
                </w:rPr>
                <w:delText xml:space="preserve"> </w:delText>
              </w:r>
              <w:r w:rsidDel="000538AB">
                <w:rPr>
                  <w:rFonts w:ascii="Times New Roman"/>
                  <w:spacing w:val="-1"/>
                  <w:sz w:val="24"/>
                </w:rPr>
                <w:delText>(EU)</w:delText>
              </w:r>
              <w:r w:rsidDel="000538AB">
                <w:rPr>
                  <w:rFonts w:ascii="Times New Roman"/>
                  <w:spacing w:val="18"/>
                  <w:sz w:val="24"/>
                </w:rPr>
                <w:delText xml:space="preserve"> </w:delText>
              </w:r>
              <w:r w:rsidDel="000538AB">
                <w:rPr>
                  <w:rFonts w:ascii="Times New Roman"/>
                  <w:spacing w:val="-1"/>
                  <w:sz w:val="24"/>
                </w:rPr>
                <w:delText>No</w:delText>
              </w:r>
              <w:r w:rsidDel="000538AB">
                <w:rPr>
                  <w:rFonts w:ascii="Times New Roman"/>
                  <w:spacing w:val="19"/>
                  <w:sz w:val="24"/>
                </w:rPr>
                <w:delText xml:space="preserve"> </w:delText>
              </w:r>
              <w:r w:rsidDel="000538AB">
                <w:rPr>
                  <w:rFonts w:ascii="Times New Roman"/>
                  <w:sz w:val="24"/>
                </w:rPr>
                <w:delText>575/2013</w:delText>
              </w:r>
              <w:r w:rsidDel="000538AB">
                <w:rPr>
                  <w:rFonts w:ascii="Times New Roman"/>
                  <w:spacing w:val="18"/>
                  <w:sz w:val="24"/>
                </w:rPr>
                <w:delText xml:space="preserve"> </w:delText>
              </w:r>
              <w:r w:rsidDel="000538AB">
                <w:rPr>
                  <w:rFonts w:ascii="Times New Roman"/>
                  <w:sz w:val="24"/>
                </w:rPr>
                <w:delText>or</w:delText>
              </w:r>
              <w:r w:rsidDel="000538AB">
                <w:rPr>
                  <w:rFonts w:ascii="Times New Roman"/>
                  <w:spacing w:val="18"/>
                  <w:sz w:val="24"/>
                </w:rPr>
                <w:delText xml:space="preserve"> </w:delText>
              </w:r>
              <w:r w:rsidDel="000538AB">
                <w:rPr>
                  <w:rFonts w:ascii="Times New Roman"/>
                  <w:sz w:val="24"/>
                </w:rPr>
                <w:delText>the</w:delText>
              </w:r>
              <w:r w:rsidDel="000538AB">
                <w:rPr>
                  <w:rFonts w:ascii="Times New Roman"/>
                  <w:spacing w:val="49"/>
                  <w:sz w:val="24"/>
                </w:rPr>
                <w:delText xml:space="preserve"> </w:delText>
              </w:r>
              <w:r w:rsidDel="000538AB">
                <w:rPr>
                  <w:rFonts w:ascii="Times New Roman"/>
                  <w:spacing w:val="-1"/>
                  <w:sz w:val="24"/>
                </w:rPr>
                <w:delText>central</w:delText>
              </w:r>
              <w:r w:rsidDel="000538AB">
                <w:rPr>
                  <w:rFonts w:ascii="Times New Roman"/>
                  <w:spacing w:val="6"/>
                  <w:sz w:val="24"/>
                </w:rPr>
                <w:delText xml:space="preserve"> </w:delText>
              </w:r>
              <w:r w:rsidDel="000538AB">
                <w:rPr>
                  <w:rFonts w:ascii="Times New Roman"/>
                  <w:spacing w:val="-1"/>
                  <w:sz w:val="24"/>
                </w:rPr>
                <w:delText>institution</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5"/>
                  <w:sz w:val="24"/>
                </w:rPr>
                <w:delText xml:space="preserve"> </w:delText>
              </w:r>
              <w:r w:rsidDel="000538AB">
                <w:rPr>
                  <w:rFonts w:ascii="Times New Roman"/>
                  <w:sz w:val="24"/>
                </w:rPr>
                <w:delText>an</w:delText>
              </w:r>
              <w:r w:rsidDel="000538AB">
                <w:rPr>
                  <w:rFonts w:ascii="Times New Roman"/>
                  <w:spacing w:val="6"/>
                  <w:sz w:val="24"/>
                </w:rPr>
                <w:delText xml:space="preserve"> </w:delText>
              </w:r>
              <w:r w:rsidDel="000538AB">
                <w:rPr>
                  <w:rFonts w:ascii="Times New Roman"/>
                  <w:spacing w:val="-1"/>
                  <w:sz w:val="24"/>
                </w:rPr>
                <w:delText>affiliate</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z w:val="24"/>
                </w:rPr>
                <w:delText>a</w:delText>
              </w:r>
              <w:r w:rsidDel="000538AB">
                <w:rPr>
                  <w:rFonts w:ascii="Times New Roman"/>
                  <w:spacing w:val="6"/>
                  <w:sz w:val="24"/>
                </w:rPr>
                <w:delText xml:space="preserve"> </w:delText>
              </w:r>
              <w:r w:rsidDel="000538AB">
                <w:rPr>
                  <w:rFonts w:ascii="Times New Roman"/>
                  <w:spacing w:val="-1"/>
                  <w:sz w:val="24"/>
                </w:rPr>
                <w:delText>network</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pacing w:val="-1"/>
                  <w:sz w:val="24"/>
                </w:rPr>
                <w:delText>cooperative</w:delText>
              </w:r>
              <w:r w:rsidDel="000538AB">
                <w:rPr>
                  <w:rFonts w:ascii="Times New Roman"/>
                  <w:spacing w:val="6"/>
                  <w:sz w:val="24"/>
                </w:rPr>
                <w:delText xml:space="preserve"> </w:delText>
              </w:r>
              <w:r w:rsidDel="000538AB">
                <w:rPr>
                  <w:rFonts w:ascii="Times New Roman"/>
                  <w:spacing w:val="-1"/>
                  <w:sz w:val="24"/>
                </w:rPr>
                <w:delText>group</w:delText>
              </w:r>
              <w:r w:rsidDel="000538AB">
                <w:rPr>
                  <w:rFonts w:ascii="Times New Roman"/>
                  <w:spacing w:val="6"/>
                  <w:sz w:val="24"/>
                </w:rPr>
                <w:delText xml:space="preserve"> </w:delText>
              </w:r>
              <w:r w:rsidDel="000538AB">
                <w:rPr>
                  <w:rFonts w:ascii="Times New Roman"/>
                  <w:sz w:val="24"/>
                </w:rPr>
                <w:delText>as</w:delText>
              </w:r>
              <w:r w:rsidDel="000538AB">
                <w:rPr>
                  <w:rFonts w:ascii="Times New Roman"/>
                  <w:spacing w:val="6"/>
                  <w:sz w:val="24"/>
                </w:rPr>
                <w:delText xml:space="preserve"> </w:delText>
              </w:r>
              <w:r w:rsidDel="000538AB">
                <w:rPr>
                  <w:rFonts w:ascii="Times New Roman"/>
                  <w:spacing w:val="-1"/>
                  <w:sz w:val="24"/>
                </w:rPr>
                <w:delText>referred</w:delText>
              </w:r>
              <w:r w:rsidDel="000538AB">
                <w:rPr>
                  <w:rFonts w:ascii="Times New Roman"/>
                  <w:spacing w:val="89"/>
                  <w:sz w:val="24"/>
                </w:rPr>
                <w:delText xml:space="preserve"> </w:delText>
              </w:r>
              <w:r w:rsidDel="000538AB">
                <w:rPr>
                  <w:rFonts w:ascii="Times New Roman"/>
                  <w:sz w:val="24"/>
                </w:rPr>
                <w:delText xml:space="preserve">to in </w:delText>
              </w:r>
              <w:r w:rsidDel="000538AB">
                <w:rPr>
                  <w:rFonts w:ascii="Times New Roman"/>
                  <w:spacing w:val="-1"/>
                  <w:sz w:val="24"/>
                </w:rPr>
                <w:delText xml:space="preserve">Article </w:delText>
              </w:r>
              <w:r w:rsidDel="000538AB">
                <w:rPr>
                  <w:rFonts w:ascii="Times New Roman"/>
                  <w:sz w:val="24"/>
                </w:rPr>
                <w:delText>10 of</w:delText>
              </w:r>
              <w:r w:rsidDel="000538AB">
                <w:rPr>
                  <w:rFonts w:ascii="Times New Roman"/>
                  <w:spacing w:val="-1"/>
                  <w:sz w:val="24"/>
                </w:rPr>
                <w:delText xml:space="preserve"> Regulation</w:delText>
              </w:r>
              <w:r w:rsidDel="000538AB">
                <w:rPr>
                  <w:rFonts w:ascii="Times New Roman"/>
                  <w:spacing w:val="-2"/>
                  <w:sz w:val="24"/>
                </w:rPr>
                <w:delText xml:space="preserve"> </w:delText>
              </w:r>
              <w:r w:rsidDel="000538AB">
                <w:rPr>
                  <w:rFonts w:ascii="Times New Roman"/>
                  <w:spacing w:val="-1"/>
                  <w:sz w:val="24"/>
                </w:rPr>
                <w:delText xml:space="preserve">(EU) </w:delText>
              </w:r>
              <w:r w:rsidDel="000538AB">
                <w:rPr>
                  <w:rFonts w:ascii="Times New Roman"/>
                  <w:sz w:val="24"/>
                </w:rPr>
                <w:delText>No 575/2013).</w:delText>
              </w:r>
            </w:del>
          </w:p>
        </w:tc>
      </w:tr>
      <w:tr w:rsidR="00C12DC9" w:rsidRPr="00FE002E" w:rsidDel="000538AB" w14:paraId="691E7F10" w14:textId="77777777" w:rsidTr="00FE0FF1">
        <w:trPr>
          <w:trHeight w:val="304"/>
          <w:del w:id="397" w:author="Author"/>
        </w:trPr>
        <w:tc>
          <w:tcPr>
            <w:tcW w:w="1418" w:type="dxa"/>
          </w:tcPr>
          <w:p w14:paraId="0320F27F" w14:textId="77777777" w:rsidR="00C12DC9" w:rsidRPr="00AE380B" w:rsidDel="000538AB" w:rsidRDefault="00C12DC9" w:rsidP="00C12DC9">
            <w:pPr>
              <w:pStyle w:val="TableParagraph"/>
              <w:spacing w:before="118"/>
              <w:ind w:left="57" w:right="96"/>
              <w:jc w:val="both"/>
              <w:rPr>
                <w:del w:id="398" w:author="Author"/>
                <w:rFonts w:ascii="Times New Roman"/>
                <w:sz w:val="24"/>
              </w:rPr>
            </w:pPr>
            <w:del w:id="399" w:author="Author">
              <w:r w:rsidDel="000538AB">
                <w:rPr>
                  <w:rFonts w:ascii="Times New Roman"/>
                  <w:sz w:val="24"/>
                </w:rPr>
                <w:delText>1220</w:delText>
              </w:r>
            </w:del>
          </w:p>
        </w:tc>
        <w:tc>
          <w:tcPr>
            <w:tcW w:w="7590" w:type="dxa"/>
          </w:tcPr>
          <w:p w14:paraId="22039D73" w14:textId="77777777" w:rsidR="00C12DC9" w:rsidDel="000538AB" w:rsidRDefault="00C12DC9" w:rsidP="00C12DC9">
            <w:pPr>
              <w:pStyle w:val="TableParagraph"/>
              <w:spacing w:before="119"/>
              <w:ind w:left="102"/>
              <w:rPr>
                <w:del w:id="400" w:author="Author"/>
                <w:rFonts w:ascii="Times New Roman" w:eastAsia="Times New Roman" w:hAnsi="Times New Roman" w:cs="Times New Roman"/>
                <w:sz w:val="24"/>
                <w:szCs w:val="24"/>
              </w:rPr>
            </w:pPr>
            <w:del w:id="401" w:author="Author">
              <w:r w:rsidDel="000538AB">
                <w:rPr>
                  <w:rFonts w:ascii="Times New Roman"/>
                  <w:b/>
                  <w:sz w:val="24"/>
                  <w:u w:val="thick" w:color="000000"/>
                </w:rPr>
                <w:delText xml:space="preserve">12 </w:delText>
              </w:r>
              <w:r w:rsidDel="000538AB">
                <w:rPr>
                  <w:rFonts w:ascii="Times New Roman"/>
                  <w:b/>
                  <w:spacing w:val="-1"/>
                  <w:sz w:val="24"/>
                  <w:u w:val="thick" w:color="000000"/>
                </w:rPr>
                <w:delText>Intragroup</w:delText>
              </w:r>
              <w:r w:rsidDel="000538AB">
                <w:rPr>
                  <w:rFonts w:ascii="Times New Roman"/>
                  <w:b/>
                  <w:sz w:val="24"/>
                  <w:u w:val="thick" w:color="000000"/>
                </w:rPr>
                <w:delText xml:space="preserve"> 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inflows</w:delText>
              </w:r>
              <w:r w:rsidDel="000538AB">
                <w:rPr>
                  <w:rFonts w:ascii="Times New Roman"/>
                  <w:b/>
                  <w:sz w:val="24"/>
                  <w:u w:val="thick" w:color="000000"/>
                </w:rPr>
                <w:delText xml:space="preserve"> from </w:delText>
              </w:r>
              <w:r w:rsidDel="000538AB">
                <w:rPr>
                  <w:rFonts w:ascii="Times New Roman"/>
                  <w:b/>
                  <w:spacing w:val="-1"/>
                  <w:sz w:val="24"/>
                  <w:u w:val="thick" w:color="000000"/>
                </w:rPr>
                <w:delText>maturing</w:delText>
              </w:r>
              <w:r w:rsidDel="000538AB">
                <w:rPr>
                  <w:rFonts w:ascii="Times New Roman"/>
                  <w:b/>
                  <w:sz w:val="24"/>
                  <w:u w:val="thick" w:color="000000"/>
                </w:rPr>
                <w:delText xml:space="preserve"> </w:delText>
              </w:r>
              <w:r w:rsidDel="000538AB">
                <w:rPr>
                  <w:rFonts w:ascii="Times New Roman"/>
                  <w:b/>
                  <w:spacing w:val="-1"/>
                  <w:sz w:val="24"/>
                  <w:u w:val="thick" w:color="000000"/>
                </w:rPr>
                <w:delText>securities</w:delText>
              </w:r>
            </w:del>
          </w:p>
          <w:p w14:paraId="7FBBF7CD" w14:textId="77777777" w:rsidR="00C12DC9" w:rsidDel="000538AB" w:rsidRDefault="00C12DC9" w:rsidP="00C12DC9">
            <w:pPr>
              <w:pStyle w:val="TableParagraph"/>
              <w:spacing w:before="117"/>
              <w:ind w:left="102" w:right="100"/>
              <w:rPr>
                <w:del w:id="402" w:author="Author"/>
                <w:rFonts w:ascii="Times New Roman" w:eastAsia="Times New Roman" w:hAnsi="Times New Roman" w:cs="Times New Roman"/>
                <w:sz w:val="24"/>
                <w:szCs w:val="24"/>
              </w:rPr>
            </w:pPr>
            <w:del w:id="403" w:author="Author">
              <w:r w:rsidDel="000538AB">
                <w:rPr>
                  <w:rFonts w:ascii="Times New Roman"/>
                  <w:sz w:val="24"/>
                </w:rPr>
                <w:delText>Sum of</w:delText>
              </w:r>
              <w:r w:rsidDel="000538AB">
                <w:rPr>
                  <w:rFonts w:ascii="Times New Roman"/>
                  <w:spacing w:val="1"/>
                  <w:sz w:val="24"/>
                </w:rPr>
                <w:delText xml:space="preserve"> </w:delText>
              </w:r>
              <w:r w:rsidDel="000538AB">
                <w:rPr>
                  <w:rFonts w:ascii="Times New Roman"/>
                  <w:spacing w:val="-1"/>
                  <w:sz w:val="24"/>
                </w:rPr>
                <w:delText>inflows</w:delText>
              </w:r>
              <w:r w:rsidDel="000538AB">
                <w:rPr>
                  <w:rFonts w:ascii="Times New Roman"/>
                  <w:spacing w:val="2"/>
                  <w:sz w:val="24"/>
                </w:rPr>
                <w:delText xml:space="preserve"> </w:delText>
              </w:r>
              <w:r w:rsidDel="000538AB">
                <w:rPr>
                  <w:rFonts w:ascii="Times New Roman"/>
                  <w:sz w:val="24"/>
                </w:rPr>
                <w:delText>in</w:delText>
              </w:r>
              <w:r w:rsidDel="000538AB">
                <w:rPr>
                  <w:rFonts w:ascii="Times New Roman"/>
                  <w:spacing w:val="2"/>
                  <w:sz w:val="24"/>
                </w:rPr>
                <w:delText xml:space="preserve"> </w:delText>
              </w:r>
              <w:r w:rsidDel="000538AB">
                <w:rPr>
                  <w:rFonts w:ascii="Times New Roman"/>
                  <w:sz w:val="24"/>
                </w:rPr>
                <w:delText>2.5</w:delText>
              </w:r>
              <w:r w:rsidDel="000538AB">
                <w:rPr>
                  <w:rFonts w:ascii="Times New Roman"/>
                  <w:spacing w:val="2"/>
                  <w:sz w:val="24"/>
                </w:rPr>
                <w:delText xml:space="preserve"> </w:delText>
              </w:r>
              <w:r w:rsidDel="000538AB">
                <w:rPr>
                  <w:rFonts w:ascii="Times New Roman"/>
                  <w:spacing w:val="-1"/>
                  <w:sz w:val="24"/>
                </w:rPr>
                <w:delText>where</w:delText>
              </w:r>
              <w:r w:rsidDel="000538AB">
                <w:rPr>
                  <w:rFonts w:ascii="Times New Roman"/>
                  <w:spacing w:val="2"/>
                  <w:sz w:val="24"/>
                </w:rPr>
                <w:delText xml:space="preserve"> </w:delText>
              </w:r>
              <w:r w:rsidDel="000538AB">
                <w:rPr>
                  <w:rFonts w:ascii="Times New Roman"/>
                  <w:spacing w:val="-1"/>
                  <w:sz w:val="24"/>
                </w:rPr>
                <w:delText>the</w:delText>
              </w:r>
              <w:r w:rsidDel="000538AB">
                <w:rPr>
                  <w:rFonts w:ascii="Times New Roman"/>
                  <w:spacing w:val="2"/>
                  <w:sz w:val="24"/>
                </w:rPr>
                <w:delText xml:space="preserve"> </w:delText>
              </w:r>
              <w:r w:rsidDel="000538AB">
                <w:rPr>
                  <w:rFonts w:ascii="Times New Roman"/>
                  <w:spacing w:val="-1"/>
                  <w:sz w:val="24"/>
                </w:rPr>
                <w:delText>counterparty</w:delText>
              </w:r>
              <w:r w:rsidDel="000538AB">
                <w:rPr>
                  <w:rFonts w:ascii="Times New Roman"/>
                  <w:spacing w:val="1"/>
                  <w:sz w:val="24"/>
                </w:rPr>
                <w:delText xml:space="preserve"> </w:delText>
              </w:r>
              <w:r w:rsidDel="000538AB">
                <w:rPr>
                  <w:rFonts w:ascii="Times New Roman"/>
                  <w:sz w:val="24"/>
                </w:rPr>
                <w:delText>is</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2"/>
                  <w:sz w:val="24"/>
                </w:rPr>
                <w:delText xml:space="preserve"> </w:delText>
              </w:r>
              <w:r w:rsidDel="000538AB">
                <w:rPr>
                  <w:rFonts w:ascii="Times New Roman"/>
                  <w:spacing w:val="-1"/>
                  <w:sz w:val="24"/>
                </w:rPr>
                <w:delText>parent</w:delText>
              </w:r>
              <w:r w:rsidDel="000538AB">
                <w:rPr>
                  <w:rFonts w:ascii="Times New Roman"/>
                  <w:spacing w:val="2"/>
                  <w:sz w:val="24"/>
                </w:rPr>
                <w:delText xml:space="preserve"> </w:delText>
              </w:r>
              <w:r w:rsidDel="000538AB">
                <w:rPr>
                  <w:rFonts w:ascii="Times New Roman"/>
                  <w:sz w:val="24"/>
                </w:rPr>
                <w:delText>or</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1"/>
                  <w:sz w:val="24"/>
                </w:rPr>
                <w:delText xml:space="preserve"> </w:delText>
              </w:r>
              <w:r w:rsidDel="000538AB">
                <w:rPr>
                  <w:rFonts w:ascii="Times New Roman"/>
                  <w:spacing w:val="-1"/>
                  <w:sz w:val="24"/>
                </w:rPr>
                <w:delText>subsidiary</w:delText>
              </w:r>
              <w:r w:rsidDel="000538AB">
                <w:rPr>
                  <w:rFonts w:ascii="Times New Roman"/>
                  <w:spacing w:val="1"/>
                  <w:sz w:val="24"/>
                </w:rPr>
                <w:delText xml:space="preserve"> </w:delText>
              </w:r>
              <w:r w:rsidDel="000538AB">
                <w:rPr>
                  <w:rFonts w:ascii="Times New Roman"/>
                  <w:sz w:val="24"/>
                </w:rPr>
                <w:delText>of</w:delText>
              </w:r>
              <w:r w:rsidDel="000538AB">
                <w:rPr>
                  <w:rFonts w:ascii="Times New Roman"/>
                  <w:spacing w:val="1"/>
                  <w:sz w:val="24"/>
                </w:rPr>
                <w:delText xml:space="preserve"> </w:delText>
              </w:r>
              <w:r w:rsidDel="000538AB">
                <w:rPr>
                  <w:rFonts w:ascii="Times New Roman"/>
                  <w:sz w:val="24"/>
                </w:rPr>
                <w:delText>the</w:delText>
              </w:r>
              <w:r w:rsidDel="000538AB">
                <w:rPr>
                  <w:rFonts w:ascii="Times New Roman"/>
                  <w:spacing w:val="69"/>
                  <w:sz w:val="24"/>
                </w:rPr>
                <w:delText xml:space="preserve"> </w:delText>
              </w:r>
              <w:r w:rsidDel="000538AB">
                <w:rPr>
                  <w:rFonts w:ascii="Times New Roman"/>
                  <w:spacing w:val="-1"/>
                  <w:sz w:val="24"/>
                </w:rPr>
                <w:delText>institution</w:delText>
              </w:r>
              <w:r w:rsidDel="000538AB">
                <w:rPr>
                  <w:rFonts w:ascii="Times New Roman"/>
                  <w:spacing w:val="43"/>
                  <w:sz w:val="24"/>
                </w:rPr>
                <w:delText xml:space="preserve"> </w:delText>
              </w:r>
              <w:r w:rsidDel="000538AB">
                <w:rPr>
                  <w:rFonts w:ascii="Times New Roman"/>
                  <w:spacing w:val="-1"/>
                  <w:sz w:val="24"/>
                </w:rPr>
                <w:delText>or</w:delText>
              </w:r>
              <w:r w:rsidDel="000538AB">
                <w:rPr>
                  <w:rFonts w:ascii="Times New Roman"/>
                  <w:spacing w:val="43"/>
                  <w:sz w:val="24"/>
                </w:rPr>
                <w:delText xml:space="preserve"> </w:delText>
              </w:r>
              <w:r w:rsidDel="000538AB">
                <w:rPr>
                  <w:rFonts w:ascii="Times New Roman"/>
                  <w:spacing w:val="-1"/>
                  <w:sz w:val="24"/>
                </w:rPr>
                <w:delText>another</w:delText>
              </w:r>
              <w:r w:rsidDel="000538AB">
                <w:rPr>
                  <w:rFonts w:ascii="Times New Roman"/>
                  <w:spacing w:val="42"/>
                  <w:sz w:val="24"/>
                </w:rPr>
                <w:delText xml:space="preserve"> </w:delText>
              </w:r>
              <w:r w:rsidDel="000538AB">
                <w:rPr>
                  <w:rFonts w:ascii="Times New Roman"/>
                  <w:spacing w:val="-1"/>
                  <w:sz w:val="24"/>
                </w:rPr>
                <w:delText>subsidiary</w:delText>
              </w:r>
              <w:r w:rsidDel="000538AB">
                <w:rPr>
                  <w:rFonts w:ascii="Times New Roman"/>
                  <w:spacing w:val="43"/>
                  <w:sz w:val="24"/>
                </w:rPr>
                <w:delText xml:space="preserve"> </w:delText>
              </w:r>
              <w:r w:rsidDel="000538AB">
                <w:rPr>
                  <w:rFonts w:ascii="Times New Roman"/>
                  <w:sz w:val="24"/>
                </w:rPr>
                <w:delText>of</w:delText>
              </w:r>
              <w:r w:rsidDel="000538AB">
                <w:rPr>
                  <w:rFonts w:ascii="Times New Roman"/>
                  <w:spacing w:val="41"/>
                  <w:sz w:val="24"/>
                </w:rPr>
                <w:delText xml:space="preserve"> </w:delText>
              </w:r>
              <w:r w:rsidDel="000538AB">
                <w:rPr>
                  <w:rFonts w:ascii="Times New Roman"/>
                  <w:sz w:val="24"/>
                </w:rPr>
                <w:delText>the</w:delText>
              </w:r>
              <w:r w:rsidDel="000538AB">
                <w:rPr>
                  <w:rFonts w:ascii="Times New Roman"/>
                  <w:spacing w:val="43"/>
                  <w:sz w:val="24"/>
                </w:rPr>
                <w:delText xml:space="preserve"> </w:delText>
              </w:r>
              <w:r w:rsidDel="000538AB">
                <w:rPr>
                  <w:rFonts w:ascii="Times New Roman"/>
                  <w:spacing w:val="-1"/>
                  <w:sz w:val="24"/>
                </w:rPr>
                <w:delText>same</w:delText>
              </w:r>
              <w:r w:rsidDel="000538AB">
                <w:rPr>
                  <w:rFonts w:ascii="Times New Roman"/>
                  <w:spacing w:val="43"/>
                  <w:sz w:val="24"/>
                </w:rPr>
                <w:delText xml:space="preserve"> </w:delText>
              </w:r>
              <w:r w:rsidDel="000538AB">
                <w:rPr>
                  <w:rFonts w:ascii="Times New Roman"/>
                  <w:spacing w:val="-1"/>
                  <w:sz w:val="24"/>
                </w:rPr>
                <w:delText>parent</w:delText>
              </w:r>
              <w:r w:rsidDel="000538AB">
                <w:rPr>
                  <w:rFonts w:ascii="Times New Roman"/>
                  <w:spacing w:val="43"/>
                  <w:sz w:val="24"/>
                </w:rPr>
                <w:delText xml:space="preserve"> </w:delText>
              </w:r>
              <w:r w:rsidDel="000538AB">
                <w:rPr>
                  <w:rFonts w:ascii="Times New Roman"/>
                  <w:spacing w:val="-1"/>
                  <w:sz w:val="24"/>
                </w:rPr>
                <w:delText>or</w:delText>
              </w:r>
              <w:r w:rsidDel="000538AB">
                <w:rPr>
                  <w:rFonts w:ascii="Times New Roman"/>
                  <w:spacing w:val="42"/>
                  <w:sz w:val="24"/>
                </w:rPr>
                <w:delText xml:space="preserve"> </w:delText>
              </w:r>
              <w:r w:rsidDel="000538AB">
                <w:rPr>
                  <w:rFonts w:ascii="Times New Roman"/>
                  <w:spacing w:val="-1"/>
                  <w:sz w:val="24"/>
                </w:rPr>
                <w:delText>linked</w:delText>
              </w:r>
              <w:r w:rsidDel="000538AB">
                <w:rPr>
                  <w:rFonts w:ascii="Times New Roman"/>
                  <w:spacing w:val="43"/>
                  <w:sz w:val="24"/>
                </w:rPr>
                <w:delText xml:space="preserve"> </w:delText>
              </w:r>
              <w:r w:rsidDel="000538AB">
                <w:rPr>
                  <w:rFonts w:ascii="Times New Roman"/>
                  <w:sz w:val="24"/>
                </w:rPr>
                <w:delText>to</w:delText>
              </w:r>
              <w:r w:rsidDel="000538AB">
                <w:rPr>
                  <w:rFonts w:ascii="Times New Roman"/>
                  <w:spacing w:val="42"/>
                  <w:sz w:val="24"/>
                </w:rPr>
                <w:delText xml:space="preserve"> </w:delText>
              </w:r>
              <w:r w:rsidDel="000538AB">
                <w:rPr>
                  <w:rFonts w:ascii="Times New Roman"/>
                  <w:sz w:val="24"/>
                </w:rPr>
                <w:delText>the</w:delText>
              </w:r>
              <w:r w:rsidDel="000538AB">
                <w:rPr>
                  <w:rFonts w:ascii="Times New Roman"/>
                  <w:spacing w:val="42"/>
                  <w:sz w:val="24"/>
                </w:rPr>
                <w:delText xml:space="preserve"> </w:delText>
              </w:r>
              <w:r w:rsidDel="000538AB">
                <w:rPr>
                  <w:rFonts w:ascii="Times New Roman"/>
                  <w:spacing w:val="-1"/>
                  <w:sz w:val="24"/>
                </w:rPr>
                <w:delText>credit</w:delText>
              </w:r>
              <w:r w:rsidDel="000538AB">
                <w:rPr>
                  <w:rFonts w:ascii="Times New Roman"/>
                  <w:spacing w:val="75"/>
                  <w:sz w:val="24"/>
                </w:rPr>
                <w:delText xml:space="preserve"> </w:delText>
              </w:r>
              <w:r w:rsidDel="000538AB">
                <w:rPr>
                  <w:rFonts w:ascii="Times New Roman"/>
                  <w:spacing w:val="-1"/>
                  <w:sz w:val="24"/>
                </w:rPr>
                <w:delText>institution</w:delText>
              </w:r>
              <w:r w:rsidDel="000538AB">
                <w:rPr>
                  <w:rFonts w:ascii="Times New Roman"/>
                  <w:spacing w:val="18"/>
                  <w:sz w:val="24"/>
                </w:rPr>
                <w:delText xml:space="preserve"> </w:delText>
              </w:r>
              <w:r w:rsidDel="000538AB">
                <w:rPr>
                  <w:rFonts w:ascii="Times New Roman"/>
                  <w:spacing w:val="-1"/>
                  <w:sz w:val="24"/>
                </w:rPr>
                <w:delText>by</w:delText>
              </w:r>
              <w:r w:rsidDel="000538AB">
                <w:rPr>
                  <w:rFonts w:ascii="Times New Roman"/>
                  <w:spacing w:val="18"/>
                  <w:sz w:val="24"/>
                </w:rPr>
                <w:delText xml:space="preserve"> </w:delText>
              </w:r>
              <w:r w:rsidDel="000538AB">
                <w:rPr>
                  <w:rFonts w:ascii="Times New Roman"/>
                  <w:sz w:val="24"/>
                </w:rPr>
                <w:delText>a</w:delText>
              </w:r>
              <w:r w:rsidDel="000538AB">
                <w:rPr>
                  <w:rFonts w:ascii="Times New Roman"/>
                  <w:spacing w:val="18"/>
                  <w:sz w:val="24"/>
                </w:rPr>
                <w:delText xml:space="preserve"> </w:delText>
              </w:r>
              <w:r w:rsidDel="000538AB">
                <w:rPr>
                  <w:rFonts w:ascii="Times New Roman"/>
                  <w:spacing w:val="-1"/>
                  <w:sz w:val="24"/>
                </w:rPr>
                <w:delText>relationship</w:delText>
              </w:r>
              <w:r w:rsidDel="000538AB">
                <w:rPr>
                  <w:rFonts w:ascii="Times New Roman"/>
                  <w:spacing w:val="18"/>
                  <w:sz w:val="24"/>
                </w:rPr>
                <w:delText xml:space="preserve"> </w:delText>
              </w:r>
              <w:r w:rsidDel="000538AB">
                <w:rPr>
                  <w:rFonts w:ascii="Times New Roman"/>
                  <w:spacing w:val="-1"/>
                  <w:sz w:val="24"/>
                </w:rPr>
                <w:delText>within</w:delText>
              </w:r>
              <w:r w:rsidDel="000538AB">
                <w:rPr>
                  <w:rFonts w:ascii="Times New Roman"/>
                  <w:spacing w:val="16"/>
                  <w:sz w:val="24"/>
                </w:rPr>
                <w:delText xml:space="preserve"> </w:delText>
              </w:r>
              <w:r w:rsidDel="000538AB">
                <w:rPr>
                  <w:rFonts w:ascii="Times New Roman"/>
                  <w:spacing w:val="-1"/>
                  <w:sz w:val="24"/>
                </w:rPr>
                <w:delText>the</w:delText>
              </w:r>
              <w:r w:rsidDel="000538AB">
                <w:rPr>
                  <w:rFonts w:ascii="Times New Roman"/>
                  <w:spacing w:val="18"/>
                  <w:sz w:val="24"/>
                </w:rPr>
                <w:delText xml:space="preserve"> </w:delText>
              </w:r>
              <w:r w:rsidDel="000538AB">
                <w:rPr>
                  <w:rFonts w:ascii="Times New Roman"/>
                  <w:spacing w:val="-1"/>
                  <w:sz w:val="24"/>
                </w:rPr>
                <w:delText>meaning</w:delText>
              </w:r>
              <w:r w:rsidDel="000538AB">
                <w:rPr>
                  <w:rFonts w:ascii="Times New Roman"/>
                  <w:spacing w:val="19"/>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Article</w:delText>
              </w:r>
              <w:r w:rsidDel="000538AB">
                <w:rPr>
                  <w:rFonts w:ascii="Times New Roman"/>
                  <w:spacing w:val="18"/>
                  <w:sz w:val="24"/>
                </w:rPr>
                <w:delText xml:space="preserve"> </w:delText>
              </w:r>
              <w:r w:rsidDel="000538AB">
                <w:rPr>
                  <w:rFonts w:ascii="Times New Roman"/>
                  <w:spacing w:val="-1"/>
                  <w:sz w:val="24"/>
                </w:rPr>
                <w:delText>12(1)</w:delText>
              </w:r>
              <w:r w:rsidDel="000538AB">
                <w:rPr>
                  <w:rFonts w:ascii="Times New Roman"/>
                  <w:spacing w:val="18"/>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Directive</w:delText>
              </w:r>
              <w:r w:rsidDel="000538AB">
                <w:rPr>
                  <w:rFonts w:ascii="Times New Roman"/>
                  <w:spacing w:val="95"/>
                  <w:sz w:val="24"/>
                </w:rPr>
                <w:delText xml:space="preserve"> </w:delText>
              </w:r>
              <w:r w:rsidDel="000538AB">
                <w:rPr>
                  <w:rFonts w:ascii="Times New Roman"/>
                  <w:spacing w:val="-1"/>
                  <w:sz w:val="24"/>
                </w:rPr>
                <w:delText>83/349/EEC</w:delText>
              </w:r>
              <w:r w:rsidDel="000538AB">
                <w:rPr>
                  <w:rFonts w:ascii="Times New Roman"/>
                  <w:spacing w:val="5"/>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z w:val="24"/>
                </w:rPr>
                <w:delText>a</w:delText>
              </w:r>
              <w:r w:rsidDel="000538AB">
                <w:rPr>
                  <w:rFonts w:ascii="Times New Roman"/>
                  <w:spacing w:val="6"/>
                  <w:sz w:val="24"/>
                </w:rPr>
                <w:delText xml:space="preserve"> </w:delText>
              </w:r>
              <w:r w:rsidDel="000538AB">
                <w:rPr>
                  <w:rFonts w:ascii="Times New Roman"/>
                  <w:spacing w:val="-1"/>
                  <w:sz w:val="24"/>
                </w:rPr>
                <w:delText>member</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z w:val="24"/>
                </w:rPr>
                <w:delText>the</w:delText>
              </w:r>
              <w:r w:rsidDel="000538AB">
                <w:rPr>
                  <w:rFonts w:ascii="Times New Roman"/>
                  <w:spacing w:val="6"/>
                  <w:sz w:val="24"/>
                </w:rPr>
                <w:delText xml:space="preserve"> </w:delText>
              </w:r>
              <w:r w:rsidDel="000538AB">
                <w:rPr>
                  <w:rFonts w:ascii="Times New Roman"/>
                  <w:spacing w:val="-1"/>
                  <w:sz w:val="24"/>
                </w:rPr>
                <w:delText>same</w:delText>
              </w:r>
              <w:r w:rsidDel="000538AB">
                <w:rPr>
                  <w:rFonts w:ascii="Times New Roman"/>
                  <w:spacing w:val="6"/>
                  <w:sz w:val="24"/>
                </w:rPr>
                <w:delText xml:space="preserve"> </w:delText>
              </w:r>
              <w:r w:rsidDel="000538AB">
                <w:rPr>
                  <w:rFonts w:ascii="Times New Roman"/>
                  <w:spacing w:val="-1"/>
                  <w:sz w:val="24"/>
                </w:rPr>
                <w:delText>institutional</w:delText>
              </w:r>
              <w:r w:rsidDel="000538AB">
                <w:rPr>
                  <w:rFonts w:ascii="Times New Roman"/>
                  <w:spacing w:val="6"/>
                  <w:sz w:val="24"/>
                </w:rPr>
                <w:delText xml:space="preserve"> </w:delText>
              </w:r>
              <w:r w:rsidDel="000538AB">
                <w:rPr>
                  <w:rFonts w:ascii="Times New Roman"/>
                  <w:spacing w:val="-1"/>
                  <w:sz w:val="24"/>
                </w:rPr>
                <w:delText>protection</w:delText>
              </w:r>
              <w:r w:rsidDel="000538AB">
                <w:rPr>
                  <w:rFonts w:ascii="Times New Roman"/>
                  <w:spacing w:val="4"/>
                  <w:sz w:val="24"/>
                </w:rPr>
                <w:delText xml:space="preserve"> </w:delText>
              </w:r>
              <w:r w:rsidDel="000538AB">
                <w:rPr>
                  <w:rFonts w:ascii="Times New Roman"/>
                  <w:spacing w:val="-1"/>
                  <w:sz w:val="24"/>
                </w:rPr>
                <w:delText>scheme</w:delText>
              </w:r>
              <w:r w:rsidDel="000538AB">
                <w:rPr>
                  <w:rFonts w:ascii="Times New Roman"/>
                  <w:spacing w:val="6"/>
                  <w:sz w:val="24"/>
                </w:rPr>
                <w:delText xml:space="preserve"> </w:delText>
              </w:r>
              <w:r w:rsidDel="000538AB">
                <w:rPr>
                  <w:rFonts w:ascii="Times New Roman"/>
                  <w:spacing w:val="-1"/>
                  <w:sz w:val="24"/>
                </w:rPr>
                <w:delText>referred</w:delText>
              </w:r>
              <w:r w:rsidDel="000538AB">
                <w:rPr>
                  <w:rFonts w:ascii="Times New Roman"/>
                  <w:spacing w:val="81"/>
                  <w:sz w:val="24"/>
                </w:rPr>
                <w:delText xml:space="preserve"> </w:delText>
              </w:r>
              <w:r w:rsidDel="000538AB">
                <w:rPr>
                  <w:rFonts w:ascii="Times New Roman"/>
                  <w:sz w:val="24"/>
                </w:rPr>
                <w:delText>to</w:delText>
              </w:r>
              <w:r w:rsidDel="000538AB">
                <w:rPr>
                  <w:rFonts w:ascii="Times New Roman"/>
                  <w:spacing w:val="6"/>
                  <w:sz w:val="24"/>
                </w:rPr>
                <w:delText xml:space="preserve"> </w:delText>
              </w:r>
              <w:r w:rsidDel="000538AB">
                <w:rPr>
                  <w:rFonts w:ascii="Times New Roman"/>
                  <w:sz w:val="24"/>
                </w:rPr>
                <w:delText>in</w:delText>
              </w:r>
              <w:r w:rsidDel="000538AB">
                <w:rPr>
                  <w:rFonts w:ascii="Times New Roman"/>
                  <w:spacing w:val="6"/>
                  <w:sz w:val="24"/>
                </w:rPr>
                <w:delText xml:space="preserve"> </w:delText>
              </w:r>
              <w:r w:rsidDel="000538AB">
                <w:rPr>
                  <w:rFonts w:ascii="Times New Roman"/>
                  <w:spacing w:val="-1"/>
                  <w:sz w:val="24"/>
                </w:rPr>
                <w:delText>Article</w:delText>
              </w:r>
              <w:r w:rsidDel="000538AB">
                <w:rPr>
                  <w:rFonts w:ascii="Times New Roman"/>
                  <w:spacing w:val="5"/>
                  <w:sz w:val="24"/>
                </w:rPr>
                <w:delText xml:space="preserve"> </w:delText>
              </w:r>
              <w:r w:rsidDel="000538AB">
                <w:rPr>
                  <w:rFonts w:ascii="Times New Roman"/>
                  <w:sz w:val="24"/>
                </w:rPr>
                <w:delText>113(7)</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pacing w:val="-1"/>
                  <w:sz w:val="24"/>
                </w:rPr>
                <w:delText>Regulation</w:delText>
              </w:r>
              <w:r w:rsidDel="000538AB">
                <w:rPr>
                  <w:rFonts w:ascii="Times New Roman"/>
                  <w:spacing w:val="6"/>
                  <w:sz w:val="24"/>
                </w:rPr>
                <w:delText xml:space="preserve"> </w:delText>
              </w:r>
              <w:r w:rsidDel="000538AB">
                <w:rPr>
                  <w:rFonts w:ascii="Times New Roman"/>
                  <w:spacing w:val="-1"/>
                  <w:sz w:val="24"/>
                </w:rPr>
                <w:delText>(EU)</w:delText>
              </w:r>
              <w:r w:rsidDel="000538AB">
                <w:rPr>
                  <w:rFonts w:ascii="Times New Roman"/>
                  <w:spacing w:val="6"/>
                  <w:sz w:val="24"/>
                </w:rPr>
                <w:delText xml:space="preserve"> </w:delText>
              </w:r>
              <w:r w:rsidDel="000538AB">
                <w:rPr>
                  <w:rFonts w:ascii="Times New Roman"/>
                  <w:spacing w:val="-1"/>
                  <w:sz w:val="24"/>
                </w:rPr>
                <w:delText>No</w:delText>
              </w:r>
              <w:r w:rsidDel="000538AB">
                <w:rPr>
                  <w:rFonts w:ascii="Times New Roman"/>
                  <w:spacing w:val="6"/>
                  <w:sz w:val="24"/>
                </w:rPr>
                <w:delText xml:space="preserve"> </w:delText>
              </w:r>
              <w:r w:rsidDel="000538AB">
                <w:rPr>
                  <w:rFonts w:ascii="Times New Roman"/>
                  <w:sz w:val="24"/>
                </w:rPr>
                <w:delText>575/2013</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z w:val="24"/>
                </w:rPr>
                <w:delText>the</w:delText>
              </w:r>
              <w:r w:rsidDel="000538AB">
                <w:rPr>
                  <w:rFonts w:ascii="Times New Roman"/>
                  <w:spacing w:val="6"/>
                  <w:sz w:val="24"/>
                </w:rPr>
                <w:delText xml:space="preserve"> </w:delText>
              </w:r>
              <w:r w:rsidDel="000538AB">
                <w:rPr>
                  <w:rFonts w:ascii="Times New Roman"/>
                  <w:spacing w:val="-1"/>
                  <w:sz w:val="24"/>
                </w:rPr>
                <w:delText>central</w:delText>
              </w:r>
              <w:r w:rsidDel="000538AB">
                <w:rPr>
                  <w:rFonts w:ascii="Times New Roman"/>
                  <w:spacing w:val="6"/>
                  <w:sz w:val="24"/>
                </w:rPr>
                <w:delText xml:space="preserve"> </w:delText>
              </w:r>
              <w:r w:rsidDel="000538AB">
                <w:rPr>
                  <w:rFonts w:ascii="Times New Roman"/>
                  <w:spacing w:val="-1"/>
                  <w:sz w:val="24"/>
                </w:rPr>
                <w:delText>institution</w:delText>
              </w:r>
              <w:r w:rsidDel="000538AB">
                <w:rPr>
                  <w:rFonts w:ascii="Times New Roman"/>
                  <w:spacing w:val="53"/>
                  <w:sz w:val="24"/>
                </w:rPr>
                <w:delText xml:space="preserve"> </w:delText>
              </w:r>
              <w:r w:rsidDel="000538AB">
                <w:rPr>
                  <w:rFonts w:ascii="Times New Roman"/>
                  <w:sz w:val="24"/>
                </w:rPr>
                <w:delText>or</w:delText>
              </w:r>
              <w:r w:rsidDel="000538AB">
                <w:rPr>
                  <w:rFonts w:ascii="Times New Roman"/>
                  <w:spacing w:val="1"/>
                  <w:sz w:val="24"/>
                </w:rPr>
                <w:delText xml:space="preserve"> </w:delText>
              </w:r>
              <w:r w:rsidDel="000538AB">
                <w:rPr>
                  <w:rFonts w:ascii="Times New Roman"/>
                  <w:sz w:val="24"/>
                </w:rPr>
                <w:delText>an</w:delText>
              </w:r>
              <w:r w:rsidDel="000538AB">
                <w:rPr>
                  <w:rFonts w:ascii="Times New Roman"/>
                  <w:spacing w:val="2"/>
                  <w:sz w:val="24"/>
                </w:rPr>
                <w:delText xml:space="preserve"> </w:delText>
              </w:r>
              <w:r w:rsidDel="000538AB">
                <w:rPr>
                  <w:rFonts w:ascii="Times New Roman"/>
                  <w:spacing w:val="-1"/>
                  <w:sz w:val="24"/>
                </w:rPr>
                <w:delText>affiliate</w:delText>
              </w:r>
              <w:r w:rsidDel="000538AB">
                <w:rPr>
                  <w:rFonts w:ascii="Times New Roman"/>
                  <w:spacing w:val="2"/>
                  <w:sz w:val="24"/>
                </w:rPr>
                <w:delText xml:space="preserve"> </w:delText>
              </w:r>
              <w:r w:rsidDel="000538AB">
                <w:rPr>
                  <w:rFonts w:ascii="Times New Roman"/>
                  <w:sz w:val="24"/>
                </w:rPr>
                <w:delText>of</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2"/>
                  <w:sz w:val="24"/>
                </w:rPr>
                <w:delText xml:space="preserve"> </w:delText>
              </w:r>
              <w:r w:rsidDel="000538AB">
                <w:rPr>
                  <w:rFonts w:ascii="Times New Roman"/>
                  <w:sz w:val="24"/>
                </w:rPr>
                <w:delText>network</w:delText>
              </w:r>
              <w:r w:rsidDel="000538AB">
                <w:rPr>
                  <w:rFonts w:ascii="Times New Roman"/>
                  <w:spacing w:val="2"/>
                  <w:sz w:val="24"/>
                </w:rPr>
                <w:delText xml:space="preserve"> </w:delText>
              </w:r>
              <w:r w:rsidDel="000538AB">
                <w:rPr>
                  <w:rFonts w:ascii="Times New Roman"/>
                  <w:sz w:val="24"/>
                </w:rPr>
                <w:delText>or</w:delText>
              </w:r>
              <w:r w:rsidDel="000538AB">
                <w:rPr>
                  <w:rFonts w:ascii="Times New Roman"/>
                  <w:spacing w:val="2"/>
                  <w:sz w:val="24"/>
                </w:rPr>
                <w:delText xml:space="preserve"> </w:delText>
              </w:r>
              <w:r w:rsidDel="000538AB">
                <w:rPr>
                  <w:rFonts w:ascii="Times New Roman"/>
                  <w:spacing w:val="-1"/>
                  <w:sz w:val="24"/>
                </w:rPr>
                <w:lastRenderedPageBreak/>
                <w:delText>cooperative</w:delText>
              </w:r>
              <w:r w:rsidDel="000538AB">
                <w:rPr>
                  <w:rFonts w:ascii="Times New Roman"/>
                  <w:spacing w:val="2"/>
                  <w:sz w:val="24"/>
                </w:rPr>
                <w:delText xml:space="preserve"> </w:delText>
              </w:r>
              <w:r w:rsidDel="000538AB">
                <w:rPr>
                  <w:rFonts w:ascii="Times New Roman"/>
                  <w:spacing w:val="-1"/>
                  <w:sz w:val="24"/>
                </w:rPr>
                <w:delText>group</w:delText>
              </w:r>
              <w:r w:rsidDel="000538AB">
                <w:rPr>
                  <w:rFonts w:ascii="Times New Roman"/>
                  <w:spacing w:val="2"/>
                  <w:sz w:val="24"/>
                </w:rPr>
                <w:delText xml:space="preserve"> </w:delText>
              </w:r>
              <w:r w:rsidDel="000538AB">
                <w:rPr>
                  <w:rFonts w:ascii="Times New Roman"/>
                  <w:sz w:val="24"/>
                </w:rPr>
                <w:delText>as</w:delText>
              </w:r>
              <w:r w:rsidDel="000538AB">
                <w:rPr>
                  <w:rFonts w:ascii="Times New Roman"/>
                  <w:spacing w:val="2"/>
                  <w:sz w:val="24"/>
                </w:rPr>
                <w:delText xml:space="preserve"> </w:delText>
              </w:r>
              <w:r w:rsidDel="000538AB">
                <w:rPr>
                  <w:rFonts w:ascii="Times New Roman"/>
                  <w:spacing w:val="-1"/>
                  <w:sz w:val="24"/>
                </w:rPr>
                <w:delText>referred</w:delText>
              </w:r>
              <w:r w:rsidDel="000538AB">
                <w:rPr>
                  <w:rFonts w:ascii="Times New Roman"/>
                  <w:spacing w:val="1"/>
                  <w:sz w:val="24"/>
                </w:rPr>
                <w:delText xml:space="preserve"> </w:delText>
              </w:r>
              <w:r w:rsidDel="000538AB">
                <w:rPr>
                  <w:rFonts w:ascii="Times New Roman"/>
                  <w:spacing w:val="-1"/>
                  <w:sz w:val="24"/>
                </w:rPr>
                <w:delText>to</w:delText>
              </w:r>
              <w:r w:rsidDel="000538AB">
                <w:rPr>
                  <w:rFonts w:ascii="Times New Roman"/>
                  <w:spacing w:val="2"/>
                  <w:sz w:val="24"/>
                </w:rPr>
                <w:delText xml:space="preserve"> </w:delText>
              </w:r>
              <w:r w:rsidDel="000538AB">
                <w:rPr>
                  <w:rFonts w:ascii="Times New Roman"/>
                  <w:sz w:val="24"/>
                </w:rPr>
                <w:delText>in</w:delText>
              </w:r>
              <w:r w:rsidDel="000538AB">
                <w:rPr>
                  <w:rFonts w:ascii="Times New Roman"/>
                  <w:spacing w:val="2"/>
                  <w:sz w:val="24"/>
                </w:rPr>
                <w:delText xml:space="preserve"> </w:delText>
              </w:r>
              <w:r w:rsidDel="000538AB">
                <w:rPr>
                  <w:rFonts w:ascii="Times New Roman"/>
                  <w:spacing w:val="-1"/>
                  <w:sz w:val="24"/>
                </w:rPr>
                <w:delText>Article</w:delText>
              </w:r>
              <w:r w:rsidDel="000538AB">
                <w:rPr>
                  <w:rFonts w:ascii="Times New Roman"/>
                  <w:spacing w:val="2"/>
                  <w:sz w:val="24"/>
                </w:rPr>
                <w:delText xml:space="preserve"> </w:delText>
              </w:r>
              <w:r w:rsidDel="000538AB">
                <w:rPr>
                  <w:rFonts w:ascii="Times New Roman"/>
                  <w:sz w:val="24"/>
                </w:rPr>
                <w:delText>10</w:delText>
              </w:r>
              <w:r w:rsidDel="000538AB">
                <w:rPr>
                  <w:rFonts w:ascii="Times New Roman"/>
                  <w:spacing w:val="2"/>
                  <w:sz w:val="24"/>
                </w:rPr>
                <w:delText xml:space="preserve"> </w:delText>
              </w:r>
              <w:r w:rsidDel="000538AB">
                <w:rPr>
                  <w:rFonts w:ascii="Times New Roman"/>
                  <w:sz w:val="24"/>
                </w:rPr>
                <w:delText>of</w:delText>
              </w:r>
              <w:r w:rsidDel="000538AB">
                <w:rPr>
                  <w:rFonts w:ascii="Times New Roman"/>
                  <w:spacing w:val="67"/>
                  <w:sz w:val="24"/>
                </w:rPr>
                <w:delText xml:space="preserve"> </w:delText>
              </w:r>
              <w:r w:rsidDel="000538AB">
                <w:rPr>
                  <w:rFonts w:ascii="Times New Roman"/>
                  <w:spacing w:val="-1"/>
                  <w:sz w:val="24"/>
                </w:rPr>
                <w:delText>Regulation</w:delText>
              </w:r>
              <w:r w:rsidDel="000538AB">
                <w:rPr>
                  <w:rFonts w:ascii="Times New Roman"/>
                  <w:spacing w:val="-2"/>
                  <w:sz w:val="24"/>
                </w:rPr>
                <w:delText xml:space="preserve"> </w:delText>
              </w:r>
              <w:r w:rsidDel="000538AB">
                <w:rPr>
                  <w:rFonts w:ascii="Times New Roman"/>
                  <w:spacing w:val="-1"/>
                  <w:sz w:val="24"/>
                </w:rPr>
                <w:delText>(EU) No</w:delText>
              </w:r>
              <w:r w:rsidDel="000538AB">
                <w:rPr>
                  <w:rFonts w:ascii="Times New Roman"/>
                  <w:sz w:val="24"/>
                </w:rPr>
                <w:delText xml:space="preserve"> 575/2013).</w:delText>
              </w:r>
            </w:del>
          </w:p>
        </w:tc>
      </w:tr>
      <w:tr w:rsidR="00C12DC9" w:rsidRPr="00FE002E" w14:paraId="1B6EC04F" w14:textId="77777777" w:rsidTr="00FE0FF1">
        <w:trPr>
          <w:trHeight w:val="304"/>
        </w:trPr>
        <w:tc>
          <w:tcPr>
            <w:tcW w:w="1418" w:type="dxa"/>
          </w:tcPr>
          <w:p w14:paraId="51FD71F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1230</w:t>
            </w:r>
          </w:p>
        </w:tc>
        <w:tc>
          <w:tcPr>
            <w:tcW w:w="7590" w:type="dxa"/>
          </w:tcPr>
          <w:p w14:paraId="0308D7F6" w14:textId="77777777" w:rsidR="00C12DC9"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0551AEB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29A78A3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C12DC9" w:rsidRPr="00FE002E" w14:paraId="0B1DD250" w14:textId="77777777" w:rsidTr="00FE0FF1">
        <w:trPr>
          <w:trHeight w:val="304"/>
        </w:trPr>
        <w:tc>
          <w:tcPr>
            <w:tcW w:w="1418" w:type="dxa"/>
          </w:tcPr>
          <w:p w14:paraId="02D45ADA"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1240</w:t>
            </w:r>
          </w:p>
        </w:tc>
        <w:tc>
          <w:tcPr>
            <w:tcW w:w="7590" w:type="dxa"/>
          </w:tcPr>
          <w:p w14:paraId="27AE053F"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A0C0BE1" w14:textId="77777777" w:rsidR="00C12DC9" w:rsidRDefault="00C12DC9" w:rsidP="00C12DC9">
            <w:pPr>
              <w:pStyle w:val="TableParagraph"/>
              <w:spacing w:before="117"/>
              <w:ind w:left="102" w:right="100"/>
              <w:rPr>
                <w:rFonts w:ascii="Times New Roman"/>
                <w:spacing w:val="-1"/>
                <w:sz w:val="24"/>
              </w:rPr>
            </w:pPr>
            <w:r>
              <w:rPr>
                <w:rFonts w:ascii="Times New Roman"/>
                <w:spacing w:val="-1"/>
                <w:sz w:val="24"/>
              </w:rPr>
              <w:t>The sum of:</w:t>
            </w:r>
          </w:p>
          <w:p w14:paraId="1B30A29A" w14:textId="77777777" w:rsidR="00C12DC9" w:rsidRDefault="00C12DC9" w:rsidP="00C12DC9">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33DAA04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65445FD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C12DC9" w:rsidRPr="00FE002E" w14:paraId="427A4B47" w14:textId="77777777" w:rsidTr="00FE0FF1">
        <w:trPr>
          <w:trHeight w:val="304"/>
        </w:trPr>
        <w:tc>
          <w:tcPr>
            <w:tcW w:w="1418" w:type="dxa"/>
          </w:tcPr>
          <w:p w14:paraId="121A0FA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1270</w:t>
            </w:r>
          </w:p>
        </w:tc>
        <w:tc>
          <w:tcPr>
            <w:tcW w:w="7590" w:type="dxa"/>
          </w:tcPr>
          <w:p w14:paraId="0CD7ED5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52B8CA6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639497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2EC49D6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47D7F26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C12DC9" w:rsidRPr="00FE002E" w14:paraId="79D6CB7D" w14:textId="77777777" w:rsidTr="00FE0FF1">
        <w:trPr>
          <w:trHeight w:val="304"/>
        </w:trPr>
        <w:tc>
          <w:tcPr>
            <w:tcW w:w="1418" w:type="dxa"/>
          </w:tcPr>
          <w:p w14:paraId="68A6CD0A"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18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571CD82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spacing w:val="-1"/>
                <w:sz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089C172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731BAC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lastRenderedPageBreak/>
              <w:t>filled</w:t>
            </w:r>
            <w:r>
              <w:rPr>
                <w:rFonts w:ascii="Times New Roman"/>
                <w:spacing w:val="81"/>
                <w:sz w:val="24"/>
              </w:rPr>
              <w:t xml:space="preserve"> </w:t>
            </w:r>
            <w:r>
              <w:rPr>
                <w:rFonts w:ascii="Times New Roman"/>
                <w:sz w:val="24"/>
              </w:rPr>
              <w:t>in.</w:t>
            </w:r>
          </w:p>
        </w:tc>
      </w:tr>
      <w:tr w:rsidR="00C12DC9" w:rsidRPr="00FE002E" w14:paraId="39FC2D1E" w14:textId="77777777" w:rsidTr="00FE0FF1">
        <w:trPr>
          <w:trHeight w:val="304"/>
        </w:trPr>
        <w:tc>
          <w:tcPr>
            <w:tcW w:w="1418" w:type="dxa"/>
          </w:tcPr>
          <w:p w14:paraId="404975E4" w14:textId="77777777"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1290</w:t>
            </w:r>
          </w:p>
        </w:tc>
        <w:tc>
          <w:tcPr>
            <w:tcW w:w="7590" w:type="dxa"/>
          </w:tcPr>
          <w:p w14:paraId="5D3C92D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19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77DAAC07"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1B068BE5"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653193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bookmarkEnd w:id="34"/>
      <w:bookmarkEnd w:id="35"/>
    </w:tbl>
    <w:p w14:paraId="1A5BB1BD" w14:textId="77777777" w:rsidR="00AE2798" w:rsidRPr="00FE002E" w:rsidRDefault="00AE2798" w:rsidP="00A206A5">
      <w:pPr>
        <w:pStyle w:val="InstructionsText2"/>
      </w:pPr>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0B5860" w:rsidRDefault="000B5860">
      <w:r>
        <w:separator/>
      </w:r>
    </w:p>
  </w:endnote>
  <w:endnote w:type="continuationSeparator" w:id="0">
    <w:p w14:paraId="6BFA8C8B" w14:textId="77777777" w:rsidR="000B5860" w:rsidRDefault="000B5860">
      <w:r>
        <w:continuationSeparator/>
      </w:r>
    </w:p>
  </w:endnote>
  <w:endnote w:type="continuationNotice" w:id="1">
    <w:p w14:paraId="2CC7A533" w14:textId="77777777" w:rsidR="000B5860" w:rsidRDefault="000B5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1769220D" w:rsidR="000B5860" w:rsidRDefault="000B5860">
        <w:pPr>
          <w:pStyle w:val="Footer"/>
          <w:jc w:val="right"/>
        </w:pPr>
        <w:r>
          <w:fldChar w:fldCharType="begin"/>
        </w:r>
        <w:r>
          <w:instrText xml:space="preserve"> PAGE   \* MERGEFORMAT </w:instrText>
        </w:r>
        <w:r>
          <w:fldChar w:fldCharType="separate"/>
        </w:r>
        <w:r w:rsidR="000D24B3">
          <w:rPr>
            <w:noProof/>
          </w:rPr>
          <w:t>28</w:t>
        </w:r>
        <w:r>
          <w:rPr>
            <w:noProof/>
          </w:rPr>
          <w:fldChar w:fldCharType="end"/>
        </w:r>
      </w:p>
    </w:sdtContent>
  </w:sdt>
  <w:p w14:paraId="58BFB81A" w14:textId="77777777" w:rsidR="000B5860" w:rsidRDefault="000B5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0B5860" w:rsidRDefault="000B5860">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7220B646" w14:textId="77777777" w:rsidR="000B5860" w:rsidRDefault="000B5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0B5860" w:rsidRPr="004D223F" w:rsidRDefault="000B5860" w:rsidP="00C7701D">
      <w:r>
        <w:continuationSeparator/>
      </w:r>
    </w:p>
  </w:footnote>
  <w:footnote w:type="continuationSeparator" w:id="0">
    <w:p w14:paraId="5930783A" w14:textId="77777777" w:rsidR="000B5860" w:rsidRDefault="000B5860">
      <w:r>
        <w:continuationSeparator/>
      </w:r>
    </w:p>
  </w:footnote>
  <w:footnote w:type="continuationNotice" w:id="1">
    <w:p w14:paraId="7C645378" w14:textId="77777777" w:rsidR="000B5860" w:rsidRDefault="000B5860"/>
  </w:footnote>
  <w:footnote w:id="2">
    <w:p w14:paraId="1F169E7C" w14:textId="77777777" w:rsidR="000B5860" w:rsidRPr="00E9222D" w:rsidRDefault="000B5860">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77777777" w:rsidR="000B5860" w:rsidRDefault="000B5860">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777777" w:rsidR="000B5860" w:rsidRDefault="000B5860">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0B5860" w:rsidRDefault="000B5860">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368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C76"/>
    <w:rsid w:val="0042419F"/>
    <w:rsid w:val="00424A0A"/>
    <w:rsid w:val="00424BB8"/>
    <w:rsid w:val="00427423"/>
    <w:rsid w:val="00430CAC"/>
    <w:rsid w:val="00433529"/>
    <w:rsid w:val="00434439"/>
    <w:rsid w:val="00436233"/>
    <w:rsid w:val="004379F7"/>
    <w:rsid w:val="00443AD3"/>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34F7"/>
    <w:rsid w:val="00793EE3"/>
    <w:rsid w:val="00794935"/>
    <w:rsid w:val="0079742F"/>
    <w:rsid w:val="007A001B"/>
    <w:rsid w:val="007A0B0D"/>
    <w:rsid w:val="007A0E3A"/>
    <w:rsid w:val="007A1271"/>
    <w:rsid w:val="007A4D96"/>
    <w:rsid w:val="007B0654"/>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53DB"/>
    <w:rsid w:val="00E1784A"/>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A1E73-01E7-486B-A675-9A46ABCBA6B9}">
  <ds:schemaRefs>
    <ds:schemaRef ds:uri="http://schemas.openxmlformats.org/officeDocument/2006/bibliography"/>
  </ds:schemaRefs>
</ds:datastoreItem>
</file>

<file path=customXml/itemProps2.xml><?xml version="1.0" encoding="utf-8"?>
<ds:datastoreItem xmlns:ds="http://schemas.openxmlformats.org/officeDocument/2006/customXml" ds:itemID="{E0A77BD4-C207-4AA3-81BB-5C50A4DDA6F4}">
  <ds:schemaRefs>
    <ds:schemaRef ds:uri="http://schemas.openxmlformats.org/officeDocument/2006/bibliography"/>
  </ds:schemaRefs>
</ds:datastoreItem>
</file>

<file path=customXml/itemProps3.xml><?xml version="1.0" encoding="utf-8"?>
<ds:datastoreItem xmlns:ds="http://schemas.openxmlformats.org/officeDocument/2006/customXml" ds:itemID="{23DC7418-7E9B-47F6-BE01-F6DFB1F3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9497</Words>
  <Characters>54721</Characters>
  <Application>Microsoft Office Word</Application>
  <DocSecurity>0</DocSecurity>
  <Lines>456</Lines>
  <Paragraphs>128</Paragraphs>
  <ScaleCrop>false</ScaleCrop>
  <Company/>
  <LinksUpToDate>false</LinksUpToDate>
  <CharactersWithSpaces>64090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2021-04-26T10:34:00Z</dcterms:created>
  <dcterms:modified xsi:type="dcterms:W3CDTF">2021-04-27T07:49:00Z</dcterms:modified>
</cp:coreProperties>
</file>