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2DE32" w14:textId="77777777" w:rsidR="00A15D28" w:rsidRPr="00E94154" w:rsidRDefault="00CE594E" w:rsidP="00A15D28">
      <w:pPr>
        <w:jc w:val="center"/>
        <w:rPr>
          <w:rFonts w:ascii="Times New Roman" w:hAnsi="Times New Roman"/>
          <w:sz w:val="28"/>
          <w:szCs w:val="28"/>
        </w:rPr>
      </w:pPr>
      <w:r w:rsidRPr="00E94154">
        <w:rPr>
          <w:rFonts w:ascii="Times New Roman" w:hAnsi="Times New Roman"/>
          <w:sz w:val="28"/>
          <w:szCs w:val="28"/>
        </w:rPr>
        <w:t>'</w:t>
      </w:r>
      <w:r w:rsidR="00A15D28" w:rsidRPr="00E94154">
        <w:rPr>
          <w:rFonts w:ascii="Times New Roman" w:hAnsi="Times New Roman"/>
          <w:sz w:val="28"/>
          <w:szCs w:val="28"/>
        </w:rPr>
        <w:t>ANNEX XI</w:t>
      </w:r>
    </w:p>
    <w:p w14:paraId="7E82DA09" w14:textId="77777777"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14:paraId="7CF37C1C" w14:textId="77777777" w:rsidR="00F4754B" w:rsidRPr="00E94154" w:rsidRDefault="00F4754B" w:rsidP="00F4754B">
      <w:pPr>
        <w:pStyle w:val="BodyText1"/>
        <w:rPr>
          <w:rFonts w:ascii="Times New Roman" w:hAnsi="Times New Roman"/>
        </w:rPr>
      </w:pPr>
    </w:p>
    <w:p w14:paraId="23ED2D25" w14:textId="77777777" w:rsidR="00A15D28" w:rsidRPr="00E94154" w:rsidRDefault="00A15D28" w:rsidP="00F4754B">
      <w:pPr>
        <w:pStyle w:val="BodyText1"/>
        <w:rPr>
          <w:rFonts w:ascii="Times New Roman" w:hAnsi="Times New Roman"/>
        </w:rPr>
      </w:pPr>
    </w:p>
    <w:p w14:paraId="5CE9985E" w14:textId="77777777" w:rsidR="00F4754B" w:rsidRPr="00E94154" w:rsidRDefault="00F4754B" w:rsidP="00F4754B">
      <w:pPr>
        <w:pStyle w:val="BodyText1"/>
        <w:rPr>
          <w:rFonts w:ascii="Times New Roman" w:hAnsi="Times New Roman"/>
        </w:rPr>
      </w:pPr>
    </w:p>
    <w:p w14:paraId="08872345" w14:textId="77777777" w:rsidR="009112BB" w:rsidRPr="00E94154" w:rsidRDefault="009112BB" w:rsidP="009112BB">
      <w:pPr>
        <w:pStyle w:val="BodyText1"/>
        <w:ind w:left="720"/>
        <w:rPr>
          <w:rFonts w:ascii="Times New Roman" w:hAnsi="Times New Roman"/>
        </w:rPr>
      </w:pPr>
    </w:p>
    <w:p w14:paraId="4360CEBB" w14:textId="77777777" w:rsidR="00DC2C28" w:rsidRPr="00E94154" w:rsidRDefault="00391EF9">
      <w:pPr>
        <w:pStyle w:val="TOC1"/>
        <w:rPr>
          <w:rFonts w:ascii="Times New Roman" w:eastAsiaTheme="minorEastAsia" w:hAnsi="Times New Roman"/>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23089060" w:history="1">
        <w:r w:rsidR="00DC2C28" w:rsidRPr="00E94154">
          <w:rPr>
            <w:rStyle w:val="Hyperlink"/>
            <w:rFonts w:ascii="Times New Roman" w:hAnsi="Times New Roman"/>
            <w:b/>
          </w:rPr>
          <w:t>PART I: GENERAL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14:paraId="73E7AC67" w14:textId="77777777" w:rsidR="00DC2C28" w:rsidRPr="00E94154" w:rsidRDefault="003269CE">
      <w:pPr>
        <w:pStyle w:val="TOC2"/>
        <w:rPr>
          <w:rFonts w:ascii="Times New Roman" w:eastAsiaTheme="minorEastAsia" w:hAnsi="Times New Roman"/>
          <w:b w:val="0"/>
          <w:smallCaps w:val="0"/>
          <w:sz w:val="22"/>
          <w:lang w:eastAsia="en-GB"/>
        </w:rPr>
      </w:pPr>
      <w:hyperlink w:anchor="_Toc423089061"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Template labelling and other conventions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14:paraId="19CDEEC5" w14:textId="77777777" w:rsidR="00DC2C28" w:rsidRPr="00E94154" w:rsidRDefault="003269CE">
      <w:pPr>
        <w:pStyle w:val="TOC3"/>
        <w:rPr>
          <w:rFonts w:ascii="Times New Roman" w:eastAsiaTheme="minorEastAsia" w:hAnsi="Times New Roman"/>
          <w:smallCaps w:val="0"/>
          <w:sz w:val="22"/>
          <w:szCs w:val="22"/>
          <w:lang w:eastAsia="en-GB"/>
        </w:rPr>
      </w:pPr>
      <w:hyperlink w:anchor="_Toc423089062" w:history="1">
        <w:r w:rsidR="00DC2C28" w:rsidRPr="00E94154">
          <w:rPr>
            <w:rStyle w:val="Hyperlink"/>
            <w:rFonts w:ascii="Times New Roman" w:hAnsi="Times New Roman"/>
            <w:b/>
          </w:rPr>
          <w:t>1.1.</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Template labelling</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14:paraId="0C4DBF15" w14:textId="77777777" w:rsidR="00DC2C28" w:rsidRPr="00E94154" w:rsidRDefault="003269CE">
      <w:pPr>
        <w:pStyle w:val="TOC3"/>
        <w:rPr>
          <w:rFonts w:ascii="Times New Roman" w:eastAsiaTheme="minorEastAsia" w:hAnsi="Times New Roman"/>
          <w:smallCaps w:val="0"/>
          <w:sz w:val="22"/>
          <w:szCs w:val="22"/>
          <w:lang w:eastAsia="en-GB"/>
        </w:rPr>
      </w:pPr>
      <w:hyperlink w:anchor="_Toc423089063" w:history="1">
        <w:r w:rsidR="00DC2C28" w:rsidRPr="00E94154">
          <w:rPr>
            <w:rStyle w:val="Hyperlink"/>
            <w:rFonts w:ascii="Times New Roman" w:hAnsi="Times New Roman"/>
            <w:b/>
          </w:rPr>
          <w:t>1.2.</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Numbering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14:paraId="1DA82EFF" w14:textId="77777777" w:rsidR="00DC2C28" w:rsidRPr="00E94154" w:rsidRDefault="003269CE">
      <w:pPr>
        <w:pStyle w:val="TOC3"/>
        <w:rPr>
          <w:rFonts w:ascii="Times New Roman" w:eastAsiaTheme="minorEastAsia" w:hAnsi="Times New Roman"/>
          <w:smallCaps w:val="0"/>
          <w:sz w:val="22"/>
          <w:szCs w:val="22"/>
          <w:lang w:eastAsia="en-GB"/>
        </w:rPr>
      </w:pPr>
      <w:hyperlink w:anchor="_Toc423089064" w:history="1">
        <w:r w:rsidR="00DC2C28" w:rsidRPr="00E94154">
          <w:rPr>
            <w:rStyle w:val="Hyperlink"/>
            <w:rFonts w:ascii="Times New Roman" w:hAnsi="Times New Roman"/>
            <w:b/>
          </w:rPr>
          <w:t>1.3.</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Abbreviations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14:paraId="581FA01C" w14:textId="77777777" w:rsidR="00DC2C28" w:rsidRPr="00E94154" w:rsidRDefault="003269CE">
      <w:pPr>
        <w:pStyle w:val="TOC3"/>
        <w:rPr>
          <w:rFonts w:ascii="Times New Roman" w:eastAsiaTheme="minorEastAsia" w:hAnsi="Times New Roman"/>
          <w:smallCaps w:val="0"/>
          <w:sz w:val="22"/>
          <w:szCs w:val="22"/>
          <w:lang w:eastAsia="en-GB"/>
        </w:rPr>
      </w:pPr>
      <w:hyperlink w:anchor="_Toc423089065" w:history="1">
        <w:r w:rsidR="00DC2C28" w:rsidRPr="00E94154">
          <w:rPr>
            <w:rStyle w:val="Hyperlink"/>
            <w:rFonts w:ascii="Times New Roman" w:hAnsi="Times New Roman"/>
            <w:b/>
          </w:rPr>
          <w:t>1.4.</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Sign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3</w:t>
        </w:r>
        <w:r w:rsidR="00DC2C28" w:rsidRPr="00E94154">
          <w:rPr>
            <w:rFonts w:ascii="Times New Roman" w:hAnsi="Times New Roman"/>
            <w:webHidden/>
          </w:rPr>
          <w:fldChar w:fldCharType="end"/>
        </w:r>
      </w:hyperlink>
    </w:p>
    <w:p w14:paraId="504E4A35" w14:textId="77777777" w:rsidR="00DC2C28" w:rsidRPr="00E94154" w:rsidRDefault="003269CE">
      <w:pPr>
        <w:pStyle w:val="TOC1"/>
        <w:rPr>
          <w:rFonts w:ascii="Times New Roman" w:eastAsiaTheme="minorEastAsia" w:hAnsi="Times New Roman"/>
          <w:color w:val="auto"/>
          <w:sz w:val="22"/>
          <w:szCs w:val="22"/>
          <w:lang w:eastAsia="en-GB"/>
        </w:rPr>
      </w:pPr>
      <w:hyperlink w:anchor="_Toc423089066" w:history="1">
        <w:r w:rsidR="00DC2C28" w:rsidRPr="00E94154">
          <w:rPr>
            <w:rStyle w:val="Hyperlink"/>
            <w:rFonts w:ascii="Times New Roman" w:hAnsi="Times New Roman"/>
            <w:b/>
          </w:rPr>
          <w:t>PART II: TEMPLATE RELATED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_Toc423089066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14:paraId="6681ACA4" w14:textId="77777777" w:rsidR="00DC2C28" w:rsidRPr="00E94154" w:rsidRDefault="003269CE">
      <w:pPr>
        <w:pStyle w:val="TOC2"/>
        <w:rPr>
          <w:rFonts w:ascii="Times New Roman" w:eastAsiaTheme="minorEastAsia" w:hAnsi="Times New Roman"/>
          <w:b w:val="0"/>
          <w:smallCaps w:val="0"/>
          <w:sz w:val="22"/>
          <w:lang w:eastAsia="en-GB"/>
        </w:rPr>
      </w:pPr>
      <w:hyperlink w:anchor="_Toc423089067"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Structure and frequency</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_Toc423089067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14:paraId="17C9042B" w14:textId="77777777" w:rsidR="00DC2C28" w:rsidRPr="00E94154" w:rsidRDefault="003269CE">
      <w:pPr>
        <w:pStyle w:val="TOC2"/>
        <w:rPr>
          <w:rFonts w:ascii="Times New Roman" w:eastAsiaTheme="minorEastAsia" w:hAnsi="Times New Roman"/>
          <w:b w:val="0"/>
          <w:smallCaps w:val="0"/>
          <w:sz w:val="22"/>
          <w:lang w:eastAsia="en-GB"/>
        </w:rPr>
      </w:pPr>
      <w:hyperlink w:anchor="_Toc423089068" w:history="1">
        <w:r w:rsidR="00DC2C28" w:rsidRPr="00E94154">
          <w:rPr>
            <w:rStyle w:val="Hyperlink"/>
            <w:rFonts w:ascii="Times New Roman" w:hAnsi="Times New Roman"/>
          </w:rPr>
          <w:t>2.</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Formulas for leverage ratio calculation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_Toc423089068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14:paraId="15B1B160" w14:textId="77777777" w:rsidR="00DC2C28" w:rsidRPr="00E94154" w:rsidRDefault="003269CE">
      <w:pPr>
        <w:pStyle w:val="TOC2"/>
        <w:rPr>
          <w:rFonts w:ascii="Times New Roman" w:eastAsiaTheme="minorEastAsia" w:hAnsi="Times New Roman"/>
          <w:b w:val="0"/>
          <w:smallCaps w:val="0"/>
          <w:sz w:val="22"/>
          <w:lang w:eastAsia="en-GB"/>
        </w:rPr>
      </w:pPr>
      <w:hyperlink w:anchor="_Toc423089069" w:history="1">
        <w:r w:rsidR="00DC2C28" w:rsidRPr="00E94154">
          <w:rPr>
            <w:rStyle w:val="Hyperlink"/>
            <w:rFonts w:ascii="Times New Roman" w:hAnsi="Times New Roman"/>
          </w:rPr>
          <w:t>3.</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Materiality thresholds for derivatives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_Toc423089069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14:paraId="5CEE7BDA" w14:textId="77777777" w:rsidR="00DC2C28" w:rsidRPr="00E94154" w:rsidRDefault="003269CE">
      <w:pPr>
        <w:pStyle w:val="TOC2"/>
        <w:rPr>
          <w:rFonts w:ascii="Times New Roman" w:eastAsiaTheme="minorEastAsia" w:hAnsi="Times New Roman"/>
          <w:b w:val="0"/>
          <w:smallCaps w:val="0"/>
          <w:sz w:val="22"/>
          <w:lang w:eastAsia="en-GB"/>
        </w:rPr>
      </w:pPr>
      <w:hyperlink w:anchor="_Toc423089070" w:history="1">
        <w:r w:rsidR="00DC2C28" w:rsidRPr="00E94154">
          <w:rPr>
            <w:rStyle w:val="Hyperlink"/>
            <w:rFonts w:ascii="Times New Roman" w:hAnsi="Times New Roman"/>
          </w:rPr>
          <w:t>4.</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C47.00 – Leverage ratio calculation (LRCalc)</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5</w:t>
        </w:r>
        <w:r w:rsidR="00DC2C28" w:rsidRPr="00E94154">
          <w:rPr>
            <w:rFonts w:ascii="Times New Roman" w:hAnsi="Times New Roman"/>
            <w:webHidden/>
          </w:rPr>
          <w:fldChar w:fldCharType="end"/>
        </w:r>
      </w:hyperlink>
    </w:p>
    <w:p w14:paraId="44123B14" w14:textId="77777777" w:rsidR="00DC2C28" w:rsidRPr="00E94154" w:rsidRDefault="003269CE">
      <w:pPr>
        <w:pStyle w:val="TOC2"/>
        <w:rPr>
          <w:rFonts w:ascii="Times New Roman" w:eastAsiaTheme="minorEastAsia" w:hAnsi="Times New Roman"/>
          <w:b w:val="0"/>
          <w:smallCaps w:val="0"/>
          <w:sz w:val="22"/>
          <w:lang w:eastAsia="en-GB"/>
        </w:rPr>
      </w:pPr>
      <w:hyperlink w:anchor="_Toc423089071" w:history="1">
        <w:r w:rsidR="00DC2C28" w:rsidRPr="00E94154">
          <w:rPr>
            <w:rStyle w:val="Hyperlink"/>
            <w:rFonts w:ascii="Times New Roman" w:hAnsi="Times New Roman"/>
          </w:rPr>
          <w:t>5.</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C40.00 – Alternative treatment of the Exposure Measure (LR1)</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14</w:t>
        </w:r>
        <w:r w:rsidR="00DC2C28" w:rsidRPr="00E94154">
          <w:rPr>
            <w:rFonts w:ascii="Times New Roman" w:hAnsi="Times New Roman"/>
            <w:webHidden/>
          </w:rPr>
          <w:fldChar w:fldCharType="end"/>
        </w:r>
      </w:hyperlink>
    </w:p>
    <w:p w14:paraId="0A7142CA" w14:textId="77777777" w:rsidR="00DC2C28" w:rsidRPr="00E94154" w:rsidRDefault="003269CE">
      <w:pPr>
        <w:pStyle w:val="TOC2"/>
        <w:rPr>
          <w:rFonts w:ascii="Times New Roman" w:eastAsiaTheme="minorEastAsia" w:hAnsi="Times New Roman"/>
          <w:b w:val="0"/>
          <w:smallCaps w:val="0"/>
          <w:sz w:val="22"/>
          <w:lang w:eastAsia="en-GB"/>
        </w:rPr>
      </w:pPr>
      <w:hyperlink w:anchor="_Toc423089072" w:history="1">
        <w:r w:rsidR="00DC2C28" w:rsidRPr="00E94154">
          <w:rPr>
            <w:rStyle w:val="Hyperlink"/>
            <w:rFonts w:ascii="Times New Roman" w:hAnsi="Times New Roman"/>
          </w:rPr>
          <w:t>6.</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C41.00 – On- and off-balance sheet items – additional breakdown of exposures (LR2)</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24</w:t>
        </w:r>
        <w:r w:rsidR="00DC2C28" w:rsidRPr="00E94154">
          <w:rPr>
            <w:rFonts w:ascii="Times New Roman" w:hAnsi="Times New Roman"/>
            <w:webHidden/>
          </w:rPr>
          <w:fldChar w:fldCharType="end"/>
        </w:r>
      </w:hyperlink>
    </w:p>
    <w:p w14:paraId="361BEEAA" w14:textId="77777777" w:rsidR="00DC2C28" w:rsidRPr="00E94154" w:rsidRDefault="003269CE">
      <w:pPr>
        <w:pStyle w:val="TOC2"/>
        <w:rPr>
          <w:rFonts w:ascii="Times New Roman" w:eastAsiaTheme="minorEastAsia" w:hAnsi="Times New Roman"/>
          <w:b w:val="0"/>
          <w:smallCaps w:val="0"/>
          <w:sz w:val="22"/>
          <w:lang w:eastAsia="en-GB"/>
        </w:rPr>
      </w:pPr>
      <w:hyperlink w:anchor="_Toc423089073" w:history="1">
        <w:r w:rsidR="00DC2C28" w:rsidRPr="00E94154">
          <w:rPr>
            <w:rStyle w:val="Hyperlink"/>
            <w:rFonts w:ascii="Times New Roman" w:hAnsi="Times New Roman"/>
          </w:rPr>
          <w:t>7.</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C42.00 – Alternative definition of capital (LR3)</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26</w:t>
        </w:r>
        <w:r w:rsidR="00DC2C28" w:rsidRPr="00E94154">
          <w:rPr>
            <w:rFonts w:ascii="Times New Roman" w:hAnsi="Times New Roman"/>
            <w:webHidden/>
          </w:rPr>
          <w:fldChar w:fldCharType="end"/>
        </w:r>
      </w:hyperlink>
    </w:p>
    <w:p w14:paraId="689FBAD5" w14:textId="77777777" w:rsidR="00DC2C28" w:rsidRPr="00E94154" w:rsidRDefault="003269CE">
      <w:pPr>
        <w:pStyle w:val="TOC2"/>
        <w:rPr>
          <w:rFonts w:ascii="Times New Roman" w:eastAsiaTheme="minorEastAsia" w:hAnsi="Times New Roman"/>
          <w:b w:val="0"/>
          <w:smallCaps w:val="0"/>
          <w:sz w:val="22"/>
          <w:lang w:eastAsia="en-GB"/>
        </w:rPr>
      </w:pPr>
      <w:hyperlink w:anchor="_Toc423089074" w:history="1">
        <w:r w:rsidR="00DC2C28" w:rsidRPr="00E94154">
          <w:rPr>
            <w:rStyle w:val="Hyperlink"/>
            <w:rFonts w:ascii="Times New Roman" w:hAnsi="Times New Roman"/>
          </w:rPr>
          <w:t>8.</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C43.00 – Alternative breakdown of leverage ratio exposure measure components (LR4)</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28</w:t>
        </w:r>
        <w:r w:rsidR="00DC2C28" w:rsidRPr="00E94154">
          <w:rPr>
            <w:rFonts w:ascii="Times New Roman" w:hAnsi="Times New Roman"/>
            <w:webHidden/>
          </w:rPr>
          <w:fldChar w:fldCharType="end"/>
        </w:r>
      </w:hyperlink>
    </w:p>
    <w:p w14:paraId="52CF7DBB" w14:textId="77777777" w:rsidR="00DC2C28" w:rsidRPr="00E94154" w:rsidRDefault="003269CE">
      <w:pPr>
        <w:pStyle w:val="TOC2"/>
        <w:rPr>
          <w:rFonts w:ascii="Times New Roman" w:eastAsiaTheme="minorEastAsia" w:hAnsi="Times New Roman"/>
          <w:b w:val="0"/>
          <w:smallCaps w:val="0"/>
          <w:sz w:val="22"/>
          <w:lang w:eastAsia="en-GB"/>
        </w:rPr>
      </w:pPr>
      <w:hyperlink w:anchor="_Toc423089075" w:history="1">
        <w:r w:rsidR="00DC2C28" w:rsidRPr="00E94154">
          <w:rPr>
            <w:rStyle w:val="Hyperlink"/>
            <w:rFonts w:ascii="Times New Roman" w:hAnsi="Times New Roman"/>
          </w:rPr>
          <w:t>9.</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C44.00 – General information (LR5)</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46</w:t>
        </w:r>
        <w:r w:rsidR="00DC2C28" w:rsidRPr="00E94154">
          <w:rPr>
            <w:rFonts w:ascii="Times New Roman" w:hAnsi="Times New Roman"/>
            <w:webHidden/>
          </w:rPr>
          <w:fldChar w:fldCharType="end"/>
        </w:r>
      </w:hyperlink>
    </w:p>
    <w:p w14:paraId="7D174E8A" w14:textId="77777777" w:rsidR="00F4754B" w:rsidRPr="00FE002E" w:rsidRDefault="00391EF9" w:rsidP="00F4754B">
      <w:pPr>
        <w:pStyle w:val="BodyText1"/>
        <w:rPr>
          <w:rFonts w:ascii="Times New Roman" w:hAnsi="Times New Roman"/>
        </w:rPr>
        <w:sectPr w:rsidR="00F4754B" w:rsidRPr="00FE002E" w:rsidSect="00DC2C28">
          <w:footerReference w:type="default" r:id="rId11"/>
          <w:footerReference w:type="first" r:id="rId12"/>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14:paraId="022CFBA6" w14:textId="77777777" w:rsidR="00F4754B" w:rsidRPr="00FE002E" w:rsidRDefault="00F4754B" w:rsidP="00F4754B">
      <w:pPr>
        <w:pStyle w:val="BodyText1"/>
        <w:rPr>
          <w:rFonts w:ascii="Times New Roman" w:hAnsi="Times New Roman"/>
        </w:rPr>
      </w:pPr>
    </w:p>
    <w:p w14:paraId="12BEB7FE" w14:textId="77777777"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14:paraId="39A556F4" w14:textId="77777777" w:rsidR="00FF2091" w:rsidRPr="00CF306A" w:rsidRDefault="00FF2091" w:rsidP="00A860E1">
      <w:pPr>
        <w:pStyle w:val="BodyText1"/>
      </w:pPr>
      <w:bookmarkStart w:id="5" w:name="_Toc351048500"/>
    </w:p>
    <w:p w14:paraId="1705AAA8" w14:textId="77777777" w:rsidR="00217D1F" w:rsidRPr="00FE002E" w:rsidRDefault="00607A1B" w:rsidP="00217D1F">
      <w:pPr>
        <w:pStyle w:val="BodyText1"/>
        <w:numPr>
          <w:ilvl w:val="0"/>
          <w:numId w:val="25"/>
        </w:numPr>
        <w:outlineLvl w:val="1"/>
        <w:rPr>
          <w:rFonts w:ascii="Times New Roman" w:hAnsi="Times New Roman"/>
          <w:b/>
        </w:rPr>
      </w:pPr>
      <w:bookmarkStart w:id="6" w:name="_Toc322687865"/>
      <w:bookmarkStart w:id="7" w:name="_Toc359414274"/>
      <w:bookmarkStart w:id="8" w:name="_Toc423089061"/>
      <w:r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Pr="00FE002E">
        <w:rPr>
          <w:rFonts w:ascii="Times New Roman" w:hAnsi="Times New Roman"/>
          <w:b/>
        </w:rPr>
        <w:t xml:space="preserve"> other</w:t>
      </w:r>
      <w:r w:rsidR="00F4754B" w:rsidRPr="00FE002E">
        <w:rPr>
          <w:rFonts w:ascii="Times New Roman" w:hAnsi="Times New Roman"/>
          <w:b/>
        </w:rPr>
        <w:t xml:space="preserve"> conventions</w:t>
      </w:r>
      <w:bookmarkEnd w:id="5"/>
      <w:bookmarkEnd w:id="6"/>
      <w:bookmarkEnd w:id="7"/>
      <w:bookmarkEnd w:id="8"/>
    </w:p>
    <w:p w14:paraId="4F70A49B" w14:textId="77777777" w:rsidR="00FF2091" w:rsidRPr="00CF306A" w:rsidRDefault="00FF2091" w:rsidP="00A860E1">
      <w:pPr>
        <w:pStyle w:val="BodyText1"/>
      </w:pPr>
    </w:p>
    <w:p w14:paraId="2F67A347" w14:textId="77777777" w:rsidR="00217D1F" w:rsidRPr="00FE002E" w:rsidRDefault="00607A1B" w:rsidP="00217D1F">
      <w:pPr>
        <w:pStyle w:val="BodyText1"/>
        <w:numPr>
          <w:ilvl w:val="1"/>
          <w:numId w:val="25"/>
        </w:numPr>
        <w:outlineLvl w:val="2"/>
        <w:rPr>
          <w:rFonts w:ascii="Times New Roman" w:hAnsi="Times New Roman"/>
          <w:b/>
        </w:rPr>
      </w:pPr>
      <w:bookmarkStart w:id="9" w:name="_Toc322687866"/>
      <w:bookmarkStart w:id="10" w:name="_Toc359414275"/>
      <w:bookmarkStart w:id="11" w:name="_Toc423089062"/>
      <w:bookmarkStart w:id="12" w:name="_Toc264038399"/>
      <w:bookmarkStart w:id="13" w:name="_Toc294018834"/>
      <w:r w:rsidRPr="00FE002E">
        <w:rPr>
          <w:rFonts w:ascii="Times New Roman" w:hAnsi="Times New Roman"/>
          <w:b/>
        </w:rPr>
        <w:t xml:space="preserve">Template </w:t>
      </w:r>
      <w:bookmarkEnd w:id="9"/>
      <w:r w:rsidR="00FF2091" w:rsidRPr="00FE002E">
        <w:rPr>
          <w:rFonts w:ascii="Times New Roman" w:hAnsi="Times New Roman"/>
          <w:b/>
        </w:rPr>
        <w:t>label</w:t>
      </w:r>
      <w:r w:rsidR="00B83F3F" w:rsidRPr="00FE002E">
        <w:rPr>
          <w:rFonts w:ascii="Times New Roman" w:hAnsi="Times New Roman"/>
          <w:b/>
        </w:rPr>
        <w:t>ling</w:t>
      </w:r>
      <w:bookmarkEnd w:id="10"/>
      <w:bookmarkEnd w:id="11"/>
    </w:p>
    <w:p w14:paraId="35EFB3E2" w14:textId="77777777" w:rsidR="00FF2091" w:rsidRPr="00CF306A" w:rsidRDefault="00FF2091" w:rsidP="00A860E1">
      <w:pPr>
        <w:pStyle w:val="BodyText1"/>
      </w:pPr>
    </w:p>
    <w:p w14:paraId="47D4BDD1" w14:textId="77777777" w:rsidR="00E22856" w:rsidRPr="00FE002E" w:rsidRDefault="00E22856" w:rsidP="00E22856">
      <w:pPr>
        <w:pStyle w:val="BodyText1"/>
        <w:numPr>
          <w:ilvl w:val="0"/>
          <w:numId w:val="40"/>
        </w:numPr>
        <w:rPr>
          <w:rFonts w:ascii="Times New Roman" w:hAnsi="Times New Roman"/>
        </w:rPr>
      </w:pPr>
      <w:r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Pr="00FE002E">
        <w:rPr>
          <w:rFonts w:ascii="Times New Roman" w:hAnsi="Times New Roman"/>
        </w:rPr>
        <w:t xml:space="preserve">(hereinafter “LR”) included in Annex X of this </w:t>
      </w:r>
      <w:r w:rsidR="000D1636">
        <w:rPr>
          <w:rFonts w:ascii="Times New Roman" w:hAnsi="Times New Roman"/>
        </w:rPr>
        <w:t>Regulation</w:t>
      </w:r>
      <w:r w:rsidRPr="00FE002E">
        <w:rPr>
          <w:rFonts w:ascii="Times New Roman" w:hAnsi="Times New Roman"/>
        </w:rPr>
        <w:t xml:space="preserve">. </w:t>
      </w:r>
    </w:p>
    <w:p w14:paraId="4782D72A" w14:textId="77777777" w:rsidR="00E22856" w:rsidRPr="00FE002E" w:rsidRDefault="00E22856" w:rsidP="00E22856">
      <w:pPr>
        <w:pStyle w:val="BodyText1"/>
        <w:ind w:left="720"/>
        <w:rPr>
          <w:rFonts w:ascii="Times New Roman" w:hAnsi="Times New Roman"/>
        </w:rPr>
      </w:pPr>
    </w:p>
    <w:p w14:paraId="018530BE" w14:textId="77777777"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Overall, the framework consists of </w:t>
      </w:r>
      <w:r w:rsidR="00473173">
        <w:rPr>
          <w:rFonts w:eastAsia="Times New Roman"/>
          <w:bCs/>
          <w:szCs w:val="17"/>
          <w:lang w:eastAsia="de-DE"/>
        </w:rPr>
        <w:t>six</w:t>
      </w:r>
      <w:r w:rsidR="00473173" w:rsidRPr="00FE002E">
        <w:rPr>
          <w:rFonts w:eastAsia="Times New Roman"/>
          <w:bCs/>
          <w:szCs w:val="17"/>
          <w:lang w:eastAsia="de-DE"/>
        </w:rPr>
        <w:t xml:space="preserve"> </w:t>
      </w:r>
      <w:r w:rsidRPr="00FE002E">
        <w:rPr>
          <w:rFonts w:eastAsia="Times New Roman"/>
          <w:bCs/>
          <w:szCs w:val="17"/>
          <w:lang w:eastAsia="de-DE"/>
        </w:rPr>
        <w:t>templates:</w:t>
      </w:r>
    </w:p>
    <w:p w14:paraId="6DAB8B43" w14:textId="77777777"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C47.00: </w:t>
      </w:r>
      <w:r w:rsidR="00F4754B" w:rsidRPr="00FE002E">
        <w:rPr>
          <w:rFonts w:eastAsia="Times New Roman"/>
          <w:bCs/>
          <w:szCs w:val="17"/>
          <w:lang w:eastAsia="de-DE"/>
        </w:rPr>
        <w:t>Leverage Ratio Calculation (LRCalc): Leverage ratio calculation</w:t>
      </w:r>
      <w:r w:rsidR="00467F98">
        <w:rPr>
          <w:rFonts w:eastAsia="Times New Roman"/>
          <w:bCs/>
          <w:szCs w:val="17"/>
          <w:lang w:eastAsia="de-DE"/>
        </w:rPr>
        <w:t>;</w:t>
      </w:r>
    </w:p>
    <w:p w14:paraId="690A89EA" w14:textId="77777777"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14:paraId="5459D60F" w14:textId="77777777"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C41.00: </w:t>
      </w:r>
      <w:r w:rsidR="00F4754B" w:rsidRPr="00FE002E">
        <w:rPr>
          <w:rFonts w:eastAsia="Times New Roman"/>
          <w:bCs/>
          <w:szCs w:val="17"/>
          <w:lang w:eastAsia="de-DE"/>
        </w:rPr>
        <w:t>Leverage Ratio Template 2 (LR2): On and off-balance sheet items – additional breakdown of exposures</w:t>
      </w:r>
      <w:r w:rsidR="00467F98">
        <w:rPr>
          <w:rFonts w:eastAsia="Times New Roman"/>
          <w:bCs/>
          <w:szCs w:val="17"/>
          <w:lang w:eastAsia="de-DE"/>
        </w:rPr>
        <w:t>;</w:t>
      </w:r>
    </w:p>
    <w:p w14:paraId="1575E78D" w14:textId="77777777"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C42.00: </w:t>
      </w:r>
      <w:r w:rsidR="00F4754B" w:rsidRPr="00FE002E">
        <w:rPr>
          <w:rFonts w:eastAsia="Times New Roman"/>
          <w:bCs/>
          <w:szCs w:val="17"/>
          <w:lang w:eastAsia="de-DE"/>
        </w:rPr>
        <w:t>Leverage Ratio Template 3 (LR3): Alternative definition of capital</w:t>
      </w:r>
      <w:r w:rsidR="00467F98">
        <w:rPr>
          <w:rFonts w:eastAsia="Times New Roman"/>
          <w:bCs/>
          <w:szCs w:val="17"/>
          <w:lang w:eastAsia="de-DE"/>
        </w:rPr>
        <w:t>;</w:t>
      </w:r>
    </w:p>
    <w:p w14:paraId="6740C77D" w14:textId="77777777"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C43.00: </w:t>
      </w:r>
      <w:r w:rsidR="00F4754B" w:rsidRPr="00FE002E">
        <w:rPr>
          <w:rFonts w:eastAsia="Times New Roman"/>
          <w:bCs/>
          <w:szCs w:val="17"/>
          <w:lang w:eastAsia="de-DE"/>
        </w:rPr>
        <w:t>Leverage Ratio Template 4 (LR4): Breakdown of leverage ratio exposure measure components</w:t>
      </w:r>
      <w:r w:rsidR="00467F98">
        <w:rPr>
          <w:rFonts w:eastAsia="Times New Roman"/>
          <w:bCs/>
          <w:szCs w:val="17"/>
          <w:lang w:eastAsia="de-DE"/>
        </w:rPr>
        <w:t>; and</w:t>
      </w:r>
    </w:p>
    <w:p w14:paraId="3B31FA40" w14:textId="77777777"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14:paraId="075A3C0D" w14:textId="77777777"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each template legal references are provided as well as further detailed information regarding more general aspects of the reporting.</w:t>
      </w:r>
    </w:p>
    <w:p w14:paraId="2BBE672F" w14:textId="77777777" w:rsidR="00FC2664" w:rsidRPr="00FE002E" w:rsidRDefault="00FC2664" w:rsidP="007E2A41">
      <w:pPr>
        <w:pStyle w:val="BodyText1"/>
        <w:spacing w:line="240" w:lineRule="auto"/>
        <w:ind w:left="720"/>
        <w:rPr>
          <w:rFonts w:ascii="Times New Roman" w:hAnsi="Times New Roman"/>
        </w:rPr>
      </w:pPr>
    </w:p>
    <w:p w14:paraId="42895336" w14:textId="77777777" w:rsidR="00217D1F" w:rsidRPr="00FE002E" w:rsidRDefault="00F4754B" w:rsidP="00217D1F">
      <w:pPr>
        <w:pStyle w:val="BodyText1"/>
        <w:numPr>
          <w:ilvl w:val="1"/>
          <w:numId w:val="25"/>
        </w:numPr>
        <w:outlineLvl w:val="2"/>
        <w:rPr>
          <w:rFonts w:ascii="Times New Roman" w:hAnsi="Times New Roman"/>
          <w:b/>
        </w:rPr>
      </w:pPr>
      <w:bookmarkStart w:id="14" w:name="_Toc359414277"/>
      <w:bookmarkStart w:id="15" w:name="_Toc322687867"/>
      <w:bookmarkStart w:id="16" w:name="_Toc351048502"/>
      <w:bookmarkStart w:id="17" w:name="_Toc359414278"/>
      <w:bookmarkStart w:id="18" w:name="_Toc423089063"/>
      <w:bookmarkEnd w:id="14"/>
      <w:r w:rsidRPr="00FE002E">
        <w:rPr>
          <w:rFonts w:ascii="Times New Roman" w:hAnsi="Times New Roman"/>
          <w:b/>
        </w:rPr>
        <w:t>Numbering convention</w:t>
      </w:r>
      <w:bookmarkEnd w:id="15"/>
      <w:bookmarkEnd w:id="16"/>
      <w:bookmarkEnd w:id="17"/>
      <w:bookmarkEnd w:id="18"/>
    </w:p>
    <w:p w14:paraId="294A0FFE" w14:textId="77777777" w:rsidR="007E2A41" w:rsidRPr="00CF306A" w:rsidRDefault="007E2A41" w:rsidP="00217B44">
      <w:pPr>
        <w:pStyle w:val="BodyText1"/>
      </w:pPr>
    </w:p>
    <w:p w14:paraId="195440CB" w14:textId="77777777"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Pr="00FE002E">
        <w:rPr>
          <w:rFonts w:eastAsia="Times New Roman"/>
          <w:bCs/>
          <w:szCs w:val="17"/>
          <w:lang w:eastAsia="de-DE"/>
        </w:rPr>
        <w:t xml:space="preserve"> of the templates. These numerical codes are extensively used in the validation rules.</w:t>
      </w:r>
    </w:p>
    <w:p w14:paraId="50466417" w14:textId="77777777"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The following general notation is followed in the instructions: {Template;Row;Column}.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14:paraId="377AB6F9" w14:textId="77777777"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In the case of validations within a template, where only data points from that template are used, notations will not refer to a template: {Row;Column}.</w:t>
      </w:r>
    </w:p>
    <w:p w14:paraId="79CA4885" w14:textId="77777777"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Pr="00FE002E">
        <w:rPr>
          <w:rFonts w:eastAsia="Times New Roman"/>
          <w:bCs/>
          <w:szCs w:val="17"/>
          <w:lang w:eastAsia="de-DE"/>
        </w:rPr>
        <w:t xml:space="preserve">oth types of </w:t>
      </w:r>
      <w:r w:rsidR="00E8206D">
        <w:rPr>
          <w:rFonts w:eastAsia="Times New Roman"/>
          <w:bCs/>
          <w:szCs w:val="17"/>
          <w:lang w:eastAsia="de-DE"/>
        </w:rPr>
        <w:t>cells</w:t>
      </w:r>
      <w:r w:rsidRPr="00FE002E">
        <w:rPr>
          <w:rFonts w:eastAsia="Times New Roman"/>
          <w:bCs/>
          <w:szCs w:val="17"/>
          <w:lang w:eastAsia="de-DE"/>
        </w:rPr>
        <w:t xml:space="preserve"> </w:t>
      </w:r>
      <w:r w:rsidR="00404AA3" w:rsidRPr="00FE002E">
        <w:rPr>
          <w:rFonts w:eastAsia="Times New Roman"/>
          <w:bCs/>
          <w:szCs w:val="17"/>
          <w:lang w:eastAsia="de-DE"/>
        </w:rPr>
        <w:t>is</w:t>
      </w:r>
      <w:r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Pr="00FE002E">
        <w:rPr>
          <w:rFonts w:eastAsia="Times New Roman"/>
          <w:bCs/>
          <w:szCs w:val="17"/>
          <w:lang w:eastAsia="de-DE"/>
        </w:rPr>
        <w:t xml:space="preserve"> </w:t>
      </w:r>
    </w:p>
    <w:p w14:paraId="604CFCE4" w14:textId="77777777" w:rsidR="001D6F2F" w:rsidRPr="00FE002E" w:rsidRDefault="001D6F2F" w:rsidP="001D6F2F">
      <w:pPr>
        <w:pStyle w:val="BodyText1"/>
        <w:numPr>
          <w:ilvl w:val="1"/>
          <w:numId w:val="25"/>
        </w:numPr>
        <w:outlineLvl w:val="2"/>
        <w:rPr>
          <w:rFonts w:ascii="Times New Roman" w:hAnsi="Times New Roman"/>
          <w:b/>
        </w:rPr>
      </w:pPr>
      <w:bookmarkStart w:id="19" w:name="_Toc423089064"/>
      <w:r>
        <w:rPr>
          <w:rFonts w:ascii="Times New Roman" w:hAnsi="Times New Roman"/>
          <w:b/>
        </w:rPr>
        <w:t>Abbreviations</w:t>
      </w:r>
      <w:bookmarkEnd w:id="19"/>
    </w:p>
    <w:p w14:paraId="048EAA4C" w14:textId="77777777" w:rsidR="001D6F2F" w:rsidRPr="00CF306A" w:rsidRDefault="001D6F2F" w:rsidP="001D6F2F">
      <w:pPr>
        <w:pStyle w:val="BodyText1"/>
      </w:pPr>
      <w:bookmarkStart w:id="20" w:name="_Toc359414279"/>
      <w:bookmarkStart w:id="21" w:name="_Toc322687868"/>
      <w:bookmarkStart w:id="22" w:name="_Toc351048503"/>
      <w:bookmarkStart w:id="23" w:name="_Toc359414280"/>
      <w:bookmarkEnd w:id="20"/>
    </w:p>
    <w:p w14:paraId="7027D590" w14:textId="77777777" w:rsidR="00627E07" w:rsidRDefault="00627E07" w:rsidP="001D6F2F">
      <w:pPr>
        <w:pStyle w:val="InstructionsText2"/>
        <w:numPr>
          <w:ilvl w:val="0"/>
          <w:numId w:val="40"/>
        </w:numPr>
        <w:rPr>
          <w:rFonts w:eastAsia="Times New Roman"/>
          <w:bCs/>
          <w:szCs w:val="17"/>
          <w:lang w:eastAsia="de-DE"/>
        </w:rPr>
      </w:pPr>
      <w:r>
        <w:rPr>
          <w:rFonts w:eastAsia="Times New Roman"/>
          <w:bCs/>
          <w:szCs w:val="17"/>
          <w:lang w:eastAsia="de-DE"/>
        </w:rPr>
        <w:t>For the purposes of this annex and related templates the following abbreviations are used:</w:t>
      </w:r>
    </w:p>
    <w:p w14:paraId="4338D8BE" w14:textId="77777777" w:rsidR="00627E07" w:rsidRDefault="00627E07" w:rsidP="00627E07">
      <w:pPr>
        <w:pStyle w:val="InstructionsText2"/>
        <w:numPr>
          <w:ilvl w:val="1"/>
          <w:numId w:val="40"/>
        </w:numPr>
        <w:rPr>
          <w:rFonts w:eastAsia="Times New Roman"/>
          <w:bCs/>
          <w:szCs w:val="17"/>
          <w:lang w:eastAsia="de-DE"/>
        </w:rPr>
      </w:pPr>
      <w:r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14:paraId="76DFCC5C" w14:textId="77777777" w:rsidR="00627E07" w:rsidRDefault="00627E07" w:rsidP="00627E07">
      <w:pPr>
        <w:pStyle w:val="InstructionsText2"/>
        <w:numPr>
          <w:ilvl w:val="1"/>
          <w:numId w:val="40"/>
        </w:numPr>
        <w:rPr>
          <w:rFonts w:eastAsia="Times New Roman"/>
          <w:bCs/>
          <w:szCs w:val="17"/>
          <w:lang w:eastAsia="de-DE"/>
        </w:rPr>
      </w:pPr>
      <w:r w:rsidRPr="00627E07">
        <w:rPr>
          <w:rFonts w:eastAsia="Times New Roman"/>
          <w:bCs/>
          <w:szCs w:val="17"/>
          <w:lang w:eastAsia="de-DE"/>
        </w:rPr>
        <w:lastRenderedPageBreak/>
        <w:t xml:space="preserve">SFT, which </w:t>
      </w:r>
      <w:r>
        <w:rPr>
          <w:rFonts w:eastAsia="Times New Roman"/>
          <w:bCs/>
          <w:szCs w:val="17"/>
          <w:lang w:eastAsia="de-DE"/>
        </w:rPr>
        <w:t xml:space="preserve">is an abbreviation of </w:t>
      </w:r>
      <w:r w:rsidRPr="00627E07">
        <w:rPr>
          <w:rFonts w:eastAsia="Times New Roman"/>
          <w:bCs/>
          <w:szCs w:val="17"/>
          <w:lang w:eastAsia="de-DE"/>
        </w:rPr>
        <w:t>Securities Financing Transaction</w:t>
      </w:r>
      <w:r>
        <w:rPr>
          <w:rFonts w:eastAsia="Times New Roman"/>
          <w:bCs/>
          <w:szCs w:val="17"/>
          <w:lang w:eastAsia="de-DE"/>
        </w:rPr>
        <w:t xml:space="preserve"> and shall mean “</w:t>
      </w:r>
      <w:r w:rsidRPr="00627E07">
        <w:rPr>
          <w:rFonts w:eastAsia="Times New Roman"/>
          <w:bCs/>
          <w:szCs w:val="17"/>
          <w:lang w:eastAsia="de-DE"/>
        </w:rPr>
        <w:t>repurchase transaction, securities or commodities lending or borrowing transaction, long settlement transaction and margin lending transaction</w:t>
      </w:r>
      <w:r>
        <w:rPr>
          <w:rFonts w:eastAsia="Times New Roman"/>
          <w:bCs/>
          <w:szCs w:val="17"/>
          <w:lang w:eastAsia="de-DE"/>
        </w:rPr>
        <w:t xml:space="preserve">” </w:t>
      </w:r>
      <w:r w:rsidR="004612B9">
        <w:rPr>
          <w:rFonts w:eastAsia="Times New Roman"/>
          <w:bCs/>
          <w:szCs w:val="17"/>
          <w:lang w:eastAsia="de-DE"/>
        </w:rPr>
        <w:t>as referred to in</w:t>
      </w:r>
      <w:r>
        <w:rPr>
          <w:rFonts w:eastAsia="Times New Roman"/>
          <w:bCs/>
          <w:szCs w:val="17"/>
          <w:lang w:eastAsia="de-DE"/>
        </w:rPr>
        <w:t xml:space="preserve"> </w:t>
      </w:r>
      <w:r w:rsidRPr="00627E07">
        <w:rPr>
          <w:rFonts w:eastAsia="Times New Roman"/>
          <w:bCs/>
          <w:szCs w:val="17"/>
          <w:lang w:eastAsia="de-DE"/>
        </w:rPr>
        <w:t>Regulation (EU) No 575/2013</w:t>
      </w:r>
      <w:r w:rsidR="00467F98">
        <w:rPr>
          <w:rFonts w:eastAsia="Times New Roman"/>
          <w:bCs/>
          <w:szCs w:val="17"/>
          <w:lang w:eastAsia="de-DE"/>
        </w:rPr>
        <w:t>;</w:t>
      </w:r>
    </w:p>
    <w:p w14:paraId="02AFCF60" w14:textId="77777777" w:rsidR="008E7068" w:rsidRPr="00627E07" w:rsidRDefault="008E7068" w:rsidP="00627E07">
      <w:pPr>
        <w:pStyle w:val="InstructionsText2"/>
        <w:numPr>
          <w:ilvl w:val="1"/>
          <w:numId w:val="40"/>
        </w:numPr>
        <w:rPr>
          <w:rFonts w:eastAsia="Times New Roman"/>
          <w:bCs/>
          <w:szCs w:val="17"/>
          <w:lang w:eastAsia="de-DE"/>
        </w:rPr>
      </w:pPr>
      <w:r>
        <w:rPr>
          <w:rFonts w:eastAsia="Times New Roman"/>
          <w:bCs/>
          <w:szCs w:val="17"/>
          <w:lang w:eastAsia="de-DE"/>
        </w:rPr>
        <w:t>CRM, which is an abbreviation for Credit Risk Mitigation.</w:t>
      </w:r>
    </w:p>
    <w:p w14:paraId="2DB34335" w14:textId="77777777" w:rsidR="00217D1F" w:rsidRPr="00FE002E" w:rsidRDefault="00F4754B" w:rsidP="001D6F2F">
      <w:pPr>
        <w:pStyle w:val="BodyText1"/>
        <w:numPr>
          <w:ilvl w:val="1"/>
          <w:numId w:val="25"/>
        </w:numPr>
        <w:outlineLvl w:val="2"/>
        <w:rPr>
          <w:rFonts w:ascii="Times New Roman" w:hAnsi="Times New Roman"/>
          <w:b/>
        </w:rPr>
      </w:pPr>
      <w:bookmarkStart w:id="24" w:name="_Toc423089065"/>
      <w:r w:rsidRPr="00FE002E">
        <w:rPr>
          <w:rFonts w:ascii="Times New Roman" w:hAnsi="Times New Roman"/>
          <w:b/>
        </w:rPr>
        <w:t>Sign convention</w:t>
      </w:r>
      <w:bookmarkEnd w:id="12"/>
      <w:bookmarkEnd w:id="13"/>
      <w:bookmarkEnd w:id="21"/>
      <w:bookmarkEnd w:id="22"/>
      <w:bookmarkEnd w:id="23"/>
      <w:bookmarkEnd w:id="24"/>
    </w:p>
    <w:p w14:paraId="51261DF9" w14:textId="77777777" w:rsidR="00FF2091" w:rsidRPr="00217B44" w:rsidRDefault="00FF2091" w:rsidP="007C2D57">
      <w:pPr>
        <w:pStyle w:val="BodyText1"/>
      </w:pPr>
    </w:p>
    <w:p w14:paraId="3E58C282" w14:textId="77777777" w:rsidR="00B90CB5" w:rsidRPr="00FD2C06" w:rsidRDefault="00A83AF9" w:rsidP="00BB4F8E">
      <w:pPr>
        <w:pStyle w:val="InstructionsText2"/>
        <w:numPr>
          <w:ilvl w:val="0"/>
          <w:numId w:val="40"/>
        </w:numPr>
        <w:rPr>
          <w:rFonts w:eastAsia="Times New Roman"/>
          <w:bCs/>
          <w:szCs w:val="17"/>
          <w:lang w:eastAsia="de-DE"/>
        </w:rPr>
      </w:pPr>
      <w:bookmarkStart w:id="25" w:name="_Toc322687869"/>
      <w:r w:rsidRPr="00FD2C06">
        <w:rPr>
          <w:rFonts w:eastAsia="Times New Roman"/>
          <w:bCs/>
          <w:szCs w:val="17"/>
          <w:lang w:eastAsia="de-DE"/>
        </w:rPr>
        <w:t>All amounts shall be reported as positive figures.</w:t>
      </w:r>
      <w:bookmarkStart w:id="26" w:name="_Toc264033192"/>
      <w:bookmarkEnd w:id="26"/>
      <w:r w:rsidRPr="00FD2C06">
        <w:rPr>
          <w:rFonts w:eastAsia="Times New Roman"/>
          <w:bCs/>
          <w:szCs w:val="17"/>
          <w:lang w:eastAsia="de-DE"/>
        </w:rPr>
        <w:t xml:space="preserve"> An exception are the amounts reported in </w:t>
      </w:r>
      <w:r w:rsidR="00DE586C" w:rsidRPr="00FD2C06">
        <w:rPr>
          <w:rFonts w:eastAsia="Times New Roman"/>
          <w:bCs/>
          <w:szCs w:val="17"/>
          <w:lang w:eastAsia="de-DE"/>
        </w:rPr>
        <w:t>{LRCalc;050;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{LRCalc;070;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{LRCalc;080;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{LRCalc;100;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{LRCalc;210;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{LRCalc;260;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xml:space="preserve">}, </w:t>
      </w:r>
      <w:r w:rsidRPr="00FD2C06">
        <w:rPr>
          <w:rFonts w:eastAsia="Times New Roman"/>
          <w:bCs/>
          <w:szCs w:val="17"/>
          <w:lang w:eastAsia="de-DE"/>
        </w:rPr>
        <w:t>{LRCalc;</w:t>
      </w:r>
      <w:r w:rsidR="009264ED">
        <w:rPr>
          <w:rFonts w:eastAsia="Times New Roman"/>
          <w:bCs/>
          <w:szCs w:val="17"/>
          <w:lang w:eastAsia="de-DE"/>
        </w:rPr>
        <w:t>310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652361">
        <w:rPr>
          <w:rFonts w:eastAsia="Times New Roman"/>
          <w:bCs/>
          <w:szCs w:val="17"/>
          <w:lang w:eastAsia="de-DE"/>
        </w:rPr>
        <w:t>320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952538" w:rsidRPr="00FD2C06">
        <w:rPr>
          <w:rFonts w:eastAsia="Times New Roman"/>
          <w:bCs/>
          <w:szCs w:val="17"/>
          <w:lang w:eastAsia="de-DE"/>
        </w:rPr>
        <w:t>2</w:t>
      </w:r>
      <w:r w:rsidR="00652361">
        <w:rPr>
          <w:rFonts w:eastAsia="Times New Roman"/>
          <w:bCs/>
          <w:szCs w:val="17"/>
          <w:lang w:eastAsia="de-DE"/>
        </w:rPr>
        <w:t>7</w:t>
      </w:r>
      <w:r w:rsidR="00952538" w:rsidRPr="00FD2C06">
        <w:rPr>
          <w:rFonts w:eastAsia="Times New Roman"/>
          <w:bCs/>
          <w:szCs w:val="17"/>
          <w:lang w:eastAsia="de-DE"/>
        </w:rPr>
        <w:t>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652361">
        <w:rPr>
          <w:rFonts w:eastAsia="Times New Roman"/>
          <w:bCs/>
          <w:szCs w:val="17"/>
          <w:lang w:eastAsia="de-DE"/>
        </w:rPr>
        <w:t>280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3</w:t>
      </w:r>
      <w:r w:rsidRPr="00FD2C06">
        <w:rPr>
          <w:rFonts w:eastAsia="Times New Roman"/>
          <w:bCs/>
          <w:szCs w:val="17"/>
          <w:lang w:eastAsia="de-DE"/>
        </w:rPr>
        <w:t>0;</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4</w:t>
      </w:r>
      <w:r w:rsidR="00952538" w:rsidRPr="00FD2C06">
        <w:rPr>
          <w:rFonts w:eastAsia="Times New Roman"/>
          <w:bCs/>
          <w:szCs w:val="17"/>
          <w:lang w:eastAsia="de-DE"/>
        </w:rPr>
        <w:t>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w:t>
      </w:r>
      <w:r w:rsidR="009751DA" w:rsidRPr="00FD2C06">
        <w:rPr>
          <w:rFonts w:eastAsia="Times New Roman"/>
          <w:bCs/>
          <w:szCs w:val="17"/>
          <w:lang w:eastAsia="de-DE"/>
        </w:rPr>
        <w:t xml:space="preserve">, </w:t>
      </w:r>
      <w:r w:rsidRPr="00FD2C06">
        <w:rPr>
          <w:rFonts w:eastAsia="Times New Roman"/>
          <w:bCs/>
          <w:szCs w:val="17"/>
          <w:lang w:eastAsia="de-DE"/>
        </w:rPr>
        <w:t>{LR3;010;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w:t>
      </w:r>
      <w:r w:rsidR="00D26C77" w:rsidRPr="00FD2C06">
        <w:rPr>
          <w:rFonts w:eastAsia="Times New Roman"/>
          <w:bCs/>
          <w:szCs w:val="17"/>
          <w:lang w:eastAsia="de-DE"/>
        </w:rPr>
        <w:t>{</w:t>
      </w:r>
      <w:r w:rsidRPr="00FD2C06">
        <w:rPr>
          <w:rFonts w:eastAsia="Times New Roman"/>
          <w:bCs/>
          <w:szCs w:val="17"/>
          <w:lang w:eastAsia="de-DE"/>
        </w:rPr>
        <w:t>LR3;020;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{LR3;030;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w:t>
      </w:r>
      <w:r w:rsidR="00D26C77" w:rsidRPr="00FD2C06">
        <w:rPr>
          <w:rFonts w:eastAsia="Times New Roman"/>
          <w:bCs/>
          <w:szCs w:val="17"/>
          <w:lang w:eastAsia="de-DE"/>
        </w:rPr>
        <w:t>{</w:t>
      </w:r>
      <w:r w:rsidRPr="00FD2C06">
        <w:rPr>
          <w:rFonts w:eastAsia="Times New Roman"/>
          <w:bCs/>
          <w:szCs w:val="17"/>
          <w:lang w:eastAsia="de-DE"/>
        </w:rPr>
        <w:t>LR3;040;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{LR3;</w:t>
      </w:r>
      <w:r w:rsidR="0064027F" w:rsidRPr="00FD2C06">
        <w:rPr>
          <w:rFonts w:eastAsia="Times New Roman"/>
          <w:bCs/>
          <w:szCs w:val="17"/>
          <w:lang w:eastAsia="de-DE"/>
        </w:rPr>
        <w:t>05</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w:t>
      </w:r>
      <w:r w:rsidR="00D26C77" w:rsidRPr="00FD2C06">
        <w:rPr>
          <w:rFonts w:eastAsia="Times New Roman"/>
          <w:bCs/>
          <w:szCs w:val="17"/>
          <w:lang w:eastAsia="de-DE"/>
        </w:rPr>
        <w:t>{</w:t>
      </w:r>
      <w:r w:rsidRPr="00FD2C06">
        <w:rPr>
          <w:rFonts w:eastAsia="Times New Roman"/>
          <w:bCs/>
          <w:szCs w:val="17"/>
          <w:lang w:eastAsia="de-DE"/>
        </w:rPr>
        <w:t>LR3;</w:t>
      </w:r>
      <w:r w:rsidR="0064027F" w:rsidRPr="00FD2C06">
        <w:rPr>
          <w:rFonts w:eastAsia="Times New Roman"/>
          <w:bCs/>
          <w:szCs w:val="17"/>
          <w:lang w:eastAsia="de-DE"/>
        </w:rPr>
        <w:t>06</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{LR3;</w:t>
      </w:r>
      <w:r w:rsidR="0064027F" w:rsidRPr="00FD2C06">
        <w:rPr>
          <w:rFonts w:eastAsia="Times New Roman"/>
          <w:bCs/>
          <w:szCs w:val="17"/>
          <w:lang w:eastAsia="de-DE"/>
        </w:rPr>
        <w:t>07</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and </w:t>
      </w:r>
      <w:r w:rsidR="00473173" w:rsidRPr="00FD2C06">
        <w:rPr>
          <w:rFonts w:eastAsia="Times New Roman"/>
          <w:bCs/>
          <w:szCs w:val="17"/>
          <w:lang w:eastAsia="de-DE"/>
        </w:rPr>
        <w:t>{</w:t>
      </w:r>
      <w:r w:rsidRPr="00FD2C06">
        <w:rPr>
          <w:rFonts w:eastAsia="Times New Roman"/>
          <w:bCs/>
          <w:szCs w:val="17"/>
          <w:lang w:eastAsia="de-DE"/>
        </w:rPr>
        <w:t>LR3;</w:t>
      </w:r>
      <w:r w:rsidR="0064027F" w:rsidRPr="00FD2C06">
        <w:rPr>
          <w:rFonts w:eastAsia="Times New Roman"/>
          <w:bCs/>
          <w:szCs w:val="17"/>
          <w:lang w:eastAsia="de-DE"/>
        </w:rPr>
        <w:t>08</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Thereby note that</w:t>
      </w:r>
      <w:r w:rsidR="00DE586C" w:rsidRPr="00FD2C06">
        <w:rPr>
          <w:rFonts w:eastAsia="Times New Roman"/>
          <w:bCs/>
          <w:szCs w:val="17"/>
          <w:lang w:eastAsia="de-DE"/>
        </w:rPr>
        <w:t xml:space="preserve"> </w:t>
      </w:r>
      <w:r w:rsidR="001F28C3" w:rsidRPr="00FD2C06">
        <w:rPr>
          <w:rFonts w:eastAsia="Times New Roman"/>
          <w:bCs/>
          <w:szCs w:val="17"/>
          <w:lang w:eastAsia="de-DE"/>
        </w:rPr>
        <w:t>{LRCalc;050;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{LRCalc;070;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{LRCalc;080;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{LRCalc;100;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{LRCalc;210;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AB1695">
        <w:rPr>
          <w:rFonts w:eastAsia="Times New Roman"/>
          <w:bCs/>
          <w:szCs w:val="17"/>
          <w:lang w:eastAsia="de-DE"/>
        </w:rPr>
        <w:t>,</w:t>
      </w:r>
      <w:r w:rsidR="001F28C3" w:rsidRPr="00FD2C06">
        <w:rPr>
          <w:rFonts w:eastAsia="Times New Roman"/>
          <w:bCs/>
          <w:szCs w:val="17"/>
          <w:lang w:eastAsia="de-DE"/>
        </w:rPr>
        <w:t xml:space="preserve"> {LRCalc;260;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w:t>
      </w:r>
      <w:r w:rsidR="00652361">
        <w:rPr>
          <w:rFonts w:eastAsia="Times New Roman"/>
          <w:bCs/>
          <w:szCs w:val="17"/>
          <w:lang w:eastAsia="de-DE"/>
        </w:rPr>
        <w:t>7</w:t>
      </w:r>
      <w:r w:rsidR="001F28C3" w:rsidRPr="00FD2C06">
        <w:rPr>
          <w:rFonts w:eastAsia="Times New Roman"/>
          <w:bCs/>
          <w:szCs w:val="17"/>
          <w:lang w:eastAsia="de-DE"/>
        </w:rPr>
        <w:t>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90CB5" w:rsidRPr="00FD2C06">
        <w:rPr>
          <w:rFonts w:eastAsia="Times New Roman"/>
          <w:bCs/>
          <w:szCs w:val="17"/>
          <w:lang w:eastAsia="de-DE"/>
        </w:rPr>
        <w:t xml:space="preserve"> </w:t>
      </w:r>
      <w:r w:rsidR="001F28C3" w:rsidRPr="00FD2C06">
        <w:rPr>
          <w:rFonts w:eastAsia="Times New Roman"/>
          <w:bCs/>
          <w:szCs w:val="17"/>
          <w:lang w:eastAsia="de-DE"/>
        </w:rPr>
        <w:t>{LRCalc;</w:t>
      </w:r>
      <w:r w:rsidR="00652361">
        <w:rPr>
          <w:rFonts w:eastAsia="Times New Roman"/>
          <w:bCs/>
          <w:szCs w:val="17"/>
          <w:lang w:eastAsia="de-DE"/>
        </w:rPr>
        <w:t>280</w:t>
      </w:r>
      <w:r w:rsidR="001F28C3" w:rsidRPr="00FD2C06">
        <w:rPr>
          <w:rFonts w:eastAsia="Times New Roman"/>
          <w:bCs/>
          <w:szCs w:val="17"/>
          <w:lang w:eastAsia="de-DE"/>
        </w:rPr>
        <w:t>;</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B4F8E">
        <w:rPr>
          <w:rFonts w:eastAsia="Times New Roman"/>
          <w:bCs/>
          <w:szCs w:val="17"/>
          <w:lang w:eastAsia="de-DE"/>
        </w:rPr>
        <w:t>,</w:t>
      </w:r>
      <w:r w:rsidR="00B90CB5" w:rsidRPr="00FD2C06">
        <w:rPr>
          <w:rFonts w:eastAsia="Times New Roman"/>
          <w:bCs/>
          <w:szCs w:val="17"/>
          <w:lang w:eastAsia="de-DE"/>
        </w:rPr>
        <w:t xml:space="preserve"> </w:t>
      </w:r>
      <w:r w:rsidR="00BB4F8E" w:rsidRPr="00BB4F8E">
        <w:rPr>
          <w:rFonts w:eastAsia="Times New Roman"/>
          <w:bCs/>
          <w:szCs w:val="17"/>
          <w:lang w:eastAsia="de-DE"/>
        </w:rPr>
        <w:t>{LR3;05</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{LR3;06</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{LR3;07</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and {LR3;08</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xml:space="preserve">} </w:t>
      </w:r>
      <w:r w:rsidR="00B90CB5" w:rsidRPr="00FD2C06">
        <w:rPr>
          <w:rFonts w:eastAsia="Times New Roman"/>
          <w:bCs/>
          <w:szCs w:val="17"/>
          <w:lang w:eastAsia="de-DE"/>
        </w:rPr>
        <w:t xml:space="preserve">only take negative values. Also note that, apart from extreme cases, </w:t>
      </w:r>
      <w:r w:rsidR="00B90CB5" w:rsidRPr="00B90CB5">
        <w:rPr>
          <w:rFonts w:eastAsia="Times New Roman"/>
          <w:bCs/>
          <w:szCs w:val="17"/>
          <w:lang w:eastAsia="de-DE"/>
        </w:rPr>
        <w:t>{LRCalc;</w:t>
      </w:r>
      <w:r w:rsidR="00652361">
        <w:rPr>
          <w:rFonts w:eastAsia="Times New Roman"/>
          <w:bCs/>
          <w:szCs w:val="17"/>
          <w:lang w:eastAsia="de-DE"/>
        </w:rPr>
        <w:t>310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w:t>
      </w:r>
      <w:r w:rsidR="00652361">
        <w:rPr>
          <w:rFonts w:eastAsia="Times New Roman"/>
          <w:bCs/>
          <w:szCs w:val="17"/>
          <w:lang w:eastAsia="de-DE"/>
        </w:rPr>
        <w:t>320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3</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4</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w:t>
      </w:r>
      <w:r w:rsidR="00B90CB5" w:rsidRPr="00FD2C06">
        <w:rPr>
          <w:rFonts w:eastAsia="Times New Roman"/>
          <w:bCs/>
          <w:szCs w:val="17"/>
          <w:lang w:eastAsia="de-DE"/>
        </w:rPr>
        <w:t xml:space="preserve"> {LR3;010;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{LR3;020;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{LR3;030;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w:t>
      </w:r>
      <w:r w:rsidR="00B90CB5">
        <w:rPr>
          <w:rFonts w:eastAsia="Times New Roman"/>
          <w:bCs/>
          <w:szCs w:val="17"/>
          <w:lang w:eastAsia="de-DE"/>
        </w:rPr>
        <w:t xml:space="preserve"> and</w:t>
      </w:r>
      <w:r w:rsidR="00B90CB5" w:rsidRPr="00FD2C06">
        <w:rPr>
          <w:rFonts w:eastAsia="Times New Roman"/>
          <w:bCs/>
          <w:szCs w:val="17"/>
          <w:lang w:eastAsia="de-DE"/>
        </w:rPr>
        <w:t xml:space="preserve"> {LR3;040;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only take positive values.</w:t>
      </w:r>
    </w:p>
    <w:p w14:paraId="6E2AC207" w14:textId="77777777" w:rsidR="001F28C3" w:rsidRPr="00FD2C06" w:rsidRDefault="001F28C3" w:rsidP="00FD2C06">
      <w:pPr>
        <w:pStyle w:val="InstructionsText2"/>
        <w:numPr>
          <w:ilvl w:val="0"/>
          <w:numId w:val="0"/>
        </w:numPr>
        <w:ind w:left="720"/>
        <w:rPr>
          <w:rFonts w:eastAsia="Times New Roman"/>
          <w:bCs/>
          <w:szCs w:val="17"/>
          <w:lang w:eastAsia="de-DE"/>
        </w:rPr>
      </w:pPr>
    </w:p>
    <w:p w14:paraId="79626759" w14:textId="77777777"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7" w:name="_Toc351048504"/>
      <w:bookmarkStart w:id="28" w:name="_Toc359414281"/>
      <w:bookmarkStart w:id="29" w:name="_Toc423089066"/>
      <w:r w:rsidRPr="00FE002E">
        <w:rPr>
          <w:rFonts w:ascii="Times New Roman" w:hAnsi="Times New Roman"/>
          <w:b/>
          <w:sz w:val="24"/>
          <w:szCs w:val="24"/>
        </w:rPr>
        <w:lastRenderedPageBreak/>
        <w:t>PART II: TEMPLATE RELATED INSTRUCTIONS</w:t>
      </w:r>
      <w:bookmarkEnd w:id="25"/>
      <w:bookmarkEnd w:id="27"/>
      <w:bookmarkEnd w:id="28"/>
      <w:bookmarkEnd w:id="29"/>
    </w:p>
    <w:p w14:paraId="4F23B53F" w14:textId="77777777" w:rsidR="00D91BC3" w:rsidRPr="00CF306A" w:rsidRDefault="00D91BC3" w:rsidP="00217B44">
      <w:pPr>
        <w:pStyle w:val="BodyText1"/>
      </w:pPr>
    </w:p>
    <w:p w14:paraId="27ED0BBA" w14:textId="77777777" w:rsidR="00217D1F" w:rsidRPr="00FE002E" w:rsidRDefault="00607A1B" w:rsidP="00D91BC3">
      <w:pPr>
        <w:pStyle w:val="BodyText1"/>
        <w:numPr>
          <w:ilvl w:val="0"/>
          <w:numId w:val="32"/>
        </w:numPr>
        <w:outlineLvl w:val="1"/>
        <w:rPr>
          <w:rFonts w:ascii="Times New Roman" w:hAnsi="Times New Roman"/>
          <w:b/>
        </w:rPr>
      </w:pPr>
      <w:bookmarkStart w:id="30" w:name="_Toc359414282"/>
      <w:bookmarkStart w:id="31" w:name="_Toc423089067"/>
      <w:bookmarkStart w:id="32" w:name="_Toc322631544"/>
      <w:bookmarkStart w:id="33" w:name="_Toc322687870"/>
      <w:r w:rsidRPr="00FE002E">
        <w:rPr>
          <w:rFonts w:ascii="Times New Roman" w:hAnsi="Times New Roman"/>
          <w:b/>
        </w:rPr>
        <w:t>Structure and frequency</w:t>
      </w:r>
      <w:bookmarkEnd w:id="30"/>
      <w:bookmarkEnd w:id="31"/>
      <w:r w:rsidRPr="00FE002E">
        <w:rPr>
          <w:rFonts w:ascii="Times New Roman" w:hAnsi="Times New Roman"/>
          <w:b/>
        </w:rPr>
        <w:t xml:space="preserve"> </w:t>
      </w:r>
      <w:bookmarkEnd w:id="32"/>
      <w:bookmarkEnd w:id="33"/>
    </w:p>
    <w:p w14:paraId="4BE7B03E" w14:textId="77777777" w:rsidR="00D91BC3" w:rsidRPr="00CF306A" w:rsidRDefault="00D91BC3" w:rsidP="00217B44">
      <w:pPr>
        <w:pStyle w:val="BodyText1"/>
      </w:pPr>
    </w:p>
    <w:p w14:paraId="126113EA" w14:textId="77777777" w:rsidR="00F4754B" w:rsidRPr="00FE002E" w:rsidRDefault="00F4754B" w:rsidP="00D91BC3">
      <w:pPr>
        <w:pStyle w:val="BodyText1"/>
        <w:numPr>
          <w:ilvl w:val="0"/>
          <w:numId w:val="31"/>
        </w:numPr>
        <w:spacing w:line="240" w:lineRule="auto"/>
        <w:rPr>
          <w:rFonts w:ascii="Times New Roman" w:hAnsi="Times New Roman"/>
        </w:rPr>
      </w:pPr>
      <w:bookmarkStart w:id="34" w:name="_Toc322533849"/>
      <w:r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w:t>
      </w:r>
      <w:r w:rsidR="00D85101">
        <w:rPr>
          <w:rFonts w:ascii="Times New Roman" w:hAnsi="Times New Roman"/>
        </w:rPr>
        <w:t>in accordance with</w:t>
      </w:r>
      <w:r w:rsidR="006A5A49" w:rsidRPr="00FE002E">
        <w:rPr>
          <w:rFonts w:ascii="Times New Roman" w:hAnsi="Times New Roman"/>
        </w:rPr>
        <w:t xml:space="preserve"> </w:t>
      </w:r>
      <w:r w:rsidR="007A001B">
        <w:rPr>
          <w:rFonts w:ascii="Times New Roman" w:hAnsi="Times New Roman"/>
        </w:rPr>
        <w:t xml:space="preserve">the first subparagraph of </w:t>
      </w:r>
      <w:r w:rsidR="006A5A49" w:rsidRPr="00FE002E">
        <w:rPr>
          <w:rFonts w:ascii="Times New Roman" w:hAnsi="Times New Roman"/>
        </w:rPr>
        <w:t xml:space="preserve">Article </w:t>
      </w:r>
      <w:r w:rsidR="00AB5052" w:rsidRPr="00FE002E">
        <w:rPr>
          <w:rFonts w:ascii="Times New Roman" w:hAnsi="Times New Roman"/>
        </w:rPr>
        <w:t>430</w:t>
      </w:r>
      <w:r w:rsidR="006A5A49" w:rsidRPr="00FE002E">
        <w:rPr>
          <w:rFonts w:ascii="Times New Roman" w:hAnsi="Times New Roman"/>
        </w:rPr>
        <w:t>(1) of the CRR</w:t>
      </w:r>
      <w:r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D85101">
        <w:rPr>
          <w:rFonts w:ascii="Times New Roman" w:hAnsi="Times New Roman"/>
        </w:rPr>
        <w:t>in accordance with</w:t>
      </w:r>
      <w:r w:rsidR="00F1460A" w:rsidRPr="00FE002E">
        <w:rPr>
          <w:rFonts w:ascii="Times New Roman" w:hAnsi="Times New Roman"/>
        </w:rPr>
        <w:t xml:space="preserve"> </w:t>
      </w:r>
      <w:r w:rsidR="00AA005C">
        <w:rPr>
          <w:rFonts w:ascii="Times New Roman" w:hAnsi="Times New Roman"/>
        </w:rPr>
        <w:t xml:space="preserve">the second subparagraph of </w:t>
      </w:r>
      <w:r w:rsidR="00F1460A" w:rsidRPr="00FE002E">
        <w:rPr>
          <w:rFonts w:ascii="Times New Roman" w:hAnsi="Times New Roman"/>
        </w:rPr>
        <w:t xml:space="preserve">Article </w:t>
      </w:r>
      <w:r w:rsidR="00AB5052" w:rsidRPr="00FE002E">
        <w:rPr>
          <w:rFonts w:ascii="Times New Roman" w:hAnsi="Times New Roman"/>
        </w:rPr>
        <w:t>430</w:t>
      </w:r>
      <w:r w:rsidR="00F1460A" w:rsidRPr="00FE002E">
        <w:rPr>
          <w:rFonts w:ascii="Times New Roman" w:hAnsi="Times New Roman"/>
        </w:rPr>
        <w:t xml:space="preserve">(1) </w:t>
      </w:r>
      <w:r w:rsidR="006A5A49" w:rsidRPr="00FE002E">
        <w:rPr>
          <w:rFonts w:ascii="Times New Roman" w:hAnsi="Times New Roman"/>
        </w:rPr>
        <w:t xml:space="preserve">of the CRR </w:t>
      </w:r>
      <w:r w:rsidR="00F1460A" w:rsidRPr="00FE002E">
        <w:rPr>
          <w:rFonts w:ascii="Times New Roman" w:hAnsi="Times New Roman"/>
        </w:rPr>
        <w:t>(i</w:t>
      </w:r>
      <w:r w:rsidR="00DE1EB5">
        <w:rPr>
          <w:rFonts w:ascii="Times New Roman" w:hAnsi="Times New Roman"/>
        </w:rPr>
        <w:t>.</w:t>
      </w:r>
      <w:r w:rsidR="00F1460A" w:rsidRPr="00FE002E">
        <w:rPr>
          <w:rFonts w:ascii="Times New Roman" w:hAnsi="Times New Roman"/>
        </w:rPr>
        <w:t>e</w:t>
      </w:r>
      <w:r w:rsidR="00DE1EB5">
        <w:rPr>
          <w:rFonts w:ascii="Times New Roman" w:hAnsi="Times New Roman"/>
        </w:rPr>
        <w:t>.</w:t>
      </w:r>
      <w:r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Pr="00FE002E">
        <w:rPr>
          <w:rFonts w:ascii="Times New Roman" w:hAnsi="Times New Roman"/>
        </w:rPr>
        <w:t>of the CRR</w:t>
      </w:r>
      <w:r w:rsidR="006A5A49" w:rsidRPr="00FE002E">
        <w:rPr>
          <w:rFonts w:ascii="Times New Roman" w:hAnsi="Times New Roman"/>
        </w:rPr>
        <w:t>)</w:t>
      </w:r>
      <w:r w:rsidRPr="00FE002E">
        <w:rPr>
          <w:rFonts w:ascii="Times New Roman" w:hAnsi="Times New Roman"/>
        </w:rPr>
        <w:t>.</w:t>
      </w:r>
    </w:p>
    <w:p w14:paraId="3145C63C" w14:textId="77777777" w:rsidR="00FC2664" w:rsidRPr="00FE002E" w:rsidRDefault="00FC2664" w:rsidP="00F4754B">
      <w:pPr>
        <w:pStyle w:val="BodyText1"/>
        <w:rPr>
          <w:rFonts w:ascii="Times New Roman" w:hAnsi="Times New Roman"/>
        </w:rPr>
      </w:pPr>
    </w:p>
    <w:p w14:paraId="5CD2B78C" w14:textId="77777777" w:rsidR="00FF2091" w:rsidRPr="00FE002E" w:rsidRDefault="00607A1B" w:rsidP="00FF2091">
      <w:pPr>
        <w:pStyle w:val="BodyText1"/>
        <w:numPr>
          <w:ilvl w:val="0"/>
          <w:numId w:val="31"/>
        </w:numPr>
        <w:spacing w:line="240" w:lineRule="auto"/>
        <w:rPr>
          <w:rFonts w:ascii="Times New Roman" w:hAnsi="Times New Roman"/>
        </w:rPr>
      </w:pPr>
      <w:r w:rsidRPr="00FE002E">
        <w:rPr>
          <w:rFonts w:ascii="Times New Roman" w:hAnsi="Times New Roman"/>
        </w:rPr>
        <w:t>When compiling the data for this ITS, institutions shall consider the treatment of fiduciary assets in accordance with Article 429(1</w:t>
      </w:r>
      <w:r w:rsidR="0078115E">
        <w:rPr>
          <w:rFonts w:ascii="Times New Roman" w:hAnsi="Times New Roman"/>
        </w:rPr>
        <w:t>3</w:t>
      </w:r>
      <w:r w:rsidRPr="00FE002E">
        <w:rPr>
          <w:rFonts w:ascii="Times New Roman" w:hAnsi="Times New Roman"/>
        </w:rPr>
        <w:t>) of the CRR.</w:t>
      </w:r>
    </w:p>
    <w:p w14:paraId="1AD86834" w14:textId="77777777" w:rsidR="00FC2664" w:rsidRPr="00FE002E" w:rsidRDefault="00FC2664" w:rsidP="00F4754B">
      <w:pPr>
        <w:pStyle w:val="BodyText1"/>
        <w:rPr>
          <w:rFonts w:ascii="Times New Roman" w:hAnsi="Times New Roman"/>
        </w:rPr>
      </w:pPr>
    </w:p>
    <w:p w14:paraId="7B224D68" w14:textId="77777777" w:rsidR="00505096" w:rsidRPr="00FE002E" w:rsidRDefault="00505096" w:rsidP="00D91BC3">
      <w:pPr>
        <w:pStyle w:val="BodyText1"/>
        <w:numPr>
          <w:ilvl w:val="0"/>
          <w:numId w:val="32"/>
        </w:numPr>
        <w:outlineLvl w:val="1"/>
        <w:rPr>
          <w:rFonts w:ascii="Times New Roman" w:hAnsi="Times New Roman"/>
          <w:b/>
        </w:rPr>
      </w:pPr>
      <w:bookmarkStart w:id="35" w:name="_Toc359414283"/>
      <w:bookmarkStart w:id="36" w:name="_Toc423089068"/>
      <w:r w:rsidRPr="00FE002E">
        <w:rPr>
          <w:rFonts w:ascii="Times New Roman" w:hAnsi="Times New Roman"/>
          <w:b/>
        </w:rPr>
        <w:t>Formulas for leverage ratio calculation</w:t>
      </w:r>
      <w:bookmarkEnd w:id="35"/>
      <w:bookmarkEnd w:id="36"/>
    </w:p>
    <w:p w14:paraId="6E0089A9" w14:textId="77777777" w:rsidR="00B9185D" w:rsidRPr="00FE002E" w:rsidRDefault="00B9185D" w:rsidP="00FF2091">
      <w:pPr>
        <w:pStyle w:val="BodyText1"/>
        <w:spacing w:line="240" w:lineRule="auto"/>
        <w:rPr>
          <w:rFonts w:ascii="Times New Roman" w:hAnsi="Times New Roman"/>
        </w:rPr>
      </w:pPr>
    </w:p>
    <w:p w14:paraId="25AE1467" w14:textId="77777777" w:rsidR="00505096" w:rsidRPr="00FE002E" w:rsidRDefault="00505096" w:rsidP="00FF2091">
      <w:pPr>
        <w:pStyle w:val="BodyText1"/>
        <w:numPr>
          <w:ilvl w:val="0"/>
          <w:numId w:val="31"/>
        </w:numPr>
        <w:spacing w:line="240" w:lineRule="auto"/>
        <w:rPr>
          <w:rFonts w:ascii="Times New Roman" w:hAnsi="Times New Roman"/>
        </w:rPr>
      </w:pPr>
      <w:r w:rsidRPr="00FE002E">
        <w:rPr>
          <w:rFonts w:ascii="Times New Roman" w:hAnsi="Times New Roman"/>
        </w:rPr>
        <w:t>The leverage ratio is based on a capital measure</w:t>
      </w:r>
      <w:r w:rsidRPr="00FE002E" w:rsidDel="00BF2CB9">
        <w:rPr>
          <w:rFonts w:ascii="Times New Roman" w:hAnsi="Times New Roman"/>
        </w:rPr>
        <w:t xml:space="preserve"> </w:t>
      </w:r>
      <w:r w:rsidRPr="00FE002E">
        <w:rPr>
          <w:rFonts w:ascii="Times New Roman" w:hAnsi="Times New Roman"/>
        </w:rPr>
        <w:t xml:space="preserve">and a total exposure measure, which can be calculated with </w:t>
      </w:r>
      <w:r w:rsidR="00E8206D">
        <w:rPr>
          <w:rFonts w:ascii="Times New Roman" w:hAnsi="Times New Roman"/>
        </w:rPr>
        <w:t>cells</w:t>
      </w:r>
      <w:r w:rsidRPr="00FE002E">
        <w:rPr>
          <w:rFonts w:ascii="Times New Roman" w:hAnsi="Times New Roman"/>
        </w:rPr>
        <w:t xml:space="preserve"> from Part A. </w:t>
      </w:r>
    </w:p>
    <w:p w14:paraId="22517E93" w14:textId="77777777" w:rsidR="00FC2664" w:rsidRPr="00FE002E" w:rsidRDefault="00FC2664" w:rsidP="007E2A41">
      <w:pPr>
        <w:pStyle w:val="BodyText1"/>
        <w:spacing w:line="240" w:lineRule="auto"/>
        <w:rPr>
          <w:rFonts w:ascii="Times New Roman" w:hAnsi="Times New Roman"/>
        </w:rPr>
      </w:pPr>
    </w:p>
    <w:p w14:paraId="2B7187FF" w14:textId="77777777" w:rsidR="00F4754B" w:rsidRPr="00FE002E" w:rsidRDefault="0078115E" w:rsidP="003418AD">
      <w:pPr>
        <w:pStyle w:val="BodyText1"/>
        <w:numPr>
          <w:ilvl w:val="0"/>
          <w:numId w:val="31"/>
        </w:numPr>
        <w:spacing w:line="240" w:lineRule="auto"/>
        <w:rPr>
          <w:rFonts w:ascii="Times New Roman" w:hAnsi="Times New Roman"/>
        </w:rPr>
      </w:pPr>
      <w:r>
        <w:rPr>
          <w:rFonts w:ascii="Times New Roman" w:hAnsi="Times New Roman"/>
        </w:rPr>
        <w:t xml:space="preserve">Leverage Ratio – fully phased-in definition </w:t>
      </w:r>
      <w:r w:rsidR="00F4754B" w:rsidRPr="00FE002E">
        <w:rPr>
          <w:rFonts w:ascii="Times New Roman" w:hAnsi="Times New Roman"/>
        </w:rPr>
        <w:t>= {LRCalc;</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14:paraId="3D7B1D20" w14:textId="77777777" w:rsidR="00FC2664" w:rsidRPr="00FE002E" w:rsidRDefault="00FC2664" w:rsidP="007E2A41">
      <w:pPr>
        <w:pStyle w:val="BodyText1"/>
        <w:spacing w:line="240" w:lineRule="auto"/>
        <w:rPr>
          <w:rFonts w:ascii="Times New Roman" w:hAnsi="Times New Roman"/>
        </w:rPr>
      </w:pPr>
    </w:p>
    <w:p w14:paraId="37192626" w14:textId="77777777" w:rsidR="00F4754B" w:rsidRPr="00FE002E" w:rsidRDefault="00F4754B" w:rsidP="003A3804">
      <w:pPr>
        <w:pStyle w:val="BodyText1"/>
        <w:numPr>
          <w:ilvl w:val="0"/>
          <w:numId w:val="31"/>
        </w:numPr>
        <w:spacing w:line="240" w:lineRule="auto"/>
        <w:rPr>
          <w:rFonts w:ascii="Times New Roman" w:hAnsi="Times New Roman"/>
        </w:rPr>
      </w:pPr>
      <w:r w:rsidRPr="00FE002E">
        <w:rPr>
          <w:rFonts w:ascii="Times New Roman" w:hAnsi="Times New Roman"/>
        </w:rPr>
        <w:t>L</w:t>
      </w:r>
      <w:r w:rsidR="0078115E">
        <w:rPr>
          <w:rFonts w:ascii="Times New Roman" w:hAnsi="Times New Roman"/>
        </w:rPr>
        <w:t xml:space="preserve">everage Ratio – transitional definition </w:t>
      </w:r>
      <w:r w:rsidRPr="00FE002E">
        <w:rPr>
          <w:rFonts w:ascii="Times New Roman" w:hAnsi="Times New Roman"/>
        </w:rPr>
        <w:t>= {LRCalc;</w:t>
      </w:r>
      <w:r w:rsidR="003B3015">
        <w:rPr>
          <w:rFonts w:ascii="Times New Roman" w:hAnsi="Times New Roman"/>
        </w:rPr>
        <w:t>320</w:t>
      </w:r>
      <w:r w:rsidRPr="00FE002E">
        <w:rPr>
          <w:rFonts w:ascii="Times New Roman" w:hAnsi="Times New Roman"/>
        </w:rPr>
        <w:t>;</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14:paraId="5AD94B42" w14:textId="77777777" w:rsidR="00FC2664" w:rsidRPr="00FE002E" w:rsidRDefault="00FC2664" w:rsidP="007E2A41">
      <w:pPr>
        <w:pStyle w:val="BodyText1"/>
        <w:spacing w:line="240" w:lineRule="auto"/>
        <w:rPr>
          <w:rFonts w:ascii="Times New Roman" w:hAnsi="Times New Roman"/>
        </w:rPr>
      </w:pPr>
      <w:bookmarkStart w:id="37" w:name="_Toc322533852"/>
      <w:bookmarkEnd w:id="34"/>
    </w:p>
    <w:p w14:paraId="5D28F971" w14:textId="77777777" w:rsidR="00FC2664" w:rsidRPr="00FE002E" w:rsidRDefault="00FC2664" w:rsidP="007E2A41">
      <w:pPr>
        <w:pStyle w:val="BodyText1"/>
        <w:spacing w:line="240" w:lineRule="auto"/>
        <w:rPr>
          <w:rFonts w:ascii="Times New Roman" w:hAnsi="Times New Roman"/>
        </w:rPr>
      </w:pPr>
    </w:p>
    <w:p w14:paraId="07F6556C" w14:textId="77777777" w:rsidR="00505096" w:rsidRPr="00FE002E" w:rsidRDefault="00505096" w:rsidP="00D91BC3">
      <w:pPr>
        <w:pStyle w:val="BodyText1"/>
        <w:numPr>
          <w:ilvl w:val="0"/>
          <w:numId w:val="32"/>
        </w:numPr>
        <w:outlineLvl w:val="1"/>
        <w:rPr>
          <w:rFonts w:ascii="Times New Roman" w:hAnsi="Times New Roman"/>
          <w:b/>
        </w:rPr>
      </w:pPr>
      <w:bookmarkStart w:id="38" w:name="_Toc359414284"/>
      <w:bookmarkStart w:id="39" w:name="_Toc423089069"/>
      <w:r w:rsidRPr="00FE002E">
        <w:rPr>
          <w:rFonts w:ascii="Times New Roman" w:hAnsi="Times New Roman"/>
          <w:b/>
        </w:rPr>
        <w:t>Materiality thresholds for derivatives</w:t>
      </w:r>
      <w:bookmarkEnd w:id="38"/>
      <w:bookmarkEnd w:id="39"/>
    </w:p>
    <w:p w14:paraId="1037BCE5" w14:textId="77777777" w:rsidR="00505096" w:rsidRPr="00FE002E" w:rsidRDefault="00505096" w:rsidP="007E2A41">
      <w:pPr>
        <w:pStyle w:val="BodyText1"/>
        <w:spacing w:line="240" w:lineRule="auto"/>
        <w:rPr>
          <w:rFonts w:ascii="Times New Roman" w:hAnsi="Times New Roman"/>
        </w:rPr>
      </w:pPr>
    </w:p>
    <w:p w14:paraId="45565A8F" w14:textId="77777777" w:rsidR="00505096" w:rsidRPr="00FE002E" w:rsidRDefault="00505096" w:rsidP="007E2A41">
      <w:pPr>
        <w:pStyle w:val="BodyText1"/>
        <w:spacing w:line="240" w:lineRule="auto"/>
        <w:rPr>
          <w:rFonts w:ascii="Times New Roman" w:hAnsi="Times New Roman"/>
        </w:rPr>
      </w:pPr>
    </w:p>
    <w:p w14:paraId="1CDCF0B9"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Pr="00FE002E">
        <w:rPr>
          <w:rFonts w:ascii="Times New Roman" w:hAnsi="Times New Roman"/>
        </w:rPr>
        <w:t xml:space="preserve"> measures as follows</w:t>
      </w:r>
      <w:bookmarkStart w:id="40" w:name="_Toc322533853"/>
      <w:bookmarkEnd w:id="37"/>
      <w:r w:rsidRPr="00FE002E">
        <w:rPr>
          <w:rFonts w:ascii="Times New Roman" w:hAnsi="Times New Roman"/>
        </w:rPr>
        <w:t>:</w:t>
      </w:r>
    </w:p>
    <w:p w14:paraId="630BBBB4" w14:textId="77777777" w:rsidR="00A30899" w:rsidRPr="00FE002E" w:rsidRDefault="00A30899" w:rsidP="007E2A41">
      <w:pPr>
        <w:pStyle w:val="ListParagraph"/>
        <w:rPr>
          <w:rFonts w:ascii="Times New Roman" w:hAnsi="Times New Roman"/>
          <w:szCs w:val="20"/>
        </w:rPr>
      </w:pPr>
    </w:p>
    <w:p w14:paraId="542CC1B4" w14:textId="77777777" w:rsidR="00A30899" w:rsidRPr="00E5591F" w:rsidRDefault="00F4754B" w:rsidP="00E5591F">
      <w:pPr>
        <w:pStyle w:val="BodyText1"/>
        <w:numPr>
          <w:ilvl w:val="0"/>
          <w:numId w:val="31"/>
        </w:numPr>
        <w:spacing w:line="240" w:lineRule="auto"/>
        <w:jc w:val="left"/>
        <w:rPr>
          <w:rFonts w:ascii="Times New Roman" w:hAnsi="Times New Roman"/>
        </w:rPr>
      </w:pPr>
      <w:bookmarkStart w:id="41" w:name="_Toc322533854"/>
      <w:bookmarkEnd w:id="40"/>
      <w:r w:rsidRPr="00E5591F">
        <w:rPr>
          <w:rFonts w:ascii="Times New Roman" w:hAnsi="Times New Roman"/>
        </w:rPr>
        <w:t xml:space="preserve">Derivatives share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t>.</w:t>
      </w:r>
    </w:p>
    <w:p w14:paraId="54100403" w14:textId="77777777" w:rsidR="00FC2664" w:rsidRPr="00FE002E" w:rsidRDefault="00FC2664" w:rsidP="007E2A41">
      <w:pPr>
        <w:pStyle w:val="BodyText1"/>
        <w:spacing w:line="240" w:lineRule="auto"/>
        <w:rPr>
          <w:rFonts w:ascii="Times New Roman" w:hAnsi="Times New Roman"/>
        </w:rPr>
      </w:pPr>
    </w:p>
    <w:p w14:paraId="0576B6F8" w14:textId="77777777" w:rsidR="00EB7F64" w:rsidRDefault="00F4754B" w:rsidP="007E2A41">
      <w:pPr>
        <w:pStyle w:val="BodyText1"/>
        <w:numPr>
          <w:ilvl w:val="0"/>
          <w:numId w:val="31"/>
        </w:numPr>
        <w:spacing w:line="240" w:lineRule="auto"/>
        <w:rPr>
          <w:rFonts w:ascii="Times New Roman" w:hAnsi="Times New Roman"/>
        </w:rPr>
      </w:pPr>
      <w:r w:rsidRPr="00EB7F64">
        <w:rPr>
          <w:rFonts w:ascii="Times New Roman" w:hAnsi="Times New Roman"/>
        </w:rPr>
        <w:t xml:space="preserve">Where </w:t>
      </w:r>
      <w:r w:rsidR="00124715" w:rsidRPr="00EB7F64">
        <w:rPr>
          <w:rFonts w:ascii="Times New Roman" w:hAnsi="Times New Roman"/>
        </w:rPr>
        <w:t>t</w:t>
      </w:r>
      <w:r w:rsidRPr="00EB7F64">
        <w:rPr>
          <w:rFonts w:ascii="Times New Roman" w:hAnsi="Times New Roman"/>
        </w:rPr>
        <w:t>otal exposure measure is equal to</w:t>
      </w:r>
      <w:r w:rsidR="00D91BC3" w:rsidRPr="00EB7F64">
        <w:rPr>
          <w:rFonts w:ascii="Times New Roman" w:hAnsi="Times New Roman"/>
        </w:rPr>
        <w:t xml:space="preserve">: </w:t>
      </w:r>
      <w:r w:rsidRPr="00EB7F64">
        <w:rPr>
          <w:rFonts w:ascii="Times New Roman" w:hAnsi="Times New Roman"/>
        </w:rPr>
        <w:t xml:space="preserve"> </w:t>
      </w:r>
      <w:r w:rsidR="00EB7F64" w:rsidRPr="00EB7F64">
        <w:rPr>
          <w:rFonts w:ascii="Times New Roman" w:hAnsi="Times New Roman"/>
        </w:rPr>
        <w:t>{LRCalc;</w:t>
      </w:r>
      <w:r w:rsidR="00151462">
        <w:rPr>
          <w:rFonts w:ascii="Times New Roman" w:hAnsi="Times New Roman"/>
        </w:rPr>
        <w:t>2</w:t>
      </w:r>
      <w:r w:rsidR="003418AD">
        <w:rPr>
          <w:rFonts w:ascii="Times New Roman" w:hAnsi="Times New Roman"/>
        </w:rPr>
        <w:t>9</w:t>
      </w:r>
      <w:r w:rsidR="00151462">
        <w:rPr>
          <w:rFonts w:ascii="Times New Roman" w:hAnsi="Times New Roman"/>
        </w:rPr>
        <w:t>0</w:t>
      </w:r>
      <w:r w:rsidR="00EB7F64" w:rsidRPr="00EB7F64">
        <w:rPr>
          <w:rFonts w:ascii="Times New Roman" w:hAnsi="Times New Roman"/>
        </w:rPr>
        <w:t>;</w:t>
      </w:r>
      <w:r w:rsidR="00361101">
        <w:rPr>
          <w:rFonts w:ascii="Times New Roman" w:hAnsi="Times New Roman"/>
        </w:rPr>
        <w:t>0</w:t>
      </w:r>
      <w:r w:rsidR="000B5761">
        <w:rPr>
          <w:rFonts w:ascii="Times New Roman" w:hAnsi="Times New Roman"/>
        </w:rPr>
        <w:t>1</w:t>
      </w:r>
      <w:r w:rsidR="00361101">
        <w:rPr>
          <w:rFonts w:ascii="Times New Roman" w:hAnsi="Times New Roman"/>
        </w:rPr>
        <w:t>0</w:t>
      </w:r>
      <w:r w:rsidR="00EB7F64" w:rsidRPr="00EB7F64">
        <w:rPr>
          <w:rFonts w:ascii="Times New Roman" w:hAnsi="Times New Roman"/>
        </w:rPr>
        <w:t>}</w:t>
      </w:r>
      <w:r w:rsidR="00467F98">
        <w:rPr>
          <w:rFonts w:ascii="Times New Roman" w:hAnsi="Times New Roman"/>
        </w:rPr>
        <w:t>.</w:t>
      </w:r>
    </w:p>
    <w:p w14:paraId="3655ED56" w14:textId="77777777" w:rsidR="00F4754B" w:rsidRPr="00EB7F64" w:rsidRDefault="00F4754B" w:rsidP="00E5591F">
      <w:pPr>
        <w:pStyle w:val="BodyText1"/>
        <w:spacing w:line="240" w:lineRule="auto"/>
        <w:ind w:left="720"/>
        <w:rPr>
          <w:rFonts w:ascii="Times New Roman" w:hAnsi="Times New Roman"/>
        </w:rPr>
      </w:pPr>
    </w:p>
    <w:p w14:paraId="197EBA49"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Total notional value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rPr>
        <w:t>derivatives = {LR1; 010;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Pr="00FE002E">
        <w:rPr>
          <w:rFonts w:ascii="Times New Roman" w:hAnsi="Times New Roman"/>
        </w:rPr>
        <w:t>}</w:t>
      </w:r>
      <w:r w:rsidR="00EE771E">
        <w:rPr>
          <w:rFonts w:ascii="Times New Roman" w:hAnsi="Times New Roman"/>
        </w:rPr>
        <w:t>. This is a cell that institutions shall always report.</w:t>
      </w:r>
    </w:p>
    <w:p w14:paraId="2DBD4548" w14:textId="77777777" w:rsidR="00FC2664" w:rsidRPr="00FE002E" w:rsidRDefault="00FC2664" w:rsidP="007E2A41">
      <w:pPr>
        <w:pStyle w:val="BodyText1"/>
        <w:spacing w:line="240" w:lineRule="auto"/>
        <w:rPr>
          <w:rFonts w:ascii="Times New Roman" w:hAnsi="Times New Roman"/>
        </w:rPr>
      </w:pPr>
    </w:p>
    <w:p w14:paraId="5117AEED" w14:textId="77777777" w:rsidR="00F4754B" w:rsidRPr="00FE002E" w:rsidRDefault="00F4754B" w:rsidP="00EE771E">
      <w:pPr>
        <w:pStyle w:val="BodyText1"/>
        <w:numPr>
          <w:ilvl w:val="0"/>
          <w:numId w:val="31"/>
        </w:numPr>
        <w:spacing w:line="240" w:lineRule="auto"/>
        <w:rPr>
          <w:rFonts w:ascii="Times New Roman" w:hAnsi="Times New Roman"/>
        </w:rPr>
      </w:pPr>
      <w:r w:rsidRPr="00FE002E">
        <w:rPr>
          <w:rFonts w:ascii="Times New Roman" w:hAnsi="Times New Roman"/>
        </w:rPr>
        <w:t>Credit derivatives volume = {LR1;020;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Pr="00FE002E">
        <w:rPr>
          <w:rFonts w:ascii="Times New Roman" w:hAnsi="Times New Roman"/>
        </w:rPr>
        <w:t>} + {LR1;050;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Pr="00FE002E">
        <w:rPr>
          <w:rFonts w:ascii="Times New Roman" w:hAnsi="Times New Roman"/>
        </w:rPr>
        <w:t>}</w:t>
      </w:r>
      <w:r w:rsidR="00EE771E">
        <w:rPr>
          <w:rFonts w:ascii="Times New Roman" w:hAnsi="Times New Roman"/>
        </w:rPr>
        <w:t>. These are cells</w:t>
      </w:r>
      <w:r w:rsidR="00EE771E" w:rsidRPr="00EE771E">
        <w:rPr>
          <w:rFonts w:ascii="Times New Roman" w:hAnsi="Times New Roman"/>
        </w:rPr>
        <w:t xml:space="preserve"> that institutions shall always report.</w:t>
      </w:r>
    </w:p>
    <w:p w14:paraId="149E96C9" w14:textId="77777777" w:rsidR="00FC2664" w:rsidRPr="00FE002E" w:rsidRDefault="00FC2664" w:rsidP="007E2A41">
      <w:pPr>
        <w:pStyle w:val="BodyText1"/>
        <w:spacing w:line="240" w:lineRule="auto"/>
        <w:rPr>
          <w:rFonts w:ascii="Times New Roman" w:hAnsi="Times New Roman"/>
        </w:rPr>
      </w:pPr>
    </w:p>
    <w:p w14:paraId="230B6AF2"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are required to report the </w:t>
      </w:r>
      <w:r w:rsidR="00E8206D">
        <w:rPr>
          <w:rFonts w:ascii="Times New Roman" w:hAnsi="Times New Roman"/>
        </w:rPr>
        <w:t>cells</w:t>
      </w:r>
      <w:r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EB7F64" w:rsidRPr="00FE002E">
        <w:rPr>
          <w:rFonts w:ascii="Times New Roman" w:hAnsi="Times New Roman"/>
        </w:rPr>
        <w:t xml:space="preserve"> </w:t>
      </w:r>
      <w:r w:rsidR="0059457E" w:rsidRPr="00FE002E">
        <w:rPr>
          <w:rFonts w:ascii="Times New Roman" w:hAnsi="Times New Roman"/>
        </w:rPr>
        <w:t>in the next reporting period</w:t>
      </w:r>
      <w:r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Pr="00FE002E">
        <w:rPr>
          <w:rFonts w:ascii="Times New Roman" w:hAnsi="Times New Roman"/>
        </w:rPr>
        <w:t>of the following conditions is met:</w:t>
      </w:r>
    </w:p>
    <w:p w14:paraId="08129C29" w14:textId="77777777" w:rsidR="00607A1B" w:rsidRPr="00FE002E" w:rsidRDefault="00607A1B" w:rsidP="00607A1B">
      <w:pPr>
        <w:pStyle w:val="BodyText1"/>
        <w:spacing w:line="240" w:lineRule="auto"/>
        <w:ind w:left="720"/>
        <w:rPr>
          <w:rFonts w:ascii="Times New Roman" w:hAnsi="Times New Roman"/>
        </w:rPr>
      </w:pPr>
    </w:p>
    <w:p w14:paraId="4CFD86FE" w14:textId="77777777" w:rsidR="00F4754B" w:rsidRPr="00FE002E" w:rsidRDefault="007A001B" w:rsidP="00607A1B">
      <w:pPr>
        <w:pStyle w:val="InstructionsText2"/>
        <w:numPr>
          <w:ilvl w:val="0"/>
          <w:numId w:val="30"/>
        </w:numPr>
        <w:rPr>
          <w:rFonts w:eastAsia="Times New Roman"/>
          <w:bCs/>
          <w:szCs w:val="17"/>
          <w:lang w:eastAsia="de-DE"/>
        </w:rPr>
      </w:pPr>
      <w:r>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2736E3" w:rsidRPr="00FE002E">
        <w:rPr>
          <w:rFonts w:eastAsia="Times New Roman"/>
          <w:bCs/>
          <w:szCs w:val="17"/>
          <w:lang w:eastAsia="de-DE"/>
        </w:rPr>
        <w:t xml:space="preserve"> is more than 1.5% on </w:t>
      </w:r>
      <w:r w:rsidR="0059457E"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p>
    <w:p w14:paraId="35309DA8" w14:textId="77777777" w:rsidR="00675587" w:rsidRPr="00FE002E" w:rsidRDefault="007A001B" w:rsidP="00607A1B">
      <w:pPr>
        <w:pStyle w:val="InstructionsText2"/>
        <w:numPr>
          <w:ilvl w:val="0"/>
          <w:numId w:val="30"/>
        </w:numPr>
        <w:rPr>
          <w:rFonts w:eastAsia="Times New Roman"/>
          <w:bCs/>
          <w:szCs w:val="17"/>
          <w:lang w:eastAsia="de-DE"/>
        </w:rPr>
      </w:pPr>
      <w:r>
        <w:rPr>
          <w:rFonts w:eastAsia="Times New Roman"/>
          <w:bCs/>
          <w:szCs w:val="17"/>
          <w:lang w:eastAsia="de-DE"/>
        </w:rPr>
        <w:t>t</w:t>
      </w:r>
      <w:r w:rsidR="00F4754B"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EB7F64" w:rsidRPr="00FE002E">
        <w:rPr>
          <w:rFonts w:eastAsia="Times New Roman"/>
          <w:bCs/>
          <w:szCs w:val="17"/>
          <w:lang w:eastAsia="de-DE"/>
        </w:rPr>
        <w:t xml:space="preserve"> </w:t>
      </w:r>
      <w:r w:rsidR="00F4754B" w:rsidRPr="00FE002E">
        <w:rPr>
          <w:rFonts w:eastAsia="Times New Roman"/>
          <w:bCs/>
          <w:szCs w:val="17"/>
          <w:lang w:eastAsia="de-DE"/>
        </w:rPr>
        <w:t>exceeds 2.0%.</w:t>
      </w:r>
    </w:p>
    <w:p w14:paraId="251D18A4" w14:textId="77777777" w:rsidR="00F4754B" w:rsidRPr="00FE002E" w:rsidRDefault="00F4754B" w:rsidP="007E2A41">
      <w:pPr>
        <w:pStyle w:val="BodyText1"/>
        <w:spacing w:line="240" w:lineRule="auto"/>
        <w:rPr>
          <w:rFonts w:ascii="Times New Roman" w:hAnsi="Times New Roman"/>
        </w:rPr>
      </w:pPr>
    </w:p>
    <w:p w14:paraId="6847008D"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for which the total notional value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rPr>
        <w:t xml:space="preserve">derivatives as defined in paragraph </w:t>
      </w:r>
      <w:r w:rsidR="00EE771E">
        <w:rPr>
          <w:rFonts w:ascii="Times New Roman" w:hAnsi="Times New Roman"/>
        </w:rPr>
        <w:t>9</w:t>
      </w:r>
      <w:r w:rsidR="00EE771E" w:rsidRPr="00FE002E">
        <w:rPr>
          <w:rFonts w:ascii="Times New Roman" w:hAnsi="Times New Roman"/>
        </w:rPr>
        <w:t xml:space="preserve"> </w:t>
      </w:r>
      <w:r w:rsidRPr="00FE002E">
        <w:rPr>
          <w:rFonts w:ascii="Times New Roman" w:hAnsi="Times New Roman"/>
        </w:rPr>
        <w:t xml:space="preserve">exceeds 10 billion </w:t>
      </w:r>
      <w:r w:rsidR="00F1460A" w:rsidRPr="00FE002E">
        <w:rPr>
          <w:rFonts w:ascii="Times New Roman" w:hAnsi="Times New Roman"/>
        </w:rPr>
        <w:t>€</w:t>
      </w:r>
      <w:r w:rsidR="00D85B72" w:rsidRPr="00FE002E">
        <w:rPr>
          <w:rFonts w:ascii="Times New Roman" w:hAnsi="Times New Roman"/>
        </w:rPr>
        <w:t xml:space="preserve">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 xml:space="preserve">report the </w:t>
      </w:r>
      <w:r w:rsidR="00E8206D">
        <w:rPr>
          <w:rFonts w:ascii="Times New Roman" w:hAnsi="Times New Roman"/>
        </w:rPr>
        <w:t>cells</w:t>
      </w:r>
      <w:r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w:t>
      </w:r>
      <w:r w:rsidR="007772F8">
        <w:rPr>
          <w:rFonts w:ascii="Times New Roman" w:hAnsi="Times New Roman"/>
        </w:rPr>
        <w:t>1</w:t>
      </w:r>
      <w:r w:rsidRPr="00FE002E">
        <w:rPr>
          <w:rFonts w:ascii="Times New Roman" w:hAnsi="Times New Roman"/>
        </w:rPr>
        <w:t>.</w:t>
      </w:r>
    </w:p>
    <w:p w14:paraId="06ED0B2D" w14:textId="77777777" w:rsidR="00FC2664" w:rsidRPr="00FE002E" w:rsidRDefault="00FC2664" w:rsidP="007E2A41">
      <w:pPr>
        <w:pStyle w:val="BodyText1"/>
        <w:spacing w:line="240" w:lineRule="auto"/>
        <w:rPr>
          <w:rFonts w:ascii="Times New Roman" w:hAnsi="Times New Roman"/>
        </w:rPr>
      </w:pPr>
    </w:p>
    <w:p w14:paraId="4ED26AAE"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 xml:space="preserve">Institutions are required to report the </w:t>
      </w:r>
      <w:r w:rsidR="00E8206D">
        <w:rPr>
          <w:rFonts w:ascii="Times New Roman" w:hAnsi="Times New Roman"/>
        </w:rPr>
        <w:t>cells</w:t>
      </w:r>
      <w:r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5</w:t>
      </w:r>
      <w:r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Pr="00FE002E">
        <w:rPr>
          <w:rFonts w:ascii="Times New Roman" w:hAnsi="Times New Roman"/>
        </w:rPr>
        <w:t>of the following conditions is met:</w:t>
      </w:r>
    </w:p>
    <w:p w14:paraId="79536AED" w14:textId="77777777" w:rsidR="00607A1B" w:rsidRPr="00FE002E" w:rsidRDefault="00607A1B" w:rsidP="00607A1B">
      <w:pPr>
        <w:pStyle w:val="BodyText1"/>
        <w:spacing w:line="240" w:lineRule="auto"/>
        <w:rPr>
          <w:rFonts w:ascii="Times New Roman" w:hAnsi="Times New Roman"/>
        </w:rPr>
      </w:pPr>
    </w:p>
    <w:p w14:paraId="1039FE83" w14:textId="77777777" w:rsidR="00F4754B" w:rsidRPr="00FE002E" w:rsidRDefault="007A001B" w:rsidP="00607A1B">
      <w:pPr>
        <w:pStyle w:val="InstructionsText2"/>
        <w:numPr>
          <w:ilvl w:val="0"/>
          <w:numId w:val="30"/>
        </w:numPr>
        <w:rPr>
          <w:rFonts w:eastAsia="Times New Roman"/>
          <w:bCs/>
          <w:szCs w:val="17"/>
          <w:lang w:eastAsia="de-DE"/>
        </w:rPr>
      </w:pPr>
      <w:r>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is more than 300 million €</w:t>
      </w:r>
      <w:r w:rsidR="00390B7F" w:rsidRPr="00FE002E">
        <w:t xml:space="preserve"> on two consecutive reporting reference dates;</w:t>
      </w:r>
    </w:p>
    <w:p w14:paraId="1BE5972C" w14:textId="77777777" w:rsidR="00675587" w:rsidRPr="00FE002E" w:rsidRDefault="007A001B" w:rsidP="00607A1B">
      <w:pPr>
        <w:pStyle w:val="InstructionsText2"/>
        <w:numPr>
          <w:ilvl w:val="0"/>
          <w:numId w:val="30"/>
        </w:numPr>
        <w:rPr>
          <w:rFonts w:eastAsia="Times New Roman"/>
          <w:bCs/>
          <w:szCs w:val="17"/>
          <w:lang w:eastAsia="de-DE"/>
        </w:rPr>
      </w:pPr>
      <w:r>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exceeds 500 million €.</w:t>
      </w:r>
    </w:p>
    <w:p w14:paraId="51E53392" w14:textId="77777777" w:rsidR="00F4754B" w:rsidRPr="00FE002E" w:rsidRDefault="00F4754B" w:rsidP="00E5591F">
      <w:pPr>
        <w:pStyle w:val="BodyText1"/>
        <w:spacing w:line="240" w:lineRule="auto"/>
        <w:jc w:val="left"/>
        <w:rPr>
          <w:rFonts w:ascii="Times New Roman" w:hAnsi="Times New Roman"/>
        </w:rPr>
      </w:pPr>
    </w:p>
    <w:p w14:paraId="60F857E8" w14:textId="77777777" w:rsidR="00F4754B" w:rsidRPr="00FE002E" w:rsidRDefault="007129B2" w:rsidP="00467F98">
      <w:pPr>
        <w:pStyle w:val="BodyText1"/>
        <w:numPr>
          <w:ilvl w:val="0"/>
          <w:numId w:val="31"/>
        </w:numPr>
        <w:spacing w:line="240" w:lineRule="auto"/>
        <w:rPr>
          <w:rFonts w:ascii="Times New Roman" w:hAnsi="Times New Roman"/>
        </w:rPr>
      </w:pPr>
      <w:r w:rsidRPr="007129B2">
        <w:rPr>
          <w:rFonts w:ascii="Times New Roman" w:hAnsi="Times New Roman"/>
        </w:rPr>
        <w:t>The cells which are required to be reported by institutions in accordance with paragraph 11 are the following</w:t>
      </w:r>
      <w:r>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85B72" w:rsidRPr="00FE002E">
        <w:rPr>
          <w:rFonts w:ascii="Times New Roman" w:hAnsi="Times New Roman"/>
        </w:rPr>
        <w:t>{LR1;010;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85B72"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F5A86" w:rsidRPr="00FE002E">
        <w:rPr>
          <w:rFonts w:ascii="Times New Roman" w:hAnsi="Times New Roman"/>
        </w:rPr>
        <w:t>{LR1;020;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F5A86"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{LR1;030;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A55C01" w:rsidRPr="00FE002E">
        <w:rPr>
          <w:rFonts w:ascii="Times New Roman" w:hAnsi="Times New Roman"/>
        </w:rPr>
        <w:t>{LR1;030;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A55C01" w:rsidRPr="00FE002E">
        <w:rPr>
          <w:rFonts w:ascii="Times New Roman" w:hAnsi="Times New Roman"/>
        </w:rPr>
        <w:t>},</w:t>
      </w:r>
      <w:r w:rsidR="00A55C01">
        <w:rPr>
          <w:rFonts w:ascii="Times New Roman" w:hAnsi="Times New Roman"/>
        </w:rPr>
        <w:t xml:space="preserve"> </w:t>
      </w:r>
      <w:r w:rsidR="00916C6C" w:rsidRPr="00916C6C">
        <w:rPr>
          <w:rFonts w:ascii="Times New Roman" w:hAnsi="Times New Roman"/>
        </w:rPr>
        <w:t>{LR1;040;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916C6C" w:rsidRPr="00916C6C">
        <w:rPr>
          <w:rFonts w:ascii="Times New Roman" w:hAnsi="Times New Roman"/>
        </w:rPr>
        <w:t>}, {LR1;040;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E82218">
        <w:rPr>
          <w:rFonts w:ascii="Times New Roman" w:hAnsi="Times New Roman"/>
        </w:rPr>
        <w:t>{LR1;050;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E82218" w:rsidRPr="00FE002E">
        <w:rPr>
          <w:rFonts w:ascii="Times New Roman" w:hAnsi="Times New Roman"/>
        </w:rPr>
        <w:t>},</w:t>
      </w:r>
      <w:r w:rsidR="00E82218">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8E7068">
        <w:rPr>
          <w:rFonts w:ascii="Times New Roman" w:hAnsi="Times New Roman"/>
        </w:rPr>
        <w:t xml:space="preserve"> and</w:t>
      </w:r>
      <w:r w:rsidR="00A55C01">
        <w:rPr>
          <w:rFonts w:ascii="Times New Roman" w:hAnsi="Times New Roman"/>
        </w:rPr>
        <w:t xml:space="preserve"> </w:t>
      </w:r>
      <w:r w:rsidR="007B37F0" w:rsidRPr="00FE002E">
        <w:rPr>
          <w:rFonts w:ascii="Times New Roman" w:hAnsi="Times New Roman"/>
        </w:rPr>
        <w:t>{LR1;060;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7B37F0" w:rsidRPr="00FE002E">
        <w:rPr>
          <w:rFonts w:ascii="Times New Roman" w:hAnsi="Times New Roman"/>
        </w:rPr>
        <w:t>}</w:t>
      </w:r>
      <w:r w:rsidR="00F4754B" w:rsidRPr="00FE002E">
        <w:rPr>
          <w:rFonts w:ascii="Times New Roman" w:hAnsi="Times New Roman"/>
        </w:rPr>
        <w:t>.</w:t>
      </w:r>
    </w:p>
    <w:p w14:paraId="32514064" w14:textId="77777777" w:rsidR="00FC2664" w:rsidRPr="00FE002E" w:rsidRDefault="00FC2664" w:rsidP="007E2A41">
      <w:pPr>
        <w:pStyle w:val="BodyText1"/>
        <w:spacing w:line="240" w:lineRule="auto"/>
        <w:rPr>
          <w:rFonts w:ascii="Times New Roman" w:hAnsi="Times New Roman"/>
        </w:rPr>
      </w:pPr>
    </w:p>
    <w:p w14:paraId="721FFF63" w14:textId="77777777" w:rsidR="00F4754B" w:rsidRPr="00FE002E" w:rsidRDefault="007129B2" w:rsidP="007129B2">
      <w:pPr>
        <w:pStyle w:val="BodyText1"/>
        <w:numPr>
          <w:ilvl w:val="0"/>
          <w:numId w:val="31"/>
        </w:numPr>
        <w:spacing w:line="240" w:lineRule="auto"/>
        <w:rPr>
          <w:rFonts w:ascii="Times New Roman" w:hAnsi="Times New Roman"/>
        </w:rPr>
      </w:pPr>
      <w:r w:rsidRPr="007129B2">
        <w:rPr>
          <w:rFonts w:ascii="Times New Roman" w:hAnsi="Times New Roman"/>
        </w:rPr>
        <w:t>The cells which are required to be reported by institutions in accordance with paragraph 1</w:t>
      </w:r>
      <w:r>
        <w:rPr>
          <w:rFonts w:ascii="Times New Roman" w:hAnsi="Times New Roman"/>
        </w:rPr>
        <w:t>3</w:t>
      </w:r>
      <w:r w:rsidRPr="007129B2">
        <w:rPr>
          <w:rFonts w:ascii="Times New Roman" w:hAnsi="Times New Roman"/>
        </w:rPr>
        <w:t xml:space="preserve"> are the following</w:t>
      </w:r>
      <w:r>
        <w:rPr>
          <w:rFonts w:ascii="Times New Roman" w:hAnsi="Times New Roman"/>
        </w:rPr>
        <w:t xml:space="preserve">: </w:t>
      </w:r>
      <w:r w:rsidR="007B7393">
        <w:rPr>
          <w:rFonts w:ascii="Times New Roman" w:hAnsi="Times New Roman"/>
        </w:rPr>
        <w:t>{LR1;020;</w:t>
      </w:r>
      <w:r w:rsidR="00361101">
        <w:rPr>
          <w:rFonts w:ascii="Times New Roman" w:hAnsi="Times New Roman"/>
        </w:rPr>
        <w:t>0</w:t>
      </w:r>
      <w:r w:rsidR="00806216">
        <w:rPr>
          <w:rFonts w:ascii="Times New Roman" w:hAnsi="Times New Roman"/>
        </w:rPr>
        <w:t>75</w:t>
      </w:r>
      <w:r w:rsidR="007B7393">
        <w:rPr>
          <w:rFonts w:ascii="Times New Roman" w:hAnsi="Times New Roman"/>
        </w:rPr>
        <w:t xml:space="preserve">}, </w:t>
      </w:r>
      <w:r w:rsidR="00916C6C">
        <w:rPr>
          <w:rFonts w:ascii="Times New Roman" w:hAnsi="Times New Roman"/>
        </w:rPr>
        <w:t>{LR1;05</w:t>
      </w:r>
      <w:r w:rsidR="00916C6C" w:rsidRPr="00916C6C">
        <w:rPr>
          <w:rFonts w:ascii="Times New Roman" w:hAnsi="Times New Roman"/>
        </w:rPr>
        <w:t>0;</w:t>
      </w:r>
      <w:r w:rsidR="00361101">
        <w:rPr>
          <w:rFonts w:ascii="Times New Roman" w:hAnsi="Times New Roman"/>
        </w:rPr>
        <w:t>0</w:t>
      </w:r>
      <w:r w:rsidR="00806216">
        <w:rPr>
          <w:rFonts w:ascii="Times New Roman" w:hAnsi="Times New Roman"/>
        </w:rPr>
        <w:t>75</w:t>
      </w:r>
      <w:r w:rsidR="00916C6C" w:rsidRPr="00916C6C">
        <w:rPr>
          <w:rFonts w:ascii="Times New Roman" w:hAnsi="Times New Roman"/>
        </w:rPr>
        <w:t>}</w:t>
      </w:r>
      <w:r w:rsidR="008E7068">
        <w:rPr>
          <w:rFonts w:ascii="Times New Roman" w:hAnsi="Times New Roman"/>
        </w:rPr>
        <w:t xml:space="preserve"> and</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806216">
        <w:rPr>
          <w:rFonts w:ascii="Times New Roman" w:hAnsi="Times New Roman"/>
        </w:rPr>
        <w:t>85</w:t>
      </w:r>
      <w:r w:rsidR="00F4754B" w:rsidRPr="00FE002E">
        <w:rPr>
          <w:rFonts w:ascii="Times New Roman" w:hAnsi="Times New Roman"/>
        </w:rPr>
        <w:t>}</w:t>
      </w:r>
      <w:r w:rsidR="00E82218">
        <w:rPr>
          <w:rFonts w:ascii="Times New Roman" w:hAnsi="Times New Roman"/>
        </w:rPr>
        <w:t>.</w:t>
      </w:r>
    </w:p>
    <w:p w14:paraId="5095689B" w14:textId="77777777" w:rsidR="00FC2664" w:rsidRPr="00FE002E" w:rsidRDefault="00FC2664" w:rsidP="007E2A41">
      <w:pPr>
        <w:pStyle w:val="BodyText1"/>
        <w:spacing w:line="240" w:lineRule="auto"/>
        <w:rPr>
          <w:rFonts w:ascii="Times New Roman" w:hAnsi="Times New Roman"/>
        </w:rPr>
      </w:pPr>
    </w:p>
    <w:p w14:paraId="0EDAF4E1" w14:textId="77777777" w:rsidR="00FC2664" w:rsidRPr="00FE002E" w:rsidRDefault="00FC2664" w:rsidP="007E2A41">
      <w:pPr>
        <w:pStyle w:val="BodyText1"/>
        <w:spacing w:line="240" w:lineRule="auto"/>
        <w:rPr>
          <w:rFonts w:ascii="Times New Roman" w:hAnsi="Times New Roman"/>
          <w:b/>
        </w:rPr>
      </w:pPr>
      <w:bookmarkStart w:id="42" w:name="_Toc351048506"/>
      <w:bookmarkStart w:id="43" w:name="_Toc322687879"/>
      <w:bookmarkStart w:id="44" w:name="_Toc315961853"/>
      <w:bookmarkEnd w:id="41"/>
    </w:p>
    <w:p w14:paraId="00F104CE" w14:textId="5D9956D1" w:rsidR="00217D1F" w:rsidRPr="00FE002E" w:rsidRDefault="00F70A83" w:rsidP="00D91BC3">
      <w:pPr>
        <w:pStyle w:val="BodyText1"/>
        <w:numPr>
          <w:ilvl w:val="0"/>
          <w:numId w:val="32"/>
        </w:numPr>
        <w:outlineLvl w:val="1"/>
        <w:rPr>
          <w:rFonts w:ascii="Times New Roman" w:hAnsi="Times New Roman"/>
          <w:b/>
        </w:rPr>
      </w:pPr>
      <w:bookmarkStart w:id="45" w:name="_Toc359414285"/>
      <w:bookmarkStart w:id="46" w:name="_Toc423089070"/>
      <w:del w:id="47" w:author="EBA staff" w:date="2017-04-18T09:58:00Z">
        <w:r>
          <w:rPr>
            <w:rFonts w:ascii="Times New Roman" w:hAnsi="Times New Roman"/>
            <w:b/>
          </w:rPr>
          <w:delText>C47</w:delText>
        </w:r>
      </w:del>
      <w:ins w:id="48" w:author="EBA staff" w:date="2017-04-18T09:58:00Z">
        <w:r>
          <w:rPr>
            <w:rFonts w:ascii="Times New Roman" w:hAnsi="Times New Roman"/>
            <w:b/>
          </w:rPr>
          <w:t>C</w:t>
        </w:r>
        <w:r w:rsidR="006423CC">
          <w:rPr>
            <w:rFonts w:ascii="Times New Roman" w:hAnsi="Times New Roman"/>
            <w:b/>
          </w:rPr>
          <w:t xml:space="preserve"> </w:t>
        </w:r>
        <w:r>
          <w:rPr>
            <w:rFonts w:ascii="Times New Roman" w:hAnsi="Times New Roman"/>
            <w:b/>
          </w:rPr>
          <w:t>47</w:t>
        </w:r>
      </w:ins>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2"/>
      <w:bookmarkEnd w:id="45"/>
      <w:r w:rsidR="00481854">
        <w:rPr>
          <w:rFonts w:ascii="Times New Roman" w:hAnsi="Times New Roman"/>
          <w:b/>
        </w:rPr>
        <w:t xml:space="preserve"> (LRCalc)</w:t>
      </w:r>
      <w:bookmarkEnd w:id="46"/>
    </w:p>
    <w:p w14:paraId="3951F4A1" w14:textId="77777777" w:rsidR="00F4754B" w:rsidRDefault="00F4754B" w:rsidP="00F4754B">
      <w:pPr>
        <w:pStyle w:val="BodyText1"/>
        <w:rPr>
          <w:rFonts w:ascii="Times New Roman" w:hAnsi="Times New Roman"/>
        </w:rPr>
      </w:pPr>
    </w:p>
    <w:p w14:paraId="18229B42" w14:textId="77777777" w:rsidR="00AE2798" w:rsidRPr="00FE002E" w:rsidRDefault="00AE2798" w:rsidP="00AE2798">
      <w:pPr>
        <w:pStyle w:val="BodyText1"/>
        <w:spacing w:line="240" w:lineRule="auto"/>
        <w:rPr>
          <w:rFonts w:ascii="Times New Roman" w:hAnsi="Times New Roman"/>
        </w:rPr>
      </w:pPr>
    </w:p>
    <w:p w14:paraId="02AAFEF5" w14:textId="77777777" w:rsidR="00AE2798" w:rsidRPr="00FE002E" w:rsidRDefault="00AE2798" w:rsidP="00AE2798">
      <w:pPr>
        <w:pStyle w:val="BodyText1"/>
        <w:numPr>
          <w:ilvl w:val="0"/>
          <w:numId w:val="31"/>
        </w:numPr>
        <w:spacing w:line="240" w:lineRule="auto"/>
        <w:rPr>
          <w:rFonts w:ascii="Times New Roman" w:hAnsi="Times New Roman"/>
        </w:rPr>
      </w:pPr>
      <w:r w:rsidRPr="00FE002E">
        <w:rPr>
          <w:rFonts w:ascii="Times New Roman" w:hAnsi="Times New Roman"/>
        </w:rPr>
        <w:t>This part of the reporting template collects the data that are needed to calculate the leverage ratio as defined in Article</w:t>
      </w:r>
      <w:r>
        <w:rPr>
          <w:rFonts w:ascii="Times New Roman" w:hAnsi="Times New Roman"/>
        </w:rPr>
        <w:t>s</w:t>
      </w:r>
      <w:r w:rsidRPr="00FE002E">
        <w:rPr>
          <w:rFonts w:ascii="Times New Roman" w:hAnsi="Times New Roman"/>
        </w:rPr>
        <w:t xml:space="preserve"> 429</w:t>
      </w:r>
      <w:r>
        <w:rPr>
          <w:rFonts w:ascii="Times New Roman" w:hAnsi="Times New Roman"/>
        </w:rPr>
        <w:t>, 429a and 429b</w:t>
      </w:r>
      <w:r w:rsidRPr="00FE002E">
        <w:rPr>
          <w:rFonts w:ascii="Times New Roman" w:hAnsi="Times New Roman"/>
        </w:rPr>
        <w:t xml:space="preserve"> of the CRR. </w:t>
      </w:r>
    </w:p>
    <w:p w14:paraId="7503B785" w14:textId="77777777" w:rsidR="00AE2798" w:rsidRPr="00FE002E" w:rsidRDefault="00AE2798" w:rsidP="00AE2798">
      <w:pPr>
        <w:pStyle w:val="BodyText1"/>
        <w:spacing w:line="240" w:lineRule="auto"/>
        <w:rPr>
          <w:rFonts w:ascii="Times New Roman" w:hAnsi="Times New Roman"/>
        </w:rPr>
      </w:pPr>
    </w:p>
    <w:p w14:paraId="2AA46434" w14:textId="77777777" w:rsidR="00AE2798" w:rsidRDefault="00AE2798" w:rsidP="00AE2798">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shall perform the reporting of the leverage ratio quarterly. In each quarter, the </w:t>
      </w:r>
      <w:r>
        <w:rPr>
          <w:rFonts w:ascii="Times New Roman" w:hAnsi="Times New Roman"/>
        </w:rPr>
        <w:t xml:space="preserve">value </w:t>
      </w:r>
      <w:r w:rsidRPr="00FE002E">
        <w:rPr>
          <w:rFonts w:ascii="Times New Roman" w:hAnsi="Times New Roman"/>
        </w:rPr>
        <w:t>“</w:t>
      </w:r>
      <w:r>
        <w:rPr>
          <w:rFonts w:ascii="Times New Roman" w:hAnsi="Times New Roman"/>
        </w:rPr>
        <w:t>at reporting reference date</w:t>
      </w:r>
      <w:r w:rsidRPr="00FE002E">
        <w:rPr>
          <w:rFonts w:ascii="Times New Roman" w:hAnsi="Times New Roman"/>
        </w:rPr>
        <w:t>” shall be the value at the last calendar day of the third month of the respective quarter.</w:t>
      </w:r>
    </w:p>
    <w:p w14:paraId="7FA4E518" w14:textId="77777777" w:rsidR="00C151ED" w:rsidRDefault="00C151ED" w:rsidP="00FD2C06">
      <w:pPr>
        <w:pStyle w:val="BodyText1"/>
        <w:spacing w:line="240" w:lineRule="auto"/>
        <w:ind w:left="720"/>
        <w:rPr>
          <w:rFonts w:ascii="Times New Roman" w:hAnsi="Times New Roman"/>
        </w:rPr>
      </w:pPr>
    </w:p>
    <w:p w14:paraId="73F5D17C" w14:textId="77777777" w:rsidR="00B011A0" w:rsidRPr="00FE002E" w:rsidRDefault="00B011A0" w:rsidP="00C151ED">
      <w:pPr>
        <w:pStyle w:val="BodyText1"/>
        <w:numPr>
          <w:ilvl w:val="0"/>
          <w:numId w:val="31"/>
        </w:numPr>
        <w:spacing w:line="240" w:lineRule="auto"/>
        <w:rPr>
          <w:rFonts w:ascii="Times New Roman" w:hAnsi="Times New Roman"/>
        </w:rPr>
      </w:pPr>
      <w:r>
        <w:rPr>
          <w:rFonts w:ascii="Times New Roman" w:hAnsi="Times New Roman"/>
        </w:rPr>
        <w:t xml:space="preserve">Institutions shall </w:t>
      </w:r>
      <w:r w:rsidR="00C151ED">
        <w:rPr>
          <w:rFonts w:ascii="Times New Roman" w:hAnsi="Times New Roman"/>
        </w:rPr>
        <w:t>report</w:t>
      </w:r>
      <w:r w:rsidRPr="00F36D5B">
        <w:rPr>
          <w:rFonts w:ascii="Times New Roman" w:hAnsi="Times New Roman"/>
        </w:rPr>
        <w:t xml:space="preserve"> </w:t>
      </w:r>
      <w:r w:rsidR="00C151ED">
        <w:rPr>
          <w:rFonts w:ascii="Times New Roman" w:hAnsi="Times New Roman"/>
        </w:rPr>
        <w:t>{</w:t>
      </w:r>
      <w:r w:rsidR="00F71479">
        <w:rPr>
          <w:rFonts w:ascii="Times New Roman" w:hAnsi="Times New Roman"/>
        </w:rPr>
        <w:t>0</w:t>
      </w:r>
      <w:r>
        <w:rPr>
          <w:rFonts w:ascii="Times New Roman" w:hAnsi="Times New Roman"/>
        </w:rPr>
        <w:t>10</w:t>
      </w:r>
      <w:r w:rsidRPr="00F36D5B">
        <w:rPr>
          <w:rFonts w:ascii="Times New Roman" w:hAnsi="Times New Roman"/>
        </w:rPr>
        <w:t>;</w:t>
      </w:r>
      <w:r w:rsidR="00361101">
        <w:rPr>
          <w:rFonts w:ascii="Times New Roman" w:hAnsi="Times New Roman"/>
        </w:rPr>
        <w:t>0</w:t>
      </w:r>
      <w:r w:rsidRPr="00F36D5B">
        <w:rPr>
          <w:rFonts w:ascii="Times New Roman" w:hAnsi="Times New Roman"/>
        </w:rPr>
        <w:t>1</w:t>
      </w:r>
      <w:r w:rsidR="00361101">
        <w:rPr>
          <w:rFonts w:ascii="Times New Roman" w:hAnsi="Times New Roman"/>
        </w:rPr>
        <w:t>0</w:t>
      </w:r>
      <w:r w:rsidRPr="00F36D5B">
        <w:rPr>
          <w:rFonts w:ascii="Times New Roman" w:hAnsi="Times New Roman"/>
        </w:rPr>
        <w:t>}</w:t>
      </w:r>
      <w:r>
        <w:rPr>
          <w:rFonts w:ascii="Times New Roman" w:hAnsi="Times New Roman"/>
        </w:rPr>
        <w:t xml:space="preserve"> to {</w:t>
      </w:r>
      <w:r w:rsidR="00F71479">
        <w:rPr>
          <w:rFonts w:ascii="Times New Roman" w:hAnsi="Times New Roman"/>
        </w:rPr>
        <w:t>0</w:t>
      </w:r>
      <w:r w:rsidR="003264FC">
        <w:rPr>
          <w:rFonts w:ascii="Times New Roman" w:hAnsi="Times New Roman"/>
        </w:rPr>
        <w:t>3</w:t>
      </w:r>
      <w:r w:rsidRPr="00F36D5B">
        <w:rPr>
          <w:rFonts w:ascii="Times New Roman" w:hAnsi="Times New Roman"/>
        </w:rPr>
        <w:t>0;</w:t>
      </w:r>
      <w:r w:rsidR="00361101">
        <w:rPr>
          <w:rFonts w:ascii="Times New Roman" w:hAnsi="Times New Roman"/>
        </w:rPr>
        <w:t>0</w:t>
      </w:r>
      <w:r w:rsidRPr="00F36D5B">
        <w:rPr>
          <w:rFonts w:ascii="Times New Roman" w:hAnsi="Times New Roman"/>
        </w:rPr>
        <w:t>1</w:t>
      </w:r>
      <w:r w:rsidR="00361101">
        <w:rPr>
          <w:rFonts w:ascii="Times New Roman" w:hAnsi="Times New Roman"/>
        </w:rPr>
        <w:t>0</w:t>
      </w:r>
      <w:r w:rsidRPr="00F36D5B">
        <w:rPr>
          <w:rFonts w:ascii="Times New Roman" w:hAnsi="Times New Roman"/>
        </w:rPr>
        <w:t>}</w:t>
      </w:r>
      <w:r>
        <w:rPr>
          <w:rFonts w:ascii="Times New Roman" w:hAnsi="Times New Roman"/>
        </w:rPr>
        <w:t xml:space="preserve">, </w:t>
      </w:r>
      <w:r w:rsidRPr="00B011A0">
        <w:rPr>
          <w:rFonts w:ascii="Times New Roman" w:hAnsi="Times New Roman"/>
        </w:rPr>
        <w:t>{</w:t>
      </w:r>
      <w:r w:rsidR="00F71479">
        <w:rPr>
          <w:rFonts w:ascii="Times New Roman" w:hAnsi="Times New Roman"/>
        </w:rPr>
        <w:t>0</w:t>
      </w:r>
      <w:r>
        <w:rPr>
          <w:rFonts w:ascii="Times New Roman" w:hAnsi="Times New Roman"/>
        </w:rPr>
        <w:t>60;</w:t>
      </w:r>
      <w:r w:rsidR="00361101">
        <w:rPr>
          <w:rFonts w:ascii="Times New Roman" w:hAnsi="Times New Roman"/>
        </w:rPr>
        <w:t>0</w:t>
      </w:r>
      <w:r>
        <w:rPr>
          <w:rFonts w:ascii="Times New Roman" w:hAnsi="Times New Roman"/>
        </w:rPr>
        <w:t>1</w:t>
      </w:r>
      <w:r w:rsidR="00361101">
        <w:rPr>
          <w:rFonts w:ascii="Times New Roman" w:hAnsi="Times New Roman"/>
        </w:rPr>
        <w:t>0</w:t>
      </w:r>
      <w:r>
        <w:rPr>
          <w:rFonts w:ascii="Times New Roman" w:hAnsi="Times New Roman"/>
        </w:rPr>
        <w:t xml:space="preserve">}, </w:t>
      </w:r>
      <w:r w:rsidRPr="00B011A0">
        <w:rPr>
          <w:rFonts w:ascii="Times New Roman" w:hAnsi="Times New Roman"/>
        </w:rPr>
        <w:t>{</w:t>
      </w:r>
      <w:r w:rsidR="00F71479">
        <w:rPr>
          <w:rFonts w:ascii="Times New Roman" w:hAnsi="Times New Roman"/>
        </w:rPr>
        <w:t>0</w:t>
      </w:r>
      <w:r>
        <w:rPr>
          <w:rFonts w:ascii="Times New Roman" w:hAnsi="Times New Roman"/>
        </w:rPr>
        <w:t>9</w:t>
      </w:r>
      <w:r w:rsidRPr="00B011A0">
        <w:rPr>
          <w:rFonts w:ascii="Times New Roman" w:hAnsi="Times New Roman"/>
        </w:rPr>
        <w:t>0;</w:t>
      </w:r>
      <w:r w:rsidR="00361101">
        <w:rPr>
          <w:rFonts w:ascii="Times New Roman" w:hAnsi="Times New Roman"/>
        </w:rPr>
        <w:t>0</w:t>
      </w:r>
      <w:r w:rsidRPr="00B011A0">
        <w:rPr>
          <w:rFonts w:ascii="Times New Roman" w:hAnsi="Times New Roman"/>
        </w:rPr>
        <w:t>1</w:t>
      </w:r>
      <w:r w:rsidR="00361101">
        <w:rPr>
          <w:rFonts w:ascii="Times New Roman" w:hAnsi="Times New Roman"/>
        </w:rPr>
        <w:t>0</w:t>
      </w:r>
      <w:r w:rsidRPr="00B011A0">
        <w:rPr>
          <w:rFonts w:ascii="Times New Roman" w:hAnsi="Times New Roman"/>
        </w:rPr>
        <w:t>}</w:t>
      </w:r>
      <w:r>
        <w:rPr>
          <w:rFonts w:ascii="Times New Roman" w:hAnsi="Times New Roman"/>
        </w:rPr>
        <w:t xml:space="preserve">, </w:t>
      </w:r>
      <w:r w:rsidR="001D1678">
        <w:rPr>
          <w:rFonts w:ascii="Times New Roman" w:hAnsi="Times New Roman"/>
        </w:rPr>
        <w:t>{110;</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1D1678">
        <w:rPr>
          <w:rFonts w:ascii="Times New Roman" w:hAnsi="Times New Roman"/>
        </w:rPr>
        <w:t xml:space="preserve">}, and </w:t>
      </w:r>
      <w:r>
        <w:rPr>
          <w:rFonts w:ascii="Times New Roman" w:hAnsi="Times New Roman"/>
        </w:rPr>
        <w:t>{1</w:t>
      </w:r>
      <w:r w:rsidR="001D1678">
        <w:rPr>
          <w:rFonts w:ascii="Times New Roman" w:hAnsi="Times New Roman"/>
        </w:rPr>
        <w:t>5</w:t>
      </w:r>
      <w:r w:rsidRPr="00B011A0">
        <w:rPr>
          <w:rFonts w:ascii="Times New Roman" w:hAnsi="Times New Roman"/>
        </w:rPr>
        <w:t>0;</w:t>
      </w:r>
      <w:r w:rsidR="00361101">
        <w:rPr>
          <w:rFonts w:ascii="Times New Roman" w:hAnsi="Times New Roman"/>
        </w:rPr>
        <w:t>0</w:t>
      </w:r>
      <w:r w:rsidRPr="00B011A0">
        <w:rPr>
          <w:rFonts w:ascii="Times New Roman" w:hAnsi="Times New Roman"/>
        </w:rPr>
        <w:t>1</w:t>
      </w:r>
      <w:r w:rsidR="00361101">
        <w:rPr>
          <w:rFonts w:ascii="Times New Roman" w:hAnsi="Times New Roman"/>
        </w:rPr>
        <w:t>0</w:t>
      </w:r>
      <w:r w:rsidRPr="00B011A0">
        <w:rPr>
          <w:rFonts w:ascii="Times New Roman" w:hAnsi="Times New Roman"/>
        </w:rPr>
        <w:t>}</w:t>
      </w:r>
      <w:r w:rsidR="00C151ED">
        <w:rPr>
          <w:rFonts w:ascii="Times New Roman" w:hAnsi="Times New Roman"/>
        </w:rPr>
        <w:t xml:space="preserve"> to {</w:t>
      </w:r>
      <w:r w:rsidR="001D1678">
        <w:rPr>
          <w:rFonts w:ascii="Times New Roman" w:hAnsi="Times New Roman"/>
        </w:rPr>
        <w:t>190</w:t>
      </w:r>
      <w:r>
        <w:rPr>
          <w:rFonts w:ascii="Times New Roman" w:hAnsi="Times New Roman"/>
        </w:rPr>
        <w:t>;</w:t>
      </w:r>
      <w:r w:rsidR="00361101">
        <w:rPr>
          <w:rFonts w:ascii="Times New Roman" w:hAnsi="Times New Roman"/>
        </w:rPr>
        <w:t>0</w:t>
      </w:r>
      <w:r w:rsidR="001D1678">
        <w:rPr>
          <w:rFonts w:ascii="Times New Roman" w:hAnsi="Times New Roman"/>
        </w:rPr>
        <w:t>1</w:t>
      </w:r>
      <w:r w:rsidR="00361101">
        <w:rPr>
          <w:rFonts w:ascii="Times New Roman" w:hAnsi="Times New Roman"/>
        </w:rPr>
        <w:t>0</w:t>
      </w:r>
      <w:r>
        <w:rPr>
          <w:rFonts w:ascii="Times New Roman" w:hAnsi="Times New Roman"/>
        </w:rPr>
        <w:t>}</w:t>
      </w:r>
      <w:r w:rsidRPr="00F36D5B">
        <w:rPr>
          <w:rFonts w:ascii="Times New Roman" w:hAnsi="Times New Roman"/>
        </w:rPr>
        <w:t xml:space="preserve"> as if </w:t>
      </w:r>
      <w:r>
        <w:rPr>
          <w:rFonts w:ascii="Times New Roman" w:hAnsi="Times New Roman"/>
        </w:rPr>
        <w:t>the</w:t>
      </w:r>
      <w:r w:rsidRPr="00F36D5B">
        <w:rPr>
          <w:rFonts w:ascii="Times New Roman" w:hAnsi="Times New Roman"/>
        </w:rPr>
        <w:t xml:space="preserve"> exemption</w:t>
      </w:r>
      <w:r>
        <w:rPr>
          <w:rFonts w:ascii="Times New Roman" w:hAnsi="Times New Roman"/>
        </w:rPr>
        <w:t xml:space="preserve">s referred to in </w:t>
      </w:r>
      <w:r w:rsidR="00C151ED">
        <w:rPr>
          <w:rFonts w:ascii="Times New Roman" w:hAnsi="Times New Roman"/>
        </w:rPr>
        <w:t>{</w:t>
      </w:r>
      <w:r w:rsidR="00F71479">
        <w:rPr>
          <w:rFonts w:ascii="Times New Roman" w:hAnsi="Times New Roman"/>
        </w:rPr>
        <w:t>0</w:t>
      </w:r>
      <w:r w:rsidR="00C151ED">
        <w:rPr>
          <w:rFonts w:ascii="Times New Roman" w:hAnsi="Times New Roman"/>
        </w:rPr>
        <w:t>5</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w:t>
      </w:r>
      <w:r w:rsidR="00F71479">
        <w:rPr>
          <w:rFonts w:ascii="Times New Roman" w:hAnsi="Times New Roman"/>
        </w:rPr>
        <w:t>0</w:t>
      </w:r>
      <w:r w:rsidR="00C151ED">
        <w:rPr>
          <w:rFonts w:ascii="Times New Roman" w:hAnsi="Times New Roman"/>
        </w:rPr>
        <w:t>8</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{1</w:t>
      </w:r>
      <w:r w:rsidR="00C151ED">
        <w:rPr>
          <w:rFonts w:ascii="Times New Roman" w:hAnsi="Times New Roman"/>
        </w:rPr>
        <w:t>0</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{12</w:t>
      </w:r>
      <w:r w:rsidR="00C151ED" w:rsidRPr="00C151ED">
        <w:rPr>
          <w:rFonts w:ascii="Times New Roman" w:hAnsi="Times New Roman"/>
        </w:rPr>
        <w:t>0;</w:t>
      </w:r>
      <w:r w:rsidR="00361101">
        <w:rPr>
          <w:rFonts w:ascii="Times New Roman" w:hAnsi="Times New Roman"/>
        </w:rPr>
        <w:t>0</w:t>
      </w:r>
      <w:r w:rsidR="00F71479">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xml:space="preserve">, and </w:t>
      </w:r>
      <w:r w:rsidRPr="00B95087">
        <w:rPr>
          <w:rFonts w:ascii="Times New Roman" w:hAnsi="Times New Roman"/>
        </w:rPr>
        <w:t>{2</w:t>
      </w:r>
      <w:r w:rsidR="00C151ED">
        <w:rPr>
          <w:rFonts w:ascii="Times New Roman" w:hAnsi="Times New Roman"/>
        </w:rPr>
        <w:t>2</w:t>
      </w:r>
      <w:r w:rsidRPr="00B95087">
        <w:rPr>
          <w:rFonts w:ascii="Times New Roman" w:hAnsi="Times New Roman"/>
        </w:rPr>
        <w:t>0;</w:t>
      </w:r>
      <w:r w:rsidR="00361101">
        <w:rPr>
          <w:rFonts w:ascii="Times New Roman" w:hAnsi="Times New Roman"/>
        </w:rPr>
        <w:t>0</w:t>
      </w:r>
      <w:r w:rsidRPr="00B95087">
        <w:rPr>
          <w:rFonts w:ascii="Times New Roman" w:hAnsi="Times New Roman"/>
        </w:rPr>
        <w:t>1</w:t>
      </w:r>
      <w:r w:rsidR="00361101">
        <w:rPr>
          <w:rFonts w:ascii="Times New Roman" w:hAnsi="Times New Roman"/>
        </w:rPr>
        <w:t>0</w:t>
      </w:r>
      <w:r w:rsidRPr="00B95087">
        <w:rPr>
          <w:rFonts w:ascii="Times New Roman" w:hAnsi="Times New Roman"/>
        </w:rPr>
        <w:t>}</w:t>
      </w:r>
      <w:r w:rsidR="00C151ED">
        <w:rPr>
          <w:rFonts w:ascii="Times New Roman" w:hAnsi="Times New Roman"/>
        </w:rPr>
        <w:t xml:space="preserve"> </w:t>
      </w:r>
      <w:r w:rsidR="008E7068">
        <w:rPr>
          <w:rFonts w:ascii="Times New Roman" w:hAnsi="Times New Roman"/>
        </w:rPr>
        <w:t xml:space="preserve">did </w:t>
      </w:r>
      <w:r>
        <w:rPr>
          <w:rFonts w:ascii="Times New Roman" w:hAnsi="Times New Roman"/>
        </w:rPr>
        <w:t>not apply</w:t>
      </w:r>
      <w:r w:rsidRPr="00F36D5B">
        <w:rPr>
          <w:rFonts w:ascii="Times New Roman" w:hAnsi="Times New Roman"/>
        </w:rPr>
        <w:t>.</w:t>
      </w:r>
    </w:p>
    <w:p w14:paraId="38728758" w14:textId="77777777" w:rsidR="00F36D5B" w:rsidRDefault="00F36D5B" w:rsidP="00FD2C06">
      <w:pPr>
        <w:pStyle w:val="BodyText1"/>
        <w:spacing w:line="240" w:lineRule="auto"/>
        <w:ind w:left="720"/>
        <w:rPr>
          <w:rFonts w:ascii="Times New Roman" w:hAnsi="Times New Roman"/>
        </w:rPr>
      </w:pPr>
    </w:p>
    <w:p w14:paraId="1CBF1A35" w14:textId="77777777" w:rsidR="00F36D5B" w:rsidRDefault="00F36D5B" w:rsidP="00B95087">
      <w:pPr>
        <w:pStyle w:val="BodyText1"/>
        <w:numPr>
          <w:ilvl w:val="0"/>
          <w:numId w:val="31"/>
        </w:numPr>
        <w:spacing w:line="240" w:lineRule="auto"/>
        <w:rPr>
          <w:rFonts w:ascii="Times New Roman" w:hAnsi="Times New Roman"/>
        </w:rPr>
      </w:pPr>
      <w:r>
        <w:rPr>
          <w:rFonts w:ascii="Times New Roman" w:hAnsi="Times New Roman"/>
        </w:rPr>
        <w:t xml:space="preserve">Institutions shall </w:t>
      </w:r>
      <w:r w:rsidR="00C151ED">
        <w:rPr>
          <w:rFonts w:ascii="Times New Roman" w:hAnsi="Times New Roman"/>
        </w:rPr>
        <w:t>report</w:t>
      </w:r>
      <w:r w:rsidRPr="00F36D5B">
        <w:rPr>
          <w:rFonts w:ascii="Times New Roman" w:hAnsi="Times New Roman"/>
        </w:rPr>
        <w:t xml:space="preserve"> {</w:t>
      </w:r>
      <w:r w:rsidR="00F71479">
        <w:rPr>
          <w:rFonts w:ascii="Times New Roman" w:hAnsi="Times New Roman"/>
        </w:rPr>
        <w:t>0</w:t>
      </w:r>
      <w:r>
        <w:rPr>
          <w:rFonts w:ascii="Times New Roman" w:hAnsi="Times New Roman"/>
        </w:rPr>
        <w:t>10</w:t>
      </w:r>
      <w:r w:rsidRPr="00F36D5B">
        <w:rPr>
          <w:rFonts w:ascii="Times New Roman" w:hAnsi="Times New Roman"/>
        </w:rPr>
        <w:t>;</w:t>
      </w:r>
      <w:r w:rsidR="00361101">
        <w:rPr>
          <w:rFonts w:ascii="Times New Roman" w:hAnsi="Times New Roman"/>
        </w:rPr>
        <w:t>0</w:t>
      </w:r>
      <w:r w:rsidRPr="00F36D5B">
        <w:rPr>
          <w:rFonts w:ascii="Times New Roman" w:hAnsi="Times New Roman"/>
        </w:rPr>
        <w:t>1</w:t>
      </w:r>
      <w:r w:rsidR="00361101">
        <w:rPr>
          <w:rFonts w:ascii="Times New Roman" w:hAnsi="Times New Roman"/>
        </w:rPr>
        <w:t>0</w:t>
      </w:r>
      <w:r w:rsidRPr="00F36D5B">
        <w:rPr>
          <w:rFonts w:ascii="Times New Roman" w:hAnsi="Times New Roman"/>
        </w:rPr>
        <w:t>}</w:t>
      </w:r>
      <w:r>
        <w:rPr>
          <w:rFonts w:ascii="Times New Roman" w:hAnsi="Times New Roman"/>
        </w:rPr>
        <w:t xml:space="preserve"> to </w:t>
      </w:r>
      <w:r w:rsidRPr="00F36D5B">
        <w:rPr>
          <w:rFonts w:ascii="Times New Roman" w:hAnsi="Times New Roman"/>
        </w:rPr>
        <w:t>{2</w:t>
      </w:r>
      <w:r>
        <w:rPr>
          <w:rFonts w:ascii="Times New Roman" w:hAnsi="Times New Roman"/>
        </w:rPr>
        <w:t>4</w:t>
      </w:r>
      <w:r w:rsidRPr="00F36D5B">
        <w:rPr>
          <w:rFonts w:ascii="Times New Roman" w:hAnsi="Times New Roman"/>
        </w:rPr>
        <w:t>0;</w:t>
      </w:r>
      <w:r w:rsidR="00C700A2">
        <w:rPr>
          <w:rFonts w:ascii="Times New Roman" w:hAnsi="Times New Roman"/>
        </w:rPr>
        <w:t>0</w:t>
      </w:r>
      <w:r w:rsidRPr="00F36D5B">
        <w:rPr>
          <w:rFonts w:ascii="Times New Roman" w:hAnsi="Times New Roman"/>
        </w:rPr>
        <w:t>1</w:t>
      </w:r>
      <w:r w:rsidR="00C700A2">
        <w:rPr>
          <w:rFonts w:ascii="Times New Roman" w:hAnsi="Times New Roman"/>
        </w:rPr>
        <w:t>0</w:t>
      </w:r>
      <w:r w:rsidRPr="00F36D5B">
        <w:rPr>
          <w:rFonts w:ascii="Times New Roman" w:hAnsi="Times New Roman"/>
        </w:rPr>
        <w:t xml:space="preserve">} as if </w:t>
      </w:r>
      <w:r w:rsidR="00B95087">
        <w:rPr>
          <w:rFonts w:ascii="Times New Roman" w:hAnsi="Times New Roman"/>
        </w:rPr>
        <w:t>the</w:t>
      </w:r>
      <w:r w:rsidRPr="00F36D5B">
        <w:rPr>
          <w:rFonts w:ascii="Times New Roman" w:hAnsi="Times New Roman"/>
        </w:rPr>
        <w:t xml:space="preserve"> exemption</w:t>
      </w:r>
      <w:r w:rsidR="00B95087">
        <w:rPr>
          <w:rFonts w:ascii="Times New Roman" w:hAnsi="Times New Roman"/>
        </w:rPr>
        <w:t xml:space="preserve">s referred to in </w:t>
      </w:r>
      <w:r w:rsidR="00B95087" w:rsidRPr="00B95087">
        <w:rPr>
          <w:rFonts w:ascii="Times New Roman" w:hAnsi="Times New Roman"/>
        </w:rPr>
        <w:t>{250;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 xml:space="preserve">} and </w:t>
      </w:r>
      <w:bookmarkStart w:id="49" w:name="_GoBack"/>
      <w:bookmarkEnd w:id="49"/>
      <w:r w:rsidR="00B95087" w:rsidRPr="00B95087">
        <w:rPr>
          <w:rFonts w:ascii="Times New Roman" w:hAnsi="Times New Roman"/>
        </w:rPr>
        <w:t>{260;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w:t>
      </w:r>
      <w:r w:rsidR="00B95087">
        <w:rPr>
          <w:rFonts w:ascii="Times New Roman" w:hAnsi="Times New Roman"/>
        </w:rPr>
        <w:t xml:space="preserve"> </w:t>
      </w:r>
      <w:r w:rsidR="008E7068">
        <w:rPr>
          <w:rFonts w:ascii="Times New Roman" w:hAnsi="Times New Roman"/>
        </w:rPr>
        <w:t xml:space="preserve">did </w:t>
      </w:r>
      <w:r w:rsidR="00B95087">
        <w:rPr>
          <w:rFonts w:ascii="Times New Roman" w:hAnsi="Times New Roman"/>
        </w:rPr>
        <w:t>not apply</w:t>
      </w:r>
      <w:r w:rsidRPr="00F36D5B">
        <w:rPr>
          <w:rFonts w:ascii="Times New Roman" w:hAnsi="Times New Roman"/>
        </w:rPr>
        <w:t>.</w:t>
      </w:r>
    </w:p>
    <w:p w14:paraId="6A5D118F" w14:textId="77777777" w:rsidR="00720503" w:rsidRDefault="00720503" w:rsidP="00FD2C06">
      <w:pPr>
        <w:pStyle w:val="ListParagraph"/>
        <w:rPr>
          <w:rFonts w:ascii="Times New Roman" w:hAnsi="Times New Roman"/>
        </w:rPr>
      </w:pPr>
    </w:p>
    <w:p w14:paraId="0F777E88" w14:textId="77777777" w:rsidR="00720503" w:rsidRPr="00B811B0" w:rsidRDefault="00720503" w:rsidP="00720503">
      <w:pPr>
        <w:pStyle w:val="InstructionsText2"/>
        <w:numPr>
          <w:ilvl w:val="0"/>
          <w:numId w:val="31"/>
        </w:numPr>
      </w:pPr>
      <w:r w:rsidRPr="00B811B0">
        <w:t xml:space="preserve">Any amount that increases the own funds or the </w:t>
      </w:r>
      <w:r>
        <w:t xml:space="preserve">leverage ratio exposure </w:t>
      </w:r>
      <w:r w:rsidRPr="00B811B0">
        <w:t xml:space="preserve">shall be reported as a positive figure. On the contrary, any amount that reduces the total own funds or the </w:t>
      </w:r>
      <w:r>
        <w:t xml:space="preserve">leverage ratio exposure </w:t>
      </w:r>
      <w:r w:rsidRPr="00B811B0">
        <w:t>shall be reported as a negative figure. Where there is a negative sign (-) preceding the label of an item no positive figure is expected to be reported for that item.</w:t>
      </w:r>
    </w:p>
    <w:p w14:paraId="763DEA3D" w14:textId="77777777" w:rsidR="00720503" w:rsidRPr="00FE002E" w:rsidRDefault="00720503" w:rsidP="00FD2C06">
      <w:pPr>
        <w:pStyle w:val="BodyText1"/>
        <w:spacing w:line="240" w:lineRule="auto"/>
        <w:ind w:left="720"/>
        <w:rPr>
          <w:rFonts w:ascii="Times New Roman" w:hAnsi="Times New Roman"/>
        </w:rPr>
      </w:pPr>
    </w:p>
    <w:p w14:paraId="40502743" w14:textId="77777777"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14:paraId="4637CFBE" w14:textId="77777777" w:rsidTr="00FE0FF1">
        <w:trPr>
          <w:trHeight w:val="304"/>
        </w:trPr>
        <w:tc>
          <w:tcPr>
            <w:tcW w:w="1418" w:type="dxa"/>
            <w:shd w:val="clear" w:color="auto" w:fill="D9D9D9"/>
          </w:tcPr>
          <w:p w14:paraId="5DFF0DFA" w14:textId="77777777" w:rsidR="00AE2798" w:rsidRPr="00FE002E" w:rsidRDefault="00AE2798" w:rsidP="00FE0FF1">
            <w:pPr>
              <w:pStyle w:val="BodyText1"/>
              <w:rPr>
                <w:rFonts w:ascii="Times New Roman" w:hAnsi="Times New Roman"/>
              </w:rPr>
            </w:pPr>
          </w:p>
        </w:tc>
        <w:tc>
          <w:tcPr>
            <w:tcW w:w="7590" w:type="dxa"/>
            <w:shd w:val="clear" w:color="auto" w:fill="D9D9D9"/>
          </w:tcPr>
          <w:p w14:paraId="1CC82B74" w14:textId="77777777"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14:paraId="6FAAE144" w14:textId="77777777" w:rsidTr="00FE0FF1">
        <w:trPr>
          <w:trHeight w:val="304"/>
        </w:trPr>
        <w:tc>
          <w:tcPr>
            <w:tcW w:w="1418" w:type="dxa"/>
            <w:shd w:val="clear" w:color="auto" w:fill="D9D9D9"/>
          </w:tcPr>
          <w:p w14:paraId="66297441" w14:textId="77777777" w:rsidR="00AE2798" w:rsidRPr="00FE002E" w:rsidRDefault="00AE2798" w:rsidP="00FE0FF1">
            <w:pPr>
              <w:pStyle w:val="BodyText1"/>
              <w:rPr>
                <w:rFonts w:ascii="Times New Roman" w:hAnsi="Times New Roman"/>
                <w:b/>
              </w:rPr>
            </w:pPr>
            <w:r w:rsidRPr="00FE002E">
              <w:rPr>
                <w:rFonts w:ascii="Times New Roman" w:hAnsi="Times New Roman"/>
                <w:b/>
              </w:rPr>
              <w:t xml:space="preserve">Row </w:t>
            </w:r>
          </w:p>
          <w:p w14:paraId="5F5DBF59" w14:textId="77777777" w:rsidR="00AE2798" w:rsidRPr="00FE002E" w:rsidRDefault="00AE2798" w:rsidP="00FE0FF1">
            <w:pPr>
              <w:pStyle w:val="BodyText1"/>
              <w:rPr>
                <w:rFonts w:ascii="Times New Roman" w:hAnsi="Times New Roman"/>
                <w:b/>
              </w:rPr>
            </w:pPr>
            <w:r w:rsidRPr="00FE002E">
              <w:rPr>
                <w:rFonts w:ascii="Times New Roman" w:hAnsi="Times New Roman"/>
                <w:b/>
              </w:rPr>
              <w:t>and column</w:t>
            </w:r>
          </w:p>
        </w:tc>
        <w:tc>
          <w:tcPr>
            <w:tcW w:w="7590" w:type="dxa"/>
            <w:shd w:val="clear" w:color="auto" w:fill="D9D9D9"/>
          </w:tcPr>
          <w:p w14:paraId="2A829C17" w14:textId="77777777"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14:paraId="5EA56B67" w14:textId="77777777" w:rsidTr="00FE0FF1">
        <w:trPr>
          <w:trHeight w:val="304"/>
        </w:trPr>
        <w:tc>
          <w:tcPr>
            <w:tcW w:w="1418" w:type="dxa"/>
          </w:tcPr>
          <w:p w14:paraId="0990CF6A" w14:textId="77777777" w:rsidR="00AE2798" w:rsidRPr="00FE002E" w:rsidRDefault="00AE2798" w:rsidP="00FE0FF1">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1371C397" w14:textId="77777777" w:rsidR="00AE2798" w:rsidRPr="00FE002E" w:rsidRDefault="00AE2798" w:rsidP="00FE0FF1">
            <w:pPr>
              <w:pStyle w:val="BodyText1"/>
              <w:rPr>
                <w:rFonts w:ascii="Times New Roman" w:hAnsi="Times New Roman"/>
                <w:bCs/>
              </w:rPr>
            </w:pPr>
          </w:p>
        </w:tc>
        <w:tc>
          <w:tcPr>
            <w:tcW w:w="7590" w:type="dxa"/>
          </w:tcPr>
          <w:p w14:paraId="0E694689" w14:textId="77777777"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D85101">
              <w:rPr>
                <w:rFonts w:ascii="Times New Roman" w:hAnsi="Times New Roman"/>
                <w:b/>
                <w:bCs/>
              </w:rPr>
              <w:t>in accordance with</w:t>
            </w:r>
            <w:r w:rsidRPr="007B2662">
              <w:rPr>
                <w:rFonts w:ascii="Times New Roman" w:hAnsi="Times New Roman"/>
                <w:b/>
                <w:bCs/>
              </w:rPr>
              <w:t xml:space="preserve"> </w:t>
            </w:r>
            <w:r w:rsidR="007A001B">
              <w:rPr>
                <w:rFonts w:ascii="Times New Roman" w:hAnsi="Times New Roman"/>
                <w:b/>
                <w:bCs/>
              </w:rPr>
              <w:t xml:space="preserve">Articles </w:t>
            </w:r>
            <w:r w:rsidRPr="007B2662">
              <w:rPr>
                <w:rFonts w:ascii="Times New Roman" w:hAnsi="Times New Roman"/>
                <w:b/>
                <w:bCs/>
              </w:rPr>
              <w:t>429(5) and 429(8)</w:t>
            </w:r>
            <w:r w:rsidR="007A001B">
              <w:rPr>
                <w:rFonts w:ascii="Times New Roman" w:hAnsi="Times New Roman"/>
                <w:b/>
                <w:bCs/>
              </w:rPr>
              <w:t xml:space="preserve"> of the CRR</w:t>
            </w:r>
          </w:p>
          <w:p w14:paraId="77C39E9A" w14:textId="77777777" w:rsidR="00AE2798" w:rsidRPr="00FE002E" w:rsidRDefault="00AE2798" w:rsidP="00FE0FF1">
            <w:pPr>
              <w:pStyle w:val="BodyText1"/>
              <w:spacing w:line="240" w:lineRule="auto"/>
              <w:rPr>
                <w:rFonts w:ascii="Times New Roman" w:hAnsi="Times New Roman"/>
                <w:bCs/>
              </w:rPr>
            </w:pPr>
          </w:p>
          <w:p w14:paraId="26A879ED"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 xml:space="preserve">and 429(8)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14:paraId="285A35DE" w14:textId="77777777" w:rsidR="00AE2798" w:rsidRPr="00FE002E" w:rsidRDefault="00AE2798" w:rsidP="00FE0FF1">
            <w:pPr>
              <w:pStyle w:val="BodyText1"/>
              <w:spacing w:line="240" w:lineRule="auto"/>
              <w:rPr>
                <w:rFonts w:ascii="Times New Roman" w:hAnsi="Times New Roman"/>
              </w:rPr>
            </w:pPr>
          </w:p>
          <w:p w14:paraId="27D1450A"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Article </w:t>
            </w:r>
            <w:r>
              <w:rPr>
                <w:rFonts w:ascii="Times New Roman" w:hAnsi="Times New Roman"/>
                <w:bCs/>
              </w:rPr>
              <w:t>429</w:t>
            </w:r>
            <w:r w:rsidRPr="00FE002E">
              <w:rPr>
                <w:rFonts w:ascii="Times New Roman" w:hAnsi="Times New Roman"/>
                <w:bCs/>
              </w:rPr>
              <w:t>(</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and</w:t>
            </w:r>
            <w:r w:rsidRPr="00FE002E">
              <w:rPr>
                <w:rFonts w:ascii="Times New Roman" w:hAnsi="Times New Roman"/>
                <w:bCs/>
              </w:rPr>
              <w:t xml:space="preserve"> (</w:t>
            </w:r>
            <w:r>
              <w:rPr>
                <w:rFonts w:ascii="Times New Roman" w:hAnsi="Times New Roman"/>
                <w:bCs/>
              </w:rPr>
              <w:t>8</w:t>
            </w:r>
            <w:r w:rsidRPr="00FE002E">
              <w:rPr>
                <w:rFonts w:ascii="Times New Roman" w:hAnsi="Times New Roman"/>
                <w:bCs/>
              </w:rPr>
              <w:t>)</w:t>
            </w:r>
            <w:r>
              <w:rPr>
                <w:rFonts w:ascii="Times New Roman" w:hAnsi="Times New Roman"/>
                <w:bCs/>
              </w:rPr>
              <w:t xml:space="preserve"> of the CRR</w:t>
            </w:r>
            <w:r w:rsidRPr="00FE002E">
              <w:rPr>
                <w:rFonts w:ascii="Times New Roman" w:hAnsi="Times New Roman"/>
                <w:bCs/>
              </w:rPr>
              <w:t xml:space="preserve">. </w:t>
            </w:r>
          </w:p>
          <w:p w14:paraId="22525DBC" w14:textId="77777777" w:rsidR="00AE2798" w:rsidRDefault="00AE2798" w:rsidP="00FE0FF1">
            <w:pPr>
              <w:pStyle w:val="BodyText1"/>
              <w:spacing w:line="240" w:lineRule="auto"/>
              <w:rPr>
                <w:rFonts w:ascii="Times New Roman" w:hAnsi="Times New Roman"/>
                <w:bCs/>
              </w:rPr>
            </w:pPr>
          </w:p>
          <w:p w14:paraId="4CE2CB9D"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14:paraId="33AA2977" w14:textId="77777777" w:rsidR="00AE2798" w:rsidRPr="00FE002E" w:rsidRDefault="00AE2798" w:rsidP="00FE0FF1">
            <w:pPr>
              <w:pStyle w:val="BodyText1"/>
              <w:spacing w:line="240" w:lineRule="auto"/>
              <w:rPr>
                <w:rFonts w:ascii="Times New Roman" w:hAnsi="Times New Roman"/>
                <w:bCs/>
              </w:rPr>
            </w:pPr>
          </w:p>
          <w:p w14:paraId="2205957F" w14:textId="77777777"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w:t>
            </w:r>
            <w:r w:rsidRPr="00FE002E">
              <w:rPr>
                <w:rFonts w:ascii="Times New Roman" w:hAnsi="Times New Roman"/>
                <w:bCs/>
              </w:rPr>
              <w:lastRenderedPageBreak/>
              <w:t>the accounting criteria for derecognition are not met).</w:t>
            </w:r>
            <w:r>
              <w:rPr>
                <w:rFonts w:ascii="Times New Roman" w:hAnsi="Times New Roman"/>
                <w:bCs/>
              </w:rPr>
              <w:t xml:space="preserve"> Institutions shall instead include those items in </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BB4B8A" w:rsidRPr="00FE002E">
              <w:rPr>
                <w:rFonts w:ascii="Times New Roman" w:hAnsi="Times New Roman"/>
                <w:bCs/>
              </w:rPr>
              <w:t>,</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14:paraId="4B44E5C1" w14:textId="77777777" w:rsidR="00AE2798" w:rsidRDefault="00AE2798" w:rsidP="00FE0FF1">
            <w:pPr>
              <w:pStyle w:val="BodyText1"/>
              <w:spacing w:line="240" w:lineRule="auto"/>
              <w:rPr>
                <w:rFonts w:ascii="Times New Roman" w:hAnsi="Times New Roman"/>
                <w:bCs/>
              </w:rPr>
            </w:pPr>
          </w:p>
          <w:p w14:paraId="2D2EF4EE" w14:textId="77777777"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w:t>
            </w:r>
          </w:p>
          <w:p w14:paraId="7D7723CD" w14:textId="77777777" w:rsidR="00AE2798" w:rsidRPr="00FE002E" w:rsidRDefault="00AE2798" w:rsidP="00FE0FF1">
            <w:pPr>
              <w:pStyle w:val="BodyText1"/>
              <w:spacing w:line="240" w:lineRule="auto"/>
              <w:rPr>
                <w:rFonts w:ascii="Times New Roman" w:hAnsi="Times New Roman"/>
                <w:bCs/>
                <w:u w:val="single"/>
              </w:rPr>
            </w:pPr>
          </w:p>
        </w:tc>
      </w:tr>
      <w:tr w:rsidR="00AE2798" w:rsidRPr="00FE002E" w14:paraId="04FD51A2" w14:textId="77777777" w:rsidTr="00FE0FF1">
        <w:trPr>
          <w:trHeight w:val="304"/>
        </w:trPr>
        <w:tc>
          <w:tcPr>
            <w:tcW w:w="1418" w:type="dxa"/>
          </w:tcPr>
          <w:p w14:paraId="0B1638E5" w14:textId="77777777" w:rsidR="00AE2798" w:rsidRPr="00FE002E" w:rsidRDefault="00AE2798" w:rsidP="00F71081">
            <w:pPr>
              <w:pStyle w:val="BodyText1"/>
              <w:rPr>
                <w:rFonts w:ascii="Times New Roman" w:hAnsi="Times New Roman"/>
                <w:bCs/>
              </w:rPr>
            </w:pPr>
            <w:r>
              <w:rPr>
                <w:rFonts w:ascii="Times New Roman" w:hAnsi="Times New Roman"/>
                <w:bCs/>
              </w:rPr>
              <w:lastRenderedPageBreak/>
              <w:t>{020;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14:paraId="6E9160EF" w14:textId="77777777"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14:paraId="5A40B66C" w14:textId="77777777" w:rsidR="00AE2798" w:rsidRPr="0084012A" w:rsidRDefault="00AE2798" w:rsidP="00FE0FF1">
            <w:pPr>
              <w:pStyle w:val="BodyText1"/>
              <w:spacing w:line="240" w:lineRule="auto"/>
              <w:rPr>
                <w:rFonts w:ascii="Times New Roman" w:hAnsi="Times New Roman"/>
                <w:bCs/>
              </w:rPr>
            </w:pPr>
          </w:p>
          <w:p w14:paraId="7FA321FA"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429b(1) of the CRR</w:t>
            </w:r>
          </w:p>
          <w:p w14:paraId="305B5E5F" w14:textId="77777777" w:rsidR="00AE2798" w:rsidRDefault="00AE2798" w:rsidP="00FE0FF1">
            <w:pPr>
              <w:pStyle w:val="BodyText1"/>
              <w:spacing w:line="240" w:lineRule="auto"/>
              <w:rPr>
                <w:rFonts w:ascii="Times New Roman" w:hAnsi="Times New Roman"/>
                <w:bCs/>
              </w:rPr>
            </w:pPr>
          </w:p>
          <w:p w14:paraId="3C40213A"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Pr>
                <w:rFonts w:ascii="Times New Roman" w:hAnsi="Times New Roman"/>
                <w:bCs/>
              </w:rPr>
              <w:t>Article 429b</w:t>
            </w:r>
            <w:r w:rsidR="007C68B3">
              <w:rPr>
                <w:rFonts w:ascii="Times New Roman" w:hAnsi="Times New Roman"/>
                <w:bCs/>
              </w:rPr>
              <w:t>(2) or (3)</w:t>
            </w:r>
            <w:r>
              <w:rPr>
                <w:rFonts w:ascii="Times New Roman" w:hAnsi="Times New Roman"/>
                <w:bCs/>
              </w:rPr>
              <w:t xml:space="preserve"> of the CRR, as applicable.</w:t>
            </w:r>
          </w:p>
          <w:p w14:paraId="03478930" w14:textId="77777777" w:rsidR="00AE2798" w:rsidRDefault="00AE2798" w:rsidP="00FE0FF1">
            <w:pPr>
              <w:pStyle w:val="BodyText1"/>
              <w:spacing w:line="240" w:lineRule="auto"/>
              <w:rPr>
                <w:rFonts w:ascii="Times New Roman" w:hAnsi="Times New Roman"/>
                <w:bCs/>
              </w:rPr>
            </w:pPr>
          </w:p>
          <w:p w14:paraId="6A66A51E"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14:paraId="7ED94FF5" w14:textId="77777777" w:rsidR="00AE2798" w:rsidRDefault="00AE2798" w:rsidP="00FE0FF1">
            <w:pPr>
              <w:pStyle w:val="BodyText1"/>
              <w:spacing w:line="240" w:lineRule="auto"/>
              <w:rPr>
                <w:rFonts w:ascii="Times New Roman" w:hAnsi="Times New Roman"/>
                <w:bCs/>
              </w:rPr>
            </w:pPr>
          </w:p>
          <w:p w14:paraId="71DD5599"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Institutions shall instead include those items in {040</w:t>
            </w:r>
            <w:r w:rsidR="00BB4B8A">
              <w:rPr>
                <w:rFonts w:ascii="Times New Roman" w:hAnsi="Times New Roman"/>
                <w:bCs/>
              </w:rPr>
              <w:t>;010}</w:t>
            </w:r>
            <w:r>
              <w:rPr>
                <w:rFonts w:ascii="Times New Roman" w:hAnsi="Times New Roman"/>
                <w:bCs/>
              </w:rPr>
              <w:t>.</w:t>
            </w:r>
          </w:p>
          <w:p w14:paraId="5329C87D" w14:textId="77777777" w:rsidR="00AE2798" w:rsidRPr="0084012A" w:rsidRDefault="00AE2798" w:rsidP="00FE0FF1">
            <w:pPr>
              <w:pStyle w:val="BodyText1"/>
              <w:spacing w:line="240" w:lineRule="auto"/>
              <w:rPr>
                <w:rFonts w:ascii="Times New Roman" w:hAnsi="Times New Roman"/>
                <w:bCs/>
              </w:rPr>
            </w:pPr>
          </w:p>
        </w:tc>
      </w:tr>
      <w:tr w:rsidR="00AE2798" w:rsidRPr="00FE002E" w14:paraId="492083A0" w14:textId="77777777" w:rsidTr="00FE0FF1">
        <w:trPr>
          <w:trHeight w:val="304"/>
        </w:trPr>
        <w:tc>
          <w:tcPr>
            <w:tcW w:w="1418" w:type="dxa"/>
          </w:tcPr>
          <w:p w14:paraId="05316EC0" w14:textId="77777777"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54726662" w14:textId="77777777" w:rsidR="00AE2798" w:rsidRPr="00FE002E" w:rsidRDefault="00AE2798" w:rsidP="00FE0FF1">
            <w:pPr>
              <w:pStyle w:val="BodyText1"/>
              <w:rPr>
                <w:rFonts w:ascii="Times New Roman" w:hAnsi="Times New Roman"/>
                <w:bCs/>
              </w:rPr>
            </w:pPr>
          </w:p>
        </w:tc>
        <w:tc>
          <w:tcPr>
            <w:tcW w:w="7590" w:type="dxa"/>
          </w:tcPr>
          <w:p w14:paraId="43CEA501" w14:textId="77777777"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Pr>
                <w:rFonts w:ascii="Times New Roman" w:hAnsi="Times New Roman"/>
                <w:b/>
                <w:bCs/>
              </w:rPr>
              <w:t xml:space="preserve">429b(4) and </w:t>
            </w:r>
            <w:r w:rsidRPr="00FE002E">
              <w:rPr>
                <w:rFonts w:ascii="Times New Roman" w:hAnsi="Times New Roman"/>
                <w:b/>
                <w:bCs/>
              </w:rPr>
              <w:t>222</w:t>
            </w:r>
            <w:r w:rsidR="009B2324">
              <w:rPr>
                <w:rFonts w:ascii="Times New Roman" w:hAnsi="Times New Roman"/>
                <w:b/>
                <w:bCs/>
              </w:rPr>
              <w:t xml:space="preserve"> of the CRR</w:t>
            </w:r>
          </w:p>
          <w:p w14:paraId="699CE450" w14:textId="77777777" w:rsidR="00AE2798" w:rsidRPr="00FE002E" w:rsidRDefault="00AE2798" w:rsidP="00FE0FF1">
            <w:pPr>
              <w:pStyle w:val="BodyText1"/>
              <w:spacing w:line="240" w:lineRule="auto"/>
              <w:rPr>
                <w:rFonts w:ascii="Times New Roman" w:hAnsi="Times New Roman"/>
                <w:bCs/>
              </w:rPr>
            </w:pPr>
          </w:p>
          <w:p w14:paraId="42EFBFCF"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b</w:t>
            </w:r>
            <w:r w:rsidRPr="00FE002E">
              <w:rPr>
                <w:rFonts w:ascii="Times New Roman" w:hAnsi="Times New Roman"/>
                <w:bCs/>
              </w:rPr>
              <w:t>(</w:t>
            </w:r>
            <w:r>
              <w:rPr>
                <w:rFonts w:ascii="Times New Roman" w:hAnsi="Times New Roman"/>
                <w:bCs/>
              </w:rPr>
              <w:t>4</w:t>
            </w:r>
            <w:r w:rsidRPr="00FE002E">
              <w:rPr>
                <w:rFonts w:ascii="Times New Roman" w:hAnsi="Times New Roman"/>
                <w:bCs/>
              </w:rPr>
              <w:t xml:space="preserve">) </w:t>
            </w:r>
            <w:r w:rsidR="009B2324">
              <w:rPr>
                <w:rFonts w:ascii="Times New Roman" w:hAnsi="Times New Roman"/>
                <w:bCs/>
              </w:rPr>
              <w:t xml:space="preserve">and 222 </w:t>
            </w:r>
            <w:r w:rsidRPr="00FE002E">
              <w:rPr>
                <w:rFonts w:ascii="Times New Roman" w:hAnsi="Times New Roman"/>
                <w:bCs/>
              </w:rPr>
              <w:t>of the CRR</w:t>
            </w:r>
          </w:p>
          <w:p w14:paraId="029E2D83" w14:textId="77777777" w:rsidR="00AE2798" w:rsidRPr="00FE002E" w:rsidRDefault="00AE2798" w:rsidP="00FE0FF1">
            <w:pPr>
              <w:pStyle w:val="BodyText1"/>
              <w:spacing w:line="240" w:lineRule="auto"/>
              <w:rPr>
                <w:rFonts w:ascii="Times New Roman" w:hAnsi="Times New Roman"/>
                <w:bCs/>
              </w:rPr>
            </w:pPr>
          </w:p>
          <w:p w14:paraId="0944AEBE"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of the 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14:paraId="2AF072B0" w14:textId="77777777" w:rsidR="00AE2798" w:rsidRDefault="00AE2798" w:rsidP="00FE0FF1">
            <w:pPr>
              <w:pStyle w:val="BodyText1"/>
              <w:spacing w:line="240" w:lineRule="auto"/>
              <w:rPr>
                <w:rFonts w:ascii="Times New Roman" w:hAnsi="Times New Roman"/>
                <w:bCs/>
              </w:rPr>
            </w:pPr>
          </w:p>
          <w:p w14:paraId="656C953B"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r w:rsidR="009B2324">
              <w:rPr>
                <w:rFonts w:ascii="Times New Roman" w:hAnsi="Times New Roman"/>
                <w:bCs/>
              </w:rPr>
              <w:t xml:space="preserve"> of the CRR</w:t>
            </w:r>
            <w:r>
              <w:rPr>
                <w:rFonts w:ascii="Times New Roman" w:hAnsi="Times New Roman"/>
                <w:bCs/>
              </w:rPr>
              <w:t>.</w:t>
            </w:r>
          </w:p>
          <w:p w14:paraId="11A5D815" w14:textId="77777777" w:rsidR="00AE2798" w:rsidRPr="00FE002E" w:rsidRDefault="00AE2798" w:rsidP="00FE0FF1">
            <w:pPr>
              <w:pStyle w:val="BodyText1"/>
              <w:spacing w:line="240" w:lineRule="auto"/>
              <w:rPr>
                <w:rFonts w:ascii="Times New Roman" w:hAnsi="Times New Roman"/>
                <w:bCs/>
              </w:rPr>
            </w:pPr>
          </w:p>
          <w:p w14:paraId="225F5F1E" w14:textId="77777777"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defined in Article </w:t>
            </w:r>
            <w:r>
              <w:rPr>
                <w:rFonts w:ascii="Times New Roman" w:hAnsi="Times New Roman"/>
                <w:bCs/>
              </w:rPr>
              <w:t>429b(1)</w:t>
            </w:r>
            <w:r w:rsidRPr="00FE002E">
              <w:rPr>
                <w:rFonts w:ascii="Times New Roman" w:hAnsi="Times New Roman"/>
                <w:bCs/>
              </w:rPr>
              <w:t xml:space="preserve"> </w:t>
            </w:r>
            <w:r w:rsidR="00D63B0D">
              <w:rPr>
                <w:rFonts w:ascii="Times New Roman" w:hAnsi="Times New Roman"/>
                <w:bCs/>
              </w:rPr>
              <w:t>of the CRR</w:t>
            </w:r>
            <w:r w:rsidRPr="00FE002E">
              <w:rPr>
                <w:rFonts w:ascii="Times New Roman" w:hAnsi="Times New Roman"/>
                <w:bCs/>
              </w:rPr>
              <w:t>.</w:t>
            </w:r>
          </w:p>
          <w:p w14:paraId="3FD0D24C" w14:textId="77777777" w:rsidR="00AE2798" w:rsidRPr="00FE002E" w:rsidRDefault="00AE2798" w:rsidP="00FE0FF1">
            <w:pPr>
              <w:pStyle w:val="BodyText1"/>
              <w:spacing w:line="240" w:lineRule="auto"/>
              <w:rPr>
                <w:rFonts w:ascii="Times New Roman" w:hAnsi="Times New Roman"/>
                <w:bCs/>
              </w:rPr>
            </w:pPr>
          </w:p>
        </w:tc>
      </w:tr>
      <w:tr w:rsidR="00AE2798" w:rsidRPr="00FE002E" w14:paraId="0D9A46B2" w14:textId="77777777" w:rsidTr="00FE0FF1">
        <w:trPr>
          <w:trHeight w:val="304"/>
        </w:trPr>
        <w:tc>
          <w:tcPr>
            <w:tcW w:w="1418" w:type="dxa"/>
          </w:tcPr>
          <w:p w14:paraId="7F667F0B" w14:textId="77777777" w:rsidR="00AE2798" w:rsidRPr="00FE002E" w:rsidRDefault="00AE2798" w:rsidP="00F71081">
            <w:pPr>
              <w:pStyle w:val="BodyText1"/>
              <w:rPr>
                <w:rFonts w:ascii="Times New Roman" w:hAnsi="Times New Roman"/>
                <w:bCs/>
              </w:rPr>
            </w:pPr>
            <w:r>
              <w:rPr>
                <w:rFonts w:ascii="Times New Roman" w:hAnsi="Times New Roman"/>
                <w:bCs/>
              </w:rPr>
              <w:t>{040;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14:paraId="1A24B4BF" w14:textId="77777777"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r w:rsidR="00D85101">
              <w:rPr>
                <w:rFonts w:ascii="Times New Roman" w:hAnsi="Times New Roman"/>
                <w:b/>
                <w:bCs/>
              </w:rPr>
              <w:t>in accordance with</w:t>
            </w:r>
            <w:r w:rsidRPr="002600C6">
              <w:rPr>
                <w:rFonts w:ascii="Times New Roman" w:hAnsi="Times New Roman"/>
                <w:b/>
                <w:bCs/>
              </w:rPr>
              <w:t xml:space="preserve"> </w:t>
            </w:r>
            <w:r w:rsidR="009B2324">
              <w:rPr>
                <w:rFonts w:ascii="Times New Roman" w:hAnsi="Times New Roman"/>
                <w:b/>
                <w:bCs/>
              </w:rPr>
              <w:t xml:space="preserve">Article </w:t>
            </w:r>
            <w:r w:rsidRPr="002600C6">
              <w:rPr>
                <w:rFonts w:ascii="Times New Roman" w:hAnsi="Times New Roman"/>
                <w:b/>
                <w:bCs/>
              </w:rPr>
              <w:t>429b(6)</w:t>
            </w:r>
            <w:r w:rsidR="009B2324">
              <w:rPr>
                <w:rFonts w:ascii="Times New Roman" w:hAnsi="Times New Roman"/>
                <w:b/>
                <w:bCs/>
              </w:rPr>
              <w:t xml:space="preserve"> of the CRR</w:t>
            </w:r>
          </w:p>
          <w:p w14:paraId="0D36BE82" w14:textId="77777777" w:rsidR="00AE2798" w:rsidRDefault="00AE2798" w:rsidP="00FE0FF1">
            <w:pPr>
              <w:pStyle w:val="BodyText1"/>
              <w:spacing w:line="240" w:lineRule="auto"/>
              <w:rPr>
                <w:rFonts w:ascii="Times New Roman" w:hAnsi="Times New Roman"/>
                <w:bCs/>
              </w:rPr>
            </w:pPr>
          </w:p>
          <w:p w14:paraId="083740C5"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429b(6)(a), (2)</w:t>
            </w:r>
            <w:r w:rsidR="009B2324">
              <w:rPr>
                <w:rFonts w:ascii="Times New Roman" w:hAnsi="Times New Roman"/>
                <w:bCs/>
              </w:rPr>
              <w:t xml:space="preserve"> and</w:t>
            </w:r>
            <w:r>
              <w:rPr>
                <w:rFonts w:ascii="Times New Roman" w:hAnsi="Times New Roman"/>
                <w:bCs/>
              </w:rPr>
              <w:t xml:space="preserve"> (3) of the CRR</w:t>
            </w:r>
          </w:p>
          <w:p w14:paraId="4ABC7A3E" w14:textId="77777777" w:rsidR="00AE2798" w:rsidRDefault="00AE2798" w:rsidP="00FE0FF1">
            <w:pPr>
              <w:pStyle w:val="BodyText1"/>
              <w:spacing w:line="240" w:lineRule="auto"/>
              <w:rPr>
                <w:rFonts w:ascii="Times New Roman" w:hAnsi="Times New Roman"/>
                <w:bCs/>
              </w:rPr>
            </w:pPr>
          </w:p>
          <w:p w14:paraId="3BAA6A99" w14:textId="77777777"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consists only of the add-on determined in accordance with Article 429b(2) or (3) of the CRR, as applicable.</w:t>
            </w:r>
          </w:p>
          <w:p w14:paraId="13C853C4" w14:textId="77777777" w:rsidR="00AE2798" w:rsidRDefault="00AE2798" w:rsidP="00FE0FF1">
            <w:pPr>
              <w:pStyle w:val="BodyText1"/>
              <w:spacing w:line="240" w:lineRule="auto"/>
              <w:rPr>
                <w:rFonts w:ascii="Times New Roman" w:hAnsi="Times New Roman"/>
                <w:bCs/>
              </w:rPr>
            </w:pPr>
          </w:p>
          <w:p w14:paraId="07423410"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 Institutions shall instead include those items in {010</w:t>
            </w:r>
            <w:r w:rsidR="00BB4B8A">
              <w:rPr>
                <w:rFonts w:ascii="Times New Roman" w:hAnsi="Times New Roman"/>
                <w:bCs/>
              </w:rPr>
              <w:t>;010}</w:t>
            </w:r>
            <w:r w:rsidR="000E62A7">
              <w:rPr>
                <w:rFonts w:ascii="Times New Roman" w:hAnsi="Times New Roman"/>
                <w:bCs/>
              </w:rPr>
              <w:t xml:space="preserve"> and</w:t>
            </w:r>
            <w:r>
              <w:rPr>
                <w:rFonts w:ascii="Times New Roman" w:hAnsi="Times New Roman"/>
                <w:bCs/>
              </w:rPr>
              <w:t xml:space="preserve"> {020</w:t>
            </w:r>
            <w:r w:rsidR="00BB4B8A">
              <w:rPr>
                <w:rFonts w:ascii="Times New Roman" w:hAnsi="Times New Roman"/>
                <w:bCs/>
              </w:rPr>
              <w:t>;010}</w:t>
            </w:r>
            <w:r>
              <w:rPr>
                <w:rFonts w:ascii="Times New Roman" w:hAnsi="Times New Roman"/>
                <w:bCs/>
              </w:rPr>
              <w:t xml:space="preserve"> or </w:t>
            </w:r>
            <w:r w:rsidR="000E62A7">
              <w:rPr>
                <w:rFonts w:ascii="Times New Roman" w:hAnsi="Times New Roman"/>
                <w:bCs/>
              </w:rPr>
              <w:t xml:space="preserve">{010;010} and </w:t>
            </w:r>
            <w:r>
              <w:rPr>
                <w:rFonts w:ascii="Times New Roman" w:hAnsi="Times New Roman"/>
                <w:bCs/>
              </w:rPr>
              <w:t>{030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p w14:paraId="11D40396" w14:textId="77777777" w:rsidR="00AE2798" w:rsidRPr="0084012A" w:rsidRDefault="00AE2798" w:rsidP="00FE0FF1">
            <w:pPr>
              <w:pStyle w:val="BodyText1"/>
              <w:spacing w:line="240" w:lineRule="auto"/>
              <w:rPr>
                <w:rFonts w:ascii="Times New Roman" w:hAnsi="Times New Roman"/>
                <w:bCs/>
              </w:rPr>
            </w:pPr>
          </w:p>
        </w:tc>
      </w:tr>
      <w:tr w:rsidR="00AE2798" w:rsidRPr="00FE002E" w14:paraId="2AA3AFA4" w14:textId="77777777" w:rsidTr="00FE0FF1">
        <w:trPr>
          <w:trHeight w:val="304"/>
        </w:trPr>
        <w:tc>
          <w:tcPr>
            <w:tcW w:w="1418" w:type="dxa"/>
          </w:tcPr>
          <w:p w14:paraId="7296CCCA" w14:textId="77777777" w:rsidR="00AE2798" w:rsidRPr="00FE002E" w:rsidRDefault="00AE2798"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14:paraId="1E3B4F15"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14:paraId="6455891B" w14:textId="77777777" w:rsidR="00AE2798" w:rsidRDefault="00AE2798" w:rsidP="00FE0FF1">
            <w:pPr>
              <w:pStyle w:val="BodyText1"/>
              <w:spacing w:line="240" w:lineRule="auto"/>
              <w:rPr>
                <w:rFonts w:ascii="Times New Roman" w:hAnsi="Times New Roman"/>
                <w:bCs/>
              </w:rPr>
            </w:pPr>
          </w:p>
          <w:p w14:paraId="4079BEA7"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Articles 429(11)</w:t>
            </w:r>
            <w:r w:rsidR="009B2324">
              <w:rPr>
                <w:rFonts w:ascii="Times New Roman" w:hAnsi="Times New Roman"/>
                <w:bCs/>
              </w:rPr>
              <w:t xml:space="preserve"> and</w:t>
            </w:r>
            <w:r>
              <w:rPr>
                <w:rFonts w:ascii="Times New Roman" w:hAnsi="Times New Roman"/>
                <w:bCs/>
              </w:rPr>
              <w:t xml:space="preserve"> 306(1)(c) of the CRR</w:t>
            </w:r>
          </w:p>
          <w:p w14:paraId="1993F173" w14:textId="77777777" w:rsidR="00AE2798" w:rsidRDefault="00AE2798" w:rsidP="00FE0FF1">
            <w:pPr>
              <w:pStyle w:val="BodyText1"/>
              <w:spacing w:line="240" w:lineRule="auto"/>
              <w:rPr>
                <w:rFonts w:ascii="Times New Roman" w:hAnsi="Times New Roman"/>
                <w:bCs/>
              </w:rPr>
            </w:pPr>
          </w:p>
          <w:p w14:paraId="5BA28804"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provided that those items meet the conditions laid down in Article 306(1)(c) of the CRR.</w:t>
            </w:r>
          </w:p>
          <w:p w14:paraId="0548E6FC" w14:textId="77777777" w:rsidR="004052F0" w:rsidRDefault="004052F0" w:rsidP="00FE0FF1">
            <w:pPr>
              <w:pStyle w:val="BodyText1"/>
              <w:spacing w:line="240" w:lineRule="auto"/>
              <w:rPr>
                <w:rFonts w:ascii="Times New Roman" w:hAnsi="Times New Roman"/>
                <w:bCs/>
              </w:rPr>
            </w:pPr>
          </w:p>
          <w:p w14:paraId="58D209BE" w14:textId="77777777"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of the CRR</w:t>
            </w:r>
            <w:r w:rsidR="001B3BF0">
              <w:rPr>
                <w:rFonts w:ascii="Times New Roman" w:hAnsi="Times New Roman"/>
                <w:bCs/>
              </w:rPr>
              <w:t>) is included at full value</w:t>
            </w:r>
            <w:r>
              <w:rPr>
                <w:rFonts w:ascii="Times New Roman" w:hAnsi="Times New Roman"/>
                <w:bCs/>
              </w:rPr>
              <w:t>.</w:t>
            </w:r>
          </w:p>
          <w:p w14:paraId="0CCCA0B5" w14:textId="77777777" w:rsidR="004052F0" w:rsidRDefault="004052F0" w:rsidP="00FE0FF1">
            <w:pPr>
              <w:pStyle w:val="BodyText1"/>
              <w:spacing w:line="240" w:lineRule="auto"/>
              <w:rPr>
                <w:rFonts w:ascii="Times New Roman" w:hAnsi="Times New Roman"/>
                <w:bCs/>
              </w:rPr>
            </w:pPr>
          </w:p>
          <w:p w14:paraId="213DFBB3" w14:textId="77777777" w:rsidR="004052F0" w:rsidRDefault="004052F0" w:rsidP="00FD2C06">
            <w:pPr>
              <w:pStyle w:val="BodyText1"/>
              <w:spacing w:line="240" w:lineRule="auto"/>
              <w:rPr>
                <w:rFonts w:ascii="Times New Roman" w:hAnsi="Times New Roman"/>
                <w:bCs/>
              </w:rPr>
            </w:pPr>
            <w:r>
              <w:rPr>
                <w:rFonts w:ascii="Times New Roman" w:hAnsi="Times New Roman"/>
                <w:bCs/>
              </w:rPr>
              <w:t>Institutions shall</w:t>
            </w:r>
            <w:r w:rsidR="00B011A0">
              <w:rPr>
                <w:rFonts w:ascii="Times New Roman" w:hAnsi="Times New Roman"/>
                <w:bCs/>
              </w:rPr>
              <w:t>, as if no exemption applies,</w:t>
            </w:r>
            <w:r>
              <w:rPr>
                <w:rFonts w:ascii="Times New Roman" w:hAnsi="Times New Roman"/>
                <w:bCs/>
              </w:rPr>
              <w:t xml:space="preserve"> also include the amount reported in this cell</w:t>
            </w:r>
            <w:r w:rsidR="001B3BF0">
              <w:rPr>
                <w:rFonts w:ascii="Times New Roman" w:hAnsi="Times New Roman"/>
                <w:bCs/>
              </w:rPr>
              <w:t xml:space="preserve"> </w:t>
            </w:r>
            <w:r>
              <w:rPr>
                <w:rFonts w:ascii="Times New Roman" w:hAnsi="Times New Roman"/>
                <w:bCs/>
              </w:rPr>
              <w:t xml:space="preserve">in </w:t>
            </w:r>
            <w:r w:rsidRPr="00FE002E">
              <w:rPr>
                <w:rFonts w:ascii="Times New Roman" w:hAnsi="Times New Roman"/>
                <w:bCs/>
              </w:rPr>
              <w:t>{010</w:t>
            </w:r>
            <w:r w:rsidR="00BB4B8A">
              <w:rPr>
                <w:rFonts w:ascii="Times New Roman" w:hAnsi="Times New Roman"/>
                <w:bCs/>
              </w:rPr>
              <w:t>;010}</w:t>
            </w:r>
            <w:r w:rsidR="00595A81">
              <w:rPr>
                <w:rFonts w:ascii="Times New Roman" w:hAnsi="Times New Roman"/>
                <w:bCs/>
              </w:rPr>
              <w:t xml:space="preserve">, </w:t>
            </w:r>
            <w:r w:rsidR="00595A81" w:rsidRPr="00FE002E">
              <w:rPr>
                <w:rFonts w:ascii="Times New Roman" w:hAnsi="Times New Roman"/>
                <w:bCs/>
              </w:rPr>
              <w:t>{0</w:t>
            </w:r>
            <w:r w:rsidR="00595A81">
              <w:rPr>
                <w:rFonts w:ascii="Times New Roman" w:hAnsi="Times New Roman"/>
                <w:bCs/>
              </w:rPr>
              <w:t>2</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and </w:t>
            </w:r>
            <w:r w:rsidR="00595A81" w:rsidRPr="00FE002E">
              <w:rPr>
                <w:rFonts w:ascii="Times New Roman" w:hAnsi="Times New Roman"/>
                <w:bCs/>
              </w:rPr>
              <w:t>{0</w:t>
            </w:r>
            <w:r w:rsidR="00595A81">
              <w:rPr>
                <w:rFonts w:ascii="Times New Roman" w:hAnsi="Times New Roman"/>
                <w:bCs/>
              </w:rPr>
              <w:t>3</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w:t>
            </w:r>
            <w:r>
              <w:rPr>
                <w:rFonts w:ascii="Times New Roman" w:hAnsi="Times New Roman"/>
                <w:bCs/>
              </w:rPr>
              <w:t>and</w:t>
            </w:r>
            <w:r w:rsidR="009479A1">
              <w:rPr>
                <w:rFonts w:ascii="Times New Roman" w:hAnsi="Times New Roman"/>
                <w:bCs/>
              </w:rPr>
              <w:t>,</w:t>
            </w:r>
            <w:r>
              <w:rPr>
                <w:rFonts w:ascii="Times New Roman" w:hAnsi="Times New Roman"/>
                <w:bCs/>
              </w:rPr>
              <w:t xml:space="preserve"> </w:t>
            </w:r>
            <w:r w:rsidR="009479A1">
              <w:rPr>
                <w:rFonts w:ascii="Times New Roman" w:hAnsi="Times New Roman"/>
                <w:bCs/>
              </w:rPr>
              <w:t xml:space="preserve">if the condition in the second half of the previous sentence is met, in </w:t>
            </w:r>
            <w:r w:rsidRPr="004052F0">
              <w:rPr>
                <w:rFonts w:ascii="Times New Roman" w:hAnsi="Times New Roman"/>
                <w:bCs/>
              </w:rPr>
              <w:t>{190</w:t>
            </w:r>
            <w:r w:rsidR="00BB4B8A">
              <w:rPr>
                <w:rFonts w:ascii="Times New Roman" w:hAnsi="Times New Roman"/>
                <w:bCs/>
              </w:rPr>
              <w:t>;010}</w:t>
            </w:r>
            <w:r w:rsidR="009479A1">
              <w:rPr>
                <w:rFonts w:ascii="Times New Roman" w:hAnsi="Times New Roman"/>
                <w:bCs/>
              </w:rPr>
              <w:t>.</w:t>
            </w:r>
          </w:p>
          <w:p w14:paraId="61EDC17D" w14:textId="77777777" w:rsidR="00AF6C6D" w:rsidRDefault="00AF6C6D" w:rsidP="00FD2C06">
            <w:pPr>
              <w:pStyle w:val="BodyText1"/>
              <w:spacing w:line="240" w:lineRule="auto"/>
              <w:rPr>
                <w:rFonts w:ascii="Times New Roman" w:hAnsi="Times New Roman"/>
                <w:bCs/>
              </w:rPr>
            </w:pPr>
          </w:p>
          <w:p w14:paraId="7924D2D7" w14:textId="77777777"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{190</w:t>
            </w:r>
            <w:r w:rsidR="00BB4B8A">
              <w:rPr>
                <w:rFonts w:ascii="Times New Roman" w:hAnsi="Times New Roman"/>
                <w:bCs/>
              </w:rPr>
              <w:t>;010}</w:t>
            </w:r>
            <w:r>
              <w:rPr>
                <w:rFonts w:ascii="Times New Roman" w:hAnsi="Times New Roman"/>
                <w:bCs/>
              </w:rPr>
              <w:t xml:space="preserve"> and not reported in </w:t>
            </w:r>
            <w:r w:rsidRPr="00AF6C6D">
              <w:rPr>
                <w:rFonts w:ascii="Times New Roman" w:hAnsi="Times New Roman"/>
                <w:bCs/>
              </w:rPr>
              <w:t>{020</w:t>
            </w:r>
            <w:r w:rsidR="00BB4B8A">
              <w:rPr>
                <w:rFonts w:ascii="Times New Roman" w:hAnsi="Times New Roman"/>
                <w:bCs/>
              </w:rPr>
              <w:t>;010}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{030</w:t>
            </w:r>
            <w:r w:rsidR="00BB4B8A">
              <w:rPr>
                <w:rFonts w:ascii="Times New Roman" w:hAnsi="Times New Roman"/>
                <w:bCs/>
              </w:rPr>
              <w:t>;010}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14:paraId="14B97AAB" w14:textId="77777777" w:rsidR="00AE2798" w:rsidRPr="0084012A" w:rsidRDefault="00AE2798" w:rsidP="00C0429A">
            <w:pPr>
              <w:pStyle w:val="BodyText1"/>
              <w:spacing w:line="240" w:lineRule="auto"/>
              <w:rPr>
                <w:rFonts w:ascii="Times New Roman" w:hAnsi="Times New Roman"/>
                <w:bCs/>
              </w:rPr>
            </w:pPr>
          </w:p>
        </w:tc>
      </w:tr>
      <w:tr w:rsidR="00AE2798" w:rsidRPr="00FE002E" w14:paraId="3AAFFA6A" w14:textId="77777777" w:rsidTr="00FE0FF1">
        <w:trPr>
          <w:trHeight w:val="304"/>
        </w:trPr>
        <w:tc>
          <w:tcPr>
            <w:tcW w:w="1418" w:type="dxa"/>
          </w:tcPr>
          <w:p w14:paraId="6495DEEC" w14:textId="77777777"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{0</w:t>
            </w:r>
            <w:r>
              <w:rPr>
                <w:rFonts w:ascii="Times New Roman" w:hAnsi="Times New Roman"/>
                <w:bCs/>
              </w:rPr>
              <w:t>6</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6495F45A" w14:textId="77777777" w:rsidR="00AE2798" w:rsidRPr="00FE002E" w:rsidRDefault="00AE2798" w:rsidP="00FE0FF1">
            <w:pPr>
              <w:pStyle w:val="BodyText1"/>
              <w:rPr>
                <w:rFonts w:ascii="Times New Roman" w:hAnsi="Times New Roman"/>
                <w:bCs/>
              </w:rPr>
            </w:pPr>
          </w:p>
        </w:tc>
        <w:tc>
          <w:tcPr>
            <w:tcW w:w="7590" w:type="dxa"/>
          </w:tcPr>
          <w:p w14:paraId="67CBFAC2"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w:t>
            </w:r>
            <w:r>
              <w:rPr>
                <w:rFonts w:ascii="Times New Roman" w:hAnsi="Times New Roman"/>
                <w:b/>
                <w:bCs/>
              </w:rPr>
              <w:t>Current replacement cost</w:t>
            </w:r>
            <w:r w:rsidRPr="00FE002E">
              <w:rPr>
                <w:rFonts w:ascii="Times New Roman" w:hAnsi="Times New Roman"/>
                <w:b/>
                <w:bCs/>
              </w:rPr>
              <w:t xml:space="preserve"> </w:t>
            </w:r>
          </w:p>
          <w:p w14:paraId="175FCB0E" w14:textId="77777777" w:rsidR="00AE2798" w:rsidRPr="00FE002E" w:rsidRDefault="00AE2798" w:rsidP="00FE0FF1">
            <w:pPr>
              <w:pStyle w:val="BodyText1"/>
              <w:spacing w:line="240" w:lineRule="auto"/>
              <w:rPr>
                <w:rFonts w:ascii="Times New Roman" w:hAnsi="Times New Roman"/>
                <w:bCs/>
              </w:rPr>
            </w:pPr>
          </w:p>
          <w:p w14:paraId="50FDA51D"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FE002E">
              <w:rPr>
                <w:rFonts w:ascii="Times New Roman" w:hAnsi="Times New Roman"/>
                <w:bCs/>
              </w:rPr>
              <w:t>429</w:t>
            </w:r>
            <w:r w:rsidR="00877186">
              <w:rPr>
                <w:rFonts w:ascii="Times New Roman" w:hAnsi="Times New Roman"/>
                <w:bCs/>
              </w:rPr>
              <w:t>a,</w:t>
            </w:r>
            <w:r w:rsidR="00877186" w:rsidRPr="00FE002E">
              <w:rPr>
                <w:rFonts w:ascii="Times New Roman" w:hAnsi="Times New Roman"/>
                <w:bCs/>
              </w:rPr>
              <w:t xml:space="preserve"> </w:t>
            </w:r>
            <w:r w:rsidRPr="00FE002E">
              <w:rPr>
                <w:rFonts w:ascii="Times New Roman" w:hAnsi="Times New Roman"/>
                <w:bCs/>
              </w:rPr>
              <w:t xml:space="preserve">274, 295, 296, 297 </w:t>
            </w:r>
            <w:r w:rsidR="00877186">
              <w:rPr>
                <w:rFonts w:ascii="Times New Roman" w:hAnsi="Times New Roman"/>
                <w:bCs/>
              </w:rPr>
              <w:t xml:space="preserve">and </w:t>
            </w:r>
            <w:r w:rsidRPr="00FE002E">
              <w:rPr>
                <w:rFonts w:ascii="Times New Roman" w:hAnsi="Times New Roman"/>
                <w:bCs/>
              </w:rPr>
              <w:t xml:space="preserve">298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14:paraId="2DB418E3" w14:textId="77777777" w:rsidR="00AE2798" w:rsidRPr="00FE002E" w:rsidRDefault="00AE2798" w:rsidP="00FE0FF1">
            <w:pPr>
              <w:pStyle w:val="BodyText1"/>
              <w:spacing w:line="240" w:lineRule="auto"/>
              <w:rPr>
                <w:rFonts w:ascii="Times New Roman" w:hAnsi="Times New Roman"/>
                <w:bCs/>
              </w:rPr>
            </w:pPr>
          </w:p>
          <w:p w14:paraId="712B7DA6"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274(1) </w:t>
            </w:r>
            <w:r>
              <w:rPr>
                <w:rFonts w:ascii="Times New Roman" w:hAnsi="Times New Roman"/>
                <w:bCs/>
              </w:rPr>
              <w:t xml:space="preserve">of the CRR </w:t>
            </w:r>
            <w:r w:rsidRPr="00FE002E">
              <w:rPr>
                <w:rFonts w:ascii="Times New Roman" w:hAnsi="Times New Roman"/>
                <w:bCs/>
              </w:rPr>
              <w:t>of contracts listed in Annex II of the CRR and credit derivatives</w:t>
            </w:r>
            <w:r>
              <w:rPr>
                <w:rFonts w:ascii="Times New Roman" w:hAnsi="Times New Roman"/>
                <w:bCs/>
              </w:rPr>
              <w:t xml:space="preserve"> including those that are off-balance sheet reported gross of variation margin</w:t>
            </w:r>
            <w:r w:rsidR="00DE0F90">
              <w:rPr>
                <w:rFonts w:ascii="Times New Roman" w:hAnsi="Times New Roman"/>
                <w:bCs/>
              </w:rPr>
              <w:t xml:space="preserve"> received</w:t>
            </w:r>
            <w:r w:rsidRPr="00FE002E">
              <w:rPr>
                <w:rFonts w:ascii="Times New Roman" w:hAnsi="Times New Roman"/>
                <w:bCs/>
              </w:rPr>
              <w:t>.</w:t>
            </w:r>
          </w:p>
          <w:p w14:paraId="2C804A8F" w14:textId="77777777" w:rsidR="00AE2798" w:rsidRPr="00FE002E" w:rsidRDefault="00AE2798" w:rsidP="00FE0FF1">
            <w:pPr>
              <w:pStyle w:val="BodyText1"/>
              <w:spacing w:line="240" w:lineRule="auto"/>
              <w:rPr>
                <w:rFonts w:ascii="Times New Roman" w:hAnsi="Times New Roman"/>
                <w:bCs/>
              </w:rPr>
            </w:pPr>
          </w:p>
          <w:p w14:paraId="50B91029"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As determined by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w:t>
            </w:r>
            <w:r w:rsidRPr="00FE002E">
              <w:rPr>
                <w:rFonts w:ascii="Times New Roman" w:hAnsi="Times New Roman"/>
              </w:rPr>
              <w:t xml:space="preserve"> in accordance with Article 295 of the CRR.</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p>
          <w:p w14:paraId="66ADE848" w14:textId="77777777" w:rsidR="00AE2798" w:rsidRPr="00FE002E" w:rsidRDefault="00AE2798" w:rsidP="00FE0FF1">
            <w:pPr>
              <w:pStyle w:val="BodyText1"/>
              <w:spacing w:line="240" w:lineRule="auto"/>
              <w:rPr>
                <w:rFonts w:ascii="Times New Roman" w:hAnsi="Times New Roman"/>
              </w:rPr>
            </w:pPr>
          </w:p>
          <w:p w14:paraId="38B507DF" w14:textId="77777777"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14:paraId="13FBB734" w14:textId="77777777" w:rsidR="00AE2798" w:rsidRPr="00FE002E" w:rsidRDefault="00AE2798" w:rsidP="00FE0FF1">
            <w:pPr>
              <w:pStyle w:val="BodyText1"/>
              <w:spacing w:line="240" w:lineRule="auto"/>
              <w:rPr>
                <w:rFonts w:ascii="Times New Roman" w:hAnsi="Times New Roman"/>
                <w:u w:val="single"/>
              </w:rPr>
            </w:pPr>
          </w:p>
        </w:tc>
      </w:tr>
      <w:tr w:rsidR="00AE2798" w:rsidRPr="00FE002E" w14:paraId="5F23AA7A" w14:textId="77777777" w:rsidTr="00FE0FF1">
        <w:trPr>
          <w:trHeight w:val="304"/>
        </w:trPr>
        <w:tc>
          <w:tcPr>
            <w:tcW w:w="1418" w:type="dxa"/>
            <w:tcBorders>
              <w:bottom w:val="single" w:sz="4" w:space="0" w:color="auto"/>
            </w:tcBorders>
          </w:tcPr>
          <w:p w14:paraId="0C269B03" w14:textId="77777777" w:rsidR="00AE2798" w:rsidRPr="00FE002E" w:rsidRDefault="00AE2798" w:rsidP="00F71081">
            <w:pPr>
              <w:pStyle w:val="BodyText1"/>
              <w:rPr>
                <w:rFonts w:ascii="Times New Roman" w:hAnsi="Times New Roman"/>
                <w:bCs/>
              </w:rPr>
            </w:pPr>
            <w:r>
              <w:rPr>
                <w:rFonts w:ascii="Times New Roman" w:hAnsi="Times New Roman"/>
                <w:bCs/>
              </w:rPr>
              <w:t>{070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14:paraId="40158826"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Eligible cash variation margin received offset against derivatives market value</w:t>
            </w:r>
          </w:p>
          <w:p w14:paraId="1514ED47" w14:textId="77777777" w:rsidR="00AE2798" w:rsidRDefault="00AE2798" w:rsidP="00FE0FF1">
            <w:pPr>
              <w:pStyle w:val="BodyText1"/>
              <w:spacing w:line="240" w:lineRule="auto"/>
              <w:rPr>
                <w:rFonts w:ascii="Times New Roman" w:hAnsi="Times New Roman"/>
                <w:bCs/>
              </w:rPr>
            </w:pPr>
          </w:p>
          <w:p w14:paraId="5EDF7D9B"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429a(3) of the CRR</w:t>
            </w:r>
          </w:p>
          <w:p w14:paraId="3EE281B8" w14:textId="77777777" w:rsidR="00AE2798" w:rsidRDefault="00AE2798" w:rsidP="00FE0FF1">
            <w:pPr>
              <w:pStyle w:val="BodyText1"/>
              <w:spacing w:line="240" w:lineRule="auto"/>
              <w:rPr>
                <w:rFonts w:ascii="Times New Roman" w:hAnsi="Times New Roman"/>
                <w:bCs/>
              </w:rPr>
            </w:pPr>
          </w:p>
          <w:p w14:paraId="12974497" w14:textId="77777777" w:rsidR="00AE2798" w:rsidRDefault="00AE2798" w:rsidP="00FE0FF1">
            <w:pPr>
              <w:pStyle w:val="BodyText1"/>
              <w:spacing w:line="240" w:lineRule="auto"/>
              <w:rPr>
                <w:rFonts w:ascii="Times New Roman" w:hAnsi="Times New Roman"/>
                <w:bCs/>
              </w:rPr>
            </w:pPr>
            <w:r>
              <w:rPr>
                <w:rFonts w:ascii="Times New Roman" w:hAnsi="Times New Roman"/>
                <w:bCs/>
              </w:rPr>
              <w:t>V</w:t>
            </w:r>
            <w:r w:rsidRPr="00491758">
              <w:rPr>
                <w:rFonts w:ascii="Times New Roman" w:hAnsi="Times New Roman"/>
                <w:bCs/>
              </w:rPr>
              <w:t>ariation margin received in cash from the counterparty</w:t>
            </w:r>
            <w:r>
              <w:rPr>
                <w:rFonts w:ascii="Times New Roman" w:hAnsi="Times New Roman"/>
                <w:bCs/>
              </w:rPr>
              <w:t xml:space="preserve"> eligible for offsetting against the replacement cost portion of the derivatives exposure </w:t>
            </w:r>
            <w:r w:rsidR="00D85101">
              <w:rPr>
                <w:rFonts w:ascii="Times New Roman" w:hAnsi="Times New Roman"/>
                <w:bCs/>
              </w:rPr>
              <w:t>in accordance with</w:t>
            </w:r>
            <w:r>
              <w:rPr>
                <w:rFonts w:ascii="Times New Roman" w:hAnsi="Times New Roman"/>
                <w:bCs/>
              </w:rPr>
              <w:t xml:space="preserve"> Article 429a(3) of the CRR.</w:t>
            </w:r>
          </w:p>
          <w:p w14:paraId="502F190A" w14:textId="77777777" w:rsidR="00291B93" w:rsidRDefault="00291B93" w:rsidP="00FE0FF1">
            <w:pPr>
              <w:pStyle w:val="BodyText1"/>
              <w:spacing w:line="240" w:lineRule="auto"/>
              <w:rPr>
                <w:rFonts w:ascii="Times New Roman" w:hAnsi="Times New Roman"/>
                <w:bCs/>
              </w:rPr>
            </w:pPr>
          </w:p>
          <w:p w14:paraId="39E079B6" w14:textId="77777777" w:rsidR="00291B93" w:rsidRDefault="00291B93" w:rsidP="00FE0FF1">
            <w:pPr>
              <w:pStyle w:val="BodyText1"/>
              <w:spacing w:line="240" w:lineRule="auto"/>
              <w:rPr>
                <w:rFonts w:ascii="Times New Roman" w:hAnsi="Times New Roman"/>
                <w:bCs/>
              </w:rPr>
            </w:pPr>
            <w:r>
              <w:rPr>
                <w:rFonts w:ascii="Times New Roman" w:hAnsi="Times New Roman"/>
                <w:bCs/>
              </w:rPr>
              <w:t xml:space="preserve">Any cash variation margin received on an exempted CCP leg </w:t>
            </w:r>
            <w:r w:rsidR="00D85101">
              <w:rPr>
                <w:rFonts w:ascii="Times New Roman" w:hAnsi="Times New Roman"/>
                <w:bCs/>
              </w:rPr>
              <w:t>in accordance with</w:t>
            </w:r>
            <w:r>
              <w:rPr>
                <w:rFonts w:ascii="Times New Roman" w:hAnsi="Times New Roman"/>
                <w:bCs/>
              </w:rPr>
              <w:t xml:space="preserve"> Article 429(11) of the CRR shall not be reported.</w:t>
            </w:r>
          </w:p>
          <w:p w14:paraId="73AA163A" w14:textId="77777777" w:rsidR="00AE2798" w:rsidRPr="0084012A" w:rsidRDefault="00AE2798" w:rsidP="00FE0FF1">
            <w:pPr>
              <w:pStyle w:val="BodyText1"/>
              <w:spacing w:line="240" w:lineRule="auto"/>
              <w:rPr>
                <w:rFonts w:ascii="Times New Roman" w:hAnsi="Times New Roman"/>
                <w:bCs/>
              </w:rPr>
            </w:pPr>
          </w:p>
        </w:tc>
      </w:tr>
      <w:tr w:rsidR="00AE2798" w:rsidRPr="00FE002E" w14:paraId="77B62FB0" w14:textId="77777777" w:rsidTr="00FE0FF1">
        <w:trPr>
          <w:trHeight w:val="304"/>
        </w:trPr>
        <w:tc>
          <w:tcPr>
            <w:tcW w:w="1418" w:type="dxa"/>
            <w:tcBorders>
              <w:bottom w:val="single" w:sz="4" w:space="0" w:color="auto"/>
            </w:tcBorders>
          </w:tcPr>
          <w:p w14:paraId="764FEA73" w14:textId="77777777" w:rsidR="00AE2798" w:rsidRPr="00FE002E" w:rsidRDefault="00AE2798" w:rsidP="00F71081">
            <w:pPr>
              <w:pStyle w:val="BodyText1"/>
              <w:rPr>
                <w:rFonts w:ascii="Times New Roman" w:hAnsi="Times New Roman"/>
                <w:bCs/>
              </w:rPr>
            </w:pPr>
            <w:r>
              <w:rPr>
                <w:rFonts w:ascii="Times New Roman" w:hAnsi="Times New Roman"/>
                <w:bCs/>
              </w:rPr>
              <w:t>{080;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14:paraId="72E23FB3"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Exempted CCP leg of client-cleared trade exposures (replacement costs)</w:t>
            </w:r>
          </w:p>
          <w:p w14:paraId="6CB2B4E1" w14:textId="77777777" w:rsidR="00AE2798" w:rsidRDefault="00AE2798" w:rsidP="00FE0FF1">
            <w:pPr>
              <w:pStyle w:val="BodyText1"/>
              <w:spacing w:line="240" w:lineRule="auto"/>
              <w:rPr>
                <w:rFonts w:ascii="Times New Roman" w:hAnsi="Times New Roman"/>
                <w:bCs/>
              </w:rPr>
            </w:pPr>
          </w:p>
          <w:p w14:paraId="1ED20983"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14:paraId="7AC39E1C" w14:textId="77777777" w:rsidR="00AE2798" w:rsidRDefault="00AE2798" w:rsidP="00FE0FF1">
            <w:pPr>
              <w:pStyle w:val="BodyText1"/>
              <w:spacing w:line="240" w:lineRule="auto"/>
              <w:rPr>
                <w:rFonts w:ascii="Times New Roman" w:hAnsi="Times New Roman"/>
                <w:bCs/>
              </w:rPr>
            </w:pPr>
          </w:p>
          <w:p w14:paraId="3D9588DD" w14:textId="77777777"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 Article 306(1)(c) of the CRR.</w:t>
            </w:r>
            <w:r w:rsidR="006A0010">
              <w:rPr>
                <w:rFonts w:ascii="Times New Roman" w:hAnsi="Times New Roman"/>
                <w:bCs/>
              </w:rPr>
              <w:t xml:space="preserve"> This amount shall be reported gross of cash variation margin</w:t>
            </w:r>
            <w:r w:rsidR="00DE0F90">
              <w:rPr>
                <w:rFonts w:ascii="Times New Roman" w:hAnsi="Times New Roman"/>
                <w:bCs/>
              </w:rPr>
              <w:t xml:space="preserve"> received</w:t>
            </w:r>
            <w:r w:rsidR="00A51BD1">
              <w:rPr>
                <w:rFonts w:ascii="Times New Roman" w:hAnsi="Times New Roman"/>
                <w:bCs/>
              </w:rPr>
              <w:t xml:space="preserve"> on this leg</w:t>
            </w:r>
            <w:r w:rsidR="006A0010">
              <w:rPr>
                <w:rFonts w:ascii="Times New Roman" w:hAnsi="Times New Roman"/>
                <w:bCs/>
              </w:rPr>
              <w:t>.</w:t>
            </w:r>
          </w:p>
          <w:p w14:paraId="2CB06752" w14:textId="77777777" w:rsidR="00AE2798" w:rsidRDefault="00AE2798" w:rsidP="00FE0FF1">
            <w:pPr>
              <w:pStyle w:val="BodyText1"/>
              <w:spacing w:line="240" w:lineRule="auto"/>
              <w:rPr>
                <w:rFonts w:ascii="Times New Roman" w:hAnsi="Times New Roman"/>
                <w:bCs/>
              </w:rPr>
            </w:pPr>
          </w:p>
          <w:p w14:paraId="067870E3" w14:textId="77777777" w:rsidR="00184D76" w:rsidRDefault="00184D76" w:rsidP="00184D76">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{06</w:t>
            </w:r>
            <w:r w:rsidRPr="001B3BF0">
              <w:rPr>
                <w:rFonts w:ascii="Times New Roman" w:hAnsi="Times New Roman"/>
                <w:bCs/>
              </w:rPr>
              <w:t>0</w:t>
            </w:r>
            <w:r w:rsidR="00BB4B8A">
              <w:rPr>
                <w:rFonts w:ascii="Times New Roman" w:hAnsi="Times New Roman"/>
                <w:bCs/>
              </w:rPr>
              <w:t>;010}</w:t>
            </w:r>
            <w:r>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14:paraId="558F5B80" w14:textId="77777777" w:rsidR="00184D76" w:rsidRPr="0084012A" w:rsidRDefault="00184D76" w:rsidP="00FE0FF1">
            <w:pPr>
              <w:pStyle w:val="BodyText1"/>
              <w:spacing w:line="240" w:lineRule="auto"/>
              <w:rPr>
                <w:rFonts w:ascii="Times New Roman" w:hAnsi="Times New Roman"/>
                <w:bCs/>
              </w:rPr>
            </w:pPr>
          </w:p>
        </w:tc>
      </w:tr>
      <w:tr w:rsidR="00AE2798" w:rsidRPr="00FE002E" w14:paraId="1D4DDC74" w14:textId="77777777" w:rsidTr="00FE0FF1">
        <w:trPr>
          <w:trHeight w:val="304"/>
        </w:trPr>
        <w:tc>
          <w:tcPr>
            <w:tcW w:w="1418" w:type="dxa"/>
            <w:tcBorders>
              <w:bottom w:val="single" w:sz="4" w:space="0" w:color="auto"/>
            </w:tcBorders>
          </w:tcPr>
          <w:p w14:paraId="23506C40" w14:textId="77777777"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9</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5F5589B9" w14:textId="77777777"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14:paraId="6F915A11"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Add-on </w:t>
            </w:r>
            <w:r w:rsidR="003F598C">
              <w:rPr>
                <w:rFonts w:ascii="Times New Roman" w:hAnsi="Times New Roman"/>
                <w:b/>
                <w:bCs/>
              </w:rPr>
              <w:t>under the mark-to-market m</w:t>
            </w:r>
            <w:r w:rsidRPr="00FE002E">
              <w:rPr>
                <w:rFonts w:ascii="Times New Roman" w:hAnsi="Times New Roman"/>
                <w:b/>
                <w:bCs/>
              </w:rPr>
              <w:t>ethod</w:t>
            </w:r>
          </w:p>
          <w:p w14:paraId="3639328A" w14:textId="77777777" w:rsidR="00AE2798" w:rsidRPr="00FE002E" w:rsidRDefault="00AE2798" w:rsidP="00FE0FF1">
            <w:pPr>
              <w:pStyle w:val="BodyText1"/>
              <w:spacing w:line="240" w:lineRule="auto"/>
              <w:rPr>
                <w:rFonts w:ascii="Times New Roman" w:hAnsi="Times New Roman"/>
                <w:bCs/>
              </w:rPr>
            </w:pPr>
          </w:p>
          <w:p w14:paraId="4B54B56B"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877186">
              <w:rPr>
                <w:rFonts w:ascii="Times New Roman" w:hAnsi="Times New Roman"/>
                <w:bCs/>
              </w:rPr>
              <w:t>429a</w:t>
            </w:r>
            <w:r w:rsidR="00877186">
              <w:rPr>
                <w:rFonts w:ascii="Times New Roman" w:hAnsi="Times New Roman"/>
                <w:bCs/>
              </w:rPr>
              <w:t xml:space="preserve">, </w:t>
            </w:r>
            <w:r w:rsidRPr="00FE002E">
              <w:rPr>
                <w:rFonts w:ascii="Times New Roman" w:hAnsi="Times New Roman"/>
                <w:bCs/>
              </w:rPr>
              <w:t>274, 295, 296, 297, 298</w:t>
            </w:r>
            <w:r w:rsidR="00877186">
              <w:rPr>
                <w:rFonts w:ascii="Times New Roman" w:hAnsi="Times New Roman"/>
                <w:bCs/>
              </w:rPr>
              <w:t xml:space="preserve"> and</w:t>
            </w:r>
            <w:r w:rsidRPr="00FE002E">
              <w:rPr>
                <w:rFonts w:ascii="Times New Roman" w:hAnsi="Times New Roman"/>
                <w:bCs/>
              </w:rPr>
              <w:t xml:space="preserve"> 299(2)</w:t>
            </w:r>
            <w:r w:rsidR="009B2324">
              <w:rPr>
                <w:rFonts w:ascii="Times New Roman" w:hAnsi="Times New Roman"/>
                <w:bCs/>
              </w:rPr>
              <w:t xml:space="preserve">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14:paraId="0BC0A92F" w14:textId="77777777" w:rsidR="00AE2798" w:rsidRPr="00FE002E" w:rsidRDefault="00AE2798" w:rsidP="00FE0FF1">
            <w:pPr>
              <w:pStyle w:val="BodyText1"/>
              <w:spacing w:line="240" w:lineRule="auto"/>
              <w:rPr>
                <w:rFonts w:ascii="Times New Roman" w:hAnsi="Times New Roman"/>
                <w:bCs/>
              </w:rPr>
            </w:pPr>
          </w:p>
          <w:p w14:paraId="79272558"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add-on for the potential future exposure of contracts listed in Annex </w:t>
            </w:r>
            <w:r w:rsidRPr="00FE002E">
              <w:rPr>
                <w:rFonts w:ascii="Times New Roman" w:hAnsi="Times New Roman"/>
                <w:bCs/>
              </w:rPr>
              <w:lastRenderedPageBreak/>
              <w:t>II of the CRR and of credit derivatives</w:t>
            </w:r>
            <w:r>
              <w:rPr>
                <w:rFonts w:ascii="Times New Roman" w:hAnsi="Times New Roman"/>
                <w:bCs/>
              </w:rPr>
              <w:t xml:space="preserve"> including those that are off-balance sheet</w:t>
            </w:r>
            <w:r w:rsidRPr="00FE002E">
              <w:rPr>
                <w:rFonts w:ascii="Times New Roman" w:hAnsi="Times New Roman"/>
                <w:bCs/>
              </w:rPr>
              <w:t xml:space="preserve"> cal</w:t>
            </w:r>
            <w:r w:rsidR="003F598C">
              <w:rPr>
                <w:rFonts w:ascii="Times New Roman" w:hAnsi="Times New Roman"/>
                <w:bCs/>
              </w:rPr>
              <w:t>culated in accordance with the m</w:t>
            </w:r>
            <w:r w:rsidRPr="00FE002E">
              <w:rPr>
                <w:rFonts w:ascii="Times New Roman" w:hAnsi="Times New Roman"/>
                <w:bCs/>
              </w:rPr>
              <w:t xml:space="preserve">ark-to-market Method (Article 274 of the CRR for contracts listed in Annex II of the CRR and Article 299(2) of the CRR for credit derivatives) and applying netting rules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 determining the exposure value of those contracts,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 in accordance with Article 295 of the CRR</w:t>
            </w:r>
            <w:r>
              <w:rPr>
                <w:rFonts w:ascii="Times New Roman" w:hAnsi="Times New Roman"/>
                <w:bCs/>
              </w:rPr>
              <w:t>.</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r w:rsidRPr="00FE002E">
              <w:rPr>
                <w:rFonts w:ascii="Times New Roman" w:hAnsi="Times New Roman"/>
                <w:bCs/>
              </w:rPr>
              <w:t xml:space="preserve"> </w:t>
            </w:r>
          </w:p>
          <w:p w14:paraId="6DD0A6CA" w14:textId="77777777" w:rsidR="00AE2798" w:rsidRPr="00FE002E" w:rsidRDefault="00AE2798" w:rsidP="00FE0FF1">
            <w:pPr>
              <w:pStyle w:val="BodyText1"/>
              <w:spacing w:line="240" w:lineRule="auto"/>
              <w:rPr>
                <w:rFonts w:ascii="Times New Roman" w:hAnsi="Times New Roman"/>
                <w:bCs/>
              </w:rPr>
            </w:pPr>
          </w:p>
          <w:p w14:paraId="789B7CF4"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 accordance with </w:t>
            </w:r>
            <w:r w:rsidR="00C62E9A">
              <w:rPr>
                <w:rFonts w:ascii="Times New Roman" w:hAnsi="Times New Roman"/>
                <w:bCs/>
              </w:rPr>
              <w:t xml:space="preserve">the second subparagraph of </w:t>
            </w:r>
            <w:r w:rsidRPr="00FE002E">
              <w:rPr>
                <w:rFonts w:ascii="Times New Roman" w:hAnsi="Times New Roman"/>
                <w:bCs/>
              </w:rPr>
              <w:t>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of the CRR, when determining the potential future credit exposure of credit derivatives, institutions shall apply the principles laid down in Article 299(2)</w:t>
            </w:r>
            <w:r>
              <w:rPr>
                <w:rFonts w:ascii="Times New Roman" w:hAnsi="Times New Roman"/>
                <w:bCs/>
              </w:rPr>
              <w:t>(a)</w:t>
            </w:r>
            <w:r w:rsidRPr="00FE002E">
              <w:rPr>
                <w:rFonts w:ascii="Times New Roman" w:hAnsi="Times New Roman"/>
                <w:bCs/>
              </w:rPr>
              <w:t xml:space="preserve"> of the CRR to all their credit derivatives, not just those assigned to the trading book. </w:t>
            </w:r>
          </w:p>
          <w:p w14:paraId="00159A4D" w14:textId="77777777" w:rsidR="00AE2798" w:rsidRPr="00FE002E" w:rsidRDefault="00AE2798" w:rsidP="00FE0FF1">
            <w:pPr>
              <w:pStyle w:val="BodyText1"/>
              <w:spacing w:line="240" w:lineRule="auto"/>
              <w:rPr>
                <w:rFonts w:ascii="Times New Roman" w:hAnsi="Times New Roman"/>
                <w:bCs/>
              </w:rPr>
            </w:pPr>
          </w:p>
          <w:p w14:paraId="57CD209D" w14:textId="77777777"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original exposure 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14:paraId="7368FA0E" w14:textId="77777777" w:rsidR="00AE2798" w:rsidRPr="00FE002E" w:rsidRDefault="00AE2798" w:rsidP="00FE0FF1">
            <w:pPr>
              <w:pStyle w:val="BodyText1"/>
              <w:spacing w:line="240" w:lineRule="auto"/>
              <w:rPr>
                <w:rFonts w:ascii="Times New Roman" w:hAnsi="Times New Roman"/>
                <w:bCs/>
                <w:u w:val="single"/>
              </w:rPr>
            </w:pPr>
          </w:p>
        </w:tc>
      </w:tr>
      <w:tr w:rsidR="00AE2798" w:rsidRPr="00FE002E" w14:paraId="4404FF73" w14:textId="77777777" w:rsidTr="00FE0FF1">
        <w:trPr>
          <w:trHeight w:val="304"/>
        </w:trPr>
        <w:tc>
          <w:tcPr>
            <w:tcW w:w="1418" w:type="dxa"/>
          </w:tcPr>
          <w:p w14:paraId="4F0F213C" w14:textId="77777777" w:rsidR="00AE2798" w:rsidRPr="00FE002E" w:rsidRDefault="00AE2798" w:rsidP="00F71081">
            <w:pPr>
              <w:pStyle w:val="BodyText1"/>
              <w:rPr>
                <w:rFonts w:ascii="Times New Roman" w:hAnsi="Times New Roman"/>
                <w:bCs/>
              </w:rPr>
            </w:pPr>
            <w:r>
              <w:rPr>
                <w:rFonts w:ascii="Times New Roman" w:hAnsi="Times New Roman"/>
                <w:bCs/>
              </w:rPr>
              <w:lastRenderedPageBreak/>
              <w:t>{100;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14:paraId="127AE57F"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client-cleared trade exposures (potential future exposure)</w:t>
            </w:r>
          </w:p>
          <w:p w14:paraId="0FC305CB" w14:textId="77777777" w:rsidR="00AE2798" w:rsidRDefault="00AE2798" w:rsidP="00FE0FF1">
            <w:pPr>
              <w:pStyle w:val="BodyText1"/>
              <w:spacing w:line="240" w:lineRule="auto"/>
              <w:rPr>
                <w:rFonts w:ascii="Times New Roman" w:hAnsi="Times New Roman"/>
                <w:bCs/>
              </w:rPr>
            </w:pPr>
          </w:p>
          <w:p w14:paraId="47C1E941"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14:paraId="751E3867" w14:textId="77777777" w:rsidR="00AE2798" w:rsidRDefault="00AE2798" w:rsidP="00FE0FF1">
            <w:pPr>
              <w:pStyle w:val="BodyText1"/>
              <w:spacing w:line="240" w:lineRule="auto"/>
              <w:rPr>
                <w:rFonts w:ascii="Times New Roman" w:hAnsi="Times New Roman"/>
                <w:bCs/>
              </w:rPr>
            </w:pPr>
          </w:p>
          <w:p w14:paraId="2366C6CC" w14:textId="77777777"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potential future exposure</w:t>
            </w:r>
            <w:r w:rsidRPr="00696866">
              <w:rPr>
                <w:rFonts w:ascii="Times New Roman" w:hAnsi="Times New Roman"/>
                <w:bCs/>
              </w:rPr>
              <w:t xml:space="preserve"> of exempted trade exposures to a QCCP from client-cleared derivatives transactions, </w:t>
            </w:r>
            <w:r>
              <w:rPr>
                <w:rFonts w:ascii="Times New Roman" w:hAnsi="Times New Roman"/>
                <w:bCs/>
              </w:rPr>
              <w:t>provided that those items meet the conditions laid down in Article 306(1)(c) of the CRR.</w:t>
            </w:r>
          </w:p>
          <w:p w14:paraId="38E551DB" w14:textId="77777777" w:rsidR="001B3BF0" w:rsidRDefault="001B3BF0" w:rsidP="00FE0FF1">
            <w:pPr>
              <w:pStyle w:val="BodyText1"/>
              <w:spacing w:line="240" w:lineRule="auto"/>
              <w:rPr>
                <w:rFonts w:ascii="Times New Roman" w:hAnsi="Times New Roman"/>
                <w:bCs/>
              </w:rPr>
            </w:pPr>
          </w:p>
          <w:p w14:paraId="50821EEA" w14:textId="77777777" w:rsidR="001B3BF0" w:rsidRDefault="001B3BF0" w:rsidP="00FE0FF1">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184D76">
              <w:rPr>
                <w:rFonts w:ascii="Times New Roman" w:hAnsi="Times New Roman"/>
                <w:bCs/>
              </w:rPr>
              <w:t>0</w:t>
            </w:r>
            <w:r>
              <w:rPr>
                <w:rFonts w:ascii="Times New Roman" w:hAnsi="Times New Roman"/>
                <w:bCs/>
              </w:rPr>
              <w:t>9</w:t>
            </w:r>
            <w:r w:rsidRPr="001B3BF0">
              <w:rPr>
                <w:rFonts w:ascii="Times New Roman" w:hAnsi="Times New Roman"/>
                <w:bCs/>
              </w:rPr>
              <w:t>0</w:t>
            </w:r>
            <w:r w:rsidR="00BB4B8A">
              <w:rPr>
                <w:rFonts w:ascii="Times New Roman" w:hAnsi="Times New Roman"/>
                <w:bCs/>
              </w:rPr>
              <w:t>;010}</w:t>
            </w:r>
            <w:r w:rsidR="00B011A0">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14:paraId="2AE8E77A" w14:textId="77777777" w:rsidR="00AE2798" w:rsidRPr="0084012A" w:rsidRDefault="00AE2798" w:rsidP="00FE0FF1">
            <w:pPr>
              <w:pStyle w:val="BodyText1"/>
              <w:spacing w:line="240" w:lineRule="auto"/>
              <w:rPr>
                <w:rFonts w:ascii="Times New Roman" w:hAnsi="Times New Roman"/>
                <w:bCs/>
              </w:rPr>
            </w:pPr>
          </w:p>
        </w:tc>
      </w:tr>
      <w:tr w:rsidR="00AE2798" w:rsidRPr="00FE002E" w14:paraId="1A737BBA" w14:textId="77777777" w:rsidTr="00FE0FF1">
        <w:trPr>
          <w:trHeight w:val="304"/>
        </w:trPr>
        <w:tc>
          <w:tcPr>
            <w:tcW w:w="1418" w:type="dxa"/>
          </w:tcPr>
          <w:p w14:paraId="0EC8A73D" w14:textId="77777777"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11</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42C47513" w14:textId="77777777" w:rsidR="00AE2798" w:rsidRPr="00FE002E" w:rsidRDefault="00AE2798" w:rsidP="00FE0FF1">
            <w:pPr>
              <w:pStyle w:val="BodyText1"/>
              <w:rPr>
                <w:rFonts w:ascii="Times New Roman" w:hAnsi="Times New Roman"/>
                <w:bCs/>
              </w:rPr>
            </w:pPr>
          </w:p>
        </w:tc>
        <w:tc>
          <w:tcPr>
            <w:tcW w:w="7590" w:type="dxa"/>
          </w:tcPr>
          <w:p w14:paraId="05CC304C"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w:t>
            </w:r>
            <w:r w:rsidR="003F598C">
              <w:rPr>
                <w:rFonts w:ascii="Times New Roman" w:hAnsi="Times New Roman"/>
                <w:b/>
                <w:bCs/>
              </w:rPr>
              <w:t>erivatives: o</w:t>
            </w:r>
            <w:r w:rsidRPr="00FE002E">
              <w:rPr>
                <w:rFonts w:ascii="Times New Roman" w:hAnsi="Times New Roman"/>
                <w:b/>
                <w:bCs/>
              </w:rPr>
              <w:t xml:space="preserve">riginal </w:t>
            </w:r>
            <w:r w:rsidR="003F598C">
              <w:rPr>
                <w:rFonts w:ascii="Times New Roman" w:hAnsi="Times New Roman"/>
                <w:b/>
                <w:bCs/>
              </w:rPr>
              <w:t>e</w:t>
            </w:r>
            <w:r w:rsidRPr="00FE002E">
              <w:rPr>
                <w:rFonts w:ascii="Times New Roman" w:hAnsi="Times New Roman"/>
                <w:b/>
                <w:bCs/>
              </w:rPr>
              <w:t xml:space="preserve">xposure </w:t>
            </w:r>
            <w:r w:rsidR="003F598C">
              <w:rPr>
                <w:rFonts w:ascii="Times New Roman" w:hAnsi="Times New Roman"/>
                <w:b/>
                <w:bCs/>
              </w:rPr>
              <w:t>m</w:t>
            </w:r>
            <w:r w:rsidRPr="00FE002E">
              <w:rPr>
                <w:rFonts w:ascii="Times New Roman" w:hAnsi="Times New Roman"/>
                <w:b/>
                <w:bCs/>
              </w:rPr>
              <w:t>ethod</w:t>
            </w:r>
          </w:p>
          <w:p w14:paraId="056597A6" w14:textId="77777777" w:rsidR="00AE2798" w:rsidRPr="00FE002E" w:rsidRDefault="00AE2798" w:rsidP="00FE0FF1">
            <w:pPr>
              <w:pStyle w:val="BodyText1"/>
              <w:spacing w:line="240" w:lineRule="auto"/>
              <w:rPr>
                <w:rFonts w:ascii="Times New Roman" w:hAnsi="Times New Roman"/>
                <w:bCs/>
              </w:rPr>
            </w:pPr>
          </w:p>
          <w:p w14:paraId="25776C16"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w:t>
            </w:r>
            <w:r w:rsidR="00C62E9A">
              <w:rPr>
                <w:rFonts w:ascii="Times New Roman" w:hAnsi="Times New Roman"/>
                <w:bCs/>
              </w:rPr>
              <w:t xml:space="preserve"> and</w:t>
            </w:r>
            <w:r>
              <w:rPr>
                <w:rFonts w:ascii="Times New Roman" w:hAnsi="Times New Roman"/>
                <w:bCs/>
              </w:rPr>
              <w:t xml:space="preserve"> 275</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14:paraId="717A44FB" w14:textId="77777777" w:rsidR="00AE2798" w:rsidRPr="00FE002E" w:rsidRDefault="00AE2798" w:rsidP="00FE0FF1">
            <w:pPr>
              <w:pStyle w:val="BodyText1"/>
              <w:spacing w:line="240" w:lineRule="auto"/>
              <w:rPr>
                <w:rFonts w:ascii="Times New Roman" w:hAnsi="Times New Roman"/>
                <w:bCs/>
              </w:rPr>
            </w:pPr>
          </w:p>
          <w:p w14:paraId="7AB54BD7" w14:textId="77777777"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of the CRR</w:t>
            </w:r>
            <w:r w:rsidRPr="00FE002E">
              <w:rPr>
                <w:rFonts w:ascii="Times New Roman" w:hAnsi="Times New Roman"/>
                <w:bCs/>
              </w:rPr>
              <w:t xml:space="preserve"> calculated </w:t>
            </w:r>
            <w:r w:rsidR="00D85101">
              <w:rPr>
                <w:rFonts w:ascii="Times New Roman" w:hAnsi="Times New Roman"/>
                <w:bCs/>
              </w:rPr>
              <w:t>in accordance with</w:t>
            </w:r>
            <w:r w:rsidRPr="00FE002E">
              <w:rPr>
                <w:rFonts w:ascii="Times New Roman" w:hAnsi="Times New Roman"/>
                <w:bCs/>
              </w:rPr>
              <w:t xml:space="preserv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set out in Article 275 of the CRR.</w:t>
            </w:r>
          </w:p>
          <w:p w14:paraId="182B5E49" w14:textId="77777777" w:rsidR="00AE2798" w:rsidRDefault="00AE2798" w:rsidP="00FE0FF1">
            <w:pPr>
              <w:pStyle w:val="BodyText1"/>
              <w:spacing w:line="240" w:lineRule="auto"/>
              <w:rPr>
                <w:rFonts w:ascii="Times New Roman" w:hAnsi="Times New Roman"/>
                <w:bCs/>
              </w:rPr>
            </w:pPr>
          </w:p>
          <w:p w14:paraId="52CCCEA4" w14:textId="77777777" w:rsidR="00AE2798" w:rsidRPr="00FE002E" w:rsidRDefault="003F598C" w:rsidP="00FE0FF1">
            <w:pPr>
              <w:pStyle w:val="BodyText1"/>
              <w:spacing w:line="240" w:lineRule="auto"/>
              <w:rPr>
                <w:rFonts w:ascii="Times New Roman" w:hAnsi="Times New Roman"/>
                <w:bCs/>
              </w:rPr>
            </w:pPr>
            <w:r>
              <w:rPr>
                <w:rFonts w:ascii="Times New Roman" w:hAnsi="Times New Roman"/>
                <w:bCs/>
              </w:rPr>
              <w:t>Institutions that apply the o</w:t>
            </w:r>
            <w:r w:rsidR="00AE2798">
              <w:rPr>
                <w:rFonts w:ascii="Times New Roman" w:hAnsi="Times New Roman"/>
                <w:bCs/>
              </w:rPr>
              <w:t xml:space="preserve">riginal </w:t>
            </w:r>
            <w:r>
              <w:rPr>
                <w:rFonts w:ascii="Times New Roman" w:hAnsi="Times New Roman"/>
                <w:bCs/>
              </w:rPr>
              <w:t>e</w:t>
            </w:r>
            <w:r w:rsidR="00AE2798">
              <w:rPr>
                <w:rFonts w:ascii="Times New Roman" w:hAnsi="Times New Roman"/>
                <w:bCs/>
              </w:rPr>
              <w:t xml:space="preserve">xposure </w:t>
            </w:r>
            <w:r>
              <w:rPr>
                <w:rFonts w:ascii="Times New Roman" w:hAnsi="Times New Roman"/>
                <w:bCs/>
              </w:rPr>
              <w:t>m</w:t>
            </w:r>
            <w:r w:rsidR="00AE2798">
              <w:rPr>
                <w:rFonts w:ascii="Times New Roman" w:hAnsi="Times New Roman"/>
                <w:bCs/>
              </w:rPr>
              <w:t xml:space="preserve">ethod shall not reduce the exposure measure by the amount of variation margin received in cash </w:t>
            </w:r>
            <w:r w:rsidR="00D85101">
              <w:rPr>
                <w:rFonts w:ascii="Times New Roman" w:hAnsi="Times New Roman"/>
                <w:bCs/>
              </w:rPr>
              <w:t>in accordance with</w:t>
            </w:r>
            <w:r w:rsidR="00AE2798">
              <w:rPr>
                <w:rFonts w:ascii="Times New Roman" w:hAnsi="Times New Roman"/>
                <w:bCs/>
              </w:rPr>
              <w:t xml:space="preserve"> Article 429a(8) of the CRR.</w:t>
            </w:r>
          </w:p>
          <w:p w14:paraId="1620454B" w14:textId="77777777" w:rsidR="00AE2798" w:rsidRPr="00FE002E" w:rsidRDefault="00AE2798" w:rsidP="00FE0FF1">
            <w:pPr>
              <w:pStyle w:val="BodyText1"/>
              <w:spacing w:line="240" w:lineRule="auto"/>
              <w:rPr>
                <w:rFonts w:ascii="Times New Roman" w:hAnsi="Times New Roman"/>
                <w:bCs/>
              </w:rPr>
            </w:pPr>
          </w:p>
          <w:p w14:paraId="6F0F0E4F"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shall not report this </w:t>
            </w:r>
            <w:r w:rsidR="00E8206D">
              <w:rPr>
                <w:rFonts w:ascii="Times New Roman" w:hAnsi="Times New Roman"/>
                <w:bCs/>
              </w:rPr>
              <w:t>cell</w:t>
            </w:r>
            <w:r w:rsidRPr="00FE002E">
              <w:rPr>
                <w:rFonts w:ascii="Times New Roman" w:hAnsi="Times New Roman"/>
                <w:bCs/>
              </w:rPr>
              <w:t>.</w:t>
            </w:r>
          </w:p>
          <w:p w14:paraId="2FA4D227" w14:textId="77777777" w:rsidR="00AE2798" w:rsidRPr="00FE002E" w:rsidRDefault="00AE2798" w:rsidP="00FE0FF1">
            <w:pPr>
              <w:pStyle w:val="BodyText1"/>
              <w:spacing w:line="240" w:lineRule="auto"/>
              <w:rPr>
                <w:rFonts w:ascii="Times New Roman" w:hAnsi="Times New Roman"/>
                <w:bCs/>
              </w:rPr>
            </w:pPr>
          </w:p>
          <w:p w14:paraId="611EF9C2" w14:textId="77777777"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contracts </w:t>
            </w:r>
            <w:r w:rsidR="003F598C">
              <w:rPr>
                <w:rFonts w:ascii="Times New Roman" w:hAnsi="Times New Roman"/>
                <w:bCs/>
              </w:rPr>
              <w:t>measured by application of the m</w:t>
            </w:r>
            <w:r w:rsidRPr="00FE002E">
              <w:rPr>
                <w:rFonts w:ascii="Times New Roman" w:hAnsi="Times New Roman"/>
                <w:bCs/>
              </w:rPr>
              <w:t>ark-to-market method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and 274 of the CRR.</w:t>
            </w:r>
          </w:p>
          <w:p w14:paraId="7C606E46" w14:textId="77777777" w:rsidR="00AE2798" w:rsidRPr="00FE002E" w:rsidRDefault="00AE2798" w:rsidP="00FE0FF1">
            <w:pPr>
              <w:pStyle w:val="BodyText1"/>
              <w:spacing w:line="240" w:lineRule="auto"/>
              <w:rPr>
                <w:rFonts w:ascii="Times New Roman" w:hAnsi="Times New Roman"/>
                <w:bCs/>
                <w:u w:val="single"/>
              </w:rPr>
            </w:pPr>
          </w:p>
        </w:tc>
      </w:tr>
      <w:tr w:rsidR="00AE2798" w:rsidRPr="00FE002E" w14:paraId="68A968E1" w14:textId="77777777" w:rsidTr="00FE0FF1">
        <w:trPr>
          <w:trHeight w:val="304"/>
        </w:trPr>
        <w:tc>
          <w:tcPr>
            <w:tcW w:w="1418" w:type="dxa"/>
          </w:tcPr>
          <w:p w14:paraId="5B5E51A1" w14:textId="77777777" w:rsidR="00AE2798" w:rsidRPr="00FE002E" w:rsidRDefault="00AE2798" w:rsidP="00F71081">
            <w:pPr>
              <w:pStyle w:val="BodyText1"/>
              <w:rPr>
                <w:rFonts w:ascii="Times New Roman" w:hAnsi="Times New Roman"/>
                <w:bCs/>
              </w:rPr>
            </w:pPr>
            <w:r>
              <w:rPr>
                <w:rFonts w:ascii="Times New Roman" w:hAnsi="Times New Roman"/>
                <w:bCs/>
              </w:rPr>
              <w:t>{120;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14:paraId="4C6E7D22" w14:textId="77777777"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w:t>
            </w:r>
            <w:r w:rsidR="003F598C">
              <w:rPr>
                <w:rFonts w:ascii="Times New Roman" w:hAnsi="Times New Roman"/>
                <w:b/>
                <w:bCs/>
              </w:rPr>
              <w:t>lient-cleared trade exposures (o</w:t>
            </w:r>
            <w:r w:rsidR="00AE2798" w:rsidRPr="00BB34AA">
              <w:rPr>
                <w:rFonts w:ascii="Times New Roman" w:hAnsi="Times New Roman"/>
                <w:b/>
                <w:bCs/>
              </w:rPr>
              <w:t xml:space="preserve">riginal </w:t>
            </w:r>
            <w:r w:rsidR="003F598C">
              <w:rPr>
                <w:rFonts w:ascii="Times New Roman" w:hAnsi="Times New Roman"/>
                <w:b/>
                <w:bCs/>
              </w:rPr>
              <w:t>e</w:t>
            </w:r>
            <w:r w:rsidR="00AE2798" w:rsidRPr="00BB34AA">
              <w:rPr>
                <w:rFonts w:ascii="Times New Roman" w:hAnsi="Times New Roman"/>
                <w:b/>
                <w:bCs/>
              </w:rPr>
              <w:t xml:space="preserve">xposure </w:t>
            </w:r>
            <w:r w:rsidR="003F598C">
              <w:rPr>
                <w:rFonts w:ascii="Times New Roman" w:hAnsi="Times New Roman"/>
                <w:b/>
                <w:bCs/>
              </w:rPr>
              <w:t>m</w:t>
            </w:r>
            <w:r w:rsidR="00AE2798" w:rsidRPr="00BB34AA">
              <w:rPr>
                <w:rFonts w:ascii="Times New Roman" w:hAnsi="Times New Roman"/>
                <w:b/>
                <w:bCs/>
              </w:rPr>
              <w:t>ethod)</w:t>
            </w:r>
          </w:p>
          <w:p w14:paraId="45C34D8E" w14:textId="77777777" w:rsidR="00AE2798" w:rsidRDefault="00AE2798" w:rsidP="00FE0FF1">
            <w:pPr>
              <w:pStyle w:val="BodyText1"/>
              <w:spacing w:line="240" w:lineRule="auto"/>
              <w:rPr>
                <w:rFonts w:ascii="Times New Roman" w:hAnsi="Times New Roman"/>
                <w:bCs/>
              </w:rPr>
            </w:pPr>
          </w:p>
          <w:p w14:paraId="70831002"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14:paraId="6F0A0B3E" w14:textId="77777777" w:rsidR="00AE2798" w:rsidRDefault="00AE2798" w:rsidP="00FE0FF1">
            <w:pPr>
              <w:pStyle w:val="BodyText1"/>
              <w:spacing w:line="240" w:lineRule="auto"/>
              <w:rPr>
                <w:rFonts w:ascii="Times New Roman" w:hAnsi="Times New Roman"/>
                <w:bCs/>
              </w:rPr>
            </w:pPr>
          </w:p>
          <w:p w14:paraId="6F5E46BA"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w:t>
            </w:r>
            <w:r w:rsidR="003F598C">
              <w:rPr>
                <w:rFonts w:ascii="Times New Roman" w:hAnsi="Times New Roman"/>
                <w:bCs/>
              </w:rPr>
              <w:t>o</w:t>
            </w:r>
            <w:r>
              <w:rPr>
                <w:rFonts w:ascii="Times New Roman" w:hAnsi="Times New Roman"/>
                <w:bCs/>
              </w:rPr>
              <w:t xml:space="preserve">riginal </w:t>
            </w:r>
            <w:r w:rsidR="003F598C">
              <w:rPr>
                <w:rFonts w:ascii="Times New Roman" w:hAnsi="Times New Roman"/>
                <w:bCs/>
              </w:rPr>
              <w:t>e</w:t>
            </w:r>
            <w:r>
              <w:rPr>
                <w:rFonts w:ascii="Times New Roman" w:hAnsi="Times New Roman"/>
                <w:bCs/>
              </w:rPr>
              <w:t xml:space="preserve">xposure </w:t>
            </w:r>
            <w:r w:rsidR="003F598C">
              <w:rPr>
                <w:rFonts w:ascii="Times New Roman" w:hAnsi="Times New Roman"/>
                <w:bCs/>
              </w:rPr>
              <w:t>m</w:t>
            </w:r>
            <w:r>
              <w:rPr>
                <w:rFonts w:ascii="Times New Roman" w:hAnsi="Times New Roman"/>
                <w:bCs/>
              </w:rPr>
              <w:t>ethod as set out in Article 275 of the CRR, provided that those items meet the conditions laid down in Article 306(1)(c) of the CRR.</w:t>
            </w:r>
          </w:p>
          <w:p w14:paraId="0ECC3B7E" w14:textId="77777777" w:rsidR="001B3BF0" w:rsidRDefault="001B3BF0" w:rsidP="00FE0FF1">
            <w:pPr>
              <w:pStyle w:val="BodyText1"/>
              <w:spacing w:line="240" w:lineRule="auto"/>
              <w:rPr>
                <w:rFonts w:ascii="Times New Roman" w:hAnsi="Times New Roman"/>
                <w:bCs/>
              </w:rPr>
            </w:pPr>
          </w:p>
          <w:p w14:paraId="4C13163B" w14:textId="77777777" w:rsidR="001B3BF0" w:rsidRDefault="001B3BF0" w:rsidP="00FE0FF1">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Pr>
                <w:rFonts w:ascii="Times New Roman" w:hAnsi="Times New Roman"/>
                <w:bCs/>
              </w:rPr>
              <w:t>1</w:t>
            </w:r>
            <w:r w:rsidRPr="001B3BF0">
              <w:rPr>
                <w:rFonts w:ascii="Times New Roman" w:hAnsi="Times New Roman"/>
                <w:bCs/>
              </w:rPr>
              <w:t>10</w:t>
            </w:r>
            <w:r w:rsidR="00BB4B8A">
              <w:rPr>
                <w:rFonts w:ascii="Times New Roman" w:hAnsi="Times New Roman"/>
                <w:bCs/>
              </w:rPr>
              <w:t>;010}</w:t>
            </w:r>
            <w:r w:rsidR="00B011A0">
              <w:rPr>
                <w:rFonts w:ascii="Times New Roman" w:hAnsi="Times New Roman"/>
                <w:bCs/>
              </w:rPr>
              <w:t xml:space="preserve"> as if no exemption applie</w:t>
            </w:r>
            <w:r w:rsidR="00433E1A">
              <w:rPr>
                <w:rFonts w:ascii="Times New Roman" w:hAnsi="Times New Roman"/>
                <w:bCs/>
              </w:rPr>
              <w:t>d</w:t>
            </w:r>
            <w:r w:rsidR="00B011A0" w:rsidRPr="001B3BF0">
              <w:rPr>
                <w:rFonts w:ascii="Times New Roman" w:hAnsi="Times New Roman"/>
                <w:bCs/>
              </w:rPr>
              <w:t>.</w:t>
            </w:r>
          </w:p>
          <w:p w14:paraId="1348BDE3" w14:textId="77777777" w:rsidR="00AE2798" w:rsidRPr="0084012A" w:rsidRDefault="00AE2798" w:rsidP="00FE0FF1">
            <w:pPr>
              <w:pStyle w:val="BodyText1"/>
              <w:spacing w:line="240" w:lineRule="auto"/>
              <w:rPr>
                <w:rFonts w:ascii="Times New Roman" w:hAnsi="Times New Roman"/>
                <w:bCs/>
              </w:rPr>
            </w:pPr>
          </w:p>
        </w:tc>
      </w:tr>
      <w:tr w:rsidR="00AE2798" w:rsidRPr="00FE002E" w14:paraId="239C3A90" w14:textId="77777777" w:rsidTr="00FE0FF1">
        <w:trPr>
          <w:trHeight w:val="304"/>
        </w:trPr>
        <w:tc>
          <w:tcPr>
            <w:tcW w:w="1418" w:type="dxa"/>
          </w:tcPr>
          <w:p w14:paraId="46298184" w14:textId="77777777" w:rsidR="00AE2798" w:rsidRPr="00FE002E" w:rsidRDefault="00AE2798" w:rsidP="00FE0FF1">
            <w:pPr>
              <w:pStyle w:val="BodyText1"/>
              <w:rPr>
                <w:rFonts w:ascii="Times New Roman" w:hAnsi="Times New Roman"/>
                <w:bCs/>
              </w:rPr>
            </w:pPr>
            <w:r>
              <w:rPr>
                <w:rFonts w:ascii="Times New Roman" w:hAnsi="Times New Roman"/>
                <w:bCs/>
              </w:rPr>
              <w:lastRenderedPageBreak/>
              <w:t>{130</w:t>
            </w:r>
            <w:r w:rsidR="00F71081">
              <w:rPr>
                <w:rFonts w:ascii="Times New Roman" w:hAnsi="Times New Roman"/>
                <w:bCs/>
              </w:rPr>
              <w:t>;010}</w:t>
            </w:r>
          </w:p>
        </w:tc>
        <w:tc>
          <w:tcPr>
            <w:tcW w:w="7590" w:type="dxa"/>
          </w:tcPr>
          <w:p w14:paraId="415A6F82" w14:textId="77777777" w:rsidR="00AE2798" w:rsidRDefault="00AE2798" w:rsidP="00FE0FF1">
            <w:pPr>
              <w:pStyle w:val="BodyText1"/>
              <w:spacing w:line="240" w:lineRule="auto"/>
              <w:rPr>
                <w:rFonts w:ascii="Times New Roman" w:hAnsi="Times New Roman"/>
                <w:bCs/>
              </w:rPr>
            </w:pPr>
            <w:r w:rsidRPr="00BB34AA">
              <w:rPr>
                <w:rFonts w:ascii="Times New Roman" w:hAnsi="Times New Roman"/>
                <w:b/>
                <w:bCs/>
              </w:rPr>
              <w:t>Capped notional amount of written credit derivatives</w:t>
            </w:r>
          </w:p>
          <w:p w14:paraId="45749DCD" w14:textId="77777777" w:rsidR="00AE2798" w:rsidRDefault="00AE2798" w:rsidP="00FE0FF1">
            <w:pPr>
              <w:pStyle w:val="BodyText1"/>
              <w:spacing w:line="240" w:lineRule="auto"/>
              <w:rPr>
                <w:rFonts w:ascii="Times New Roman" w:hAnsi="Times New Roman"/>
                <w:bCs/>
              </w:rPr>
            </w:pPr>
          </w:p>
          <w:p w14:paraId="25D69791"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14:paraId="34816434" w14:textId="77777777" w:rsidR="00AE2798" w:rsidRDefault="00AE2798" w:rsidP="00FE0FF1">
            <w:pPr>
              <w:pStyle w:val="BodyText1"/>
              <w:spacing w:line="240" w:lineRule="auto"/>
              <w:rPr>
                <w:rFonts w:ascii="Times New Roman" w:hAnsi="Times New Roman"/>
                <w:bCs/>
              </w:rPr>
            </w:pPr>
          </w:p>
          <w:p w14:paraId="62EDE027" w14:textId="77777777"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written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 xml:space="preserve">is providing credit protection to a counterparty) as set out in </w:t>
            </w:r>
            <w:r>
              <w:rPr>
                <w:rFonts w:ascii="Times New Roman" w:hAnsi="Times New Roman"/>
                <w:bCs/>
              </w:rPr>
              <w:t>Article 429a</w:t>
            </w:r>
            <w:r w:rsidR="00C62E9A">
              <w:rPr>
                <w:rFonts w:ascii="Times New Roman" w:hAnsi="Times New Roman"/>
                <w:bCs/>
              </w:rPr>
              <w:t>(5) to (7)</w:t>
            </w:r>
            <w:r>
              <w:rPr>
                <w:rFonts w:ascii="Times New Roman" w:hAnsi="Times New Roman"/>
                <w:bCs/>
              </w:rPr>
              <w:t xml:space="preserve"> of the CRR</w:t>
            </w:r>
            <w:r w:rsidRPr="00F23061">
              <w:rPr>
                <w:rFonts w:ascii="Times New Roman" w:hAnsi="Times New Roman"/>
                <w:bCs/>
              </w:rPr>
              <w:t>.</w:t>
            </w:r>
          </w:p>
          <w:p w14:paraId="5ABD1A06" w14:textId="77777777" w:rsidR="00AE2798" w:rsidRPr="0084012A" w:rsidRDefault="00AE2798" w:rsidP="00FE0FF1">
            <w:pPr>
              <w:pStyle w:val="BodyText1"/>
              <w:spacing w:line="240" w:lineRule="auto"/>
              <w:rPr>
                <w:rFonts w:ascii="Times New Roman" w:hAnsi="Times New Roman"/>
                <w:bCs/>
              </w:rPr>
            </w:pPr>
          </w:p>
        </w:tc>
      </w:tr>
      <w:tr w:rsidR="00AE2798" w:rsidRPr="00FE002E" w14:paraId="78E216B9" w14:textId="77777777" w:rsidTr="00FE0FF1">
        <w:trPr>
          <w:trHeight w:val="304"/>
        </w:trPr>
        <w:tc>
          <w:tcPr>
            <w:tcW w:w="1418" w:type="dxa"/>
          </w:tcPr>
          <w:p w14:paraId="3B7F6CBF" w14:textId="77777777" w:rsidR="00AE2798" w:rsidRPr="00FE002E" w:rsidRDefault="00AE2798" w:rsidP="00FE0FF1">
            <w:pPr>
              <w:pStyle w:val="BodyText1"/>
              <w:rPr>
                <w:rFonts w:ascii="Times New Roman" w:hAnsi="Times New Roman"/>
                <w:bCs/>
              </w:rPr>
            </w:pPr>
            <w:r>
              <w:rPr>
                <w:rFonts w:ascii="Times New Roman" w:hAnsi="Times New Roman"/>
                <w:bCs/>
              </w:rPr>
              <w:t>{140</w:t>
            </w:r>
            <w:r w:rsidR="00F71081">
              <w:rPr>
                <w:rFonts w:ascii="Times New Roman" w:hAnsi="Times New Roman"/>
                <w:bCs/>
              </w:rPr>
              <w:t>;010}</w:t>
            </w:r>
          </w:p>
        </w:tc>
        <w:tc>
          <w:tcPr>
            <w:tcW w:w="7590" w:type="dxa"/>
          </w:tcPr>
          <w:p w14:paraId="227BAB56" w14:textId="77777777"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Eligible purchased credit derivatives offset against written credit derivatives</w:t>
            </w:r>
          </w:p>
          <w:p w14:paraId="7D68D4CF" w14:textId="77777777" w:rsidR="00AE2798" w:rsidRDefault="00AE2798" w:rsidP="00FE0FF1">
            <w:pPr>
              <w:pStyle w:val="BodyText1"/>
              <w:spacing w:line="240" w:lineRule="auto"/>
              <w:rPr>
                <w:rFonts w:ascii="Times New Roman" w:hAnsi="Times New Roman"/>
                <w:bCs/>
              </w:rPr>
            </w:pPr>
          </w:p>
          <w:p w14:paraId="39B90FD9"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14:paraId="0BA1BB0C" w14:textId="77777777" w:rsidR="00AE2798" w:rsidRDefault="00AE2798" w:rsidP="00FE0FF1">
            <w:pPr>
              <w:pStyle w:val="BodyText1"/>
              <w:spacing w:line="240" w:lineRule="auto"/>
              <w:rPr>
                <w:rFonts w:ascii="Times New Roman" w:hAnsi="Times New Roman"/>
                <w:bCs/>
              </w:rPr>
            </w:pPr>
          </w:p>
          <w:p w14:paraId="56916C36" w14:textId="77777777"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purchased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is buying credit protection from a count</w:t>
            </w:r>
            <w:r>
              <w:rPr>
                <w:rFonts w:ascii="Times New Roman" w:hAnsi="Times New Roman"/>
                <w:bCs/>
              </w:rPr>
              <w:t xml:space="preserve">erparty) on the same </w:t>
            </w:r>
            <w:r w:rsidRPr="00F23061">
              <w:rPr>
                <w:rFonts w:ascii="Times New Roman" w:hAnsi="Times New Roman"/>
                <w:bCs/>
              </w:rPr>
              <w:t xml:space="preserve">reference names as those credit derivatives written by the </w:t>
            </w:r>
            <w:r w:rsidR="00703D5A">
              <w:rPr>
                <w:rFonts w:ascii="Times New Roman" w:hAnsi="Times New Roman"/>
                <w:bCs/>
              </w:rPr>
              <w:t>institution</w:t>
            </w:r>
            <w:r w:rsidRPr="00F23061">
              <w:rPr>
                <w:rFonts w:ascii="Times New Roman" w:hAnsi="Times New Roman"/>
                <w:bCs/>
              </w:rPr>
              <w:t xml:space="preserve">, where the </w:t>
            </w:r>
            <w:r>
              <w:rPr>
                <w:rFonts w:ascii="Times New Roman" w:hAnsi="Times New Roman"/>
                <w:bCs/>
              </w:rPr>
              <w:t xml:space="preserve">remaining </w:t>
            </w:r>
            <w:r w:rsidRPr="00F23061">
              <w:rPr>
                <w:rFonts w:ascii="Times New Roman" w:hAnsi="Times New Roman"/>
                <w:bCs/>
              </w:rPr>
              <w:t xml:space="preserve">maturity of the purchased protection is equal to or greater than the </w:t>
            </w:r>
            <w:r>
              <w:rPr>
                <w:rFonts w:ascii="Times New Roman" w:hAnsi="Times New Roman"/>
                <w:bCs/>
              </w:rPr>
              <w:t xml:space="preserve">remaining </w:t>
            </w:r>
            <w:r w:rsidRPr="00F23061">
              <w:rPr>
                <w:rFonts w:ascii="Times New Roman" w:hAnsi="Times New Roman"/>
                <w:bCs/>
              </w:rPr>
              <w:t xml:space="preserve">maturity of the sold protection. Hence, the value </w:t>
            </w:r>
            <w:r>
              <w:rPr>
                <w:rFonts w:ascii="Times New Roman" w:hAnsi="Times New Roman"/>
                <w:bCs/>
              </w:rPr>
              <w:t>shall</w:t>
            </w:r>
            <w:r w:rsidRPr="00F23061">
              <w:rPr>
                <w:rFonts w:ascii="Times New Roman" w:hAnsi="Times New Roman"/>
                <w:bCs/>
              </w:rPr>
              <w:t xml:space="preserve"> not be greater than the value entered in </w:t>
            </w:r>
            <w:r>
              <w:rPr>
                <w:rFonts w:ascii="Times New Roman" w:hAnsi="Times New Roman"/>
                <w:bCs/>
              </w:rPr>
              <w:t>{130</w:t>
            </w:r>
            <w:r w:rsidR="00BB4B8A">
              <w:rPr>
                <w:rFonts w:ascii="Times New Roman" w:hAnsi="Times New Roman"/>
                <w:bCs/>
              </w:rPr>
              <w:t>;010}</w:t>
            </w:r>
            <w:r w:rsidRPr="00F23061">
              <w:rPr>
                <w:rFonts w:ascii="Times New Roman" w:hAnsi="Times New Roman"/>
                <w:bCs/>
              </w:rPr>
              <w:t xml:space="preserve"> for each reference name.</w:t>
            </w:r>
          </w:p>
          <w:p w14:paraId="23F13DF1" w14:textId="77777777" w:rsidR="00AE2798" w:rsidRPr="0084012A" w:rsidRDefault="00AE2798" w:rsidP="00FE0FF1">
            <w:pPr>
              <w:pStyle w:val="BodyText1"/>
              <w:spacing w:line="240" w:lineRule="auto"/>
              <w:rPr>
                <w:rFonts w:ascii="Times New Roman" w:hAnsi="Times New Roman"/>
                <w:bCs/>
              </w:rPr>
            </w:pPr>
          </w:p>
        </w:tc>
      </w:tr>
      <w:tr w:rsidR="00AE2798" w:rsidRPr="00FE002E" w14:paraId="3A5EC658" w14:textId="77777777" w:rsidTr="006E259E">
        <w:trPr>
          <w:trHeight w:val="983"/>
        </w:trPr>
        <w:tc>
          <w:tcPr>
            <w:tcW w:w="1418" w:type="dxa"/>
          </w:tcPr>
          <w:p w14:paraId="148E9EB0" w14:textId="77777777"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15</w:t>
            </w:r>
            <w:r w:rsidRPr="00FE002E">
              <w:rPr>
                <w:rFonts w:ascii="Times New Roman" w:hAnsi="Times New Roman"/>
                <w:bCs/>
              </w:rPr>
              <w:t>0</w:t>
            </w:r>
            <w:r w:rsidR="00F71081">
              <w:rPr>
                <w:rFonts w:ascii="Times New Roman" w:hAnsi="Times New Roman"/>
                <w:bCs/>
              </w:rPr>
              <w:t>;010}</w:t>
            </w:r>
          </w:p>
          <w:p w14:paraId="3E6A7392" w14:textId="77777777" w:rsidR="00AE2798" w:rsidRPr="00FE002E" w:rsidRDefault="00AE2798" w:rsidP="00FE0FF1">
            <w:pPr>
              <w:pStyle w:val="BodyText1"/>
              <w:rPr>
                <w:rFonts w:ascii="Times New Roman" w:hAnsi="Times New Roman"/>
                <w:bCs/>
              </w:rPr>
            </w:pPr>
          </w:p>
        </w:tc>
        <w:tc>
          <w:tcPr>
            <w:tcW w:w="7590" w:type="dxa"/>
          </w:tcPr>
          <w:p w14:paraId="14E07345" w14:textId="77777777" w:rsidR="00AE2798" w:rsidRPr="00FE002E" w:rsidRDefault="00AE2798" w:rsidP="00FE0FF1">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sidR="00D85101">
              <w:rPr>
                <w:rFonts w:ascii="Times New Roman" w:hAnsi="Times New Roman"/>
                <w:b/>
                <w:bCs/>
              </w:rPr>
              <w:t>in accordance with</w:t>
            </w:r>
            <w:r w:rsidRPr="00D83A7F">
              <w:rPr>
                <w:rFonts w:ascii="Times New Roman" w:hAnsi="Times New Roman"/>
                <w:b/>
                <w:bCs/>
              </w:rPr>
              <w:t xml:space="preserve"> </w:t>
            </w:r>
            <w:r w:rsidR="00C62E9A">
              <w:rPr>
                <w:rFonts w:ascii="Times New Roman" w:hAnsi="Times New Roman"/>
                <w:b/>
                <w:bCs/>
              </w:rPr>
              <w:t>Article</w:t>
            </w:r>
            <w:r w:rsidR="00C62E9A" w:rsidRPr="00D83A7F">
              <w:rPr>
                <w:rFonts w:ascii="Times New Roman" w:hAnsi="Times New Roman"/>
                <w:b/>
                <w:bCs/>
              </w:rPr>
              <w:t xml:space="preserve"> </w:t>
            </w:r>
            <w:r w:rsidRPr="00D83A7F">
              <w:rPr>
                <w:rFonts w:ascii="Times New Roman" w:hAnsi="Times New Roman"/>
                <w:b/>
                <w:bCs/>
              </w:rPr>
              <w:t>429(10)</w:t>
            </w:r>
            <w:r w:rsidR="00C62E9A">
              <w:rPr>
                <w:rFonts w:ascii="Times New Roman" w:hAnsi="Times New Roman"/>
                <w:b/>
                <w:bCs/>
              </w:rPr>
              <w:t xml:space="preserve"> of the CRR</w:t>
            </w:r>
          </w:p>
          <w:p w14:paraId="01B2DFA2" w14:textId="77777777" w:rsidR="00AE2798" w:rsidRPr="00FE002E" w:rsidRDefault="00AE2798" w:rsidP="00FE0FF1">
            <w:pPr>
              <w:pStyle w:val="BodyText1"/>
              <w:spacing w:line="240" w:lineRule="auto"/>
              <w:rPr>
                <w:rFonts w:ascii="Times New Roman" w:hAnsi="Times New Roman"/>
                <w:bCs/>
              </w:rPr>
            </w:pPr>
          </w:p>
          <w:p w14:paraId="4639FADB"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111(1)(d)</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14:paraId="39597575" w14:textId="77777777" w:rsidR="00AE2798" w:rsidRPr="00FE002E" w:rsidRDefault="00AE2798" w:rsidP="00FE0FF1">
            <w:pPr>
              <w:pStyle w:val="BodyText1"/>
              <w:spacing w:line="240" w:lineRule="auto"/>
              <w:rPr>
                <w:rFonts w:ascii="Times New Roman" w:hAnsi="Times New Roman"/>
                <w:bCs/>
              </w:rPr>
            </w:pPr>
          </w:p>
          <w:p w14:paraId="37FBE870" w14:textId="77777777"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111(1)(d) </w:t>
            </w:r>
            <w:r w:rsidRPr="00FE002E">
              <w:rPr>
                <w:rFonts w:ascii="Times New Roman" w:hAnsi="Times New Roman"/>
                <w:bCs/>
              </w:rPr>
              <w:t xml:space="preserve">of the CRR,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of the CRR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w:t>
            </w:r>
            <w:r w:rsidR="00703D5A">
              <w:rPr>
                <w:rFonts w:ascii="Times New Roman" w:hAnsi="Times New Roman"/>
                <w:iCs/>
                <w:lang w:val="en-US"/>
              </w:rPr>
              <w:t xml:space="preserve">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rsidR="00AA7A07">
              <w:t xml:space="preserve"> </w:t>
            </w:r>
            <w:r w:rsidR="00AA7A07" w:rsidRPr="00AA7A07">
              <w:rPr>
                <w:rFonts w:ascii="Times New Roman" w:hAnsi="Times New Roman"/>
                <w:bCs/>
              </w:rPr>
              <w:t>As a reminder the nominal value shall not be reduced by specific credit risk adjustments</w:t>
            </w:r>
            <w:r w:rsidR="006F6EA7">
              <w:rPr>
                <w:rFonts w:ascii="Times New Roman" w:hAnsi="Times New Roman"/>
                <w:bCs/>
              </w:rPr>
              <w:t>.</w:t>
            </w:r>
          </w:p>
          <w:p w14:paraId="5610EFD8" w14:textId="77777777" w:rsidR="00AE2798" w:rsidRDefault="00AE2798" w:rsidP="00FE0FF1">
            <w:pPr>
              <w:pStyle w:val="BodyText1"/>
              <w:spacing w:line="240" w:lineRule="auto"/>
              <w:rPr>
                <w:rFonts w:ascii="Times New Roman" w:hAnsi="Times New Roman"/>
                <w:bCs/>
              </w:rPr>
            </w:pPr>
          </w:p>
          <w:p w14:paraId="62CE2588" w14:textId="77777777"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14:paraId="1982BA1C" w14:textId="77777777" w:rsidR="00AE2798" w:rsidRPr="00FE002E" w:rsidRDefault="00AE2798" w:rsidP="00FE0FF1">
            <w:pPr>
              <w:pStyle w:val="BodyText1"/>
              <w:spacing w:line="240" w:lineRule="auto"/>
              <w:rPr>
                <w:rFonts w:ascii="Times New Roman" w:hAnsi="Times New Roman"/>
                <w:bCs/>
              </w:rPr>
            </w:pPr>
          </w:p>
          <w:p w14:paraId="472A86A2"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w:t>
            </w:r>
            <w:r w:rsidR="00AA005C">
              <w:rPr>
                <w:rFonts w:ascii="Times New Roman" w:hAnsi="Times New Roman"/>
                <w:bCs/>
              </w:rPr>
              <w:t>Article 429(10)</w:t>
            </w:r>
            <w:r w:rsidRPr="00FE002E">
              <w:rPr>
                <w:rFonts w:ascii="Times New Roman" w:hAnsi="Times New Roman"/>
                <w:bCs/>
              </w:rPr>
              <w:t xml:space="preserve"> of the CRR.</w:t>
            </w:r>
          </w:p>
          <w:p w14:paraId="457BD31D" w14:textId="77777777" w:rsidR="00AE2798" w:rsidRPr="00FE002E" w:rsidRDefault="00AE2798" w:rsidP="00FE0FF1">
            <w:pPr>
              <w:pStyle w:val="BodyText1"/>
              <w:spacing w:line="240" w:lineRule="auto"/>
              <w:rPr>
                <w:rFonts w:ascii="Times New Roman" w:hAnsi="Times New Roman"/>
                <w:bCs/>
                <w:u w:val="single"/>
              </w:rPr>
            </w:pPr>
          </w:p>
        </w:tc>
      </w:tr>
      <w:tr w:rsidR="00AE2798" w:rsidRPr="00FE002E" w14:paraId="47BAEFCB" w14:textId="77777777" w:rsidTr="00FD2C06">
        <w:trPr>
          <w:trHeight w:val="712"/>
        </w:trPr>
        <w:tc>
          <w:tcPr>
            <w:tcW w:w="1418" w:type="dxa"/>
          </w:tcPr>
          <w:p w14:paraId="60EBEA65" w14:textId="77777777"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16</w:t>
            </w:r>
            <w:r w:rsidRPr="00FE002E">
              <w:rPr>
                <w:rFonts w:ascii="Times New Roman" w:hAnsi="Times New Roman"/>
                <w:bCs/>
              </w:rPr>
              <w:t>0</w:t>
            </w:r>
            <w:r w:rsidR="00F71081">
              <w:rPr>
                <w:rFonts w:ascii="Times New Roman" w:hAnsi="Times New Roman"/>
                <w:bCs/>
              </w:rPr>
              <w:t>;010}</w:t>
            </w:r>
          </w:p>
        </w:tc>
        <w:tc>
          <w:tcPr>
            <w:tcW w:w="7590" w:type="dxa"/>
          </w:tcPr>
          <w:p w14:paraId="558C0905" w14:textId="77777777"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14:paraId="7842E6F8" w14:textId="77777777" w:rsidR="00AE2798" w:rsidRPr="00FE002E" w:rsidRDefault="00AE2798" w:rsidP="00FE0FF1">
            <w:pPr>
              <w:pStyle w:val="BodyText1"/>
              <w:spacing w:line="240" w:lineRule="auto"/>
              <w:rPr>
                <w:rFonts w:ascii="Times New Roman" w:hAnsi="Times New Roman"/>
                <w:b/>
                <w:bCs/>
              </w:rPr>
            </w:pPr>
          </w:p>
          <w:p w14:paraId="39A3B659"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111(1)(c)</w:t>
            </w:r>
            <w:r w:rsidR="006D3F98">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14:paraId="589750B8" w14:textId="77777777" w:rsidR="00AE2798" w:rsidRPr="00FE002E" w:rsidRDefault="00AE2798" w:rsidP="00FE0FF1">
            <w:pPr>
              <w:pStyle w:val="BodyText1"/>
              <w:spacing w:line="240" w:lineRule="auto"/>
              <w:rPr>
                <w:rFonts w:ascii="Times New Roman" w:hAnsi="Times New Roman"/>
                <w:bCs/>
              </w:rPr>
            </w:pPr>
          </w:p>
          <w:p w14:paraId="40007B42"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111(1)(c) </w:t>
            </w:r>
            <w:r w:rsidRPr="00FE002E">
              <w:rPr>
                <w:rFonts w:ascii="Times New Roman" w:hAnsi="Times New Roman"/>
                <w:bCs/>
              </w:rPr>
              <w:t xml:space="preserve">of the CRR,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of the CRR </w:t>
            </w:r>
            <w:r w:rsidRPr="00FE002E">
              <w:rPr>
                <w:rFonts w:ascii="Times New Roman" w:hAnsi="Times New Roman"/>
                <w:bCs/>
              </w:rPr>
              <w:t>(as a reminder the exposure value here shall be 20% of the nominal value).</w:t>
            </w:r>
            <w:r w:rsidR="008C7B98">
              <w:t xml:space="preserve"> </w:t>
            </w:r>
            <w:r w:rsidR="008C7B98" w:rsidRPr="006A32F5">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433E1A">
              <w:rPr>
                <w:rFonts w:ascii="Times New Roman" w:hAnsi="Times New Roman"/>
                <w:bCs/>
              </w:rPr>
              <w:t>.</w:t>
            </w:r>
          </w:p>
          <w:p w14:paraId="6D8579B3" w14:textId="77777777" w:rsidR="00AE2798" w:rsidRPr="00FE002E" w:rsidRDefault="00AE2798" w:rsidP="00FE0FF1">
            <w:pPr>
              <w:pStyle w:val="BodyText1"/>
              <w:spacing w:line="240" w:lineRule="auto"/>
              <w:rPr>
                <w:rFonts w:ascii="Times New Roman" w:hAnsi="Times New Roman"/>
                <w:bCs/>
              </w:rPr>
            </w:pPr>
          </w:p>
          <w:p w14:paraId="349AC95B" w14:textId="77777777"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14:paraId="312B6F2B" w14:textId="77777777" w:rsidR="00AE2798" w:rsidRPr="00FE002E" w:rsidRDefault="00AE2798" w:rsidP="00FE0FF1">
            <w:pPr>
              <w:pStyle w:val="BodyText1"/>
              <w:spacing w:line="240" w:lineRule="auto"/>
              <w:rPr>
                <w:rFonts w:ascii="Times New Roman" w:hAnsi="Times New Roman"/>
                <w:bCs/>
              </w:rPr>
            </w:pPr>
          </w:p>
          <w:p w14:paraId="6A54868E" w14:textId="77777777" w:rsidR="00AE2798" w:rsidRPr="00FE002E" w:rsidRDefault="00AE2798" w:rsidP="00433E1A">
            <w:pPr>
              <w:pStyle w:val="BodyText1"/>
              <w:spacing w:line="240" w:lineRule="auto"/>
              <w:rPr>
                <w:rFonts w:ascii="Times New Roman" w:hAnsi="Times New Roman"/>
                <w:b/>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tc>
      </w:tr>
      <w:tr w:rsidR="00AE2798" w:rsidRPr="00FE002E" w14:paraId="25066126" w14:textId="77777777" w:rsidTr="00FE0FF1">
        <w:trPr>
          <w:trHeight w:val="304"/>
        </w:trPr>
        <w:tc>
          <w:tcPr>
            <w:tcW w:w="1418" w:type="dxa"/>
          </w:tcPr>
          <w:p w14:paraId="698E2266" w14:textId="77777777"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17</w:t>
            </w:r>
            <w:r w:rsidRPr="00FE002E">
              <w:rPr>
                <w:rFonts w:ascii="Times New Roman" w:hAnsi="Times New Roman"/>
                <w:bCs/>
              </w:rPr>
              <w:t>0</w:t>
            </w:r>
            <w:r w:rsidR="00F71081">
              <w:rPr>
                <w:rFonts w:ascii="Times New Roman" w:hAnsi="Times New Roman"/>
                <w:bCs/>
              </w:rPr>
              <w:t>;010}</w:t>
            </w:r>
          </w:p>
          <w:p w14:paraId="0CCA933A" w14:textId="77777777" w:rsidR="00AE2798" w:rsidRPr="00FE002E" w:rsidRDefault="00AE2798" w:rsidP="00FE0FF1">
            <w:pPr>
              <w:pStyle w:val="BodyText1"/>
              <w:rPr>
                <w:rFonts w:ascii="Times New Roman" w:hAnsi="Times New Roman"/>
                <w:bCs/>
              </w:rPr>
            </w:pPr>
          </w:p>
        </w:tc>
        <w:tc>
          <w:tcPr>
            <w:tcW w:w="7590" w:type="dxa"/>
          </w:tcPr>
          <w:p w14:paraId="527EC853" w14:textId="77777777"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14:paraId="64D7F117" w14:textId="77777777" w:rsidR="00AE2798" w:rsidRPr="00FE002E" w:rsidRDefault="00AE2798" w:rsidP="00FE0FF1">
            <w:pPr>
              <w:pStyle w:val="BodyText1"/>
              <w:spacing w:line="240" w:lineRule="auto"/>
              <w:rPr>
                <w:rFonts w:ascii="Times New Roman" w:hAnsi="Times New Roman"/>
                <w:b/>
                <w:bCs/>
              </w:rPr>
            </w:pPr>
          </w:p>
          <w:p w14:paraId="4B48F07F"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111(1)(b)</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14:paraId="483F1C9E" w14:textId="77777777" w:rsidR="00AE2798" w:rsidRPr="00FE002E" w:rsidRDefault="00AE2798" w:rsidP="00FE0FF1">
            <w:pPr>
              <w:pStyle w:val="BodyText1"/>
              <w:spacing w:line="240" w:lineRule="auto"/>
              <w:rPr>
                <w:rFonts w:ascii="Times New Roman" w:hAnsi="Times New Roman"/>
                <w:bCs/>
              </w:rPr>
            </w:pPr>
          </w:p>
          <w:p w14:paraId="3839A321" w14:textId="77777777" w:rsidR="008C7B98" w:rsidRDefault="00AE2798" w:rsidP="00FE0FF1">
            <w:pPr>
              <w:pStyle w:val="BodyText1"/>
              <w:spacing w:line="240" w:lineRule="auto"/>
              <w:rPr>
                <w:rFonts w:ascii="Times New Roman" w:hAnsi="Times New Roman"/>
                <w:bCs/>
              </w:rPr>
            </w:pPr>
            <w:r w:rsidRPr="00FE002E">
              <w:rPr>
                <w:rFonts w:ascii="Times New Roman" w:hAnsi="Times New Roman"/>
                <w:bCs/>
              </w:rPr>
              <w:lastRenderedPageBreak/>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111(1)(b)</w:t>
            </w:r>
            <w:r w:rsidRPr="00FE002E">
              <w:rPr>
                <w:rFonts w:ascii="Times New Roman" w:hAnsi="Times New Roman"/>
                <w:bCs/>
              </w:rPr>
              <w:t xml:space="preserve"> of the CRR,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sidR="00433E1A">
              <w:rPr>
                <w:rFonts w:ascii="Times New Roman" w:hAnsi="Times New Roman"/>
                <w:bCs/>
              </w:rPr>
              <w:t>S</w:t>
            </w:r>
            <w:r w:rsidRPr="00221ADB">
              <w:rPr>
                <w:rFonts w:ascii="Times New Roman" w:hAnsi="Times New Roman"/>
                <w:bCs/>
              </w:rPr>
              <w:t xml:space="preserve">tandardised </w:t>
            </w:r>
            <w:r w:rsidR="00433E1A">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sidR="00433E1A">
              <w:rPr>
                <w:rFonts w:ascii="Times New Roman" w:hAnsi="Times New Roman"/>
                <w:iCs/>
                <w:lang w:val="en-US"/>
              </w:rPr>
              <w:t xml:space="preserve"> </w:t>
            </w:r>
            <w:r w:rsidRPr="00FE002E">
              <w:rPr>
                <w:rFonts w:ascii="Times New Roman" w:hAnsi="Times New Roman"/>
                <w:iCs/>
                <w:lang w:val="en-US"/>
              </w:rPr>
              <w:t xml:space="preserve">and (b) of Annex I of the CRR </w:t>
            </w:r>
            <w:r w:rsidRPr="00FE002E">
              <w:rPr>
                <w:rFonts w:ascii="Times New Roman" w:hAnsi="Times New Roman"/>
                <w:bCs/>
              </w:rPr>
              <w:t>(as a reminder the exposure value here shall be 50% of the nominal value).</w:t>
            </w:r>
            <w:r w:rsidR="008C7B98">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w:t>
            </w:r>
          </w:p>
          <w:p w14:paraId="1633F8A4" w14:textId="77777777" w:rsidR="008C7B98" w:rsidRDefault="008C7B98" w:rsidP="00FE0FF1">
            <w:pPr>
              <w:pStyle w:val="BodyText1"/>
              <w:spacing w:line="240" w:lineRule="auto"/>
              <w:rPr>
                <w:rFonts w:ascii="Times New Roman" w:hAnsi="Times New Roman"/>
                <w:bCs/>
              </w:rPr>
            </w:pPr>
          </w:p>
          <w:p w14:paraId="62D66246" w14:textId="77777777" w:rsidR="00AE2798" w:rsidRDefault="00AE2798" w:rsidP="00FE0FF1">
            <w:pPr>
              <w:pStyle w:val="BodyText1"/>
              <w:spacing w:line="240" w:lineRule="auto"/>
              <w:rPr>
                <w:rFonts w:ascii="Times New Roman" w:hAnsi="Times New Roman"/>
                <w:bCs/>
              </w:rPr>
            </w:pPr>
            <w:r w:rsidRPr="00221ADB">
              <w:rPr>
                <w:rFonts w:ascii="Times New Roman" w:hAnsi="Times New Roman"/>
                <w:bCs/>
              </w:rPr>
              <w:t>This</w:t>
            </w:r>
            <w:r w:rsidR="008C7B98">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sidR="006D7B47">
              <w:rPr>
                <w:rFonts w:ascii="Times New Roman" w:hAnsi="Times New Roman"/>
                <w:bCs/>
              </w:rPr>
              <w:t>In other words</w:t>
            </w:r>
            <w:r w:rsidRPr="00221ADB">
              <w:rPr>
                <w:rFonts w:ascii="Times New Roman" w:hAnsi="Times New Roman"/>
                <w:bCs/>
              </w:rPr>
              <w:t xml:space="preserve"> the CCF for all </w:t>
            </w:r>
            <w:r w:rsidR="00064698" w:rsidRPr="00064698">
              <w:rPr>
                <w:rFonts w:ascii="Times New Roman" w:hAnsi="Times New Roman"/>
                <w:bCs/>
              </w:rPr>
              <w:t xml:space="preserve">liquidity facilities in accordance with Article 255 </w:t>
            </w:r>
            <w:r w:rsidR="00C62E9A">
              <w:rPr>
                <w:rFonts w:ascii="Times New Roman" w:hAnsi="Times New Roman"/>
                <w:bCs/>
              </w:rPr>
              <w:t xml:space="preserve">of the </w:t>
            </w:r>
            <w:r w:rsidR="00064698" w:rsidRPr="00064698">
              <w:rPr>
                <w:rFonts w:ascii="Times New Roman" w:hAnsi="Times New Roman"/>
                <w:bCs/>
              </w:rPr>
              <w:t>CRR</w:t>
            </w:r>
            <w:r w:rsidR="00064698"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14:paraId="55850832" w14:textId="77777777" w:rsidR="00AE2798" w:rsidRDefault="00AE2798" w:rsidP="00FE0FF1">
            <w:pPr>
              <w:pStyle w:val="BodyText1"/>
              <w:spacing w:line="240" w:lineRule="auto"/>
              <w:rPr>
                <w:rFonts w:ascii="Times New Roman" w:hAnsi="Times New Roman"/>
                <w:bCs/>
              </w:rPr>
            </w:pPr>
          </w:p>
          <w:p w14:paraId="6B984E2A" w14:textId="77777777" w:rsidR="00AE2798" w:rsidRPr="0044777F"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w:t>
            </w:r>
            <w:r w:rsidRPr="0044777F">
              <w:rPr>
                <w:rFonts w:ascii="Times New Roman" w:hAnsi="Times New Roman"/>
                <w:bCs/>
              </w:rPr>
              <w:t>the CRR.</w:t>
            </w:r>
          </w:p>
          <w:p w14:paraId="4CFB7F98" w14:textId="77777777" w:rsidR="00AE2798" w:rsidRPr="0044777F" w:rsidRDefault="00AE2798" w:rsidP="00FE0FF1">
            <w:pPr>
              <w:pStyle w:val="BodyText1"/>
              <w:spacing w:line="240" w:lineRule="auto"/>
              <w:rPr>
                <w:rFonts w:ascii="Times New Roman" w:hAnsi="Times New Roman"/>
                <w:bCs/>
              </w:rPr>
            </w:pPr>
          </w:p>
          <w:p w14:paraId="675AB811" w14:textId="77777777" w:rsidR="00AE2798" w:rsidRPr="00FE002E" w:rsidRDefault="00AE2798" w:rsidP="00FE0FF1">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sidR="00E8206D">
              <w:rPr>
                <w:rFonts w:ascii="Times New Roman" w:hAnsi="Times New Roman"/>
                <w:bCs/>
              </w:rPr>
              <w:t>cell</w:t>
            </w:r>
            <w:r w:rsidRPr="0044777F">
              <w:rPr>
                <w:rFonts w:ascii="Times New Roman" w:hAnsi="Times New Roman"/>
                <w:bCs/>
              </w:rPr>
              <w:t xml:space="preserve"> contracts listed in Annex II of the CRR,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14:paraId="1E5459D1" w14:textId="77777777" w:rsidR="00AE2798" w:rsidRPr="00FE002E" w:rsidRDefault="00AE2798" w:rsidP="00FE0FF1">
            <w:pPr>
              <w:pStyle w:val="BodyText1"/>
              <w:spacing w:line="240" w:lineRule="auto"/>
              <w:rPr>
                <w:rFonts w:ascii="Times New Roman" w:hAnsi="Times New Roman"/>
                <w:b/>
                <w:bCs/>
              </w:rPr>
            </w:pPr>
          </w:p>
        </w:tc>
      </w:tr>
      <w:tr w:rsidR="00AE2798" w:rsidRPr="00FE002E" w14:paraId="119D059A" w14:textId="77777777" w:rsidTr="00FE0FF1">
        <w:trPr>
          <w:trHeight w:val="304"/>
        </w:trPr>
        <w:tc>
          <w:tcPr>
            <w:tcW w:w="1418" w:type="dxa"/>
            <w:tcBorders>
              <w:bottom w:val="single" w:sz="4" w:space="0" w:color="auto"/>
            </w:tcBorders>
          </w:tcPr>
          <w:p w14:paraId="00C9A774" w14:textId="77777777"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18</w:t>
            </w:r>
            <w:r w:rsidRPr="00FE002E">
              <w:rPr>
                <w:rFonts w:ascii="Times New Roman" w:hAnsi="Times New Roman"/>
                <w:bCs/>
              </w:rPr>
              <w:t>0</w:t>
            </w:r>
            <w:r w:rsidR="00F71081">
              <w:rPr>
                <w:rFonts w:ascii="Times New Roman" w:hAnsi="Times New Roman"/>
                <w:bCs/>
              </w:rPr>
              <w:t>;010}</w:t>
            </w:r>
          </w:p>
          <w:p w14:paraId="5329CCE7" w14:textId="77777777"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14:paraId="05A6A9DE" w14:textId="77777777" w:rsidR="00AE2798" w:rsidRPr="00FE002E" w:rsidRDefault="00AE2798" w:rsidP="00FE0FF1">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sidR="00D85101">
              <w:rPr>
                <w:rFonts w:ascii="Times New Roman" w:hAnsi="Times New Roman"/>
                <w:b/>
                <w:bCs/>
              </w:rPr>
              <w:t>in accordance with</w:t>
            </w:r>
            <w:r w:rsidRPr="00874A45">
              <w:rPr>
                <w:rFonts w:ascii="Times New Roman" w:hAnsi="Times New Roman"/>
                <w:b/>
                <w:bCs/>
              </w:rPr>
              <w:t xml:space="preserve"> CRR 429 (10)</w:t>
            </w:r>
          </w:p>
          <w:p w14:paraId="65CF5076" w14:textId="77777777" w:rsidR="00AE2798" w:rsidRPr="00FE002E" w:rsidRDefault="00AE2798" w:rsidP="00FE0FF1">
            <w:pPr>
              <w:pStyle w:val="BodyText1"/>
              <w:spacing w:line="240" w:lineRule="auto"/>
              <w:rPr>
                <w:rFonts w:ascii="Times New Roman" w:hAnsi="Times New Roman"/>
                <w:bCs/>
              </w:rPr>
            </w:pPr>
          </w:p>
          <w:p w14:paraId="5D4E9C27"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111(1)(a)</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14:paraId="2BC9637A" w14:textId="77777777" w:rsidR="00AE2798" w:rsidRPr="00FE002E" w:rsidRDefault="00AE2798" w:rsidP="00FE0FF1">
            <w:pPr>
              <w:pStyle w:val="BodyText1"/>
              <w:spacing w:line="240" w:lineRule="auto"/>
              <w:rPr>
                <w:rFonts w:ascii="Times New Roman" w:hAnsi="Times New Roman"/>
                <w:bCs/>
              </w:rPr>
            </w:pPr>
          </w:p>
          <w:p w14:paraId="67FA1AF5" w14:textId="77777777"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111(1)(a)</w:t>
            </w:r>
            <w:r w:rsidRPr="00FE002E">
              <w:rPr>
                <w:rFonts w:ascii="Times New Roman" w:hAnsi="Times New Roman"/>
                <w:bCs/>
              </w:rPr>
              <w:t xml:space="preserve"> of the CRR,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of the CRR (as a reminder the exposure value here shall be 100% of the nominal value).</w:t>
            </w:r>
            <w:r>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 xml:space="preserve">. </w:t>
            </w:r>
          </w:p>
          <w:p w14:paraId="00E90877" w14:textId="77777777" w:rsidR="008C7B98" w:rsidRDefault="008C7B98" w:rsidP="00FE0FF1">
            <w:pPr>
              <w:pStyle w:val="BodyText1"/>
              <w:spacing w:line="240" w:lineRule="auto"/>
              <w:rPr>
                <w:rFonts w:ascii="Times New Roman" w:hAnsi="Times New Roman"/>
                <w:bCs/>
              </w:rPr>
            </w:pPr>
          </w:p>
          <w:p w14:paraId="06F68072" w14:textId="77777777" w:rsidR="00AE2798" w:rsidRDefault="00AE2798" w:rsidP="00FE0FF1">
            <w:pPr>
              <w:pStyle w:val="BodyText1"/>
              <w:spacing w:line="240" w:lineRule="auto"/>
              <w:rPr>
                <w:rFonts w:ascii="Times New Roman" w:hAnsi="Times New Roman"/>
                <w:bCs/>
              </w:rPr>
            </w:pPr>
            <w:r w:rsidRPr="005F0F28">
              <w:rPr>
                <w:rFonts w:ascii="Times New Roman" w:hAnsi="Times New Roman"/>
                <w:bCs/>
              </w:rPr>
              <w:t>This</w:t>
            </w:r>
            <w:r w:rsidR="008C7B98">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14:paraId="39AA4645" w14:textId="77777777" w:rsidR="00AE2798" w:rsidRDefault="00AE2798" w:rsidP="00FE0FF1">
            <w:pPr>
              <w:pStyle w:val="BodyText1"/>
              <w:spacing w:line="240" w:lineRule="auto"/>
              <w:rPr>
                <w:rFonts w:ascii="Times New Roman" w:hAnsi="Times New Roman"/>
                <w:bCs/>
              </w:rPr>
            </w:pPr>
          </w:p>
          <w:p w14:paraId="54569487" w14:textId="77777777"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14:paraId="188CDDE8" w14:textId="77777777" w:rsidR="00AE2798" w:rsidRPr="00FE002E" w:rsidRDefault="00AE2798" w:rsidP="00FE0FF1">
            <w:pPr>
              <w:pStyle w:val="BodyText1"/>
              <w:spacing w:line="240" w:lineRule="auto"/>
              <w:rPr>
                <w:rFonts w:ascii="Times New Roman" w:hAnsi="Times New Roman"/>
                <w:bCs/>
              </w:rPr>
            </w:pPr>
          </w:p>
          <w:p w14:paraId="6F29BF1B"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14:paraId="2F9566FF" w14:textId="77777777" w:rsidR="00AE2798" w:rsidRPr="00FE002E" w:rsidRDefault="00AE2798" w:rsidP="00FE0FF1">
            <w:pPr>
              <w:pStyle w:val="BodyText1"/>
              <w:spacing w:line="240" w:lineRule="auto"/>
              <w:rPr>
                <w:rFonts w:ascii="Times New Roman" w:hAnsi="Times New Roman"/>
                <w:bCs/>
                <w:u w:val="single"/>
              </w:rPr>
            </w:pPr>
          </w:p>
        </w:tc>
      </w:tr>
      <w:tr w:rsidR="00AE2798" w:rsidRPr="00FE002E" w14:paraId="3E684415" w14:textId="77777777" w:rsidTr="00FE0FF1">
        <w:trPr>
          <w:trHeight w:val="304"/>
        </w:trPr>
        <w:tc>
          <w:tcPr>
            <w:tcW w:w="1418" w:type="dxa"/>
            <w:tcBorders>
              <w:bottom w:val="single" w:sz="4" w:space="0" w:color="auto"/>
            </w:tcBorders>
          </w:tcPr>
          <w:p w14:paraId="4FECAAED" w14:textId="77777777" w:rsidR="00AE2798" w:rsidRPr="00FE002E" w:rsidRDefault="00AE2798" w:rsidP="00FE0FF1">
            <w:pPr>
              <w:pStyle w:val="BodyText1"/>
              <w:rPr>
                <w:rFonts w:ascii="Times New Roman" w:hAnsi="Times New Roman"/>
                <w:bCs/>
              </w:rPr>
            </w:pP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F71081">
              <w:rPr>
                <w:rFonts w:ascii="Times New Roman" w:hAnsi="Times New Roman"/>
                <w:bCs/>
              </w:rPr>
              <w:t>;010}</w:t>
            </w:r>
          </w:p>
          <w:p w14:paraId="456638F6" w14:textId="77777777"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14:paraId="7DA420A9"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Other assets </w:t>
            </w:r>
          </w:p>
          <w:p w14:paraId="1C85F7CC" w14:textId="77777777" w:rsidR="00AE2798" w:rsidRPr="00FE002E" w:rsidRDefault="00AE2798" w:rsidP="00FE0FF1">
            <w:pPr>
              <w:pStyle w:val="BodyText1"/>
              <w:spacing w:line="240" w:lineRule="auto"/>
              <w:rPr>
                <w:rFonts w:ascii="Times New Roman" w:hAnsi="Times New Roman"/>
                <w:bCs/>
              </w:rPr>
            </w:pPr>
          </w:p>
          <w:p w14:paraId="5A7FFF16"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(5)</w:t>
            </w:r>
            <w:r w:rsidRPr="00FE002E">
              <w:rPr>
                <w:rFonts w:ascii="Times New Roman" w:hAnsi="Times New Roman"/>
                <w:bCs/>
              </w:rPr>
              <w:t xml:space="preserve"> of the CRR</w:t>
            </w:r>
          </w:p>
          <w:p w14:paraId="7B69CEBF" w14:textId="77777777" w:rsidR="00AE2798" w:rsidRPr="00FE002E" w:rsidRDefault="00AE2798" w:rsidP="00FE0FF1">
            <w:pPr>
              <w:pStyle w:val="BodyText1"/>
              <w:spacing w:line="240" w:lineRule="auto"/>
              <w:rPr>
                <w:rFonts w:ascii="Times New Roman" w:hAnsi="Times New Roman"/>
                <w:bCs/>
              </w:rPr>
            </w:pPr>
          </w:p>
          <w:p w14:paraId="252D7AD6"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All assets other than contracts listed in Annex II of the CRR, credit derivatives</w:t>
            </w:r>
            <w:r w:rsidR="00E91D94">
              <w:rPr>
                <w:rFonts w:ascii="Times New Roman" w:hAnsi="Times New Roman"/>
                <w:bCs/>
              </w:rPr>
              <w:t xml:space="preserve"> and SFTs</w:t>
            </w:r>
            <w:r>
              <w:rPr>
                <w:rFonts w:ascii="Times New Roman" w:hAnsi="Times New Roman"/>
                <w:bCs/>
              </w:rPr>
              <w:t xml:space="preserve"> (</w:t>
            </w:r>
            <w:r w:rsidRPr="00D2624F">
              <w:rPr>
                <w:rFonts w:ascii="Times New Roman" w:hAnsi="Times New Roman"/>
                <w:bCs/>
              </w:rPr>
              <w:t>e</w:t>
            </w:r>
            <w:r>
              <w:rPr>
                <w:rFonts w:ascii="Times New Roman" w:hAnsi="Times New Roman"/>
                <w:bCs/>
              </w:rPr>
              <w:t>.</w:t>
            </w:r>
            <w:r w:rsidRPr="00D2624F">
              <w:rPr>
                <w:rFonts w:ascii="Times New Roman" w:hAnsi="Times New Roman"/>
                <w:bCs/>
              </w:rPr>
              <w:t>g</w:t>
            </w:r>
            <w:r>
              <w:rPr>
                <w:rFonts w:ascii="Times New Roman" w:hAnsi="Times New Roman"/>
                <w:bCs/>
              </w:rPr>
              <w:t>.</w:t>
            </w:r>
            <w:r w:rsidRPr="00D2624F">
              <w:rPr>
                <w:rFonts w:ascii="Times New Roman" w:hAnsi="Times New Roman"/>
                <w:bCs/>
              </w:rPr>
              <w:t xml:space="preserve"> </w:t>
            </w:r>
            <w:r w:rsidR="008C4E32">
              <w:rPr>
                <w:rFonts w:ascii="Times New Roman" w:hAnsi="Times New Roman"/>
                <w:bCs/>
              </w:rPr>
              <w:t xml:space="preserve">amongst others assets to be reported in this </w:t>
            </w:r>
            <w:r w:rsidR="00E8206D">
              <w:rPr>
                <w:rFonts w:ascii="Times New Roman" w:hAnsi="Times New Roman"/>
                <w:bCs/>
              </w:rPr>
              <w:t>cell</w:t>
            </w:r>
            <w:r w:rsidR="008C4E32">
              <w:rPr>
                <w:rFonts w:ascii="Times New Roman" w:hAnsi="Times New Roman"/>
                <w:bCs/>
              </w:rPr>
              <w:t xml:space="preserve"> are </w:t>
            </w:r>
            <w:r w:rsidRPr="00D2624F">
              <w:rPr>
                <w:rFonts w:ascii="Times New Roman" w:hAnsi="Times New Roman"/>
                <w:bCs/>
              </w:rPr>
              <w:t xml:space="preserve">accounting receivables for cash variation margin provided where recognised under </w:t>
            </w:r>
            <w:r>
              <w:rPr>
                <w:rFonts w:ascii="Times New Roman" w:hAnsi="Times New Roman"/>
                <w:bCs/>
              </w:rPr>
              <w:t xml:space="preserve">the </w:t>
            </w:r>
            <w:r w:rsidRPr="00D2624F">
              <w:rPr>
                <w:rFonts w:ascii="Times New Roman" w:hAnsi="Times New Roman"/>
                <w:bCs/>
              </w:rPr>
              <w:t>operative accounting framework, liquid assets as defined under the liquidity coverage ratio, failed and unsettled transactions)</w:t>
            </w:r>
            <w:r w:rsidRPr="00FE002E">
              <w:rPr>
                <w:rFonts w:ascii="Times New Roman" w:hAnsi="Times New Roman"/>
                <w:bCs/>
              </w:rPr>
              <w:t>. Institutions shall base valuation on the principles set out in Article 429(5) of the CRR.</w:t>
            </w:r>
          </w:p>
          <w:p w14:paraId="5CCE2A8C" w14:textId="77777777" w:rsidR="00AE2798" w:rsidRPr="00FE002E" w:rsidRDefault="00AE2798" w:rsidP="00FE0FF1">
            <w:pPr>
              <w:pStyle w:val="BodyText1"/>
              <w:spacing w:line="240" w:lineRule="auto"/>
              <w:rPr>
                <w:rFonts w:ascii="Times New Roman" w:hAnsi="Times New Roman"/>
                <w:bCs/>
              </w:rPr>
            </w:pPr>
          </w:p>
          <w:p w14:paraId="6C432FA6" w14:textId="77777777"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w:t>
            </w:r>
            <w:r w:rsidR="00E91D94">
              <w:rPr>
                <w:rFonts w:ascii="Times New Roman" w:hAnsi="Times New Roman"/>
                <w:bCs/>
              </w:rPr>
              <w:t>SFTs</w:t>
            </w:r>
            <w:r w:rsidRPr="00FE002E">
              <w:rPr>
                <w:rFonts w:ascii="Times New Roman" w:hAnsi="Times New Roman"/>
                <w:bCs/>
              </w:rPr>
              <w:t xml:space="preserve"> and that is retained on the balance sheet (i.e. the accounting criteria for derecognition are not met).</w:t>
            </w:r>
            <w:r>
              <w:rPr>
                <w:rFonts w:ascii="Times New Roman" w:hAnsi="Times New Roman"/>
                <w:bCs/>
              </w:rPr>
              <w:t xml:space="preserve"> Furthermore, institutions shall recognise items that are deducted from </w:t>
            </w:r>
            <w:r w:rsidR="006D3F98">
              <w:rPr>
                <w:rFonts w:ascii="Times New Roman" w:hAnsi="Times New Roman"/>
                <w:bCs/>
              </w:rPr>
              <w:t xml:space="preserve">CET1 and Additional Tier 1 items </w:t>
            </w:r>
            <w:r>
              <w:rPr>
                <w:rFonts w:ascii="Times New Roman" w:hAnsi="Times New Roman"/>
                <w:bCs/>
              </w:rPr>
              <w:t>(e.g. intangibles, deferred tax assets etc.) here.</w:t>
            </w:r>
            <w:r w:rsidRPr="00FE002E">
              <w:rPr>
                <w:rFonts w:ascii="Times New Roman" w:hAnsi="Times New Roman"/>
                <w:bCs/>
              </w:rPr>
              <w:t xml:space="preserve"> </w:t>
            </w:r>
          </w:p>
          <w:p w14:paraId="6887D7A2" w14:textId="77777777" w:rsidR="00AE2798" w:rsidRPr="00FE002E" w:rsidRDefault="00AE2798" w:rsidP="00FE0FF1">
            <w:pPr>
              <w:pStyle w:val="BodyText1"/>
              <w:spacing w:line="240" w:lineRule="auto"/>
              <w:rPr>
                <w:rFonts w:ascii="Times New Roman" w:hAnsi="Times New Roman"/>
                <w:bCs/>
                <w:u w:val="single"/>
              </w:rPr>
            </w:pPr>
          </w:p>
        </w:tc>
      </w:tr>
      <w:tr w:rsidR="00AE2798" w:rsidRPr="00FE002E" w14:paraId="4D01FD1A" w14:textId="77777777" w:rsidTr="00FE0FF1">
        <w:trPr>
          <w:trHeight w:val="304"/>
        </w:trPr>
        <w:tc>
          <w:tcPr>
            <w:tcW w:w="1418" w:type="dxa"/>
            <w:tcBorders>
              <w:bottom w:val="single" w:sz="4" w:space="0" w:color="auto"/>
            </w:tcBorders>
          </w:tcPr>
          <w:p w14:paraId="4108B87D" w14:textId="77777777" w:rsidR="00AE2798" w:rsidRPr="00FE002E" w:rsidRDefault="00AE2798" w:rsidP="00FE0FF1">
            <w:pPr>
              <w:pStyle w:val="BodyText1"/>
              <w:rPr>
                <w:rFonts w:ascii="Times New Roman" w:hAnsi="Times New Roman"/>
                <w:bCs/>
              </w:rPr>
            </w:pPr>
            <w:r>
              <w:rPr>
                <w:rFonts w:ascii="Times New Roman" w:hAnsi="Times New Roman"/>
                <w:bCs/>
              </w:rPr>
              <w:t>{200</w:t>
            </w:r>
            <w:r w:rsidR="00F71081">
              <w:rPr>
                <w:rFonts w:ascii="Times New Roman" w:hAnsi="Times New Roman"/>
                <w:bCs/>
              </w:rPr>
              <w:t>;010}</w:t>
            </w:r>
          </w:p>
        </w:tc>
        <w:tc>
          <w:tcPr>
            <w:tcW w:w="7590" w:type="dxa"/>
            <w:tcBorders>
              <w:bottom w:val="single" w:sz="4" w:space="0" w:color="auto"/>
            </w:tcBorders>
          </w:tcPr>
          <w:p w14:paraId="069A6B9B" w14:textId="77777777" w:rsidR="00AE2798" w:rsidRDefault="00AE2798" w:rsidP="00FE0FF1">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14:paraId="6D1EC4C4" w14:textId="77777777" w:rsidR="00AE2798" w:rsidRDefault="00AE2798" w:rsidP="00FE0FF1">
            <w:pPr>
              <w:pStyle w:val="BodyText1"/>
              <w:spacing w:line="240" w:lineRule="auto"/>
              <w:rPr>
                <w:rFonts w:ascii="Times New Roman" w:hAnsi="Times New Roman"/>
                <w:bCs/>
              </w:rPr>
            </w:pPr>
          </w:p>
          <w:p w14:paraId="506F7A87"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429a(2) of the CRR</w:t>
            </w:r>
          </w:p>
          <w:p w14:paraId="5FBC7976" w14:textId="77777777" w:rsidR="00AE2798" w:rsidRDefault="00AE2798" w:rsidP="00FE0FF1">
            <w:pPr>
              <w:pStyle w:val="BodyText1"/>
              <w:spacing w:line="240" w:lineRule="auto"/>
              <w:rPr>
                <w:rFonts w:ascii="Times New Roman" w:hAnsi="Times New Roman"/>
                <w:bCs/>
              </w:rPr>
            </w:pPr>
          </w:p>
          <w:p w14:paraId="5C8C9DB3" w14:textId="77777777" w:rsidR="00AE2798" w:rsidRDefault="00AE2798" w:rsidP="00FE0FF1">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w:t>
            </w:r>
            <w:r>
              <w:rPr>
                <w:rFonts w:ascii="Times New Roman" w:hAnsi="Times New Roman"/>
                <w:bCs/>
              </w:rPr>
              <w:lastRenderedPageBreak/>
              <w:t>Article 429a(2) of the CRR.</w:t>
            </w:r>
          </w:p>
          <w:p w14:paraId="198AC335" w14:textId="77777777" w:rsidR="00AE2798" w:rsidRDefault="00AE2798" w:rsidP="00FE0FF1">
            <w:pPr>
              <w:pStyle w:val="BodyText1"/>
              <w:spacing w:line="240" w:lineRule="auto"/>
              <w:rPr>
                <w:rFonts w:ascii="Times New Roman" w:hAnsi="Times New Roman"/>
                <w:bCs/>
              </w:rPr>
            </w:pPr>
          </w:p>
          <w:p w14:paraId="7B6F804C" w14:textId="77777777"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Article 429a(3) of the CRR</w:t>
            </w:r>
            <w:r w:rsidRPr="00C03D54">
              <w:rPr>
                <w:rFonts w:ascii="Times New Roman" w:hAnsi="Times New Roman"/>
                <w:bCs/>
              </w:rPr>
              <w:t>.</w:t>
            </w:r>
          </w:p>
          <w:p w14:paraId="7F99DEB7" w14:textId="77777777" w:rsidR="00AE2798" w:rsidRPr="0084012A" w:rsidRDefault="00AE2798" w:rsidP="00FE0FF1">
            <w:pPr>
              <w:pStyle w:val="BodyText1"/>
              <w:spacing w:line="240" w:lineRule="auto"/>
              <w:rPr>
                <w:rFonts w:ascii="Times New Roman" w:hAnsi="Times New Roman"/>
                <w:bCs/>
              </w:rPr>
            </w:pPr>
          </w:p>
        </w:tc>
      </w:tr>
      <w:tr w:rsidR="00AE2798" w:rsidRPr="00FE002E" w14:paraId="2BD993B1" w14:textId="77777777" w:rsidTr="00FE0FF1">
        <w:trPr>
          <w:trHeight w:val="304"/>
        </w:trPr>
        <w:tc>
          <w:tcPr>
            <w:tcW w:w="1418" w:type="dxa"/>
            <w:tcBorders>
              <w:bottom w:val="single" w:sz="4" w:space="0" w:color="auto"/>
            </w:tcBorders>
          </w:tcPr>
          <w:p w14:paraId="6057BA91" w14:textId="77777777" w:rsidR="00AE2798" w:rsidRPr="00FE002E" w:rsidRDefault="00AE2798" w:rsidP="00FE0FF1">
            <w:pPr>
              <w:pStyle w:val="BodyText1"/>
              <w:rPr>
                <w:rFonts w:ascii="Times New Roman" w:hAnsi="Times New Roman"/>
                <w:bCs/>
              </w:rPr>
            </w:pPr>
            <w:r>
              <w:rPr>
                <w:rFonts w:ascii="Times New Roman" w:hAnsi="Times New Roman"/>
                <w:bCs/>
              </w:rPr>
              <w:lastRenderedPageBreak/>
              <w:t>{210</w:t>
            </w:r>
            <w:r w:rsidR="00F71081">
              <w:rPr>
                <w:rFonts w:ascii="Times New Roman" w:hAnsi="Times New Roman"/>
                <w:bCs/>
              </w:rPr>
              <w:t>;010}</w:t>
            </w:r>
          </w:p>
        </w:tc>
        <w:tc>
          <w:tcPr>
            <w:tcW w:w="7590" w:type="dxa"/>
            <w:tcBorders>
              <w:bottom w:val="single" w:sz="4" w:space="0" w:color="auto"/>
            </w:tcBorders>
          </w:tcPr>
          <w:p w14:paraId="209D2AA3" w14:textId="77777777"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4307B9">
              <w:rPr>
                <w:rFonts w:ascii="Times New Roman" w:hAnsi="Times New Roman"/>
                <w:b/>
                <w:bCs/>
              </w:rPr>
              <w:t>Receivables for cash variation margin provided in derivatives transactions</w:t>
            </w:r>
          </w:p>
          <w:p w14:paraId="48798083" w14:textId="77777777" w:rsidR="00AE2798" w:rsidRDefault="00AE2798" w:rsidP="00FE0FF1">
            <w:pPr>
              <w:pStyle w:val="BodyText1"/>
              <w:spacing w:line="240" w:lineRule="auto"/>
              <w:rPr>
                <w:rFonts w:ascii="Times New Roman" w:hAnsi="Times New Roman"/>
                <w:bCs/>
              </w:rPr>
            </w:pPr>
          </w:p>
          <w:p w14:paraId="7843FE7F" w14:textId="77777777" w:rsidR="00AE2798" w:rsidRDefault="006D3F98" w:rsidP="00FE0FF1">
            <w:pPr>
              <w:pStyle w:val="BodyText1"/>
              <w:spacing w:line="240" w:lineRule="auto"/>
              <w:rPr>
                <w:rFonts w:ascii="Times New Roman" w:hAnsi="Times New Roman"/>
                <w:bCs/>
              </w:rPr>
            </w:pPr>
            <w:r>
              <w:rPr>
                <w:rFonts w:ascii="Times New Roman" w:hAnsi="Times New Roman"/>
                <w:bCs/>
              </w:rPr>
              <w:t xml:space="preserve">Third subparagraph of </w:t>
            </w:r>
            <w:r w:rsidR="00AE2798">
              <w:rPr>
                <w:rFonts w:ascii="Times New Roman" w:hAnsi="Times New Roman"/>
                <w:bCs/>
              </w:rPr>
              <w:t>Article 429a(3)</w:t>
            </w:r>
            <w:r w:rsidR="00A51BD1" w:rsidRPr="00A51BD1">
              <w:rPr>
                <w:rFonts w:ascii="Times New Roman" w:hAnsi="Times New Roman"/>
                <w:bCs/>
              </w:rPr>
              <w:t xml:space="preserve"> </w:t>
            </w:r>
            <w:r w:rsidR="00AE2798">
              <w:rPr>
                <w:rFonts w:ascii="Times New Roman" w:hAnsi="Times New Roman"/>
                <w:bCs/>
              </w:rPr>
              <w:t>of the CRR</w:t>
            </w:r>
          </w:p>
          <w:p w14:paraId="63875754" w14:textId="77777777" w:rsidR="00AE2798" w:rsidRDefault="00AE2798" w:rsidP="00FE0FF1">
            <w:pPr>
              <w:pStyle w:val="BodyText1"/>
              <w:spacing w:line="240" w:lineRule="auto"/>
              <w:rPr>
                <w:rFonts w:ascii="Times New Roman" w:hAnsi="Times New Roman"/>
                <w:bCs/>
              </w:rPr>
            </w:pPr>
          </w:p>
          <w:p w14:paraId="5A2E21D5" w14:textId="77777777"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provided that the conditions in points (a) to (e) of Article 429a(3) of the CRR are met.</w:t>
            </w:r>
          </w:p>
          <w:p w14:paraId="36D4CCEF" w14:textId="77777777" w:rsidR="00AE2798" w:rsidRDefault="00AE2798" w:rsidP="00FE0FF1">
            <w:pPr>
              <w:pStyle w:val="BodyText1"/>
              <w:spacing w:line="240" w:lineRule="auto"/>
              <w:rPr>
                <w:rFonts w:ascii="Times New Roman" w:hAnsi="Times New Roman"/>
                <w:bCs/>
              </w:rPr>
            </w:pPr>
          </w:p>
          <w:p w14:paraId="1CC6BD86" w14:textId="77777777"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0F618936" w14:textId="77777777" w:rsidR="00AE2798" w:rsidRPr="0084012A" w:rsidRDefault="00AE2798" w:rsidP="00FE0FF1">
            <w:pPr>
              <w:pStyle w:val="BodyText1"/>
              <w:spacing w:line="240" w:lineRule="auto"/>
              <w:rPr>
                <w:rFonts w:ascii="Times New Roman" w:hAnsi="Times New Roman"/>
                <w:bCs/>
              </w:rPr>
            </w:pPr>
          </w:p>
        </w:tc>
      </w:tr>
      <w:tr w:rsidR="00AE2798" w:rsidRPr="00FE002E" w14:paraId="610B0B39" w14:textId="77777777" w:rsidTr="00FE0FF1">
        <w:trPr>
          <w:trHeight w:val="304"/>
        </w:trPr>
        <w:tc>
          <w:tcPr>
            <w:tcW w:w="1418" w:type="dxa"/>
            <w:tcBorders>
              <w:bottom w:val="single" w:sz="4" w:space="0" w:color="auto"/>
            </w:tcBorders>
          </w:tcPr>
          <w:p w14:paraId="5503B42F" w14:textId="77777777" w:rsidR="00AE2798" w:rsidRPr="00FE002E" w:rsidRDefault="00AE2798" w:rsidP="00FE0FF1">
            <w:pPr>
              <w:pStyle w:val="BodyText1"/>
              <w:rPr>
                <w:rFonts w:ascii="Times New Roman" w:hAnsi="Times New Roman"/>
                <w:bCs/>
              </w:rPr>
            </w:pPr>
            <w:r>
              <w:rPr>
                <w:rFonts w:ascii="Times New Roman" w:hAnsi="Times New Roman"/>
                <w:bCs/>
              </w:rPr>
              <w:t>{220</w:t>
            </w:r>
            <w:r w:rsidR="00F71081">
              <w:rPr>
                <w:rFonts w:ascii="Times New Roman" w:hAnsi="Times New Roman"/>
                <w:bCs/>
              </w:rPr>
              <w:t>;010}</w:t>
            </w:r>
          </w:p>
        </w:tc>
        <w:tc>
          <w:tcPr>
            <w:tcW w:w="7590" w:type="dxa"/>
            <w:tcBorders>
              <w:bottom w:val="single" w:sz="4" w:space="0" w:color="auto"/>
            </w:tcBorders>
          </w:tcPr>
          <w:p w14:paraId="0A244279" w14:textId="77777777"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15641F">
              <w:rPr>
                <w:rFonts w:ascii="Times New Roman" w:hAnsi="Times New Roman"/>
                <w:b/>
                <w:bCs/>
              </w:rPr>
              <w:t>Exempted CCP leg of client-cleared trade exposures (initial margin)</w:t>
            </w:r>
          </w:p>
          <w:p w14:paraId="2C16D5CE" w14:textId="77777777" w:rsidR="00AE2798" w:rsidRDefault="00AE2798" w:rsidP="00FE0FF1">
            <w:pPr>
              <w:pStyle w:val="BodyText1"/>
              <w:spacing w:line="240" w:lineRule="auto"/>
              <w:rPr>
                <w:rFonts w:ascii="Times New Roman" w:hAnsi="Times New Roman"/>
                <w:bCs/>
              </w:rPr>
            </w:pPr>
          </w:p>
          <w:p w14:paraId="0314FC02"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14:paraId="571486BB" w14:textId="77777777" w:rsidR="00AE2798" w:rsidRDefault="00AE2798" w:rsidP="00FE0FF1">
            <w:pPr>
              <w:pStyle w:val="BodyText1"/>
              <w:spacing w:line="240" w:lineRule="auto"/>
              <w:rPr>
                <w:rFonts w:ascii="Times New Roman" w:hAnsi="Times New Roman"/>
                <w:bCs/>
              </w:rPr>
            </w:pPr>
          </w:p>
          <w:p w14:paraId="4981A201" w14:textId="77777777" w:rsidR="00AE2798" w:rsidRDefault="00AE2798" w:rsidP="00FE0FF1">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sidR="00A51BD1">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 Article 306(1)(c) of the CRR.</w:t>
            </w:r>
          </w:p>
          <w:p w14:paraId="0D30EAB1" w14:textId="77777777" w:rsidR="00AE2798" w:rsidRDefault="00AE2798" w:rsidP="00FE0FF1">
            <w:pPr>
              <w:pStyle w:val="BodyText1"/>
              <w:spacing w:line="240" w:lineRule="auto"/>
              <w:rPr>
                <w:rFonts w:ascii="Times New Roman" w:hAnsi="Times New Roman"/>
                <w:bCs/>
              </w:rPr>
            </w:pPr>
          </w:p>
          <w:p w14:paraId="28A8321D" w14:textId="77777777"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579743A6" w14:textId="77777777" w:rsidR="00AE2798" w:rsidRPr="0084012A" w:rsidRDefault="00AE2798" w:rsidP="00FE0FF1">
            <w:pPr>
              <w:pStyle w:val="BodyText1"/>
              <w:spacing w:line="240" w:lineRule="auto"/>
              <w:rPr>
                <w:rFonts w:ascii="Times New Roman" w:hAnsi="Times New Roman"/>
                <w:bCs/>
              </w:rPr>
            </w:pPr>
          </w:p>
        </w:tc>
      </w:tr>
      <w:tr w:rsidR="00AE2798" w:rsidRPr="00FE002E" w14:paraId="26F0448F" w14:textId="77777777" w:rsidTr="00FE0FF1">
        <w:trPr>
          <w:trHeight w:val="304"/>
        </w:trPr>
        <w:tc>
          <w:tcPr>
            <w:tcW w:w="1418" w:type="dxa"/>
            <w:tcBorders>
              <w:bottom w:val="single" w:sz="4" w:space="0" w:color="auto"/>
            </w:tcBorders>
          </w:tcPr>
          <w:p w14:paraId="7FBA7454" w14:textId="77777777" w:rsidR="00AE2798" w:rsidRPr="00FE002E" w:rsidRDefault="00AE2798" w:rsidP="00FE0FF1">
            <w:pPr>
              <w:pStyle w:val="BodyText1"/>
              <w:rPr>
                <w:rFonts w:ascii="Times New Roman" w:hAnsi="Times New Roman"/>
                <w:bCs/>
              </w:rPr>
            </w:pPr>
            <w:r>
              <w:rPr>
                <w:rFonts w:ascii="Times New Roman" w:hAnsi="Times New Roman"/>
                <w:bCs/>
              </w:rPr>
              <w:t>{230</w:t>
            </w:r>
            <w:r w:rsidR="00F71081">
              <w:rPr>
                <w:rFonts w:ascii="Times New Roman" w:hAnsi="Times New Roman"/>
                <w:bCs/>
              </w:rPr>
              <w:t>;010}</w:t>
            </w:r>
          </w:p>
        </w:tc>
        <w:tc>
          <w:tcPr>
            <w:tcW w:w="7590" w:type="dxa"/>
            <w:tcBorders>
              <w:bottom w:val="single" w:sz="4" w:space="0" w:color="auto"/>
            </w:tcBorders>
          </w:tcPr>
          <w:p w14:paraId="2F0DA690" w14:textId="77777777" w:rsidR="00AE2798" w:rsidRDefault="00AE2798" w:rsidP="00FE0FF1">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14:paraId="39BBB94E" w14:textId="77777777" w:rsidR="00AE2798" w:rsidRDefault="00AE2798" w:rsidP="00FE0FF1">
            <w:pPr>
              <w:pStyle w:val="BodyText1"/>
              <w:spacing w:line="240" w:lineRule="auto"/>
              <w:rPr>
                <w:rFonts w:ascii="Times New Roman" w:hAnsi="Times New Roman"/>
                <w:bCs/>
              </w:rPr>
            </w:pPr>
          </w:p>
          <w:p w14:paraId="71C0BAC0"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429b(5) of the CRR</w:t>
            </w:r>
          </w:p>
          <w:p w14:paraId="09C95AA7" w14:textId="77777777" w:rsidR="00AE2798" w:rsidRDefault="00AE2798" w:rsidP="00FE0FF1">
            <w:pPr>
              <w:pStyle w:val="BodyText1"/>
              <w:spacing w:line="240" w:lineRule="auto"/>
              <w:rPr>
                <w:rFonts w:ascii="Times New Roman" w:hAnsi="Times New Roman"/>
                <w:bCs/>
              </w:rPr>
            </w:pPr>
          </w:p>
          <w:p w14:paraId="0CA778BC" w14:textId="77777777" w:rsidR="00AE2798" w:rsidRDefault="00AE2798" w:rsidP="00FE0FF1">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14:paraId="0FCF8364" w14:textId="77777777" w:rsidR="00AE2798" w:rsidRPr="0084012A" w:rsidRDefault="00AE2798" w:rsidP="00FE0FF1">
            <w:pPr>
              <w:pStyle w:val="BodyText1"/>
              <w:spacing w:line="240" w:lineRule="auto"/>
              <w:rPr>
                <w:rFonts w:ascii="Times New Roman" w:hAnsi="Times New Roman"/>
                <w:bCs/>
              </w:rPr>
            </w:pPr>
          </w:p>
        </w:tc>
      </w:tr>
      <w:tr w:rsidR="00AE2798" w:rsidRPr="00FE002E" w14:paraId="6517B40D" w14:textId="77777777" w:rsidTr="00FE0FF1">
        <w:trPr>
          <w:trHeight w:val="304"/>
        </w:trPr>
        <w:tc>
          <w:tcPr>
            <w:tcW w:w="1418" w:type="dxa"/>
            <w:tcBorders>
              <w:bottom w:val="single" w:sz="4" w:space="0" w:color="auto"/>
            </w:tcBorders>
          </w:tcPr>
          <w:p w14:paraId="6A82E263" w14:textId="77777777" w:rsidR="00AE2798" w:rsidRPr="00FE002E" w:rsidRDefault="00AE2798" w:rsidP="00FE0FF1">
            <w:pPr>
              <w:pStyle w:val="BodyText1"/>
              <w:rPr>
                <w:rFonts w:ascii="Times New Roman" w:hAnsi="Times New Roman"/>
                <w:bCs/>
              </w:rPr>
            </w:pPr>
            <w:r>
              <w:rPr>
                <w:rFonts w:ascii="Times New Roman" w:hAnsi="Times New Roman"/>
                <w:bCs/>
              </w:rPr>
              <w:t>{240</w:t>
            </w:r>
            <w:r w:rsidR="00F71081">
              <w:rPr>
                <w:rFonts w:ascii="Times New Roman" w:hAnsi="Times New Roman"/>
                <w:bCs/>
              </w:rPr>
              <w:t>;010}</w:t>
            </w:r>
          </w:p>
        </w:tc>
        <w:tc>
          <w:tcPr>
            <w:tcW w:w="7590" w:type="dxa"/>
            <w:tcBorders>
              <w:bottom w:val="single" w:sz="4" w:space="0" w:color="auto"/>
            </w:tcBorders>
          </w:tcPr>
          <w:p w14:paraId="3A33D1E6" w14:textId="77777777"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721469">
              <w:rPr>
                <w:rFonts w:ascii="Times New Roman" w:hAnsi="Times New Roman"/>
                <w:b/>
                <w:bCs/>
              </w:rPr>
              <w:t>Fiduciary assets</w:t>
            </w:r>
          </w:p>
          <w:p w14:paraId="7108278A" w14:textId="77777777" w:rsidR="00AE2798" w:rsidRDefault="00AE2798" w:rsidP="00FE0FF1">
            <w:pPr>
              <w:pStyle w:val="BodyText1"/>
              <w:spacing w:line="240" w:lineRule="auto"/>
              <w:rPr>
                <w:rFonts w:ascii="Times New Roman" w:hAnsi="Times New Roman"/>
                <w:bCs/>
              </w:rPr>
            </w:pPr>
          </w:p>
          <w:p w14:paraId="60E1C1CE"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 429(13) of the CRR</w:t>
            </w:r>
          </w:p>
          <w:p w14:paraId="4FD4F299" w14:textId="77777777" w:rsidR="00AE2798" w:rsidRDefault="00AE2798" w:rsidP="00FE0FF1">
            <w:pPr>
              <w:pStyle w:val="BodyText1"/>
              <w:spacing w:line="240" w:lineRule="auto"/>
              <w:rPr>
                <w:rFonts w:ascii="Times New Roman" w:hAnsi="Times New Roman"/>
                <w:bCs/>
              </w:rPr>
            </w:pPr>
          </w:p>
          <w:p w14:paraId="376BAD9A" w14:textId="77777777"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that meet the IAS 39 criteria for derecognition and, where applicable, IFRS 10 for deconsolidation</w:t>
            </w:r>
            <w:r>
              <w:rPr>
                <w:rFonts w:ascii="Times New Roman" w:hAnsi="Times New Roman"/>
                <w:bCs/>
              </w:rPr>
              <w:t>,</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(13</w:t>
            </w:r>
            <w:r w:rsidRPr="00FE002E">
              <w:rPr>
                <w:rFonts w:ascii="Times New Roman" w:hAnsi="Times New Roman"/>
                <w:bCs/>
              </w:rPr>
              <w:t>) of the CRR</w:t>
            </w:r>
            <w:r>
              <w:rPr>
                <w:rFonts w:ascii="Times New Roman" w:hAnsi="Times New Roman"/>
                <w:bCs/>
              </w:rPr>
              <w:t>,</w:t>
            </w:r>
            <w:r w:rsidRPr="00FE002E">
              <w:rPr>
                <w:rFonts w:ascii="Times New Roman" w:hAnsi="Times New Roman"/>
                <w:bCs/>
              </w:rPr>
              <w:t xml:space="preserve"> assuming no accounting netting or </w:t>
            </w:r>
            <w:r w:rsidR="00E91D94">
              <w:rPr>
                <w:rFonts w:ascii="Times New Roman" w:hAnsi="Times New Roman"/>
                <w:bCs/>
              </w:rPr>
              <w:t xml:space="preserve"> other CRM</w:t>
            </w:r>
            <w:r w:rsidRPr="00FE002E">
              <w:rPr>
                <w:rFonts w:ascii="Times New Roman" w:hAnsi="Times New Roman"/>
                <w:bCs/>
              </w:rPr>
              <w:t xml:space="preserve"> effects (i.e. </w:t>
            </w:r>
            <w:r w:rsidR="00E91D94">
              <w:rPr>
                <w:rFonts w:ascii="Times New Roman" w:hAnsi="Times New Roman"/>
                <w:bCs/>
              </w:rPr>
              <w:t>any</w:t>
            </w:r>
            <w:r w:rsidRPr="00FE002E">
              <w:rPr>
                <w:rFonts w:ascii="Times New Roman" w:hAnsi="Times New Roman"/>
                <w:bCs/>
              </w:rPr>
              <w:t xml:space="preserve"> effects of accounting netting or </w:t>
            </w:r>
            <w:r w:rsidR="00E91D94">
              <w:rPr>
                <w:rFonts w:ascii="Times New Roman" w:hAnsi="Times New Roman"/>
                <w:bCs/>
              </w:rPr>
              <w:t>CRM that have affected the accounting value shall be reversed</w:t>
            </w:r>
            <w:r w:rsidRPr="00FE002E">
              <w:rPr>
                <w:rFonts w:ascii="Times New Roman" w:hAnsi="Times New Roman"/>
                <w:bCs/>
              </w:rPr>
              <w:t>).</w:t>
            </w:r>
          </w:p>
          <w:p w14:paraId="38EFB481" w14:textId="77777777" w:rsidR="00AE2798" w:rsidRDefault="00AE2798" w:rsidP="00FE0FF1">
            <w:pPr>
              <w:pStyle w:val="BodyText1"/>
              <w:spacing w:line="240" w:lineRule="auto"/>
              <w:rPr>
                <w:rFonts w:ascii="Times New Roman" w:hAnsi="Times New Roman"/>
                <w:bCs/>
              </w:rPr>
            </w:pPr>
          </w:p>
          <w:p w14:paraId="5EEC7E3F" w14:textId="77777777"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31B4185F" w14:textId="77777777" w:rsidR="00AE2798" w:rsidRPr="0084012A" w:rsidRDefault="00AE2798" w:rsidP="00FE0FF1">
            <w:pPr>
              <w:pStyle w:val="BodyText1"/>
              <w:spacing w:line="240" w:lineRule="auto"/>
              <w:rPr>
                <w:rFonts w:ascii="Times New Roman" w:hAnsi="Times New Roman"/>
                <w:bCs/>
              </w:rPr>
            </w:pPr>
          </w:p>
        </w:tc>
      </w:tr>
      <w:tr w:rsidR="00AE2798" w:rsidRPr="00FE002E" w14:paraId="084F5299" w14:textId="77777777" w:rsidTr="00FE0FF1">
        <w:trPr>
          <w:trHeight w:val="304"/>
        </w:trPr>
        <w:tc>
          <w:tcPr>
            <w:tcW w:w="1418" w:type="dxa"/>
            <w:tcBorders>
              <w:bottom w:val="single" w:sz="4" w:space="0" w:color="auto"/>
            </w:tcBorders>
          </w:tcPr>
          <w:p w14:paraId="596331C2" w14:textId="77777777" w:rsidR="00AE2798" w:rsidRPr="00FE002E" w:rsidRDefault="00AE2798" w:rsidP="00FE0FF1">
            <w:pPr>
              <w:pStyle w:val="BodyText1"/>
              <w:rPr>
                <w:rFonts w:ascii="Times New Roman" w:hAnsi="Times New Roman"/>
                <w:bCs/>
              </w:rPr>
            </w:pPr>
            <w:r>
              <w:rPr>
                <w:rFonts w:ascii="Times New Roman" w:hAnsi="Times New Roman"/>
                <w:bCs/>
              </w:rPr>
              <w:t>{250</w:t>
            </w:r>
            <w:r w:rsidR="00F71081">
              <w:rPr>
                <w:rFonts w:ascii="Times New Roman" w:hAnsi="Times New Roman"/>
                <w:bCs/>
              </w:rPr>
              <w:t>;010}</w:t>
            </w:r>
          </w:p>
        </w:tc>
        <w:tc>
          <w:tcPr>
            <w:tcW w:w="7590" w:type="dxa"/>
            <w:tcBorders>
              <w:bottom w:val="single" w:sz="4" w:space="0" w:color="auto"/>
            </w:tcBorders>
          </w:tcPr>
          <w:p w14:paraId="4D78D3EA" w14:textId="77777777"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E052C6">
              <w:rPr>
                <w:rFonts w:ascii="Times New Roman" w:hAnsi="Times New Roman"/>
                <w:b/>
                <w:bCs/>
              </w:rPr>
              <w:t>I</w:t>
            </w:r>
            <w:r w:rsidR="00AE2798" w:rsidRPr="00721469">
              <w:rPr>
                <w:rFonts w:ascii="Times New Roman" w:hAnsi="Times New Roman"/>
                <w:b/>
                <w:bCs/>
              </w:rPr>
              <w:t>ntragroup exposures (solo basis)</w:t>
            </w:r>
            <w:r w:rsidR="00E61562" w:rsidRPr="00E61562">
              <w:rPr>
                <w:rFonts w:ascii="Times New Roman" w:hAnsi="Times New Roman"/>
                <w:b/>
                <w:bCs/>
              </w:rPr>
              <w:t xml:space="preserve"> </w:t>
            </w:r>
            <w:r w:rsidR="00E052C6">
              <w:rPr>
                <w:rFonts w:ascii="Times New Roman" w:hAnsi="Times New Roman"/>
                <w:b/>
                <w:bCs/>
              </w:rPr>
              <w:t xml:space="preserve">exempted </w:t>
            </w:r>
            <w:r w:rsidR="00D85101">
              <w:rPr>
                <w:rFonts w:ascii="Times New Roman" w:hAnsi="Times New Roman"/>
                <w:b/>
                <w:bCs/>
              </w:rPr>
              <w:t>in accordance with</w:t>
            </w:r>
            <w:r w:rsidR="00E61562" w:rsidRPr="00E61562">
              <w:rPr>
                <w:rFonts w:ascii="Times New Roman" w:hAnsi="Times New Roman"/>
                <w:b/>
                <w:bCs/>
              </w:rPr>
              <w:t xml:space="preserve"> </w:t>
            </w:r>
            <w:r w:rsidR="006D3F98">
              <w:rPr>
                <w:rFonts w:ascii="Times New Roman" w:hAnsi="Times New Roman"/>
                <w:b/>
                <w:bCs/>
              </w:rPr>
              <w:t>Article</w:t>
            </w:r>
            <w:r w:rsidR="00E61562" w:rsidRPr="00E61562">
              <w:rPr>
                <w:rFonts w:ascii="Times New Roman" w:hAnsi="Times New Roman"/>
                <w:b/>
                <w:bCs/>
              </w:rPr>
              <w:t xml:space="preserve"> 429(7)</w:t>
            </w:r>
            <w:r w:rsidR="006D3F98">
              <w:rPr>
                <w:rFonts w:ascii="Times New Roman" w:hAnsi="Times New Roman"/>
                <w:b/>
                <w:bCs/>
              </w:rPr>
              <w:t xml:space="preserve"> of the CRR</w:t>
            </w:r>
          </w:p>
          <w:p w14:paraId="2F669C30" w14:textId="77777777" w:rsidR="00AE2798" w:rsidRDefault="00AE2798" w:rsidP="00FE0FF1">
            <w:pPr>
              <w:pStyle w:val="BodyText1"/>
              <w:spacing w:line="240" w:lineRule="auto"/>
              <w:rPr>
                <w:rFonts w:ascii="Times New Roman" w:hAnsi="Times New Roman"/>
                <w:bCs/>
              </w:rPr>
            </w:pPr>
          </w:p>
          <w:p w14:paraId="0E82B1A9" w14:textId="77777777" w:rsidR="00AE2798" w:rsidRDefault="00AE2798" w:rsidP="00FE0FF1">
            <w:pPr>
              <w:pStyle w:val="BodyText1"/>
              <w:spacing w:line="240" w:lineRule="auto"/>
              <w:rPr>
                <w:rFonts w:ascii="Times New Roman" w:hAnsi="Times New Roman"/>
                <w:bCs/>
              </w:rPr>
            </w:pPr>
            <w:r>
              <w:rPr>
                <w:rFonts w:ascii="Times New Roman" w:hAnsi="Times New Roman"/>
                <w:bCs/>
              </w:rPr>
              <w:t>Articles 429(7)</w:t>
            </w:r>
            <w:r w:rsidR="006D3F98">
              <w:rPr>
                <w:rFonts w:ascii="Times New Roman" w:hAnsi="Times New Roman"/>
                <w:bCs/>
              </w:rPr>
              <w:t xml:space="preserve"> and</w:t>
            </w:r>
            <w:r>
              <w:rPr>
                <w:rFonts w:ascii="Times New Roman" w:hAnsi="Times New Roman"/>
                <w:bCs/>
              </w:rPr>
              <w:t xml:space="preserve"> 113(6) of the CRR</w:t>
            </w:r>
          </w:p>
          <w:p w14:paraId="46E65A2A" w14:textId="77777777" w:rsidR="00AE2798" w:rsidRDefault="00AE2798" w:rsidP="00FE0FF1">
            <w:pPr>
              <w:pStyle w:val="BodyText1"/>
              <w:spacing w:line="240" w:lineRule="auto"/>
              <w:rPr>
                <w:rFonts w:ascii="Times New Roman" w:hAnsi="Times New Roman"/>
                <w:bCs/>
              </w:rPr>
            </w:pPr>
          </w:p>
          <w:p w14:paraId="0E1DD8D3" w14:textId="77777777" w:rsidR="00AE2798" w:rsidRDefault="00AE2798" w:rsidP="00FE0FF1">
            <w:pPr>
              <w:pStyle w:val="BodyText1"/>
              <w:spacing w:line="240" w:lineRule="auto"/>
              <w:rPr>
                <w:rFonts w:ascii="Times New Roman" w:hAnsi="Times New Roman"/>
                <w:bCs/>
              </w:rPr>
            </w:pPr>
            <w:r>
              <w:rPr>
                <w:rFonts w:ascii="Times New Roman" w:hAnsi="Times New Roman"/>
                <w:bCs/>
              </w:rPr>
              <w:t>Exposures that have not been consolidated on the applicable level of consolidation, that can benefit from the treatment laid down in Article 113(6) of the CRR, provided that all the conditions set out in points (a) to (e) of Article 113(6) of the CRR are met and where the competent authorities have given their approval.</w:t>
            </w:r>
          </w:p>
          <w:p w14:paraId="2A13C8C8" w14:textId="77777777" w:rsidR="00AE2798" w:rsidRDefault="00AE2798" w:rsidP="00FE0FF1">
            <w:pPr>
              <w:pStyle w:val="BodyText1"/>
              <w:spacing w:line="240" w:lineRule="auto"/>
              <w:rPr>
                <w:rFonts w:ascii="Times New Roman" w:hAnsi="Times New Roman"/>
                <w:bCs/>
              </w:rPr>
            </w:pPr>
          </w:p>
          <w:p w14:paraId="540A67FD" w14:textId="77777777"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14:paraId="2E442BC1" w14:textId="77777777" w:rsidR="00AE2798" w:rsidRPr="0084012A" w:rsidRDefault="00AE2798" w:rsidP="00FE0FF1">
            <w:pPr>
              <w:pStyle w:val="BodyText1"/>
              <w:spacing w:line="240" w:lineRule="auto"/>
              <w:rPr>
                <w:rFonts w:ascii="Times New Roman" w:hAnsi="Times New Roman"/>
                <w:bCs/>
              </w:rPr>
            </w:pPr>
          </w:p>
        </w:tc>
      </w:tr>
      <w:tr w:rsidR="004A1A27" w:rsidRPr="00FE002E" w14:paraId="0163F7C8" w14:textId="77777777" w:rsidTr="00FE0FF1">
        <w:trPr>
          <w:trHeight w:val="304"/>
        </w:trPr>
        <w:tc>
          <w:tcPr>
            <w:tcW w:w="1418" w:type="dxa"/>
            <w:tcBorders>
              <w:bottom w:val="single" w:sz="4" w:space="0" w:color="auto"/>
            </w:tcBorders>
          </w:tcPr>
          <w:p w14:paraId="662075FF" w14:textId="77777777" w:rsidR="004A1A27" w:rsidRDefault="004A1A27" w:rsidP="00FE0FF1">
            <w:pPr>
              <w:pStyle w:val="BodyText1"/>
              <w:rPr>
                <w:rFonts w:ascii="Times New Roman" w:hAnsi="Times New Roman"/>
                <w:bCs/>
              </w:rPr>
            </w:pPr>
            <w:r>
              <w:rPr>
                <w:rFonts w:ascii="Times New Roman" w:hAnsi="Times New Roman"/>
                <w:bCs/>
              </w:rPr>
              <w:lastRenderedPageBreak/>
              <w:t>{260</w:t>
            </w:r>
            <w:r w:rsidR="00F71081">
              <w:rPr>
                <w:rFonts w:ascii="Times New Roman" w:hAnsi="Times New Roman"/>
                <w:bCs/>
              </w:rPr>
              <w:t>;010}</w:t>
            </w:r>
          </w:p>
        </w:tc>
        <w:tc>
          <w:tcPr>
            <w:tcW w:w="7590" w:type="dxa"/>
            <w:tcBorders>
              <w:bottom w:val="single" w:sz="4" w:space="0" w:color="auto"/>
            </w:tcBorders>
          </w:tcPr>
          <w:p w14:paraId="065B9D3E" w14:textId="77777777" w:rsidR="004A1A27" w:rsidRDefault="00422C76" w:rsidP="003113EE">
            <w:pPr>
              <w:pStyle w:val="BodyText1"/>
              <w:spacing w:line="240" w:lineRule="auto"/>
              <w:rPr>
                <w:rFonts w:ascii="Times New Roman" w:hAnsi="Times New Roman"/>
                <w:bCs/>
              </w:rPr>
            </w:pPr>
            <w:r>
              <w:rPr>
                <w:rFonts w:ascii="Times New Roman" w:hAnsi="Times New Roman"/>
                <w:b/>
                <w:bCs/>
              </w:rPr>
              <w:t xml:space="preserve">(-) </w:t>
            </w:r>
            <w:r w:rsidR="004A1A27">
              <w:rPr>
                <w:rFonts w:ascii="Times New Roman" w:hAnsi="Times New Roman"/>
                <w:b/>
                <w:bCs/>
              </w:rPr>
              <w:t xml:space="preserve">Exposures exempted </w:t>
            </w:r>
            <w:r w:rsidR="00D85101">
              <w:rPr>
                <w:rFonts w:ascii="Times New Roman" w:hAnsi="Times New Roman"/>
                <w:b/>
                <w:bCs/>
              </w:rPr>
              <w:t>in accordance with</w:t>
            </w:r>
            <w:r w:rsidR="004A1A27">
              <w:rPr>
                <w:rFonts w:ascii="Times New Roman" w:hAnsi="Times New Roman"/>
                <w:b/>
                <w:bCs/>
              </w:rPr>
              <w:t xml:space="preserve"> </w:t>
            </w:r>
            <w:r w:rsidR="003F598C">
              <w:rPr>
                <w:rFonts w:ascii="Times New Roman" w:hAnsi="Times New Roman"/>
                <w:b/>
                <w:bCs/>
              </w:rPr>
              <w:t xml:space="preserve">Article </w:t>
            </w:r>
            <w:r w:rsidR="003418AD">
              <w:rPr>
                <w:rFonts w:ascii="Times New Roman" w:hAnsi="Times New Roman"/>
                <w:b/>
                <w:bCs/>
              </w:rPr>
              <w:t>429(14)</w:t>
            </w:r>
            <w:r w:rsidR="003F598C">
              <w:rPr>
                <w:rFonts w:ascii="Times New Roman" w:hAnsi="Times New Roman"/>
                <w:b/>
                <w:bCs/>
              </w:rPr>
              <w:t xml:space="preserve"> of the CRR</w:t>
            </w:r>
          </w:p>
          <w:p w14:paraId="03AC12B1" w14:textId="77777777" w:rsidR="004A1A27" w:rsidRDefault="004A1A27" w:rsidP="003113EE">
            <w:pPr>
              <w:pStyle w:val="BodyText1"/>
              <w:spacing w:line="240" w:lineRule="auto"/>
              <w:rPr>
                <w:rFonts w:ascii="Times New Roman" w:hAnsi="Times New Roman"/>
                <w:bCs/>
              </w:rPr>
            </w:pPr>
          </w:p>
          <w:p w14:paraId="7B55C87E" w14:textId="77777777" w:rsidR="004A1A27" w:rsidRDefault="004A1A27" w:rsidP="003113EE">
            <w:pPr>
              <w:pStyle w:val="BodyText1"/>
              <w:spacing w:line="240" w:lineRule="auto"/>
              <w:rPr>
                <w:rFonts w:ascii="Times New Roman" w:hAnsi="Times New Roman"/>
                <w:bCs/>
              </w:rPr>
            </w:pPr>
            <w:r>
              <w:rPr>
                <w:rFonts w:ascii="Times New Roman" w:hAnsi="Times New Roman"/>
                <w:bCs/>
              </w:rPr>
              <w:t>Article 429(</w:t>
            </w:r>
            <w:r w:rsidR="003418AD">
              <w:rPr>
                <w:rFonts w:ascii="Times New Roman" w:hAnsi="Times New Roman"/>
                <w:bCs/>
              </w:rPr>
              <w:t>14</w:t>
            </w:r>
            <w:r>
              <w:rPr>
                <w:rFonts w:ascii="Times New Roman" w:hAnsi="Times New Roman"/>
                <w:bCs/>
              </w:rPr>
              <w:t>) of the CRR</w:t>
            </w:r>
          </w:p>
          <w:p w14:paraId="24F992D2" w14:textId="77777777" w:rsidR="004A1A27" w:rsidRDefault="004A1A27" w:rsidP="003113EE">
            <w:pPr>
              <w:pStyle w:val="BodyText1"/>
              <w:spacing w:line="240" w:lineRule="auto"/>
              <w:rPr>
                <w:rFonts w:ascii="Times New Roman" w:hAnsi="Times New Roman"/>
                <w:bCs/>
              </w:rPr>
            </w:pPr>
          </w:p>
          <w:p w14:paraId="15823E4F" w14:textId="77777777" w:rsidR="004A1A27" w:rsidRDefault="004A1A27" w:rsidP="003113EE">
            <w:pPr>
              <w:pStyle w:val="BodyText1"/>
              <w:spacing w:line="240" w:lineRule="auto"/>
              <w:rPr>
                <w:rFonts w:ascii="Times New Roman" w:hAnsi="Times New Roman"/>
                <w:bCs/>
              </w:rPr>
            </w:pPr>
            <w:r>
              <w:rPr>
                <w:rFonts w:ascii="Times New Roman" w:hAnsi="Times New Roman"/>
                <w:bCs/>
              </w:rPr>
              <w:t xml:space="preserve">Exposures </w:t>
            </w:r>
            <w:r w:rsidR="003418AD">
              <w:rPr>
                <w:rFonts w:ascii="Times New Roman" w:hAnsi="Times New Roman"/>
                <w:bCs/>
              </w:rPr>
              <w:t xml:space="preserve">exempted </w:t>
            </w:r>
            <w:r w:rsidR="00D85101">
              <w:rPr>
                <w:rFonts w:ascii="Times New Roman" w:hAnsi="Times New Roman"/>
                <w:bCs/>
              </w:rPr>
              <w:t>in accordance with</w:t>
            </w:r>
            <w:r w:rsidR="003418AD">
              <w:rPr>
                <w:rFonts w:ascii="Times New Roman" w:hAnsi="Times New Roman"/>
                <w:bCs/>
              </w:rPr>
              <w:t xml:space="preserve"> 429(14) of the CRR subject to the therein stated conditions being met</w:t>
            </w:r>
            <w:r w:rsidR="00AB2BDD">
              <w:rPr>
                <w:rFonts w:ascii="Times New Roman" w:hAnsi="Times New Roman"/>
                <w:bCs/>
              </w:rPr>
              <w:t xml:space="preserve"> and where the competent authorities have given their approval.</w:t>
            </w:r>
          </w:p>
          <w:p w14:paraId="409D2322" w14:textId="77777777" w:rsidR="004A1A27" w:rsidRDefault="004A1A27" w:rsidP="003113EE">
            <w:pPr>
              <w:pStyle w:val="BodyText1"/>
              <w:spacing w:line="240" w:lineRule="auto"/>
              <w:rPr>
                <w:rFonts w:ascii="Times New Roman" w:hAnsi="Times New Roman"/>
                <w:bCs/>
              </w:rPr>
            </w:pPr>
          </w:p>
          <w:p w14:paraId="67599F4C" w14:textId="77777777" w:rsidR="004A1A27" w:rsidRDefault="004A1A27" w:rsidP="003113EE">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14:paraId="74411F8A" w14:textId="77777777" w:rsidR="004A1A27" w:rsidRDefault="004A1A27" w:rsidP="00FE0FF1">
            <w:pPr>
              <w:pStyle w:val="BodyText1"/>
              <w:spacing w:line="240" w:lineRule="auto"/>
              <w:rPr>
                <w:rFonts w:ascii="Times New Roman" w:hAnsi="Times New Roman"/>
                <w:b/>
                <w:bCs/>
              </w:rPr>
            </w:pPr>
          </w:p>
        </w:tc>
      </w:tr>
      <w:tr w:rsidR="009264ED" w:rsidRPr="00FE002E" w14:paraId="15579C7D" w14:textId="77777777" w:rsidTr="00FE0FF1">
        <w:trPr>
          <w:trHeight w:val="304"/>
        </w:trPr>
        <w:tc>
          <w:tcPr>
            <w:tcW w:w="1418" w:type="dxa"/>
            <w:tcBorders>
              <w:bottom w:val="single" w:sz="4" w:space="0" w:color="auto"/>
            </w:tcBorders>
          </w:tcPr>
          <w:p w14:paraId="732576DD" w14:textId="77777777"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27</w:t>
            </w:r>
            <w:r w:rsidRPr="00FE002E">
              <w:rPr>
                <w:rFonts w:ascii="Times New Roman" w:hAnsi="Times New Roman"/>
                <w:bCs/>
              </w:rPr>
              <w:t>0</w:t>
            </w:r>
            <w:r w:rsidR="00F71081">
              <w:rPr>
                <w:rFonts w:ascii="Times New Roman" w:hAnsi="Times New Roman"/>
                <w:bCs/>
              </w:rPr>
              <w:t>;010}</w:t>
            </w:r>
          </w:p>
          <w:p w14:paraId="7F4DF9DD" w14:textId="77777777" w:rsidR="009264ED" w:rsidRDefault="009264ED" w:rsidP="00FE0FF1">
            <w:pPr>
              <w:pStyle w:val="BodyText1"/>
              <w:rPr>
                <w:rFonts w:ascii="Times New Roman" w:hAnsi="Times New Roman"/>
                <w:bCs/>
              </w:rPr>
            </w:pPr>
          </w:p>
        </w:tc>
        <w:tc>
          <w:tcPr>
            <w:tcW w:w="7590" w:type="dxa"/>
            <w:tcBorders>
              <w:bottom w:val="single" w:sz="4" w:space="0" w:color="auto"/>
            </w:tcBorders>
          </w:tcPr>
          <w:p w14:paraId="6D778925" w14:textId="77777777" w:rsidR="009264ED" w:rsidRPr="00FE002E" w:rsidRDefault="009264ED" w:rsidP="009264ED">
            <w:pPr>
              <w:pStyle w:val="BodyText1"/>
              <w:spacing w:line="240" w:lineRule="auto"/>
              <w:rPr>
                <w:rFonts w:ascii="Times New Roman" w:hAnsi="Times New Roman"/>
              </w:rPr>
            </w:pPr>
            <w:r>
              <w:rPr>
                <w:rFonts w:ascii="Times New Roman" w:hAnsi="Times New Roman"/>
                <w:b/>
                <w:bCs/>
              </w:rPr>
              <w:t>(-) Asset amount deducted</w:t>
            </w:r>
            <w:r w:rsidRPr="00FE002E">
              <w:rPr>
                <w:rFonts w:ascii="Times New Roman" w:hAnsi="Times New Roman"/>
                <w:b/>
                <w:bCs/>
              </w:rPr>
              <w:t xml:space="preserve"> - Tier 1</w:t>
            </w:r>
            <w:r w:rsidR="00CC11CA">
              <w:rPr>
                <w:rFonts w:ascii="Times New Roman" w:hAnsi="Times New Roman"/>
                <w:b/>
                <w:bCs/>
              </w:rPr>
              <w:t xml:space="preserve"> capital</w:t>
            </w:r>
            <w:r w:rsidRPr="00FE002E">
              <w:rPr>
                <w:rFonts w:ascii="Times New Roman" w:hAnsi="Times New Roman"/>
                <w:b/>
                <w:bCs/>
              </w:rPr>
              <w:t xml:space="preserve">  - fully phased-in definition</w:t>
            </w:r>
          </w:p>
          <w:p w14:paraId="1DD54602" w14:textId="77777777" w:rsidR="009264ED" w:rsidRPr="00FE002E" w:rsidRDefault="009264ED" w:rsidP="009264ED">
            <w:pPr>
              <w:pStyle w:val="BodyText1"/>
              <w:spacing w:line="240" w:lineRule="auto"/>
              <w:rPr>
                <w:rFonts w:ascii="Times New Roman" w:hAnsi="Times New Roman"/>
              </w:rPr>
            </w:pPr>
          </w:p>
          <w:p w14:paraId="19EB6E0E" w14:textId="77777777" w:rsidR="009264ED" w:rsidRPr="00FE002E" w:rsidRDefault="009264ED" w:rsidP="009264ED">
            <w:pPr>
              <w:pStyle w:val="BodyText1"/>
              <w:spacing w:line="240" w:lineRule="auto"/>
              <w:rPr>
                <w:rFonts w:ascii="Times New Roman" w:hAnsi="Times New Roman"/>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w:t>
            </w:r>
            <w:r w:rsidR="00F2347A">
              <w:rPr>
                <w:rFonts w:ascii="Times New Roman" w:hAnsi="Times New Roman"/>
                <w:bCs/>
              </w:rPr>
              <w:t>and 499(1)(a</w:t>
            </w:r>
            <w:r w:rsidR="00F2347A" w:rsidRPr="00FE002E">
              <w:rPr>
                <w:rFonts w:ascii="Times New Roman" w:hAnsi="Times New Roman"/>
                <w:bCs/>
              </w:rPr>
              <w:t>)</w:t>
            </w:r>
            <w:r w:rsidR="00F2347A">
              <w:rPr>
                <w:rFonts w:ascii="Times New Roman" w:hAnsi="Times New Roman"/>
                <w:bCs/>
              </w:rPr>
              <w:t xml:space="preserve"> </w:t>
            </w:r>
            <w:r w:rsidRPr="00FE002E">
              <w:rPr>
                <w:rFonts w:ascii="Times New Roman" w:hAnsi="Times New Roman"/>
                <w:bCs/>
              </w:rPr>
              <w:t>of the CRR</w:t>
            </w:r>
          </w:p>
          <w:p w14:paraId="77E9D2D1" w14:textId="77777777" w:rsidR="009264ED" w:rsidRPr="00FE002E" w:rsidRDefault="009264ED" w:rsidP="009264ED">
            <w:pPr>
              <w:pStyle w:val="BodyText1"/>
              <w:spacing w:line="240" w:lineRule="auto"/>
              <w:rPr>
                <w:rFonts w:ascii="Times New Roman" w:hAnsi="Times New Roman"/>
              </w:rPr>
            </w:pPr>
          </w:p>
          <w:p w14:paraId="6049A3EB" w14:textId="77777777"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target the value of an asset and which are</w:t>
            </w:r>
            <w:r w:rsidRPr="00FE002E">
              <w:rPr>
                <w:rFonts w:ascii="Times New Roman" w:hAnsi="Times New Roman"/>
                <w:bCs/>
              </w:rPr>
              <w:t xml:space="preserve"> required by</w:t>
            </w:r>
            <w:r>
              <w:rPr>
                <w:rFonts w:ascii="Times New Roman" w:hAnsi="Times New Roman"/>
                <w:bCs/>
              </w:rPr>
              <w:t>:</w:t>
            </w:r>
          </w:p>
          <w:p w14:paraId="0422624A" w14:textId="77777777" w:rsidR="009264ED" w:rsidRDefault="009264ED" w:rsidP="009264ED">
            <w:pPr>
              <w:pStyle w:val="BodyText1"/>
              <w:numPr>
                <w:ilvl w:val="0"/>
                <w:numId w:val="45"/>
              </w:numPr>
              <w:spacing w:line="240" w:lineRule="auto"/>
              <w:rPr>
                <w:rFonts w:ascii="Times New Roman" w:hAnsi="Times New Roman"/>
                <w:bCs/>
              </w:rPr>
            </w:pPr>
            <w:r w:rsidRPr="00FE002E">
              <w:rPr>
                <w:rFonts w:ascii="Times New Roman" w:hAnsi="Times New Roman"/>
                <w:bCs/>
              </w:rPr>
              <w:t>Articles 32 to 35</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 xml:space="preserve">or </w:t>
            </w:r>
          </w:p>
          <w:p w14:paraId="36216449" w14:textId="77777777" w:rsidR="009264ED" w:rsidRDefault="009264ED" w:rsidP="009264ED">
            <w:pPr>
              <w:pStyle w:val="BodyText1"/>
              <w:numPr>
                <w:ilvl w:val="0"/>
                <w:numId w:val="45"/>
              </w:numPr>
              <w:spacing w:line="240" w:lineRule="auto"/>
              <w:rPr>
                <w:rFonts w:ascii="Times New Roman" w:hAnsi="Times New Roman"/>
                <w:bCs/>
              </w:rPr>
            </w:pPr>
            <w:r>
              <w:rPr>
                <w:rFonts w:ascii="Times New Roman" w:hAnsi="Times New Roman"/>
                <w:bCs/>
              </w:rPr>
              <w:t>A</w:t>
            </w:r>
            <w:r w:rsidRPr="00FE002E">
              <w:rPr>
                <w:rFonts w:ascii="Times New Roman" w:hAnsi="Times New Roman"/>
                <w:bCs/>
              </w:rPr>
              <w:t>rticles 36 to 47</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or</w:t>
            </w:r>
          </w:p>
          <w:p w14:paraId="3A110F39" w14:textId="77777777" w:rsidR="009264ED" w:rsidRDefault="009264ED" w:rsidP="009264ED">
            <w:pPr>
              <w:pStyle w:val="BodyText1"/>
              <w:numPr>
                <w:ilvl w:val="0"/>
                <w:numId w:val="45"/>
              </w:numPr>
              <w:spacing w:line="240" w:lineRule="auto"/>
              <w:rPr>
                <w:rFonts w:ascii="Times New Roman" w:hAnsi="Times New Roman"/>
                <w:bCs/>
              </w:rPr>
            </w:pPr>
            <w:r w:rsidRPr="00FE002E">
              <w:rPr>
                <w:rFonts w:ascii="Times New Roman" w:hAnsi="Times New Roman"/>
                <w:bCs/>
              </w:rPr>
              <w:t>Articles 56 to 60</w:t>
            </w:r>
            <w:r>
              <w:rPr>
                <w:rFonts w:ascii="Times New Roman" w:hAnsi="Times New Roman"/>
                <w:bCs/>
              </w:rPr>
              <w:t xml:space="preserve"> of the CRR</w:t>
            </w:r>
            <w:r w:rsidR="006D3F98">
              <w:rPr>
                <w:rFonts w:ascii="Times New Roman" w:hAnsi="Times New Roman"/>
                <w:bCs/>
              </w:rPr>
              <w:t>,</w:t>
            </w:r>
          </w:p>
          <w:p w14:paraId="3B81DB38" w14:textId="77777777" w:rsidR="006D3F98" w:rsidRDefault="006D3F98" w:rsidP="002573FC">
            <w:pPr>
              <w:pStyle w:val="BodyText1"/>
              <w:spacing w:line="240" w:lineRule="auto"/>
              <w:rPr>
                <w:rFonts w:ascii="Times New Roman" w:hAnsi="Times New Roman"/>
                <w:bCs/>
              </w:rPr>
            </w:pPr>
            <w:r>
              <w:rPr>
                <w:rFonts w:ascii="Times New Roman" w:hAnsi="Times New Roman"/>
                <w:bCs/>
              </w:rPr>
              <w:t>as applicable.</w:t>
            </w:r>
          </w:p>
          <w:p w14:paraId="7FC3C131" w14:textId="77777777" w:rsidR="009264ED" w:rsidRDefault="009264ED" w:rsidP="009264ED">
            <w:pPr>
              <w:pStyle w:val="BodyText1"/>
              <w:spacing w:line="240" w:lineRule="auto"/>
              <w:rPr>
                <w:rFonts w:ascii="Times New Roman" w:hAnsi="Times New Roman"/>
                <w:bCs/>
              </w:rPr>
            </w:pPr>
          </w:p>
          <w:p w14:paraId="13D76A71" w14:textId="77777777"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w:t>
            </w:r>
            <w:r w:rsidRPr="00FE002E">
              <w:rPr>
                <w:rFonts w:ascii="Times New Roman" w:hAnsi="Times New Roman"/>
                <w:bCs/>
              </w:rPr>
              <w:t xml:space="preserve"> into account the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without taking into account the derogation laid down in Chapters 1 and 2 </w:t>
            </w:r>
            <w:r>
              <w:rPr>
                <w:rFonts w:ascii="Times New Roman" w:hAnsi="Times New Roman"/>
                <w:bCs/>
              </w:rPr>
              <w:t xml:space="preserve">of Title I </w:t>
            </w:r>
            <w:r w:rsidRPr="00FE002E">
              <w:rPr>
                <w:rFonts w:ascii="Times New Roman" w:hAnsi="Times New Roman"/>
                <w:bCs/>
              </w:rPr>
              <w:t xml:space="preserve">of Part Ten of the CRR. To avoid double counting, institutions shall not report adjustments already applied pursuant to Article 111 of the CRR when calculating the exposure value in </w:t>
            </w:r>
            <w:r w:rsidR="002573FC">
              <w:rPr>
                <w:rFonts w:ascii="Times New Roman" w:hAnsi="Times New Roman"/>
                <w:bCs/>
              </w:rPr>
              <w:t xml:space="preserve">{010;010} </w:t>
            </w:r>
            <w:r>
              <w:rPr>
                <w:rFonts w:ascii="Times New Roman" w:hAnsi="Times New Roman"/>
                <w:bCs/>
              </w:rPr>
              <w:t>to</w:t>
            </w:r>
            <w:r w:rsidRPr="00FE002E">
              <w:rPr>
                <w:rFonts w:ascii="Times New Roman" w:hAnsi="Times New Roman"/>
                <w:bCs/>
              </w:rPr>
              <w:t xml:space="preserve"> </w:t>
            </w:r>
            <w:r w:rsidR="002573FC">
              <w:rPr>
                <w:rFonts w:ascii="Times New Roman" w:hAnsi="Times New Roman"/>
                <w:bCs/>
              </w:rPr>
              <w:t>{</w:t>
            </w:r>
            <w:r>
              <w:rPr>
                <w:rFonts w:ascii="Times New Roman" w:hAnsi="Times New Roman"/>
                <w:bCs/>
              </w:rPr>
              <w:t>260</w:t>
            </w:r>
            <w:r w:rsidR="002573FC">
              <w:rPr>
                <w:rFonts w:ascii="Times New Roman" w:hAnsi="Times New Roman"/>
                <w:bCs/>
              </w:rPr>
              <w:t>;010}</w:t>
            </w:r>
            <w:r>
              <w:rPr>
                <w:rFonts w:ascii="Times New Roman" w:hAnsi="Times New Roman"/>
                <w:bCs/>
              </w:rPr>
              <w:t>,</w:t>
            </w:r>
            <w:r>
              <w:t xml:space="preserve"> </w:t>
            </w:r>
            <w:r w:rsidRPr="00AC2CA3">
              <w:rPr>
                <w:rFonts w:ascii="Times New Roman" w:hAnsi="Times New Roman"/>
                <w:bCs/>
              </w:rPr>
              <w:t>nor shall they report any adjustment that does not deduct the value of a specific asset.</w:t>
            </w:r>
          </w:p>
          <w:p w14:paraId="4A1B2B45" w14:textId="77777777" w:rsidR="009264ED" w:rsidRPr="00FE002E" w:rsidRDefault="009264ED" w:rsidP="009264ED">
            <w:pPr>
              <w:pStyle w:val="BodyText1"/>
              <w:spacing w:line="240" w:lineRule="auto"/>
              <w:rPr>
                <w:rFonts w:ascii="Times New Roman" w:hAnsi="Times New Roman"/>
                <w:bCs/>
              </w:rPr>
            </w:pPr>
          </w:p>
          <w:p w14:paraId="0F57D514" w14:textId="77777777"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 xml:space="preserve">s these </w:t>
            </w:r>
            <w:r w:rsidR="00F2347A">
              <w:rPr>
                <w:rFonts w:ascii="Times New Roman" w:hAnsi="Times New Roman"/>
                <w:bCs/>
              </w:rPr>
              <w:t xml:space="preserve">amounts are already deducted from the capital measure, </w:t>
            </w:r>
            <w:r>
              <w:rPr>
                <w:rFonts w:ascii="Times New Roman" w:hAnsi="Times New Roman"/>
                <w:bCs/>
              </w:rPr>
              <w:t>they</w:t>
            </w:r>
            <w:r w:rsidRPr="00FE002E">
              <w:rPr>
                <w:rFonts w:ascii="Times New Roman" w:hAnsi="Times New Roman"/>
                <w:bCs/>
              </w:rPr>
              <w:t xml:space="preserve"> </w:t>
            </w:r>
            <w:r w:rsidR="00F2347A">
              <w:rPr>
                <w:rFonts w:ascii="Times New Roman" w:hAnsi="Times New Roman"/>
                <w:bCs/>
              </w:rPr>
              <w:t xml:space="preserve">reduce the leverage ratio exposure and </w:t>
            </w:r>
            <w:r>
              <w:rPr>
                <w:rFonts w:ascii="Times New Roman" w:hAnsi="Times New Roman"/>
                <w:bCs/>
              </w:rPr>
              <w:t>shall</w:t>
            </w:r>
            <w:r w:rsidRPr="00FE002E">
              <w:rPr>
                <w:rFonts w:ascii="Times New Roman" w:hAnsi="Times New Roman"/>
                <w:bCs/>
              </w:rPr>
              <w:t xml:space="preserve"> be reported as a negative figure.</w:t>
            </w:r>
          </w:p>
          <w:p w14:paraId="37962008" w14:textId="77777777" w:rsidR="009264ED" w:rsidRDefault="009264ED" w:rsidP="003113EE">
            <w:pPr>
              <w:pStyle w:val="BodyText1"/>
              <w:spacing w:line="240" w:lineRule="auto"/>
              <w:rPr>
                <w:rFonts w:ascii="Times New Roman" w:hAnsi="Times New Roman"/>
                <w:b/>
                <w:bCs/>
              </w:rPr>
            </w:pPr>
          </w:p>
        </w:tc>
      </w:tr>
      <w:tr w:rsidR="009264ED" w:rsidRPr="00FE002E" w14:paraId="5BB1B6DD" w14:textId="77777777" w:rsidTr="00FE0FF1">
        <w:trPr>
          <w:trHeight w:val="304"/>
        </w:trPr>
        <w:tc>
          <w:tcPr>
            <w:tcW w:w="1418" w:type="dxa"/>
            <w:tcBorders>
              <w:bottom w:val="single" w:sz="4" w:space="0" w:color="auto"/>
            </w:tcBorders>
          </w:tcPr>
          <w:p w14:paraId="5D1B291F" w14:textId="77777777"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28</w:t>
            </w:r>
            <w:r w:rsidRPr="00FE002E">
              <w:rPr>
                <w:rFonts w:ascii="Times New Roman" w:hAnsi="Times New Roman"/>
                <w:bCs/>
              </w:rPr>
              <w:t>0</w:t>
            </w:r>
            <w:r w:rsidR="00F71081">
              <w:rPr>
                <w:rFonts w:ascii="Times New Roman" w:hAnsi="Times New Roman"/>
                <w:bCs/>
              </w:rPr>
              <w:t>;010}</w:t>
            </w:r>
          </w:p>
          <w:p w14:paraId="76056F90" w14:textId="77777777" w:rsidR="009264ED" w:rsidRDefault="009264ED" w:rsidP="00FE0FF1">
            <w:pPr>
              <w:pStyle w:val="BodyText1"/>
              <w:rPr>
                <w:rFonts w:ascii="Times New Roman" w:hAnsi="Times New Roman"/>
                <w:bCs/>
              </w:rPr>
            </w:pPr>
          </w:p>
        </w:tc>
        <w:tc>
          <w:tcPr>
            <w:tcW w:w="7590" w:type="dxa"/>
            <w:tcBorders>
              <w:bottom w:val="single" w:sz="4" w:space="0" w:color="auto"/>
            </w:tcBorders>
          </w:tcPr>
          <w:p w14:paraId="4995D754" w14:textId="77777777" w:rsidR="009264ED" w:rsidRPr="00FE002E" w:rsidRDefault="009264ED" w:rsidP="009264ED">
            <w:pPr>
              <w:pStyle w:val="BodyText1"/>
              <w:spacing w:line="240" w:lineRule="auto"/>
              <w:rPr>
                <w:rFonts w:ascii="Times New Roman" w:hAnsi="Times New Roman"/>
                <w:bCs/>
              </w:rPr>
            </w:pPr>
            <w:r>
              <w:rPr>
                <w:rFonts w:ascii="Times New Roman" w:hAnsi="Times New Roman"/>
                <w:b/>
                <w:bCs/>
              </w:rPr>
              <w:t>(-) Asset amount deducted</w:t>
            </w:r>
            <w:r w:rsidRPr="00FE002E">
              <w:rPr>
                <w:rFonts w:ascii="Times New Roman" w:hAnsi="Times New Roman"/>
                <w:b/>
                <w:bCs/>
              </w:rPr>
              <w:t xml:space="preserve"> - Tier 1 </w:t>
            </w:r>
            <w:r w:rsidR="00316050">
              <w:rPr>
                <w:rFonts w:ascii="Times New Roman" w:hAnsi="Times New Roman"/>
                <w:b/>
                <w:bCs/>
              </w:rPr>
              <w:t>capital</w:t>
            </w:r>
            <w:r w:rsidRPr="00FE002E">
              <w:rPr>
                <w:rFonts w:ascii="Times New Roman" w:hAnsi="Times New Roman"/>
                <w:b/>
                <w:bCs/>
              </w:rPr>
              <w:t xml:space="preserve"> - transitional definition</w:t>
            </w:r>
          </w:p>
          <w:p w14:paraId="1472A0A3" w14:textId="77777777" w:rsidR="009264ED" w:rsidRPr="00FE002E" w:rsidRDefault="009264ED" w:rsidP="009264ED">
            <w:pPr>
              <w:pStyle w:val="BodyText1"/>
              <w:spacing w:line="240" w:lineRule="auto"/>
              <w:rPr>
                <w:rFonts w:ascii="Times New Roman" w:hAnsi="Times New Roman"/>
                <w:bCs/>
              </w:rPr>
            </w:pPr>
          </w:p>
          <w:p w14:paraId="0C894F01" w14:textId="77777777"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and 499(1)(b) of the CRR</w:t>
            </w:r>
          </w:p>
          <w:p w14:paraId="0AA89F46" w14:textId="77777777" w:rsidR="009264ED" w:rsidRPr="00FE002E" w:rsidRDefault="009264ED" w:rsidP="009264ED">
            <w:pPr>
              <w:pStyle w:val="BodyText1"/>
              <w:spacing w:line="240" w:lineRule="auto"/>
              <w:rPr>
                <w:rFonts w:ascii="Times New Roman" w:hAnsi="Times New Roman"/>
                <w:bCs/>
              </w:rPr>
            </w:pPr>
          </w:p>
          <w:p w14:paraId="01F305F8" w14:textId="77777777"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adjust the value of an asset and which are</w:t>
            </w:r>
            <w:r w:rsidRPr="00FE002E">
              <w:rPr>
                <w:rFonts w:ascii="Times New Roman" w:hAnsi="Times New Roman"/>
                <w:bCs/>
              </w:rPr>
              <w:t xml:space="preserve"> required by</w:t>
            </w:r>
            <w:r>
              <w:rPr>
                <w:rFonts w:ascii="Times New Roman" w:hAnsi="Times New Roman"/>
                <w:bCs/>
              </w:rPr>
              <w:t>:</w:t>
            </w:r>
          </w:p>
          <w:p w14:paraId="63389DC9" w14:textId="77777777" w:rsidR="009264ED" w:rsidRDefault="009264ED" w:rsidP="009264ED">
            <w:pPr>
              <w:pStyle w:val="BodyText1"/>
              <w:numPr>
                <w:ilvl w:val="0"/>
                <w:numId w:val="44"/>
              </w:numPr>
              <w:spacing w:line="240" w:lineRule="auto"/>
              <w:rPr>
                <w:rFonts w:ascii="Times New Roman" w:hAnsi="Times New Roman"/>
                <w:bCs/>
              </w:rPr>
            </w:pPr>
            <w:r w:rsidRPr="00FE002E">
              <w:rPr>
                <w:rFonts w:ascii="Times New Roman" w:hAnsi="Times New Roman"/>
                <w:bCs/>
              </w:rPr>
              <w:t>Articles 32 to 35</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 xml:space="preserve">or </w:t>
            </w:r>
          </w:p>
          <w:p w14:paraId="0E0A05B0" w14:textId="77777777" w:rsidR="009264ED" w:rsidRDefault="009264ED" w:rsidP="009264ED">
            <w:pPr>
              <w:pStyle w:val="BodyText1"/>
              <w:numPr>
                <w:ilvl w:val="0"/>
                <w:numId w:val="44"/>
              </w:numPr>
              <w:spacing w:line="240" w:lineRule="auto"/>
              <w:rPr>
                <w:rFonts w:ascii="Times New Roman" w:hAnsi="Times New Roman"/>
                <w:bCs/>
              </w:rPr>
            </w:pPr>
            <w:r w:rsidRPr="00FE002E">
              <w:rPr>
                <w:rFonts w:ascii="Times New Roman" w:hAnsi="Times New Roman"/>
                <w:bCs/>
              </w:rPr>
              <w:t>Articles 36 to 47</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 xml:space="preserve">or </w:t>
            </w:r>
          </w:p>
          <w:p w14:paraId="3188D701" w14:textId="77777777" w:rsidR="00316050" w:rsidRDefault="009264ED" w:rsidP="009264ED">
            <w:pPr>
              <w:pStyle w:val="BodyText1"/>
              <w:numPr>
                <w:ilvl w:val="0"/>
                <w:numId w:val="44"/>
              </w:numPr>
              <w:spacing w:line="240" w:lineRule="auto"/>
              <w:rPr>
                <w:rFonts w:ascii="Times New Roman" w:hAnsi="Times New Roman"/>
                <w:bCs/>
              </w:rPr>
            </w:pPr>
            <w:r w:rsidRPr="00FE002E">
              <w:rPr>
                <w:rFonts w:ascii="Times New Roman" w:hAnsi="Times New Roman"/>
                <w:bCs/>
              </w:rPr>
              <w:t>Articles 56 to 60</w:t>
            </w:r>
            <w:r>
              <w:rPr>
                <w:rFonts w:ascii="Times New Roman" w:hAnsi="Times New Roman"/>
                <w:bCs/>
              </w:rPr>
              <w:t xml:space="preserve"> of the CRR</w:t>
            </w:r>
            <w:r w:rsidR="00316050">
              <w:rPr>
                <w:rFonts w:ascii="Times New Roman" w:hAnsi="Times New Roman"/>
                <w:bCs/>
              </w:rPr>
              <w:t>'</w:t>
            </w:r>
          </w:p>
          <w:p w14:paraId="69ACFF54" w14:textId="77777777" w:rsidR="009264ED" w:rsidRDefault="00316050" w:rsidP="002573FC">
            <w:pPr>
              <w:pStyle w:val="BodyText1"/>
              <w:spacing w:line="240" w:lineRule="auto"/>
              <w:rPr>
                <w:rFonts w:ascii="Times New Roman" w:hAnsi="Times New Roman"/>
                <w:bCs/>
              </w:rPr>
            </w:pPr>
            <w:r>
              <w:rPr>
                <w:rFonts w:ascii="Times New Roman" w:hAnsi="Times New Roman"/>
                <w:bCs/>
              </w:rPr>
              <w:t>as applicable</w:t>
            </w:r>
            <w:r w:rsidR="009264ED">
              <w:rPr>
                <w:rFonts w:ascii="Times New Roman" w:hAnsi="Times New Roman"/>
                <w:bCs/>
              </w:rPr>
              <w:t>.</w:t>
            </w:r>
          </w:p>
          <w:p w14:paraId="2CCC1BAC" w14:textId="77777777" w:rsidR="009264ED" w:rsidRDefault="009264ED" w:rsidP="009264ED">
            <w:pPr>
              <w:pStyle w:val="BodyText1"/>
              <w:spacing w:line="240" w:lineRule="auto"/>
              <w:rPr>
                <w:rFonts w:ascii="Times New Roman" w:hAnsi="Times New Roman"/>
                <w:bCs/>
              </w:rPr>
            </w:pPr>
          </w:p>
          <w:p w14:paraId="2D4E6D60" w14:textId="77777777"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 into account</w:t>
            </w:r>
            <w:r w:rsidRPr="00FE002E">
              <w:rPr>
                <w:rFonts w:ascii="Times New Roman" w:hAnsi="Times New Roman"/>
                <w:bCs/>
              </w:rPr>
              <w:t xml:space="preserv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in addition to taking into account the derogations laid down in Chapter 1 and 2 </w:t>
            </w:r>
            <w:r>
              <w:rPr>
                <w:rFonts w:ascii="Times New Roman" w:hAnsi="Times New Roman"/>
                <w:bCs/>
              </w:rPr>
              <w:t xml:space="preserve">of Title I </w:t>
            </w:r>
            <w:r w:rsidRPr="00FE002E">
              <w:rPr>
                <w:rFonts w:ascii="Times New Roman" w:hAnsi="Times New Roman"/>
                <w:bCs/>
              </w:rPr>
              <w:t>of Part Ten of the CRR. To avoid double counting, institutions shall not report adjustments already applied pursuant to Article 111 of the CRR when calculating the exposure value in</w:t>
            </w:r>
            <w:r w:rsidR="002573FC">
              <w:rPr>
                <w:rFonts w:ascii="Times New Roman" w:hAnsi="Times New Roman"/>
                <w:bCs/>
              </w:rPr>
              <w:t xml:space="preserve"> {010;010} to {260;010}</w:t>
            </w:r>
            <w:r>
              <w:rPr>
                <w:rFonts w:ascii="Times New Roman" w:hAnsi="Times New Roman"/>
                <w:bCs/>
              </w:rPr>
              <w:t xml:space="preserve">, </w:t>
            </w:r>
            <w:r w:rsidRPr="00AF70A5">
              <w:rPr>
                <w:rFonts w:ascii="Times New Roman" w:hAnsi="Times New Roman"/>
                <w:bCs/>
              </w:rPr>
              <w:t xml:space="preserve">nor shall they report any adjustment that </w:t>
            </w:r>
            <w:r>
              <w:rPr>
                <w:rFonts w:ascii="Times New Roman" w:hAnsi="Times New Roman"/>
                <w:bCs/>
              </w:rPr>
              <w:t>does</w:t>
            </w:r>
            <w:r w:rsidRPr="00AF70A5">
              <w:rPr>
                <w:rFonts w:ascii="Times New Roman" w:hAnsi="Times New Roman"/>
                <w:bCs/>
              </w:rPr>
              <w:t xml:space="preserve"> not </w:t>
            </w:r>
            <w:r>
              <w:rPr>
                <w:rFonts w:ascii="Times New Roman" w:hAnsi="Times New Roman"/>
                <w:bCs/>
              </w:rPr>
              <w:t>deduct the</w:t>
            </w:r>
            <w:r w:rsidRPr="00AF70A5">
              <w:rPr>
                <w:rFonts w:ascii="Times New Roman" w:hAnsi="Times New Roman"/>
                <w:bCs/>
              </w:rPr>
              <w:t xml:space="preserve"> value of a</w:t>
            </w:r>
            <w:r>
              <w:rPr>
                <w:rFonts w:ascii="Times New Roman" w:hAnsi="Times New Roman"/>
                <w:bCs/>
              </w:rPr>
              <w:t xml:space="preserve"> specific</w:t>
            </w:r>
            <w:r w:rsidRPr="00AF70A5">
              <w:rPr>
                <w:rFonts w:ascii="Times New Roman" w:hAnsi="Times New Roman"/>
                <w:bCs/>
              </w:rPr>
              <w:t xml:space="preserve"> asset</w:t>
            </w:r>
            <w:r>
              <w:rPr>
                <w:rFonts w:ascii="Times New Roman" w:hAnsi="Times New Roman"/>
                <w:bCs/>
              </w:rPr>
              <w:t>.</w:t>
            </w:r>
          </w:p>
          <w:p w14:paraId="34C6D830" w14:textId="77777777" w:rsidR="009264ED" w:rsidRPr="00FE002E" w:rsidRDefault="009264ED" w:rsidP="009264ED">
            <w:pPr>
              <w:pStyle w:val="BodyText1"/>
              <w:spacing w:line="240" w:lineRule="auto"/>
              <w:rPr>
                <w:rFonts w:ascii="Times New Roman" w:hAnsi="Times New Roman"/>
                <w:bCs/>
              </w:rPr>
            </w:pPr>
          </w:p>
          <w:p w14:paraId="4B607AE2" w14:textId="77777777" w:rsidR="00F2347A" w:rsidRPr="00FE002E" w:rsidRDefault="00F2347A" w:rsidP="00F2347A">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s these amounts are already deducted from the capital measure, they</w:t>
            </w:r>
            <w:r w:rsidRPr="00FE002E">
              <w:rPr>
                <w:rFonts w:ascii="Times New Roman" w:hAnsi="Times New Roman"/>
                <w:bCs/>
              </w:rPr>
              <w:t xml:space="preserve"> </w:t>
            </w:r>
            <w:r>
              <w:rPr>
                <w:rFonts w:ascii="Times New Roman" w:hAnsi="Times New Roman"/>
                <w:bCs/>
              </w:rPr>
              <w:t>reduce the leverage ratio exposure and shall</w:t>
            </w:r>
            <w:r w:rsidRPr="00FE002E">
              <w:rPr>
                <w:rFonts w:ascii="Times New Roman" w:hAnsi="Times New Roman"/>
                <w:bCs/>
              </w:rPr>
              <w:t xml:space="preserve"> be reported as a negative figure.</w:t>
            </w:r>
          </w:p>
          <w:p w14:paraId="4F571AF3" w14:textId="77777777" w:rsidR="009264ED" w:rsidRDefault="009264ED" w:rsidP="003113EE">
            <w:pPr>
              <w:pStyle w:val="BodyText1"/>
              <w:spacing w:line="240" w:lineRule="auto"/>
              <w:rPr>
                <w:rFonts w:ascii="Times New Roman" w:hAnsi="Times New Roman"/>
                <w:b/>
                <w:bCs/>
              </w:rPr>
            </w:pPr>
          </w:p>
        </w:tc>
      </w:tr>
      <w:tr w:rsidR="009264ED" w:rsidRPr="00FE002E" w14:paraId="64AC77F8" w14:textId="77777777" w:rsidTr="00FE0FF1">
        <w:trPr>
          <w:trHeight w:val="304"/>
        </w:trPr>
        <w:tc>
          <w:tcPr>
            <w:tcW w:w="1418" w:type="dxa"/>
            <w:tcBorders>
              <w:bottom w:val="single" w:sz="4" w:space="0" w:color="auto"/>
            </w:tcBorders>
          </w:tcPr>
          <w:p w14:paraId="4BC12D47" w14:textId="77777777"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29</w:t>
            </w:r>
            <w:r w:rsidRPr="00FE002E">
              <w:rPr>
                <w:rFonts w:ascii="Times New Roman" w:hAnsi="Times New Roman"/>
                <w:bCs/>
              </w:rPr>
              <w:t>0</w:t>
            </w:r>
            <w:r w:rsidR="00F71081">
              <w:rPr>
                <w:rFonts w:ascii="Times New Roman" w:hAnsi="Times New Roman"/>
                <w:bCs/>
              </w:rPr>
              <w:t>;010}</w:t>
            </w:r>
          </w:p>
          <w:p w14:paraId="4CF2D356" w14:textId="77777777"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14:paraId="1AA25C37" w14:textId="77777777"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fully phased-in definition of Tier 1</w:t>
            </w:r>
            <w:r w:rsidR="00316050">
              <w:rPr>
                <w:rFonts w:ascii="Times New Roman" w:hAnsi="Times New Roman"/>
                <w:b/>
                <w:bCs/>
              </w:rPr>
              <w:t xml:space="preserve"> capital</w:t>
            </w:r>
          </w:p>
          <w:p w14:paraId="61B878E1" w14:textId="77777777" w:rsidR="009264ED" w:rsidRDefault="009264ED" w:rsidP="009264ED">
            <w:pPr>
              <w:pStyle w:val="BodyText1"/>
              <w:spacing w:line="240" w:lineRule="auto"/>
              <w:rPr>
                <w:rFonts w:ascii="Times New Roman" w:hAnsi="Times New Roman"/>
                <w:bCs/>
              </w:rPr>
            </w:pPr>
          </w:p>
          <w:p w14:paraId="7D0233D7" w14:textId="77777777"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14:paraId="588BB2B8" w14:textId="77777777" w:rsidR="009264ED" w:rsidRDefault="009264ED" w:rsidP="009264ED">
            <w:pPr>
              <w:pStyle w:val="BodyText1"/>
              <w:spacing w:line="240" w:lineRule="auto"/>
              <w:rPr>
                <w:rFonts w:ascii="Times New Roman" w:hAnsi="Times New Roman"/>
                <w:bCs/>
              </w:rPr>
            </w:pPr>
          </w:p>
          <w:p w14:paraId="0254212D" w14:textId="77777777" w:rsidR="009264ED" w:rsidRPr="006A32F5"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Pr="006A32F5">
              <w:rPr>
                <w:rFonts w:ascii="Times New Roman" w:hAnsi="Times New Roman"/>
                <w:bCs/>
              </w:rPr>
              <w:t xml:space="preserve">  +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Pr="006A32F5">
              <w:rPr>
                <w:rFonts w:ascii="Times New Roman" w:hAnsi="Times New Roman"/>
                <w:bCs/>
              </w:rPr>
              <w:t xml:space="preserve">  +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w:t>
            </w:r>
            <w:r w:rsidRPr="006A32F5">
              <w:rPr>
                <w:rFonts w:ascii="Times New Roman" w:hAnsi="Times New Roman"/>
                <w:bCs/>
              </w:rPr>
              <w:lastRenderedPageBreak/>
              <w:t>{LRCalc;210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w:t>
            </w:r>
            <w:r w:rsidRPr="009264ED">
              <w:rPr>
                <w:rFonts w:ascii="Times New Roman" w:hAnsi="Times New Roman"/>
                <w:bCs/>
              </w:rPr>
              <w:t>{LRCalc;260</w:t>
            </w:r>
            <w:r w:rsidR="00F71081">
              <w:rPr>
                <w:rFonts w:ascii="Times New Roman" w:hAnsi="Times New Roman"/>
                <w:bCs/>
              </w:rPr>
              <w:t>;010}</w:t>
            </w:r>
            <w:r w:rsidRPr="009264ED">
              <w:rPr>
                <w:rFonts w:ascii="Times New Roman" w:hAnsi="Times New Roman"/>
                <w:bCs/>
              </w:rPr>
              <w:t xml:space="preserve"> + {LRCalc;2</w:t>
            </w:r>
            <w:r>
              <w:rPr>
                <w:rFonts w:ascii="Times New Roman" w:hAnsi="Times New Roman"/>
                <w:bCs/>
              </w:rPr>
              <w:t>7</w:t>
            </w:r>
            <w:r w:rsidRPr="009264ED">
              <w:rPr>
                <w:rFonts w:ascii="Times New Roman" w:hAnsi="Times New Roman"/>
                <w:bCs/>
              </w:rPr>
              <w:t>0</w:t>
            </w:r>
            <w:r w:rsidR="00F71081">
              <w:rPr>
                <w:rFonts w:ascii="Times New Roman" w:hAnsi="Times New Roman"/>
                <w:bCs/>
              </w:rPr>
              <w:t>;010}</w:t>
            </w:r>
            <w:r w:rsidR="00E052C6">
              <w:rPr>
                <w:rFonts w:ascii="Times New Roman" w:hAnsi="Times New Roman"/>
                <w:bCs/>
              </w:rPr>
              <w:t>.</w:t>
            </w:r>
          </w:p>
          <w:p w14:paraId="70897723" w14:textId="77777777" w:rsidR="009264ED" w:rsidRDefault="009264ED" w:rsidP="009264ED">
            <w:pPr>
              <w:pStyle w:val="BodyText1"/>
              <w:spacing w:line="240" w:lineRule="auto"/>
              <w:rPr>
                <w:rFonts w:ascii="Times New Roman" w:hAnsi="Times New Roman"/>
                <w:b/>
                <w:bCs/>
              </w:rPr>
            </w:pPr>
          </w:p>
        </w:tc>
      </w:tr>
      <w:tr w:rsidR="009264ED" w:rsidRPr="00FE002E" w14:paraId="522733FE" w14:textId="77777777" w:rsidTr="00FE0FF1">
        <w:trPr>
          <w:trHeight w:val="304"/>
        </w:trPr>
        <w:tc>
          <w:tcPr>
            <w:tcW w:w="1418" w:type="dxa"/>
            <w:tcBorders>
              <w:bottom w:val="single" w:sz="4" w:space="0" w:color="auto"/>
            </w:tcBorders>
          </w:tcPr>
          <w:p w14:paraId="47835869" w14:textId="77777777"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30</w:t>
            </w:r>
            <w:r w:rsidRPr="00FE002E">
              <w:rPr>
                <w:rFonts w:ascii="Times New Roman" w:hAnsi="Times New Roman"/>
                <w:bCs/>
              </w:rPr>
              <w:t>0</w:t>
            </w:r>
            <w:r w:rsidR="00F71081">
              <w:rPr>
                <w:rFonts w:ascii="Times New Roman" w:hAnsi="Times New Roman"/>
                <w:bCs/>
              </w:rPr>
              <w:t>;010}</w:t>
            </w:r>
          </w:p>
          <w:p w14:paraId="14E37C87" w14:textId="77777777"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14:paraId="762D0C59" w14:textId="77777777"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transitional definition of Tier 1</w:t>
            </w:r>
            <w:r w:rsidR="00316050">
              <w:rPr>
                <w:rFonts w:ascii="Times New Roman" w:hAnsi="Times New Roman"/>
                <w:b/>
                <w:bCs/>
              </w:rPr>
              <w:t xml:space="preserve"> capital</w:t>
            </w:r>
          </w:p>
          <w:p w14:paraId="393FB336" w14:textId="77777777" w:rsidR="009264ED" w:rsidRDefault="009264ED" w:rsidP="009264ED">
            <w:pPr>
              <w:pStyle w:val="BodyText1"/>
              <w:spacing w:line="240" w:lineRule="auto"/>
              <w:rPr>
                <w:rFonts w:ascii="Times New Roman" w:hAnsi="Times New Roman"/>
                <w:bCs/>
              </w:rPr>
            </w:pPr>
          </w:p>
          <w:p w14:paraId="5BCAE247" w14:textId="77777777"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14:paraId="11579876" w14:textId="77777777" w:rsidR="009264ED" w:rsidRDefault="009264ED" w:rsidP="009264ED">
            <w:pPr>
              <w:pStyle w:val="BodyText1"/>
              <w:spacing w:line="240" w:lineRule="auto"/>
              <w:rPr>
                <w:rFonts w:ascii="Times New Roman" w:hAnsi="Times New Roman"/>
                <w:bCs/>
              </w:rPr>
            </w:pPr>
          </w:p>
          <w:p w14:paraId="68809219" w14:textId="77777777" w:rsidR="009264ED"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Pr="006A32F5">
              <w:rPr>
                <w:rFonts w:ascii="Times New Roman" w:hAnsi="Times New Roman"/>
                <w:bCs/>
              </w:rPr>
              <w:t xml:space="preserve">  +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Pr="006A32F5">
              <w:rPr>
                <w:rFonts w:ascii="Times New Roman" w:hAnsi="Times New Roman"/>
                <w:bCs/>
              </w:rPr>
              <w:t xml:space="preserve">  +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{LRCalc;260</w:t>
            </w:r>
            <w:r w:rsidR="00F71081">
              <w:rPr>
                <w:rFonts w:ascii="Times New Roman" w:hAnsi="Times New Roman"/>
                <w:bCs/>
              </w:rPr>
              <w:t>;010}</w:t>
            </w:r>
            <w:r w:rsidRPr="006A32F5">
              <w:rPr>
                <w:rFonts w:ascii="Times New Roman" w:hAnsi="Times New Roman"/>
                <w:bCs/>
              </w:rPr>
              <w:t xml:space="preserve"> + {LRCalc;</w:t>
            </w:r>
            <w:r>
              <w:rPr>
                <w:rFonts w:ascii="Times New Roman" w:hAnsi="Times New Roman"/>
                <w:bCs/>
              </w:rPr>
              <w:t>28</w:t>
            </w:r>
            <w:r w:rsidRPr="006A32F5">
              <w:rPr>
                <w:rFonts w:ascii="Times New Roman" w:hAnsi="Times New Roman"/>
                <w:bCs/>
              </w:rPr>
              <w:t>0</w:t>
            </w:r>
            <w:r w:rsidR="00F71081">
              <w:rPr>
                <w:rFonts w:ascii="Times New Roman" w:hAnsi="Times New Roman"/>
                <w:bCs/>
              </w:rPr>
              <w:t>;010}</w:t>
            </w:r>
            <w:r w:rsidR="00E052C6">
              <w:rPr>
                <w:rFonts w:ascii="Times New Roman" w:hAnsi="Times New Roman"/>
                <w:bCs/>
              </w:rPr>
              <w:t>.</w:t>
            </w:r>
          </w:p>
          <w:p w14:paraId="2771C1DE" w14:textId="77777777" w:rsidR="009264ED" w:rsidRDefault="009264ED" w:rsidP="009264ED">
            <w:pPr>
              <w:pStyle w:val="BodyText1"/>
              <w:spacing w:line="240" w:lineRule="auto"/>
              <w:rPr>
                <w:rFonts w:ascii="Times New Roman" w:hAnsi="Times New Roman"/>
                <w:b/>
                <w:bCs/>
              </w:rPr>
            </w:pPr>
          </w:p>
        </w:tc>
      </w:tr>
      <w:tr w:rsidR="009264ED" w:rsidRPr="00FE002E" w14:paraId="4A9709D9" w14:textId="77777777" w:rsidTr="00FE0FF1">
        <w:trPr>
          <w:trHeight w:val="304"/>
        </w:trPr>
        <w:tc>
          <w:tcPr>
            <w:tcW w:w="1418" w:type="dxa"/>
            <w:shd w:val="pct25" w:color="auto" w:fill="auto"/>
          </w:tcPr>
          <w:p w14:paraId="45028904" w14:textId="77777777"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14:paraId="0D4F2DF5" w14:textId="77777777"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14:paraId="31A2B8C4" w14:textId="77777777" w:rsidR="009264ED" w:rsidRPr="00FE002E" w:rsidRDefault="009264ED" w:rsidP="00970A0D">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9264ED" w:rsidRPr="00FE002E" w14:paraId="44D06245" w14:textId="77777777" w:rsidTr="00FE0FF1">
        <w:trPr>
          <w:trHeight w:val="304"/>
        </w:trPr>
        <w:tc>
          <w:tcPr>
            <w:tcW w:w="1418" w:type="dxa"/>
          </w:tcPr>
          <w:p w14:paraId="1F61B116" w14:textId="77777777"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31</w:t>
            </w:r>
            <w:r w:rsidRPr="00FE002E">
              <w:rPr>
                <w:rFonts w:ascii="Times New Roman" w:hAnsi="Times New Roman"/>
                <w:bCs/>
              </w:rPr>
              <w:t>0</w:t>
            </w:r>
            <w:r w:rsidR="00F71081">
              <w:rPr>
                <w:rFonts w:ascii="Times New Roman" w:hAnsi="Times New Roman"/>
                <w:bCs/>
              </w:rPr>
              <w:t>;010}</w:t>
            </w:r>
          </w:p>
          <w:p w14:paraId="01D35803" w14:textId="77777777" w:rsidR="009264ED" w:rsidRPr="00FE002E" w:rsidRDefault="009264ED" w:rsidP="00FE0FF1">
            <w:pPr>
              <w:pStyle w:val="BodyText1"/>
              <w:rPr>
                <w:rFonts w:ascii="Times New Roman" w:hAnsi="Times New Roman"/>
                <w:bCs/>
              </w:rPr>
            </w:pPr>
          </w:p>
        </w:tc>
        <w:tc>
          <w:tcPr>
            <w:tcW w:w="7590" w:type="dxa"/>
          </w:tcPr>
          <w:p w14:paraId="23E4155A"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
                <w:bCs/>
              </w:rPr>
              <w:t>Tier 1 capital - fully phased-in definition</w:t>
            </w:r>
          </w:p>
          <w:p w14:paraId="0013E243" w14:textId="77777777" w:rsidR="009264ED" w:rsidRPr="00FE002E" w:rsidRDefault="009264ED" w:rsidP="00FE0FF1">
            <w:pPr>
              <w:pStyle w:val="BodyText1"/>
              <w:spacing w:line="240" w:lineRule="auto"/>
              <w:rPr>
                <w:rFonts w:ascii="Times New Roman" w:hAnsi="Times New Roman"/>
                <w:bCs/>
              </w:rPr>
            </w:pPr>
          </w:p>
          <w:p w14:paraId="15DBD02D"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14:paraId="2CCE0BCB" w14:textId="77777777" w:rsidR="009264ED" w:rsidRPr="00FE002E" w:rsidRDefault="009264ED" w:rsidP="00FE0FF1">
            <w:pPr>
              <w:pStyle w:val="BodyText1"/>
              <w:spacing w:line="240" w:lineRule="auto"/>
              <w:rPr>
                <w:rFonts w:ascii="Times New Roman" w:hAnsi="Times New Roman"/>
                <w:bCs/>
              </w:rPr>
            </w:pPr>
          </w:p>
          <w:p w14:paraId="77A729C7"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without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14:paraId="62FAA673" w14:textId="77777777" w:rsidR="009264ED" w:rsidRPr="00FE002E" w:rsidRDefault="009264ED" w:rsidP="00FE0FF1">
            <w:pPr>
              <w:pStyle w:val="BodyText1"/>
              <w:spacing w:line="240" w:lineRule="auto"/>
              <w:rPr>
                <w:rFonts w:ascii="Times New Roman" w:hAnsi="Times New Roman"/>
                <w:bCs/>
              </w:rPr>
            </w:pPr>
          </w:p>
        </w:tc>
      </w:tr>
      <w:tr w:rsidR="009264ED" w:rsidRPr="00FE002E" w14:paraId="29DA6845" w14:textId="77777777" w:rsidTr="00FE0FF1">
        <w:trPr>
          <w:trHeight w:val="304"/>
        </w:trPr>
        <w:tc>
          <w:tcPr>
            <w:tcW w:w="1418" w:type="dxa"/>
          </w:tcPr>
          <w:p w14:paraId="0956B867" w14:textId="77777777"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32</w:t>
            </w:r>
            <w:r w:rsidRPr="00FE002E">
              <w:rPr>
                <w:rFonts w:ascii="Times New Roman" w:hAnsi="Times New Roman"/>
                <w:bCs/>
              </w:rPr>
              <w:t>0</w:t>
            </w:r>
            <w:r w:rsidR="00F71081">
              <w:rPr>
                <w:rFonts w:ascii="Times New Roman" w:hAnsi="Times New Roman"/>
                <w:bCs/>
              </w:rPr>
              <w:t>;010}</w:t>
            </w:r>
          </w:p>
          <w:p w14:paraId="5EECF7E5" w14:textId="77777777" w:rsidR="009264ED" w:rsidRPr="00FE002E" w:rsidRDefault="009264ED" w:rsidP="00FE0FF1">
            <w:pPr>
              <w:pStyle w:val="BodyText1"/>
              <w:rPr>
                <w:rFonts w:ascii="Times New Roman" w:hAnsi="Times New Roman"/>
                <w:bCs/>
              </w:rPr>
            </w:pPr>
          </w:p>
        </w:tc>
        <w:tc>
          <w:tcPr>
            <w:tcW w:w="7590" w:type="dxa"/>
          </w:tcPr>
          <w:p w14:paraId="43EEFA09" w14:textId="77777777"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14:paraId="41FB100C" w14:textId="77777777" w:rsidR="009264ED" w:rsidRPr="00FE002E" w:rsidRDefault="009264ED" w:rsidP="00FE0FF1">
            <w:pPr>
              <w:pStyle w:val="BodyText1"/>
              <w:spacing w:line="240" w:lineRule="auto"/>
              <w:rPr>
                <w:rFonts w:ascii="Times New Roman" w:hAnsi="Times New Roman"/>
                <w:bCs/>
              </w:rPr>
            </w:pPr>
          </w:p>
          <w:p w14:paraId="57A381F6"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14:paraId="36BD9FE5" w14:textId="77777777" w:rsidR="009264ED" w:rsidRPr="00FE002E" w:rsidRDefault="009264ED" w:rsidP="00FE0FF1">
            <w:pPr>
              <w:pStyle w:val="BodyText1"/>
              <w:spacing w:line="240" w:lineRule="auto"/>
              <w:rPr>
                <w:rFonts w:ascii="Times New Roman" w:hAnsi="Times New Roman"/>
                <w:bCs/>
              </w:rPr>
            </w:pPr>
          </w:p>
          <w:p w14:paraId="23ABF2C1"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after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14:paraId="168C926F" w14:textId="77777777" w:rsidR="009264ED" w:rsidRPr="00FE002E" w:rsidRDefault="009264ED" w:rsidP="00FE0FF1">
            <w:pPr>
              <w:pStyle w:val="BodyText1"/>
              <w:spacing w:line="240" w:lineRule="auto"/>
              <w:rPr>
                <w:rFonts w:ascii="Times New Roman" w:hAnsi="Times New Roman"/>
                <w:bCs/>
              </w:rPr>
            </w:pPr>
          </w:p>
        </w:tc>
      </w:tr>
      <w:tr w:rsidR="009264ED" w:rsidRPr="00FE002E" w14:paraId="2D4710C2" w14:textId="77777777" w:rsidTr="00FE0FF1">
        <w:trPr>
          <w:trHeight w:val="304"/>
        </w:trPr>
        <w:tc>
          <w:tcPr>
            <w:tcW w:w="1418" w:type="dxa"/>
            <w:shd w:val="clear" w:color="auto" w:fill="A6A6A6" w:themeFill="background1" w:themeFillShade="A6"/>
          </w:tcPr>
          <w:p w14:paraId="3ADEDE88" w14:textId="77777777"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14:paraId="130BDB7B" w14:textId="77777777"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14:paraId="48EFA984" w14:textId="77777777"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w:t>
            </w:r>
          </w:p>
        </w:tc>
      </w:tr>
      <w:tr w:rsidR="009264ED" w:rsidRPr="00FE002E" w14:paraId="6F47B533" w14:textId="77777777" w:rsidTr="00FE0FF1">
        <w:trPr>
          <w:trHeight w:val="304"/>
        </w:trPr>
        <w:tc>
          <w:tcPr>
            <w:tcW w:w="1418" w:type="dxa"/>
          </w:tcPr>
          <w:p w14:paraId="1A5ABA38" w14:textId="77777777" w:rsidR="009264ED" w:rsidRPr="00FE002E" w:rsidRDefault="009264ED" w:rsidP="00FF01D7">
            <w:pPr>
              <w:pStyle w:val="BodyText1"/>
              <w:rPr>
                <w:rFonts w:ascii="Times New Roman" w:hAnsi="Times New Roman"/>
                <w:bCs/>
              </w:rPr>
            </w:pPr>
            <w:r w:rsidRPr="00FE002E">
              <w:rPr>
                <w:rFonts w:ascii="Times New Roman" w:hAnsi="Times New Roman"/>
                <w:bCs/>
              </w:rPr>
              <w:t>{</w:t>
            </w:r>
            <w:r>
              <w:rPr>
                <w:rFonts w:ascii="Times New Roman" w:hAnsi="Times New Roman"/>
                <w:bCs/>
              </w:rPr>
              <w:t>33</w:t>
            </w:r>
            <w:r w:rsidRPr="00FE002E">
              <w:rPr>
                <w:rFonts w:ascii="Times New Roman" w:hAnsi="Times New Roman"/>
                <w:bCs/>
              </w:rPr>
              <w:t>0</w:t>
            </w:r>
            <w:r w:rsidR="00F71081">
              <w:rPr>
                <w:rFonts w:ascii="Times New Roman" w:hAnsi="Times New Roman"/>
                <w:bCs/>
              </w:rPr>
              <w:t>;010}</w:t>
            </w:r>
          </w:p>
        </w:tc>
        <w:tc>
          <w:tcPr>
            <w:tcW w:w="7590" w:type="dxa"/>
          </w:tcPr>
          <w:p w14:paraId="25A6C4B8" w14:textId="77777777"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sidR="00316050">
              <w:rPr>
                <w:rFonts w:ascii="Times New Roman" w:hAnsi="Times New Roman"/>
                <w:b/>
                <w:bCs/>
              </w:rPr>
              <w:t xml:space="preserve"> capital</w:t>
            </w:r>
          </w:p>
          <w:p w14:paraId="09D5A089" w14:textId="77777777" w:rsidR="009264ED" w:rsidRPr="00FE002E" w:rsidRDefault="009264ED" w:rsidP="00FE0FF1">
            <w:pPr>
              <w:pStyle w:val="BodyText1"/>
              <w:spacing w:line="240" w:lineRule="auto"/>
              <w:rPr>
                <w:rFonts w:ascii="Times New Roman" w:hAnsi="Times New Roman"/>
                <w:bCs/>
              </w:rPr>
            </w:pPr>
          </w:p>
          <w:p w14:paraId="637C6B81"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14:paraId="3735157F" w14:textId="77777777" w:rsidR="009264ED" w:rsidRPr="00FE002E" w:rsidRDefault="009264ED" w:rsidP="00FE0FF1">
            <w:pPr>
              <w:pStyle w:val="BodyText1"/>
              <w:spacing w:line="240" w:lineRule="auto"/>
              <w:rPr>
                <w:rFonts w:ascii="Times New Roman" w:hAnsi="Times New Roman"/>
                <w:bCs/>
              </w:rPr>
            </w:pPr>
          </w:p>
          <w:p w14:paraId="0A86769E"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C558B4">
              <w:rPr>
                <w:rFonts w:ascii="Times New Roman" w:hAnsi="Times New Roman"/>
                <w:bCs/>
              </w:rPr>
              <w:t xml:space="preserve">paragraph </w:t>
            </w:r>
            <w:r w:rsidR="003B3015">
              <w:rPr>
                <w:rFonts w:ascii="Times New Roman" w:hAnsi="Times New Roman"/>
                <w:bCs/>
              </w:rPr>
              <w:t>4</w:t>
            </w:r>
            <w:r w:rsidR="003B3015" w:rsidRPr="00C558B4">
              <w:rPr>
                <w:rFonts w:ascii="Times New Roman" w:hAnsi="Times New Roman"/>
                <w:bCs/>
              </w:rPr>
              <w:t xml:space="preserve"> </w:t>
            </w:r>
            <w:r w:rsidRPr="00C558B4">
              <w:rPr>
                <w:rFonts w:ascii="Times New Roman" w:hAnsi="Times New Roman"/>
                <w:bCs/>
              </w:rPr>
              <w:t>of Part II of this Annex</w:t>
            </w:r>
            <w:r w:rsidRPr="00FE002E">
              <w:rPr>
                <w:rFonts w:ascii="Times New Roman" w:hAnsi="Times New Roman"/>
                <w:bCs/>
              </w:rPr>
              <w:t xml:space="preserve">. </w:t>
            </w:r>
          </w:p>
          <w:p w14:paraId="638137D4" w14:textId="77777777" w:rsidR="009264ED" w:rsidRPr="00FE002E" w:rsidRDefault="009264ED" w:rsidP="00FE0FF1">
            <w:pPr>
              <w:pStyle w:val="BodyText1"/>
              <w:spacing w:line="240" w:lineRule="auto"/>
              <w:rPr>
                <w:rFonts w:ascii="Times New Roman" w:hAnsi="Times New Roman"/>
                <w:b/>
                <w:bCs/>
              </w:rPr>
            </w:pPr>
          </w:p>
        </w:tc>
      </w:tr>
      <w:tr w:rsidR="009264ED" w:rsidRPr="00FE002E" w14:paraId="0D8EB385" w14:textId="77777777" w:rsidTr="00FE0FF1">
        <w:trPr>
          <w:trHeight w:val="304"/>
        </w:trPr>
        <w:tc>
          <w:tcPr>
            <w:tcW w:w="1418" w:type="dxa"/>
          </w:tcPr>
          <w:p w14:paraId="2CFF6907" w14:textId="77777777"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34</w:t>
            </w:r>
            <w:r w:rsidRPr="00FE002E">
              <w:rPr>
                <w:rFonts w:ascii="Times New Roman" w:hAnsi="Times New Roman"/>
                <w:bCs/>
              </w:rPr>
              <w:t>0</w:t>
            </w:r>
            <w:r w:rsidR="00F71081">
              <w:rPr>
                <w:rFonts w:ascii="Times New Roman" w:hAnsi="Times New Roman"/>
                <w:bCs/>
              </w:rPr>
              <w:t>;010}</w:t>
            </w:r>
          </w:p>
        </w:tc>
        <w:tc>
          <w:tcPr>
            <w:tcW w:w="7590" w:type="dxa"/>
          </w:tcPr>
          <w:p w14:paraId="5D6D02FD" w14:textId="77777777"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sidR="00316050">
              <w:rPr>
                <w:rFonts w:ascii="Times New Roman" w:hAnsi="Times New Roman"/>
                <w:b/>
                <w:bCs/>
              </w:rPr>
              <w:t xml:space="preserve"> capital</w:t>
            </w:r>
          </w:p>
          <w:p w14:paraId="3A188EC2" w14:textId="77777777" w:rsidR="009264ED" w:rsidRPr="00FE002E" w:rsidRDefault="009264ED" w:rsidP="00FE0FF1">
            <w:pPr>
              <w:pStyle w:val="BodyText1"/>
              <w:spacing w:line="240" w:lineRule="auto"/>
              <w:rPr>
                <w:rFonts w:ascii="Times New Roman" w:hAnsi="Times New Roman"/>
                <w:bCs/>
              </w:rPr>
            </w:pPr>
          </w:p>
          <w:p w14:paraId="5B298310" w14:textId="77777777"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14:paraId="6295EDCD" w14:textId="77777777" w:rsidR="009264ED" w:rsidRPr="00FE002E" w:rsidRDefault="009264ED" w:rsidP="00FE0FF1">
            <w:pPr>
              <w:pStyle w:val="BodyText1"/>
              <w:spacing w:line="240" w:lineRule="auto"/>
              <w:rPr>
                <w:rFonts w:ascii="Times New Roman" w:hAnsi="Times New Roman"/>
                <w:bCs/>
              </w:rPr>
            </w:pPr>
          </w:p>
          <w:p w14:paraId="2CD0CE61" w14:textId="77777777" w:rsidR="009264ED" w:rsidRPr="00FE002E" w:rsidRDefault="009264ED" w:rsidP="00FE0FF1">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paragraph </w:t>
            </w:r>
            <w:r w:rsidR="003B3015">
              <w:rPr>
                <w:rFonts w:ascii="Times New Roman" w:hAnsi="Times New Roman"/>
              </w:rPr>
              <w:t>5</w:t>
            </w:r>
            <w:r w:rsidR="003B3015" w:rsidRPr="00C558B4">
              <w:rPr>
                <w:rFonts w:ascii="Times New Roman" w:hAnsi="Times New Roman"/>
              </w:rPr>
              <w:t xml:space="preserve"> </w:t>
            </w:r>
            <w:r w:rsidRPr="00C558B4">
              <w:rPr>
                <w:rFonts w:ascii="Times New Roman" w:hAnsi="Times New Roman"/>
              </w:rPr>
              <w:t>of Part II of this Annex</w:t>
            </w:r>
            <w:r w:rsidRPr="00FE002E">
              <w:rPr>
                <w:rFonts w:ascii="Times New Roman" w:hAnsi="Times New Roman"/>
              </w:rPr>
              <w:t>.</w:t>
            </w:r>
          </w:p>
          <w:p w14:paraId="618A3135" w14:textId="77777777" w:rsidR="009264ED" w:rsidRPr="00FE002E" w:rsidRDefault="009264ED" w:rsidP="00FE0FF1">
            <w:pPr>
              <w:pStyle w:val="BodyText1"/>
              <w:spacing w:line="240" w:lineRule="auto"/>
              <w:rPr>
                <w:rFonts w:ascii="Times New Roman" w:hAnsi="Times New Roman"/>
                <w:b/>
                <w:bCs/>
              </w:rPr>
            </w:pPr>
          </w:p>
        </w:tc>
      </w:tr>
    </w:tbl>
    <w:p w14:paraId="3689B30F" w14:textId="77777777" w:rsidR="00AE2798" w:rsidRPr="00FE002E" w:rsidRDefault="00AE2798" w:rsidP="00AE2798">
      <w:pPr>
        <w:pStyle w:val="BodyText1"/>
        <w:rPr>
          <w:rFonts w:ascii="Times New Roman" w:hAnsi="Times New Roman"/>
        </w:rPr>
      </w:pPr>
    </w:p>
    <w:p w14:paraId="5BA713B3" w14:textId="77777777" w:rsidR="00AE2798" w:rsidRDefault="00AE2798" w:rsidP="00F4754B">
      <w:pPr>
        <w:pStyle w:val="BodyText1"/>
        <w:rPr>
          <w:rFonts w:ascii="Times New Roman" w:hAnsi="Times New Roman"/>
        </w:rPr>
      </w:pPr>
    </w:p>
    <w:p w14:paraId="33AB9E48" w14:textId="77777777" w:rsidR="00AE2798" w:rsidRPr="00FE002E" w:rsidRDefault="00AE2798" w:rsidP="00F4754B">
      <w:pPr>
        <w:pStyle w:val="BodyText1"/>
        <w:rPr>
          <w:rFonts w:ascii="Times New Roman" w:hAnsi="Times New Roman"/>
        </w:rPr>
      </w:pPr>
    </w:p>
    <w:p w14:paraId="59E40B58" w14:textId="5EA46784" w:rsidR="00700DA6" w:rsidRPr="00FE002E" w:rsidRDefault="00481854" w:rsidP="00D91BC3">
      <w:pPr>
        <w:pStyle w:val="BodyText1"/>
        <w:numPr>
          <w:ilvl w:val="0"/>
          <w:numId w:val="32"/>
        </w:numPr>
        <w:outlineLvl w:val="1"/>
        <w:rPr>
          <w:rFonts w:ascii="Times New Roman" w:hAnsi="Times New Roman"/>
          <w:b/>
        </w:rPr>
      </w:pPr>
      <w:bookmarkStart w:id="50" w:name="_Toc351048507"/>
      <w:bookmarkStart w:id="51" w:name="_Toc359414286"/>
      <w:bookmarkStart w:id="52" w:name="_Toc423089071"/>
      <w:del w:id="53" w:author="EBA staff" w:date="2017-04-18T09:58:00Z">
        <w:r>
          <w:rPr>
            <w:rFonts w:ascii="Times New Roman" w:hAnsi="Times New Roman"/>
            <w:b/>
          </w:rPr>
          <w:delText>C40</w:delText>
        </w:r>
      </w:del>
      <w:ins w:id="54" w:author="EBA staff" w:date="2017-04-18T09:58:00Z">
        <w:r>
          <w:rPr>
            <w:rFonts w:ascii="Times New Roman" w:hAnsi="Times New Roman"/>
            <w:b/>
          </w:rPr>
          <w:t>C</w:t>
        </w:r>
        <w:r w:rsidR="006423CC">
          <w:rPr>
            <w:rFonts w:ascii="Times New Roman" w:hAnsi="Times New Roman"/>
            <w:b/>
          </w:rPr>
          <w:t xml:space="preserve"> </w:t>
        </w:r>
        <w:r>
          <w:rPr>
            <w:rFonts w:ascii="Times New Roman" w:hAnsi="Times New Roman"/>
            <w:b/>
          </w:rPr>
          <w:t>40</w:t>
        </w:r>
      </w:ins>
      <w:r>
        <w:rPr>
          <w:rFonts w:ascii="Times New Roman" w:hAnsi="Times New Roman"/>
          <w:b/>
        </w:rPr>
        <w:t>.00 – A</w:t>
      </w:r>
      <w:r w:rsidR="00F4754B" w:rsidRPr="00FE002E">
        <w:rPr>
          <w:rFonts w:ascii="Times New Roman" w:hAnsi="Times New Roman"/>
          <w:b/>
        </w:rPr>
        <w:t>lternative treatment of the Exposure Measure</w:t>
      </w:r>
      <w:bookmarkEnd w:id="43"/>
      <w:bookmarkEnd w:id="50"/>
      <w:bookmarkEnd w:id="51"/>
      <w:r>
        <w:rPr>
          <w:rFonts w:ascii="Times New Roman" w:hAnsi="Times New Roman"/>
          <w:b/>
        </w:rPr>
        <w:t xml:space="preserve"> (LR1)</w:t>
      </w:r>
      <w:bookmarkEnd w:id="52"/>
    </w:p>
    <w:p w14:paraId="1C940AFC" w14:textId="77777777" w:rsidR="006033AB" w:rsidRPr="00FE002E" w:rsidRDefault="006033AB" w:rsidP="006033AB">
      <w:pPr>
        <w:pStyle w:val="BodyText1"/>
        <w:spacing w:line="240" w:lineRule="auto"/>
        <w:ind w:left="720"/>
        <w:rPr>
          <w:rFonts w:ascii="Times New Roman" w:hAnsi="Times New Roman"/>
        </w:rPr>
      </w:pPr>
    </w:p>
    <w:p w14:paraId="76761B1E"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This part of the reporting collects data on </w:t>
      </w:r>
      <w:r w:rsidR="00E052C6">
        <w:rPr>
          <w:rFonts w:ascii="Times New Roman" w:hAnsi="Times New Roman"/>
        </w:rPr>
        <w:t xml:space="preserve">an </w:t>
      </w:r>
      <w:r w:rsidRPr="00FE002E">
        <w:rPr>
          <w:rFonts w:ascii="Times New Roman" w:hAnsi="Times New Roman"/>
        </w:rPr>
        <w:t xml:space="preserve">alternative treatment of derivatives, </w:t>
      </w:r>
      <w:r w:rsidR="00E052C6">
        <w:rPr>
          <w:rFonts w:ascii="Times New Roman" w:hAnsi="Times New Roman"/>
          <w:bCs/>
        </w:rPr>
        <w:t>SFTs</w:t>
      </w:r>
      <w:r w:rsidR="006C0C0A" w:rsidRPr="00FE002E">
        <w:rPr>
          <w:rFonts w:ascii="Times New Roman" w:hAnsi="Times New Roman"/>
        </w:rPr>
        <w:t xml:space="preserve"> </w:t>
      </w:r>
      <w:r w:rsidRPr="00FE002E">
        <w:rPr>
          <w:rFonts w:ascii="Times New Roman" w:hAnsi="Times New Roman"/>
        </w:rPr>
        <w:t xml:space="preserve">and off-balance sheet items. </w:t>
      </w:r>
    </w:p>
    <w:p w14:paraId="2BFB493B" w14:textId="77777777" w:rsidR="00FC2664" w:rsidRPr="00FE002E" w:rsidRDefault="00FC2664" w:rsidP="007E2A41">
      <w:pPr>
        <w:pStyle w:val="BodyText1"/>
        <w:spacing w:line="240" w:lineRule="auto"/>
        <w:rPr>
          <w:rFonts w:ascii="Times New Roman" w:hAnsi="Times New Roman"/>
        </w:rPr>
      </w:pPr>
    </w:p>
    <w:p w14:paraId="62353586" w14:textId="77777777" w:rsidR="00F4754B" w:rsidRDefault="00FF2091"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Institutions shall determine t</w:t>
      </w:r>
      <w:r w:rsidR="00F4754B" w:rsidRPr="00FE002E">
        <w:rPr>
          <w:rFonts w:ascii="Times New Roman" w:hAnsi="Times New Roman"/>
        </w:rPr>
        <w:t xml:space="preserve">he “accounting balance sheet values” in LR1 </w:t>
      </w:r>
      <w:r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E052C6">
        <w:rPr>
          <w:rFonts w:ascii="Times New Roman" w:hAnsi="Times New Roman"/>
        </w:rPr>
        <w:t>(1)</w:t>
      </w:r>
      <w:r w:rsidR="0077565E" w:rsidRPr="00FE002E">
        <w:rPr>
          <w:rFonts w:ascii="Times New Roman" w:hAnsi="Times New Roman"/>
        </w:rPr>
        <w:t>(</w:t>
      </w:r>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14:paraId="2E532E65" w14:textId="77777777" w:rsidR="005556DC" w:rsidRDefault="005556DC" w:rsidP="00FD2C06">
      <w:pPr>
        <w:pStyle w:val="BodyText1"/>
        <w:spacing w:line="240" w:lineRule="auto"/>
        <w:rPr>
          <w:rFonts w:ascii="Times New Roman" w:hAnsi="Times New Roman"/>
        </w:rPr>
      </w:pPr>
    </w:p>
    <w:p w14:paraId="4827B4EE" w14:textId="77777777" w:rsidR="005556DC" w:rsidRPr="00FE002E" w:rsidRDefault="007625FE" w:rsidP="007625FE">
      <w:pPr>
        <w:pStyle w:val="BodyText1"/>
        <w:numPr>
          <w:ilvl w:val="0"/>
          <w:numId w:val="31"/>
        </w:numPr>
        <w:spacing w:line="240" w:lineRule="auto"/>
        <w:rPr>
          <w:rFonts w:ascii="Times New Roman" w:hAnsi="Times New Roman"/>
        </w:rPr>
      </w:pPr>
      <w:r>
        <w:rPr>
          <w:rFonts w:ascii="Times New Roman" w:hAnsi="Times New Roman"/>
        </w:rPr>
        <w:t xml:space="preserve">Apart from </w:t>
      </w:r>
      <w:r w:rsidRPr="007625FE">
        <w:rPr>
          <w:rFonts w:ascii="Times New Roman" w:hAnsi="Times New Roman"/>
        </w:rPr>
        <w:t>{2</w:t>
      </w:r>
      <w:r>
        <w:rPr>
          <w:rFonts w:ascii="Times New Roman" w:hAnsi="Times New Roman"/>
        </w:rPr>
        <w:t>5</w:t>
      </w:r>
      <w:r w:rsidRPr="007625FE">
        <w:rPr>
          <w:rFonts w:ascii="Times New Roman" w:hAnsi="Times New Roman"/>
        </w:rPr>
        <w:t>0;120}</w:t>
      </w:r>
      <w:r>
        <w:rPr>
          <w:rFonts w:ascii="Times New Roman" w:hAnsi="Times New Roman"/>
        </w:rPr>
        <w:t xml:space="preserve"> </w:t>
      </w:r>
      <w:r w:rsidR="00E052C6">
        <w:rPr>
          <w:rFonts w:ascii="Times New Roman" w:hAnsi="Times New Roman"/>
        </w:rPr>
        <w:t xml:space="preserve">and </w:t>
      </w:r>
      <w:r w:rsidRPr="007625FE">
        <w:rPr>
          <w:rFonts w:ascii="Times New Roman" w:hAnsi="Times New Roman"/>
        </w:rPr>
        <w:t>{260;120}</w:t>
      </w:r>
      <w:r>
        <w:rPr>
          <w:rFonts w:ascii="Times New Roman" w:hAnsi="Times New Roman"/>
        </w:rPr>
        <w:t>, i</w:t>
      </w:r>
      <w:r w:rsidR="005556DC">
        <w:rPr>
          <w:rFonts w:ascii="Times New Roman" w:hAnsi="Times New Roman"/>
        </w:rPr>
        <w:t>nstitutions shall report</w:t>
      </w:r>
      <w:r w:rsidR="005556DC" w:rsidRPr="00F36D5B">
        <w:rPr>
          <w:rFonts w:ascii="Times New Roman" w:hAnsi="Times New Roman"/>
        </w:rPr>
        <w:t xml:space="preserve"> </w:t>
      </w:r>
      <w:r w:rsidR="005556DC">
        <w:rPr>
          <w:rFonts w:ascii="Times New Roman" w:hAnsi="Times New Roman"/>
        </w:rPr>
        <w:t>LR1</w:t>
      </w:r>
      <w:r w:rsidR="005556DC" w:rsidRPr="00F36D5B">
        <w:rPr>
          <w:rFonts w:ascii="Times New Roman" w:hAnsi="Times New Roman"/>
        </w:rPr>
        <w:t xml:space="preserve"> as if </w:t>
      </w:r>
      <w:r w:rsidR="005556DC">
        <w:rPr>
          <w:rFonts w:ascii="Times New Roman" w:hAnsi="Times New Roman"/>
        </w:rPr>
        <w:t>the</w:t>
      </w:r>
      <w:r w:rsidR="005556DC" w:rsidRPr="00F36D5B">
        <w:rPr>
          <w:rFonts w:ascii="Times New Roman" w:hAnsi="Times New Roman"/>
        </w:rPr>
        <w:t xml:space="preserve"> exemption</w:t>
      </w:r>
      <w:r w:rsidR="00E34F87">
        <w:rPr>
          <w:rFonts w:ascii="Times New Roman" w:hAnsi="Times New Roman"/>
        </w:rPr>
        <w:t>s referred to in L</w:t>
      </w:r>
      <w:r w:rsidR="005556DC">
        <w:rPr>
          <w:rFonts w:ascii="Times New Roman" w:hAnsi="Times New Roman"/>
        </w:rPr>
        <w:t>RCalc cells {05</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w:t>
      </w:r>
      <w:r w:rsidR="005556DC">
        <w:rPr>
          <w:rFonts w:ascii="Times New Roman" w:hAnsi="Times New Roman"/>
        </w:rPr>
        <w:t>08</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{1</w:t>
      </w:r>
      <w:r w:rsidR="005556DC">
        <w:rPr>
          <w:rFonts w:ascii="Times New Roman" w:hAnsi="Times New Roman"/>
        </w:rPr>
        <w:t>0</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{12</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B95087">
        <w:rPr>
          <w:rFonts w:ascii="Times New Roman" w:hAnsi="Times New Roman"/>
        </w:rPr>
        <w:t>{2</w:t>
      </w:r>
      <w:r w:rsidR="005556DC">
        <w:rPr>
          <w:rFonts w:ascii="Times New Roman" w:hAnsi="Times New Roman"/>
        </w:rPr>
        <w:t>2</w:t>
      </w:r>
      <w:r w:rsidR="005556DC" w:rsidRPr="00B95087">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5556DC">
        <w:rPr>
          <w:rFonts w:ascii="Times New Roman" w:hAnsi="Times New Roman"/>
        </w:rPr>
        <w:t>{250</w:t>
      </w:r>
      <w:r w:rsidR="00F71081">
        <w:rPr>
          <w:rFonts w:ascii="Times New Roman" w:hAnsi="Times New Roman"/>
        </w:rPr>
        <w:t>;010}</w:t>
      </w:r>
      <w:r w:rsidR="005556DC" w:rsidRPr="005556DC">
        <w:rPr>
          <w:rFonts w:ascii="Times New Roman" w:hAnsi="Times New Roman"/>
        </w:rPr>
        <w:t xml:space="preserve"> and {260</w:t>
      </w:r>
      <w:r w:rsidR="00F71081">
        <w:rPr>
          <w:rFonts w:ascii="Times New Roman" w:hAnsi="Times New Roman"/>
        </w:rPr>
        <w:t>;010}</w:t>
      </w:r>
      <w:r w:rsidR="005556DC">
        <w:rPr>
          <w:rFonts w:ascii="Times New Roman" w:hAnsi="Times New Roman"/>
        </w:rPr>
        <w:t xml:space="preserve"> </w:t>
      </w:r>
      <w:r w:rsidR="00E052C6">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14:paraId="3654D8F1" w14:textId="77777777" w:rsidR="005556DC" w:rsidRDefault="005556DC" w:rsidP="005556DC">
      <w:pPr>
        <w:pStyle w:val="BodyText1"/>
        <w:spacing w:line="240" w:lineRule="auto"/>
        <w:ind w:left="720"/>
        <w:rPr>
          <w:rFonts w:ascii="Times New Roman" w:hAnsi="Times New Roman"/>
        </w:rPr>
      </w:pPr>
    </w:p>
    <w:p w14:paraId="70135E27" w14:textId="77777777"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7C01FC77" w14:textId="77777777" w:rsidTr="00FC2664">
        <w:tc>
          <w:tcPr>
            <w:tcW w:w="1418" w:type="dxa"/>
            <w:shd w:val="clear" w:color="auto" w:fill="D9D9D9"/>
          </w:tcPr>
          <w:p w14:paraId="320FFEBF"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2AACB38A" w14:textId="77777777"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14:paraId="3E7079E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14:paraId="31E23FA5" w14:textId="77777777" w:rsidTr="00FC2664">
        <w:tc>
          <w:tcPr>
            <w:tcW w:w="1418" w:type="dxa"/>
          </w:tcPr>
          <w:p w14:paraId="733F6819" w14:textId="77777777"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;010}</w:t>
            </w:r>
          </w:p>
        </w:tc>
        <w:tc>
          <w:tcPr>
            <w:tcW w:w="7620" w:type="dxa"/>
          </w:tcPr>
          <w:p w14:paraId="6289857C" w14:textId="77777777"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  Accounting balance sheet value</w:t>
            </w:r>
          </w:p>
          <w:p w14:paraId="50D2D05F" w14:textId="77777777" w:rsidR="00F4754B" w:rsidRPr="00FE002E" w:rsidRDefault="00F4754B" w:rsidP="007E2A41">
            <w:pPr>
              <w:pStyle w:val="BodyText1"/>
              <w:spacing w:line="240" w:lineRule="auto"/>
              <w:rPr>
                <w:rFonts w:ascii="Times New Roman" w:hAnsi="Times New Roman"/>
                <w:b/>
                <w:bCs/>
              </w:rPr>
            </w:pPr>
          </w:p>
          <w:p w14:paraId="42909CAF"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{060;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40D7CD0D" w14:textId="77777777" w:rsidR="000A6437" w:rsidRPr="00FE002E" w:rsidRDefault="000A6437" w:rsidP="007E2A41">
            <w:pPr>
              <w:pStyle w:val="BodyText1"/>
              <w:spacing w:line="240" w:lineRule="auto"/>
              <w:rPr>
                <w:rFonts w:ascii="Times New Roman" w:hAnsi="Times New Roman"/>
                <w:b/>
                <w:bCs/>
                <w:u w:val="single"/>
              </w:rPr>
            </w:pPr>
          </w:p>
        </w:tc>
      </w:tr>
      <w:tr w:rsidR="00F4754B" w:rsidRPr="00FE002E" w14:paraId="4BD9871B" w14:textId="77777777" w:rsidTr="00FC2664">
        <w:tc>
          <w:tcPr>
            <w:tcW w:w="1418" w:type="dxa"/>
          </w:tcPr>
          <w:p w14:paraId="4FB06133" w14:textId="77777777"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;020}</w:t>
            </w:r>
          </w:p>
        </w:tc>
        <w:tc>
          <w:tcPr>
            <w:tcW w:w="7620" w:type="dxa"/>
          </w:tcPr>
          <w:p w14:paraId="3C8DCD93"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Accounting value assuming no netting or other CRM</w:t>
            </w:r>
          </w:p>
          <w:p w14:paraId="27145765" w14:textId="77777777" w:rsidR="00F4754B" w:rsidRPr="00FE002E" w:rsidRDefault="00F4754B" w:rsidP="007E2A41">
            <w:pPr>
              <w:pStyle w:val="BodyText1"/>
              <w:spacing w:line="240" w:lineRule="auto"/>
              <w:rPr>
                <w:rFonts w:ascii="Times New Roman" w:hAnsi="Times New Roman"/>
                <w:b/>
                <w:bCs/>
              </w:rPr>
            </w:pPr>
          </w:p>
          <w:p w14:paraId="5269931C"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373D75B6" w14:textId="77777777" w:rsidR="00FF3AC1" w:rsidRPr="00FE002E" w:rsidRDefault="00FF3AC1" w:rsidP="007E2A41">
            <w:pPr>
              <w:pStyle w:val="BodyText1"/>
              <w:spacing w:line="240" w:lineRule="auto"/>
              <w:rPr>
                <w:rFonts w:ascii="Times New Roman" w:hAnsi="Times New Roman"/>
                <w:b/>
                <w:bCs/>
                <w:u w:val="single"/>
              </w:rPr>
            </w:pPr>
          </w:p>
        </w:tc>
      </w:tr>
      <w:tr w:rsidR="00F4754B" w:rsidRPr="00FE002E" w14:paraId="4AD5F208" w14:textId="77777777" w:rsidTr="00FC2664">
        <w:tc>
          <w:tcPr>
            <w:tcW w:w="1418" w:type="dxa"/>
          </w:tcPr>
          <w:p w14:paraId="7320F54A" w14:textId="77777777"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;050}</w:t>
            </w:r>
          </w:p>
          <w:p w14:paraId="526F19F5" w14:textId="77777777" w:rsidR="00F4754B" w:rsidRPr="00FE002E" w:rsidRDefault="00F4754B" w:rsidP="00F4754B">
            <w:pPr>
              <w:pStyle w:val="BodyText1"/>
              <w:rPr>
                <w:rFonts w:ascii="Times New Roman" w:hAnsi="Times New Roman"/>
                <w:bCs/>
              </w:rPr>
            </w:pPr>
          </w:p>
        </w:tc>
        <w:tc>
          <w:tcPr>
            <w:tcW w:w="7620" w:type="dxa"/>
          </w:tcPr>
          <w:p w14:paraId="0B43B26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w:t>
            </w:r>
            <w:r w:rsidRPr="00FE002E">
              <w:rPr>
                <w:rFonts w:ascii="Times New Roman" w:hAnsi="Times New Roman"/>
                <w:b/>
                <w:bCs/>
              </w:rPr>
              <w:t xml:space="preserve">ethod </w:t>
            </w:r>
            <w:r w:rsidR="003F598C">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14:paraId="3F210B6A" w14:textId="77777777" w:rsidR="00F4754B" w:rsidRPr="00FE002E" w:rsidRDefault="00F4754B" w:rsidP="007E2A41">
            <w:pPr>
              <w:pStyle w:val="BodyText1"/>
              <w:spacing w:line="240" w:lineRule="auto"/>
              <w:rPr>
                <w:rFonts w:ascii="Times New Roman" w:hAnsi="Times New Roman"/>
                <w:b/>
                <w:bCs/>
              </w:rPr>
            </w:pPr>
          </w:p>
          <w:p w14:paraId="71BFB919"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632CDAE2"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4BC3A155" w14:textId="77777777" w:rsidTr="00FC2664">
        <w:tc>
          <w:tcPr>
            <w:tcW w:w="1418" w:type="dxa"/>
          </w:tcPr>
          <w:p w14:paraId="0CB30642" w14:textId="77777777" w:rsidR="00F4754B" w:rsidRPr="00FE002E" w:rsidRDefault="00F4754B" w:rsidP="00F70A83">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4B03D44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14:paraId="6CF3EB34" w14:textId="77777777" w:rsidR="00F4754B" w:rsidRPr="00FE002E" w:rsidRDefault="00F4754B" w:rsidP="007E2A41">
            <w:pPr>
              <w:pStyle w:val="BodyText1"/>
              <w:spacing w:line="240" w:lineRule="auto"/>
              <w:rPr>
                <w:rFonts w:ascii="Times New Roman" w:hAnsi="Times New Roman"/>
                <w:b/>
                <w:bCs/>
              </w:rPr>
            </w:pPr>
          </w:p>
          <w:p w14:paraId="64931F4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7B24BF16"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0B2E125A" w14:textId="77777777" w:rsidTr="00FC2664">
        <w:tc>
          <w:tcPr>
            <w:tcW w:w="1418" w:type="dxa"/>
          </w:tcPr>
          <w:p w14:paraId="2B111AC3" w14:textId="77777777"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;010}</w:t>
            </w:r>
          </w:p>
        </w:tc>
        <w:tc>
          <w:tcPr>
            <w:tcW w:w="7620" w:type="dxa"/>
          </w:tcPr>
          <w:p w14:paraId="4A3C7F5C"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14:paraId="0DEEC211" w14:textId="77777777" w:rsidR="00F4754B" w:rsidRPr="00FE002E" w:rsidRDefault="00F4754B" w:rsidP="007E2A41">
            <w:pPr>
              <w:pStyle w:val="BodyText1"/>
              <w:spacing w:line="240" w:lineRule="auto"/>
              <w:rPr>
                <w:rFonts w:ascii="Times New Roman" w:hAnsi="Times New Roman"/>
                <w:bCs/>
              </w:rPr>
            </w:pPr>
          </w:p>
          <w:p w14:paraId="1B97D142"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14:paraId="2A43849B" w14:textId="77777777" w:rsidR="00F4754B" w:rsidRPr="00FE002E" w:rsidRDefault="00F4754B" w:rsidP="007E2A41">
            <w:pPr>
              <w:pStyle w:val="BodyText1"/>
              <w:spacing w:line="240" w:lineRule="auto"/>
              <w:rPr>
                <w:rFonts w:ascii="Times New Roman" w:hAnsi="Times New Roman"/>
                <w:lang w:val="en-US"/>
              </w:rPr>
            </w:pPr>
          </w:p>
          <w:p w14:paraId="7B42E78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14:paraId="50BA03BC"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43A1A7CA" w14:textId="77777777" w:rsidTr="00FC2664">
        <w:tc>
          <w:tcPr>
            <w:tcW w:w="1418" w:type="dxa"/>
          </w:tcPr>
          <w:p w14:paraId="0182AC04" w14:textId="77777777"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;020}</w:t>
            </w:r>
          </w:p>
        </w:tc>
        <w:tc>
          <w:tcPr>
            <w:tcW w:w="7620" w:type="dxa"/>
          </w:tcPr>
          <w:p w14:paraId="0D0DB41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14:paraId="61C30816" w14:textId="77777777" w:rsidR="00F4754B" w:rsidRPr="00FE002E" w:rsidRDefault="00F4754B" w:rsidP="007E2A41">
            <w:pPr>
              <w:pStyle w:val="BodyText1"/>
              <w:spacing w:line="240" w:lineRule="auto"/>
              <w:rPr>
                <w:rFonts w:ascii="Times New Roman" w:hAnsi="Times New Roman"/>
                <w:bCs/>
              </w:rPr>
            </w:pPr>
          </w:p>
          <w:p w14:paraId="121A13A4"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14:paraId="0D703C12" w14:textId="77777777" w:rsidR="00F4754B" w:rsidRPr="00FE002E" w:rsidRDefault="00F4754B" w:rsidP="007E2A41">
            <w:pPr>
              <w:pStyle w:val="BodyText1"/>
              <w:spacing w:line="240" w:lineRule="auto"/>
              <w:rPr>
                <w:rFonts w:ascii="Times New Roman" w:hAnsi="Times New Roman"/>
                <w:bCs/>
              </w:rPr>
            </w:pPr>
          </w:p>
          <w:p w14:paraId="25BD2893"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14:paraId="64CA656B"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2DE57E6A" w14:textId="77777777" w:rsidTr="00FC2664">
        <w:tc>
          <w:tcPr>
            <w:tcW w:w="1418" w:type="dxa"/>
          </w:tcPr>
          <w:p w14:paraId="2BAEDC22" w14:textId="77777777"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;050}</w:t>
            </w:r>
          </w:p>
        </w:tc>
        <w:tc>
          <w:tcPr>
            <w:tcW w:w="7620" w:type="dxa"/>
          </w:tcPr>
          <w:p w14:paraId="6E3FBF78"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method (a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14:paraId="1EA14480" w14:textId="77777777" w:rsidR="00F4754B" w:rsidRPr="00FE002E" w:rsidRDefault="00F4754B" w:rsidP="007E2A41">
            <w:pPr>
              <w:pStyle w:val="BodyText1"/>
              <w:spacing w:line="240" w:lineRule="auto"/>
              <w:rPr>
                <w:rFonts w:ascii="Times New Roman" w:hAnsi="Times New Roman"/>
                <w:b/>
                <w:bCs/>
              </w:rPr>
            </w:pPr>
          </w:p>
          <w:p w14:paraId="2BCD972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{030;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14:paraId="092D676D"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099636A" w14:textId="77777777" w:rsidTr="00FC2664">
        <w:tc>
          <w:tcPr>
            <w:tcW w:w="1418" w:type="dxa"/>
          </w:tcPr>
          <w:p w14:paraId="582F7CBA" w14:textId="77777777"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30D0CBB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14:paraId="552393F4" w14:textId="77777777" w:rsidR="00F4754B" w:rsidRPr="00FE002E" w:rsidRDefault="00F4754B" w:rsidP="007E2A41">
            <w:pPr>
              <w:pStyle w:val="BodyText1"/>
              <w:spacing w:line="240" w:lineRule="auto"/>
              <w:rPr>
                <w:rFonts w:ascii="Times New Roman" w:hAnsi="Times New Roman"/>
                <w:bCs/>
              </w:rPr>
            </w:pPr>
          </w:p>
          <w:p w14:paraId="50EFD02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{030;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14:paraId="1B106FB0" w14:textId="77777777" w:rsidR="00F4754B" w:rsidRPr="00FE002E" w:rsidRDefault="00F4754B" w:rsidP="007E2A41">
            <w:pPr>
              <w:pStyle w:val="BodyText1"/>
              <w:spacing w:line="240" w:lineRule="auto"/>
              <w:rPr>
                <w:rFonts w:ascii="Times New Roman" w:hAnsi="Times New Roman"/>
                <w:b/>
                <w:bCs/>
                <w:u w:val="single"/>
              </w:rPr>
            </w:pPr>
          </w:p>
        </w:tc>
      </w:tr>
      <w:tr w:rsidR="00410E47" w:rsidRPr="00FE002E" w14:paraId="3324729F" w14:textId="77777777" w:rsidTr="00FC2664">
        <w:tc>
          <w:tcPr>
            <w:tcW w:w="1418" w:type="dxa"/>
          </w:tcPr>
          <w:p w14:paraId="7787C75A" w14:textId="77777777"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{020;</w:t>
            </w:r>
            <w:r w:rsidR="00F71081">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14:paraId="2EF7AC7A" w14:textId="77777777"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14:paraId="6EA083A2" w14:textId="77777777" w:rsidR="00410E47" w:rsidRPr="00FE002E" w:rsidRDefault="00410E47" w:rsidP="006B5E42">
            <w:pPr>
              <w:pStyle w:val="BodyText1"/>
              <w:spacing w:line="240" w:lineRule="auto"/>
              <w:rPr>
                <w:rFonts w:ascii="Times New Roman" w:hAnsi="Times New Roman"/>
                <w:bCs/>
              </w:rPr>
            </w:pPr>
          </w:p>
          <w:p w14:paraId="1EE6CA5A" w14:textId="77777777"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{020; </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14:paraId="16ED92C6" w14:textId="77777777" w:rsidR="00410E47" w:rsidRPr="00FE002E" w:rsidRDefault="00410E47" w:rsidP="006B5E42">
            <w:pPr>
              <w:pStyle w:val="BodyText1"/>
              <w:spacing w:line="240" w:lineRule="auto"/>
              <w:rPr>
                <w:rFonts w:ascii="Times New Roman" w:hAnsi="Times New Roman"/>
                <w:b/>
                <w:bCs/>
                <w:u w:val="single"/>
              </w:rPr>
            </w:pPr>
          </w:p>
        </w:tc>
      </w:tr>
      <w:tr w:rsidR="00410E47" w:rsidRPr="00FE002E" w14:paraId="233E818D" w14:textId="77777777" w:rsidTr="00FC2664">
        <w:tc>
          <w:tcPr>
            <w:tcW w:w="1418" w:type="dxa"/>
          </w:tcPr>
          <w:p w14:paraId="184E1C8C" w14:textId="77777777" w:rsidR="00410E47" w:rsidRPr="00FE002E" w:rsidRDefault="00410E47" w:rsidP="00F70A83">
            <w:pPr>
              <w:pStyle w:val="BodyText1"/>
              <w:rPr>
                <w:rFonts w:ascii="Times New Roman" w:hAnsi="Times New Roman"/>
                <w:bCs/>
              </w:rPr>
            </w:pPr>
            <w:r w:rsidRPr="00FE002E">
              <w:rPr>
                <w:rFonts w:ascii="Times New Roman" w:hAnsi="Times New Roman"/>
                <w:bCs/>
              </w:rPr>
              <w:t>{030</w:t>
            </w:r>
            <w:r w:rsidR="00F71081">
              <w:rPr>
                <w:rFonts w:ascii="Times New Roman" w:hAnsi="Times New Roman"/>
                <w:bCs/>
              </w:rPr>
              <w:t>;050}</w:t>
            </w:r>
          </w:p>
        </w:tc>
        <w:tc>
          <w:tcPr>
            <w:tcW w:w="7620" w:type="dxa"/>
          </w:tcPr>
          <w:p w14:paraId="07A9F81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1005A7">
              <w:rPr>
                <w:rFonts w:ascii="Times New Roman" w:hAnsi="Times New Roman"/>
                <w:b/>
                <w:bCs/>
              </w:rPr>
              <w:t xml:space="preserve">a </w:t>
            </w:r>
            <w:r w:rsidRPr="00FE002E">
              <w:rPr>
                <w:rFonts w:ascii="Times New Roman" w:hAnsi="Times New Roman"/>
                <w:b/>
                <w:bCs/>
              </w:rPr>
              <w:t xml:space="preserve">close-out clause – Add-on </w:t>
            </w:r>
            <w:r w:rsidR="003F598C">
              <w:rPr>
                <w:rFonts w:ascii="Times New Roman" w:hAnsi="Times New Roman"/>
                <w:b/>
                <w:bCs/>
              </w:rPr>
              <w:t>under the mark-to-market m</w:t>
            </w:r>
            <w:r w:rsidRPr="00FE002E">
              <w:rPr>
                <w:rFonts w:ascii="Times New Roman" w:hAnsi="Times New Roman"/>
                <w:b/>
                <w:bCs/>
              </w:rPr>
              <w:t xml:space="preserve">ethod </w:t>
            </w:r>
            <w:r w:rsidR="00406605">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406605">
              <w:rPr>
                <w:rFonts w:ascii="Times New Roman" w:hAnsi="Times New Roman"/>
                <w:b/>
                <w:bCs/>
              </w:rPr>
              <w:t>)</w:t>
            </w:r>
          </w:p>
          <w:p w14:paraId="1E9F1393" w14:textId="77777777" w:rsidR="00410E47" w:rsidRPr="00FE002E" w:rsidRDefault="00410E47" w:rsidP="00406605">
            <w:pPr>
              <w:pStyle w:val="BodyText1"/>
              <w:spacing w:line="240" w:lineRule="auto"/>
              <w:jc w:val="center"/>
              <w:rPr>
                <w:rFonts w:ascii="Times New Roman" w:hAnsi="Times New Roman"/>
                <w:b/>
                <w:bCs/>
              </w:rPr>
            </w:pPr>
          </w:p>
          <w:p w14:paraId="57BEAEF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14:paraId="494C0FC7" w14:textId="77777777" w:rsidR="00410E47" w:rsidRPr="00FE002E" w:rsidRDefault="00410E47" w:rsidP="007E2A41">
            <w:pPr>
              <w:pStyle w:val="BodyText1"/>
              <w:spacing w:line="240" w:lineRule="auto"/>
              <w:rPr>
                <w:rFonts w:ascii="Times New Roman" w:hAnsi="Times New Roman"/>
                <w:b/>
                <w:bCs/>
              </w:rPr>
            </w:pPr>
          </w:p>
          <w:p w14:paraId="06062667"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 assuming no netting or </w:t>
            </w:r>
            <w:r w:rsidR="00994DCE">
              <w:rPr>
                <w:rFonts w:ascii="Times New Roman" w:hAnsi="Times New Roman"/>
              </w:rPr>
              <w:t>other CRM</w:t>
            </w:r>
            <w:r w:rsidRPr="00FE002E">
              <w:rPr>
                <w:rFonts w:ascii="Times New Roman" w:hAnsi="Times New Roman"/>
                <w:bCs/>
              </w:rPr>
              <w:t xml:space="preserve">. Institutions shall not include in this </w:t>
            </w:r>
            <w:r w:rsidR="00E8206D">
              <w:rPr>
                <w:rFonts w:ascii="Times New Roman" w:hAnsi="Times New Roman"/>
                <w:bCs/>
              </w:rPr>
              <w:t>cell</w:t>
            </w:r>
            <w:r w:rsidRPr="00FE002E">
              <w:rPr>
                <w:rFonts w:ascii="Times New Roman" w:hAnsi="Times New Roman"/>
                <w:bCs/>
              </w:rPr>
              <w:t xml:space="preserve"> the add-on for credit derivatives where the institution is selling credit protection to a counterparty not subject to a close-out clause. Institutions shall instead include this in </w:t>
            </w:r>
            <w:r w:rsidRPr="00FE002E">
              <w:rPr>
                <w:rFonts w:ascii="Times New Roman" w:hAnsi="Times New Roman"/>
              </w:rPr>
              <w:t>{LR1;040;</w:t>
            </w:r>
            <w:r w:rsidR="002E3FD6">
              <w:rPr>
                <w:rFonts w:ascii="Times New Roman" w:hAnsi="Times New Roman"/>
              </w:rPr>
              <w:t>0</w:t>
            </w:r>
            <w:r w:rsidR="00F70A83">
              <w:rPr>
                <w:rFonts w:ascii="Times New Roman" w:hAnsi="Times New Roman"/>
              </w:rPr>
              <w:t>5</w:t>
            </w:r>
            <w:r w:rsidR="002E3FD6">
              <w:rPr>
                <w:rFonts w:ascii="Times New Roman" w:hAnsi="Times New Roman"/>
              </w:rPr>
              <w:t>0</w:t>
            </w:r>
            <w:r w:rsidRPr="00FE002E">
              <w:rPr>
                <w:rFonts w:ascii="Times New Roman" w:hAnsi="Times New Roman"/>
              </w:rPr>
              <w:t>}</w:t>
            </w:r>
            <w:r w:rsidRPr="00FE002E">
              <w:rPr>
                <w:rFonts w:ascii="Times New Roman" w:hAnsi="Times New Roman"/>
                <w:bCs/>
              </w:rPr>
              <w:t>.</w:t>
            </w:r>
          </w:p>
          <w:p w14:paraId="34FC007B" w14:textId="77777777" w:rsidR="00994DCE" w:rsidRPr="00FE002E" w:rsidRDefault="00994DCE" w:rsidP="007E2A41">
            <w:pPr>
              <w:pStyle w:val="BodyText1"/>
              <w:spacing w:line="240" w:lineRule="auto"/>
              <w:rPr>
                <w:rFonts w:ascii="Times New Roman" w:hAnsi="Times New Roman"/>
                <w:bCs/>
              </w:rPr>
            </w:pPr>
          </w:p>
          <w:p w14:paraId="42AB37F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3D8ECAEF" w14:textId="77777777" w:rsidR="00410E47" w:rsidRPr="00FE002E" w:rsidRDefault="00410E47" w:rsidP="007E2A41">
            <w:pPr>
              <w:pStyle w:val="BodyText1"/>
              <w:spacing w:line="240" w:lineRule="auto"/>
              <w:rPr>
                <w:rFonts w:ascii="Times New Roman" w:hAnsi="Times New Roman"/>
                <w:bCs/>
              </w:rPr>
            </w:pPr>
          </w:p>
          <w:p w14:paraId="2A0C024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14:paraId="29BF1968"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49595BCD" w14:textId="77777777" w:rsidTr="00FC2664">
        <w:tc>
          <w:tcPr>
            <w:tcW w:w="1418" w:type="dxa"/>
          </w:tcPr>
          <w:p w14:paraId="2FFCBEBD" w14:textId="77777777" w:rsidR="00410E47" w:rsidRPr="00FE002E" w:rsidRDefault="00410E47" w:rsidP="00F71081">
            <w:pPr>
              <w:pStyle w:val="BodyText1"/>
              <w:rPr>
                <w:rFonts w:ascii="Times New Roman" w:hAnsi="Times New Roman"/>
                <w:bCs/>
              </w:rPr>
            </w:pPr>
            <w:r w:rsidRPr="00FE002E">
              <w:rPr>
                <w:rFonts w:ascii="Times New Roman" w:hAnsi="Times New Roman"/>
                <w:bCs/>
              </w:rPr>
              <w:t>{030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0E2E1B3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406605">
              <w:rPr>
                <w:rFonts w:ascii="Times New Roman" w:hAnsi="Times New Roman"/>
                <w:b/>
                <w:bCs/>
              </w:rPr>
              <w:t xml:space="preserve">a </w:t>
            </w:r>
            <w:r w:rsidRPr="00FE002E">
              <w:rPr>
                <w:rFonts w:ascii="Times New Roman" w:hAnsi="Times New Roman"/>
                <w:b/>
                <w:bCs/>
              </w:rPr>
              <w:t xml:space="preserve">close-out clause </w:t>
            </w:r>
            <w:r w:rsidR="0007729E" w:rsidRPr="00FE002E">
              <w:rPr>
                <w:rFonts w:ascii="Times New Roman" w:hAnsi="Times New Roman"/>
                <w:b/>
                <w:bCs/>
              </w:rPr>
              <w:t>–</w:t>
            </w:r>
            <w:r w:rsidRPr="00FE002E">
              <w:rPr>
                <w:rFonts w:ascii="Times New Roman" w:hAnsi="Times New Roman"/>
                <w:b/>
                <w:bCs/>
              </w:rPr>
              <w:t xml:space="preserve"> </w:t>
            </w:r>
            <w:r w:rsidR="0007729E">
              <w:rPr>
                <w:rFonts w:ascii="Times New Roman" w:hAnsi="Times New Roman"/>
                <w:b/>
                <w:bCs/>
              </w:rPr>
              <w:t>N</w:t>
            </w:r>
            <w:r w:rsidRPr="00FE002E">
              <w:rPr>
                <w:rFonts w:ascii="Times New Roman" w:hAnsi="Times New Roman"/>
                <w:b/>
                <w:bCs/>
              </w:rPr>
              <w:t>otional amount</w:t>
            </w:r>
          </w:p>
          <w:p w14:paraId="19D63265" w14:textId="77777777" w:rsidR="00410E47" w:rsidRPr="00FE002E" w:rsidRDefault="00410E47" w:rsidP="007E2A41">
            <w:pPr>
              <w:pStyle w:val="BodyText1"/>
              <w:spacing w:line="240" w:lineRule="auto"/>
              <w:rPr>
                <w:rFonts w:ascii="Times New Roman" w:hAnsi="Times New Roman"/>
                <w:b/>
                <w:bCs/>
              </w:rPr>
            </w:pPr>
          </w:p>
          <w:p w14:paraId="49580F6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w:t>
            </w:r>
            <w:r w:rsidRPr="00FE002E">
              <w:rPr>
                <w:rFonts w:ascii="Times New Roman" w:hAnsi="Times New Roman"/>
                <w:bCs/>
              </w:rPr>
              <w:t xml:space="preserve"> </w:t>
            </w:r>
          </w:p>
          <w:p w14:paraId="5252C90A" w14:textId="77777777" w:rsidR="00410E47" w:rsidRPr="00FE002E" w:rsidRDefault="00410E47" w:rsidP="007E2A41">
            <w:pPr>
              <w:pStyle w:val="BodyText1"/>
              <w:spacing w:line="240" w:lineRule="auto"/>
              <w:rPr>
                <w:rFonts w:ascii="Times New Roman" w:hAnsi="Times New Roman"/>
                <w:bCs/>
              </w:rPr>
            </w:pPr>
          </w:p>
          <w:p w14:paraId="4CF76571"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49FB6D9A" w14:textId="77777777" w:rsidR="00410E47" w:rsidRPr="00FE002E" w:rsidRDefault="00410E47" w:rsidP="007E2A41">
            <w:pPr>
              <w:pStyle w:val="BodyText1"/>
              <w:spacing w:line="240" w:lineRule="auto"/>
              <w:rPr>
                <w:rFonts w:ascii="Times New Roman" w:hAnsi="Times New Roman"/>
                <w:bCs/>
              </w:rPr>
            </w:pPr>
          </w:p>
          <w:p w14:paraId="4DA886B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14:paraId="5544BED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58923A53" w14:textId="77777777" w:rsidTr="00FC2664">
        <w:tc>
          <w:tcPr>
            <w:tcW w:w="1418" w:type="dxa"/>
          </w:tcPr>
          <w:p w14:paraId="04239554" w14:textId="77777777" w:rsidR="00410E47" w:rsidRPr="00FE002E" w:rsidRDefault="00410E47" w:rsidP="00F4754B">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;050}</w:t>
            </w:r>
          </w:p>
          <w:p w14:paraId="6424606D" w14:textId="77777777" w:rsidR="00410E47" w:rsidRPr="00FE002E" w:rsidRDefault="00410E47" w:rsidP="00F4754B">
            <w:pPr>
              <w:pStyle w:val="BodyText1"/>
              <w:rPr>
                <w:rFonts w:ascii="Times New Roman" w:hAnsi="Times New Roman"/>
                <w:bCs/>
              </w:rPr>
            </w:pPr>
          </w:p>
        </w:tc>
        <w:tc>
          <w:tcPr>
            <w:tcW w:w="7620" w:type="dxa"/>
          </w:tcPr>
          <w:p w14:paraId="6294162E"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EC2827">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EC2827">
              <w:rPr>
                <w:rFonts w:ascii="Times New Roman" w:hAnsi="Times New Roman"/>
                <w:b/>
                <w:bCs/>
              </w:rPr>
              <w:t>)</w:t>
            </w:r>
          </w:p>
          <w:p w14:paraId="6623C1B8" w14:textId="77777777" w:rsidR="00410E47" w:rsidRPr="00FE002E" w:rsidRDefault="00410E47" w:rsidP="007E2A41">
            <w:pPr>
              <w:pStyle w:val="BodyText1"/>
              <w:spacing w:line="240" w:lineRule="auto"/>
              <w:rPr>
                <w:rFonts w:ascii="Times New Roman" w:hAnsi="Times New Roman"/>
                <w:b/>
                <w:bCs/>
              </w:rPr>
            </w:pPr>
          </w:p>
          <w:p w14:paraId="04CB95FA"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14:paraId="11453B0A" w14:textId="77777777" w:rsidR="00410E47" w:rsidRPr="00FE002E" w:rsidRDefault="00410E47" w:rsidP="007E2A41">
            <w:pPr>
              <w:pStyle w:val="BodyText1"/>
              <w:spacing w:line="240" w:lineRule="auto"/>
              <w:rPr>
                <w:rFonts w:ascii="Times New Roman" w:hAnsi="Times New Roman"/>
                <w:b/>
                <w:bCs/>
              </w:rPr>
            </w:pPr>
          </w:p>
          <w:p w14:paraId="27F6B059" w14:textId="77777777" w:rsidR="00410E47" w:rsidRPr="00FE002E" w:rsidRDefault="00410E47"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 assuming no netting or </w:t>
            </w:r>
            <w:r w:rsidR="00994DCE">
              <w:rPr>
                <w:rFonts w:ascii="Times New Roman" w:hAnsi="Times New Roman"/>
              </w:rPr>
              <w:t>other CRM</w:t>
            </w:r>
            <w:r w:rsidRPr="00FE002E">
              <w:rPr>
                <w:rFonts w:ascii="Times New Roman" w:hAnsi="Times New Roman"/>
                <w:bCs/>
              </w:rPr>
              <w:t>.</w:t>
            </w:r>
          </w:p>
          <w:p w14:paraId="3DD80546" w14:textId="77777777" w:rsidR="00410E47" w:rsidRPr="00FE002E" w:rsidRDefault="00410E47" w:rsidP="007E2A41">
            <w:pPr>
              <w:pStyle w:val="BodyText1"/>
              <w:spacing w:line="240" w:lineRule="auto"/>
              <w:rPr>
                <w:rFonts w:ascii="Times New Roman" w:hAnsi="Times New Roman"/>
                <w:bCs/>
              </w:rPr>
            </w:pPr>
          </w:p>
          <w:p w14:paraId="234F1816"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2C5BCCAD" w14:textId="77777777" w:rsidR="00410E47" w:rsidRPr="00FE002E" w:rsidRDefault="00410E47" w:rsidP="007E2A41">
            <w:pPr>
              <w:pStyle w:val="BodyText1"/>
              <w:spacing w:line="240" w:lineRule="auto"/>
              <w:rPr>
                <w:rFonts w:ascii="Times New Roman" w:hAnsi="Times New Roman"/>
                <w:b/>
                <w:bCs/>
              </w:rPr>
            </w:pPr>
          </w:p>
          <w:p w14:paraId="58C7C3AA"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r w:rsidRPr="00FE002E">
              <w:rPr>
                <w:rFonts w:ascii="Times New Roman" w:hAnsi="Times New Roman"/>
                <w:b/>
                <w:bCs/>
                <w:u w:val="single"/>
              </w:rPr>
              <w:t xml:space="preserve"> </w:t>
            </w:r>
          </w:p>
          <w:p w14:paraId="02AA4128"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57F5056F" w14:textId="77777777" w:rsidTr="00FC2664">
        <w:tc>
          <w:tcPr>
            <w:tcW w:w="1418" w:type="dxa"/>
          </w:tcPr>
          <w:p w14:paraId="7CD47517" w14:textId="77777777" w:rsidR="00410E47" w:rsidRPr="00FE002E" w:rsidRDefault="00410E47" w:rsidP="00F70A83">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7D9CFC9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14:paraId="0A9456FA" w14:textId="77777777" w:rsidR="00410E47" w:rsidRPr="00FE002E" w:rsidRDefault="00410E47" w:rsidP="007E2A41">
            <w:pPr>
              <w:pStyle w:val="BodyText1"/>
              <w:spacing w:line="240" w:lineRule="auto"/>
              <w:rPr>
                <w:rFonts w:ascii="Times New Roman" w:hAnsi="Times New Roman"/>
                <w:b/>
                <w:bCs/>
              </w:rPr>
            </w:pPr>
          </w:p>
          <w:p w14:paraId="77D967FE" w14:textId="77777777"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14:paraId="6A777DCC" w14:textId="77777777" w:rsidR="00410E47" w:rsidRPr="00FE002E" w:rsidRDefault="00410E47" w:rsidP="007E2A41">
            <w:pPr>
              <w:pStyle w:val="BodyText1"/>
              <w:spacing w:line="240" w:lineRule="auto"/>
              <w:rPr>
                <w:rFonts w:ascii="Times New Roman" w:hAnsi="Times New Roman"/>
              </w:rPr>
            </w:pPr>
          </w:p>
          <w:p w14:paraId="0521E4FD"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005A6447" w14:textId="77777777" w:rsidR="00410E47" w:rsidRPr="00FE002E" w:rsidRDefault="00410E47" w:rsidP="007E2A41">
            <w:pPr>
              <w:pStyle w:val="BodyText1"/>
              <w:spacing w:line="240" w:lineRule="auto"/>
              <w:rPr>
                <w:rFonts w:ascii="Times New Roman" w:hAnsi="Times New Roman"/>
              </w:rPr>
            </w:pPr>
          </w:p>
          <w:p w14:paraId="26C5AB4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084847BE"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3B56CDF9" w14:textId="77777777" w:rsidTr="00FC2664">
        <w:tc>
          <w:tcPr>
            <w:tcW w:w="1418" w:type="dxa"/>
          </w:tcPr>
          <w:p w14:paraId="6DDE631D" w14:textId="77777777"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{050</w:t>
            </w:r>
            <w:r w:rsidR="00F71081">
              <w:rPr>
                <w:rFonts w:ascii="Times New Roman" w:hAnsi="Times New Roman"/>
                <w:bCs/>
              </w:rPr>
              <w:t>;010}</w:t>
            </w:r>
          </w:p>
        </w:tc>
        <w:tc>
          <w:tcPr>
            <w:tcW w:w="7620" w:type="dxa"/>
          </w:tcPr>
          <w:p w14:paraId="078D500A"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14:paraId="534456E4" w14:textId="77777777" w:rsidR="00410E47" w:rsidRPr="00FE002E" w:rsidRDefault="00410E47" w:rsidP="007E2A41">
            <w:pPr>
              <w:pStyle w:val="BodyText1"/>
              <w:spacing w:line="240" w:lineRule="auto"/>
              <w:rPr>
                <w:rFonts w:ascii="Times New Roman" w:hAnsi="Times New Roman"/>
                <w:bCs/>
              </w:rPr>
            </w:pPr>
          </w:p>
          <w:p w14:paraId="7FC638B3"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727A1CFE" w14:textId="77777777" w:rsidR="00410E47" w:rsidRPr="00FE002E" w:rsidRDefault="00410E47" w:rsidP="007E2A41">
            <w:pPr>
              <w:pStyle w:val="BodyText1"/>
              <w:spacing w:line="240" w:lineRule="auto"/>
              <w:rPr>
                <w:rFonts w:ascii="Times New Roman" w:hAnsi="Times New Roman"/>
                <w:lang w:val="en-US"/>
              </w:rPr>
            </w:pPr>
          </w:p>
          <w:p w14:paraId="51B720C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14:paraId="797055EA" w14:textId="77777777" w:rsidR="00410E47" w:rsidRPr="00FE002E" w:rsidRDefault="00410E47" w:rsidP="007E2A41">
            <w:pPr>
              <w:pStyle w:val="BodyText1"/>
              <w:spacing w:line="240" w:lineRule="auto"/>
              <w:rPr>
                <w:rFonts w:ascii="Times New Roman" w:hAnsi="Times New Roman"/>
                <w:bCs/>
              </w:rPr>
            </w:pPr>
          </w:p>
          <w:p w14:paraId="659CEEFC"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14:paraId="508938D9"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0C1A9C4C" w14:textId="77777777" w:rsidTr="00FC2664">
        <w:tc>
          <w:tcPr>
            <w:tcW w:w="1418" w:type="dxa"/>
          </w:tcPr>
          <w:p w14:paraId="0C28ADF0" w14:textId="77777777"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;020}</w:t>
            </w:r>
          </w:p>
        </w:tc>
        <w:tc>
          <w:tcPr>
            <w:tcW w:w="7620" w:type="dxa"/>
          </w:tcPr>
          <w:p w14:paraId="0FA599E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14:paraId="5F0E9C05" w14:textId="77777777" w:rsidR="00410E47" w:rsidRPr="00FE002E" w:rsidRDefault="00410E47" w:rsidP="007E2A41">
            <w:pPr>
              <w:pStyle w:val="BodyText1"/>
              <w:spacing w:line="240" w:lineRule="auto"/>
              <w:rPr>
                <w:rFonts w:ascii="Times New Roman" w:hAnsi="Times New Roman"/>
                <w:bCs/>
              </w:rPr>
            </w:pPr>
          </w:p>
          <w:p w14:paraId="4E8448E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43ECAA24" w14:textId="77777777" w:rsidR="00410E47" w:rsidRPr="00FE002E" w:rsidRDefault="00410E47" w:rsidP="007E2A41">
            <w:pPr>
              <w:pStyle w:val="BodyText1"/>
              <w:spacing w:line="240" w:lineRule="auto"/>
              <w:rPr>
                <w:rFonts w:ascii="Times New Roman" w:hAnsi="Times New Roman"/>
                <w:bCs/>
              </w:rPr>
            </w:pPr>
          </w:p>
          <w:p w14:paraId="69480F14"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14:paraId="0C77509B" w14:textId="77777777" w:rsidR="00410E47" w:rsidRPr="00FE002E" w:rsidRDefault="00410E47" w:rsidP="007E2A41">
            <w:pPr>
              <w:pStyle w:val="BodyText1"/>
              <w:spacing w:line="240" w:lineRule="auto"/>
              <w:rPr>
                <w:rFonts w:ascii="Times New Roman" w:hAnsi="Times New Roman"/>
                <w:bCs/>
              </w:rPr>
            </w:pPr>
          </w:p>
          <w:p w14:paraId="585BF1B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14:paraId="5A550E83"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1B017141" w14:textId="77777777" w:rsidTr="00FC2664">
        <w:tc>
          <w:tcPr>
            <w:tcW w:w="1418" w:type="dxa"/>
          </w:tcPr>
          <w:p w14:paraId="73EAC7E1" w14:textId="77777777"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;050}</w:t>
            </w:r>
          </w:p>
          <w:p w14:paraId="1102EC64" w14:textId="77777777" w:rsidR="00410E47" w:rsidRPr="00FE002E" w:rsidRDefault="00410E47" w:rsidP="00F4754B">
            <w:pPr>
              <w:pStyle w:val="BodyText1"/>
              <w:rPr>
                <w:rFonts w:ascii="Times New Roman" w:hAnsi="Times New Roman"/>
                <w:bCs/>
              </w:rPr>
            </w:pPr>
          </w:p>
        </w:tc>
        <w:tc>
          <w:tcPr>
            <w:tcW w:w="7620" w:type="dxa"/>
          </w:tcPr>
          <w:p w14:paraId="38337027"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 Add-on </w:t>
            </w:r>
            <w:r w:rsidR="003F598C">
              <w:rPr>
                <w:rFonts w:ascii="Times New Roman" w:hAnsi="Times New Roman"/>
                <w:b/>
                <w:bCs/>
              </w:rPr>
              <w:t>under the mark-to-market m</w:t>
            </w:r>
            <w:r w:rsidRPr="00FE002E">
              <w:rPr>
                <w:rFonts w:ascii="Times New Roman" w:hAnsi="Times New Roman"/>
                <w:b/>
                <w:bCs/>
              </w:rPr>
              <w:t xml:space="preserve">ethod </w:t>
            </w:r>
            <w:r w:rsidR="003F598C">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14:paraId="28624802" w14:textId="77777777" w:rsidR="00410E47" w:rsidRPr="00FE002E" w:rsidRDefault="00410E47" w:rsidP="007E2A41">
            <w:pPr>
              <w:pStyle w:val="BodyText1"/>
              <w:spacing w:line="240" w:lineRule="auto"/>
              <w:rPr>
                <w:rFonts w:ascii="Times New Roman" w:hAnsi="Times New Roman"/>
                <w:b/>
                <w:bCs/>
              </w:rPr>
            </w:pPr>
          </w:p>
          <w:p w14:paraId="5D71454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14:paraId="5D7B7262" w14:textId="77777777" w:rsidR="00410E47" w:rsidRPr="00FE002E" w:rsidRDefault="00410E47" w:rsidP="007E2A41">
            <w:pPr>
              <w:pStyle w:val="BodyText1"/>
              <w:spacing w:line="240" w:lineRule="auto"/>
              <w:rPr>
                <w:rFonts w:ascii="Times New Roman" w:hAnsi="Times New Roman"/>
                <w:b/>
                <w:bCs/>
              </w:rPr>
            </w:pPr>
          </w:p>
          <w:p w14:paraId="63DFFF4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potential future exposure of credit derivatives where the institution is buying credit protection from a counterparty assuming no netting or </w:t>
            </w:r>
            <w:r w:rsidR="00A36A43">
              <w:rPr>
                <w:rFonts w:ascii="Times New Roman" w:hAnsi="Times New Roman"/>
                <w:bCs/>
              </w:rPr>
              <w:t>other CRM</w:t>
            </w:r>
            <w:r w:rsidRPr="00FE002E">
              <w:rPr>
                <w:rFonts w:ascii="Times New Roman" w:hAnsi="Times New Roman"/>
                <w:bCs/>
              </w:rPr>
              <w:t>.</w:t>
            </w:r>
          </w:p>
          <w:p w14:paraId="2351334B" w14:textId="77777777" w:rsidR="00410E47" w:rsidRPr="00FE002E" w:rsidRDefault="00410E47" w:rsidP="007E2A41">
            <w:pPr>
              <w:pStyle w:val="BodyText1"/>
              <w:spacing w:line="240" w:lineRule="auto"/>
              <w:rPr>
                <w:rFonts w:ascii="Times New Roman" w:hAnsi="Times New Roman"/>
                <w:bCs/>
              </w:rPr>
            </w:pPr>
          </w:p>
          <w:p w14:paraId="7D29785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AF9C4D8"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E6ED6A0" w14:textId="77777777" w:rsidTr="00FC2664">
        <w:tc>
          <w:tcPr>
            <w:tcW w:w="1418" w:type="dxa"/>
          </w:tcPr>
          <w:p w14:paraId="21629BD6" w14:textId="77777777"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14:paraId="5F0136AF" w14:textId="77777777" w:rsidR="00410E47" w:rsidRPr="00FE002E" w:rsidRDefault="00410E47" w:rsidP="00F4754B">
            <w:pPr>
              <w:pStyle w:val="BodyText1"/>
              <w:rPr>
                <w:rFonts w:ascii="Times New Roman" w:hAnsi="Times New Roman"/>
                <w:bCs/>
              </w:rPr>
            </w:pPr>
          </w:p>
        </w:tc>
        <w:tc>
          <w:tcPr>
            <w:tcW w:w="7620" w:type="dxa"/>
          </w:tcPr>
          <w:p w14:paraId="4C9BBE8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14:paraId="0DE90A8D" w14:textId="77777777" w:rsidR="00410E47" w:rsidRPr="00FE002E" w:rsidRDefault="00410E47" w:rsidP="007E2A41">
            <w:pPr>
              <w:pStyle w:val="BodyText1"/>
              <w:spacing w:line="240" w:lineRule="auto"/>
              <w:rPr>
                <w:rFonts w:ascii="Times New Roman" w:hAnsi="Times New Roman"/>
                <w:b/>
                <w:bCs/>
              </w:rPr>
            </w:pPr>
          </w:p>
          <w:p w14:paraId="40467DF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14:paraId="6B5B5627" w14:textId="77777777" w:rsidR="00410E47" w:rsidRPr="00FE002E" w:rsidRDefault="00410E47" w:rsidP="007E2A41">
            <w:pPr>
              <w:pStyle w:val="BodyText1"/>
              <w:spacing w:line="240" w:lineRule="auto"/>
              <w:rPr>
                <w:rFonts w:ascii="Times New Roman" w:hAnsi="Times New Roman"/>
                <w:bCs/>
              </w:rPr>
            </w:pPr>
          </w:p>
          <w:p w14:paraId="2A0505D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1DBCC8C4"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C937438" w14:textId="77777777" w:rsidTr="00FC2664">
        <w:tc>
          <w:tcPr>
            <w:tcW w:w="1418" w:type="dxa"/>
          </w:tcPr>
          <w:p w14:paraId="2D2CA6A5" w14:textId="77777777" w:rsidR="00410E47" w:rsidRPr="00FE002E" w:rsidRDefault="00410E47"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14:paraId="2501DEC9" w14:textId="77777777"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14:paraId="53CC8C80" w14:textId="77777777" w:rsidR="00410E47" w:rsidRDefault="00410E47" w:rsidP="007E2A41">
            <w:pPr>
              <w:pStyle w:val="BodyText1"/>
              <w:spacing w:line="240" w:lineRule="auto"/>
              <w:rPr>
                <w:rFonts w:ascii="Times New Roman" w:hAnsi="Times New Roman"/>
                <w:b/>
                <w:bCs/>
              </w:rPr>
            </w:pPr>
          </w:p>
          <w:p w14:paraId="6936EF47" w14:textId="77777777"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{050;</w:t>
            </w:r>
            <w:r w:rsidR="00CC11CA">
              <w:rPr>
                <w:rFonts w:ascii="Times New Roman" w:hAnsi="Times New Roman"/>
                <w:bCs/>
              </w:rPr>
              <w:t>0</w:t>
            </w:r>
            <w:r>
              <w:rPr>
                <w:rFonts w:ascii="Times New Roman" w:hAnsi="Times New Roman"/>
                <w:bCs/>
              </w:rPr>
              <w:t>5</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14:paraId="7B865C64" w14:textId="77777777" w:rsidR="00410E47" w:rsidRPr="00FE002E" w:rsidRDefault="00410E47" w:rsidP="007E2A41">
            <w:pPr>
              <w:pStyle w:val="BodyText1"/>
              <w:spacing w:line="240" w:lineRule="auto"/>
              <w:rPr>
                <w:rFonts w:ascii="Times New Roman" w:hAnsi="Times New Roman"/>
                <w:b/>
                <w:bCs/>
              </w:rPr>
            </w:pPr>
          </w:p>
        </w:tc>
      </w:tr>
      <w:tr w:rsidR="00410E47" w:rsidRPr="00FE002E" w14:paraId="1C20B27E" w14:textId="77777777" w:rsidTr="00FC2664">
        <w:tc>
          <w:tcPr>
            <w:tcW w:w="1418" w:type="dxa"/>
          </w:tcPr>
          <w:p w14:paraId="6FDE66FA" w14:textId="77777777"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85</w:t>
            </w:r>
            <w:r w:rsidRPr="00FE002E">
              <w:rPr>
                <w:rFonts w:ascii="Times New Roman" w:hAnsi="Times New Roman"/>
                <w:bCs/>
              </w:rPr>
              <w:t>}</w:t>
            </w:r>
          </w:p>
          <w:p w14:paraId="42216E8B" w14:textId="77777777" w:rsidR="00410E47" w:rsidRPr="00FE002E" w:rsidRDefault="00410E47" w:rsidP="00F4754B">
            <w:pPr>
              <w:pStyle w:val="BodyText1"/>
              <w:rPr>
                <w:rFonts w:ascii="Times New Roman" w:hAnsi="Times New Roman"/>
                <w:bCs/>
              </w:rPr>
            </w:pPr>
          </w:p>
        </w:tc>
        <w:tc>
          <w:tcPr>
            <w:tcW w:w="7620" w:type="dxa"/>
          </w:tcPr>
          <w:p w14:paraId="179AAFBA" w14:textId="77777777"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14:paraId="24543542" w14:textId="77777777" w:rsidR="00410E47" w:rsidRPr="00FE002E" w:rsidRDefault="00410E47" w:rsidP="007E2A41">
            <w:pPr>
              <w:pStyle w:val="BodyText1"/>
              <w:spacing w:line="240" w:lineRule="auto"/>
              <w:rPr>
                <w:rFonts w:ascii="Times New Roman" w:hAnsi="Times New Roman"/>
                <w:b/>
                <w:bCs/>
                <w:u w:val="single"/>
              </w:rPr>
            </w:pPr>
          </w:p>
          <w:p w14:paraId="4D8BF1C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14:paraId="0CC7401B" w14:textId="77777777" w:rsidR="00410E47" w:rsidRPr="00FE002E" w:rsidRDefault="00410E47" w:rsidP="007E2A41">
            <w:pPr>
              <w:pStyle w:val="BodyText1"/>
              <w:spacing w:line="240" w:lineRule="auto"/>
              <w:rPr>
                <w:rFonts w:ascii="Times New Roman" w:hAnsi="Times New Roman"/>
                <w:bCs/>
              </w:rPr>
            </w:pPr>
          </w:p>
          <w:p w14:paraId="52F2F2F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14:paraId="4D60FA66" w14:textId="77777777" w:rsidR="00410E47" w:rsidRPr="00FE002E" w:rsidRDefault="00410E47" w:rsidP="007E2A41">
            <w:pPr>
              <w:pStyle w:val="BodyText1"/>
              <w:spacing w:line="240" w:lineRule="auto"/>
              <w:rPr>
                <w:rFonts w:ascii="Times New Roman" w:hAnsi="Times New Roman"/>
                <w:bCs/>
              </w:rPr>
            </w:pPr>
          </w:p>
          <w:p w14:paraId="1C730C2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14:paraId="04A4DEC7" w14:textId="77777777" w:rsidR="00410E47" w:rsidRPr="00FE002E" w:rsidRDefault="00410E47" w:rsidP="007E2A41">
            <w:pPr>
              <w:pStyle w:val="BodyText1"/>
              <w:spacing w:line="240" w:lineRule="auto"/>
              <w:rPr>
                <w:rFonts w:ascii="Times New Roman" w:hAnsi="Times New Roman"/>
                <w:bCs/>
              </w:rPr>
            </w:pPr>
          </w:p>
          <w:p w14:paraId="44031FC8"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46E70AEE" w14:textId="77777777" w:rsidR="006B3B83" w:rsidRPr="00FE002E" w:rsidRDefault="006B3B83" w:rsidP="007E2A41">
            <w:pPr>
              <w:pStyle w:val="BodyText1"/>
              <w:spacing w:line="240" w:lineRule="auto"/>
              <w:rPr>
                <w:rFonts w:ascii="Times New Roman" w:hAnsi="Times New Roman"/>
                <w:bCs/>
              </w:rPr>
            </w:pPr>
          </w:p>
          <w:p w14:paraId="289B2D0C"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{020;</w:t>
            </w:r>
            <w:r w:rsidR="002E3FD6">
              <w:rPr>
                <w:rFonts w:ascii="Times New Roman" w:hAnsi="Times New Roman"/>
              </w:rPr>
              <w:t>0</w:t>
            </w:r>
            <w:r w:rsidR="00F70A83">
              <w:rPr>
                <w:rFonts w:ascii="Times New Roman" w:hAnsi="Times New Roman"/>
              </w:rPr>
              <w:t>75</w:t>
            </w:r>
            <w:r w:rsidRPr="00FE002E">
              <w:rPr>
                <w:rFonts w:ascii="Times New Roman" w:hAnsi="Times New Roman"/>
              </w:rPr>
              <w:t>} and {050;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14:paraId="641BDE01"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5DB2B22C" w14:textId="77777777" w:rsidTr="00FC2664">
        <w:tc>
          <w:tcPr>
            <w:tcW w:w="1418" w:type="dxa"/>
          </w:tcPr>
          <w:p w14:paraId="2D6C555B" w14:textId="77777777"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{060</w:t>
            </w:r>
            <w:r w:rsidR="00F71081">
              <w:rPr>
                <w:rFonts w:ascii="Times New Roman" w:hAnsi="Times New Roman"/>
                <w:bCs/>
              </w:rPr>
              <w:t>;010}</w:t>
            </w:r>
          </w:p>
        </w:tc>
        <w:tc>
          <w:tcPr>
            <w:tcW w:w="7620" w:type="dxa"/>
          </w:tcPr>
          <w:p w14:paraId="301345C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6E687BDE" w14:textId="77777777" w:rsidR="00410E47" w:rsidRPr="00FE002E" w:rsidRDefault="00410E47" w:rsidP="007E2A41">
            <w:pPr>
              <w:pStyle w:val="BodyText1"/>
              <w:spacing w:line="240" w:lineRule="auto"/>
              <w:rPr>
                <w:rFonts w:ascii="Times New Roman" w:hAnsi="Times New Roman"/>
                <w:bCs/>
              </w:rPr>
            </w:pPr>
          </w:p>
          <w:p w14:paraId="3964E3AB"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6E7EDFE0" w14:textId="77777777" w:rsidR="00410E47" w:rsidRPr="00FE002E" w:rsidRDefault="00410E47" w:rsidP="007E2A41">
            <w:pPr>
              <w:pStyle w:val="BodyText1"/>
              <w:spacing w:line="240" w:lineRule="auto"/>
              <w:rPr>
                <w:rFonts w:ascii="Times New Roman" w:hAnsi="Times New Roman"/>
                <w:bCs/>
              </w:rPr>
            </w:pPr>
          </w:p>
          <w:p w14:paraId="145F7C8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14:paraId="2E390CF4"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4E5D1C91" w14:textId="77777777" w:rsidTr="00FC2664">
        <w:tc>
          <w:tcPr>
            <w:tcW w:w="1418" w:type="dxa"/>
          </w:tcPr>
          <w:p w14:paraId="2B6A3168" w14:textId="77777777" w:rsidR="00410E47" w:rsidRPr="00FE002E" w:rsidRDefault="00410E47" w:rsidP="00F4754B">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;020}</w:t>
            </w:r>
          </w:p>
        </w:tc>
        <w:tc>
          <w:tcPr>
            <w:tcW w:w="7620" w:type="dxa"/>
          </w:tcPr>
          <w:p w14:paraId="23F61A1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14:paraId="33534D0E" w14:textId="77777777" w:rsidR="00410E47" w:rsidRPr="00FE002E" w:rsidRDefault="00410E47" w:rsidP="006162F0">
            <w:pPr>
              <w:pStyle w:val="BodyText1"/>
              <w:spacing w:line="240" w:lineRule="auto"/>
              <w:ind w:firstLine="720"/>
              <w:rPr>
                <w:rFonts w:ascii="Times New Roman" w:hAnsi="Times New Roman"/>
                <w:bCs/>
              </w:rPr>
            </w:pPr>
          </w:p>
          <w:p w14:paraId="1DBFD91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63F9353A" w14:textId="77777777" w:rsidR="00410E47" w:rsidRPr="00FE002E" w:rsidRDefault="00410E47" w:rsidP="007E2A41">
            <w:pPr>
              <w:pStyle w:val="BodyText1"/>
              <w:spacing w:line="240" w:lineRule="auto"/>
              <w:rPr>
                <w:rFonts w:ascii="Times New Roman" w:hAnsi="Times New Roman"/>
                <w:bCs/>
              </w:rPr>
            </w:pPr>
          </w:p>
          <w:p w14:paraId="6A7BF06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CRR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14:paraId="2FC25C56"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3FFE6A65" w14:textId="77777777" w:rsidTr="00FC2664">
        <w:tc>
          <w:tcPr>
            <w:tcW w:w="1418" w:type="dxa"/>
          </w:tcPr>
          <w:p w14:paraId="651DD1E5" w14:textId="77777777" w:rsidR="00410E47" w:rsidRPr="00FE002E" w:rsidRDefault="00410E47" w:rsidP="00F70A83">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;050}</w:t>
            </w:r>
          </w:p>
        </w:tc>
        <w:tc>
          <w:tcPr>
            <w:tcW w:w="7620" w:type="dxa"/>
          </w:tcPr>
          <w:p w14:paraId="440A3B9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 xml:space="preserve">erivatives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605108">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605108">
              <w:rPr>
                <w:rFonts w:ascii="Times New Roman" w:hAnsi="Times New Roman"/>
                <w:b/>
                <w:bCs/>
              </w:rPr>
              <w:t>)</w:t>
            </w:r>
          </w:p>
          <w:p w14:paraId="579E1F26" w14:textId="77777777" w:rsidR="00410E47" w:rsidRPr="00FE002E" w:rsidRDefault="00410E47" w:rsidP="007E2A41">
            <w:pPr>
              <w:pStyle w:val="BodyText1"/>
              <w:spacing w:line="240" w:lineRule="auto"/>
              <w:rPr>
                <w:rFonts w:ascii="Times New Roman" w:hAnsi="Times New Roman"/>
                <w:b/>
                <w:bCs/>
              </w:rPr>
            </w:pPr>
          </w:p>
          <w:p w14:paraId="681DCD3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274 of the CRR</w:t>
            </w:r>
          </w:p>
          <w:p w14:paraId="5A56C412" w14:textId="77777777" w:rsidR="00410E47" w:rsidRPr="00FE002E" w:rsidRDefault="00410E47" w:rsidP="007E2A41">
            <w:pPr>
              <w:pStyle w:val="BodyText1"/>
              <w:spacing w:line="240" w:lineRule="auto"/>
              <w:rPr>
                <w:rFonts w:ascii="Times New Roman" w:hAnsi="Times New Roman"/>
                <w:bCs/>
              </w:rPr>
            </w:pPr>
          </w:p>
          <w:p w14:paraId="4DACC18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w:t>
            </w:r>
            <w:r w:rsidR="00A36A43">
              <w:rPr>
                <w:rFonts w:ascii="Times New Roman" w:hAnsi="Times New Roman"/>
                <w:bCs/>
              </w:rPr>
              <w:t>other CRM</w:t>
            </w:r>
            <w:r w:rsidRPr="00FE002E">
              <w:rPr>
                <w:rFonts w:ascii="Times New Roman" w:hAnsi="Times New Roman"/>
                <w:bCs/>
              </w:rPr>
              <w:t>.</w:t>
            </w:r>
          </w:p>
          <w:p w14:paraId="778838F8"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182C1066" w14:textId="77777777" w:rsidTr="00FC2664">
        <w:tc>
          <w:tcPr>
            <w:tcW w:w="1418" w:type="dxa"/>
          </w:tcPr>
          <w:p w14:paraId="1E44788A" w14:textId="77777777" w:rsidR="00410E47" w:rsidRPr="00FE002E" w:rsidRDefault="00410E47" w:rsidP="00F71081">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43D1036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14:paraId="447D3667" w14:textId="77777777" w:rsidR="00410E47" w:rsidRPr="00FE002E" w:rsidRDefault="00410E47" w:rsidP="007E2A41">
            <w:pPr>
              <w:pStyle w:val="BodyText1"/>
              <w:spacing w:line="240" w:lineRule="auto"/>
              <w:rPr>
                <w:rFonts w:ascii="Times New Roman" w:hAnsi="Times New Roman"/>
                <w:bCs/>
              </w:rPr>
            </w:pPr>
          </w:p>
          <w:p w14:paraId="129CE40A"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14:paraId="27E50636"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31BF5E97" w14:textId="77777777" w:rsidTr="00FC2664">
        <w:tc>
          <w:tcPr>
            <w:tcW w:w="1418" w:type="dxa"/>
          </w:tcPr>
          <w:p w14:paraId="6D7DD72B" w14:textId="77777777"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;010}</w:t>
            </w:r>
          </w:p>
        </w:tc>
        <w:tc>
          <w:tcPr>
            <w:tcW w:w="7620" w:type="dxa"/>
          </w:tcPr>
          <w:p w14:paraId="0FB47CB8" w14:textId="77777777"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14:paraId="1A214822" w14:textId="77777777" w:rsidR="00410E47" w:rsidRPr="00FE002E" w:rsidRDefault="00410E47" w:rsidP="007E2A41">
            <w:pPr>
              <w:pStyle w:val="BodyText1"/>
              <w:spacing w:line="240" w:lineRule="auto"/>
              <w:rPr>
                <w:rFonts w:ascii="Times New Roman" w:hAnsi="Times New Roman"/>
                <w:bCs/>
              </w:rPr>
            </w:pPr>
          </w:p>
          <w:p w14:paraId="09D8F70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4</w:t>
            </w:r>
            <w:r w:rsidR="00A36A43">
              <w:rPr>
                <w:rFonts w:ascii="Times New Roman" w:hAnsi="Times New Roman"/>
                <w:bCs/>
              </w:rPr>
              <w:t>(1)</w:t>
            </w:r>
            <w:r w:rsidRPr="00FE002E">
              <w:rPr>
                <w:rFonts w:ascii="Times New Roman" w:hAnsi="Times New Roman"/>
                <w:bCs/>
              </w:rPr>
              <w:t>(77)</w:t>
            </w:r>
            <w:r w:rsidRPr="00FE002E">
              <w:rPr>
                <w:rFonts w:ascii="Times New Roman" w:hAnsi="Times New Roman"/>
                <w:b/>
                <w:bCs/>
              </w:rPr>
              <w:t xml:space="preserve"> </w:t>
            </w:r>
            <w:r w:rsidRPr="00FE002E">
              <w:rPr>
                <w:rFonts w:ascii="Times New Roman" w:hAnsi="Times New Roman"/>
                <w:bCs/>
              </w:rPr>
              <w:t xml:space="preserve">and 206 of the </w:t>
            </w:r>
            <w:smartTag w:uri="urn:schemas-microsoft-com:office:smarttags" w:element="stockticker">
              <w:r w:rsidRPr="00FE002E">
                <w:rPr>
                  <w:rFonts w:ascii="Times New Roman" w:hAnsi="Times New Roman"/>
                  <w:bCs/>
                </w:rPr>
                <w:t>CRR</w:t>
              </w:r>
            </w:smartTag>
          </w:p>
          <w:p w14:paraId="638A7820" w14:textId="77777777" w:rsidR="00410E47" w:rsidRPr="00FE002E" w:rsidRDefault="00410E47" w:rsidP="007E2A41">
            <w:pPr>
              <w:pStyle w:val="BodyText1"/>
              <w:spacing w:line="240" w:lineRule="auto"/>
              <w:rPr>
                <w:rFonts w:ascii="Times New Roman" w:hAnsi="Times New Roman"/>
                <w:bCs/>
              </w:rPr>
            </w:pPr>
          </w:p>
          <w:p w14:paraId="522F4BA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w:t>
            </w:r>
            <w:r w:rsidR="00A36A43">
              <w:rPr>
                <w:rFonts w:ascii="Times New Roman" w:hAnsi="Times New Roman"/>
                <w:bCs/>
              </w:rPr>
              <w:t>SFTs</w:t>
            </w:r>
            <w:r w:rsidRPr="00FE002E">
              <w:rPr>
                <w:rFonts w:ascii="Times New Roman" w:hAnsi="Times New Roman"/>
                <w:bCs/>
              </w:rPr>
              <w:t xml:space="preserve"> under the applicable accounting framework that are covered by a master netting agreement eligible under Article 206</w:t>
            </w:r>
            <w:r w:rsidR="001005A7">
              <w:rPr>
                <w:rFonts w:ascii="Times New Roman" w:hAnsi="Times New Roman"/>
                <w:bCs/>
              </w:rPr>
              <w:t xml:space="preserve"> of the CRR</w:t>
            </w:r>
            <w:r w:rsidRPr="00FE002E">
              <w:rPr>
                <w:rFonts w:ascii="Times New Roman" w:hAnsi="Times New Roman"/>
                <w:bCs/>
              </w:rPr>
              <w:t>.</w:t>
            </w:r>
          </w:p>
          <w:p w14:paraId="7B751775" w14:textId="77777777" w:rsidR="00410E47" w:rsidRPr="00FE002E" w:rsidRDefault="00410E47" w:rsidP="007E2A41">
            <w:pPr>
              <w:pStyle w:val="BodyText1"/>
              <w:spacing w:line="240" w:lineRule="auto"/>
              <w:rPr>
                <w:rFonts w:ascii="Times New Roman" w:hAnsi="Times New Roman"/>
                <w:bCs/>
              </w:rPr>
            </w:pPr>
          </w:p>
          <w:p w14:paraId="5611D7A4"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14:paraId="058A9D40"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411B9A04" w14:textId="77777777" w:rsidTr="00FC2664">
        <w:tc>
          <w:tcPr>
            <w:tcW w:w="1418" w:type="dxa"/>
          </w:tcPr>
          <w:p w14:paraId="159CA57E" w14:textId="77777777"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{070</w:t>
            </w:r>
            <w:r w:rsidR="00F71081">
              <w:rPr>
                <w:rFonts w:ascii="Times New Roman" w:hAnsi="Times New Roman"/>
                <w:bCs/>
              </w:rPr>
              <w:t>;020}</w:t>
            </w:r>
          </w:p>
        </w:tc>
        <w:tc>
          <w:tcPr>
            <w:tcW w:w="7620" w:type="dxa"/>
          </w:tcPr>
          <w:p w14:paraId="3585960F" w14:textId="77777777"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14:paraId="60DA9BA2" w14:textId="77777777" w:rsidR="00410E47" w:rsidRPr="00FE002E" w:rsidRDefault="00410E47" w:rsidP="007E2A41">
            <w:pPr>
              <w:pStyle w:val="BodyText1"/>
              <w:spacing w:line="240" w:lineRule="auto"/>
              <w:rPr>
                <w:rFonts w:ascii="Times New Roman" w:hAnsi="Times New Roman"/>
                <w:bCs/>
              </w:rPr>
            </w:pPr>
          </w:p>
          <w:p w14:paraId="3D917C0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Articles 4(77) and 206 of the </w:t>
            </w:r>
            <w:smartTag w:uri="urn:schemas-microsoft-com:office:smarttags" w:element="stockticker">
              <w:r w:rsidRPr="00FE002E">
                <w:rPr>
                  <w:rFonts w:ascii="Times New Roman" w:hAnsi="Times New Roman"/>
                  <w:bCs/>
                </w:rPr>
                <w:t>CRR</w:t>
              </w:r>
            </w:smartTag>
          </w:p>
          <w:p w14:paraId="1150F5A3" w14:textId="77777777" w:rsidR="00410E47" w:rsidRPr="00FE002E" w:rsidRDefault="00410E47" w:rsidP="007E2A41">
            <w:pPr>
              <w:pStyle w:val="BodyText1"/>
              <w:spacing w:line="240" w:lineRule="auto"/>
              <w:rPr>
                <w:rFonts w:ascii="Times New Roman" w:hAnsi="Times New Roman"/>
                <w:bCs/>
              </w:rPr>
            </w:pPr>
          </w:p>
          <w:p w14:paraId="69EC2BC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A36A43">
              <w:rPr>
                <w:rFonts w:ascii="Times New Roman" w:hAnsi="Times New Roman"/>
                <w:bCs/>
              </w:rPr>
              <w:t xml:space="preserve">SFTs </w:t>
            </w:r>
            <w:r w:rsidRPr="00FE002E">
              <w:rPr>
                <w:rFonts w:ascii="Times New Roman" w:hAnsi="Times New Roman"/>
                <w:bCs/>
              </w:rPr>
              <w:t xml:space="preserve">that are covered by a master netting agreement eligible under Article 206 </w:t>
            </w:r>
            <w:r w:rsidR="001005A7">
              <w:rPr>
                <w:rFonts w:ascii="Times New Roman" w:hAnsi="Times New Roman"/>
                <w:bCs/>
              </w:rPr>
              <w:t xml:space="preserve">of the CRR </w:t>
            </w:r>
            <w:r w:rsidRPr="00FE002E">
              <w:rPr>
                <w:rFonts w:ascii="Times New Roman" w:hAnsi="Times New Roman"/>
                <w:bCs/>
              </w:rPr>
              <w:t xml:space="preserve">where the contracts are recognised as an asset on the balance sheet assuming no prudential or accounting netting or </w:t>
            </w:r>
            <w:r w:rsidR="00A36A43">
              <w:rPr>
                <w:rFonts w:ascii="Times New Roman" w:hAnsi="Times New Roman"/>
                <w:bCs/>
              </w:rPr>
              <w:t xml:space="preserve">other CRM </w:t>
            </w:r>
            <w:r w:rsidRPr="00FE002E">
              <w:rPr>
                <w:rFonts w:ascii="Times New Roman" w:hAnsi="Times New Roman"/>
                <w:bCs/>
              </w:rPr>
              <w:t xml:space="preserve">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A36A43">
              <w:rPr>
                <w:rFonts w:ascii="Times New Roman" w:hAnsi="Times New Roman"/>
              </w:rPr>
              <w:t>n SFT</w:t>
            </w:r>
            <w:r w:rsidR="00865326" w:rsidRPr="00FE002E">
              <w:rPr>
                <w:rFonts w:ascii="Times New Roman" w:hAnsi="Times New Roman"/>
              </w:rPr>
              <w:t xml:space="preserve"> </w:t>
            </w:r>
            <w:r w:rsidRPr="00FE002E">
              <w:rPr>
                <w:rFonts w:ascii="Times New Roman" w:hAnsi="Times New Roman"/>
              </w:rPr>
              <w:t>under the applicable accounting framework, institutions shall reverse all sales-related accounting entries.</w:t>
            </w:r>
          </w:p>
          <w:p w14:paraId="24596384" w14:textId="77777777" w:rsidR="00410E47" w:rsidRPr="00FE002E" w:rsidRDefault="00410E47" w:rsidP="007E2A41">
            <w:pPr>
              <w:pStyle w:val="BodyText1"/>
              <w:spacing w:line="240" w:lineRule="auto"/>
              <w:rPr>
                <w:rFonts w:ascii="Times New Roman" w:hAnsi="Times New Roman"/>
                <w:b/>
                <w:bCs/>
                <w:u w:val="single"/>
              </w:rPr>
            </w:pPr>
          </w:p>
          <w:p w14:paraId="144B851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p>
          <w:p w14:paraId="303D776F"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77559F42" w14:textId="77777777" w:rsidTr="00FC2664">
        <w:tc>
          <w:tcPr>
            <w:tcW w:w="1418" w:type="dxa"/>
          </w:tcPr>
          <w:p w14:paraId="5AF06A3C" w14:textId="77777777" w:rsidR="00410E47" w:rsidRPr="00FE002E" w:rsidRDefault="00410E47" w:rsidP="00F71081">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14:paraId="5428776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w:t>
            </w:r>
            <w:r w:rsidR="00605108">
              <w:rPr>
                <w:rFonts w:ascii="Times New Roman" w:hAnsi="Times New Roman"/>
                <w:b/>
                <w:bCs/>
              </w:rPr>
              <w:t xml:space="preserve"> –</w:t>
            </w:r>
            <w:r w:rsidRPr="00FE002E">
              <w:rPr>
                <w:rFonts w:ascii="Times New Roman" w:hAnsi="Times New Roman"/>
                <w:b/>
                <w:bCs/>
              </w:rPr>
              <w:t xml:space="preserve"> Add-on</w:t>
            </w:r>
            <w:r w:rsidR="002E3FD6">
              <w:rPr>
                <w:rFonts w:ascii="Times New Roman" w:hAnsi="Times New Roman"/>
                <w:b/>
                <w:bCs/>
              </w:rPr>
              <w:t xml:space="preserve"> </w:t>
            </w:r>
            <w:r w:rsidR="001005A7">
              <w:rPr>
                <w:rFonts w:ascii="Times New Roman" w:hAnsi="Times New Roman"/>
                <w:b/>
                <w:bCs/>
              </w:rPr>
              <w:t xml:space="preserve">for </w:t>
            </w:r>
            <w:r w:rsidRPr="00FE002E">
              <w:rPr>
                <w:rFonts w:ascii="Times New Roman" w:hAnsi="Times New Roman"/>
                <w:b/>
                <w:bCs/>
              </w:rPr>
              <w:t>SFT</w:t>
            </w:r>
          </w:p>
          <w:p w14:paraId="2F78C08C"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14:paraId="467F7B73" w14:textId="77777777" w:rsidR="00410E47" w:rsidRPr="00FE002E" w:rsidRDefault="00410E47" w:rsidP="007E2A41">
            <w:pPr>
              <w:pStyle w:val="BodyText1"/>
              <w:spacing w:line="240" w:lineRule="auto"/>
              <w:rPr>
                <w:rFonts w:ascii="Times New Roman" w:hAnsi="Times New Roman"/>
                <w:bCs/>
              </w:rPr>
            </w:pPr>
          </w:p>
          <w:p w14:paraId="23AFB449"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For </w:t>
            </w:r>
            <w:r w:rsidR="00A36A43">
              <w:rPr>
                <w:rFonts w:ascii="Times New Roman" w:hAnsi="Times New Roman"/>
                <w:bCs/>
              </w:rPr>
              <w:t>SFTs,</w:t>
            </w:r>
            <w:r w:rsidRPr="00FE002E">
              <w:rPr>
                <w:rFonts w:ascii="Times New Roman" w:hAnsi="Times New Roman"/>
                <w:bCs/>
              </w:rPr>
              <w:t xml:space="preserve"> including those that are off-balance sheet, that are covered by a netting agreement that meets the requirements in </w:t>
            </w:r>
            <w:r w:rsidR="001005A7">
              <w:rPr>
                <w:rFonts w:ascii="Times New Roman" w:hAnsi="Times New Roman"/>
                <w:bCs/>
              </w:rPr>
              <w:t>Article 206 of the CRR</w:t>
            </w:r>
            <w:r w:rsidRPr="00FE002E">
              <w:rPr>
                <w:rFonts w:ascii="Times New Roman" w:hAnsi="Times New Roman"/>
                <w:bCs/>
              </w:rPr>
              <w:t>, institutions shall form netting sets. For each netting set, institutions shall calculate the add-on for current counterparty exposure (CCE) in accordance with the formula</w:t>
            </w:r>
          </w:p>
          <w:p w14:paraId="26A40F44" w14:textId="77777777" w:rsidR="00410E47" w:rsidRPr="00FE002E" w:rsidRDefault="00410E47" w:rsidP="007E2A41">
            <w:pPr>
              <w:pStyle w:val="BodyText1"/>
              <w:spacing w:line="240" w:lineRule="auto"/>
              <w:rPr>
                <w:rFonts w:ascii="Times New Roman" w:hAnsi="Times New Roman"/>
                <w:bCs/>
              </w:rPr>
            </w:pPr>
          </w:p>
          <w:p w14:paraId="7EEA66C3" w14:textId="77777777"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14:paraId="0175367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 </w:t>
            </w:r>
          </w:p>
          <w:p w14:paraId="08B7FF4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14:paraId="15C809A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 = each transaction included in the netting set</w:t>
            </w:r>
            <w:r w:rsidR="00CF66B5">
              <w:rPr>
                <w:rFonts w:ascii="Times New Roman" w:hAnsi="Times New Roman"/>
                <w:bCs/>
              </w:rPr>
              <w:t>.</w:t>
            </w:r>
          </w:p>
          <w:p w14:paraId="3628058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Pr="00FE002E">
              <w:rPr>
                <w:rFonts w:ascii="Times New Roman" w:hAnsi="Times New Roman"/>
                <w:bCs/>
                <w:vertAlign w:val="subscript"/>
              </w:rPr>
              <w:t>i</w:t>
            </w:r>
            <w:r w:rsidRPr="00FE002E">
              <w:rPr>
                <w:rFonts w:ascii="Times New Roman" w:hAnsi="Times New Roman"/>
                <w:bCs/>
              </w:rPr>
              <w:t xml:space="preserve"> = for transaction i,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14:paraId="38680B4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w:t>
            </w:r>
            <w:r w:rsidRPr="00FE002E">
              <w:rPr>
                <w:rFonts w:ascii="Times New Roman" w:hAnsi="Times New Roman"/>
                <w:bCs/>
                <w:vertAlign w:val="subscript"/>
              </w:rPr>
              <w:t>i</w:t>
            </w:r>
            <w:r w:rsidRPr="00FE002E">
              <w:rPr>
                <w:rFonts w:ascii="Times New Roman" w:hAnsi="Times New Roman"/>
                <w:bCs/>
              </w:rPr>
              <w:t xml:space="preserve"> = for transaction i,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14:paraId="0A858A1F" w14:textId="77777777" w:rsidR="00410E47" w:rsidRPr="00FE002E" w:rsidRDefault="00410E47" w:rsidP="007E2A41">
            <w:pPr>
              <w:pStyle w:val="BodyText1"/>
              <w:spacing w:line="240" w:lineRule="auto"/>
              <w:rPr>
                <w:rFonts w:ascii="Times New Roman" w:hAnsi="Times New Roman"/>
                <w:b/>
                <w:bCs/>
              </w:rPr>
            </w:pPr>
          </w:p>
          <w:p w14:paraId="40108D3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E8206D">
              <w:rPr>
                <w:rFonts w:ascii="Times New Roman" w:hAnsi="Times New Roman"/>
                <w:bCs/>
              </w:rPr>
              <w:t>cell</w:t>
            </w:r>
            <w:r w:rsidRPr="00FE002E">
              <w:rPr>
                <w:rFonts w:ascii="Times New Roman" w:hAnsi="Times New Roman"/>
                <w:bCs/>
              </w:rPr>
              <w:t>.</w:t>
            </w:r>
          </w:p>
          <w:p w14:paraId="56077663" w14:textId="77777777" w:rsidR="00410E47" w:rsidRPr="00FE002E" w:rsidRDefault="00410E47" w:rsidP="007E2A41">
            <w:pPr>
              <w:pStyle w:val="BodyText1"/>
              <w:spacing w:line="240" w:lineRule="auto"/>
              <w:rPr>
                <w:rFonts w:ascii="Times New Roman" w:hAnsi="Times New Roman"/>
                <w:b/>
                <w:bCs/>
              </w:rPr>
            </w:pPr>
          </w:p>
        </w:tc>
      </w:tr>
      <w:tr w:rsidR="00410E47" w:rsidRPr="00FE002E" w14:paraId="3EBDE68F" w14:textId="77777777" w:rsidTr="00FC2664">
        <w:tc>
          <w:tcPr>
            <w:tcW w:w="1418" w:type="dxa"/>
          </w:tcPr>
          <w:p w14:paraId="2ACBAB60" w14:textId="77777777"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;010}</w:t>
            </w:r>
          </w:p>
        </w:tc>
        <w:tc>
          <w:tcPr>
            <w:tcW w:w="7620" w:type="dxa"/>
          </w:tcPr>
          <w:p w14:paraId="627A5A37" w14:textId="77777777"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14:paraId="0AE3CFBE" w14:textId="77777777" w:rsidR="00410E47" w:rsidRPr="00FE002E" w:rsidRDefault="00410E47" w:rsidP="007E2A41">
            <w:pPr>
              <w:pStyle w:val="BodyText1"/>
              <w:spacing w:line="240" w:lineRule="auto"/>
              <w:rPr>
                <w:rFonts w:ascii="Times New Roman" w:hAnsi="Times New Roman"/>
                <w:bCs/>
              </w:rPr>
            </w:pPr>
          </w:p>
          <w:p w14:paraId="60A564B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4416BA1E" w14:textId="77777777" w:rsidR="00410E47" w:rsidRPr="00FE002E" w:rsidRDefault="00410E47" w:rsidP="007E2A41">
            <w:pPr>
              <w:pStyle w:val="BodyText1"/>
              <w:spacing w:line="240" w:lineRule="auto"/>
              <w:rPr>
                <w:rFonts w:ascii="Times New Roman" w:hAnsi="Times New Roman"/>
                <w:bCs/>
              </w:rPr>
            </w:pPr>
          </w:p>
          <w:p w14:paraId="36EEFCB9"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w:t>
            </w:r>
          </w:p>
          <w:p w14:paraId="0962074C" w14:textId="77777777" w:rsidR="00410E47" w:rsidRPr="00FE002E" w:rsidRDefault="00410E47" w:rsidP="007E2A41">
            <w:pPr>
              <w:pStyle w:val="BodyText1"/>
              <w:spacing w:line="240" w:lineRule="auto"/>
              <w:rPr>
                <w:rFonts w:ascii="Times New Roman" w:hAnsi="Times New Roman"/>
                <w:bCs/>
              </w:rPr>
            </w:pPr>
          </w:p>
          <w:p w14:paraId="10BEAA0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14:paraId="7D8DA9F4"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301A07A7" w14:textId="77777777" w:rsidTr="00FC2664">
        <w:tc>
          <w:tcPr>
            <w:tcW w:w="1418" w:type="dxa"/>
          </w:tcPr>
          <w:p w14:paraId="1642CB9A" w14:textId="77777777"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;020}</w:t>
            </w:r>
          </w:p>
        </w:tc>
        <w:tc>
          <w:tcPr>
            <w:tcW w:w="7620" w:type="dxa"/>
          </w:tcPr>
          <w:p w14:paraId="1B8989A5" w14:textId="77777777"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SFTs</w:t>
            </w:r>
            <w:r w:rsidR="00410E47" w:rsidRPr="00FE002E">
              <w:rPr>
                <w:rFonts w:ascii="Times New Roman" w:hAnsi="Times New Roman"/>
                <w:b/>
                <w:bCs/>
              </w:rPr>
              <w:t xml:space="preserve">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14:paraId="06724959" w14:textId="77777777" w:rsidR="00410E47" w:rsidRPr="00FE002E" w:rsidRDefault="00410E47" w:rsidP="007E2A41">
            <w:pPr>
              <w:pStyle w:val="BodyText1"/>
              <w:spacing w:line="240" w:lineRule="auto"/>
              <w:rPr>
                <w:rFonts w:ascii="Times New Roman" w:hAnsi="Times New Roman"/>
                <w:bCs/>
              </w:rPr>
            </w:pPr>
          </w:p>
          <w:p w14:paraId="69749CF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39B6B46E" w14:textId="77777777" w:rsidR="00410E47" w:rsidRPr="00FE002E" w:rsidRDefault="00410E47" w:rsidP="007E2A41">
            <w:pPr>
              <w:pStyle w:val="BodyText1"/>
              <w:spacing w:line="240" w:lineRule="auto"/>
              <w:rPr>
                <w:rFonts w:ascii="Times New Roman" w:hAnsi="Times New Roman"/>
                <w:bCs/>
              </w:rPr>
            </w:pPr>
          </w:p>
          <w:p w14:paraId="3134ADB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 xml:space="preserve">CRM that have </w:t>
            </w:r>
            <w:r w:rsidR="00CF66B5">
              <w:rPr>
                <w:rFonts w:ascii="Times New Roman" w:hAnsi="Times New Roman"/>
                <w:bCs/>
              </w:rPr>
              <w:lastRenderedPageBreak/>
              <w:t>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CF66B5">
              <w:rPr>
                <w:rFonts w:ascii="Times New Roman" w:hAnsi="Times New Roman"/>
              </w:rPr>
              <w:t>n SFT</w:t>
            </w:r>
            <w:r w:rsidRPr="00FE002E">
              <w:rPr>
                <w:rFonts w:ascii="Times New Roman" w:hAnsi="Times New Roman"/>
              </w:rPr>
              <w:t xml:space="preserve"> under the applicable accounting framework, institutions shall reverse all sales-related accounting entries.</w:t>
            </w:r>
          </w:p>
          <w:p w14:paraId="4CF9F3F7" w14:textId="77777777" w:rsidR="00410E47" w:rsidRPr="00FE002E" w:rsidRDefault="00410E47" w:rsidP="007E2A41">
            <w:pPr>
              <w:pStyle w:val="BodyText1"/>
              <w:spacing w:line="240" w:lineRule="auto"/>
              <w:rPr>
                <w:rFonts w:ascii="Times New Roman" w:hAnsi="Times New Roman"/>
                <w:bCs/>
              </w:rPr>
            </w:pPr>
          </w:p>
          <w:p w14:paraId="2C112F7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2</w:t>
            </w:r>
            <w:r w:rsidR="00BB4B8A">
              <w:rPr>
                <w:rFonts w:ascii="Times New Roman" w:hAnsi="Times New Roman"/>
                <w:bCs/>
              </w:rPr>
              <w:t>0</w:t>
            </w:r>
            <w:r w:rsidRPr="00FE002E">
              <w:rPr>
                <w:rFonts w:ascii="Times New Roman" w:hAnsi="Times New Roman"/>
                <w:bCs/>
              </w:rPr>
              <w:t>}.</w:t>
            </w:r>
          </w:p>
          <w:p w14:paraId="2A5593F6"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5917BBEA" w14:textId="77777777" w:rsidTr="00FC2664">
        <w:tc>
          <w:tcPr>
            <w:tcW w:w="1418" w:type="dxa"/>
          </w:tcPr>
          <w:p w14:paraId="71A46FDA" w14:textId="77777777"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{080;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14:paraId="4C63E466" w14:textId="77777777"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Add-on</w:t>
            </w:r>
            <w:r w:rsidR="002E3FD6">
              <w:rPr>
                <w:rFonts w:ascii="Times New Roman" w:hAnsi="Times New Roman"/>
                <w:b/>
                <w:bCs/>
              </w:rPr>
              <w:t xml:space="preserve"> </w:t>
            </w:r>
            <w:r w:rsidR="001B2D84">
              <w:rPr>
                <w:rFonts w:ascii="Times New Roman" w:hAnsi="Times New Roman"/>
                <w:b/>
                <w:bCs/>
              </w:rPr>
              <w:t>for</w:t>
            </w:r>
            <w:r w:rsidR="00410E47" w:rsidRPr="00FE002E">
              <w:rPr>
                <w:rFonts w:ascii="Times New Roman" w:hAnsi="Times New Roman"/>
                <w:b/>
                <w:bCs/>
              </w:rPr>
              <w:t xml:space="preserve"> SFT</w:t>
            </w:r>
          </w:p>
          <w:p w14:paraId="2F3DED9B" w14:textId="77777777" w:rsidR="00410E47" w:rsidRPr="00FE002E" w:rsidRDefault="00410E47" w:rsidP="007E2A41">
            <w:pPr>
              <w:pStyle w:val="BodyText1"/>
              <w:spacing w:line="240" w:lineRule="auto"/>
              <w:rPr>
                <w:rFonts w:ascii="Times New Roman" w:hAnsi="Times New Roman"/>
                <w:b/>
                <w:bCs/>
              </w:rPr>
            </w:pPr>
          </w:p>
          <w:p w14:paraId="75D110E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14:paraId="70822D3B" w14:textId="77777777" w:rsidR="00410E47" w:rsidRPr="00FE002E" w:rsidRDefault="00410E47" w:rsidP="007E2A41">
            <w:pPr>
              <w:pStyle w:val="BodyText1"/>
              <w:spacing w:line="240" w:lineRule="auto"/>
              <w:rPr>
                <w:rFonts w:ascii="Times New Roman" w:hAnsi="Times New Roman"/>
                <w:bCs/>
              </w:rPr>
            </w:pPr>
          </w:p>
          <w:p w14:paraId="4D0E1D01" w14:textId="77777777" w:rsidR="00410E47" w:rsidRPr="00FE002E" w:rsidRDefault="00410E47" w:rsidP="00217B44">
            <w:pPr>
              <w:pStyle w:val="BodyText1"/>
              <w:spacing w:line="240" w:lineRule="auto"/>
              <w:rPr>
                <w:color w:val="auto"/>
                <w:lang w:eastAsia="fr-BE"/>
              </w:rPr>
            </w:pPr>
            <w:r w:rsidRPr="00FE002E">
              <w:rPr>
                <w:rFonts w:ascii="Times New Roman" w:hAnsi="Times New Roman"/>
                <w:bCs/>
              </w:rPr>
              <w:t xml:space="preserve">For </w:t>
            </w:r>
            <w:r w:rsidR="00CF66B5">
              <w:rPr>
                <w:rFonts w:ascii="Times New Roman" w:hAnsi="Times New Roman"/>
                <w:bCs/>
              </w:rPr>
              <w:t>SFTs,</w:t>
            </w:r>
            <w:r w:rsidRPr="00FE002E">
              <w:rPr>
                <w:rFonts w:ascii="Times New Roman" w:hAnsi="Times New Roman"/>
                <w:bCs/>
              </w:rPr>
              <w:t xml:space="preserve"> including those that are off-balance sheet</w:t>
            </w:r>
            <w:r w:rsidR="00CF66B5">
              <w:rPr>
                <w:rFonts w:ascii="Times New Roman" w:hAnsi="Times New Roman"/>
                <w:bCs/>
              </w:rPr>
              <w:t>,</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institutions shall form sets that consist of all assets included in a transaction (i</w:t>
            </w:r>
            <w:r w:rsidR="00CF66B5">
              <w:rPr>
                <w:rFonts w:ascii="Times New Roman" w:hAnsi="Times New Roman"/>
                <w:bCs/>
              </w:rPr>
              <w:t>.</w:t>
            </w:r>
            <w:r w:rsidRPr="00FE002E">
              <w:rPr>
                <w:rFonts w:ascii="Times New Roman" w:hAnsi="Times New Roman"/>
                <w:bCs/>
              </w:rPr>
              <w:t>e</w:t>
            </w:r>
            <w:r w:rsidR="00CF66B5">
              <w:rPr>
                <w:rFonts w:ascii="Times New Roman" w:hAnsi="Times New Roman"/>
                <w:bCs/>
              </w:rPr>
              <w:t>.</w:t>
            </w:r>
            <w:r w:rsidRPr="00FE002E">
              <w:rPr>
                <w:rFonts w:ascii="Times New Roman" w:hAnsi="Times New Roman"/>
                <w:bCs/>
              </w:rPr>
              <w:t xml:space="preserve"> each </w:t>
            </w:r>
            <w:r w:rsidR="00CF66B5">
              <w:rPr>
                <w:rFonts w:ascii="Times New Roman" w:hAnsi="Times New Roman"/>
                <w:bCs/>
              </w:rPr>
              <w:t>SFT</w:t>
            </w:r>
            <w:r w:rsidRPr="00FE002E">
              <w:rPr>
                <w:rFonts w:ascii="Times New Roman" w:hAnsi="Times New Roman"/>
                <w:bCs/>
              </w:rPr>
              <w:t xml:space="preserve"> is treated as its own set), and shall determine for each set the add-on for current counterparty exposure (CCE) </w:t>
            </w:r>
            <w:r w:rsidR="00D85101">
              <w:rPr>
                <w:rFonts w:ascii="Times New Roman" w:hAnsi="Times New Roman"/>
                <w:bCs/>
              </w:rPr>
              <w:t>in accordance with</w:t>
            </w:r>
            <w:r w:rsidRPr="00FE002E">
              <w:rPr>
                <w:rFonts w:ascii="Times New Roman" w:hAnsi="Times New Roman"/>
                <w:bCs/>
              </w:rPr>
              <w:t xml:space="preserve"> the formula </w:t>
            </w:r>
          </w:p>
          <w:p w14:paraId="317B90D9" w14:textId="77777777" w:rsidR="00410E47" w:rsidRPr="00FE002E" w:rsidRDefault="00410E47" w:rsidP="007E2A41">
            <w:pPr>
              <w:pStyle w:val="BodyText1"/>
              <w:spacing w:line="240" w:lineRule="auto"/>
              <w:rPr>
                <w:rFonts w:ascii="Times New Roman" w:hAnsi="Times New Roman"/>
                <w:bCs/>
              </w:rPr>
            </w:pPr>
          </w:p>
          <w:p w14:paraId="6C70945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CCE = max {(E – C); 0}</w:t>
            </w:r>
          </w:p>
          <w:p w14:paraId="35F8DB8D" w14:textId="77777777" w:rsidR="00410E47" w:rsidRPr="00FE002E" w:rsidRDefault="00410E47" w:rsidP="007E2A41">
            <w:pPr>
              <w:pStyle w:val="BodyText1"/>
              <w:spacing w:line="240" w:lineRule="auto"/>
              <w:rPr>
                <w:rFonts w:ascii="Times New Roman" w:hAnsi="Times New Roman"/>
                <w:bCs/>
              </w:rPr>
            </w:pPr>
          </w:p>
          <w:p w14:paraId="270B7E60"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14:paraId="7EFBEDA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  = ,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14:paraId="21D93C7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 = ,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14:paraId="25F28E5C" w14:textId="77777777" w:rsidR="00410E47" w:rsidRPr="00FE002E" w:rsidRDefault="00410E47" w:rsidP="007E2A41">
            <w:pPr>
              <w:pStyle w:val="BodyText1"/>
              <w:spacing w:line="240" w:lineRule="auto"/>
              <w:rPr>
                <w:rFonts w:ascii="Times New Roman" w:hAnsi="Times New Roman"/>
                <w:b/>
                <w:bCs/>
                <w:u w:val="single"/>
              </w:rPr>
            </w:pPr>
          </w:p>
          <w:p w14:paraId="654C1811"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E8206D">
              <w:rPr>
                <w:rFonts w:ascii="Times New Roman" w:hAnsi="Times New Roman"/>
                <w:bCs/>
              </w:rPr>
              <w:t>cell</w:t>
            </w:r>
            <w:r w:rsidRPr="00FE002E">
              <w:rPr>
                <w:rFonts w:ascii="Times New Roman" w:hAnsi="Times New Roman"/>
                <w:bCs/>
              </w:rPr>
              <w:t>.</w:t>
            </w:r>
          </w:p>
          <w:p w14:paraId="33442A4E"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522E5A98" w14:textId="77777777" w:rsidTr="00FC2664">
        <w:tc>
          <w:tcPr>
            <w:tcW w:w="1418" w:type="dxa"/>
          </w:tcPr>
          <w:p w14:paraId="7E90E814" w14:textId="77777777"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;010}</w:t>
            </w:r>
          </w:p>
        </w:tc>
        <w:tc>
          <w:tcPr>
            <w:tcW w:w="7620" w:type="dxa"/>
          </w:tcPr>
          <w:p w14:paraId="182452E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448E647B" w14:textId="77777777" w:rsidR="00410E47" w:rsidRPr="00FE002E" w:rsidRDefault="00410E47" w:rsidP="007E2A41">
            <w:pPr>
              <w:pStyle w:val="BodyText1"/>
              <w:spacing w:line="240" w:lineRule="auto"/>
              <w:rPr>
                <w:rFonts w:ascii="Times New Roman" w:hAnsi="Times New Roman"/>
                <w:bCs/>
              </w:rPr>
            </w:pPr>
          </w:p>
          <w:p w14:paraId="25B18B5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273C4FF8" w14:textId="77777777" w:rsidR="00410E47" w:rsidRPr="00FE002E" w:rsidRDefault="00410E47" w:rsidP="007E2A41">
            <w:pPr>
              <w:pStyle w:val="BodyText1"/>
              <w:spacing w:line="240" w:lineRule="auto"/>
              <w:rPr>
                <w:rFonts w:ascii="Times New Roman" w:hAnsi="Times New Roman"/>
                <w:bCs/>
              </w:rPr>
            </w:pPr>
          </w:p>
          <w:p w14:paraId="4FD4A71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14:paraId="2C1C3BC9"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C1CD392" w14:textId="77777777" w:rsidTr="00FC2664">
        <w:tc>
          <w:tcPr>
            <w:tcW w:w="1418" w:type="dxa"/>
          </w:tcPr>
          <w:p w14:paraId="57566B7C" w14:textId="77777777"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;020}</w:t>
            </w:r>
          </w:p>
        </w:tc>
        <w:tc>
          <w:tcPr>
            <w:tcW w:w="7620" w:type="dxa"/>
          </w:tcPr>
          <w:p w14:paraId="29664DF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14:paraId="54C9AF02" w14:textId="77777777" w:rsidR="00410E47" w:rsidRPr="00FE002E" w:rsidRDefault="00410E47" w:rsidP="007E2A41">
            <w:pPr>
              <w:pStyle w:val="BodyText1"/>
              <w:spacing w:line="240" w:lineRule="auto"/>
              <w:rPr>
                <w:rFonts w:ascii="Times New Roman" w:hAnsi="Times New Roman"/>
                <w:bCs/>
              </w:rPr>
            </w:pPr>
          </w:p>
          <w:p w14:paraId="584BB4F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14:paraId="6B6B693C" w14:textId="77777777" w:rsidR="00410E47" w:rsidRPr="00FE002E" w:rsidRDefault="00410E47" w:rsidP="007E2A41">
            <w:pPr>
              <w:pStyle w:val="BodyText1"/>
              <w:spacing w:line="240" w:lineRule="auto"/>
              <w:rPr>
                <w:rFonts w:ascii="Times New Roman" w:hAnsi="Times New Roman"/>
                <w:bCs/>
              </w:rPr>
            </w:pPr>
          </w:p>
          <w:p w14:paraId="12B1116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14:paraId="2DF50711"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30EA0E38" w14:textId="77777777" w:rsidTr="00FC2664">
        <w:tc>
          <w:tcPr>
            <w:tcW w:w="1418" w:type="dxa"/>
          </w:tcPr>
          <w:p w14:paraId="68ED4AF3" w14:textId="77777777" w:rsidR="00410E47" w:rsidRPr="00FE002E" w:rsidRDefault="00410E47" w:rsidP="00F70A83">
            <w:pPr>
              <w:pStyle w:val="BodyText1"/>
              <w:rPr>
                <w:rFonts w:ascii="Times New Roman" w:hAnsi="Times New Roman"/>
                <w:bCs/>
              </w:rPr>
            </w:pPr>
            <w:r w:rsidRPr="00FE002E">
              <w:rPr>
                <w:rFonts w:ascii="Times New Roman" w:hAnsi="Times New Roman"/>
                <w:bCs/>
              </w:rPr>
              <w:t>{100;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72612DFB"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Low risk off-balance sheet items </w:t>
            </w:r>
            <w:r w:rsidR="009865E6">
              <w:rPr>
                <w:rFonts w:ascii="Times New Roman" w:hAnsi="Times New Roman"/>
                <w:b/>
                <w:bCs/>
              </w:rPr>
              <w:t>in</w:t>
            </w:r>
            <w:r w:rsidR="009865E6" w:rsidRPr="00FE002E">
              <w:rPr>
                <w:rFonts w:ascii="Times New Roman" w:hAnsi="Times New Roman"/>
                <w:b/>
                <w:bCs/>
              </w:rPr>
              <w:t xml:space="preserve"> </w:t>
            </w:r>
            <w:r w:rsidRPr="00FE002E">
              <w:rPr>
                <w:rFonts w:ascii="Times New Roman" w:hAnsi="Times New Roman"/>
                <w:b/>
                <w:bCs/>
              </w:rPr>
              <w:t>the RSA; of which</w:t>
            </w:r>
            <w:r w:rsidR="00605108">
              <w:rPr>
                <w:rFonts w:ascii="Times New Roman" w:hAnsi="Times New Roman"/>
                <w:b/>
                <w:bCs/>
              </w:rPr>
              <w:t xml:space="preserve"> – nominal value</w:t>
            </w:r>
          </w:p>
          <w:p w14:paraId="152DF0FE" w14:textId="77777777" w:rsidR="00410E47" w:rsidRPr="00FE002E" w:rsidRDefault="00410E47" w:rsidP="007E2A41">
            <w:pPr>
              <w:pStyle w:val="BodyText1"/>
              <w:spacing w:line="240" w:lineRule="auto"/>
              <w:rPr>
                <w:rFonts w:ascii="Times New Roman" w:hAnsi="Times New Roman"/>
                <w:bCs/>
              </w:rPr>
            </w:pPr>
          </w:p>
          <w:p w14:paraId="1E830F0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14:paraId="24E42F59" w14:textId="77777777" w:rsidR="00410E47" w:rsidRPr="00FE002E" w:rsidRDefault="00410E47" w:rsidP="007E2A41">
            <w:pPr>
              <w:pStyle w:val="BodyText1"/>
              <w:spacing w:line="240" w:lineRule="auto"/>
              <w:rPr>
                <w:rFonts w:ascii="Times New Roman" w:hAnsi="Times New Roman"/>
                <w:b/>
                <w:bCs/>
              </w:rPr>
            </w:pPr>
          </w:p>
          <w:p w14:paraId="60F93ED3"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0% credit</w:t>
            </w:r>
            <w:r w:rsidR="006C0659">
              <w:rPr>
                <w:rFonts w:ascii="Times New Roman" w:hAnsi="Times New Roman"/>
                <w:bCs/>
              </w:rPr>
              <w:t xml:space="preserve"> conversion factor under the S</w:t>
            </w:r>
            <w:r w:rsidRPr="00FE002E">
              <w:rPr>
                <w:rFonts w:ascii="Times New Roman" w:hAnsi="Times New Roman"/>
                <w:bCs/>
              </w:rPr>
              <w:t xml:space="preserve">tandardised </w:t>
            </w:r>
            <w:r w:rsidR="006C0659">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14:paraId="54EC0828" w14:textId="77777777" w:rsidR="004D36F1" w:rsidRDefault="004D36F1" w:rsidP="007E2A41">
            <w:pPr>
              <w:pStyle w:val="BodyText1"/>
              <w:spacing w:line="240" w:lineRule="auto"/>
              <w:rPr>
                <w:rFonts w:ascii="Times New Roman" w:hAnsi="Times New Roman"/>
                <w:bCs/>
              </w:rPr>
            </w:pPr>
          </w:p>
          <w:p w14:paraId="7E01C8C2" w14:textId="77777777"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6C0659">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14:paraId="257FBFB3"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16327AFF" w14:textId="77777777" w:rsidTr="00FC2664">
        <w:tc>
          <w:tcPr>
            <w:tcW w:w="1418" w:type="dxa"/>
          </w:tcPr>
          <w:p w14:paraId="1E304C2B" w14:textId="77777777" w:rsidR="00410E47" w:rsidRPr="00FE002E" w:rsidRDefault="00410E47" w:rsidP="00F70A83">
            <w:pPr>
              <w:pStyle w:val="BodyText1"/>
              <w:rPr>
                <w:rFonts w:ascii="Times New Roman" w:hAnsi="Times New Roman"/>
                <w:bCs/>
              </w:rPr>
            </w:pPr>
            <w:r w:rsidRPr="00FE002E">
              <w:rPr>
                <w:rFonts w:ascii="Times New Roman" w:hAnsi="Times New Roman"/>
                <w:bCs/>
              </w:rPr>
              <w:t>{110;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3DE6CE9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14:paraId="5A901679" w14:textId="77777777" w:rsidR="00410E47" w:rsidRPr="00FE002E" w:rsidRDefault="00410E47" w:rsidP="007E2A41">
            <w:pPr>
              <w:pStyle w:val="BodyText1"/>
              <w:spacing w:line="240" w:lineRule="auto"/>
              <w:rPr>
                <w:rFonts w:ascii="Times New Roman" w:hAnsi="Times New Roman"/>
                <w:b/>
                <w:bCs/>
              </w:rPr>
            </w:pPr>
          </w:p>
          <w:p w14:paraId="64BB12D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14:paraId="77CDED95" w14:textId="77777777" w:rsidR="00410E47" w:rsidRPr="00FE002E" w:rsidRDefault="00410E47" w:rsidP="007E2A41">
            <w:pPr>
              <w:pStyle w:val="BodyText1"/>
              <w:spacing w:line="240" w:lineRule="auto"/>
              <w:rPr>
                <w:rFonts w:ascii="Times New Roman" w:hAnsi="Times New Roman"/>
                <w:bCs/>
              </w:rPr>
            </w:pPr>
          </w:p>
          <w:p w14:paraId="32207187" w14:textId="77777777" w:rsidR="00CF66B5"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w:t>
            </w:r>
            <w:r w:rsidR="00E8206D">
              <w:rPr>
                <w:rFonts w:ascii="Times New Roman" w:hAnsi="Times New Roman"/>
                <w:bCs/>
              </w:rPr>
              <w:t>cell</w:t>
            </w:r>
            <w:r w:rsidRPr="00FE002E">
              <w:rPr>
                <w:rFonts w:ascii="Times New Roman" w:hAnsi="Times New Roman"/>
                <w:bCs/>
              </w:rPr>
              <w:t xml:space="preserve"> provides the nominal value</w:t>
            </w:r>
            <w:r w:rsidR="00A51BD1">
              <w:rPr>
                <w:rFonts w:ascii="Times New Roman" w:hAnsi="Times New Roman"/>
                <w:bCs/>
              </w:rPr>
              <w:t xml:space="preserve"> </w:t>
            </w:r>
            <w:r w:rsidRPr="00FE002E">
              <w:rPr>
                <w:rFonts w:ascii="Times New Roman" w:hAnsi="Times New Roman"/>
                <w:bCs/>
              </w:rPr>
              <w:t xml:space="preserve">of off-balance sheet qualifying revolving retail exposures that meet the conditions set in points (a) to (c) of Article 154(4) of the CRR. </w:t>
            </w:r>
            <w:r w:rsidR="00CF66B5" w:rsidRPr="00A51BD1">
              <w:rPr>
                <w:rFonts w:ascii="Times New Roman" w:hAnsi="Times New Roman"/>
                <w:bCs/>
              </w:rPr>
              <w:t>This value shall not be reduced by specific credit risk adjustments.</w:t>
            </w:r>
          </w:p>
          <w:p w14:paraId="21B02063" w14:textId="77777777" w:rsidR="00CF66B5" w:rsidRDefault="00CF66B5" w:rsidP="007E2A41">
            <w:pPr>
              <w:pStyle w:val="BodyText1"/>
              <w:spacing w:line="240" w:lineRule="auto"/>
              <w:rPr>
                <w:rFonts w:ascii="Times New Roman" w:hAnsi="Times New Roman"/>
                <w:bCs/>
              </w:rPr>
            </w:pPr>
          </w:p>
          <w:p w14:paraId="7CD72F5B"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This covers all exposures that are to individuals, are revolving and unconditionally cancellable as described in point (b) of Article 149 of the CRR, and are in total limited to EUR 100 000 per obligor.</w:t>
            </w:r>
          </w:p>
          <w:p w14:paraId="6640BB81" w14:textId="77777777" w:rsidR="004D36F1" w:rsidRDefault="004D36F1" w:rsidP="007E2A41">
            <w:pPr>
              <w:pStyle w:val="BodyText1"/>
              <w:spacing w:line="240" w:lineRule="auto"/>
              <w:rPr>
                <w:rFonts w:ascii="Times New Roman" w:hAnsi="Times New Roman"/>
                <w:bCs/>
              </w:rPr>
            </w:pPr>
          </w:p>
          <w:p w14:paraId="5C663108" w14:textId="77777777"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14:paraId="5773F2B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140601F2" w14:textId="77777777" w:rsidTr="00FC2664">
        <w:tc>
          <w:tcPr>
            <w:tcW w:w="1418" w:type="dxa"/>
          </w:tcPr>
          <w:p w14:paraId="29A5446E" w14:textId="77777777"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443F07DA"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14:paraId="411D1282" w14:textId="77777777" w:rsidR="00410E47" w:rsidRPr="00FE002E" w:rsidRDefault="00410E47" w:rsidP="007E2A41">
            <w:pPr>
              <w:pStyle w:val="BodyText1"/>
              <w:spacing w:line="240" w:lineRule="auto"/>
              <w:rPr>
                <w:rFonts w:ascii="Times New Roman" w:hAnsi="Times New Roman"/>
                <w:bCs/>
              </w:rPr>
            </w:pPr>
          </w:p>
          <w:p w14:paraId="135BD6A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14:paraId="45476F55" w14:textId="77777777" w:rsidR="00410E47" w:rsidRPr="00FE002E" w:rsidRDefault="00410E47" w:rsidP="007E2A41">
            <w:pPr>
              <w:pStyle w:val="BodyText1"/>
              <w:spacing w:line="240" w:lineRule="auto"/>
              <w:rPr>
                <w:rFonts w:ascii="Times New Roman" w:hAnsi="Times New Roman"/>
                <w:bCs/>
              </w:rPr>
            </w:pPr>
          </w:p>
          <w:p w14:paraId="6086EA77" w14:textId="77777777" w:rsidR="00A51BD1" w:rsidRDefault="001005A7" w:rsidP="007E2A41">
            <w:pPr>
              <w:pStyle w:val="BodyText1"/>
              <w:spacing w:line="240" w:lineRule="auto"/>
              <w:rPr>
                <w:rFonts w:ascii="Times New Roman" w:hAnsi="Times New Roman"/>
                <w:bCs/>
              </w:rPr>
            </w:pPr>
            <w:r>
              <w:rPr>
                <w:rFonts w:ascii="Times New Roman" w:hAnsi="Times New Roman"/>
                <w:bCs/>
              </w:rPr>
              <w:t>This cell</w:t>
            </w:r>
            <w:r w:rsidRPr="00FE002E">
              <w:rPr>
                <w:rFonts w:ascii="Times New Roman" w:hAnsi="Times New Roman"/>
                <w:bCs/>
              </w:rPr>
              <w:t xml:space="preserve"> </w:t>
            </w:r>
            <w:r w:rsidR="00410E47" w:rsidRPr="00FE002E">
              <w:rPr>
                <w:rFonts w:ascii="Times New Roman" w:hAnsi="Times New Roman"/>
                <w:bCs/>
              </w:rPr>
              <w:t>provides the nominal value of credit cards commitments that are unconditionally cancellable at any time by the institution without prior notice (UCC) that would receive a 0% cred</w:t>
            </w:r>
            <w:r w:rsidR="006C07C1">
              <w:rPr>
                <w:rFonts w:ascii="Times New Roman" w:hAnsi="Times New Roman"/>
                <w:bCs/>
              </w:rPr>
              <w:t>it conversion factor under the S</w:t>
            </w:r>
            <w:r w:rsidR="00410E47" w:rsidRPr="00FE002E">
              <w:rPr>
                <w:rFonts w:ascii="Times New Roman" w:hAnsi="Times New Roman"/>
                <w:bCs/>
              </w:rPr>
              <w:t xml:space="preserve">tandardised </w:t>
            </w:r>
            <w:r w:rsidR="006C07C1">
              <w:rPr>
                <w:rFonts w:ascii="Times New Roman" w:hAnsi="Times New Roman"/>
                <w:bCs/>
              </w:rPr>
              <w:t>A</w:t>
            </w:r>
            <w:r w:rsidR="00410E47"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14:paraId="32DDC839" w14:textId="77777777" w:rsidR="00A51BD1" w:rsidRDefault="00A51BD1" w:rsidP="007E2A41">
            <w:pPr>
              <w:pStyle w:val="BodyText1"/>
              <w:spacing w:line="240" w:lineRule="auto"/>
              <w:rPr>
                <w:rFonts w:ascii="Times New Roman" w:hAnsi="Times New Roman"/>
                <w:bCs/>
              </w:rPr>
            </w:pPr>
          </w:p>
          <w:p w14:paraId="01570941"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14:paraId="030AAE3A" w14:textId="77777777" w:rsidR="004D36F1" w:rsidRDefault="004D36F1" w:rsidP="007E2A41">
            <w:pPr>
              <w:pStyle w:val="BodyText1"/>
              <w:spacing w:line="240" w:lineRule="auto"/>
              <w:rPr>
                <w:rFonts w:ascii="Times New Roman" w:hAnsi="Times New Roman"/>
                <w:bCs/>
              </w:rPr>
            </w:pPr>
          </w:p>
          <w:p w14:paraId="4BCA8F9B" w14:textId="77777777"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14:paraId="34F41CEA"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71BCFB91" w14:textId="77777777" w:rsidTr="00FC2664">
        <w:tc>
          <w:tcPr>
            <w:tcW w:w="1418" w:type="dxa"/>
          </w:tcPr>
          <w:p w14:paraId="45855896" w14:textId="77777777" w:rsidR="00410E47" w:rsidRPr="00FE002E" w:rsidRDefault="00410E47" w:rsidP="00F70A83">
            <w:pPr>
              <w:pStyle w:val="BodyText1"/>
              <w:rPr>
                <w:rFonts w:ascii="Times New Roman" w:hAnsi="Times New Roman"/>
                <w:bCs/>
              </w:rPr>
            </w:pPr>
            <w:r w:rsidRPr="00FE002E">
              <w:rPr>
                <w:rFonts w:ascii="Times New Roman" w:hAnsi="Times New Roman"/>
                <w:bCs/>
              </w:rPr>
              <w:t>{130;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27A44AC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14:paraId="64D4CD44" w14:textId="77777777" w:rsidR="00410E47" w:rsidRPr="00FE002E" w:rsidRDefault="00410E47" w:rsidP="007E2A41">
            <w:pPr>
              <w:pStyle w:val="BodyText1"/>
              <w:spacing w:line="240" w:lineRule="auto"/>
              <w:rPr>
                <w:rFonts w:ascii="Times New Roman" w:hAnsi="Times New Roman"/>
                <w:b/>
                <w:bCs/>
              </w:rPr>
            </w:pPr>
          </w:p>
          <w:p w14:paraId="52D38CE8"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14:paraId="18D18D01" w14:textId="77777777" w:rsidR="00410E47" w:rsidRPr="00FE002E" w:rsidRDefault="00410E47" w:rsidP="007E2A41">
            <w:pPr>
              <w:pStyle w:val="BodyText1"/>
              <w:spacing w:line="240" w:lineRule="auto"/>
              <w:rPr>
                <w:rFonts w:ascii="Times New Roman" w:hAnsi="Times New Roman"/>
                <w:b/>
                <w:bCs/>
              </w:rPr>
            </w:pPr>
          </w:p>
          <w:p w14:paraId="3A1B2858" w14:textId="77777777" w:rsidR="00A51BD1" w:rsidRDefault="00410E47"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other commitments that are unconditionally cancellable at any time by the institution without prior notice (UCC) and that would receive a 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 xml:space="preserve">pproach to credit risk. </w:t>
            </w:r>
            <w:r w:rsidR="00A51BD1" w:rsidRPr="00A51BD1">
              <w:rPr>
                <w:rFonts w:ascii="Times New Roman" w:hAnsi="Times New Roman"/>
                <w:bCs/>
              </w:rPr>
              <w:t>This value shall not be reduced by specific credit risk adjustments.</w:t>
            </w:r>
          </w:p>
          <w:p w14:paraId="3EE78EA9" w14:textId="77777777" w:rsidR="00A51BD1" w:rsidRDefault="00A51BD1" w:rsidP="007E2A41">
            <w:pPr>
              <w:pStyle w:val="BodyText1"/>
              <w:spacing w:line="240" w:lineRule="auto"/>
              <w:rPr>
                <w:rFonts w:ascii="Times New Roman" w:hAnsi="Times New Roman"/>
                <w:bCs/>
              </w:rPr>
            </w:pPr>
          </w:p>
          <w:p w14:paraId="5458C94D"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14:paraId="6D2F7BFE" w14:textId="77777777" w:rsidR="004D36F1" w:rsidRDefault="004D36F1" w:rsidP="007E2A41">
            <w:pPr>
              <w:pStyle w:val="BodyText1"/>
              <w:spacing w:line="240" w:lineRule="auto"/>
              <w:rPr>
                <w:rFonts w:ascii="Times New Roman" w:hAnsi="Times New Roman"/>
                <w:bCs/>
              </w:rPr>
            </w:pPr>
          </w:p>
          <w:p w14:paraId="51B4A420" w14:textId="77777777"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14:paraId="1A094C33"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3F4D6C7B" w14:textId="77777777" w:rsidTr="00FC2664">
        <w:tc>
          <w:tcPr>
            <w:tcW w:w="1418" w:type="dxa"/>
          </w:tcPr>
          <w:p w14:paraId="7A0BEEF8" w14:textId="77777777" w:rsidR="00410E47" w:rsidRPr="00FE002E" w:rsidRDefault="00410E47" w:rsidP="00F70A83">
            <w:pPr>
              <w:pStyle w:val="BodyText1"/>
              <w:rPr>
                <w:rFonts w:ascii="Times New Roman" w:hAnsi="Times New Roman"/>
                <w:bCs/>
              </w:rPr>
            </w:pPr>
            <w:r w:rsidRPr="00FE002E">
              <w:rPr>
                <w:rFonts w:ascii="Times New Roman" w:hAnsi="Times New Roman"/>
                <w:bCs/>
              </w:rPr>
              <w:t>{140;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36DBA5B1"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14:paraId="23704C0C" w14:textId="77777777" w:rsidR="00410E47" w:rsidRPr="00FE002E" w:rsidRDefault="00410E47" w:rsidP="007E2A41">
            <w:pPr>
              <w:pStyle w:val="BodyText1"/>
              <w:spacing w:line="240" w:lineRule="auto"/>
              <w:rPr>
                <w:rFonts w:ascii="Times New Roman" w:hAnsi="Times New Roman"/>
                <w:b/>
                <w:bCs/>
              </w:rPr>
            </w:pPr>
          </w:p>
          <w:p w14:paraId="26222C8C"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14:paraId="0813B594" w14:textId="77777777" w:rsidR="00410E47" w:rsidRPr="00FE002E" w:rsidRDefault="00410E47" w:rsidP="007E2A41">
            <w:pPr>
              <w:pStyle w:val="BodyText1"/>
              <w:spacing w:line="240" w:lineRule="auto"/>
              <w:rPr>
                <w:rFonts w:ascii="Times New Roman" w:hAnsi="Times New Roman"/>
                <w:b/>
                <w:bCs/>
              </w:rPr>
            </w:pPr>
          </w:p>
          <w:p w14:paraId="7729A383"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20%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14:paraId="1372D400" w14:textId="77777777" w:rsidR="004D36F1" w:rsidRDefault="004D36F1" w:rsidP="007E2A41">
            <w:pPr>
              <w:pStyle w:val="BodyText1"/>
              <w:spacing w:line="240" w:lineRule="auto"/>
              <w:rPr>
                <w:rFonts w:ascii="Times New Roman" w:hAnsi="Times New Roman"/>
                <w:bCs/>
              </w:rPr>
            </w:pPr>
          </w:p>
          <w:p w14:paraId="373BBDC5" w14:textId="77777777"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14:paraId="09EC0A2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476D7EEE" w14:textId="77777777" w:rsidTr="00FC2664">
        <w:tc>
          <w:tcPr>
            <w:tcW w:w="1418" w:type="dxa"/>
          </w:tcPr>
          <w:p w14:paraId="18477205" w14:textId="77777777" w:rsidR="00410E47" w:rsidRPr="00FE002E" w:rsidRDefault="00410E47" w:rsidP="00F71081">
            <w:pPr>
              <w:pStyle w:val="BodyText1"/>
              <w:rPr>
                <w:rFonts w:ascii="Times New Roman" w:hAnsi="Times New Roman"/>
                <w:bCs/>
              </w:rPr>
            </w:pPr>
            <w:r w:rsidRPr="00FE002E">
              <w:rPr>
                <w:rFonts w:ascii="Times New Roman" w:hAnsi="Times New Roman"/>
                <w:bCs/>
              </w:rPr>
              <w:t>{150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07EDDA4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14:paraId="4ADC5D17" w14:textId="77777777" w:rsidR="00410E47" w:rsidRPr="00FE002E" w:rsidRDefault="00410E47" w:rsidP="007E2A41">
            <w:pPr>
              <w:pStyle w:val="BodyText1"/>
              <w:spacing w:line="240" w:lineRule="auto"/>
              <w:rPr>
                <w:rFonts w:ascii="Times New Roman" w:hAnsi="Times New Roman"/>
                <w:b/>
                <w:bCs/>
              </w:rPr>
            </w:pPr>
          </w:p>
          <w:p w14:paraId="02EC2023"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14:paraId="37999DF5" w14:textId="77777777" w:rsidR="00410E47" w:rsidRPr="00FE002E" w:rsidRDefault="00410E47" w:rsidP="007E2A41">
            <w:pPr>
              <w:pStyle w:val="BodyText1"/>
              <w:spacing w:line="240" w:lineRule="auto"/>
              <w:rPr>
                <w:rFonts w:ascii="Times New Roman" w:hAnsi="Times New Roman"/>
                <w:b/>
                <w:bCs/>
              </w:rPr>
            </w:pPr>
          </w:p>
          <w:p w14:paraId="1B4D7F2C"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w:t>
            </w:r>
            <w:r w:rsidRPr="00FE002E">
              <w:rPr>
                <w:rFonts w:ascii="Times New Roman" w:hAnsi="Times New Roman"/>
                <w:bCs/>
              </w:rPr>
              <w:lastRenderedPageBreak/>
              <w:t xml:space="preserve">50%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14:paraId="07148A30" w14:textId="77777777" w:rsidR="004D36F1" w:rsidRDefault="004D36F1" w:rsidP="007E2A41">
            <w:pPr>
              <w:pStyle w:val="BodyText1"/>
              <w:spacing w:line="240" w:lineRule="auto"/>
              <w:rPr>
                <w:rFonts w:ascii="Times New Roman" w:hAnsi="Times New Roman"/>
                <w:bCs/>
              </w:rPr>
            </w:pPr>
          </w:p>
          <w:p w14:paraId="3A0606B0" w14:textId="77777777"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14:paraId="143B711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7A3EF557" w14:textId="77777777" w:rsidTr="00FC2664">
        <w:tc>
          <w:tcPr>
            <w:tcW w:w="1418" w:type="dxa"/>
          </w:tcPr>
          <w:p w14:paraId="4EAB3D90" w14:textId="77777777"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{160;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1A6593A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Full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14:paraId="45DD6AEB" w14:textId="77777777" w:rsidR="00410E47" w:rsidRPr="00FE002E" w:rsidRDefault="00410E47" w:rsidP="007E2A41">
            <w:pPr>
              <w:pStyle w:val="BodyText1"/>
              <w:spacing w:line="240" w:lineRule="auto"/>
              <w:rPr>
                <w:rFonts w:ascii="Times New Roman" w:hAnsi="Times New Roman"/>
                <w:bCs/>
              </w:rPr>
            </w:pPr>
          </w:p>
          <w:p w14:paraId="5A5B94A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14:paraId="0661EDD6" w14:textId="77777777" w:rsidR="00410E47" w:rsidRPr="00FE002E" w:rsidRDefault="00410E47" w:rsidP="007E2A41">
            <w:pPr>
              <w:pStyle w:val="BodyText1"/>
              <w:spacing w:line="240" w:lineRule="auto"/>
              <w:rPr>
                <w:rFonts w:ascii="Times New Roman" w:hAnsi="Times New Roman"/>
                <w:b/>
                <w:bCs/>
              </w:rPr>
            </w:pPr>
          </w:p>
          <w:p w14:paraId="75EDDC31" w14:textId="77777777" w:rsidR="00A51BD1" w:rsidRDefault="00410E47" w:rsidP="00A51BD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100%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rPr>
                <w:rFonts w:ascii="Times New Roman" w:hAnsi="Times New Roman"/>
                <w:bCs/>
              </w:rPr>
              <w:t xml:space="preserve"> This value shall not be reduced by specific credit risk adjustments.</w:t>
            </w:r>
          </w:p>
          <w:p w14:paraId="41253F82" w14:textId="77777777" w:rsidR="00410E47" w:rsidRPr="00FE002E" w:rsidRDefault="00410E47" w:rsidP="007E2A41">
            <w:pPr>
              <w:pStyle w:val="BodyText1"/>
              <w:spacing w:line="240" w:lineRule="auto"/>
              <w:rPr>
                <w:rFonts w:ascii="Times New Roman" w:hAnsi="Times New Roman"/>
                <w:bCs/>
              </w:rPr>
            </w:pPr>
          </w:p>
          <w:p w14:paraId="4D0233DE" w14:textId="77777777" w:rsidR="00410E47" w:rsidRPr="00FE002E" w:rsidRDefault="0034348F"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14:paraId="688CBD16"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BA0F477" w14:textId="77777777" w:rsidTr="00FC2664">
        <w:tc>
          <w:tcPr>
            <w:tcW w:w="1418" w:type="dxa"/>
          </w:tcPr>
          <w:p w14:paraId="5C571093" w14:textId="77777777" w:rsidR="00410E47" w:rsidRPr="00FE002E" w:rsidRDefault="00410E47" w:rsidP="00F70A83">
            <w:pPr>
              <w:pStyle w:val="BodyText1"/>
              <w:rPr>
                <w:rFonts w:ascii="Times New Roman" w:hAnsi="Times New Roman"/>
                <w:bCs/>
              </w:rPr>
            </w:pPr>
            <w:r w:rsidRPr="00FE002E">
              <w:rPr>
                <w:rFonts w:ascii="Times New Roman" w:hAnsi="Times New Roman"/>
                <w:bCs/>
              </w:rPr>
              <w:t>{170;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1323CEEB"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w:t>
            </w:r>
            <w:r w:rsidR="002E3FD6">
              <w:rPr>
                <w:rFonts w:ascii="Times New Roman" w:hAnsi="Times New Roman"/>
                <w:b/>
                <w:bCs/>
              </w:rPr>
              <w:t>f</w:t>
            </w:r>
            <w:r w:rsidRPr="00FE002E">
              <w:rPr>
                <w:rFonts w:ascii="Times New Roman" w:hAnsi="Times New Roman"/>
                <w:b/>
                <w:bCs/>
              </w:rPr>
              <w:t xml:space="preserve"> revolving retail exposures </w:t>
            </w:r>
            <w:r w:rsidR="00605108">
              <w:rPr>
                <w:rFonts w:ascii="Times New Roman" w:hAnsi="Times New Roman"/>
                <w:b/>
                <w:bCs/>
              </w:rPr>
              <w:t xml:space="preserve">– </w:t>
            </w:r>
            <w:r w:rsidR="00A46F6B">
              <w:rPr>
                <w:rFonts w:ascii="Times New Roman" w:hAnsi="Times New Roman"/>
                <w:b/>
                <w:bCs/>
              </w:rPr>
              <w:t>N</w:t>
            </w:r>
            <w:r w:rsidR="00605108">
              <w:rPr>
                <w:rFonts w:ascii="Times New Roman" w:hAnsi="Times New Roman"/>
                <w:b/>
                <w:bCs/>
              </w:rPr>
              <w:t>ominal value</w:t>
            </w:r>
          </w:p>
          <w:p w14:paraId="5FC5B5FB" w14:textId="77777777" w:rsidR="00410E47" w:rsidRPr="00FE002E" w:rsidRDefault="00410E47" w:rsidP="007E2A41">
            <w:pPr>
              <w:pStyle w:val="BodyText1"/>
              <w:spacing w:line="240" w:lineRule="auto"/>
              <w:rPr>
                <w:rFonts w:ascii="Times New Roman" w:hAnsi="Times New Roman"/>
                <w:b/>
                <w:bCs/>
              </w:rPr>
            </w:pPr>
          </w:p>
          <w:p w14:paraId="3EE3494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154(4) of the CRR</w:t>
            </w:r>
          </w:p>
          <w:p w14:paraId="307E321C" w14:textId="77777777" w:rsidR="00410E47" w:rsidRPr="00FE002E" w:rsidRDefault="00410E47" w:rsidP="007E2A41">
            <w:pPr>
              <w:pStyle w:val="BodyText1"/>
              <w:spacing w:line="240" w:lineRule="auto"/>
              <w:rPr>
                <w:rFonts w:ascii="Times New Roman" w:hAnsi="Times New Roman"/>
                <w:b/>
                <w:bCs/>
              </w:rPr>
            </w:pPr>
          </w:p>
          <w:p w14:paraId="74551A6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off-balance sheet revolving retail exposures.</w:t>
            </w:r>
            <w:r w:rsidR="00A51BD1">
              <w:t xml:space="preserve"> </w:t>
            </w:r>
            <w:r w:rsidR="00A51BD1" w:rsidRPr="00A51BD1">
              <w:rPr>
                <w:rFonts w:ascii="Times New Roman" w:hAnsi="Times New Roman"/>
                <w:bCs/>
              </w:rPr>
              <w:t>This value shall not be reduced by specific credit risk adjustments.</w:t>
            </w:r>
          </w:p>
          <w:p w14:paraId="7FE4125A"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1C441617" w14:textId="77777777" w:rsidTr="00FC2664">
        <w:tc>
          <w:tcPr>
            <w:tcW w:w="1418" w:type="dxa"/>
          </w:tcPr>
          <w:p w14:paraId="18CF571E" w14:textId="77777777" w:rsidR="00410E47" w:rsidRPr="00FE002E" w:rsidRDefault="00410E47" w:rsidP="00F70A83">
            <w:pPr>
              <w:pStyle w:val="BodyText1"/>
              <w:rPr>
                <w:rFonts w:ascii="Times New Roman" w:hAnsi="Times New Roman"/>
                <w:bCs/>
              </w:rPr>
            </w:pPr>
            <w:r w:rsidRPr="00FE002E">
              <w:rPr>
                <w:rFonts w:ascii="Times New Roman" w:hAnsi="Times New Roman"/>
                <w:bCs/>
              </w:rPr>
              <w:t>{180;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654DE44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on unconditionally cancellable credit card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14:paraId="783C45F8" w14:textId="77777777" w:rsidR="00410E47" w:rsidRPr="00FE002E" w:rsidRDefault="00410E47" w:rsidP="007E2A41">
            <w:pPr>
              <w:pStyle w:val="BodyText1"/>
              <w:spacing w:line="240" w:lineRule="auto"/>
              <w:rPr>
                <w:rFonts w:ascii="Times New Roman" w:hAnsi="Times New Roman"/>
                <w:b/>
                <w:bCs/>
              </w:rPr>
            </w:pPr>
          </w:p>
          <w:p w14:paraId="3B553FCB"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14:paraId="507D1C99" w14:textId="77777777" w:rsidR="00410E47" w:rsidRPr="00FE002E" w:rsidRDefault="00410E47" w:rsidP="007E2A41">
            <w:pPr>
              <w:pStyle w:val="BodyText1"/>
              <w:spacing w:line="240" w:lineRule="auto"/>
              <w:rPr>
                <w:rFonts w:ascii="Times New Roman" w:hAnsi="Times New Roman"/>
                <w:b/>
                <w:bCs/>
              </w:rPr>
            </w:pPr>
          </w:p>
          <w:p w14:paraId="6ABEE8DB"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unconditionally cancellable credit card commitments.</w:t>
            </w:r>
            <w:r w:rsidR="00A51BD1">
              <w:rPr>
                <w:rFonts w:ascii="Times New Roman" w:hAnsi="Times New Roman"/>
                <w:bCs/>
              </w:rPr>
              <w:t xml:space="preserve"> This value shall not be reduced by specific credit risk adjustments.</w:t>
            </w:r>
          </w:p>
          <w:p w14:paraId="38F7FA24"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79230A28" w14:textId="77777777" w:rsidTr="00FC2664">
        <w:tc>
          <w:tcPr>
            <w:tcW w:w="1418" w:type="dxa"/>
          </w:tcPr>
          <w:p w14:paraId="7B10301E" w14:textId="77777777" w:rsidR="00410E47" w:rsidRPr="00FE002E" w:rsidRDefault="00410E47" w:rsidP="00F70A83">
            <w:pPr>
              <w:pStyle w:val="BodyText1"/>
              <w:rPr>
                <w:rFonts w:ascii="Times New Roman" w:hAnsi="Times New Roman"/>
                <w:bCs/>
              </w:rPr>
            </w:pPr>
            <w:r w:rsidRPr="00FE002E">
              <w:rPr>
                <w:rFonts w:ascii="Times New Roman" w:hAnsi="Times New Roman"/>
                <w:bCs/>
              </w:rPr>
              <w:t>{190;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3712DED8"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 xml:space="preserve">emo item) Drawn amounts on </w:t>
            </w:r>
            <w:r w:rsidR="00A46F6B" w:rsidRPr="00FE002E">
              <w:rPr>
                <w:rFonts w:ascii="Times New Roman" w:hAnsi="Times New Roman"/>
                <w:b/>
                <w:bCs/>
              </w:rPr>
              <w:t>non</w:t>
            </w:r>
            <w:r w:rsidR="00A46F6B">
              <w:rPr>
                <w:rFonts w:ascii="Times New Roman" w:hAnsi="Times New Roman"/>
                <w:b/>
                <w:bCs/>
              </w:rPr>
              <w:t>-</w:t>
            </w:r>
            <w:r w:rsidRPr="00FE002E">
              <w:rPr>
                <w:rFonts w:ascii="Times New Roman" w:hAnsi="Times New Roman"/>
                <w:b/>
                <w:bCs/>
              </w:rPr>
              <w:t>revolving unconditionally cancellable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14:paraId="69FBC62E" w14:textId="77777777" w:rsidR="00410E47" w:rsidRPr="00FE002E" w:rsidRDefault="00410E47" w:rsidP="007E2A41">
            <w:pPr>
              <w:pStyle w:val="BodyText1"/>
              <w:spacing w:line="240" w:lineRule="auto"/>
              <w:rPr>
                <w:rFonts w:ascii="Times New Roman" w:hAnsi="Times New Roman"/>
                <w:b/>
                <w:bCs/>
              </w:rPr>
            </w:pPr>
          </w:p>
          <w:p w14:paraId="7AEEB803"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14:paraId="33163B1C" w14:textId="77777777" w:rsidR="00410E47" w:rsidRPr="00FE002E" w:rsidRDefault="00410E47" w:rsidP="007E2A41">
            <w:pPr>
              <w:pStyle w:val="BodyText1"/>
              <w:spacing w:line="240" w:lineRule="auto"/>
              <w:rPr>
                <w:rFonts w:ascii="Times New Roman" w:hAnsi="Times New Roman"/>
                <w:b/>
                <w:bCs/>
              </w:rPr>
            </w:pPr>
          </w:p>
          <w:p w14:paraId="76E669E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w:t>
            </w:r>
            <w:r w:rsidR="00A46F6B">
              <w:rPr>
                <w:rFonts w:ascii="Times New Roman" w:hAnsi="Times New Roman"/>
                <w:bCs/>
              </w:rPr>
              <w:t xml:space="preserve">non-revolving </w:t>
            </w:r>
            <w:r w:rsidRPr="00FE002E">
              <w:rPr>
                <w:rFonts w:ascii="Times New Roman" w:hAnsi="Times New Roman"/>
                <w:bCs/>
              </w:rPr>
              <w:t>unconditionally cancellable commitments.</w:t>
            </w:r>
            <w:r w:rsidR="00A51BD1">
              <w:t xml:space="preserve"> </w:t>
            </w:r>
            <w:r w:rsidR="00A51BD1" w:rsidRPr="00A51BD1">
              <w:rPr>
                <w:rFonts w:ascii="Times New Roman" w:hAnsi="Times New Roman"/>
                <w:bCs/>
              </w:rPr>
              <w:t>This value shall not be reduced by specific credit risk adjustments.</w:t>
            </w:r>
          </w:p>
          <w:p w14:paraId="007A9141"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3777EA74" w14:textId="77777777" w:rsidTr="00FC2664">
        <w:tc>
          <w:tcPr>
            <w:tcW w:w="1418" w:type="dxa"/>
          </w:tcPr>
          <w:p w14:paraId="50498C6E" w14:textId="77777777"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;020}</w:t>
            </w:r>
          </w:p>
        </w:tc>
        <w:tc>
          <w:tcPr>
            <w:tcW w:w="7620" w:type="dxa"/>
          </w:tcPr>
          <w:p w14:paraId="309D2C8E"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14:paraId="18C32033" w14:textId="77777777" w:rsidR="00410E47" w:rsidRPr="00FE002E" w:rsidRDefault="00410E47" w:rsidP="007E2A41">
            <w:pPr>
              <w:pStyle w:val="BodyText1"/>
              <w:spacing w:line="240" w:lineRule="auto"/>
              <w:rPr>
                <w:rFonts w:ascii="Times New Roman" w:hAnsi="Times New Roman"/>
                <w:b/>
                <w:bCs/>
              </w:rPr>
            </w:pPr>
          </w:p>
          <w:p w14:paraId="10B70B7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59406E69" w14:textId="77777777" w:rsidR="00410E47" w:rsidRPr="00FE002E" w:rsidRDefault="00410E47" w:rsidP="007E2A41">
            <w:pPr>
              <w:pStyle w:val="BodyText1"/>
              <w:spacing w:line="240" w:lineRule="auto"/>
              <w:rPr>
                <w:rFonts w:ascii="Times New Roman" w:hAnsi="Times New Roman"/>
                <w:bCs/>
              </w:rPr>
            </w:pPr>
          </w:p>
          <w:p w14:paraId="17D88E3C" w14:textId="77777777"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14:paraId="69D55056" w14:textId="77777777" w:rsidR="00410E47" w:rsidRPr="00FE002E" w:rsidRDefault="00410E47" w:rsidP="007E2A41">
            <w:pPr>
              <w:pStyle w:val="BodyText1"/>
              <w:spacing w:line="240" w:lineRule="auto"/>
              <w:rPr>
                <w:rFonts w:ascii="Times New Roman" w:hAnsi="Times New Roman"/>
                <w:b/>
                <w:bCs/>
              </w:rPr>
            </w:pPr>
          </w:p>
        </w:tc>
      </w:tr>
      <w:tr w:rsidR="00410E47" w:rsidRPr="00FE002E" w14:paraId="2CD65BD8" w14:textId="77777777" w:rsidTr="00FC2664">
        <w:tc>
          <w:tcPr>
            <w:tcW w:w="1418" w:type="dxa"/>
          </w:tcPr>
          <w:p w14:paraId="0E6A3D9C" w14:textId="77777777"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;020}</w:t>
            </w:r>
          </w:p>
        </w:tc>
        <w:tc>
          <w:tcPr>
            <w:tcW w:w="7620" w:type="dxa"/>
          </w:tcPr>
          <w:p w14:paraId="1CCA3881"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14:paraId="14E6747F" w14:textId="77777777" w:rsidR="00410E47" w:rsidRPr="00FE002E" w:rsidRDefault="00410E47" w:rsidP="007E2A41">
            <w:pPr>
              <w:pStyle w:val="BodyText1"/>
              <w:spacing w:line="240" w:lineRule="auto"/>
              <w:rPr>
                <w:rFonts w:ascii="Times New Roman" w:hAnsi="Times New Roman"/>
                <w:b/>
                <w:bCs/>
              </w:rPr>
            </w:pPr>
          </w:p>
          <w:p w14:paraId="680FF87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w:t>
            </w:r>
            <w:r w:rsidRPr="00FE002E">
              <w:rPr>
                <w:rFonts w:ascii="Times New Roman" w:hAnsi="Times New Roman"/>
              </w:rPr>
              <w:lastRenderedPageBreak/>
              <w:t xml:space="preserve">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14:paraId="47BCB0C5" w14:textId="77777777" w:rsidR="00410E47" w:rsidRPr="00FE002E" w:rsidRDefault="00410E47" w:rsidP="007E2A41">
            <w:pPr>
              <w:pStyle w:val="BodyText1"/>
              <w:spacing w:line="240" w:lineRule="auto"/>
              <w:rPr>
                <w:rFonts w:ascii="Times New Roman" w:hAnsi="Times New Roman"/>
                <w:b/>
                <w:bCs/>
              </w:rPr>
            </w:pPr>
          </w:p>
        </w:tc>
      </w:tr>
      <w:tr w:rsidR="00410E47" w:rsidRPr="00FE002E" w14:paraId="1DC1E30B" w14:textId="77777777" w:rsidTr="00FC2664">
        <w:tc>
          <w:tcPr>
            <w:tcW w:w="1418" w:type="dxa"/>
          </w:tcPr>
          <w:p w14:paraId="368E44FC" w14:textId="77777777"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;020}</w:t>
            </w:r>
          </w:p>
        </w:tc>
        <w:tc>
          <w:tcPr>
            <w:tcW w:w="7620" w:type="dxa"/>
          </w:tcPr>
          <w:p w14:paraId="0AF9576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14:paraId="1A9A0A4B" w14:textId="77777777" w:rsidR="00410E47" w:rsidRPr="00FE002E" w:rsidRDefault="00410E47" w:rsidP="007E2A41">
            <w:pPr>
              <w:pStyle w:val="BodyText1"/>
              <w:spacing w:line="240" w:lineRule="auto"/>
              <w:rPr>
                <w:rFonts w:ascii="Times New Roman" w:hAnsi="Times New Roman"/>
                <w:b/>
                <w:bCs/>
              </w:rPr>
            </w:pPr>
          </w:p>
          <w:p w14:paraId="2289A1D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15133AC2" w14:textId="77777777" w:rsidR="00410E47" w:rsidRPr="00FE002E" w:rsidRDefault="00410E47" w:rsidP="007E2A41">
            <w:pPr>
              <w:pStyle w:val="BodyText1"/>
              <w:spacing w:line="240" w:lineRule="auto"/>
              <w:rPr>
                <w:rFonts w:ascii="Times New Roman" w:hAnsi="Times New Roman"/>
                <w:b/>
                <w:bCs/>
              </w:rPr>
            </w:pPr>
          </w:p>
        </w:tc>
      </w:tr>
      <w:tr w:rsidR="00410E47" w:rsidRPr="00FE002E" w14:paraId="10CF3F6B" w14:textId="77777777" w:rsidTr="00FC2664">
        <w:tc>
          <w:tcPr>
            <w:tcW w:w="1418" w:type="dxa"/>
          </w:tcPr>
          <w:p w14:paraId="322FEA2C" w14:textId="77777777"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;020}</w:t>
            </w:r>
          </w:p>
        </w:tc>
        <w:tc>
          <w:tcPr>
            <w:tcW w:w="7620" w:type="dxa"/>
          </w:tcPr>
          <w:p w14:paraId="73377744" w14:textId="77777777"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14:paraId="31E77160" w14:textId="77777777" w:rsidR="00410E47" w:rsidRPr="00FE002E" w:rsidRDefault="00410E47" w:rsidP="007E2A41">
            <w:pPr>
              <w:pStyle w:val="BodyText1"/>
              <w:tabs>
                <w:tab w:val="left" w:pos="4755"/>
              </w:tabs>
              <w:spacing w:line="240" w:lineRule="auto"/>
              <w:rPr>
                <w:rFonts w:ascii="Times New Roman" w:hAnsi="Times New Roman"/>
                <w:b/>
                <w:bCs/>
              </w:rPr>
            </w:pPr>
          </w:p>
          <w:p w14:paraId="16F54B84"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5B5EC00C" w14:textId="77777777" w:rsidR="00410E47" w:rsidRPr="00FE002E" w:rsidRDefault="00410E47" w:rsidP="007E2A41">
            <w:pPr>
              <w:pStyle w:val="BodyText1"/>
              <w:tabs>
                <w:tab w:val="left" w:pos="4755"/>
              </w:tabs>
              <w:spacing w:line="240" w:lineRule="auto"/>
              <w:rPr>
                <w:rFonts w:ascii="Times New Roman" w:hAnsi="Times New Roman"/>
              </w:rPr>
            </w:pPr>
          </w:p>
          <w:p w14:paraId="5CFA75EF"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14:paraId="0F8B290B" w14:textId="77777777" w:rsidR="00410E47" w:rsidRPr="00FE002E" w:rsidRDefault="00410E47" w:rsidP="007E2A41">
            <w:pPr>
              <w:pStyle w:val="BodyText1"/>
              <w:tabs>
                <w:tab w:val="left" w:pos="4755"/>
              </w:tabs>
              <w:spacing w:line="240" w:lineRule="auto"/>
              <w:rPr>
                <w:rFonts w:ascii="Times New Roman" w:hAnsi="Times New Roman"/>
              </w:rPr>
            </w:pPr>
          </w:p>
          <w:p w14:paraId="68B24EF4"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14:paraId="1B8BDD2E" w14:textId="77777777" w:rsidR="00410E47" w:rsidRPr="00FE002E" w:rsidRDefault="00410E47" w:rsidP="007E2A41">
            <w:pPr>
              <w:pStyle w:val="BodyText1"/>
              <w:tabs>
                <w:tab w:val="left" w:pos="4755"/>
              </w:tabs>
              <w:spacing w:line="240" w:lineRule="auto"/>
              <w:rPr>
                <w:rFonts w:ascii="Times New Roman" w:hAnsi="Times New Roman"/>
              </w:rPr>
            </w:pPr>
          </w:p>
          <w:p w14:paraId="5FB0EED2" w14:textId="77777777"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be effected on the same trade date, or for international transactions adjacent business days;</w:t>
            </w:r>
          </w:p>
          <w:p w14:paraId="21C6E893" w14:textId="77777777"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have the legal right to close out either side of the CCLT, that is both of its comprising transactions, at any time and without prior notice;</w:t>
            </w:r>
          </w:p>
          <w:p w14:paraId="66D513A9" w14:textId="77777777"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have the legal right to close out either side of the CCLT, that is both of its comprising transactions, at any time and without prior notice;</w:t>
            </w:r>
          </w:p>
          <w:p w14:paraId="17602672" w14:textId="77777777"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it does not give rise to any other incremental exposures.</w:t>
            </w:r>
          </w:p>
          <w:p w14:paraId="5EAF940A" w14:textId="77777777" w:rsidR="00410E47" w:rsidRPr="00FE002E" w:rsidRDefault="00410E47" w:rsidP="007E2A41">
            <w:pPr>
              <w:pStyle w:val="BodyText1"/>
              <w:spacing w:line="240" w:lineRule="auto"/>
              <w:rPr>
                <w:rFonts w:ascii="Times New Roman" w:hAnsi="Times New Roman"/>
                <w:b/>
                <w:bCs/>
              </w:rPr>
            </w:pPr>
          </w:p>
        </w:tc>
      </w:tr>
      <w:tr w:rsidR="004B5877" w:rsidRPr="00FE002E" w14:paraId="0DDAA8ED" w14:textId="77777777" w:rsidTr="004B5877">
        <w:tc>
          <w:tcPr>
            <w:tcW w:w="1418" w:type="dxa"/>
          </w:tcPr>
          <w:p w14:paraId="79C0A20B" w14:textId="77777777" w:rsidR="004B5877" w:rsidRPr="00FE002E" w:rsidRDefault="004B5877" w:rsidP="004178C8">
            <w:pPr>
              <w:pStyle w:val="BodyText1"/>
              <w:rPr>
                <w:rFonts w:ascii="Times New Roman" w:hAnsi="Times New Roman"/>
                <w:bCs/>
              </w:rPr>
            </w:pPr>
            <w:bookmarkStart w:id="55" w:name="_Toc322687882"/>
            <w:bookmarkEnd w:id="44"/>
            <w:r w:rsidRPr="00FE002E">
              <w:rPr>
                <w:rFonts w:ascii="Times New Roman" w:hAnsi="Times New Roman"/>
                <w:bCs/>
              </w:rPr>
              <w:t>{2</w:t>
            </w:r>
            <w:r>
              <w:rPr>
                <w:rFonts w:ascii="Times New Roman" w:hAnsi="Times New Roman"/>
                <w:bCs/>
              </w:rPr>
              <w:t>5</w:t>
            </w:r>
            <w:r w:rsidRPr="00FE002E">
              <w:rPr>
                <w:rFonts w:ascii="Times New Roman" w:hAnsi="Times New Roman"/>
                <w:bCs/>
              </w:rPr>
              <w:t>0;</w:t>
            </w:r>
            <w:r>
              <w:rPr>
                <w:rFonts w:ascii="Times New Roman" w:hAnsi="Times New Roman"/>
                <w:bCs/>
              </w:rPr>
              <w:t>12</w:t>
            </w:r>
            <w:r w:rsidR="00F71081">
              <w:rPr>
                <w:rFonts w:ascii="Times New Roman" w:hAnsi="Times New Roman"/>
                <w:bCs/>
              </w:rPr>
              <w:t>0</w:t>
            </w:r>
            <w:r w:rsidRPr="00FE002E">
              <w:rPr>
                <w:rFonts w:ascii="Times New Roman" w:hAnsi="Times New Roman"/>
                <w:bCs/>
              </w:rPr>
              <w:t>}</w:t>
            </w:r>
          </w:p>
        </w:tc>
        <w:tc>
          <w:tcPr>
            <w:tcW w:w="7620" w:type="dxa"/>
          </w:tcPr>
          <w:p w14:paraId="6E156658" w14:textId="77777777" w:rsidR="004B5877" w:rsidRDefault="004B5877" w:rsidP="004B5877">
            <w:pPr>
              <w:pStyle w:val="BodyText1"/>
              <w:tabs>
                <w:tab w:val="left" w:pos="4755"/>
              </w:tabs>
              <w:spacing w:line="240" w:lineRule="auto"/>
              <w:rPr>
                <w:rFonts w:ascii="Times New Roman" w:hAnsi="Times New Roman"/>
                <w:bCs/>
              </w:rPr>
            </w:pPr>
            <w:r w:rsidRPr="004B5877">
              <w:rPr>
                <w:rFonts w:ascii="Times New Roman" w:hAnsi="Times New Roman"/>
                <w:b/>
                <w:bCs/>
              </w:rPr>
              <w:t xml:space="preserve">Exposures that can benefit from treatment </w:t>
            </w:r>
            <w:r w:rsidR="001005A7">
              <w:rPr>
                <w:rFonts w:ascii="Times New Roman" w:hAnsi="Times New Roman"/>
                <w:b/>
                <w:bCs/>
              </w:rPr>
              <w:t xml:space="preserve">under Article </w:t>
            </w:r>
            <w:r w:rsidRPr="004B5877">
              <w:rPr>
                <w:rFonts w:ascii="Times New Roman" w:hAnsi="Times New Roman"/>
                <w:b/>
                <w:bCs/>
              </w:rPr>
              <w:t xml:space="preserve">113(6) </w:t>
            </w:r>
            <w:r w:rsidR="001005A7">
              <w:rPr>
                <w:rFonts w:ascii="Times New Roman" w:hAnsi="Times New Roman"/>
                <w:b/>
                <w:bCs/>
              </w:rPr>
              <w:t xml:space="preserve">of the CRR </w:t>
            </w:r>
            <w:r w:rsidR="00836521">
              <w:rPr>
                <w:rFonts w:ascii="Times New Roman" w:hAnsi="Times New Roman"/>
                <w:b/>
                <w:bCs/>
              </w:rPr>
              <w:t>– Leverage ratio exposure amount hypothetically exempted</w:t>
            </w:r>
          </w:p>
          <w:p w14:paraId="460442D1" w14:textId="77777777" w:rsidR="00A46F6B" w:rsidRDefault="00A46F6B" w:rsidP="004178C8">
            <w:pPr>
              <w:pStyle w:val="BodyText1"/>
              <w:tabs>
                <w:tab w:val="left" w:pos="4755"/>
              </w:tabs>
              <w:spacing w:line="240" w:lineRule="auto"/>
              <w:rPr>
                <w:rFonts w:ascii="Times New Roman" w:hAnsi="Times New Roman"/>
                <w:bCs/>
              </w:rPr>
            </w:pPr>
          </w:p>
          <w:p w14:paraId="2C8427B7" w14:textId="77777777" w:rsidR="004B5877" w:rsidRDefault="004B5877" w:rsidP="004178C8">
            <w:pPr>
              <w:pStyle w:val="BodyText1"/>
              <w:tabs>
                <w:tab w:val="left" w:pos="4755"/>
              </w:tabs>
              <w:spacing w:line="240" w:lineRule="auto"/>
              <w:rPr>
                <w:rFonts w:ascii="Times New Roman" w:hAnsi="Times New Roman"/>
                <w:bCs/>
              </w:rPr>
            </w:pPr>
            <w:r w:rsidRPr="00FE002E">
              <w:rPr>
                <w:rFonts w:ascii="Times New Roman" w:hAnsi="Times New Roman"/>
                <w:bCs/>
              </w:rPr>
              <w:t>The</w:t>
            </w:r>
            <w:r>
              <w:rPr>
                <w:rFonts w:ascii="Times New Roman" w:hAnsi="Times New Roman"/>
                <w:bCs/>
              </w:rPr>
              <w:t xml:space="preserve"> amount of total leverage ratio exposure that would be exempted if competent authorities would to the </w:t>
            </w:r>
            <w:r w:rsidR="00214D62">
              <w:rPr>
                <w:rFonts w:ascii="Times New Roman" w:hAnsi="Times New Roman"/>
                <w:bCs/>
              </w:rPr>
              <w:t>fullest</w:t>
            </w:r>
            <w:r>
              <w:rPr>
                <w:rFonts w:ascii="Times New Roman" w:hAnsi="Times New Roman"/>
                <w:bCs/>
              </w:rPr>
              <w:t xml:space="preserve"> extent grant permission </w:t>
            </w:r>
            <w:r w:rsidR="00214D62">
              <w:rPr>
                <w:rFonts w:ascii="Times New Roman" w:hAnsi="Times New Roman"/>
                <w:bCs/>
              </w:rPr>
              <w:t xml:space="preserve">to </w:t>
            </w:r>
            <w:r>
              <w:rPr>
                <w:rFonts w:ascii="Times New Roman" w:hAnsi="Times New Roman"/>
                <w:bCs/>
              </w:rPr>
              <w:t xml:space="preserve">exempt exposures </w:t>
            </w:r>
            <w:r w:rsidR="00214D62">
              <w:rPr>
                <w:rFonts w:ascii="Times New Roman" w:hAnsi="Times New Roman"/>
                <w:bCs/>
              </w:rPr>
              <w:t>for which</w:t>
            </w:r>
            <w:r w:rsidRPr="004B5877">
              <w:rPr>
                <w:rFonts w:ascii="Times New Roman" w:hAnsi="Times New Roman"/>
                <w:bCs/>
              </w:rPr>
              <w:t xml:space="preserve"> all the conditions set</w:t>
            </w:r>
            <w:r>
              <w:rPr>
                <w:rFonts w:ascii="Times New Roman" w:hAnsi="Times New Roman"/>
                <w:bCs/>
              </w:rPr>
              <w:t xml:space="preserve"> </w:t>
            </w:r>
            <w:r w:rsidRPr="004B5877">
              <w:rPr>
                <w:rFonts w:ascii="Times New Roman" w:hAnsi="Times New Roman"/>
                <w:bCs/>
              </w:rPr>
              <w:t>out in points (</w:t>
            </w:r>
            <w:r w:rsidR="00214D62">
              <w:rPr>
                <w:rFonts w:ascii="Times New Roman" w:hAnsi="Times New Roman"/>
                <w:bCs/>
              </w:rPr>
              <w:t xml:space="preserve">a) to (e) of Article 113(6) </w:t>
            </w:r>
            <w:r w:rsidR="00E052C6">
              <w:rPr>
                <w:rFonts w:ascii="Times New Roman" w:hAnsi="Times New Roman"/>
                <w:bCs/>
              </w:rPr>
              <w:t xml:space="preserve">of the CRR are met </w:t>
            </w:r>
            <w:r w:rsidR="00214D62">
              <w:rPr>
                <w:rFonts w:ascii="Times New Roman" w:hAnsi="Times New Roman"/>
                <w:bCs/>
              </w:rPr>
              <w:t xml:space="preserve">and for which </w:t>
            </w:r>
            <w:r w:rsidRPr="004B5877">
              <w:rPr>
                <w:rFonts w:ascii="Times New Roman" w:hAnsi="Times New Roman"/>
                <w:bCs/>
              </w:rPr>
              <w:t>approval laid down in Article 113(6)</w:t>
            </w:r>
            <w:r w:rsidR="00214D62">
              <w:rPr>
                <w:rFonts w:ascii="Times New Roman" w:hAnsi="Times New Roman"/>
                <w:bCs/>
              </w:rPr>
              <w:t xml:space="preserve"> </w:t>
            </w:r>
            <w:r w:rsidR="00E052C6">
              <w:rPr>
                <w:rFonts w:ascii="Times New Roman" w:hAnsi="Times New Roman"/>
                <w:bCs/>
              </w:rPr>
              <w:t xml:space="preserve">of the CRR </w:t>
            </w:r>
            <w:r w:rsidR="00214D62">
              <w:rPr>
                <w:rFonts w:ascii="Times New Roman" w:hAnsi="Times New Roman"/>
                <w:bCs/>
              </w:rPr>
              <w:t>has been provided</w:t>
            </w:r>
            <w:r w:rsidRPr="004B5877">
              <w:rPr>
                <w:rFonts w:ascii="Times New Roman" w:hAnsi="Times New Roman"/>
                <w:bCs/>
              </w:rPr>
              <w:t>.</w:t>
            </w:r>
            <w:r w:rsidR="00214D62">
              <w:rPr>
                <w:rFonts w:ascii="Times New Roman" w:hAnsi="Times New Roman"/>
                <w:bCs/>
              </w:rPr>
              <w:t xml:space="preserve"> If the competent authority already grants permission to the fullest extent then the value in this cell equals that</w:t>
            </w:r>
            <w:r w:rsidR="00022D49">
              <w:rPr>
                <w:rFonts w:ascii="Times New Roman" w:hAnsi="Times New Roman"/>
                <w:bCs/>
              </w:rPr>
              <w:t xml:space="preserve"> in</w:t>
            </w:r>
            <w:r w:rsidR="00214D62">
              <w:rPr>
                <w:rFonts w:ascii="Times New Roman" w:hAnsi="Times New Roman"/>
                <w:bCs/>
              </w:rPr>
              <w:t xml:space="preserve"> {LRCalc;250;</w:t>
            </w:r>
            <w:r w:rsidR="00BB4B8A">
              <w:rPr>
                <w:rFonts w:ascii="Times New Roman" w:hAnsi="Times New Roman"/>
                <w:bCs/>
              </w:rPr>
              <w:t>0</w:t>
            </w:r>
            <w:r w:rsidR="00214D62">
              <w:rPr>
                <w:rFonts w:ascii="Times New Roman" w:hAnsi="Times New Roman"/>
                <w:bCs/>
              </w:rPr>
              <w:t>1</w:t>
            </w:r>
            <w:r w:rsidR="00BB4B8A">
              <w:rPr>
                <w:rFonts w:ascii="Times New Roman" w:hAnsi="Times New Roman"/>
                <w:bCs/>
              </w:rPr>
              <w:t>0</w:t>
            </w:r>
            <w:r w:rsidR="00214D62">
              <w:rPr>
                <w:rFonts w:ascii="Times New Roman" w:hAnsi="Times New Roman"/>
                <w:bCs/>
              </w:rPr>
              <w:t>}</w:t>
            </w:r>
            <w:r w:rsidR="00A46F6B">
              <w:rPr>
                <w:rFonts w:ascii="Times New Roman" w:hAnsi="Times New Roman"/>
                <w:bCs/>
              </w:rPr>
              <w:t>.</w:t>
            </w:r>
          </w:p>
          <w:p w14:paraId="64F45E83" w14:textId="77777777" w:rsidR="004B5877" w:rsidRPr="00FE002E" w:rsidRDefault="004B5877" w:rsidP="006A32F5">
            <w:pPr>
              <w:pStyle w:val="Paragraph"/>
              <w:ind w:firstLine="0"/>
              <w:rPr>
                <w:rFonts w:ascii="Times New Roman" w:hAnsi="Times New Roman"/>
                <w:b/>
                <w:bCs/>
              </w:rPr>
            </w:pPr>
          </w:p>
        </w:tc>
      </w:tr>
      <w:tr w:rsidR="004B5877" w:rsidRPr="00FE002E" w14:paraId="43973B6F" w14:textId="77777777" w:rsidTr="004B5877">
        <w:tc>
          <w:tcPr>
            <w:tcW w:w="1418" w:type="dxa"/>
          </w:tcPr>
          <w:p w14:paraId="188F3DB4" w14:textId="77777777" w:rsidR="004B5877" w:rsidRPr="00FE002E" w:rsidRDefault="004B5877" w:rsidP="004178C8">
            <w:pPr>
              <w:pStyle w:val="BodyText1"/>
              <w:rPr>
                <w:rFonts w:ascii="Times New Roman" w:hAnsi="Times New Roman"/>
                <w:bCs/>
              </w:rPr>
            </w:pPr>
            <w:r w:rsidRPr="00FE002E">
              <w:rPr>
                <w:rFonts w:ascii="Times New Roman" w:hAnsi="Times New Roman"/>
                <w:bCs/>
              </w:rPr>
              <w:lastRenderedPageBreak/>
              <w:t>{2</w:t>
            </w:r>
            <w:r w:rsidR="00214D62">
              <w:rPr>
                <w:rFonts w:ascii="Times New Roman" w:hAnsi="Times New Roman"/>
                <w:bCs/>
              </w:rPr>
              <w:t>6</w:t>
            </w:r>
            <w:r w:rsidRPr="00FE002E">
              <w:rPr>
                <w:rFonts w:ascii="Times New Roman" w:hAnsi="Times New Roman"/>
                <w:bCs/>
              </w:rPr>
              <w:t>0;</w:t>
            </w:r>
            <w:r w:rsidR="00214D62">
              <w:rPr>
                <w:rFonts w:ascii="Times New Roman" w:hAnsi="Times New Roman"/>
                <w:bCs/>
              </w:rPr>
              <w:t>1</w:t>
            </w:r>
            <w:r w:rsidRPr="00FE002E">
              <w:rPr>
                <w:rFonts w:ascii="Times New Roman" w:hAnsi="Times New Roman"/>
                <w:bCs/>
              </w:rPr>
              <w:t>2</w:t>
            </w:r>
            <w:r w:rsidR="00F71081">
              <w:rPr>
                <w:rFonts w:ascii="Times New Roman" w:hAnsi="Times New Roman"/>
                <w:bCs/>
              </w:rPr>
              <w:t>0</w:t>
            </w:r>
            <w:r w:rsidRPr="00FE002E">
              <w:rPr>
                <w:rFonts w:ascii="Times New Roman" w:hAnsi="Times New Roman"/>
                <w:bCs/>
              </w:rPr>
              <w:t>}</w:t>
            </w:r>
          </w:p>
        </w:tc>
        <w:tc>
          <w:tcPr>
            <w:tcW w:w="7620" w:type="dxa"/>
          </w:tcPr>
          <w:p w14:paraId="4A3EDF4F" w14:textId="77777777" w:rsidR="004B5877" w:rsidRPr="00FE002E" w:rsidRDefault="004B5877" w:rsidP="004B5877">
            <w:pPr>
              <w:pStyle w:val="BodyText1"/>
              <w:tabs>
                <w:tab w:val="left" w:pos="4755"/>
              </w:tabs>
              <w:spacing w:line="240" w:lineRule="auto"/>
              <w:rPr>
                <w:rFonts w:ascii="Times New Roman" w:hAnsi="Times New Roman"/>
                <w:b/>
                <w:bCs/>
              </w:rPr>
            </w:pPr>
            <w:r w:rsidRPr="004B5877">
              <w:rPr>
                <w:rFonts w:ascii="Times New Roman" w:hAnsi="Times New Roman"/>
                <w:b/>
                <w:bCs/>
              </w:rPr>
              <w:t xml:space="preserve">Exposures that meet conditions </w:t>
            </w:r>
            <w:r w:rsidR="001005A7">
              <w:rPr>
                <w:rFonts w:ascii="Times New Roman" w:hAnsi="Times New Roman"/>
                <w:b/>
                <w:bCs/>
              </w:rPr>
              <w:t>in points (</w:t>
            </w:r>
            <w:r w:rsidRPr="004B5877">
              <w:rPr>
                <w:rFonts w:ascii="Times New Roman" w:hAnsi="Times New Roman"/>
                <w:b/>
                <w:bCs/>
              </w:rPr>
              <w:t>a)</w:t>
            </w:r>
            <w:r w:rsidR="00A46F6B">
              <w:rPr>
                <w:rFonts w:ascii="Times New Roman" w:hAnsi="Times New Roman"/>
                <w:b/>
                <w:bCs/>
              </w:rPr>
              <w:t xml:space="preserve"> to</w:t>
            </w:r>
            <w:r w:rsidRPr="004B5877">
              <w:rPr>
                <w:rFonts w:ascii="Times New Roman" w:hAnsi="Times New Roman"/>
                <w:b/>
                <w:bCs/>
              </w:rPr>
              <w:t xml:space="preserve"> </w:t>
            </w:r>
            <w:r w:rsidR="001005A7">
              <w:rPr>
                <w:rFonts w:ascii="Times New Roman" w:hAnsi="Times New Roman"/>
                <w:b/>
                <w:bCs/>
              </w:rPr>
              <w:t>(</w:t>
            </w:r>
            <w:r w:rsidRPr="004B5877">
              <w:rPr>
                <w:rFonts w:ascii="Times New Roman" w:hAnsi="Times New Roman"/>
                <w:b/>
                <w:bCs/>
              </w:rPr>
              <w:t xml:space="preserve">c) of </w:t>
            </w:r>
            <w:r w:rsidR="001005A7">
              <w:rPr>
                <w:rFonts w:ascii="Times New Roman" w:hAnsi="Times New Roman"/>
                <w:b/>
                <w:bCs/>
              </w:rPr>
              <w:t xml:space="preserve">Article </w:t>
            </w:r>
            <w:r w:rsidRPr="004B5877">
              <w:rPr>
                <w:rFonts w:ascii="Times New Roman" w:hAnsi="Times New Roman"/>
                <w:b/>
                <w:bCs/>
              </w:rPr>
              <w:t>429(14)</w:t>
            </w:r>
            <w:r w:rsidR="001005A7">
              <w:rPr>
                <w:rFonts w:ascii="Times New Roman" w:hAnsi="Times New Roman"/>
                <w:b/>
                <w:bCs/>
              </w:rPr>
              <w:t xml:space="preserve"> of the CRR</w:t>
            </w:r>
            <w:r w:rsidR="00836521">
              <w:rPr>
                <w:rFonts w:ascii="Times New Roman" w:hAnsi="Times New Roman"/>
                <w:b/>
                <w:bCs/>
              </w:rPr>
              <w:t xml:space="preserve"> – Leverage ratio exposure amount hypothetically exempted</w:t>
            </w:r>
          </w:p>
          <w:p w14:paraId="6909A706" w14:textId="77777777" w:rsidR="004B5877" w:rsidRDefault="004B5877" w:rsidP="004B5877">
            <w:pPr>
              <w:pStyle w:val="BodyText1"/>
              <w:tabs>
                <w:tab w:val="left" w:pos="4755"/>
              </w:tabs>
              <w:spacing w:line="240" w:lineRule="auto"/>
              <w:rPr>
                <w:rFonts w:ascii="Times New Roman" w:hAnsi="Times New Roman"/>
                <w:bCs/>
              </w:rPr>
            </w:pPr>
          </w:p>
          <w:p w14:paraId="32597C67" w14:textId="77777777" w:rsidR="00214D62" w:rsidRDefault="00214D62" w:rsidP="004B5877">
            <w:pPr>
              <w:pStyle w:val="BodyText1"/>
              <w:tabs>
                <w:tab w:val="left" w:pos="4755"/>
              </w:tabs>
              <w:spacing w:line="240" w:lineRule="auto"/>
              <w:rPr>
                <w:rFonts w:ascii="Times New Roman" w:hAnsi="Times New Roman"/>
                <w:bCs/>
              </w:rPr>
            </w:pPr>
            <w:r w:rsidRPr="00214D62">
              <w:rPr>
                <w:rFonts w:ascii="Times New Roman" w:hAnsi="Times New Roman"/>
                <w:bCs/>
              </w:rPr>
              <w:t xml:space="preserve">The amount of total leverage ratio exposure that would be exempted if competent authorities would to the </w:t>
            </w:r>
            <w:r>
              <w:rPr>
                <w:rFonts w:ascii="Times New Roman" w:hAnsi="Times New Roman"/>
                <w:bCs/>
              </w:rPr>
              <w:t>fullest</w:t>
            </w:r>
            <w:r w:rsidRPr="00214D62">
              <w:rPr>
                <w:rFonts w:ascii="Times New Roman" w:hAnsi="Times New Roman"/>
                <w:bCs/>
              </w:rPr>
              <w:t xml:space="preserve"> extent grant permission </w:t>
            </w:r>
            <w:r>
              <w:rPr>
                <w:rFonts w:ascii="Times New Roman" w:hAnsi="Times New Roman"/>
                <w:bCs/>
              </w:rPr>
              <w:t>to</w:t>
            </w:r>
            <w:r w:rsidRPr="00214D62">
              <w:rPr>
                <w:rFonts w:ascii="Times New Roman" w:hAnsi="Times New Roman"/>
                <w:bCs/>
              </w:rPr>
              <w:t xml:space="preserve"> exempt</w:t>
            </w:r>
            <w:r>
              <w:rPr>
                <w:rFonts w:ascii="Times New Roman" w:hAnsi="Times New Roman"/>
                <w:bCs/>
              </w:rPr>
              <w:t xml:space="preserve"> e</w:t>
            </w:r>
            <w:r w:rsidRPr="00214D62">
              <w:rPr>
                <w:rFonts w:ascii="Times New Roman" w:hAnsi="Times New Roman"/>
                <w:bCs/>
              </w:rPr>
              <w:t xml:space="preserve">xposures that meet conditions </w:t>
            </w:r>
            <w:r w:rsidR="00A46F6B">
              <w:rPr>
                <w:rFonts w:ascii="Times New Roman" w:hAnsi="Times New Roman"/>
                <w:bCs/>
              </w:rPr>
              <w:t>in point</w:t>
            </w:r>
            <w:r w:rsidR="00883C1E">
              <w:rPr>
                <w:rFonts w:ascii="Times New Roman" w:hAnsi="Times New Roman"/>
                <w:bCs/>
              </w:rPr>
              <w:t>s</w:t>
            </w:r>
            <w:r w:rsidR="00A46F6B">
              <w:rPr>
                <w:rFonts w:ascii="Times New Roman" w:hAnsi="Times New Roman"/>
                <w:bCs/>
              </w:rPr>
              <w:t xml:space="preserve"> </w:t>
            </w:r>
            <w:r w:rsidR="001005A7">
              <w:rPr>
                <w:rFonts w:ascii="Times New Roman" w:hAnsi="Times New Roman"/>
                <w:bCs/>
              </w:rPr>
              <w:t>(</w:t>
            </w:r>
            <w:r w:rsidRPr="00214D62">
              <w:rPr>
                <w:rFonts w:ascii="Times New Roman" w:hAnsi="Times New Roman"/>
                <w:bCs/>
              </w:rPr>
              <w:t>a)</w:t>
            </w:r>
            <w:r w:rsidR="00A46F6B">
              <w:rPr>
                <w:rFonts w:ascii="Times New Roman" w:hAnsi="Times New Roman"/>
                <w:bCs/>
              </w:rPr>
              <w:t xml:space="preserve"> to</w:t>
            </w:r>
            <w:r w:rsidRPr="00214D62">
              <w:rPr>
                <w:rFonts w:ascii="Times New Roman" w:hAnsi="Times New Roman"/>
                <w:bCs/>
              </w:rPr>
              <w:t xml:space="preserve"> </w:t>
            </w:r>
            <w:r w:rsidR="001005A7">
              <w:rPr>
                <w:rFonts w:ascii="Times New Roman" w:hAnsi="Times New Roman"/>
                <w:bCs/>
              </w:rPr>
              <w:t>(</w:t>
            </w:r>
            <w:r w:rsidRPr="00214D62">
              <w:rPr>
                <w:rFonts w:ascii="Times New Roman" w:hAnsi="Times New Roman"/>
                <w:bCs/>
              </w:rPr>
              <w:t xml:space="preserve">c) of </w:t>
            </w:r>
            <w:r w:rsidR="001005A7">
              <w:rPr>
                <w:rFonts w:ascii="Times New Roman" w:hAnsi="Times New Roman"/>
                <w:bCs/>
              </w:rPr>
              <w:t>Article</w:t>
            </w:r>
            <w:r w:rsidR="001005A7" w:rsidRPr="00214D62">
              <w:rPr>
                <w:rFonts w:ascii="Times New Roman" w:hAnsi="Times New Roman"/>
                <w:bCs/>
              </w:rPr>
              <w:t xml:space="preserve"> </w:t>
            </w:r>
            <w:r w:rsidRPr="00214D62">
              <w:rPr>
                <w:rFonts w:ascii="Times New Roman" w:hAnsi="Times New Roman"/>
                <w:bCs/>
              </w:rPr>
              <w:t>429(14)</w:t>
            </w:r>
            <w:r w:rsidR="001005A7">
              <w:rPr>
                <w:rFonts w:ascii="Times New Roman" w:hAnsi="Times New Roman"/>
                <w:bCs/>
              </w:rPr>
              <w:t xml:space="preserve"> of the CRR</w:t>
            </w:r>
            <w:r>
              <w:rPr>
                <w:rFonts w:ascii="Times New Roman" w:hAnsi="Times New Roman"/>
                <w:bCs/>
              </w:rPr>
              <w:t xml:space="preserve">. </w:t>
            </w:r>
            <w:r w:rsidRPr="00214D62">
              <w:rPr>
                <w:rFonts w:ascii="Times New Roman" w:hAnsi="Times New Roman"/>
                <w:bCs/>
              </w:rPr>
              <w:t>If the competent authority already grants permission to the fullest extent then the value in t</w:t>
            </w:r>
            <w:r>
              <w:rPr>
                <w:rFonts w:ascii="Times New Roman" w:hAnsi="Times New Roman"/>
                <w:bCs/>
              </w:rPr>
              <w:t xml:space="preserve">his cell equals </w:t>
            </w:r>
            <w:r w:rsidR="00022D49">
              <w:rPr>
                <w:rFonts w:ascii="Times New Roman" w:hAnsi="Times New Roman"/>
                <w:bCs/>
              </w:rPr>
              <w:t xml:space="preserve">that in </w:t>
            </w:r>
            <w:r>
              <w:rPr>
                <w:rFonts w:ascii="Times New Roman" w:hAnsi="Times New Roman"/>
                <w:bCs/>
              </w:rPr>
              <w:t>{LRCalc;26</w:t>
            </w:r>
            <w:r w:rsidRPr="00214D62">
              <w:rPr>
                <w:rFonts w:ascii="Times New Roman" w:hAnsi="Times New Roman"/>
                <w:bCs/>
              </w:rPr>
              <w:t>0;</w:t>
            </w:r>
            <w:r w:rsidR="00BB4B8A">
              <w:rPr>
                <w:rFonts w:ascii="Times New Roman" w:hAnsi="Times New Roman"/>
                <w:bCs/>
              </w:rPr>
              <w:t>0</w:t>
            </w:r>
            <w:r w:rsidRPr="00214D62">
              <w:rPr>
                <w:rFonts w:ascii="Times New Roman" w:hAnsi="Times New Roman"/>
                <w:bCs/>
              </w:rPr>
              <w:t>1</w:t>
            </w:r>
            <w:r w:rsidR="00BB4B8A">
              <w:rPr>
                <w:rFonts w:ascii="Times New Roman" w:hAnsi="Times New Roman"/>
                <w:bCs/>
              </w:rPr>
              <w:t>0</w:t>
            </w:r>
            <w:r w:rsidRPr="00214D62">
              <w:rPr>
                <w:rFonts w:ascii="Times New Roman" w:hAnsi="Times New Roman"/>
                <w:bCs/>
              </w:rPr>
              <w:t>}</w:t>
            </w:r>
            <w:r w:rsidR="00A46F6B">
              <w:rPr>
                <w:rFonts w:ascii="Times New Roman" w:hAnsi="Times New Roman"/>
                <w:bCs/>
              </w:rPr>
              <w:t>.</w:t>
            </w:r>
          </w:p>
          <w:p w14:paraId="2E06527C" w14:textId="77777777" w:rsidR="004B5877" w:rsidRPr="00FE002E" w:rsidRDefault="004B5877" w:rsidP="006A32F5">
            <w:pPr>
              <w:pStyle w:val="Paragraph"/>
              <w:ind w:left="794" w:firstLine="0"/>
              <w:rPr>
                <w:rFonts w:ascii="Times New Roman" w:hAnsi="Times New Roman"/>
                <w:b/>
                <w:bCs/>
              </w:rPr>
            </w:pPr>
          </w:p>
        </w:tc>
      </w:tr>
    </w:tbl>
    <w:p w14:paraId="1BCFE9BE" w14:textId="77777777" w:rsidR="00F4754B" w:rsidRPr="00FE002E" w:rsidRDefault="00F4754B" w:rsidP="00F4754B">
      <w:pPr>
        <w:pStyle w:val="BodyText1"/>
        <w:rPr>
          <w:rFonts w:ascii="Times New Roman" w:hAnsi="Times New Roman"/>
          <w:b/>
        </w:rPr>
      </w:pPr>
    </w:p>
    <w:p w14:paraId="1246DE64" w14:textId="642419C1" w:rsidR="00217D1F" w:rsidRPr="00FE002E" w:rsidRDefault="00481854" w:rsidP="00D91BC3">
      <w:pPr>
        <w:pStyle w:val="BodyText1"/>
        <w:numPr>
          <w:ilvl w:val="0"/>
          <w:numId w:val="32"/>
        </w:numPr>
        <w:outlineLvl w:val="1"/>
        <w:rPr>
          <w:rFonts w:ascii="Times New Roman" w:hAnsi="Times New Roman"/>
          <w:b/>
        </w:rPr>
      </w:pPr>
      <w:bookmarkStart w:id="56" w:name="_Toc338669914"/>
      <w:bookmarkStart w:id="57" w:name="_Toc338669915"/>
      <w:bookmarkStart w:id="58" w:name="_Toc338669918"/>
      <w:bookmarkStart w:id="59" w:name="_Toc351048508"/>
      <w:bookmarkStart w:id="60" w:name="_Toc359414287"/>
      <w:bookmarkStart w:id="61" w:name="_Toc423089072"/>
      <w:bookmarkEnd w:id="56"/>
      <w:bookmarkEnd w:id="57"/>
      <w:bookmarkEnd w:id="58"/>
      <w:del w:id="62" w:author="EBA staff" w:date="2017-04-18T09:58:00Z">
        <w:r>
          <w:rPr>
            <w:rFonts w:ascii="Times New Roman" w:hAnsi="Times New Roman"/>
            <w:b/>
          </w:rPr>
          <w:delText>C41</w:delText>
        </w:r>
      </w:del>
      <w:ins w:id="63" w:author="EBA staff" w:date="2017-04-18T09:58:00Z">
        <w:r>
          <w:rPr>
            <w:rFonts w:ascii="Times New Roman" w:hAnsi="Times New Roman"/>
            <w:b/>
          </w:rPr>
          <w:t>C</w:t>
        </w:r>
        <w:r w:rsidR="006423CC">
          <w:rPr>
            <w:rFonts w:ascii="Times New Roman" w:hAnsi="Times New Roman"/>
            <w:b/>
          </w:rPr>
          <w:t xml:space="preserve"> </w:t>
        </w:r>
        <w:r>
          <w:rPr>
            <w:rFonts w:ascii="Times New Roman" w:hAnsi="Times New Roman"/>
            <w:b/>
          </w:rPr>
          <w:t>41</w:t>
        </w:r>
      </w:ins>
      <w:r>
        <w:rPr>
          <w:rFonts w:ascii="Times New Roman" w:hAnsi="Times New Roman"/>
          <w:b/>
        </w:rPr>
        <w:t>.00</w:t>
      </w:r>
      <w:r w:rsidR="00B86FAE">
        <w:rPr>
          <w:rFonts w:ascii="Times New Roman" w:hAnsi="Times New Roman"/>
          <w:b/>
        </w:rPr>
        <w:t xml:space="preserve"> –</w:t>
      </w:r>
      <w:r w:rsidR="00F4754B" w:rsidRPr="00FE002E">
        <w:rPr>
          <w:rFonts w:ascii="Times New Roman" w:hAnsi="Times New Roman"/>
          <w:b/>
        </w:rPr>
        <w:t xml:space="preserve"> On- and off-balance sheet items – additional breakdown of exposures</w:t>
      </w:r>
      <w:bookmarkEnd w:id="59"/>
      <w:bookmarkEnd w:id="60"/>
      <w:r>
        <w:rPr>
          <w:rFonts w:ascii="Times New Roman" w:hAnsi="Times New Roman"/>
          <w:b/>
        </w:rPr>
        <w:t xml:space="preserve"> (LR2)</w:t>
      </w:r>
      <w:bookmarkEnd w:id="61"/>
    </w:p>
    <w:p w14:paraId="43CE56EE" w14:textId="77777777" w:rsidR="00675587" w:rsidRPr="00FE002E" w:rsidRDefault="00675587" w:rsidP="007E2A41">
      <w:pPr>
        <w:pStyle w:val="BodyText1"/>
        <w:spacing w:line="240" w:lineRule="auto"/>
        <w:ind w:left="720"/>
        <w:rPr>
          <w:rFonts w:ascii="Times New Roman" w:hAnsi="Times New Roman"/>
          <w:bCs/>
        </w:rPr>
      </w:pPr>
    </w:p>
    <w:p w14:paraId="5DE9AF91" w14:textId="77777777" w:rsidR="00F4754B" w:rsidRPr="00FE002E" w:rsidRDefault="00F0756A" w:rsidP="00FF2091">
      <w:pPr>
        <w:pStyle w:val="BodyText1"/>
        <w:numPr>
          <w:ilvl w:val="0"/>
          <w:numId w:val="31"/>
        </w:numPr>
        <w:spacing w:line="240" w:lineRule="auto"/>
        <w:rPr>
          <w:rFonts w:ascii="Times New Roman" w:hAnsi="Times New Roman"/>
          <w:bCs/>
        </w:rPr>
      </w:pPr>
      <w:r>
        <w:rPr>
          <w:rFonts w:ascii="Times New Roman" w:hAnsi="Times New Roman"/>
          <w:bCs/>
        </w:rPr>
        <w:t>Template</w:t>
      </w:r>
      <w:r w:rsidRPr="00FE002E">
        <w:rPr>
          <w:rFonts w:ascii="Times New Roman" w:hAnsi="Times New Roman"/>
          <w:bCs/>
        </w:rPr>
        <w:t xml:space="preserve"> </w:t>
      </w:r>
      <w:r w:rsidR="00F4754B" w:rsidRPr="00FE002E">
        <w:rPr>
          <w:rFonts w:ascii="Times New Roman" w:hAnsi="Times New Roman"/>
          <w:bCs/>
        </w:rPr>
        <w:t>LR2 provides information on additional breakdown items of all on</w:t>
      </w:r>
      <w:r w:rsidR="004C2CFB">
        <w:rPr>
          <w:rFonts w:ascii="Times New Roman" w:hAnsi="Times New Roman"/>
          <w:bCs/>
        </w:rPr>
        <w:t>-</w:t>
      </w:r>
      <w:r w:rsidR="00F4754B" w:rsidRPr="00FE002E">
        <w:rPr>
          <w:rFonts w:ascii="Times New Roman" w:hAnsi="Times New Roman"/>
          <w:bCs/>
        </w:rPr>
        <w:t xml:space="preserve"> and off</w:t>
      </w:r>
      <w:r w:rsidR="004C2CFB">
        <w:rPr>
          <w:rFonts w:ascii="Times New Roman" w:hAnsi="Times New Roman"/>
          <w:bCs/>
        </w:rPr>
        <w:t>-</w:t>
      </w:r>
      <w:r w:rsidR="00F4754B" w:rsidRPr="00FE002E">
        <w:rPr>
          <w:rFonts w:ascii="Times New Roman" w:hAnsi="Times New Roman"/>
          <w:bCs/>
        </w:rPr>
        <w:t>balance sheet exposures</w: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t xml:space="preserve"> </w:t>
      </w:r>
      <w:r w:rsidR="00F4754B" w:rsidRPr="00FE002E">
        <w:rPr>
          <w:rFonts w:ascii="Times New Roman" w:hAnsi="Times New Roman"/>
          <w:bCs/>
        </w:rPr>
        <w:t>belonging to the non-trading book</w:t>
      </w:r>
      <w:r w:rsidR="0057624C" w:rsidRPr="00FE002E">
        <w:rPr>
          <w:rFonts w:ascii="Times New Roman" w:hAnsi="Times New Roman"/>
          <w:bCs/>
        </w:rPr>
        <w:t xml:space="preserve"> and of all exposures of the trading book subject to counterparty credit risk. The breakdown is</w:t>
      </w:r>
      <w:r w:rsidR="00F4754B" w:rsidRPr="00FE002E">
        <w:rPr>
          <w:rFonts w:ascii="Times New Roman" w:hAnsi="Times New Roman"/>
          <w:bCs/>
        </w:rPr>
        <w:t xml:space="preserve"> </w:t>
      </w:r>
      <w:r w:rsidR="00D85101">
        <w:rPr>
          <w:rFonts w:ascii="Times New Roman" w:hAnsi="Times New Roman"/>
          <w:bCs/>
        </w:rPr>
        <w:t>in accordance with</w:t>
      </w:r>
      <w:r w:rsidR="00F4754B" w:rsidRPr="00FE002E">
        <w:rPr>
          <w:rFonts w:ascii="Times New Roman" w:hAnsi="Times New Roman"/>
          <w:bCs/>
        </w:rPr>
        <w:t xml:space="preserve"> the risk weights applied under the credit risk section of the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The information is derived differently for exposures under respectively the </w:t>
      </w:r>
      <w:r w:rsidR="006C07C1">
        <w:rPr>
          <w:rFonts w:ascii="Times New Roman" w:hAnsi="Times New Roman"/>
          <w:bCs/>
        </w:rPr>
        <w:t>S</w:t>
      </w:r>
      <w:r w:rsidR="00F4754B" w:rsidRPr="00FE002E">
        <w:rPr>
          <w:rFonts w:ascii="Times New Roman" w:hAnsi="Times New Roman"/>
          <w:bCs/>
        </w:rPr>
        <w:t xml:space="preserve">tandardised and the IRB </w:t>
      </w:r>
      <w:r>
        <w:rPr>
          <w:rFonts w:ascii="Times New Roman" w:hAnsi="Times New Roman"/>
          <w:bCs/>
        </w:rPr>
        <w:t>A</w:t>
      </w:r>
      <w:r w:rsidR="00F4754B" w:rsidRPr="00FE002E">
        <w:rPr>
          <w:rFonts w:ascii="Times New Roman" w:hAnsi="Times New Roman"/>
          <w:bCs/>
        </w:rPr>
        <w:t xml:space="preserve">pproach. </w:t>
      </w:r>
    </w:p>
    <w:p w14:paraId="690135F9" w14:textId="77777777" w:rsidR="00FC2664" w:rsidRPr="00FE002E" w:rsidRDefault="00FC2664" w:rsidP="007E2A41">
      <w:pPr>
        <w:pStyle w:val="BodyText1"/>
        <w:spacing w:line="240" w:lineRule="auto"/>
        <w:rPr>
          <w:rFonts w:ascii="Times New Roman" w:hAnsi="Times New Roman"/>
        </w:rPr>
      </w:pPr>
    </w:p>
    <w:p w14:paraId="6E808BAA" w14:textId="77777777" w:rsidR="00F4754B" w:rsidRPr="00FE002E" w:rsidRDefault="00F4754B" w:rsidP="00FF2091">
      <w:pPr>
        <w:pStyle w:val="BodyText1"/>
        <w:numPr>
          <w:ilvl w:val="0"/>
          <w:numId w:val="31"/>
        </w:numPr>
        <w:spacing w:line="240" w:lineRule="auto"/>
        <w:rPr>
          <w:rFonts w:ascii="Times New Roman" w:hAnsi="Times New Roman"/>
        </w:rPr>
      </w:pPr>
      <w:r w:rsidRPr="00FE002E" w:rsidDel="00274237">
        <w:rPr>
          <w:rFonts w:ascii="Times New Roman" w:hAnsi="Times New Roman"/>
        </w:rPr>
        <w:t xml:space="preserve">For exposures supported by </w:t>
      </w:r>
      <w:r w:rsidR="00F0756A">
        <w:rPr>
          <w:rFonts w:ascii="Times New Roman" w:hAnsi="Times New Roman"/>
        </w:rPr>
        <w:t>CRM</w:t>
      </w:r>
      <w:r w:rsidRPr="00FE002E" w:rsidDel="00274237">
        <w:rPr>
          <w:rFonts w:ascii="Times New Roman" w:hAnsi="Times New Roman"/>
        </w:rPr>
        <w:t xml:space="preserve"> techniques implying the substitution of the risk weighting of the counterparty with the risk weighting of the guarantee, institutions </w:t>
      </w:r>
      <w:r w:rsidR="00FF2091" w:rsidRPr="00FE002E">
        <w:rPr>
          <w:rFonts w:ascii="Times New Roman" w:hAnsi="Times New Roman"/>
        </w:rPr>
        <w:t>shall</w:t>
      </w:r>
      <w:r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Pr="00FE002E">
        <w:rPr>
          <w:rFonts w:ascii="Times New Roman" w:hAnsi="Times New Roman"/>
        </w:rPr>
        <w:t xml:space="preserve">Under the </w:t>
      </w:r>
      <w:r w:rsidR="00F0756A">
        <w:rPr>
          <w:rFonts w:ascii="Times New Roman" w:hAnsi="Times New Roman"/>
        </w:rPr>
        <w:t>IRB</w:t>
      </w:r>
      <w:r w:rsidRPr="00FE002E">
        <w:rPr>
          <w:rFonts w:ascii="Times New Roman" w:hAnsi="Times New Roman"/>
        </w:rPr>
        <w:t xml:space="preserve"> </w:t>
      </w:r>
      <w:r w:rsidR="00F0756A">
        <w:rPr>
          <w:rFonts w:ascii="Times New Roman" w:hAnsi="Times New Roman"/>
        </w:rPr>
        <w:t>A</w:t>
      </w:r>
      <w:r w:rsidRPr="00FE002E">
        <w:rPr>
          <w:rFonts w:ascii="Times New Roman" w:hAnsi="Times New Roman"/>
        </w:rPr>
        <w:t xml:space="preserve">pproach, institutions </w:t>
      </w:r>
      <w:r w:rsidR="00FF2091" w:rsidRPr="00FE002E">
        <w:rPr>
          <w:rFonts w:ascii="Times New Roman" w:hAnsi="Times New Roman"/>
        </w:rPr>
        <w:t>shall</w:t>
      </w:r>
      <w:r w:rsidRPr="00FE002E">
        <w:rPr>
          <w:rFonts w:ascii="Times New Roman" w:hAnsi="Times New Roman"/>
        </w:rPr>
        <w:t xml:space="preserve"> proceed with the following calculation</w:t>
      </w:r>
      <w:r w:rsidR="00EA630C" w:rsidRPr="00FE002E">
        <w:rPr>
          <w:rFonts w:ascii="Times New Roman" w:hAnsi="Times New Roman"/>
        </w:rPr>
        <w:t>:</w:t>
      </w:r>
      <w:r w:rsidRPr="00FE002E">
        <w:rPr>
          <w:rFonts w:ascii="Times New Roman" w:hAnsi="Times New Roman"/>
        </w:rPr>
        <w:t xml:space="preserve"> </w:t>
      </w:r>
      <w:r w:rsidR="00EA630C" w:rsidRPr="00FE002E">
        <w:rPr>
          <w:rFonts w:ascii="Times New Roman" w:hAnsi="Times New Roman"/>
        </w:rPr>
        <w:t>f</w:t>
      </w:r>
      <w:r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t>
      </w:r>
      <w:r w:rsidR="00F0756A">
        <w:rPr>
          <w:rFonts w:ascii="Times New Roman" w:hAnsi="Times New Roman"/>
        </w:rPr>
        <w:t>IRB</w:t>
      </w:r>
      <w:r w:rsidRPr="00FE002E">
        <w:rPr>
          <w:rFonts w:ascii="Times New Roman" w:hAnsi="Times New Roman"/>
        </w:rPr>
        <w:t xml:space="preserve"> </w:t>
      </w:r>
      <w:r w:rsidR="00F0756A">
        <w:rPr>
          <w:rFonts w:ascii="Times New Roman" w:hAnsi="Times New Roman"/>
        </w:rPr>
        <w:t>A</w:t>
      </w:r>
      <w:r w:rsidRPr="00FE002E">
        <w:rPr>
          <w:rFonts w:ascii="Times New Roman" w:hAnsi="Times New Roman"/>
        </w:rPr>
        <w:t xml:space="preserve">pproach, exposures classified as in default </w:t>
      </w:r>
      <w:r w:rsidR="00FF2091" w:rsidRPr="00FE002E">
        <w:rPr>
          <w:rFonts w:ascii="Times New Roman" w:hAnsi="Times New Roman"/>
        </w:rPr>
        <w:t>shall</w:t>
      </w:r>
      <w:r w:rsidRPr="00FE002E">
        <w:rPr>
          <w:rFonts w:ascii="Times New Roman" w:hAnsi="Times New Roman"/>
        </w:rPr>
        <w:t xml:space="preserve"> be excluded from </w:t>
      </w:r>
      <w:r w:rsidR="00E830AC">
        <w:rPr>
          <w:rFonts w:ascii="Times New Roman" w:hAnsi="Times New Roman"/>
        </w:rPr>
        <w:t>{020;010} to {090;010}</w:t>
      </w:r>
      <w:r w:rsidRPr="00FE002E">
        <w:rPr>
          <w:rFonts w:ascii="Times New Roman" w:hAnsi="Times New Roman"/>
        </w:rPr>
        <w:t xml:space="preserve"> and included in </w:t>
      </w:r>
      <w:r w:rsidR="00E830AC">
        <w:rPr>
          <w:rFonts w:ascii="Times New Roman" w:hAnsi="Times New Roman"/>
        </w:rPr>
        <w:t>{100;010}</w:t>
      </w:r>
      <w:r w:rsidRPr="00FE002E">
        <w:rPr>
          <w:rFonts w:ascii="Times New Roman" w:hAnsi="Times New Roman"/>
        </w:rPr>
        <w:t>.</w:t>
      </w:r>
      <w:r w:rsidR="009370D9">
        <w:rPr>
          <w:rFonts w:ascii="Times New Roman" w:hAnsi="Times New Roman"/>
        </w:rPr>
        <w:t xml:space="preserve"> Under the </w:t>
      </w:r>
      <w:r w:rsidR="00F0756A">
        <w:rPr>
          <w:rFonts w:ascii="Times New Roman" w:hAnsi="Times New Roman"/>
        </w:rPr>
        <w:t>S</w:t>
      </w:r>
      <w:r w:rsidR="009370D9">
        <w:rPr>
          <w:rFonts w:ascii="Times New Roman" w:hAnsi="Times New Roman"/>
        </w:rPr>
        <w:t xml:space="preserve">tandardised </w:t>
      </w:r>
      <w:r w:rsidR="00F0756A">
        <w:rPr>
          <w:rFonts w:ascii="Times New Roman" w:hAnsi="Times New Roman"/>
        </w:rPr>
        <w:t>A</w:t>
      </w:r>
      <w:r w:rsidR="009370D9">
        <w:rPr>
          <w:rFonts w:ascii="Times New Roman" w:hAnsi="Times New Roman"/>
        </w:rPr>
        <w:t>pproach, exposures falling under Article 112(j) of the CRR shall be excluded from</w:t>
      </w:r>
      <w:r w:rsidR="00E830AC">
        <w:rPr>
          <w:rFonts w:ascii="Times New Roman" w:hAnsi="Times New Roman"/>
        </w:rPr>
        <w:t xml:space="preserve"> {020;020} to {090;020}</w:t>
      </w:r>
      <w:r w:rsidR="009370D9">
        <w:rPr>
          <w:rFonts w:ascii="Times New Roman" w:hAnsi="Times New Roman"/>
        </w:rPr>
        <w:t xml:space="preserve"> and included in </w:t>
      </w:r>
      <w:r w:rsidR="00E830AC">
        <w:rPr>
          <w:rFonts w:ascii="Times New Roman" w:hAnsi="Times New Roman"/>
        </w:rPr>
        <w:t>{100;020}</w:t>
      </w:r>
      <w:r w:rsidR="009370D9">
        <w:rPr>
          <w:rFonts w:ascii="Times New Roman" w:hAnsi="Times New Roman"/>
        </w:rPr>
        <w:t>.</w:t>
      </w:r>
    </w:p>
    <w:p w14:paraId="547ADC69" w14:textId="77777777" w:rsidR="00FC2664" w:rsidRPr="00FE002E" w:rsidRDefault="00FC2664" w:rsidP="007E2A41">
      <w:pPr>
        <w:pStyle w:val="BodyText1"/>
        <w:spacing w:line="240" w:lineRule="auto"/>
        <w:rPr>
          <w:rFonts w:ascii="Times New Roman" w:hAnsi="Times New Roman"/>
        </w:rPr>
      </w:pPr>
    </w:p>
    <w:p w14:paraId="08669851"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Under both approaches,</w:t>
      </w:r>
      <w:r w:rsidR="00FF2091" w:rsidRPr="00FE002E">
        <w:rPr>
          <w:rFonts w:ascii="Times New Roman" w:hAnsi="Times New Roman"/>
        </w:rPr>
        <w:t xml:space="preserve"> institutions shall consider</w:t>
      </w:r>
      <w:r w:rsidRPr="00FE002E">
        <w:rPr>
          <w:rFonts w:ascii="Times New Roman" w:hAnsi="Times New Roman"/>
        </w:rPr>
        <w:t xml:space="preserve"> exposures deducted from the regulatory capital </w:t>
      </w:r>
      <w:r w:rsidR="00FF2091" w:rsidRPr="00FE002E">
        <w:rPr>
          <w:rFonts w:ascii="Times New Roman" w:hAnsi="Times New Roman"/>
        </w:rPr>
        <w:t>a</w:t>
      </w:r>
      <w:r w:rsidRPr="00FE002E">
        <w:rPr>
          <w:rFonts w:ascii="Times New Roman" w:hAnsi="Times New Roman"/>
        </w:rPr>
        <w:t>s bei</w:t>
      </w:r>
      <w:r w:rsidR="00675587" w:rsidRPr="00FE002E">
        <w:rPr>
          <w:rFonts w:ascii="Times New Roman" w:hAnsi="Times New Roman"/>
        </w:rPr>
        <w:t>ng applied a 1250% risk weight.</w:t>
      </w:r>
    </w:p>
    <w:p w14:paraId="62EE0BAE" w14:textId="77777777"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658627E2" w14:textId="77777777" w:rsidTr="00FC2664">
        <w:tc>
          <w:tcPr>
            <w:tcW w:w="1418" w:type="dxa"/>
            <w:shd w:val="clear" w:color="auto" w:fill="D9D9D9"/>
          </w:tcPr>
          <w:p w14:paraId="6142EB26" w14:textId="77777777" w:rsidR="00F4754B" w:rsidRPr="00FE002E" w:rsidRDefault="00F4754B" w:rsidP="00F0756A">
            <w:pPr>
              <w:pStyle w:val="BodyText1"/>
              <w:spacing w:line="240" w:lineRule="auto"/>
              <w:rPr>
                <w:rFonts w:ascii="Times New Roman" w:hAnsi="Times New Roman"/>
                <w:b/>
              </w:rPr>
            </w:pPr>
            <w:r w:rsidRPr="00FE002E">
              <w:rPr>
                <w:rFonts w:ascii="Times New Roman" w:hAnsi="Times New Roman"/>
                <w:b/>
              </w:rPr>
              <w:t xml:space="preserve">Row </w:t>
            </w:r>
          </w:p>
          <w:p w14:paraId="5F4401F2" w14:textId="77777777"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14:paraId="4F0B8564" w14:textId="77777777"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14:paraId="08093D6D" w14:textId="77777777" w:rsidR="00F4754B" w:rsidRPr="00FE002E" w:rsidRDefault="00F4754B" w:rsidP="00F0756A">
            <w:pPr>
              <w:pStyle w:val="BodyText1"/>
              <w:spacing w:line="240" w:lineRule="auto"/>
              <w:rPr>
                <w:rFonts w:ascii="Times New Roman" w:hAnsi="Times New Roman"/>
                <w:b/>
                <w:bCs/>
                <w:u w:val="single"/>
              </w:rPr>
            </w:pPr>
          </w:p>
        </w:tc>
      </w:tr>
      <w:tr w:rsidR="00F4754B" w:rsidRPr="00FE002E" w14:paraId="4B92486C" w14:textId="77777777" w:rsidTr="00FC2664">
        <w:tc>
          <w:tcPr>
            <w:tcW w:w="1418" w:type="dxa"/>
          </w:tcPr>
          <w:p w14:paraId="66B4E629" w14:textId="77777777" w:rsidR="00F4754B" w:rsidRPr="00FE002E" w:rsidRDefault="00F4754B" w:rsidP="00F4754B">
            <w:pPr>
              <w:pStyle w:val="BodyText1"/>
              <w:rPr>
                <w:rFonts w:ascii="Times New Roman" w:hAnsi="Times New Roman"/>
                <w:bCs/>
              </w:rPr>
            </w:pPr>
            <w:r w:rsidRPr="00FE002E">
              <w:rPr>
                <w:rFonts w:ascii="Times New Roman" w:hAnsi="Times New Roman"/>
                <w:bCs/>
              </w:rPr>
              <w:t>010</w:t>
            </w:r>
          </w:p>
          <w:p w14:paraId="44EEA3A9" w14:textId="77777777" w:rsidR="00F4754B" w:rsidRPr="00FE002E" w:rsidRDefault="00F4754B" w:rsidP="00F4754B">
            <w:pPr>
              <w:pStyle w:val="BodyText1"/>
              <w:rPr>
                <w:rFonts w:ascii="Times New Roman" w:hAnsi="Times New Roman"/>
                <w:bCs/>
              </w:rPr>
            </w:pPr>
          </w:p>
        </w:tc>
        <w:tc>
          <w:tcPr>
            <w:tcW w:w="7620" w:type="dxa"/>
          </w:tcPr>
          <w:p w14:paraId="1209726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Total on- and off-balance sheet exposures belonging to the </w:t>
            </w:r>
            <w:r w:rsidR="007A0E3A">
              <w:rPr>
                <w:rFonts w:ascii="Times New Roman" w:hAnsi="Times New Roman"/>
                <w:b/>
                <w:bCs/>
              </w:rPr>
              <w:t>non-trading</w:t>
            </w:r>
            <w:r w:rsidR="007A0E3A" w:rsidRPr="00FE002E">
              <w:rPr>
                <w:rFonts w:ascii="Times New Roman" w:hAnsi="Times New Roman"/>
                <w:b/>
                <w:bCs/>
              </w:rPr>
              <w:t xml:space="preserve"> </w:t>
            </w:r>
            <w:r w:rsidRPr="00FE002E">
              <w:rPr>
                <w:rFonts w:ascii="Times New Roman" w:hAnsi="Times New Roman"/>
                <w:b/>
                <w:bCs/>
              </w:rPr>
              <w:t xml:space="preserve">book </w:t>
            </w:r>
            <w:r w:rsidR="007E52B2">
              <w:rPr>
                <w:rFonts w:ascii="Times New Roman" w:hAnsi="Times New Roman"/>
                <w:b/>
                <w:bCs/>
              </w:rPr>
              <w:t xml:space="preserve">as well as exposures of the trading book subject to counterparty credit risk </w:t>
            </w:r>
            <w:r w:rsidRPr="00FE002E">
              <w:rPr>
                <w:rFonts w:ascii="Times New Roman" w:hAnsi="Times New Roman"/>
                <w:b/>
                <w:bCs/>
              </w:rPr>
              <w:t xml:space="preserve">(breakdown </w:t>
            </w:r>
            <w:r w:rsidR="00D85101">
              <w:rPr>
                <w:rFonts w:ascii="Times New Roman" w:hAnsi="Times New Roman"/>
                <w:b/>
                <w:bCs/>
              </w:rPr>
              <w:t>in accordance with</w:t>
            </w:r>
            <w:r w:rsidRPr="00FE002E">
              <w:rPr>
                <w:rFonts w:ascii="Times New Roman" w:hAnsi="Times New Roman"/>
                <w:b/>
                <w:bCs/>
              </w:rPr>
              <w:t xml:space="preserve"> the risk weight)</w:t>
            </w:r>
            <w:r w:rsidR="00F0756A">
              <w:rPr>
                <w:rFonts w:ascii="Times New Roman" w:hAnsi="Times New Roman"/>
                <w:b/>
                <w:bCs/>
              </w:rPr>
              <w:t>:</w:t>
            </w:r>
          </w:p>
          <w:p w14:paraId="0F766B08" w14:textId="77777777" w:rsidR="00F4754B" w:rsidRPr="00FE002E" w:rsidRDefault="00F4754B" w:rsidP="007E2A41">
            <w:pPr>
              <w:pStyle w:val="BodyText1"/>
              <w:spacing w:line="240" w:lineRule="auto"/>
              <w:rPr>
                <w:rFonts w:ascii="Times New Roman" w:hAnsi="Times New Roman"/>
                <w:bCs/>
              </w:rPr>
            </w:pPr>
          </w:p>
          <w:p w14:paraId="4CF4B95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8934D6">
              <w:rPr>
                <w:rFonts w:ascii="Times New Roman" w:hAnsi="Times New Roman"/>
                <w:bCs/>
              </w:rPr>
              <w:t>{</w:t>
            </w:r>
            <w:r w:rsidRPr="00FE002E">
              <w:rPr>
                <w:rFonts w:ascii="Times New Roman" w:hAnsi="Times New Roman"/>
                <w:bCs/>
              </w:rPr>
              <w:t>020</w:t>
            </w:r>
            <w:r w:rsidR="008934D6">
              <w:rPr>
                <w:rFonts w:ascii="Times New Roman" w:hAnsi="Times New Roman"/>
                <w:bCs/>
              </w:rPr>
              <w:t>:*}</w:t>
            </w:r>
            <w:r w:rsidRPr="00FE002E">
              <w:rPr>
                <w:rFonts w:ascii="Times New Roman" w:hAnsi="Times New Roman"/>
                <w:bCs/>
              </w:rPr>
              <w:t xml:space="preserve"> to </w:t>
            </w:r>
            <w:r w:rsidR="008934D6">
              <w:rPr>
                <w:rFonts w:ascii="Times New Roman" w:hAnsi="Times New Roman"/>
                <w:bCs/>
              </w:rPr>
              <w:t>{</w:t>
            </w:r>
            <w:r w:rsidRPr="00FE002E">
              <w:rPr>
                <w:rFonts w:ascii="Times New Roman" w:hAnsi="Times New Roman"/>
                <w:bCs/>
              </w:rPr>
              <w:t>100</w:t>
            </w:r>
            <w:r w:rsidR="008934D6">
              <w:rPr>
                <w:rFonts w:ascii="Times New Roman" w:hAnsi="Times New Roman"/>
                <w:bCs/>
              </w:rPr>
              <w:t>;*}</w:t>
            </w:r>
            <w:r w:rsidRPr="00FE002E">
              <w:rPr>
                <w:rFonts w:ascii="Times New Roman" w:hAnsi="Times New Roman"/>
                <w:bCs/>
              </w:rPr>
              <w:t>.</w:t>
            </w:r>
          </w:p>
          <w:p w14:paraId="63764718" w14:textId="77777777" w:rsidR="002509B1" w:rsidRPr="00FE002E" w:rsidRDefault="002509B1" w:rsidP="007E2A41">
            <w:pPr>
              <w:pStyle w:val="BodyText1"/>
              <w:spacing w:line="240" w:lineRule="auto"/>
              <w:rPr>
                <w:rFonts w:ascii="Times New Roman" w:hAnsi="Times New Roman"/>
                <w:bCs/>
              </w:rPr>
            </w:pPr>
          </w:p>
        </w:tc>
      </w:tr>
      <w:tr w:rsidR="00F4754B" w:rsidRPr="00FE002E" w14:paraId="604F4CFC" w14:textId="77777777" w:rsidTr="00FC2664">
        <w:tc>
          <w:tcPr>
            <w:tcW w:w="1418" w:type="dxa"/>
          </w:tcPr>
          <w:p w14:paraId="45F135DE" w14:textId="77777777" w:rsidR="00F4754B" w:rsidRPr="00FE002E" w:rsidRDefault="00F4754B" w:rsidP="00F4754B">
            <w:pPr>
              <w:pStyle w:val="BodyText1"/>
              <w:rPr>
                <w:rFonts w:ascii="Times New Roman" w:hAnsi="Times New Roman"/>
                <w:bCs/>
              </w:rPr>
            </w:pPr>
            <w:r w:rsidRPr="00FE002E">
              <w:rPr>
                <w:rFonts w:ascii="Times New Roman" w:hAnsi="Times New Roman"/>
                <w:bCs/>
              </w:rPr>
              <w:t>020</w:t>
            </w:r>
          </w:p>
          <w:p w14:paraId="51AC6F4C" w14:textId="77777777" w:rsidR="00F4754B" w:rsidRPr="00FE002E" w:rsidRDefault="00F4754B" w:rsidP="00F4754B">
            <w:pPr>
              <w:pStyle w:val="BodyText1"/>
              <w:rPr>
                <w:rFonts w:ascii="Times New Roman" w:hAnsi="Times New Roman"/>
                <w:b/>
                <w:bCs/>
                <w:u w:val="single"/>
              </w:rPr>
            </w:pPr>
          </w:p>
        </w:tc>
        <w:tc>
          <w:tcPr>
            <w:tcW w:w="7620" w:type="dxa"/>
          </w:tcPr>
          <w:p w14:paraId="5F3694CB"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14:paraId="4BF715F3" w14:textId="77777777" w:rsidR="00F4754B" w:rsidRPr="00FE002E" w:rsidRDefault="00F4754B" w:rsidP="007E2A41">
            <w:pPr>
              <w:pStyle w:val="BodyText1"/>
              <w:spacing w:line="240" w:lineRule="auto"/>
              <w:rPr>
                <w:rFonts w:ascii="Times New Roman" w:hAnsi="Times New Roman"/>
                <w:bCs/>
              </w:rPr>
            </w:pPr>
          </w:p>
          <w:p w14:paraId="6111DBD3"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r w:rsidR="00F0756A">
              <w:rPr>
                <w:rFonts w:ascii="Times New Roman" w:hAnsi="Times New Roman"/>
                <w:bCs/>
              </w:rPr>
              <w:t>.</w:t>
            </w:r>
          </w:p>
          <w:p w14:paraId="052B119C" w14:textId="77777777" w:rsidR="002509B1" w:rsidRPr="00FE002E" w:rsidRDefault="002509B1" w:rsidP="007E2A41">
            <w:pPr>
              <w:pStyle w:val="BodyText1"/>
              <w:spacing w:line="240" w:lineRule="auto"/>
              <w:rPr>
                <w:rFonts w:ascii="Times New Roman" w:hAnsi="Times New Roman"/>
                <w:bCs/>
                <w:lang w:val="en-US"/>
              </w:rPr>
            </w:pPr>
          </w:p>
        </w:tc>
      </w:tr>
      <w:tr w:rsidR="00F4754B" w:rsidRPr="00FE002E" w14:paraId="100BDD5E" w14:textId="77777777" w:rsidTr="00FC2664">
        <w:tc>
          <w:tcPr>
            <w:tcW w:w="1418" w:type="dxa"/>
          </w:tcPr>
          <w:p w14:paraId="5D494C0B" w14:textId="77777777"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14:paraId="5FF71C6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14:paraId="260AB162" w14:textId="77777777" w:rsidR="00F4754B" w:rsidRPr="00FE002E" w:rsidRDefault="00F4754B" w:rsidP="007E2A41">
            <w:pPr>
              <w:pStyle w:val="BodyText1"/>
              <w:spacing w:line="240" w:lineRule="auto"/>
              <w:rPr>
                <w:rFonts w:ascii="Times New Roman" w:hAnsi="Times New Roman"/>
              </w:rPr>
            </w:pPr>
          </w:p>
          <w:p w14:paraId="0343B507"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14:paraId="57847867" w14:textId="77777777" w:rsidR="002509B1" w:rsidRPr="00FE002E" w:rsidRDefault="002509B1" w:rsidP="007E2A41">
            <w:pPr>
              <w:pStyle w:val="BodyText1"/>
              <w:spacing w:line="240" w:lineRule="auto"/>
              <w:rPr>
                <w:rFonts w:ascii="Times New Roman" w:hAnsi="Times New Roman"/>
              </w:rPr>
            </w:pPr>
          </w:p>
        </w:tc>
      </w:tr>
      <w:tr w:rsidR="00F4754B" w:rsidRPr="00FE002E" w14:paraId="55B6DBEF" w14:textId="77777777" w:rsidTr="00FC2664">
        <w:tc>
          <w:tcPr>
            <w:tcW w:w="1418" w:type="dxa"/>
            <w:tcBorders>
              <w:bottom w:val="single" w:sz="4" w:space="0" w:color="auto"/>
            </w:tcBorders>
          </w:tcPr>
          <w:p w14:paraId="32381061" w14:textId="77777777"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14:paraId="2BD919AE"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14:paraId="42BAE3C7" w14:textId="77777777" w:rsidR="00F4754B" w:rsidRPr="00FE002E" w:rsidRDefault="00F4754B" w:rsidP="007E2A41">
            <w:pPr>
              <w:pStyle w:val="BodyText1"/>
              <w:spacing w:line="240" w:lineRule="auto"/>
              <w:rPr>
                <w:rFonts w:ascii="Times New Roman" w:hAnsi="Times New Roman"/>
                <w:bCs/>
              </w:rPr>
            </w:pPr>
          </w:p>
          <w:p w14:paraId="16C132A5"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14:paraId="0CC0A642" w14:textId="77777777" w:rsidR="002509B1" w:rsidRPr="00FE002E" w:rsidRDefault="002509B1" w:rsidP="007E2A41">
            <w:pPr>
              <w:pStyle w:val="BodyText1"/>
              <w:spacing w:line="240" w:lineRule="auto"/>
              <w:rPr>
                <w:rFonts w:ascii="Times New Roman" w:hAnsi="Times New Roman"/>
                <w:bCs/>
              </w:rPr>
            </w:pPr>
          </w:p>
        </w:tc>
      </w:tr>
      <w:tr w:rsidR="00F4754B" w:rsidRPr="00FE002E" w14:paraId="3B165CF5" w14:textId="77777777" w:rsidTr="00FC2664">
        <w:tc>
          <w:tcPr>
            <w:tcW w:w="1418" w:type="dxa"/>
          </w:tcPr>
          <w:p w14:paraId="6320553C" w14:textId="77777777"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w:t>
            </w:r>
          </w:p>
        </w:tc>
        <w:tc>
          <w:tcPr>
            <w:tcW w:w="7620" w:type="dxa"/>
          </w:tcPr>
          <w:p w14:paraId="6A72D0D6"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14:paraId="51C28D1D" w14:textId="77777777" w:rsidR="00F4754B" w:rsidRPr="00FE002E" w:rsidRDefault="00F4754B" w:rsidP="007E2A41">
            <w:pPr>
              <w:pStyle w:val="BodyText1"/>
              <w:spacing w:line="240" w:lineRule="auto"/>
              <w:rPr>
                <w:rFonts w:ascii="Times New Roman" w:hAnsi="Times New Roman"/>
                <w:bCs/>
              </w:rPr>
            </w:pPr>
          </w:p>
          <w:p w14:paraId="2FAC768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14:paraId="064C6048" w14:textId="77777777" w:rsidR="002509B1" w:rsidRPr="00FE002E" w:rsidRDefault="002509B1" w:rsidP="007E2A41">
            <w:pPr>
              <w:pStyle w:val="BodyText1"/>
              <w:spacing w:line="240" w:lineRule="auto"/>
              <w:rPr>
                <w:rFonts w:ascii="Times New Roman" w:hAnsi="Times New Roman"/>
                <w:bCs/>
              </w:rPr>
            </w:pPr>
          </w:p>
        </w:tc>
      </w:tr>
      <w:tr w:rsidR="00F4754B" w:rsidRPr="00FE002E" w14:paraId="391DC563" w14:textId="77777777" w:rsidTr="00FC2664">
        <w:tc>
          <w:tcPr>
            <w:tcW w:w="1418" w:type="dxa"/>
          </w:tcPr>
          <w:p w14:paraId="63F902AF" w14:textId="77777777" w:rsidR="00F4754B" w:rsidRPr="00FE002E" w:rsidRDefault="00F4754B" w:rsidP="00F4754B">
            <w:pPr>
              <w:pStyle w:val="BodyText1"/>
              <w:rPr>
                <w:rFonts w:ascii="Times New Roman" w:hAnsi="Times New Roman"/>
                <w:bCs/>
              </w:rPr>
            </w:pPr>
            <w:r w:rsidRPr="00FE002E">
              <w:rPr>
                <w:rFonts w:ascii="Times New Roman" w:hAnsi="Times New Roman"/>
                <w:bCs/>
              </w:rPr>
              <w:t>060</w:t>
            </w:r>
          </w:p>
          <w:p w14:paraId="62E8F20D" w14:textId="77777777" w:rsidR="00F4754B" w:rsidRPr="00FE002E" w:rsidRDefault="00F4754B" w:rsidP="00F4754B">
            <w:pPr>
              <w:pStyle w:val="BodyText1"/>
              <w:rPr>
                <w:rFonts w:ascii="Times New Roman" w:hAnsi="Times New Roman"/>
                <w:bCs/>
              </w:rPr>
            </w:pPr>
          </w:p>
        </w:tc>
        <w:tc>
          <w:tcPr>
            <w:tcW w:w="7620" w:type="dxa"/>
          </w:tcPr>
          <w:p w14:paraId="1D9ACDF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14:paraId="56DB5BA2"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14:paraId="385741D3"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14:paraId="06850BAE" w14:textId="77777777" w:rsidR="002509B1" w:rsidRPr="00FE002E" w:rsidRDefault="002509B1" w:rsidP="007E2A41">
            <w:pPr>
              <w:pStyle w:val="BodyText1"/>
              <w:spacing w:line="240" w:lineRule="auto"/>
              <w:rPr>
                <w:rFonts w:ascii="Times New Roman" w:hAnsi="Times New Roman"/>
                <w:bCs/>
              </w:rPr>
            </w:pPr>
          </w:p>
        </w:tc>
      </w:tr>
      <w:tr w:rsidR="00F4754B" w:rsidRPr="00FE002E" w14:paraId="15240127" w14:textId="77777777" w:rsidTr="00FC2664">
        <w:tc>
          <w:tcPr>
            <w:tcW w:w="1418" w:type="dxa"/>
          </w:tcPr>
          <w:p w14:paraId="462A4320" w14:textId="77777777" w:rsidR="00F4754B" w:rsidRPr="00FE002E" w:rsidRDefault="00F4754B" w:rsidP="00F4754B">
            <w:pPr>
              <w:pStyle w:val="BodyText1"/>
              <w:rPr>
                <w:rFonts w:ascii="Times New Roman" w:hAnsi="Times New Roman"/>
                <w:bCs/>
              </w:rPr>
            </w:pPr>
            <w:r w:rsidRPr="00FE002E">
              <w:rPr>
                <w:rFonts w:ascii="Times New Roman" w:hAnsi="Times New Roman"/>
                <w:bCs/>
              </w:rPr>
              <w:t>070</w:t>
            </w:r>
          </w:p>
          <w:p w14:paraId="5E5E0C7F" w14:textId="77777777" w:rsidR="00F4754B" w:rsidRPr="00FE002E" w:rsidRDefault="00F4754B" w:rsidP="00F4754B">
            <w:pPr>
              <w:pStyle w:val="BodyText1"/>
              <w:rPr>
                <w:rFonts w:ascii="Times New Roman" w:hAnsi="Times New Roman"/>
                <w:bCs/>
              </w:rPr>
            </w:pPr>
          </w:p>
        </w:tc>
        <w:tc>
          <w:tcPr>
            <w:tcW w:w="7620" w:type="dxa"/>
          </w:tcPr>
          <w:p w14:paraId="5912573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14:paraId="2FA925E9"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14:paraId="07202D52"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75% and smaller than or equal to 100%.</w:t>
            </w:r>
          </w:p>
          <w:p w14:paraId="787755D0" w14:textId="77777777" w:rsidR="002509B1" w:rsidRPr="00FE002E" w:rsidRDefault="002509B1" w:rsidP="007E2A41">
            <w:pPr>
              <w:pStyle w:val="BodyText1"/>
              <w:spacing w:line="240" w:lineRule="auto"/>
              <w:rPr>
                <w:rFonts w:ascii="Times New Roman" w:hAnsi="Times New Roman"/>
                <w:bCs/>
              </w:rPr>
            </w:pPr>
          </w:p>
        </w:tc>
      </w:tr>
      <w:tr w:rsidR="00F4754B" w:rsidRPr="00FE002E" w14:paraId="09580268" w14:textId="77777777" w:rsidTr="00FC2664">
        <w:tc>
          <w:tcPr>
            <w:tcW w:w="1418" w:type="dxa"/>
          </w:tcPr>
          <w:p w14:paraId="214D00EC" w14:textId="77777777" w:rsidR="00F4754B" w:rsidRPr="00FE002E" w:rsidRDefault="00F4754B" w:rsidP="00F4754B">
            <w:pPr>
              <w:pStyle w:val="BodyText1"/>
              <w:rPr>
                <w:rFonts w:ascii="Times New Roman" w:hAnsi="Times New Roman"/>
                <w:bCs/>
              </w:rPr>
            </w:pPr>
            <w:r w:rsidRPr="00FE002E">
              <w:rPr>
                <w:rFonts w:ascii="Times New Roman" w:hAnsi="Times New Roman"/>
                <w:bCs/>
              </w:rPr>
              <w:t>080</w:t>
            </w:r>
          </w:p>
          <w:p w14:paraId="222929B7" w14:textId="77777777" w:rsidR="00F4754B" w:rsidRPr="00FE002E" w:rsidRDefault="00F4754B" w:rsidP="00F4754B">
            <w:pPr>
              <w:pStyle w:val="BodyText1"/>
              <w:rPr>
                <w:rFonts w:ascii="Times New Roman" w:hAnsi="Times New Roman"/>
                <w:bCs/>
              </w:rPr>
            </w:pPr>
          </w:p>
        </w:tc>
        <w:tc>
          <w:tcPr>
            <w:tcW w:w="7620" w:type="dxa"/>
          </w:tcPr>
          <w:p w14:paraId="20320C0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14:paraId="3B033085" w14:textId="77777777" w:rsidR="00F4754B" w:rsidRPr="00FE002E" w:rsidRDefault="00F4754B" w:rsidP="007E2A41">
            <w:pPr>
              <w:pStyle w:val="BodyText1"/>
              <w:spacing w:line="240" w:lineRule="auto"/>
              <w:rPr>
                <w:rFonts w:ascii="Times New Roman" w:hAnsi="Times New Roman"/>
              </w:rPr>
            </w:pPr>
          </w:p>
          <w:p w14:paraId="046933F7"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14:paraId="52FB2F72" w14:textId="77777777" w:rsidR="002509B1" w:rsidRPr="00FE002E" w:rsidRDefault="002509B1" w:rsidP="007E2A41">
            <w:pPr>
              <w:pStyle w:val="BodyText1"/>
              <w:spacing w:line="240" w:lineRule="auto"/>
              <w:rPr>
                <w:rFonts w:ascii="Times New Roman" w:hAnsi="Times New Roman"/>
              </w:rPr>
            </w:pPr>
          </w:p>
        </w:tc>
      </w:tr>
      <w:tr w:rsidR="00F4754B" w:rsidRPr="00FE002E" w14:paraId="052E90E8" w14:textId="77777777" w:rsidTr="00FC2664">
        <w:tc>
          <w:tcPr>
            <w:tcW w:w="1418" w:type="dxa"/>
          </w:tcPr>
          <w:p w14:paraId="10610908" w14:textId="77777777"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14:paraId="75A422B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14:paraId="34D3AF47"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14:paraId="37F7FB8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14:paraId="3F784CFE" w14:textId="77777777" w:rsidR="002509B1" w:rsidRPr="00FE002E" w:rsidRDefault="002509B1" w:rsidP="007E2A41">
            <w:pPr>
              <w:pStyle w:val="BodyText1"/>
              <w:spacing w:line="240" w:lineRule="auto"/>
              <w:rPr>
                <w:rFonts w:ascii="Times New Roman" w:hAnsi="Times New Roman"/>
              </w:rPr>
            </w:pPr>
          </w:p>
        </w:tc>
      </w:tr>
      <w:tr w:rsidR="00F4754B" w:rsidRPr="00FE002E" w14:paraId="48CBD78D" w14:textId="77777777" w:rsidTr="00FC2664">
        <w:tc>
          <w:tcPr>
            <w:tcW w:w="1418" w:type="dxa"/>
            <w:tcBorders>
              <w:top w:val="single" w:sz="4" w:space="0" w:color="auto"/>
              <w:left w:val="single" w:sz="4" w:space="0" w:color="auto"/>
              <w:bottom w:val="single" w:sz="4" w:space="0" w:color="auto"/>
              <w:right w:val="single" w:sz="4" w:space="0" w:color="auto"/>
            </w:tcBorders>
          </w:tcPr>
          <w:p w14:paraId="6679C595" w14:textId="77777777"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14:paraId="689DD2E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14:paraId="09B09F5E" w14:textId="77777777" w:rsidR="00F4754B" w:rsidRPr="00FE002E" w:rsidRDefault="00F4754B" w:rsidP="007E2A41">
            <w:pPr>
              <w:pStyle w:val="BodyText1"/>
              <w:spacing w:line="240" w:lineRule="auto"/>
              <w:rPr>
                <w:rFonts w:ascii="Times New Roman" w:hAnsi="Times New Roman"/>
                <w:b/>
                <w:bCs/>
                <w:u w:val="single"/>
              </w:rPr>
            </w:pPr>
          </w:p>
          <w:p w14:paraId="57DE9C82"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w:t>
            </w:r>
            <w:r w:rsidR="006C07C1">
              <w:rPr>
                <w:rFonts w:ascii="Times New Roman" w:hAnsi="Times New Roman"/>
                <w:bCs/>
              </w:rPr>
              <w:t>S</w:t>
            </w:r>
            <w:r w:rsidR="002E6BEF">
              <w:rPr>
                <w:rFonts w:ascii="Times New Roman" w:hAnsi="Times New Roman"/>
                <w:bCs/>
              </w:rPr>
              <w:t>tandardised</w:t>
            </w:r>
            <w:r w:rsidR="002E6BEF" w:rsidRPr="00FE002E">
              <w:rPr>
                <w:rFonts w:ascii="Times New Roman" w:hAnsi="Times New Roman"/>
                <w:bCs/>
              </w:rPr>
              <w:t xml:space="preserve"> </w:t>
            </w:r>
            <w:r w:rsidR="006C07C1">
              <w:rPr>
                <w:rFonts w:ascii="Times New Roman" w:hAnsi="Times New Roman"/>
                <w:bCs/>
              </w:rPr>
              <w:t>A</w:t>
            </w:r>
            <w:r w:rsidRPr="00FE002E">
              <w:rPr>
                <w:rFonts w:ascii="Times New Roman" w:hAnsi="Times New Roman"/>
                <w:bCs/>
              </w:rPr>
              <w:t xml:space="preserve">pproach, exposures falling under Article </w:t>
            </w:r>
            <w:r w:rsidR="00B9736E" w:rsidRPr="00FE002E">
              <w:rPr>
                <w:rFonts w:ascii="Times New Roman" w:hAnsi="Times New Roman"/>
                <w:bCs/>
              </w:rPr>
              <w:t>112</w:t>
            </w:r>
            <w:r w:rsidRPr="00FE002E">
              <w:rPr>
                <w:rFonts w:ascii="Times New Roman" w:hAnsi="Times New Roman"/>
                <w:bCs/>
              </w:rPr>
              <w:t>(j) of the CRR</w:t>
            </w:r>
            <w:r w:rsidR="007A0E3A">
              <w:rPr>
                <w:rFonts w:ascii="Times New Roman" w:hAnsi="Times New Roman"/>
                <w:bCs/>
              </w:rPr>
              <w:t>.</w:t>
            </w:r>
          </w:p>
          <w:p w14:paraId="12270C62" w14:textId="77777777" w:rsidR="00F4754B" w:rsidRPr="00FE002E" w:rsidRDefault="00F4754B" w:rsidP="007E2A41">
            <w:pPr>
              <w:pStyle w:val="BodyText1"/>
              <w:spacing w:line="240" w:lineRule="auto"/>
              <w:rPr>
                <w:rFonts w:ascii="Times New Roman" w:hAnsi="Times New Roman"/>
                <w:bCs/>
              </w:rPr>
            </w:pPr>
          </w:p>
          <w:p w14:paraId="7F12C75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Under the IRB approach, all exposures with a PD of 100% are exposures</w:t>
            </w:r>
            <w:r w:rsidR="007A0E3A">
              <w:rPr>
                <w:rFonts w:ascii="Times New Roman" w:hAnsi="Times New Roman"/>
                <w:bCs/>
              </w:rPr>
              <w:t xml:space="preserve"> in default</w:t>
            </w:r>
            <w:r w:rsidRPr="00FE002E">
              <w:rPr>
                <w:rFonts w:ascii="Times New Roman" w:hAnsi="Times New Roman"/>
                <w:bCs/>
              </w:rPr>
              <w:t xml:space="preserve">.  </w:t>
            </w:r>
          </w:p>
          <w:p w14:paraId="0E7565B7" w14:textId="77777777" w:rsidR="00F4754B" w:rsidRPr="00FE002E" w:rsidRDefault="00F4754B" w:rsidP="007E2A41">
            <w:pPr>
              <w:pStyle w:val="BodyText1"/>
              <w:spacing w:line="240" w:lineRule="auto"/>
              <w:rPr>
                <w:rFonts w:ascii="Times New Roman" w:hAnsi="Times New Roman"/>
                <w:bCs/>
                <w:u w:val="single"/>
              </w:rPr>
            </w:pPr>
          </w:p>
        </w:tc>
      </w:tr>
      <w:tr w:rsidR="00F4754B" w:rsidRPr="00FE002E" w14:paraId="7BEC8DC3" w14:textId="77777777" w:rsidTr="00FC2664">
        <w:tc>
          <w:tcPr>
            <w:tcW w:w="1418" w:type="dxa"/>
            <w:tcBorders>
              <w:top w:val="single" w:sz="4" w:space="0" w:color="auto"/>
              <w:left w:val="single" w:sz="4" w:space="0" w:color="auto"/>
              <w:bottom w:val="single" w:sz="4" w:space="0" w:color="auto"/>
              <w:right w:val="single" w:sz="4" w:space="0" w:color="auto"/>
            </w:tcBorders>
          </w:tcPr>
          <w:p w14:paraId="4F190D4B" w14:textId="77777777"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14:paraId="0F1FE49E" w14:textId="77777777" w:rsidR="00F4754B" w:rsidRPr="00FE002E" w:rsidRDefault="00F0756A" w:rsidP="007E2A41">
            <w:pPr>
              <w:pStyle w:val="BodyText1"/>
              <w:spacing w:line="240" w:lineRule="auto"/>
              <w:rPr>
                <w:rFonts w:ascii="Times New Roman" w:hAnsi="Times New Roman"/>
                <w:b/>
                <w:bCs/>
              </w:rPr>
            </w:pPr>
            <w:r>
              <w:rPr>
                <w:rFonts w:ascii="Times New Roman" w:hAnsi="Times New Roman"/>
                <w:b/>
                <w:bCs/>
              </w:rPr>
              <w:t xml:space="preserve">(memo item) </w:t>
            </w:r>
            <w:r w:rsidR="00F4754B" w:rsidRPr="00FE002E">
              <w:rPr>
                <w:rFonts w:ascii="Times New Roman" w:hAnsi="Times New Roman"/>
                <w:b/>
                <w:bCs/>
              </w:rPr>
              <w:t>Low-risk off-balance sheet items or off-balance sheet items attracting a 0% conversion factor under the solvency ratio</w:t>
            </w:r>
          </w:p>
          <w:p w14:paraId="55924A3A" w14:textId="77777777" w:rsidR="00F4754B" w:rsidRPr="00FE002E" w:rsidRDefault="00F4754B" w:rsidP="007E2A41">
            <w:pPr>
              <w:pStyle w:val="BodyText1"/>
              <w:spacing w:line="240" w:lineRule="auto"/>
              <w:rPr>
                <w:rFonts w:ascii="Times New Roman" w:hAnsi="Times New Roman"/>
                <w:b/>
                <w:bCs/>
                <w:u w:val="single"/>
              </w:rPr>
            </w:pPr>
          </w:p>
          <w:p w14:paraId="68368230"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166 </w:t>
            </w:r>
            <w:r w:rsidRPr="00FE002E">
              <w:rPr>
                <w:rFonts w:ascii="Times New Roman" w:hAnsi="Times New Roman"/>
              </w:rPr>
              <w:t>of the CRR.</w:t>
            </w:r>
          </w:p>
          <w:p w14:paraId="0E2D5397"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3CE6D9AE" w14:textId="77777777"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75DBD" w14:textId="77777777" w:rsidR="00F4754B" w:rsidRDefault="00F4754B" w:rsidP="00F0756A">
            <w:pPr>
              <w:pStyle w:val="BodyText1"/>
              <w:spacing w:line="240" w:lineRule="auto"/>
              <w:rPr>
                <w:rFonts w:ascii="Times New Roman" w:hAnsi="Times New Roman"/>
                <w:b/>
                <w:bCs/>
              </w:rPr>
            </w:pPr>
            <w:r w:rsidRPr="00FE002E">
              <w:rPr>
                <w:rFonts w:ascii="Times New Roman" w:hAnsi="Times New Roman"/>
                <w:b/>
                <w:bCs/>
              </w:rPr>
              <w:t>Column</w:t>
            </w:r>
          </w:p>
          <w:p w14:paraId="5EA3E4B7" w14:textId="77777777"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A1E24" w14:textId="77777777"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14:paraId="5DB326DD" w14:textId="77777777" w:rsidR="002509B1" w:rsidRPr="00FE002E" w:rsidRDefault="002509B1" w:rsidP="00BE6AC4">
            <w:pPr>
              <w:pStyle w:val="BodyText1"/>
              <w:spacing w:line="240" w:lineRule="auto"/>
              <w:rPr>
                <w:rFonts w:ascii="Times New Roman" w:hAnsi="Times New Roman"/>
                <w:b/>
                <w:bCs/>
              </w:rPr>
            </w:pPr>
          </w:p>
        </w:tc>
      </w:tr>
      <w:tr w:rsidR="00F4754B" w:rsidRPr="00FE002E" w14:paraId="0A1E49B0" w14:textId="77777777" w:rsidTr="00FC2664">
        <w:tc>
          <w:tcPr>
            <w:tcW w:w="1418" w:type="dxa"/>
            <w:tcBorders>
              <w:top w:val="single" w:sz="4" w:space="0" w:color="auto"/>
              <w:left w:val="single" w:sz="4" w:space="0" w:color="auto"/>
              <w:bottom w:val="single" w:sz="4" w:space="0" w:color="auto"/>
              <w:right w:val="single" w:sz="4" w:space="0" w:color="auto"/>
            </w:tcBorders>
          </w:tcPr>
          <w:p w14:paraId="7F39C98A" w14:textId="77777777"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1</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66F5B17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w:t>
            </w:r>
            <w:r w:rsidR="002E6BEF">
              <w:rPr>
                <w:rFonts w:ascii="Times New Roman" w:hAnsi="Times New Roman"/>
                <w:b/>
                <w:bCs/>
              </w:rPr>
              <w:t>-</w:t>
            </w:r>
            <w:r w:rsidRPr="00FE002E">
              <w:rPr>
                <w:rFonts w:ascii="Times New Roman" w:hAnsi="Times New Roman"/>
                <w:b/>
                <w:bCs/>
              </w:rPr>
              <w:t xml:space="preserve"> and off-balance sheet exposures (SA exposures)</w:t>
            </w:r>
          </w:p>
          <w:p w14:paraId="7AA5DF25" w14:textId="77777777" w:rsidR="00F4754B" w:rsidRPr="00FE002E" w:rsidRDefault="00F4754B" w:rsidP="007E2A41">
            <w:pPr>
              <w:pStyle w:val="BodyText1"/>
              <w:spacing w:line="240" w:lineRule="auto"/>
              <w:rPr>
                <w:rFonts w:ascii="Times New Roman" w:hAnsi="Times New Roman"/>
                <w:b/>
                <w:bCs/>
              </w:rPr>
            </w:pPr>
          </w:p>
          <w:p w14:paraId="486E8221"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w:t>
            </w:r>
            <w:r w:rsidR="00F0756A">
              <w:rPr>
                <w:rFonts w:ascii="Times New Roman" w:hAnsi="Times New Roman"/>
              </w:rPr>
              <w:t>CRM</w:t>
            </w:r>
            <w:r w:rsidRPr="00FE002E">
              <w:rPr>
                <w:rFonts w:ascii="Times New Roman" w:hAnsi="Times New Roman"/>
              </w:rPr>
              <w:t xml:space="preserve"> and credit conversion factors, as calculated under Title II, Chapter 2</w:t>
            </w:r>
            <w:r w:rsidR="00B9736E" w:rsidRPr="00FE002E">
              <w:rPr>
                <w:rFonts w:ascii="Times New Roman" w:hAnsi="Times New Roman"/>
              </w:rPr>
              <w:t>, Part Three</w:t>
            </w:r>
            <w:r w:rsidRPr="00FE002E">
              <w:rPr>
                <w:rFonts w:ascii="Times New Roman" w:hAnsi="Times New Roman"/>
              </w:rPr>
              <w:t xml:space="preserve"> of the CRR. </w:t>
            </w:r>
          </w:p>
          <w:p w14:paraId="52831736" w14:textId="77777777" w:rsidR="002509B1" w:rsidRPr="00FE002E" w:rsidRDefault="002509B1" w:rsidP="007E2A41">
            <w:pPr>
              <w:pStyle w:val="BodyText1"/>
              <w:spacing w:line="240" w:lineRule="auto"/>
              <w:rPr>
                <w:rFonts w:ascii="Times New Roman" w:hAnsi="Times New Roman"/>
              </w:rPr>
            </w:pPr>
          </w:p>
        </w:tc>
      </w:tr>
      <w:tr w:rsidR="00F4754B" w:rsidRPr="00FE002E" w14:paraId="15DB5B91" w14:textId="77777777" w:rsidTr="00FC2664">
        <w:tc>
          <w:tcPr>
            <w:tcW w:w="1418" w:type="dxa"/>
            <w:tcBorders>
              <w:top w:val="single" w:sz="4" w:space="0" w:color="auto"/>
              <w:left w:val="single" w:sz="4" w:space="0" w:color="auto"/>
              <w:bottom w:val="single" w:sz="4" w:space="0" w:color="auto"/>
              <w:right w:val="single" w:sz="4" w:space="0" w:color="auto"/>
            </w:tcBorders>
          </w:tcPr>
          <w:p w14:paraId="46FD9AF6" w14:textId="77777777"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2</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0A2EA7C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14:paraId="3AE78A62" w14:textId="77777777" w:rsidR="00F4754B" w:rsidRPr="00FE002E" w:rsidRDefault="00F4754B" w:rsidP="007E2A41">
            <w:pPr>
              <w:pStyle w:val="BodyText1"/>
              <w:spacing w:line="240" w:lineRule="auto"/>
              <w:rPr>
                <w:rFonts w:ascii="Times New Roman" w:hAnsi="Times New Roman"/>
              </w:rPr>
            </w:pPr>
          </w:p>
          <w:p w14:paraId="5FB4AC90"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w:t>
            </w:r>
            <w:r w:rsidR="002E6BEF" w:rsidRPr="00FE002E">
              <w:rPr>
                <w:rFonts w:ascii="Times New Roman" w:hAnsi="Times New Roman"/>
              </w:rPr>
              <w:t>off</w:t>
            </w:r>
            <w:r w:rsidR="002E6BEF">
              <w:rPr>
                <w:rFonts w:ascii="Times New Roman" w:hAnsi="Times New Roman"/>
              </w:rPr>
              <w:t>-</w:t>
            </w:r>
            <w:r w:rsidRPr="00FE002E">
              <w:rPr>
                <w:rFonts w:ascii="Times New Roman" w:hAnsi="Times New Roman"/>
              </w:rPr>
              <w:t xml:space="preserve">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w:t>
            </w:r>
            <w:r w:rsidR="007129B2" w:rsidRPr="007129B2">
              <w:rPr>
                <w:rFonts w:ascii="Times New Roman" w:hAnsi="Times New Roman"/>
              </w:rPr>
              <w:t>the first sentence of the second subparagraph o</w:t>
            </w:r>
            <w:r w:rsidR="007129B2">
              <w:rPr>
                <w:rFonts w:ascii="Times New Roman" w:hAnsi="Times New Roman"/>
              </w:rPr>
              <w:t>f</w:t>
            </w:r>
            <w:r w:rsidR="007A0E3A">
              <w:rPr>
                <w:rFonts w:ascii="Times New Roman" w:hAnsi="Times New Roman"/>
              </w:rPr>
              <w:t xml:space="preserve"> </w:t>
            </w:r>
            <w:r w:rsidRPr="00FE002E">
              <w:rPr>
                <w:rFonts w:ascii="Times New Roman" w:hAnsi="Times New Roman"/>
              </w:rPr>
              <w:t xml:space="preserve">Article </w:t>
            </w:r>
            <w:r w:rsidR="00B9736E" w:rsidRPr="00FE002E">
              <w:rPr>
                <w:rFonts w:ascii="Times New Roman" w:hAnsi="Times New Roman"/>
              </w:rPr>
              <w:t>230</w:t>
            </w:r>
            <w:r w:rsidRPr="00FE002E">
              <w:rPr>
                <w:rFonts w:ascii="Times New Roman" w:hAnsi="Times New Roman"/>
              </w:rPr>
              <w:t>(1) of the CRR, after taking into account outflows and inflows due to CRM techniques with substitution effects on the exposure.</w:t>
            </w:r>
          </w:p>
          <w:p w14:paraId="314CFDC9" w14:textId="77777777" w:rsidR="00F4754B" w:rsidRPr="00FE002E" w:rsidRDefault="00F4754B" w:rsidP="007E2A41">
            <w:pPr>
              <w:pStyle w:val="BodyText1"/>
              <w:spacing w:line="240" w:lineRule="auto"/>
              <w:rPr>
                <w:rFonts w:ascii="Times New Roman" w:hAnsi="Times New Roman"/>
              </w:rPr>
            </w:pPr>
          </w:p>
          <w:p w14:paraId="71B0C9F4"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166</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14:paraId="26408FDA" w14:textId="77777777" w:rsidR="002509B1" w:rsidRPr="00FE002E" w:rsidRDefault="002509B1" w:rsidP="007E2A41">
            <w:pPr>
              <w:pStyle w:val="BodyText1"/>
              <w:spacing w:line="240" w:lineRule="auto"/>
              <w:rPr>
                <w:rFonts w:ascii="Times New Roman" w:hAnsi="Times New Roman"/>
                <w:b/>
                <w:bCs/>
              </w:rPr>
            </w:pPr>
          </w:p>
        </w:tc>
      </w:tr>
      <w:tr w:rsidR="00F4754B" w:rsidRPr="00FE002E" w14:paraId="75A8D66E" w14:textId="77777777" w:rsidTr="00FC2664">
        <w:tc>
          <w:tcPr>
            <w:tcW w:w="1418" w:type="dxa"/>
            <w:tcBorders>
              <w:top w:val="single" w:sz="4" w:space="0" w:color="auto"/>
              <w:left w:val="single" w:sz="4" w:space="0" w:color="auto"/>
              <w:bottom w:val="single" w:sz="4" w:space="0" w:color="auto"/>
              <w:right w:val="single" w:sz="4" w:space="0" w:color="auto"/>
            </w:tcBorders>
          </w:tcPr>
          <w:p w14:paraId="1B547416" w14:textId="77777777"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3</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11F6427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Nominal </w:t>
            </w:r>
            <w:r w:rsidR="00513244">
              <w:rPr>
                <w:rFonts w:ascii="Times New Roman" w:hAnsi="Times New Roman"/>
                <w:b/>
                <w:bCs/>
              </w:rPr>
              <w:t>value</w:t>
            </w:r>
          </w:p>
          <w:p w14:paraId="2F618EBA" w14:textId="77777777" w:rsidR="00F4754B" w:rsidRPr="00FE002E" w:rsidRDefault="00F4754B" w:rsidP="007E2A41">
            <w:pPr>
              <w:pStyle w:val="BodyText1"/>
              <w:spacing w:line="240" w:lineRule="auto"/>
              <w:rPr>
                <w:rFonts w:ascii="Times New Roman" w:hAnsi="Times New Roman"/>
                <w:b/>
                <w:bCs/>
              </w:rPr>
            </w:pPr>
          </w:p>
          <w:p w14:paraId="4CAD3CD4"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 values of off-balance sheet items as defined in Article</w:t>
            </w:r>
            <w:r w:rsidR="007A0E3A">
              <w:rPr>
                <w:rFonts w:ascii="Times New Roman" w:hAnsi="Times New Roman"/>
                <w:bCs/>
              </w:rPr>
              <w:t>s</w:t>
            </w:r>
            <w:r w:rsidRPr="00FE002E">
              <w:rPr>
                <w:rFonts w:ascii="Times New Roman" w:hAnsi="Times New Roman"/>
                <w:bCs/>
              </w:rPr>
              <w:t xml:space="preserv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t>
            </w:r>
            <w:r w:rsidRPr="00FE002E">
              <w:rPr>
                <w:rFonts w:ascii="Times New Roman" w:hAnsi="Times New Roman"/>
                <w:bCs/>
              </w:rPr>
              <w:lastRenderedPageBreak/>
              <w:t xml:space="preserve">without the application of conversion factors. </w:t>
            </w:r>
          </w:p>
          <w:p w14:paraId="2D0360E4" w14:textId="77777777" w:rsidR="002509B1" w:rsidRPr="00FE002E" w:rsidRDefault="002509B1" w:rsidP="007E2A41">
            <w:pPr>
              <w:pStyle w:val="BodyText1"/>
              <w:spacing w:line="240" w:lineRule="auto"/>
              <w:rPr>
                <w:rFonts w:ascii="Times New Roman" w:hAnsi="Times New Roman"/>
                <w:bCs/>
              </w:rPr>
            </w:pPr>
          </w:p>
        </w:tc>
      </w:tr>
    </w:tbl>
    <w:p w14:paraId="69371E5D" w14:textId="77777777" w:rsidR="00F4754B" w:rsidRPr="00FE002E" w:rsidRDefault="00F4754B" w:rsidP="00F4754B">
      <w:pPr>
        <w:pStyle w:val="BodyText1"/>
        <w:rPr>
          <w:rFonts w:ascii="Times New Roman" w:hAnsi="Times New Roman"/>
        </w:rPr>
      </w:pPr>
    </w:p>
    <w:p w14:paraId="0294BEEA" w14:textId="57FCE30B" w:rsidR="00217D1F" w:rsidRPr="00FE002E" w:rsidRDefault="00481854" w:rsidP="00D91BC3">
      <w:pPr>
        <w:pStyle w:val="BodyText1"/>
        <w:numPr>
          <w:ilvl w:val="0"/>
          <w:numId w:val="32"/>
        </w:numPr>
        <w:outlineLvl w:val="1"/>
        <w:rPr>
          <w:rFonts w:ascii="Times New Roman" w:hAnsi="Times New Roman"/>
          <w:b/>
        </w:rPr>
      </w:pPr>
      <w:bookmarkStart w:id="64" w:name="_Toc338669922"/>
      <w:bookmarkStart w:id="65" w:name="_Toc338669923"/>
      <w:bookmarkStart w:id="66" w:name="_Toc338669924"/>
      <w:bookmarkStart w:id="67" w:name="_Toc338669925"/>
      <w:bookmarkStart w:id="68" w:name="_Toc338669926"/>
      <w:bookmarkStart w:id="69" w:name="_Toc338669927"/>
      <w:bookmarkStart w:id="70" w:name="_Toc338669928"/>
      <w:bookmarkStart w:id="71" w:name="_Toc351048509"/>
      <w:bookmarkStart w:id="72" w:name="_Toc359414288"/>
      <w:bookmarkStart w:id="73" w:name="_Toc423089073"/>
      <w:bookmarkStart w:id="74" w:name="_Toc322687894"/>
      <w:bookmarkEnd w:id="55"/>
      <w:bookmarkEnd w:id="64"/>
      <w:bookmarkEnd w:id="65"/>
      <w:bookmarkEnd w:id="66"/>
      <w:bookmarkEnd w:id="67"/>
      <w:bookmarkEnd w:id="68"/>
      <w:bookmarkEnd w:id="69"/>
      <w:bookmarkEnd w:id="70"/>
      <w:del w:id="75" w:author="EBA staff" w:date="2017-04-18T09:58:00Z">
        <w:r>
          <w:rPr>
            <w:rFonts w:ascii="Times New Roman" w:hAnsi="Times New Roman"/>
            <w:b/>
          </w:rPr>
          <w:delText>C42</w:delText>
        </w:r>
      </w:del>
      <w:ins w:id="76" w:author="EBA staff" w:date="2017-04-18T09:58:00Z">
        <w:r>
          <w:rPr>
            <w:rFonts w:ascii="Times New Roman" w:hAnsi="Times New Roman"/>
            <w:b/>
          </w:rPr>
          <w:t>C</w:t>
        </w:r>
        <w:r w:rsidR="006423CC">
          <w:rPr>
            <w:rFonts w:ascii="Times New Roman" w:hAnsi="Times New Roman"/>
            <w:b/>
          </w:rPr>
          <w:t xml:space="preserve"> </w:t>
        </w:r>
        <w:r>
          <w:rPr>
            <w:rFonts w:ascii="Times New Roman" w:hAnsi="Times New Roman"/>
            <w:b/>
          </w:rPr>
          <w:t>42</w:t>
        </w:r>
      </w:ins>
      <w:r>
        <w:rPr>
          <w:rFonts w:ascii="Times New Roman" w:hAnsi="Times New Roman"/>
          <w:b/>
        </w:rPr>
        <w:t>.00 –</w:t>
      </w:r>
      <w:r w:rsidR="00F4754B" w:rsidRPr="00FE002E">
        <w:rPr>
          <w:rFonts w:ascii="Times New Roman" w:hAnsi="Times New Roman"/>
          <w:b/>
        </w:rPr>
        <w:t xml:space="preserve"> Alternative definition of capital</w:t>
      </w:r>
      <w:bookmarkEnd w:id="71"/>
      <w:bookmarkEnd w:id="72"/>
      <w:r>
        <w:rPr>
          <w:rFonts w:ascii="Times New Roman" w:hAnsi="Times New Roman"/>
          <w:b/>
        </w:rPr>
        <w:t xml:space="preserve"> (LR3)</w:t>
      </w:r>
      <w:bookmarkEnd w:id="73"/>
      <w:r w:rsidR="00F4754B" w:rsidRPr="00FE002E">
        <w:rPr>
          <w:rFonts w:ascii="Times New Roman" w:hAnsi="Times New Roman"/>
          <w:b/>
        </w:rPr>
        <w:t xml:space="preserve"> </w:t>
      </w:r>
      <w:bookmarkEnd w:id="74"/>
    </w:p>
    <w:p w14:paraId="1F6CC46B" w14:textId="77777777" w:rsidR="00675587" w:rsidRPr="00FE002E" w:rsidRDefault="00675587" w:rsidP="00675587">
      <w:pPr>
        <w:pStyle w:val="BodyText1"/>
        <w:ind w:left="720"/>
        <w:rPr>
          <w:rFonts w:ascii="Times New Roman" w:hAnsi="Times New Roman"/>
        </w:rPr>
      </w:pPr>
    </w:p>
    <w:p w14:paraId="2AB7F333" w14:textId="77777777" w:rsidR="00675587"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bCs/>
        </w:rPr>
        <w:t xml:space="preserve">Template LR3 provides </w:t>
      </w:r>
      <w:r w:rsidR="00F0756A">
        <w:rPr>
          <w:rFonts w:ascii="Times New Roman" w:hAnsi="Times New Roman"/>
          <w:bCs/>
        </w:rPr>
        <w:t xml:space="preserve">information on </w:t>
      </w:r>
      <w:r w:rsidRPr="00FE002E">
        <w:rPr>
          <w:rFonts w:ascii="Times New Roman" w:hAnsi="Times New Roman"/>
          <w:bCs/>
        </w:rPr>
        <w:t xml:space="preserve">the capital measures needed for the review of Article </w:t>
      </w:r>
      <w:r w:rsidR="00B9736E" w:rsidRPr="00FE002E">
        <w:rPr>
          <w:rFonts w:ascii="Times New Roman" w:hAnsi="Times New Roman"/>
          <w:bCs/>
        </w:rPr>
        <w:t xml:space="preserve">511 </w:t>
      </w:r>
      <w:r w:rsidRPr="00FE002E">
        <w:rPr>
          <w:rFonts w:ascii="Times New Roman" w:hAnsi="Times New Roman"/>
          <w:bCs/>
        </w:rPr>
        <w:t>of the CRR.</w:t>
      </w:r>
    </w:p>
    <w:p w14:paraId="6DF9AA17" w14:textId="77777777"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25B50821" w14:textId="77777777" w:rsidTr="00FC2664">
        <w:tc>
          <w:tcPr>
            <w:tcW w:w="1418" w:type="dxa"/>
            <w:shd w:val="clear" w:color="auto" w:fill="D9D9D9"/>
          </w:tcPr>
          <w:p w14:paraId="1DFF27E6"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60AA597A" w14:textId="77777777"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14:paraId="02377CA2" w14:textId="77777777"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14:paraId="48DAF099" w14:textId="77777777" w:rsidTr="00FC2664">
        <w:trPr>
          <w:trHeight w:val="1561"/>
        </w:trPr>
        <w:tc>
          <w:tcPr>
            <w:tcW w:w="1418" w:type="dxa"/>
          </w:tcPr>
          <w:p w14:paraId="2D059316" w14:textId="77777777" w:rsidR="00F4754B" w:rsidRPr="00FE002E" w:rsidRDefault="00F4754B" w:rsidP="00F4754B">
            <w:pPr>
              <w:pStyle w:val="BodyText1"/>
              <w:rPr>
                <w:rFonts w:ascii="Times New Roman" w:hAnsi="Times New Roman"/>
                <w:bCs/>
              </w:rPr>
            </w:pPr>
            <w:r w:rsidRPr="00FE002E">
              <w:rPr>
                <w:rFonts w:ascii="Times New Roman" w:hAnsi="Times New Roman"/>
                <w:bCs/>
              </w:rPr>
              <w:t>{010;</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14:paraId="49E88D3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w:t>
            </w:r>
            <w:r w:rsidR="00513244">
              <w:rPr>
                <w:rFonts w:ascii="Times New Roman" w:hAnsi="Times New Roman"/>
                <w:b/>
                <w:bCs/>
              </w:rPr>
              <w:t>1 capital</w:t>
            </w:r>
            <w:r w:rsidR="00513244" w:rsidRPr="00FE002E">
              <w:rPr>
                <w:rFonts w:ascii="Times New Roman" w:hAnsi="Times New Roman"/>
                <w:b/>
                <w:bCs/>
              </w:rPr>
              <w:t xml:space="preserve"> </w:t>
            </w:r>
            <w:r w:rsidRPr="00FE002E">
              <w:rPr>
                <w:rFonts w:ascii="Times New Roman" w:hAnsi="Times New Roman"/>
                <w:b/>
                <w:bCs/>
              </w:rPr>
              <w:t xml:space="preserve">– fully phased-in definition </w:t>
            </w:r>
          </w:p>
          <w:p w14:paraId="797DF867" w14:textId="77777777" w:rsidR="00F4754B" w:rsidRPr="00FE002E" w:rsidRDefault="00F4754B" w:rsidP="007E2A41">
            <w:pPr>
              <w:pStyle w:val="BodyText1"/>
              <w:spacing w:line="240" w:lineRule="auto"/>
              <w:rPr>
                <w:rFonts w:ascii="Times New Roman" w:hAnsi="Times New Roman"/>
                <w:b/>
                <w:bCs/>
              </w:rPr>
            </w:pPr>
          </w:p>
          <w:p w14:paraId="70AF729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14:paraId="15CAF4C7" w14:textId="77777777" w:rsidR="00F4754B" w:rsidRPr="00FE002E" w:rsidRDefault="00F4754B" w:rsidP="007E2A41">
            <w:pPr>
              <w:pStyle w:val="BodyText1"/>
              <w:spacing w:line="240" w:lineRule="auto"/>
              <w:rPr>
                <w:rFonts w:ascii="Times New Roman" w:hAnsi="Times New Roman"/>
              </w:rPr>
            </w:pPr>
          </w:p>
          <w:p w14:paraId="261D3084" w14:textId="77777777" w:rsidR="00F4754B" w:rsidRPr="00FE002E" w:rsidRDefault="00F4754B" w:rsidP="007A0E3A">
            <w:pPr>
              <w:pStyle w:val="BodyText1"/>
              <w:spacing w:line="240" w:lineRule="auto"/>
              <w:rPr>
                <w:rFonts w:ascii="Times New Roman" w:hAnsi="Times New Roman"/>
                <w:bCs/>
                <w:i/>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w:t>
            </w:r>
            <w:r w:rsidR="007A0E3A">
              <w:rPr>
                <w:rFonts w:ascii="Times New Roman" w:hAnsi="Times New Roman"/>
                <w:bCs/>
              </w:rPr>
              <w:t>defined in</w:t>
            </w:r>
            <w:r w:rsidRPr="00FE002E">
              <w:rPr>
                <w:rFonts w:ascii="Times New Roman" w:hAnsi="Times New Roman"/>
                <w:bCs/>
              </w:rPr>
              <w:t xml:space="preserve">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14:paraId="72C8EAFE" w14:textId="77777777" w:rsidTr="00FC2664">
        <w:trPr>
          <w:trHeight w:val="1561"/>
        </w:trPr>
        <w:tc>
          <w:tcPr>
            <w:tcW w:w="1418" w:type="dxa"/>
          </w:tcPr>
          <w:p w14:paraId="124D03B6" w14:textId="77777777" w:rsidR="00F4754B" w:rsidRPr="00FE002E" w:rsidRDefault="00F4754B" w:rsidP="00F4754B">
            <w:pPr>
              <w:pStyle w:val="BodyText1"/>
              <w:rPr>
                <w:rFonts w:ascii="Times New Roman" w:hAnsi="Times New Roman"/>
                <w:bCs/>
              </w:rPr>
            </w:pPr>
            <w:r w:rsidRPr="00FE002E">
              <w:rPr>
                <w:rFonts w:ascii="Times New Roman" w:hAnsi="Times New Roman"/>
                <w:bCs/>
              </w:rPr>
              <w:t>{020</w:t>
            </w:r>
            <w:r w:rsidR="00513244">
              <w:rPr>
                <w:rFonts w:ascii="Times New Roman" w:hAnsi="Times New Roman"/>
                <w:bCs/>
              </w:rPr>
              <w:t>;010}</w:t>
            </w:r>
          </w:p>
        </w:tc>
        <w:tc>
          <w:tcPr>
            <w:tcW w:w="7620" w:type="dxa"/>
          </w:tcPr>
          <w:p w14:paraId="2F9426B3" w14:textId="77777777"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 xml:space="preserve">Common Equity Tier </w:t>
            </w:r>
            <w:r w:rsidR="00513244">
              <w:rPr>
                <w:rFonts w:ascii="Times New Roman" w:hAnsi="Times New Roman"/>
                <w:b/>
                <w:bCs/>
              </w:rPr>
              <w:t xml:space="preserve">1 capital </w:t>
            </w:r>
            <w:r w:rsidRPr="00FE002E">
              <w:rPr>
                <w:rFonts w:ascii="Times New Roman" w:hAnsi="Times New Roman"/>
                <w:b/>
                <w:bCs/>
              </w:rPr>
              <w:t>– transitional definition</w:t>
            </w:r>
          </w:p>
          <w:p w14:paraId="619D62BD" w14:textId="77777777" w:rsidR="00F4754B" w:rsidRPr="00FE002E" w:rsidRDefault="00F4754B" w:rsidP="007E2A41">
            <w:pPr>
              <w:pStyle w:val="BodyText1"/>
              <w:spacing w:line="240" w:lineRule="auto"/>
              <w:rPr>
                <w:rFonts w:ascii="Times New Roman" w:hAnsi="Times New Roman"/>
              </w:rPr>
            </w:pPr>
          </w:p>
          <w:p w14:paraId="6DE1D1F6"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14:paraId="0B40BA63" w14:textId="77777777" w:rsidR="00F4754B" w:rsidRPr="00FE002E" w:rsidRDefault="00F4754B" w:rsidP="007E2A41">
            <w:pPr>
              <w:pStyle w:val="BodyText1"/>
              <w:spacing w:line="240" w:lineRule="auto"/>
              <w:rPr>
                <w:rFonts w:ascii="Times New Roman" w:hAnsi="Times New Roman"/>
              </w:rPr>
            </w:pPr>
          </w:p>
          <w:p w14:paraId="4D3B30B8" w14:textId="77777777" w:rsidR="00F4754B" w:rsidRPr="00FE002E" w:rsidRDefault="00F4754B" w:rsidP="007A0E3A">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calculated </w:t>
            </w:r>
            <w:r w:rsidR="007A0E3A">
              <w:rPr>
                <w:rFonts w:ascii="Times New Roman" w:hAnsi="Times New Roman"/>
                <w:bCs/>
              </w:rPr>
              <w:t>defined in</w:t>
            </w:r>
            <w:r w:rsidR="007A0E3A" w:rsidRPr="00FE002E">
              <w:rPr>
                <w:rFonts w:ascii="Times New Roman" w:hAnsi="Times New Roman"/>
                <w:bCs/>
              </w:rPr>
              <w:t xml:space="preserve"> </w:t>
            </w: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14:paraId="2ACC6A06" w14:textId="77777777" w:rsidTr="00FC2664">
        <w:tc>
          <w:tcPr>
            <w:tcW w:w="1418" w:type="dxa"/>
            <w:tcBorders>
              <w:bottom w:val="single" w:sz="4" w:space="0" w:color="auto"/>
            </w:tcBorders>
          </w:tcPr>
          <w:p w14:paraId="20EBFE8C" w14:textId="77777777" w:rsidR="00F4754B" w:rsidRPr="00FE002E" w:rsidRDefault="00F4754B" w:rsidP="00F4754B">
            <w:pPr>
              <w:pStyle w:val="BodyText1"/>
              <w:rPr>
                <w:rFonts w:ascii="Times New Roman" w:hAnsi="Times New Roman"/>
                <w:bCs/>
                <w:u w:val="single"/>
              </w:rPr>
            </w:pPr>
            <w:r w:rsidRPr="00FE002E">
              <w:rPr>
                <w:rFonts w:ascii="Times New Roman" w:hAnsi="Times New Roman"/>
                <w:bCs/>
              </w:rPr>
              <w:t>{030</w:t>
            </w:r>
            <w:r w:rsidR="00513244">
              <w:rPr>
                <w:rFonts w:ascii="Times New Roman" w:hAnsi="Times New Roman"/>
                <w:bCs/>
              </w:rPr>
              <w:t>;010}</w:t>
            </w:r>
          </w:p>
        </w:tc>
        <w:tc>
          <w:tcPr>
            <w:tcW w:w="7620" w:type="dxa"/>
            <w:tcBorders>
              <w:bottom w:val="single" w:sz="4" w:space="0" w:color="auto"/>
            </w:tcBorders>
          </w:tcPr>
          <w:p w14:paraId="18910678" w14:textId="77777777"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w:t>
            </w:r>
            <w:r w:rsidR="00F0756A">
              <w:rPr>
                <w:rFonts w:ascii="Times New Roman" w:hAnsi="Times New Roman"/>
                <w:b/>
                <w:bCs/>
              </w:rPr>
              <w:t xml:space="preserve"> </w:t>
            </w:r>
            <w:r w:rsidRPr="00FE002E">
              <w:rPr>
                <w:rFonts w:ascii="Times New Roman" w:hAnsi="Times New Roman"/>
                <w:b/>
                <w:bCs/>
              </w:rPr>
              <w:t>– fully phased-in definition</w:t>
            </w:r>
          </w:p>
          <w:p w14:paraId="0EB1F99F" w14:textId="77777777" w:rsidR="00F4754B" w:rsidRPr="00FE002E" w:rsidRDefault="00F4754B" w:rsidP="007E2A41">
            <w:pPr>
              <w:pStyle w:val="BodyText1"/>
              <w:spacing w:line="240" w:lineRule="auto"/>
              <w:rPr>
                <w:rFonts w:ascii="Times New Roman" w:hAnsi="Times New Roman"/>
                <w:i/>
                <w:u w:val="single"/>
              </w:rPr>
            </w:pPr>
          </w:p>
          <w:p w14:paraId="5CC1FBF0" w14:textId="77777777"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14:paraId="18EB025A" w14:textId="77777777" w:rsidR="00F4754B" w:rsidRPr="00FE002E" w:rsidRDefault="00F4754B" w:rsidP="007E2A41">
            <w:pPr>
              <w:pStyle w:val="BodyText1"/>
              <w:spacing w:line="240" w:lineRule="auto"/>
              <w:rPr>
                <w:rFonts w:ascii="Times New Roman" w:hAnsi="Times New Roman"/>
                <w:i/>
                <w:u w:val="single"/>
              </w:rPr>
            </w:pPr>
          </w:p>
          <w:p w14:paraId="0AC5FA36" w14:textId="77777777"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w:t>
            </w:r>
            <w:r w:rsidR="007A0E3A">
              <w:rPr>
                <w:rFonts w:ascii="Times New Roman" w:hAnsi="Times New Roman"/>
                <w:bCs/>
              </w:rPr>
              <w:t>own funds</w:t>
            </w:r>
            <w:r w:rsidR="007A0E3A" w:rsidRPr="00FE002E">
              <w:rPr>
                <w:rFonts w:ascii="Times New Roman" w:hAnsi="Times New Roman"/>
                <w:bCs/>
              </w:rPr>
              <w:t xml:space="preserve"> </w:t>
            </w:r>
            <w:r w:rsidRPr="00FE002E">
              <w:rPr>
                <w:rFonts w:ascii="Times New Roman" w:hAnsi="Times New Roman"/>
                <w:bCs/>
              </w:rPr>
              <w:t xml:space="preserve">as </w:t>
            </w:r>
            <w:r w:rsidR="007A0E3A">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14:paraId="681C8FFA" w14:textId="77777777" w:rsidR="00F4754B" w:rsidRPr="00FE002E" w:rsidRDefault="00F4754B" w:rsidP="007E2A41">
            <w:pPr>
              <w:pStyle w:val="BodyText1"/>
              <w:spacing w:line="240" w:lineRule="auto"/>
              <w:rPr>
                <w:rFonts w:ascii="Times New Roman" w:hAnsi="Times New Roman"/>
                <w:i/>
                <w:u w:val="single"/>
              </w:rPr>
            </w:pPr>
          </w:p>
        </w:tc>
      </w:tr>
      <w:tr w:rsidR="00F4754B" w:rsidRPr="00FE002E" w14:paraId="308AC51B" w14:textId="77777777" w:rsidTr="00FC2664">
        <w:tc>
          <w:tcPr>
            <w:tcW w:w="1418" w:type="dxa"/>
            <w:tcBorders>
              <w:bottom w:val="single" w:sz="4" w:space="0" w:color="auto"/>
            </w:tcBorders>
          </w:tcPr>
          <w:p w14:paraId="7F0C39D9" w14:textId="77777777" w:rsidR="00F4754B" w:rsidRPr="00FE002E" w:rsidRDefault="00F4754B" w:rsidP="00F4754B">
            <w:pPr>
              <w:pStyle w:val="BodyText1"/>
              <w:rPr>
                <w:rFonts w:ascii="Times New Roman" w:hAnsi="Times New Roman"/>
                <w:bCs/>
              </w:rPr>
            </w:pPr>
            <w:r w:rsidRPr="00FE002E">
              <w:rPr>
                <w:rFonts w:ascii="Times New Roman" w:hAnsi="Times New Roman"/>
                <w:bCs/>
              </w:rPr>
              <w:t>{040</w:t>
            </w:r>
            <w:r w:rsidR="00513244">
              <w:rPr>
                <w:rFonts w:ascii="Times New Roman" w:hAnsi="Times New Roman"/>
                <w:bCs/>
              </w:rPr>
              <w:t>;010}</w:t>
            </w:r>
          </w:p>
        </w:tc>
        <w:tc>
          <w:tcPr>
            <w:tcW w:w="7620" w:type="dxa"/>
            <w:tcBorders>
              <w:bottom w:val="single" w:sz="4" w:space="0" w:color="auto"/>
            </w:tcBorders>
          </w:tcPr>
          <w:p w14:paraId="13143996"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14:paraId="09F1FDCC" w14:textId="77777777" w:rsidR="00F4754B" w:rsidRPr="00FE002E" w:rsidRDefault="00F4754B" w:rsidP="007E2A41">
            <w:pPr>
              <w:pStyle w:val="BodyText1"/>
              <w:spacing w:line="240" w:lineRule="auto"/>
              <w:rPr>
                <w:rFonts w:ascii="Times New Roman" w:hAnsi="Times New Roman"/>
                <w:bCs/>
                <w:u w:val="single"/>
              </w:rPr>
            </w:pPr>
          </w:p>
          <w:p w14:paraId="23A2277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14:paraId="1ED0EE74" w14:textId="77777777" w:rsidR="00F4754B" w:rsidRPr="00FE002E" w:rsidRDefault="00F4754B" w:rsidP="007E2A41">
            <w:pPr>
              <w:pStyle w:val="BodyText1"/>
              <w:spacing w:line="240" w:lineRule="auto"/>
              <w:rPr>
                <w:rFonts w:ascii="Times New Roman" w:hAnsi="Times New Roman"/>
                <w:bCs/>
              </w:rPr>
            </w:pPr>
          </w:p>
          <w:p w14:paraId="50589309"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own fund</w:t>
            </w:r>
            <w:r w:rsidR="007A0E3A" w:rsidRPr="00FE002E">
              <w:rPr>
                <w:rFonts w:ascii="Times New Roman" w:hAnsi="Times New Roman"/>
                <w:bCs/>
              </w:rPr>
              <w:t xml:space="preserve"> </w:t>
            </w:r>
            <w:r w:rsidRPr="00FE002E">
              <w:rPr>
                <w:rFonts w:ascii="Times New Roman" w:hAnsi="Times New Roman"/>
              </w:rPr>
              <w:t xml:space="preserve">as </w:t>
            </w:r>
            <w:r w:rsidR="00D01084">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14:paraId="710D9144" w14:textId="77777777" w:rsidR="00F4754B" w:rsidRPr="00FE002E" w:rsidRDefault="00F4754B" w:rsidP="007E2A41">
            <w:pPr>
              <w:pStyle w:val="BodyText1"/>
              <w:spacing w:line="240" w:lineRule="auto"/>
              <w:rPr>
                <w:rFonts w:ascii="Times New Roman" w:hAnsi="Times New Roman"/>
                <w:bCs/>
                <w:u w:val="single"/>
              </w:rPr>
            </w:pPr>
          </w:p>
        </w:tc>
      </w:tr>
      <w:tr w:rsidR="00F4754B" w:rsidRPr="00FE002E" w14:paraId="37CD4FA0" w14:textId="77777777" w:rsidTr="00FC2664">
        <w:tc>
          <w:tcPr>
            <w:tcW w:w="1418" w:type="dxa"/>
          </w:tcPr>
          <w:p w14:paraId="56B869C2" w14:textId="77777777"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05</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14:paraId="7BBE2638" w14:textId="77777777"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fully phased-in definition</w:t>
            </w:r>
          </w:p>
          <w:p w14:paraId="48CD1E04" w14:textId="77777777" w:rsidR="00F4754B" w:rsidRPr="00FE002E" w:rsidRDefault="00F4754B" w:rsidP="007E2A41">
            <w:pPr>
              <w:pStyle w:val="BodyText1"/>
              <w:spacing w:line="240" w:lineRule="auto"/>
              <w:rPr>
                <w:rFonts w:ascii="Times New Roman" w:hAnsi="Times New Roman"/>
                <w:bCs/>
                <w:u w:val="single"/>
              </w:rPr>
            </w:pPr>
          </w:p>
          <w:p w14:paraId="00055A0C" w14:textId="77777777" w:rsidR="00C81710"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w:t>
            </w:r>
            <w:r w:rsidR="00D01084">
              <w:rPr>
                <w:rFonts w:ascii="Times New Roman" w:hAnsi="Times New Roman"/>
                <w:bCs/>
              </w:rPr>
              <w:t>to</w:t>
            </w:r>
            <w:r w:rsidR="00D01084" w:rsidRPr="00FE002E">
              <w:rPr>
                <w:rFonts w:ascii="Times New Roman" w:hAnsi="Times New Roman"/>
                <w:bCs/>
              </w:rPr>
              <w:t xml:space="preserve"> </w:t>
            </w:r>
            <w:r w:rsidRPr="00FE002E">
              <w:rPr>
                <w:rFonts w:ascii="Times New Roman" w:hAnsi="Times New Roman"/>
                <w:bCs/>
              </w:rPr>
              <w:t>CET1</w:t>
            </w:r>
            <w:r w:rsidR="00C81710">
              <w:rPr>
                <w:rFonts w:ascii="Times New Roman" w:hAnsi="Times New Roman"/>
                <w:bCs/>
              </w:rPr>
              <w:t xml:space="preserve"> </w:t>
            </w:r>
            <w:r w:rsidR="00D01084">
              <w:rPr>
                <w:rFonts w:ascii="Times New Roman" w:hAnsi="Times New Roman"/>
                <w:bCs/>
              </w:rPr>
              <w:t xml:space="preserve">items </w:t>
            </w:r>
            <w:r w:rsidR="00C81710">
              <w:rPr>
                <w:rFonts w:ascii="Times New Roman" w:hAnsi="Times New Roman"/>
                <w:bCs/>
              </w:rPr>
              <w:t>that adjust the value of an asset and which are required by:</w:t>
            </w:r>
          </w:p>
          <w:p w14:paraId="685C229F" w14:textId="77777777" w:rsidR="00C81710" w:rsidRPr="00FD2C06" w:rsidRDefault="00F4754B" w:rsidP="00FD2C06">
            <w:pPr>
              <w:pStyle w:val="BodyText1"/>
              <w:numPr>
                <w:ilvl w:val="0"/>
                <w:numId w:val="44"/>
              </w:numPr>
              <w:spacing w:line="240" w:lineRule="auto"/>
              <w:rPr>
                <w:rFonts w:ascii="Times New Roman" w:hAnsi="Times New Roman"/>
                <w:b/>
                <w:bCs/>
              </w:rPr>
            </w:pPr>
            <w:r w:rsidRPr="005556DC">
              <w:rPr>
                <w:rFonts w:ascii="Times New Roman" w:hAnsi="Times New Roman"/>
                <w:bCs/>
              </w:rPr>
              <w:t xml:space="preserve">Articles </w:t>
            </w:r>
            <w:r w:rsidR="000E6617" w:rsidRPr="00422C76">
              <w:rPr>
                <w:rFonts w:ascii="Times New Roman" w:hAnsi="Times New Roman"/>
                <w:bCs/>
              </w:rPr>
              <w:t xml:space="preserve">32 </w:t>
            </w:r>
            <w:r w:rsidRPr="00422C76">
              <w:rPr>
                <w:rFonts w:ascii="Times New Roman" w:hAnsi="Times New Roman"/>
                <w:bCs/>
              </w:rPr>
              <w:t xml:space="preserve">to </w:t>
            </w:r>
            <w:r w:rsidR="000E6617" w:rsidRPr="00422C76">
              <w:rPr>
                <w:rFonts w:ascii="Times New Roman" w:hAnsi="Times New Roman"/>
                <w:bCs/>
              </w:rPr>
              <w:t>35</w:t>
            </w:r>
            <w:r w:rsidRPr="00422C76">
              <w:rPr>
                <w:rFonts w:ascii="Times New Roman" w:hAnsi="Times New Roman"/>
                <w:bCs/>
              </w:rPr>
              <w:t xml:space="preserve"> of the CRR</w:t>
            </w:r>
            <w:r w:rsidR="00C81710">
              <w:rPr>
                <w:rFonts w:ascii="Times New Roman" w:hAnsi="Times New Roman"/>
                <w:bCs/>
              </w:rPr>
              <w:t>, or</w:t>
            </w:r>
          </w:p>
          <w:p w14:paraId="31A92AAB" w14:textId="77777777" w:rsidR="00C81710" w:rsidRPr="006914A2" w:rsidRDefault="00F4754B" w:rsidP="00FD2C06">
            <w:pPr>
              <w:pStyle w:val="BodyText1"/>
              <w:numPr>
                <w:ilvl w:val="0"/>
                <w:numId w:val="44"/>
              </w:numPr>
              <w:spacing w:line="240" w:lineRule="auto"/>
              <w:rPr>
                <w:rFonts w:ascii="Times New Roman" w:hAnsi="Times New Roman"/>
                <w:b/>
                <w:bCs/>
              </w:rPr>
            </w:pPr>
            <w:r w:rsidRPr="00422C76">
              <w:rPr>
                <w:rFonts w:ascii="Times New Roman" w:hAnsi="Times New Roman"/>
                <w:bCs/>
              </w:rPr>
              <w:t>Article</w:t>
            </w:r>
            <w:r w:rsidR="00171C76" w:rsidRPr="00422C76">
              <w:rPr>
                <w:rFonts w:ascii="Times New Roman" w:hAnsi="Times New Roman"/>
                <w:bCs/>
              </w:rPr>
              <w:t>s</w:t>
            </w:r>
            <w:r w:rsidRPr="00422C76">
              <w:rPr>
                <w:rFonts w:ascii="Times New Roman" w:hAnsi="Times New Roman"/>
                <w:bCs/>
              </w:rPr>
              <w:t xml:space="preserve"> </w:t>
            </w:r>
            <w:r w:rsidR="000E6617" w:rsidRPr="00422C76">
              <w:rPr>
                <w:rFonts w:ascii="Times New Roman" w:hAnsi="Times New Roman"/>
                <w:bCs/>
              </w:rPr>
              <w:t>36</w:t>
            </w:r>
            <w:r w:rsidR="00394D11" w:rsidRPr="00422C76">
              <w:rPr>
                <w:rFonts w:ascii="Times New Roman" w:hAnsi="Times New Roman"/>
                <w:bCs/>
              </w:rPr>
              <w:t xml:space="preserve"> to 47</w:t>
            </w:r>
            <w:r w:rsidR="00C81710">
              <w:rPr>
                <w:rFonts w:ascii="Times New Roman" w:hAnsi="Times New Roman"/>
                <w:bCs/>
              </w:rPr>
              <w:t xml:space="preserve"> of the CRR</w:t>
            </w:r>
            <w:r w:rsidR="007A0E3A">
              <w:rPr>
                <w:rFonts w:ascii="Times New Roman" w:hAnsi="Times New Roman"/>
                <w:bCs/>
              </w:rPr>
              <w:t>,</w:t>
            </w:r>
          </w:p>
          <w:p w14:paraId="41D6C1F4" w14:textId="77777777" w:rsidR="007A0E3A" w:rsidRPr="00FD2C06" w:rsidRDefault="007A0E3A" w:rsidP="006914A2">
            <w:pPr>
              <w:pStyle w:val="BodyText1"/>
              <w:spacing w:line="240" w:lineRule="auto"/>
              <w:rPr>
                <w:rFonts w:ascii="Times New Roman" w:hAnsi="Times New Roman"/>
                <w:b/>
                <w:bCs/>
              </w:rPr>
            </w:pPr>
            <w:r>
              <w:rPr>
                <w:rFonts w:ascii="Times New Roman" w:hAnsi="Times New Roman"/>
                <w:bCs/>
              </w:rPr>
              <w:t>as applicable</w:t>
            </w:r>
          </w:p>
          <w:p w14:paraId="66DB93B1" w14:textId="77777777" w:rsidR="00C81710" w:rsidRDefault="00C81710" w:rsidP="005556DC">
            <w:pPr>
              <w:pStyle w:val="BodyText1"/>
              <w:spacing w:line="240" w:lineRule="auto"/>
              <w:rPr>
                <w:rFonts w:ascii="Times New Roman" w:hAnsi="Times New Roman"/>
                <w:bCs/>
              </w:rPr>
            </w:pPr>
          </w:p>
          <w:p w14:paraId="10BDD647" w14:textId="77777777" w:rsidR="00F4754B" w:rsidRPr="00422C76" w:rsidRDefault="00C81710" w:rsidP="00422C76">
            <w:pPr>
              <w:pStyle w:val="BodyText1"/>
              <w:spacing w:line="240" w:lineRule="auto"/>
              <w:rPr>
                <w:rFonts w:ascii="Times New Roman" w:hAnsi="Times New Roman"/>
                <w:b/>
                <w:bCs/>
              </w:rPr>
            </w:pPr>
            <w:r>
              <w:rPr>
                <w:rFonts w:ascii="Times New Roman" w:hAnsi="Times New Roman"/>
                <w:bCs/>
              </w:rPr>
              <w:t>Institutions shall take i</w:t>
            </w:r>
            <w:r w:rsidR="006E7944" w:rsidRPr="005556DC">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006E7944" w:rsidRPr="005556DC">
              <w:rPr>
                <w:rFonts w:ascii="Times New Roman" w:hAnsi="Times New Roman"/>
                <w:bCs/>
              </w:rPr>
              <w:t>,</w:t>
            </w:r>
            <w:r w:rsidR="00F4754B" w:rsidRPr="00422C76">
              <w:rPr>
                <w:rFonts w:ascii="Times New Roman" w:hAnsi="Times New Roman"/>
                <w:bCs/>
              </w:rPr>
              <w:t xml:space="preserve"> without taking into account the derogation laid down in Chapters 1 and 2 of Part Ten of the CRR.</w:t>
            </w:r>
            <w:r w:rsidR="004B331D" w:rsidRPr="00422C76">
              <w:rPr>
                <w:rFonts w:ascii="Times New Roman" w:hAnsi="Times New Roman"/>
                <w:bCs/>
              </w:rPr>
              <w:t xml:space="preserve"> </w:t>
            </w:r>
            <w:r w:rsidR="00CD3CAD" w:rsidRPr="00422C76">
              <w:rPr>
                <w:rFonts w:ascii="Times New Roman" w:hAnsi="Times New Roman"/>
                <w:bCs/>
              </w:rPr>
              <w:t>To avoid double counting, institutions shall not report adjustments already applied pursuant to Article 111 of the CRR when calculating the exposure value in</w:t>
            </w:r>
            <w:r w:rsidR="004B331D" w:rsidRPr="00422C76">
              <w:rPr>
                <w:rFonts w:ascii="Times New Roman" w:hAnsi="Times New Roman"/>
                <w:bCs/>
              </w:rPr>
              <w:t xml:space="preserve"> </w:t>
            </w:r>
            <w:r w:rsidR="006914A2">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00661667" w:rsidRPr="005556DC">
              <w:rPr>
                <w:rFonts w:ascii="Times New Roman" w:hAnsi="Times New Roman"/>
                <w:bCs/>
              </w:rPr>
              <w:t>.</w:t>
            </w:r>
            <w:r w:rsidR="00661667" w:rsidRPr="00422C76">
              <w:rPr>
                <w:rFonts w:ascii="Times New Roman" w:hAnsi="Times New Roman"/>
                <w:b/>
                <w:bCs/>
              </w:rPr>
              <w:t xml:space="preserve"> </w:t>
            </w:r>
          </w:p>
          <w:p w14:paraId="5DD227A0" w14:textId="77777777" w:rsidR="00C81710" w:rsidRDefault="00C81710" w:rsidP="007E2A41">
            <w:pPr>
              <w:pStyle w:val="BodyText1"/>
              <w:spacing w:line="240" w:lineRule="auto"/>
              <w:rPr>
                <w:rFonts w:ascii="Times New Roman" w:hAnsi="Times New Roman"/>
                <w:b/>
                <w:bCs/>
              </w:rPr>
            </w:pPr>
          </w:p>
          <w:p w14:paraId="62470A0D" w14:textId="77777777"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w:t>
            </w:r>
            <w:r w:rsidRPr="00C81710">
              <w:rPr>
                <w:rFonts w:ascii="Times New Roman" w:hAnsi="Times New Roman"/>
                <w:bCs/>
              </w:rPr>
              <w:t xml:space="preserve"> </w:t>
            </w:r>
            <w:r w:rsidR="00DD0B71">
              <w:rPr>
                <w:rFonts w:ascii="Times New Roman" w:hAnsi="Times New Roman"/>
                <w:bCs/>
              </w:rPr>
              <w:t>shall</w:t>
            </w:r>
            <w:r w:rsidRPr="00C81710">
              <w:rPr>
                <w:rFonts w:ascii="Times New Roman" w:hAnsi="Times New Roman"/>
                <w:bCs/>
              </w:rPr>
              <w:t xml:space="preserve"> be reported as a negative figure.  </w:t>
            </w:r>
          </w:p>
          <w:p w14:paraId="5A598843" w14:textId="77777777" w:rsidR="00F4754B" w:rsidRPr="00FE002E" w:rsidRDefault="00F4754B" w:rsidP="007E2A41">
            <w:pPr>
              <w:pStyle w:val="BodyText1"/>
              <w:spacing w:line="240" w:lineRule="auto"/>
              <w:rPr>
                <w:rFonts w:ascii="Times New Roman" w:hAnsi="Times New Roman"/>
                <w:bCs/>
              </w:rPr>
            </w:pPr>
          </w:p>
        </w:tc>
      </w:tr>
      <w:tr w:rsidR="00F4754B" w:rsidRPr="00FE002E" w14:paraId="2CD3AA36" w14:textId="77777777" w:rsidTr="00FC2664">
        <w:tc>
          <w:tcPr>
            <w:tcW w:w="1418" w:type="dxa"/>
          </w:tcPr>
          <w:p w14:paraId="5A748C6F" w14:textId="77777777"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06</w:t>
            </w:r>
            <w:r w:rsidR="00F70A83">
              <w:rPr>
                <w:rFonts w:ascii="Times New Roman" w:hAnsi="Times New Roman"/>
                <w:bCs/>
              </w:rPr>
              <w:t>5</w:t>
            </w:r>
            <w:r w:rsidR="00513244">
              <w:rPr>
                <w:rFonts w:ascii="Times New Roman" w:hAnsi="Times New Roman"/>
                <w:bCs/>
              </w:rPr>
              <w:t>;010}</w:t>
            </w:r>
          </w:p>
        </w:tc>
        <w:tc>
          <w:tcPr>
            <w:tcW w:w="7620" w:type="dxa"/>
          </w:tcPr>
          <w:p w14:paraId="443C59F6" w14:textId="77777777"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transitional definition</w:t>
            </w:r>
          </w:p>
          <w:p w14:paraId="5A5411D3" w14:textId="77777777" w:rsidR="00F4754B" w:rsidRPr="00FE002E" w:rsidRDefault="00F4754B" w:rsidP="007E2A41">
            <w:pPr>
              <w:pStyle w:val="BodyText1"/>
              <w:spacing w:line="240" w:lineRule="auto"/>
              <w:rPr>
                <w:rFonts w:ascii="Times New Roman" w:hAnsi="Times New Roman"/>
                <w:bCs/>
              </w:rPr>
            </w:pPr>
          </w:p>
          <w:p w14:paraId="663CB539" w14:textId="77777777" w:rsidR="00C81710" w:rsidRDefault="00C81710" w:rsidP="00C81710">
            <w:pPr>
              <w:pStyle w:val="BodyText1"/>
              <w:spacing w:line="240" w:lineRule="auto"/>
              <w:rPr>
                <w:rFonts w:ascii="Times New Roman" w:hAnsi="Times New Roman"/>
                <w:bCs/>
              </w:rPr>
            </w:pPr>
            <w:r w:rsidRPr="00FE002E">
              <w:rPr>
                <w:rFonts w:ascii="Times New Roman" w:hAnsi="Times New Roman"/>
                <w:bCs/>
              </w:rPr>
              <w:lastRenderedPageBreak/>
              <w:t>It includes the amount of regulatory adjustments from CET1</w:t>
            </w:r>
            <w:r>
              <w:rPr>
                <w:rFonts w:ascii="Times New Roman" w:hAnsi="Times New Roman"/>
                <w:bCs/>
              </w:rPr>
              <w:t xml:space="preserve"> that adjust the value of an asset and which are required by:</w:t>
            </w:r>
          </w:p>
          <w:p w14:paraId="42014949" w14:textId="77777777"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32 to 35 of the CRR</w:t>
            </w:r>
            <w:r>
              <w:rPr>
                <w:rFonts w:ascii="Times New Roman" w:hAnsi="Times New Roman"/>
                <w:bCs/>
              </w:rPr>
              <w:t>, or</w:t>
            </w:r>
          </w:p>
          <w:p w14:paraId="46655FD8" w14:textId="77777777" w:rsidR="00C81710" w:rsidRPr="006914A2"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36 to 47</w:t>
            </w:r>
            <w:r>
              <w:rPr>
                <w:rFonts w:ascii="Times New Roman" w:hAnsi="Times New Roman"/>
                <w:bCs/>
              </w:rPr>
              <w:t xml:space="preserve"> of the CRR</w:t>
            </w:r>
            <w:r w:rsidR="007A0E3A">
              <w:rPr>
                <w:rFonts w:ascii="Times New Roman" w:hAnsi="Times New Roman"/>
                <w:bCs/>
              </w:rPr>
              <w:t>,</w:t>
            </w:r>
          </w:p>
          <w:p w14:paraId="3A1AB1A5" w14:textId="77777777" w:rsidR="007A0E3A" w:rsidRPr="00D74CC1" w:rsidRDefault="007A0E3A" w:rsidP="006914A2">
            <w:pPr>
              <w:pStyle w:val="BodyText1"/>
              <w:spacing w:line="240" w:lineRule="auto"/>
              <w:rPr>
                <w:rFonts w:ascii="Times New Roman" w:hAnsi="Times New Roman"/>
                <w:b/>
                <w:bCs/>
              </w:rPr>
            </w:pPr>
            <w:r>
              <w:rPr>
                <w:rFonts w:ascii="Times New Roman" w:hAnsi="Times New Roman"/>
                <w:bCs/>
              </w:rPr>
              <w:t>as applicable.</w:t>
            </w:r>
          </w:p>
          <w:p w14:paraId="2D1DC80E" w14:textId="77777777" w:rsidR="00C81710" w:rsidRDefault="00C81710" w:rsidP="007E2A41">
            <w:pPr>
              <w:pStyle w:val="BodyText1"/>
              <w:spacing w:line="240" w:lineRule="auto"/>
              <w:rPr>
                <w:rFonts w:ascii="Times New Roman" w:hAnsi="Times New Roman"/>
                <w:bCs/>
              </w:rPr>
            </w:pPr>
          </w:p>
          <w:p w14:paraId="6A909501" w14:textId="77777777"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14:paraId="47B131FC" w14:textId="77777777" w:rsidR="00C81710" w:rsidRDefault="00C81710" w:rsidP="00C81710">
            <w:pPr>
              <w:pStyle w:val="BodyText1"/>
              <w:spacing w:line="240" w:lineRule="auto"/>
              <w:rPr>
                <w:rFonts w:ascii="Times New Roman" w:hAnsi="Times New Roman"/>
                <w:b/>
                <w:bCs/>
              </w:rPr>
            </w:pPr>
          </w:p>
          <w:p w14:paraId="73D77C97" w14:textId="77777777" w:rsidR="00C81710" w:rsidRPr="00FE002E" w:rsidRDefault="00C81710" w:rsidP="007E2A41">
            <w:pPr>
              <w:pStyle w:val="BodyText1"/>
              <w:spacing w:line="240" w:lineRule="auto"/>
              <w:rPr>
                <w:rFonts w:ascii="Times New Roman" w:hAnsi="Times New Roman"/>
                <w:bCs/>
                <w:u w:val="single"/>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p>
        </w:tc>
      </w:tr>
      <w:tr w:rsidR="00F4754B" w:rsidRPr="00FE002E" w14:paraId="250E4110" w14:textId="77777777" w:rsidTr="00FC2664">
        <w:tc>
          <w:tcPr>
            <w:tcW w:w="1418" w:type="dxa"/>
          </w:tcPr>
          <w:p w14:paraId="4F35AF1C" w14:textId="77777777" w:rsidR="00F4754B" w:rsidRPr="00FE002E" w:rsidRDefault="00F4754B"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07</w:t>
            </w:r>
            <w:r w:rsidR="00F70A83">
              <w:rPr>
                <w:rFonts w:ascii="Times New Roman" w:hAnsi="Times New Roman"/>
                <w:bCs/>
              </w:rPr>
              <w:t>5</w:t>
            </w:r>
            <w:r w:rsidR="00513244">
              <w:rPr>
                <w:rFonts w:ascii="Times New Roman" w:hAnsi="Times New Roman"/>
                <w:bCs/>
              </w:rPr>
              <w:t>;010}</w:t>
            </w:r>
          </w:p>
        </w:tc>
        <w:tc>
          <w:tcPr>
            <w:tcW w:w="7620" w:type="dxa"/>
          </w:tcPr>
          <w:p w14:paraId="598BA8AD" w14:textId="77777777"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 xml:space="preserve">own funds </w:t>
            </w:r>
            <w:r w:rsidR="00D01084">
              <w:rPr>
                <w:rFonts w:ascii="Times New Roman" w:hAnsi="Times New Roman"/>
                <w:b/>
                <w:bCs/>
              </w:rPr>
              <w:t xml:space="preserve">items </w:t>
            </w:r>
            <w:r w:rsidR="00F4754B" w:rsidRPr="00FE002E">
              <w:rPr>
                <w:rFonts w:ascii="Times New Roman" w:hAnsi="Times New Roman"/>
                <w:b/>
                <w:bCs/>
              </w:rPr>
              <w:t>– fully phased-in definition</w:t>
            </w:r>
          </w:p>
          <w:p w14:paraId="5DD2D714" w14:textId="77777777" w:rsidR="00F4754B" w:rsidRPr="00FE002E" w:rsidRDefault="00F4754B" w:rsidP="007E2A41">
            <w:pPr>
              <w:pStyle w:val="BodyText1"/>
              <w:spacing w:line="240" w:lineRule="auto"/>
              <w:rPr>
                <w:rFonts w:ascii="Times New Roman" w:hAnsi="Times New Roman"/>
                <w:bCs/>
              </w:rPr>
            </w:pPr>
          </w:p>
          <w:p w14:paraId="7C91F91F" w14:textId="77777777"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14:paraId="070F18D2" w14:textId="77777777"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32 to 35 of the CRR</w:t>
            </w:r>
            <w:r>
              <w:rPr>
                <w:rFonts w:ascii="Times New Roman" w:hAnsi="Times New Roman"/>
                <w:bCs/>
              </w:rPr>
              <w:t>, or</w:t>
            </w:r>
          </w:p>
          <w:p w14:paraId="6937DBD2" w14:textId="77777777" w:rsidR="00C81710" w:rsidRPr="00FD2C06"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36 to 47</w:t>
            </w:r>
            <w:r>
              <w:rPr>
                <w:rFonts w:ascii="Times New Roman" w:hAnsi="Times New Roman"/>
                <w:bCs/>
              </w:rPr>
              <w:t xml:space="preserve"> of the CRR, or</w:t>
            </w:r>
          </w:p>
          <w:p w14:paraId="1EF8F596" w14:textId="77777777" w:rsidR="00C81710" w:rsidRPr="00FD2C06"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56 to 60 of the CRR, or</w:t>
            </w:r>
          </w:p>
          <w:p w14:paraId="4FF23D5A" w14:textId="77777777" w:rsidR="00C81710" w:rsidRPr="00877186"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66 to 70 of the CRR</w:t>
            </w:r>
            <w:r w:rsidR="007A0E3A">
              <w:rPr>
                <w:rFonts w:ascii="Times New Roman" w:hAnsi="Times New Roman"/>
                <w:bCs/>
              </w:rPr>
              <w:t>,</w:t>
            </w:r>
          </w:p>
          <w:p w14:paraId="1B2898F0" w14:textId="77777777"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14:paraId="7F7FF099" w14:textId="77777777" w:rsidR="00C81710" w:rsidRDefault="00C81710" w:rsidP="00C81710">
            <w:pPr>
              <w:pStyle w:val="BodyText1"/>
              <w:spacing w:line="240" w:lineRule="auto"/>
              <w:rPr>
                <w:rFonts w:ascii="Times New Roman" w:hAnsi="Times New Roman"/>
                <w:bCs/>
              </w:rPr>
            </w:pPr>
          </w:p>
          <w:p w14:paraId="6A3E0D5F" w14:textId="77777777"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without taking into account the derogation laid down in Chapters 1 and 2 of Part Ten of the CRR. To avoid double counting, institutions shall not report adjustments already applied pursuant to Article 111 of the CRR when calculating the exposure value in rows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14:paraId="6993F603" w14:textId="77777777" w:rsidR="00C81710" w:rsidRDefault="00C81710" w:rsidP="00C81710">
            <w:pPr>
              <w:pStyle w:val="BodyText1"/>
              <w:spacing w:line="240" w:lineRule="auto"/>
              <w:rPr>
                <w:rFonts w:ascii="Times New Roman" w:hAnsi="Times New Roman"/>
                <w:b/>
                <w:bCs/>
              </w:rPr>
            </w:pPr>
          </w:p>
          <w:p w14:paraId="6C51BEA2" w14:textId="77777777"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  </w:t>
            </w:r>
          </w:p>
          <w:p w14:paraId="170B3C1F" w14:textId="77777777" w:rsidR="00F4754B" w:rsidRPr="00FE002E" w:rsidRDefault="00F4754B" w:rsidP="005556DC">
            <w:pPr>
              <w:pStyle w:val="BodyText1"/>
              <w:spacing w:line="240" w:lineRule="auto"/>
              <w:rPr>
                <w:rFonts w:ascii="Times New Roman" w:hAnsi="Times New Roman"/>
                <w:bCs/>
                <w:u w:val="single"/>
              </w:rPr>
            </w:pPr>
          </w:p>
        </w:tc>
      </w:tr>
      <w:tr w:rsidR="00F4754B" w:rsidRPr="00FE002E" w14:paraId="3387CE60" w14:textId="77777777" w:rsidTr="00FC2664">
        <w:tc>
          <w:tcPr>
            <w:tcW w:w="1418" w:type="dxa"/>
          </w:tcPr>
          <w:p w14:paraId="2EE2C773" w14:textId="77777777"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08</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14:paraId="4D0A48F0" w14:textId="77777777"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own funds</w:t>
            </w:r>
            <w:r w:rsidR="00D01084">
              <w:rPr>
                <w:rFonts w:ascii="Times New Roman" w:hAnsi="Times New Roman"/>
                <w:b/>
                <w:bCs/>
              </w:rPr>
              <w:t xml:space="preserve"> items</w:t>
            </w:r>
            <w:r w:rsidR="00F4754B" w:rsidRPr="00FE002E">
              <w:rPr>
                <w:rFonts w:ascii="Times New Roman" w:hAnsi="Times New Roman"/>
                <w:b/>
                <w:bCs/>
              </w:rPr>
              <w:t xml:space="preserve"> – transitional definition</w:t>
            </w:r>
          </w:p>
          <w:p w14:paraId="1E9D07F1" w14:textId="77777777" w:rsidR="00F4754B" w:rsidRDefault="00F4754B" w:rsidP="007E2A41">
            <w:pPr>
              <w:pStyle w:val="BodyText1"/>
              <w:spacing w:line="240" w:lineRule="auto"/>
              <w:rPr>
                <w:rFonts w:ascii="Times New Roman" w:hAnsi="Times New Roman"/>
                <w:bCs/>
              </w:rPr>
            </w:pPr>
          </w:p>
          <w:p w14:paraId="0946597C" w14:textId="77777777"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14:paraId="6AE38E9C" w14:textId="77777777"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32 to 35 of the CRR</w:t>
            </w:r>
            <w:r>
              <w:rPr>
                <w:rFonts w:ascii="Times New Roman" w:hAnsi="Times New Roman"/>
                <w:bCs/>
              </w:rPr>
              <w:t>, or</w:t>
            </w:r>
          </w:p>
          <w:p w14:paraId="36E2E917" w14:textId="77777777"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36 to 47</w:t>
            </w:r>
            <w:r>
              <w:rPr>
                <w:rFonts w:ascii="Times New Roman" w:hAnsi="Times New Roman"/>
                <w:bCs/>
              </w:rPr>
              <w:t xml:space="preserve"> of the CRR, or</w:t>
            </w:r>
          </w:p>
          <w:p w14:paraId="3A14D8EB" w14:textId="77777777" w:rsidR="00C81710" w:rsidRPr="00D74CC1"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56 to 60 of the CRR, or</w:t>
            </w:r>
          </w:p>
          <w:p w14:paraId="4CD286BD" w14:textId="77777777" w:rsidR="00C81710" w:rsidRPr="00877186"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66 to 70 of the CRR</w:t>
            </w:r>
            <w:r w:rsidR="007A0E3A">
              <w:rPr>
                <w:rFonts w:ascii="Times New Roman" w:hAnsi="Times New Roman"/>
                <w:bCs/>
              </w:rPr>
              <w:t>,</w:t>
            </w:r>
          </w:p>
          <w:p w14:paraId="4387D28F" w14:textId="77777777"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14:paraId="4CA57FE1" w14:textId="77777777" w:rsidR="00C81710" w:rsidRDefault="00C81710" w:rsidP="00C81710">
            <w:pPr>
              <w:pStyle w:val="BodyText1"/>
              <w:spacing w:line="240" w:lineRule="auto"/>
              <w:rPr>
                <w:rFonts w:ascii="Times New Roman" w:hAnsi="Times New Roman"/>
                <w:bCs/>
              </w:rPr>
            </w:pPr>
          </w:p>
          <w:p w14:paraId="0427C2F8" w14:textId="77777777"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14:paraId="046F4A9C" w14:textId="77777777" w:rsidR="00C81710" w:rsidRDefault="00C81710" w:rsidP="00C81710">
            <w:pPr>
              <w:pStyle w:val="BodyText1"/>
              <w:spacing w:line="240" w:lineRule="auto"/>
              <w:rPr>
                <w:rFonts w:ascii="Times New Roman" w:hAnsi="Times New Roman"/>
                <w:b/>
                <w:bCs/>
              </w:rPr>
            </w:pPr>
          </w:p>
          <w:p w14:paraId="3C8E0416" w14:textId="77777777"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  </w:t>
            </w:r>
          </w:p>
          <w:p w14:paraId="2F3F896C" w14:textId="77777777" w:rsidR="002509B1" w:rsidRPr="00FE002E" w:rsidRDefault="002509B1" w:rsidP="005556DC">
            <w:pPr>
              <w:pStyle w:val="BodyText1"/>
              <w:spacing w:line="240" w:lineRule="auto"/>
              <w:rPr>
                <w:rFonts w:ascii="Times New Roman" w:hAnsi="Times New Roman"/>
                <w:bCs/>
              </w:rPr>
            </w:pPr>
          </w:p>
        </w:tc>
      </w:tr>
    </w:tbl>
    <w:p w14:paraId="7C05000E" w14:textId="77777777" w:rsidR="00217D1F" w:rsidRPr="00FE002E" w:rsidRDefault="00217D1F" w:rsidP="00217D1F">
      <w:pPr>
        <w:pStyle w:val="BodyText1"/>
        <w:ind w:left="567"/>
        <w:rPr>
          <w:rFonts w:ascii="Times New Roman" w:hAnsi="Times New Roman"/>
          <w:b/>
        </w:rPr>
      </w:pPr>
      <w:bookmarkStart w:id="77" w:name="_Toc322687900"/>
      <w:bookmarkStart w:id="78" w:name="_Toc322533879"/>
    </w:p>
    <w:p w14:paraId="66E0085A" w14:textId="1B9F0659" w:rsidR="00217D1F" w:rsidRPr="00FE002E" w:rsidRDefault="00481854" w:rsidP="00D91BC3">
      <w:pPr>
        <w:pStyle w:val="BodyText1"/>
        <w:numPr>
          <w:ilvl w:val="0"/>
          <w:numId w:val="32"/>
        </w:numPr>
        <w:outlineLvl w:val="1"/>
        <w:rPr>
          <w:rFonts w:ascii="Times New Roman" w:hAnsi="Times New Roman"/>
          <w:b/>
        </w:rPr>
      </w:pPr>
      <w:bookmarkStart w:id="79" w:name="_Toc351048510"/>
      <w:bookmarkStart w:id="80" w:name="_Toc359414289"/>
      <w:bookmarkStart w:id="81" w:name="_Toc423089074"/>
      <w:del w:id="82" w:author="EBA staff" w:date="2017-04-18T09:58:00Z">
        <w:r>
          <w:rPr>
            <w:rFonts w:ascii="Times New Roman" w:hAnsi="Times New Roman"/>
            <w:b/>
          </w:rPr>
          <w:delText>C43</w:delText>
        </w:r>
      </w:del>
      <w:ins w:id="83" w:author="EBA staff" w:date="2017-04-18T09:58:00Z">
        <w:r>
          <w:rPr>
            <w:rFonts w:ascii="Times New Roman" w:hAnsi="Times New Roman"/>
            <w:b/>
          </w:rPr>
          <w:t>C</w:t>
        </w:r>
        <w:r w:rsidR="006423CC">
          <w:rPr>
            <w:rFonts w:ascii="Times New Roman" w:hAnsi="Times New Roman"/>
            <w:b/>
          </w:rPr>
          <w:t xml:space="preserve"> </w:t>
        </w:r>
        <w:r>
          <w:rPr>
            <w:rFonts w:ascii="Times New Roman" w:hAnsi="Times New Roman"/>
            <w:b/>
          </w:rPr>
          <w:t>43</w:t>
        </w:r>
      </w:ins>
      <w:r>
        <w:rPr>
          <w:rFonts w:ascii="Times New Roman" w:hAnsi="Times New Roman"/>
          <w:b/>
        </w:rPr>
        <w:t>.00 –</w:t>
      </w:r>
      <w:r w:rsidR="00F4754B" w:rsidRPr="00FE002E">
        <w:rPr>
          <w:rFonts w:ascii="Times New Roman" w:hAnsi="Times New Roman"/>
          <w:b/>
        </w:rPr>
        <w:t xml:space="preserve"> Alternative breakdown of leverage ratio exposure measure components</w:t>
      </w:r>
      <w:bookmarkEnd w:id="77"/>
      <w:bookmarkEnd w:id="79"/>
      <w:bookmarkEnd w:id="80"/>
      <w:r>
        <w:rPr>
          <w:rFonts w:ascii="Times New Roman" w:hAnsi="Times New Roman"/>
          <w:b/>
        </w:rPr>
        <w:t xml:space="preserve"> (LR4)</w:t>
      </w:r>
      <w:bookmarkEnd w:id="81"/>
    </w:p>
    <w:p w14:paraId="3BAD5ADC" w14:textId="77777777" w:rsidR="00675587" w:rsidRPr="00FE002E" w:rsidRDefault="00675587" w:rsidP="00675587">
      <w:pPr>
        <w:pStyle w:val="BodyText1"/>
        <w:ind w:left="720"/>
        <w:rPr>
          <w:rFonts w:ascii="Times New Roman" w:hAnsi="Times New Roman"/>
        </w:rPr>
      </w:pPr>
    </w:p>
    <w:p w14:paraId="04836E8F" w14:textId="77777777" w:rsidR="004E437E" w:rsidRDefault="004E437E" w:rsidP="005556DC">
      <w:pPr>
        <w:pStyle w:val="BodyText1"/>
        <w:numPr>
          <w:ilvl w:val="0"/>
          <w:numId w:val="31"/>
        </w:numPr>
        <w:rPr>
          <w:rFonts w:ascii="Times New Roman" w:hAnsi="Times New Roman"/>
        </w:rPr>
      </w:pPr>
      <w:r w:rsidRPr="004E437E">
        <w:rPr>
          <w:rFonts w:ascii="Times New Roman" w:hAnsi="Times New Roman"/>
        </w:rPr>
        <w:lastRenderedPageBreak/>
        <w:t xml:space="preserve">Institutions shall report </w:t>
      </w:r>
      <w:r>
        <w:rPr>
          <w:rFonts w:ascii="Times New Roman" w:hAnsi="Times New Roman"/>
        </w:rPr>
        <w:t xml:space="preserve">the leverage ratio exposure values in LR4 after the application of exemptions, </w:t>
      </w:r>
      <w:r w:rsidR="00D01084">
        <w:rPr>
          <w:rFonts w:ascii="Times New Roman" w:hAnsi="Times New Roman"/>
        </w:rPr>
        <w:t>as applicable</w:t>
      </w:r>
      <w:r>
        <w:rPr>
          <w:rFonts w:ascii="Times New Roman" w:hAnsi="Times New Roman"/>
        </w:rPr>
        <w:t xml:space="preserve">, </w:t>
      </w:r>
      <w:r w:rsidRPr="004E437E">
        <w:rPr>
          <w:rFonts w:ascii="Times New Roman" w:hAnsi="Times New Roman"/>
        </w:rPr>
        <w:t>referred to in</w:t>
      </w:r>
      <w:r>
        <w:rPr>
          <w:rFonts w:ascii="Times New Roman" w:hAnsi="Times New Roman"/>
        </w:rPr>
        <w:t xml:space="preserve"> the following LRCalc cells:</w:t>
      </w:r>
      <w:r w:rsidRPr="004E437E">
        <w:rPr>
          <w:rFonts w:ascii="Times New Roman" w:hAnsi="Times New Roman"/>
        </w:rPr>
        <w:t xml:space="preserve"> {050;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{080;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{100;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{120;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xml:space="preserve">}, {220; </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w:t>
      </w:r>
      <w:r>
        <w:rPr>
          <w:rFonts w:ascii="Times New Roman" w:hAnsi="Times New Roman"/>
        </w:rPr>
        <w:t>,</w:t>
      </w:r>
      <w:r w:rsidRPr="004E437E">
        <w:rPr>
          <w:rFonts w:ascii="Times New Roman" w:hAnsi="Times New Roman"/>
        </w:rPr>
        <w:t xml:space="preserve"> {2</w:t>
      </w:r>
      <w:r>
        <w:rPr>
          <w:rFonts w:ascii="Times New Roman" w:hAnsi="Times New Roman"/>
        </w:rPr>
        <w:t>50;</w:t>
      </w:r>
      <w:r w:rsidR="00513244">
        <w:rPr>
          <w:rFonts w:ascii="Times New Roman" w:hAnsi="Times New Roman"/>
        </w:rPr>
        <w:t>0</w:t>
      </w:r>
      <w:r>
        <w:rPr>
          <w:rFonts w:ascii="Times New Roman" w:hAnsi="Times New Roman"/>
        </w:rPr>
        <w:t>1</w:t>
      </w:r>
      <w:r w:rsidR="00513244">
        <w:rPr>
          <w:rFonts w:ascii="Times New Roman" w:hAnsi="Times New Roman"/>
        </w:rPr>
        <w:t>0</w:t>
      </w:r>
      <w:r>
        <w:rPr>
          <w:rFonts w:ascii="Times New Roman" w:hAnsi="Times New Roman"/>
        </w:rPr>
        <w:t>} and {260;</w:t>
      </w:r>
      <w:r w:rsidR="00513244">
        <w:rPr>
          <w:rFonts w:ascii="Times New Roman" w:hAnsi="Times New Roman"/>
        </w:rPr>
        <w:t>0</w:t>
      </w:r>
      <w:r>
        <w:rPr>
          <w:rFonts w:ascii="Times New Roman" w:hAnsi="Times New Roman"/>
        </w:rPr>
        <w:t>1</w:t>
      </w:r>
      <w:r w:rsidR="00513244">
        <w:rPr>
          <w:rFonts w:ascii="Times New Roman" w:hAnsi="Times New Roman"/>
        </w:rPr>
        <w:t>0</w:t>
      </w:r>
      <w:r>
        <w:rPr>
          <w:rFonts w:ascii="Times New Roman" w:hAnsi="Times New Roman"/>
        </w:rPr>
        <w:t>}</w:t>
      </w:r>
      <w:r w:rsidRPr="004E437E">
        <w:rPr>
          <w:rFonts w:ascii="Times New Roman" w:hAnsi="Times New Roman"/>
        </w:rPr>
        <w:t>.</w:t>
      </w:r>
    </w:p>
    <w:p w14:paraId="4135261C" w14:textId="77777777" w:rsidR="004E437E" w:rsidRPr="004E437E" w:rsidRDefault="004E437E" w:rsidP="00FD2C06">
      <w:pPr>
        <w:pStyle w:val="BodyText1"/>
        <w:ind w:left="720"/>
        <w:rPr>
          <w:rFonts w:ascii="Times New Roman" w:hAnsi="Times New Roman"/>
        </w:rPr>
      </w:pPr>
    </w:p>
    <w:p w14:paraId="2F03E8EC"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equation referred to in the following paragraph</w:t>
      </w:r>
      <w:r w:rsidRPr="00FE002E">
        <w:rPr>
          <w:rFonts w:ascii="Times New Roman" w:hAnsi="Times New Roman"/>
        </w:rPr>
        <w:t xml:space="preserve">: </w:t>
      </w:r>
    </w:p>
    <w:p w14:paraId="440B7D07" w14:textId="77777777" w:rsidR="00FC2664" w:rsidRPr="00FE002E" w:rsidRDefault="00FC2664" w:rsidP="007E2A41">
      <w:pPr>
        <w:pStyle w:val="BodyText1"/>
        <w:spacing w:line="240" w:lineRule="auto"/>
        <w:rPr>
          <w:rFonts w:ascii="Times New Roman" w:hAnsi="Times New Roman"/>
        </w:rPr>
      </w:pPr>
    </w:p>
    <w:p w14:paraId="07C8407A" w14:textId="77777777" w:rsidR="00F4754B" w:rsidRPr="00FE002E" w:rsidRDefault="007129B2" w:rsidP="00794935">
      <w:pPr>
        <w:pStyle w:val="BodyText1"/>
        <w:numPr>
          <w:ilvl w:val="0"/>
          <w:numId w:val="31"/>
        </w:numPr>
        <w:spacing w:line="240" w:lineRule="auto"/>
        <w:rPr>
          <w:rFonts w:ascii="Times New Roman" w:hAnsi="Times New Roman"/>
        </w:rPr>
      </w:pPr>
      <w:r>
        <w:rPr>
          <w:rFonts w:ascii="Times New Roman" w:hAnsi="Times New Roman"/>
        </w:rPr>
        <w:t xml:space="preserve">The equation that institutions shall uphold according to paragraph 29 is: </w:t>
      </w:r>
      <w:r w:rsidR="006C69BD" w:rsidRPr="00FE002E">
        <w:rPr>
          <w:rFonts w:ascii="Times New Roman" w:hAnsi="Times New Roman"/>
        </w:rPr>
        <w:t>[{LRCalc;010;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 </w:t>
      </w:r>
      <w:r w:rsidR="006C69BD" w:rsidRPr="00FE002E">
        <w:rPr>
          <w:rFonts w:ascii="Times New Roman" w:hAnsi="Times New Roman"/>
        </w:rPr>
        <w:t>{LRCalc;080;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LRCalc;100;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F36D5B">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422C76">
        <w:rPr>
          <w:rFonts w:ascii="Times New Roman" w:hAnsi="Times New Roman"/>
        </w:rPr>
        <w:t xml:space="preserve">} + </w:t>
      </w:r>
      <w:r w:rsidR="00F36D5B">
        <w:rPr>
          <w:rFonts w:ascii="Times New Roman" w:hAnsi="Times New Roman"/>
        </w:rPr>
        <w:t>{</w:t>
      </w:r>
      <w:r w:rsidR="000C6AAC">
        <w:rPr>
          <w:rFonts w:ascii="Times New Roman" w:hAnsi="Times New Roman"/>
        </w:rPr>
        <w:t>LRCalc;1</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5A23B9" w:rsidRPr="00FE002E">
        <w:rPr>
          <w:rFonts w:ascii="Times New Roman" w:hAnsi="Times New Roman"/>
        </w:rPr>
        <w:t>{LRCalc;</w:t>
      </w:r>
      <w:r w:rsidR="005A23B9">
        <w:rPr>
          <w:rFonts w:ascii="Times New Roman" w:hAnsi="Times New Roman"/>
        </w:rPr>
        <w:t>26</w:t>
      </w:r>
      <w:r w:rsidR="005A23B9" w:rsidRPr="00FE002E">
        <w:rPr>
          <w:rFonts w:ascii="Times New Roman" w:hAnsi="Times New Roman"/>
        </w:rPr>
        <w:t>0;</w:t>
      </w:r>
      <w:r w:rsidR="00FA1A9C">
        <w:rPr>
          <w:rFonts w:ascii="Times New Roman" w:hAnsi="Times New Roman"/>
        </w:rPr>
        <w:t>0</w:t>
      </w:r>
      <w:r w:rsidR="005A23B9">
        <w:rPr>
          <w:rFonts w:ascii="Times New Roman" w:hAnsi="Times New Roman"/>
        </w:rPr>
        <w:t>1</w:t>
      </w:r>
      <w:r w:rsidR="00FA1A9C">
        <w:rPr>
          <w:rFonts w:ascii="Times New Roman" w:hAnsi="Times New Roman"/>
        </w:rPr>
        <w:t>0</w:t>
      </w:r>
      <w:r w:rsidR="005A23B9">
        <w:rPr>
          <w:rFonts w:ascii="Times New Roman" w:hAnsi="Times New Roman"/>
        </w:rPr>
        <w:t>}</w:t>
      </w:r>
      <w:r w:rsidR="006C69BD" w:rsidRPr="00FE002E">
        <w:rPr>
          <w:rFonts w:ascii="Times New Roman" w:hAnsi="Times New Roman"/>
        </w:rPr>
        <w:t>]</w:t>
      </w:r>
      <w:r w:rsidR="00A867EB">
        <w:rPr>
          <w:rFonts w:ascii="Times New Roman" w:hAnsi="Times New Roman"/>
        </w:rPr>
        <w:t xml:space="preserve"> </w:t>
      </w:r>
      <w:r w:rsidR="006C69BD" w:rsidRPr="00FE002E">
        <w:rPr>
          <w:rFonts w:ascii="Times New Roman" w:hAnsi="Times New Roman"/>
        </w:rPr>
        <w:t>=</w:t>
      </w:r>
      <w:r w:rsidR="006C69BD" w:rsidRPr="00FE002E" w:rsidDel="00EA38F7">
        <w:rPr>
          <w:rFonts w:ascii="Times New Roman" w:hAnsi="Times New Roman"/>
        </w:rPr>
        <w:t xml:space="preserve"> </w:t>
      </w:r>
      <w:r w:rsidR="00F4754B" w:rsidRPr="00FE002E">
        <w:rPr>
          <w:rFonts w:ascii="Times New Roman" w:hAnsi="Times New Roman"/>
        </w:rPr>
        <w:t>[{LR4;010;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{LR4;040;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{LR4;050;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{LR4;060;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sidRPr="00FE002E">
        <w:rPr>
          <w:rFonts w:ascii="Times New Roman" w:hAnsi="Times New Roman"/>
        </w:rPr>
        <w:t>0</w:t>
      </w:r>
      <w:r w:rsidR="00F70A83">
        <w:rPr>
          <w:rFonts w:ascii="Times New Roman" w:hAnsi="Times New Roman"/>
        </w:rPr>
        <w:t>65</w:t>
      </w:r>
      <w:r w:rsidR="00F4754B" w:rsidRPr="00FE002E">
        <w:rPr>
          <w:rFonts w:ascii="Times New Roman" w:hAnsi="Times New Roman"/>
        </w:rPr>
        <w:t>;</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794935">
        <w:rPr>
          <w:rFonts w:ascii="Times New Roman" w:hAnsi="Times New Roman"/>
        </w:rPr>
        <w:t>{LR4;0</w:t>
      </w:r>
      <w:r w:rsidR="00F70A83">
        <w:rPr>
          <w:rFonts w:ascii="Times New Roman" w:hAnsi="Times New Roman"/>
        </w:rPr>
        <w:t>7</w:t>
      </w:r>
      <w:r w:rsidR="00794935" w:rsidRPr="00794935">
        <w:rPr>
          <w:rFonts w:ascii="Times New Roman" w:hAnsi="Times New Roman"/>
        </w:rPr>
        <w:t>0;</w:t>
      </w:r>
      <w:r w:rsidR="00FA1A9C">
        <w:rPr>
          <w:rFonts w:ascii="Times New Roman" w:hAnsi="Times New Roman"/>
        </w:rPr>
        <w:t>0</w:t>
      </w:r>
      <w:r w:rsidR="00794935" w:rsidRPr="00794935">
        <w:rPr>
          <w:rFonts w:ascii="Times New Roman" w:hAnsi="Times New Roman"/>
        </w:rPr>
        <w:t>1</w:t>
      </w:r>
      <w:r w:rsidR="00FA1A9C">
        <w:rPr>
          <w:rFonts w:ascii="Times New Roman" w:hAnsi="Times New Roman"/>
        </w:rPr>
        <w:t>0</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7D4B43">
        <w:rPr>
          <w:rFonts w:ascii="Times New Roman" w:hAnsi="Times New Roman"/>
        </w:rPr>
        <w:t>.</w:t>
      </w:r>
    </w:p>
    <w:p w14:paraId="285E2E03" w14:textId="77777777"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14:paraId="39062147" w14:textId="77777777" w:rsidTr="0053335C">
        <w:trPr>
          <w:trHeight w:val="297"/>
        </w:trPr>
        <w:tc>
          <w:tcPr>
            <w:tcW w:w="1111" w:type="dxa"/>
            <w:shd w:val="clear" w:color="auto" w:fill="BFBFBF" w:themeFill="background1" w:themeFillShade="BF"/>
          </w:tcPr>
          <w:p w14:paraId="4017EA94" w14:textId="77777777"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8133" w:type="dxa"/>
            <w:shd w:val="clear" w:color="auto" w:fill="BFBFBF" w:themeFill="background1" w:themeFillShade="BF"/>
          </w:tcPr>
          <w:p w14:paraId="708F0029" w14:textId="77777777"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14:paraId="686BAFCF" w14:textId="77777777" w:rsidTr="0053335C">
        <w:trPr>
          <w:trHeight w:val="445"/>
        </w:trPr>
        <w:tc>
          <w:tcPr>
            <w:tcW w:w="1111" w:type="dxa"/>
            <w:shd w:val="clear" w:color="auto" w:fill="FFFFFF"/>
          </w:tcPr>
          <w:p w14:paraId="3EC346A5" w14:textId="77777777" w:rsidR="00F4754B" w:rsidRPr="00FE002E" w:rsidRDefault="00F4754B" w:rsidP="00F4754B">
            <w:pPr>
              <w:pStyle w:val="BodyText1"/>
              <w:rPr>
                <w:del w:id="84" w:author="EBA staff" w:date="2017-04-18T09:58:00Z"/>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3B37685A" w14:textId="77777777" w:rsidR="00F4754B" w:rsidRPr="00FE002E" w:rsidRDefault="00F4754B" w:rsidP="006423CC">
            <w:pPr>
              <w:pStyle w:val="BodyText1"/>
              <w:rPr>
                <w:rFonts w:ascii="Times New Roman" w:hAnsi="Times New Roman"/>
              </w:rPr>
            </w:pPr>
          </w:p>
        </w:tc>
        <w:tc>
          <w:tcPr>
            <w:tcW w:w="8133" w:type="dxa"/>
            <w:shd w:val="clear" w:color="auto" w:fill="FFFFFF"/>
          </w:tcPr>
          <w:p w14:paraId="57AB0A14"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 Leverage Ratio Exposure Value</w:t>
            </w:r>
          </w:p>
          <w:p w14:paraId="57AE82BF" w14:textId="77777777" w:rsidR="002509B1" w:rsidRPr="00FE002E" w:rsidRDefault="002509B1" w:rsidP="007E2A41">
            <w:pPr>
              <w:pStyle w:val="BodyText1"/>
              <w:spacing w:line="240" w:lineRule="auto"/>
              <w:rPr>
                <w:rFonts w:ascii="Times New Roman" w:hAnsi="Times New Roman"/>
                <w:b/>
              </w:rPr>
            </w:pPr>
          </w:p>
          <w:p w14:paraId="5CDABF4A" w14:textId="6479F84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3E1D33">
              <w:rPr>
                <w:rFonts w:ascii="Times New Roman" w:hAnsi="Times New Roman"/>
                <w:bCs/>
              </w:rPr>
              <w:t>160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3E1D33">
              <w:rPr>
                <w:rFonts w:ascii="Times New Roman" w:hAnsi="Times New Roman"/>
                <w:bCs/>
              </w:rPr>
              <w:t>170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del w:id="85" w:author="EBA staff" w:date="2017-04-18T09:58:00Z">
              <w:r w:rsidR="00124715" w:rsidRPr="00FE002E">
                <w:rPr>
                  <w:rFonts w:ascii="Times New Roman" w:hAnsi="Times New Roman"/>
                  <w:bCs/>
                </w:rPr>
                <w:delText>}</w:delText>
              </w:r>
              <w:r w:rsidR="007D4B43">
                <w:rPr>
                  <w:rFonts w:ascii="Times New Roman" w:hAnsi="Times New Roman"/>
                  <w:bCs/>
                </w:rPr>
                <w:delText>.</w:delText>
              </w:r>
            </w:del>
            <w:ins w:id="86" w:author="EBA staff" w:date="2017-04-18T09:58:00Z">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7D4B43">
                <w:rPr>
                  <w:rFonts w:ascii="Times New Roman" w:hAnsi="Times New Roman"/>
                  <w:bCs/>
                </w:rPr>
                <w:t>.</w:t>
              </w:r>
            </w:ins>
          </w:p>
          <w:p w14:paraId="4EE954EC" w14:textId="77777777" w:rsidR="002509B1" w:rsidRPr="00FE002E" w:rsidRDefault="002509B1" w:rsidP="007E2A41">
            <w:pPr>
              <w:pStyle w:val="BodyText1"/>
              <w:spacing w:line="240" w:lineRule="auto"/>
              <w:rPr>
                <w:rFonts w:ascii="Times New Roman" w:hAnsi="Times New Roman"/>
                <w:bCs/>
              </w:rPr>
            </w:pPr>
          </w:p>
        </w:tc>
      </w:tr>
      <w:tr w:rsidR="00F4754B" w:rsidRPr="00FE002E" w14:paraId="0265085C" w14:textId="77777777" w:rsidTr="0053335C">
        <w:trPr>
          <w:trHeight w:val="1179"/>
        </w:trPr>
        <w:tc>
          <w:tcPr>
            <w:tcW w:w="1111" w:type="dxa"/>
            <w:shd w:val="clear" w:color="auto" w:fill="FFFFFF"/>
          </w:tcPr>
          <w:p w14:paraId="363617C1" w14:textId="77777777" w:rsidR="00F4754B" w:rsidRPr="00FE002E" w:rsidRDefault="00F4754B" w:rsidP="00F4754B">
            <w:pPr>
              <w:pStyle w:val="BodyText1"/>
              <w:rPr>
                <w:del w:id="87" w:author="EBA staff" w:date="2017-04-18T09:58:00Z"/>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06447C62" w14:textId="77777777" w:rsidR="00F4754B" w:rsidRPr="00FE002E" w:rsidRDefault="00F4754B" w:rsidP="006423CC">
            <w:pPr>
              <w:pStyle w:val="BodyText1"/>
              <w:rPr>
                <w:rFonts w:ascii="Times New Roman" w:hAnsi="Times New Roman"/>
              </w:rPr>
            </w:pPr>
          </w:p>
        </w:tc>
        <w:tc>
          <w:tcPr>
            <w:tcW w:w="8133" w:type="dxa"/>
            <w:shd w:val="clear" w:color="auto" w:fill="FFFFFF"/>
          </w:tcPr>
          <w:p w14:paraId="0C646976"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w:t>
            </w:r>
            <w:r w:rsidR="00D50BF9">
              <w:rPr>
                <w:rFonts w:ascii="Times New Roman" w:hAnsi="Times New Roman"/>
                <w:b/>
              </w:rPr>
              <w:t>– RWA</w:t>
            </w:r>
          </w:p>
          <w:p w14:paraId="032E8DA4" w14:textId="77777777" w:rsidR="002509B1" w:rsidRPr="00FE002E" w:rsidRDefault="002509B1" w:rsidP="007E2A41">
            <w:pPr>
              <w:pStyle w:val="BodyText1"/>
              <w:spacing w:line="240" w:lineRule="auto"/>
              <w:rPr>
                <w:rFonts w:ascii="Times New Roman" w:hAnsi="Times New Roman"/>
                <w:b/>
              </w:rPr>
            </w:pPr>
          </w:p>
          <w:p w14:paraId="2BFC81C7"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Part Three</w:t>
            </w:r>
            <w:r w:rsidRPr="00FE002E">
              <w:rPr>
                <w:rFonts w:ascii="Times New Roman" w:hAnsi="Times New Roman"/>
                <w:bCs/>
              </w:rPr>
              <w:t xml:space="preserve"> of the CRR.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Part Three</w:t>
            </w:r>
            <w:r w:rsidRPr="00FE002E">
              <w:rPr>
                <w:rFonts w:ascii="Times New Roman" w:hAnsi="Times New Roman"/>
                <w:bCs/>
              </w:rPr>
              <w:t xml:space="preserve"> of the CRR.</w:t>
            </w:r>
          </w:p>
          <w:p w14:paraId="110B87C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9806040" w14:textId="77777777" w:rsidTr="0053335C">
        <w:trPr>
          <w:trHeight w:val="741"/>
        </w:trPr>
        <w:tc>
          <w:tcPr>
            <w:tcW w:w="1111" w:type="dxa"/>
            <w:shd w:val="clear" w:color="auto" w:fill="FFFFFF"/>
          </w:tcPr>
          <w:p w14:paraId="543A12CA" w14:textId="77777777" w:rsidR="00F4754B" w:rsidRPr="00FE002E" w:rsidRDefault="00F4754B" w:rsidP="00F4754B">
            <w:pPr>
              <w:pStyle w:val="BodyText1"/>
              <w:rPr>
                <w:del w:id="88" w:author="EBA staff" w:date="2017-04-18T09:58:00Z"/>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78FE58D5" w14:textId="77777777" w:rsidR="00F4754B" w:rsidRPr="00FE002E" w:rsidRDefault="00F4754B" w:rsidP="006423CC">
            <w:pPr>
              <w:pStyle w:val="BodyText1"/>
              <w:rPr>
                <w:rFonts w:ascii="Times New Roman" w:hAnsi="Times New Roman"/>
              </w:rPr>
            </w:pPr>
          </w:p>
        </w:tc>
        <w:tc>
          <w:tcPr>
            <w:tcW w:w="8133" w:type="dxa"/>
            <w:shd w:val="clear" w:color="auto" w:fill="FFFFFF"/>
          </w:tcPr>
          <w:p w14:paraId="50A2D20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B02080">
              <w:rPr>
                <w:rFonts w:ascii="Times New Roman" w:hAnsi="Times New Roman"/>
                <w:b/>
                <w:bCs/>
              </w:rPr>
              <w:t xml:space="preserve"> </w:t>
            </w:r>
            <w:r w:rsidR="00D50BF9">
              <w:rPr>
                <w:rFonts w:ascii="Times New Roman" w:hAnsi="Times New Roman"/>
                <w:b/>
              </w:rPr>
              <w:t>– Leverage Ratio Exposure Value</w:t>
            </w:r>
          </w:p>
          <w:p w14:paraId="11611212" w14:textId="77777777" w:rsidR="002509B1" w:rsidRPr="00FE002E" w:rsidRDefault="002509B1" w:rsidP="007E2A41">
            <w:pPr>
              <w:pStyle w:val="BodyText1"/>
              <w:spacing w:line="240" w:lineRule="auto"/>
              <w:rPr>
                <w:rFonts w:ascii="Times New Roman" w:hAnsi="Times New Roman"/>
                <w:b/>
                <w:bCs/>
              </w:rPr>
            </w:pPr>
          </w:p>
          <w:p w14:paraId="53FEEBBE"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75A6C27E" w14:textId="77777777" w:rsidR="002509B1" w:rsidRPr="00FE002E" w:rsidRDefault="002509B1" w:rsidP="007E2A41">
            <w:pPr>
              <w:pStyle w:val="BodyText1"/>
              <w:spacing w:line="240" w:lineRule="auto"/>
              <w:rPr>
                <w:rFonts w:ascii="Times New Roman" w:hAnsi="Times New Roman"/>
                <w:bCs/>
              </w:rPr>
            </w:pPr>
          </w:p>
        </w:tc>
      </w:tr>
      <w:tr w:rsidR="00F4754B" w:rsidRPr="00FE002E" w14:paraId="5C97EC8A" w14:textId="77777777" w:rsidTr="0053335C">
        <w:trPr>
          <w:trHeight w:val="1038"/>
        </w:trPr>
        <w:tc>
          <w:tcPr>
            <w:tcW w:w="1111" w:type="dxa"/>
            <w:shd w:val="clear" w:color="auto" w:fill="FFFFFF"/>
          </w:tcPr>
          <w:p w14:paraId="52EFBAC1" w14:textId="77777777" w:rsidR="00F4754B" w:rsidRPr="00FE002E" w:rsidRDefault="00F4754B" w:rsidP="00F4754B">
            <w:pPr>
              <w:pStyle w:val="BodyText1"/>
              <w:rPr>
                <w:del w:id="89" w:author="EBA staff" w:date="2017-04-18T09:58:00Z"/>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6CF9301E" w14:textId="77777777" w:rsidR="00F4754B" w:rsidRPr="00FE002E" w:rsidRDefault="00F4754B" w:rsidP="006423CC">
            <w:pPr>
              <w:pStyle w:val="BodyText1"/>
              <w:rPr>
                <w:rFonts w:ascii="Times New Roman" w:hAnsi="Times New Roman"/>
              </w:rPr>
            </w:pPr>
          </w:p>
        </w:tc>
        <w:tc>
          <w:tcPr>
            <w:tcW w:w="8133" w:type="dxa"/>
            <w:shd w:val="clear" w:color="auto" w:fill="FFFFFF"/>
          </w:tcPr>
          <w:p w14:paraId="2EB7E9E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D50BF9">
              <w:rPr>
                <w:rFonts w:ascii="Times New Roman" w:hAnsi="Times New Roman"/>
                <w:b/>
                <w:bCs/>
              </w:rPr>
              <w:t xml:space="preserve"> – RWA </w:t>
            </w:r>
          </w:p>
          <w:p w14:paraId="6096330A" w14:textId="77777777" w:rsidR="002509B1" w:rsidRPr="00FE002E" w:rsidRDefault="002509B1" w:rsidP="007E2A41">
            <w:pPr>
              <w:pStyle w:val="BodyText1"/>
              <w:spacing w:line="240" w:lineRule="auto"/>
              <w:rPr>
                <w:rFonts w:ascii="Times New Roman" w:hAnsi="Times New Roman"/>
                <w:b/>
                <w:bCs/>
              </w:rPr>
            </w:pPr>
          </w:p>
          <w:p w14:paraId="7D30EFD4"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596D991E"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6161B3B9" w14:textId="77777777" w:rsidTr="0053335C">
        <w:trPr>
          <w:trHeight w:val="1030"/>
        </w:trPr>
        <w:tc>
          <w:tcPr>
            <w:tcW w:w="1111" w:type="dxa"/>
            <w:shd w:val="clear" w:color="auto" w:fill="FFFFFF"/>
          </w:tcPr>
          <w:p w14:paraId="4B5A3F67" w14:textId="77777777"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603F210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14:paraId="70E2850B" w14:textId="77777777" w:rsidR="002509B1" w:rsidRPr="00FE002E" w:rsidRDefault="002509B1" w:rsidP="007E2A41">
            <w:pPr>
              <w:pStyle w:val="BodyText1"/>
              <w:spacing w:line="240" w:lineRule="auto"/>
              <w:rPr>
                <w:rFonts w:ascii="Times New Roman" w:hAnsi="Times New Roman"/>
                <w:b/>
                <w:bCs/>
              </w:rPr>
            </w:pPr>
          </w:p>
          <w:p w14:paraId="3D16FB18" w14:textId="77777777"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14:paraId="35ABAA8D" w14:textId="77777777" w:rsidR="001F28E7" w:rsidRDefault="001F28E7" w:rsidP="007E2A41">
            <w:pPr>
              <w:pStyle w:val="BodyText1"/>
              <w:spacing w:line="240" w:lineRule="auto"/>
              <w:rPr>
                <w:rFonts w:ascii="Times New Roman" w:hAnsi="Times New Roman"/>
              </w:rPr>
            </w:pPr>
          </w:p>
          <w:p w14:paraId="15BAAD1B"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lastRenderedPageBreak/>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358F9C08"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B77F818" w14:textId="77777777" w:rsidTr="0053335C">
        <w:trPr>
          <w:trHeight w:val="601"/>
        </w:trPr>
        <w:tc>
          <w:tcPr>
            <w:tcW w:w="1111" w:type="dxa"/>
            <w:shd w:val="clear" w:color="auto" w:fill="FFFFFF"/>
          </w:tcPr>
          <w:p w14:paraId="7C38B1B8" w14:textId="77777777"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2606E72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p>
          <w:p w14:paraId="71DF11BE" w14:textId="77777777" w:rsidR="002509B1" w:rsidRPr="00FE002E" w:rsidRDefault="002509B1" w:rsidP="007E2A41">
            <w:pPr>
              <w:pStyle w:val="BodyText1"/>
              <w:spacing w:line="240" w:lineRule="auto"/>
              <w:rPr>
                <w:rFonts w:ascii="Times New Roman" w:hAnsi="Times New Roman"/>
                <w:b/>
                <w:bCs/>
              </w:rPr>
            </w:pPr>
          </w:p>
          <w:p w14:paraId="15B89DE9" w14:textId="77777777"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14:paraId="668EBF18" w14:textId="77777777" w:rsidR="001F28E7" w:rsidRDefault="001F28E7" w:rsidP="007E2A41">
            <w:pPr>
              <w:pStyle w:val="BodyText1"/>
              <w:spacing w:line="240" w:lineRule="auto"/>
              <w:rPr>
                <w:rFonts w:ascii="Times New Roman" w:hAnsi="Times New Roman"/>
              </w:rPr>
            </w:pPr>
          </w:p>
          <w:p w14:paraId="0D45F88D"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505D043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3454EEF2" w14:textId="77777777" w:rsidTr="0053335C">
        <w:trPr>
          <w:trHeight w:val="71"/>
        </w:trPr>
        <w:tc>
          <w:tcPr>
            <w:tcW w:w="1111" w:type="dxa"/>
            <w:shd w:val="clear" w:color="auto" w:fill="FFFFFF"/>
          </w:tcPr>
          <w:p w14:paraId="51DC631E" w14:textId="77777777" w:rsidR="00F4754B" w:rsidRPr="00FE002E" w:rsidRDefault="00F4754B" w:rsidP="00F4754B">
            <w:pPr>
              <w:pStyle w:val="BodyText1"/>
              <w:rPr>
                <w:del w:id="90" w:author="EBA staff" w:date="2017-04-18T09:58:00Z"/>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64756E15" w14:textId="77777777" w:rsidR="00F4754B" w:rsidRPr="00FE002E" w:rsidRDefault="00F4754B" w:rsidP="006423CC">
            <w:pPr>
              <w:pStyle w:val="BodyText1"/>
              <w:rPr>
                <w:rFonts w:ascii="Times New Roman" w:hAnsi="Times New Roman"/>
              </w:rPr>
            </w:pPr>
          </w:p>
        </w:tc>
        <w:tc>
          <w:tcPr>
            <w:tcW w:w="8133" w:type="dxa"/>
            <w:shd w:val="clear" w:color="auto" w:fill="FFFFFF"/>
          </w:tcPr>
          <w:p w14:paraId="080D12C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7895BBB2" w14:textId="77777777" w:rsidR="002509B1" w:rsidRPr="00FE002E" w:rsidRDefault="002509B1" w:rsidP="007E2A41">
            <w:pPr>
              <w:pStyle w:val="BodyText1"/>
              <w:spacing w:line="240" w:lineRule="auto"/>
              <w:rPr>
                <w:rFonts w:ascii="Times New Roman" w:hAnsi="Times New Roman"/>
                <w:b/>
                <w:bCs/>
              </w:rPr>
            </w:pPr>
          </w:p>
          <w:p w14:paraId="234E9B5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14:paraId="19AA463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DA1D275" w14:textId="77777777" w:rsidTr="0053335C">
        <w:trPr>
          <w:trHeight w:val="71"/>
        </w:trPr>
        <w:tc>
          <w:tcPr>
            <w:tcW w:w="1111" w:type="dxa"/>
            <w:shd w:val="clear" w:color="auto" w:fill="FFFFFF"/>
          </w:tcPr>
          <w:p w14:paraId="0ED34A0C" w14:textId="77777777" w:rsidR="00F4754B" w:rsidRPr="00FE002E" w:rsidRDefault="00F4754B" w:rsidP="00F4754B">
            <w:pPr>
              <w:pStyle w:val="BodyText1"/>
              <w:rPr>
                <w:del w:id="91" w:author="EBA staff" w:date="2017-04-18T09:58:00Z"/>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5ACC6129" w14:textId="77777777" w:rsidR="00F4754B" w:rsidRPr="00FE002E" w:rsidRDefault="00F4754B" w:rsidP="00F4754B">
            <w:pPr>
              <w:pStyle w:val="BodyText1"/>
              <w:rPr>
                <w:del w:id="92" w:author="EBA staff" w:date="2017-04-18T09:58:00Z"/>
                <w:rFonts w:ascii="Times New Roman" w:hAnsi="Times New Roman"/>
              </w:rPr>
            </w:pPr>
          </w:p>
          <w:p w14:paraId="6DB84193" w14:textId="77777777" w:rsidR="00F4754B" w:rsidRPr="00FE002E" w:rsidRDefault="00F4754B" w:rsidP="00F4754B">
            <w:pPr>
              <w:pStyle w:val="BodyText1"/>
              <w:rPr>
                <w:del w:id="93" w:author="EBA staff" w:date="2017-04-18T09:58:00Z"/>
                <w:rFonts w:ascii="Times New Roman" w:hAnsi="Times New Roman"/>
              </w:rPr>
            </w:pPr>
          </w:p>
          <w:p w14:paraId="395F8584" w14:textId="77777777" w:rsidR="00F4754B" w:rsidRPr="00FE002E" w:rsidRDefault="00F4754B" w:rsidP="00F4754B">
            <w:pPr>
              <w:pStyle w:val="BodyText1"/>
              <w:rPr>
                <w:rFonts w:ascii="Times New Roman" w:hAnsi="Times New Roman"/>
              </w:rPr>
            </w:pPr>
          </w:p>
        </w:tc>
        <w:tc>
          <w:tcPr>
            <w:tcW w:w="8133" w:type="dxa"/>
            <w:shd w:val="clear" w:color="auto" w:fill="FFFFFF"/>
          </w:tcPr>
          <w:p w14:paraId="2091FD5C"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RWA</w:t>
            </w:r>
          </w:p>
          <w:p w14:paraId="1BB1752F" w14:textId="77777777" w:rsidR="002509B1" w:rsidRPr="00FE002E" w:rsidRDefault="002509B1" w:rsidP="007E2A41">
            <w:pPr>
              <w:pStyle w:val="BodyText1"/>
              <w:spacing w:line="240" w:lineRule="auto"/>
              <w:rPr>
                <w:rFonts w:ascii="Times New Roman" w:hAnsi="Times New Roman"/>
                <w:b/>
                <w:bCs/>
              </w:rPr>
            </w:pPr>
          </w:p>
          <w:p w14:paraId="01E95FD9" w14:textId="77777777"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14:paraId="710EBE27" w14:textId="77777777" w:rsidR="00F4754B" w:rsidRPr="00FE002E" w:rsidRDefault="00F4754B" w:rsidP="007E2A41">
            <w:pPr>
              <w:pStyle w:val="BodyText1"/>
              <w:spacing w:line="240" w:lineRule="auto"/>
              <w:rPr>
                <w:rFonts w:ascii="Times New Roman" w:hAnsi="Times New Roman"/>
                <w:bCs/>
              </w:rPr>
            </w:pPr>
          </w:p>
        </w:tc>
      </w:tr>
      <w:tr w:rsidR="00F4754B" w:rsidRPr="00FE002E" w14:paraId="29029056" w14:textId="77777777" w:rsidTr="0053335C">
        <w:trPr>
          <w:trHeight w:val="71"/>
        </w:trPr>
        <w:tc>
          <w:tcPr>
            <w:tcW w:w="1111" w:type="dxa"/>
            <w:shd w:val="clear" w:color="auto" w:fill="FFFFFF"/>
          </w:tcPr>
          <w:p w14:paraId="2413BFAD" w14:textId="77777777"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24AD1C4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20228DC3" w14:textId="77777777" w:rsidR="002509B1" w:rsidRPr="00FE002E" w:rsidRDefault="002509B1" w:rsidP="007E2A41">
            <w:pPr>
              <w:pStyle w:val="BodyText1"/>
              <w:spacing w:line="240" w:lineRule="auto"/>
              <w:rPr>
                <w:rFonts w:ascii="Times New Roman" w:hAnsi="Times New Roman"/>
                <w:b/>
                <w:bCs/>
              </w:rPr>
            </w:pPr>
          </w:p>
          <w:p w14:paraId="68A52DA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14:paraId="23D477BF" w14:textId="77777777" w:rsidR="002509B1" w:rsidRPr="00FE002E" w:rsidRDefault="002509B1" w:rsidP="007E2A41">
            <w:pPr>
              <w:pStyle w:val="BodyText1"/>
              <w:spacing w:line="240" w:lineRule="auto"/>
              <w:rPr>
                <w:rFonts w:ascii="Times New Roman" w:hAnsi="Times New Roman"/>
                <w:b/>
                <w:bCs/>
              </w:rPr>
            </w:pPr>
          </w:p>
        </w:tc>
      </w:tr>
      <w:tr w:rsidR="00F4754B" w:rsidRPr="00FE002E" w14:paraId="6DD437EC" w14:textId="77777777" w:rsidTr="0053335C">
        <w:trPr>
          <w:trHeight w:val="71"/>
        </w:trPr>
        <w:tc>
          <w:tcPr>
            <w:tcW w:w="1111" w:type="dxa"/>
            <w:shd w:val="clear" w:color="auto" w:fill="FFFFFF"/>
          </w:tcPr>
          <w:p w14:paraId="626804B0" w14:textId="77777777"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4B88BEC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RWA</w:t>
            </w:r>
          </w:p>
          <w:p w14:paraId="580BFF9B" w14:textId="77777777" w:rsidR="002509B1" w:rsidRPr="00FE002E" w:rsidRDefault="002509B1" w:rsidP="007E2A41">
            <w:pPr>
              <w:pStyle w:val="BodyText1"/>
              <w:spacing w:line="240" w:lineRule="auto"/>
              <w:rPr>
                <w:rFonts w:ascii="Times New Roman" w:hAnsi="Times New Roman"/>
                <w:b/>
                <w:bCs/>
              </w:rPr>
            </w:pPr>
          </w:p>
          <w:p w14:paraId="5F59CE4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14:paraId="134C3685" w14:textId="77777777" w:rsidR="002509B1" w:rsidRPr="00FE002E" w:rsidRDefault="002509B1" w:rsidP="007E2A41">
            <w:pPr>
              <w:pStyle w:val="BodyText1"/>
              <w:spacing w:line="240" w:lineRule="auto"/>
              <w:rPr>
                <w:rFonts w:ascii="Times New Roman" w:hAnsi="Times New Roman"/>
                <w:b/>
                <w:bCs/>
              </w:rPr>
            </w:pPr>
          </w:p>
        </w:tc>
      </w:tr>
      <w:tr w:rsidR="00F4754B" w:rsidRPr="00FE002E" w14:paraId="6C2FB879" w14:textId="77777777" w:rsidTr="0053335C">
        <w:trPr>
          <w:trHeight w:val="71"/>
        </w:trPr>
        <w:tc>
          <w:tcPr>
            <w:tcW w:w="1111" w:type="dxa"/>
            <w:shd w:val="clear" w:color="auto" w:fill="FFFFFF"/>
          </w:tcPr>
          <w:p w14:paraId="01724E00" w14:textId="77777777"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192713D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0B300D26" w14:textId="77777777" w:rsidR="002509B1" w:rsidRPr="00FE002E" w:rsidRDefault="002509B1" w:rsidP="007E2A41">
            <w:pPr>
              <w:pStyle w:val="BodyText1"/>
              <w:spacing w:line="240" w:lineRule="auto"/>
              <w:rPr>
                <w:rFonts w:ascii="Times New Roman" w:hAnsi="Times New Roman"/>
                <w:b/>
                <w:bCs/>
              </w:rPr>
            </w:pPr>
          </w:p>
          <w:p w14:paraId="4D753013"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14:paraId="23C2331E" w14:textId="77777777" w:rsidR="002509B1" w:rsidRPr="00FE002E" w:rsidRDefault="002509B1" w:rsidP="007E2A41">
            <w:pPr>
              <w:pStyle w:val="BodyText1"/>
              <w:spacing w:line="240" w:lineRule="auto"/>
              <w:rPr>
                <w:rFonts w:ascii="Times New Roman" w:hAnsi="Times New Roman"/>
                <w:b/>
                <w:bCs/>
              </w:rPr>
            </w:pPr>
          </w:p>
        </w:tc>
      </w:tr>
      <w:tr w:rsidR="00F4754B" w:rsidRPr="00FE002E" w14:paraId="104D70F9" w14:textId="77777777" w:rsidTr="0053335C">
        <w:trPr>
          <w:trHeight w:val="71"/>
        </w:trPr>
        <w:tc>
          <w:tcPr>
            <w:tcW w:w="1111" w:type="dxa"/>
            <w:shd w:val="clear" w:color="auto" w:fill="FFFFFF"/>
          </w:tcPr>
          <w:p w14:paraId="7DC4EB18" w14:textId="77777777"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067C0291"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RWA</w:t>
            </w:r>
          </w:p>
          <w:p w14:paraId="5E7B181E" w14:textId="77777777" w:rsidR="002509B1" w:rsidRPr="00FE002E" w:rsidRDefault="002509B1" w:rsidP="007E2A41">
            <w:pPr>
              <w:pStyle w:val="BodyText1"/>
              <w:spacing w:line="240" w:lineRule="auto"/>
              <w:rPr>
                <w:rFonts w:ascii="Times New Roman" w:hAnsi="Times New Roman"/>
                <w:b/>
                <w:bCs/>
              </w:rPr>
            </w:pPr>
          </w:p>
          <w:p w14:paraId="33590D84"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14:paraId="7A6859E4" w14:textId="77777777" w:rsidR="002509B1" w:rsidRPr="00FE002E" w:rsidRDefault="002509B1" w:rsidP="007E2A41">
            <w:pPr>
              <w:pStyle w:val="BodyText1"/>
              <w:spacing w:line="240" w:lineRule="auto"/>
              <w:rPr>
                <w:rFonts w:ascii="Times New Roman" w:hAnsi="Times New Roman"/>
                <w:b/>
                <w:bCs/>
              </w:rPr>
            </w:pPr>
          </w:p>
        </w:tc>
      </w:tr>
      <w:tr w:rsidR="00465521" w:rsidRPr="00FE002E" w14:paraId="6A8E93DF" w14:textId="77777777" w:rsidTr="0053335C">
        <w:trPr>
          <w:trHeight w:val="71"/>
        </w:trPr>
        <w:tc>
          <w:tcPr>
            <w:tcW w:w="1111" w:type="dxa"/>
            <w:shd w:val="clear" w:color="auto" w:fill="FFFFFF"/>
          </w:tcPr>
          <w:p w14:paraId="05F3BE94" w14:textId="77777777" w:rsidR="00465521" w:rsidRPr="00FE002E" w:rsidRDefault="00465521" w:rsidP="00F70A83">
            <w:pPr>
              <w:pStyle w:val="BodyText1"/>
              <w:rPr>
                <w:rFonts w:ascii="Times New Roman" w:hAnsi="Times New Roman"/>
                <w:bCs/>
              </w:rPr>
            </w:pPr>
            <w:r>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8133" w:type="dxa"/>
            <w:shd w:val="clear" w:color="auto" w:fill="FFFFFF"/>
          </w:tcPr>
          <w:p w14:paraId="72E2D721" w14:textId="77777777"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14:paraId="03640301" w14:textId="77777777" w:rsidR="004968DF" w:rsidRDefault="004968DF" w:rsidP="007E2A41">
            <w:pPr>
              <w:pStyle w:val="BodyText1"/>
              <w:spacing w:line="240" w:lineRule="auto"/>
              <w:rPr>
                <w:rFonts w:ascii="Times New Roman" w:hAnsi="Times New Roman"/>
                <w:b/>
                <w:bCs/>
              </w:rPr>
            </w:pPr>
          </w:p>
          <w:p w14:paraId="2ED3F423" w14:textId="50B8A2E1"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;130;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{LRCalc;140;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del w:id="94" w:author="EBA staff" w:date="2017-04-18T09:58:00Z">
              <w:r w:rsidR="00DB61A5">
                <w:rPr>
                  <w:rFonts w:ascii="Times New Roman" w:hAnsi="Times New Roman"/>
                  <w:bCs/>
                </w:rPr>
                <w:delText>}.</w:delText>
              </w:r>
            </w:del>
            <w:ins w:id="95" w:author="EBA staff" w:date="2017-04-18T09:58:00Z">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DB61A5">
                <w:rPr>
                  <w:rFonts w:ascii="Times New Roman" w:hAnsi="Times New Roman"/>
                  <w:bCs/>
                </w:rPr>
                <w:t>.</w:t>
              </w:r>
            </w:ins>
            <w:r w:rsidR="004968DF">
              <w:rPr>
                <w:rFonts w:ascii="Times New Roman" w:hAnsi="Times New Roman"/>
                <w:b/>
                <w:bCs/>
              </w:rPr>
              <w:t xml:space="preserve"> </w:t>
            </w:r>
          </w:p>
          <w:p w14:paraId="1449B417" w14:textId="77777777" w:rsidR="00EC2C14" w:rsidRPr="00FE002E" w:rsidRDefault="00EC2C14" w:rsidP="00DB61A5">
            <w:pPr>
              <w:pStyle w:val="BodyText1"/>
              <w:spacing w:line="240" w:lineRule="auto"/>
              <w:rPr>
                <w:rFonts w:ascii="Times New Roman" w:hAnsi="Times New Roman"/>
                <w:b/>
                <w:bCs/>
              </w:rPr>
            </w:pPr>
          </w:p>
        </w:tc>
      </w:tr>
      <w:tr w:rsidR="00F4754B" w:rsidRPr="00FE002E" w14:paraId="19D3DCD7" w14:textId="77777777" w:rsidTr="0053335C">
        <w:trPr>
          <w:trHeight w:val="71"/>
        </w:trPr>
        <w:tc>
          <w:tcPr>
            <w:tcW w:w="1111" w:type="dxa"/>
            <w:shd w:val="clear" w:color="auto" w:fill="FFFFFF"/>
          </w:tcPr>
          <w:p w14:paraId="7ACBB0B8" w14:textId="77777777" w:rsidR="00F4754B" w:rsidRPr="00FE002E" w:rsidRDefault="00F4754B" w:rsidP="00F70A83">
            <w:pPr>
              <w:pStyle w:val="BodyText1"/>
              <w:rPr>
                <w:rFonts w:ascii="Times New Roman" w:hAnsi="Times New Roman"/>
              </w:rPr>
            </w:pPr>
            <w:r w:rsidRPr="00FE002E">
              <w:rPr>
                <w:rFonts w:ascii="Times New Roman" w:hAnsi="Times New Roman"/>
              </w:rPr>
              <w:lastRenderedPageBreak/>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8133" w:type="dxa"/>
            <w:shd w:val="clear" w:color="auto" w:fill="FFFFFF"/>
          </w:tcPr>
          <w:p w14:paraId="7347737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Other assets belonging to the trading book </w:t>
            </w:r>
            <w:r w:rsidR="00D50BF9">
              <w:rPr>
                <w:rFonts w:ascii="Times New Roman" w:hAnsi="Times New Roman"/>
                <w:b/>
                <w:bCs/>
              </w:rPr>
              <w:t xml:space="preserve"> </w:t>
            </w:r>
            <w:r w:rsidR="00D50BF9">
              <w:rPr>
                <w:rFonts w:ascii="Times New Roman" w:hAnsi="Times New Roman"/>
                <w:b/>
              </w:rPr>
              <w:t>– Leverage Ratio Exposure Value</w:t>
            </w:r>
          </w:p>
          <w:p w14:paraId="17255002" w14:textId="77777777" w:rsidR="002509B1" w:rsidRPr="00FE002E" w:rsidRDefault="002509B1" w:rsidP="007E2A41">
            <w:pPr>
              <w:pStyle w:val="BodyText1"/>
              <w:spacing w:line="240" w:lineRule="auto"/>
              <w:rPr>
                <w:rFonts w:ascii="Times New Roman" w:hAnsi="Times New Roman"/>
                <w:b/>
                <w:bCs/>
              </w:rPr>
            </w:pPr>
          </w:p>
          <w:p w14:paraId="0D7B23F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14:paraId="48204A6C" w14:textId="77777777" w:rsidR="002509B1" w:rsidRPr="00FE002E" w:rsidRDefault="002509B1" w:rsidP="007E2A41">
            <w:pPr>
              <w:pStyle w:val="BodyText1"/>
              <w:spacing w:line="240" w:lineRule="auto"/>
              <w:rPr>
                <w:rFonts w:ascii="Times New Roman" w:hAnsi="Times New Roman"/>
                <w:bCs/>
              </w:rPr>
            </w:pPr>
          </w:p>
        </w:tc>
      </w:tr>
      <w:tr w:rsidR="00F4754B" w:rsidRPr="00FE002E" w14:paraId="3D8F89D9" w14:textId="77777777" w:rsidTr="0053335C">
        <w:trPr>
          <w:trHeight w:val="71"/>
        </w:trPr>
        <w:tc>
          <w:tcPr>
            <w:tcW w:w="1111" w:type="dxa"/>
            <w:shd w:val="clear" w:color="auto" w:fill="FFFFFF"/>
          </w:tcPr>
          <w:p w14:paraId="6FCBE225" w14:textId="77777777"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8133" w:type="dxa"/>
            <w:shd w:val="clear" w:color="auto" w:fill="FFFFFF"/>
          </w:tcPr>
          <w:p w14:paraId="7BAF8E9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RWA</w:t>
            </w:r>
          </w:p>
          <w:p w14:paraId="18FD2486" w14:textId="77777777" w:rsidR="002509B1" w:rsidRPr="00FE002E" w:rsidRDefault="002509B1" w:rsidP="007E2A41">
            <w:pPr>
              <w:pStyle w:val="BodyText1"/>
              <w:spacing w:line="240" w:lineRule="auto"/>
              <w:rPr>
                <w:rFonts w:ascii="Times New Roman" w:hAnsi="Times New Roman"/>
                <w:b/>
                <w:bCs/>
              </w:rPr>
            </w:pPr>
          </w:p>
          <w:p w14:paraId="426EE60C"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r w:rsidR="002E6BEF">
              <w:rPr>
                <w:rFonts w:ascii="Times New Roman" w:hAnsi="Times New Roman"/>
                <w:bCs/>
              </w:rPr>
              <w:t>.</w:t>
            </w:r>
          </w:p>
          <w:p w14:paraId="337C2B22"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D4F740D" w14:textId="77777777" w:rsidTr="0053335C">
        <w:trPr>
          <w:trHeight w:val="71"/>
        </w:trPr>
        <w:tc>
          <w:tcPr>
            <w:tcW w:w="1111" w:type="dxa"/>
            <w:shd w:val="clear" w:color="auto" w:fill="FFFFFF"/>
          </w:tcPr>
          <w:p w14:paraId="564D82F4" w14:textId="77777777" w:rsidR="00F4754B" w:rsidRPr="00FE002E" w:rsidRDefault="00F4754B" w:rsidP="00F4754B">
            <w:pPr>
              <w:pStyle w:val="BodyText1"/>
              <w:rPr>
                <w:del w:id="96" w:author="EBA staff" w:date="2017-04-18T09:58:00Z"/>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76A5B616" w14:textId="77777777" w:rsidR="00F4754B" w:rsidRPr="00FE002E" w:rsidRDefault="00F4754B" w:rsidP="00F4754B">
            <w:pPr>
              <w:pStyle w:val="BodyText1"/>
              <w:rPr>
                <w:del w:id="97" w:author="EBA staff" w:date="2017-04-18T09:58:00Z"/>
                <w:rFonts w:ascii="Times New Roman" w:hAnsi="Times New Roman"/>
              </w:rPr>
            </w:pPr>
          </w:p>
          <w:p w14:paraId="46A82325" w14:textId="77777777" w:rsidR="00F4754B" w:rsidRPr="00FE002E" w:rsidRDefault="00F4754B" w:rsidP="00F4754B">
            <w:pPr>
              <w:pStyle w:val="BodyText1"/>
              <w:rPr>
                <w:rFonts w:ascii="Times New Roman" w:hAnsi="Times New Roman"/>
              </w:rPr>
            </w:pPr>
          </w:p>
        </w:tc>
        <w:tc>
          <w:tcPr>
            <w:tcW w:w="8133" w:type="dxa"/>
            <w:shd w:val="clear" w:color="auto" w:fill="FFFFFF"/>
          </w:tcPr>
          <w:p w14:paraId="3B59301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14:paraId="6795A5AF" w14:textId="77777777" w:rsidR="002509B1" w:rsidRPr="00FE002E" w:rsidRDefault="002509B1" w:rsidP="007E2A41">
            <w:pPr>
              <w:pStyle w:val="BodyText1"/>
              <w:spacing w:line="240" w:lineRule="auto"/>
              <w:rPr>
                <w:rFonts w:ascii="Times New Roman" w:hAnsi="Times New Roman"/>
                <w:b/>
                <w:bCs/>
              </w:rPr>
            </w:pPr>
          </w:p>
          <w:p w14:paraId="73021C8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w:t>
            </w:r>
          </w:p>
          <w:p w14:paraId="330DBE8A" w14:textId="77777777" w:rsidR="002509B1" w:rsidRDefault="002509B1" w:rsidP="007E2A41">
            <w:pPr>
              <w:pStyle w:val="BodyText1"/>
              <w:spacing w:line="240" w:lineRule="auto"/>
              <w:rPr>
                <w:rFonts w:ascii="Times New Roman" w:hAnsi="Times New Roman"/>
                <w:bCs/>
              </w:rPr>
            </w:pPr>
          </w:p>
          <w:p w14:paraId="315376E5"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A0502F6" w14:textId="77777777" w:rsidR="00086A8A" w:rsidRPr="00FE002E" w:rsidRDefault="00086A8A" w:rsidP="007E2A41">
            <w:pPr>
              <w:pStyle w:val="BodyText1"/>
              <w:spacing w:line="240" w:lineRule="auto"/>
              <w:rPr>
                <w:rFonts w:ascii="Times New Roman" w:hAnsi="Times New Roman"/>
                <w:bCs/>
              </w:rPr>
            </w:pPr>
          </w:p>
        </w:tc>
      </w:tr>
      <w:tr w:rsidR="00F4754B" w:rsidRPr="00FE002E" w14:paraId="5F187E3C" w14:textId="77777777" w:rsidTr="0053335C">
        <w:trPr>
          <w:trHeight w:val="71"/>
        </w:trPr>
        <w:tc>
          <w:tcPr>
            <w:tcW w:w="1111" w:type="dxa"/>
            <w:shd w:val="clear" w:color="auto" w:fill="FFFFFF"/>
          </w:tcPr>
          <w:p w14:paraId="4E4755F7" w14:textId="77777777" w:rsidR="00F4754B" w:rsidRPr="00FE002E" w:rsidRDefault="00F4754B" w:rsidP="00F4754B">
            <w:pPr>
              <w:pStyle w:val="BodyText1"/>
              <w:rPr>
                <w:del w:id="98" w:author="EBA staff" w:date="2017-04-18T09:58:00Z"/>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4C240B03"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1DC7485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012EC158" w14:textId="77777777" w:rsidR="002509B1" w:rsidRPr="00FE002E" w:rsidRDefault="002509B1" w:rsidP="007E2A41">
            <w:pPr>
              <w:pStyle w:val="BodyText1"/>
              <w:spacing w:line="240" w:lineRule="auto"/>
              <w:rPr>
                <w:rFonts w:ascii="Times New Roman" w:hAnsi="Times New Roman"/>
                <w:b/>
                <w:bCs/>
              </w:rPr>
            </w:pPr>
          </w:p>
          <w:p w14:paraId="79BC05FC" w14:textId="77777777"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(d) of the CRR. </w:t>
            </w:r>
          </w:p>
          <w:p w14:paraId="3D3E9D84" w14:textId="77777777" w:rsidR="009C4E79" w:rsidRDefault="009C4E79" w:rsidP="007E2A41">
            <w:pPr>
              <w:pStyle w:val="BodyText1"/>
              <w:spacing w:line="240" w:lineRule="auto"/>
              <w:rPr>
                <w:rFonts w:ascii="Times New Roman" w:hAnsi="Times New Roman"/>
                <w:bCs/>
              </w:rPr>
            </w:pPr>
          </w:p>
          <w:p w14:paraId="262DB7D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2F228EA" w14:textId="77777777" w:rsidR="002509B1" w:rsidRPr="00FE002E" w:rsidRDefault="002509B1" w:rsidP="007E2A41">
            <w:pPr>
              <w:pStyle w:val="BodyText1"/>
              <w:spacing w:line="240" w:lineRule="auto"/>
              <w:rPr>
                <w:rFonts w:ascii="Times New Roman" w:hAnsi="Times New Roman"/>
                <w:bCs/>
              </w:rPr>
            </w:pPr>
          </w:p>
        </w:tc>
      </w:tr>
      <w:tr w:rsidR="00F4754B" w:rsidRPr="00FE002E" w14:paraId="08EB93B6" w14:textId="77777777" w:rsidTr="0053335C">
        <w:trPr>
          <w:trHeight w:val="71"/>
        </w:trPr>
        <w:tc>
          <w:tcPr>
            <w:tcW w:w="1111" w:type="dxa"/>
            <w:shd w:val="clear" w:color="auto" w:fill="FFFFFF"/>
          </w:tcPr>
          <w:p w14:paraId="21B9B4D5" w14:textId="77777777" w:rsidR="00F4754B" w:rsidRPr="00FE002E" w:rsidRDefault="00F4754B" w:rsidP="00F4754B">
            <w:pPr>
              <w:pStyle w:val="BodyText1"/>
              <w:rPr>
                <w:del w:id="99" w:author="EBA staff" w:date="2017-04-18T09:58:00Z"/>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49AFACD9"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7386CDA1"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158BA0A9" w14:textId="77777777" w:rsidR="002509B1" w:rsidRPr="00FE002E" w:rsidRDefault="002509B1" w:rsidP="007E2A41">
            <w:pPr>
              <w:pStyle w:val="BodyText1"/>
              <w:spacing w:line="240" w:lineRule="auto"/>
              <w:rPr>
                <w:rFonts w:ascii="Times New Roman" w:hAnsi="Times New Roman"/>
                <w:b/>
                <w:bCs/>
              </w:rPr>
            </w:pPr>
          </w:p>
          <w:p w14:paraId="289F40F2"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w:t>
            </w:r>
          </w:p>
          <w:p w14:paraId="008B5DAF" w14:textId="77777777" w:rsidR="00086A8A" w:rsidRPr="00FE002E" w:rsidRDefault="00086A8A" w:rsidP="007E2A41">
            <w:pPr>
              <w:pStyle w:val="BodyText1"/>
              <w:spacing w:line="240" w:lineRule="auto"/>
              <w:rPr>
                <w:rFonts w:ascii="Times New Roman" w:hAnsi="Times New Roman"/>
                <w:bCs/>
              </w:rPr>
            </w:pPr>
          </w:p>
          <w:p w14:paraId="7D95A6E9" w14:textId="77777777"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14:paraId="71313C84" w14:textId="77777777" w:rsidR="00086A8A" w:rsidRPr="00FE002E" w:rsidRDefault="00086A8A" w:rsidP="007E2A41">
            <w:pPr>
              <w:pStyle w:val="BodyText1"/>
              <w:spacing w:line="240" w:lineRule="auto"/>
              <w:rPr>
                <w:rFonts w:ascii="Times New Roman" w:hAnsi="Times New Roman"/>
                <w:b/>
                <w:bCs/>
                <w:u w:val="single"/>
              </w:rPr>
            </w:pPr>
          </w:p>
        </w:tc>
      </w:tr>
      <w:tr w:rsidR="00F4754B" w:rsidRPr="00FE002E" w14:paraId="689FD315" w14:textId="77777777" w:rsidTr="0053335C">
        <w:trPr>
          <w:trHeight w:val="71"/>
        </w:trPr>
        <w:tc>
          <w:tcPr>
            <w:tcW w:w="1111" w:type="dxa"/>
            <w:shd w:val="clear" w:color="auto" w:fill="FFFFFF"/>
          </w:tcPr>
          <w:p w14:paraId="6C5B0985" w14:textId="77777777" w:rsidR="00F4754B" w:rsidRPr="00FE002E" w:rsidRDefault="00F4754B" w:rsidP="00F4754B">
            <w:pPr>
              <w:pStyle w:val="BodyText1"/>
              <w:rPr>
                <w:del w:id="100" w:author="EBA staff" w:date="2017-04-18T09:58:00Z"/>
                <w:rFonts w:ascii="Times New Roman" w:hAnsi="Times New Roman"/>
              </w:rPr>
            </w:pP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508E550E"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7F61CCC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 IRB exposures</w:t>
            </w:r>
          </w:p>
          <w:p w14:paraId="65FAE90E" w14:textId="77777777" w:rsidR="002509B1" w:rsidRPr="00FE002E" w:rsidRDefault="002509B1" w:rsidP="007E2A41">
            <w:pPr>
              <w:pStyle w:val="BodyText1"/>
              <w:spacing w:line="240" w:lineRule="auto"/>
              <w:rPr>
                <w:rFonts w:ascii="Times New Roman" w:hAnsi="Times New Roman"/>
                <w:b/>
                <w:bCs/>
              </w:rPr>
            </w:pPr>
          </w:p>
          <w:p w14:paraId="65CB9F6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(d) of the CRR.</w:t>
            </w:r>
            <w:r w:rsidR="00706750" w:rsidRPr="00FE002E">
              <w:rPr>
                <w:rFonts w:ascii="Times New Roman" w:hAnsi="Times New Roman"/>
                <w:bCs/>
              </w:rPr>
              <w:t xml:space="preserve"> </w:t>
            </w:r>
          </w:p>
          <w:p w14:paraId="4FAFA3D6" w14:textId="77777777" w:rsidR="002509B1" w:rsidRDefault="002509B1" w:rsidP="007E2A41">
            <w:pPr>
              <w:pStyle w:val="BodyText1"/>
              <w:spacing w:line="240" w:lineRule="auto"/>
              <w:rPr>
                <w:rFonts w:ascii="Times New Roman" w:hAnsi="Times New Roman"/>
                <w:bCs/>
              </w:rPr>
            </w:pPr>
          </w:p>
          <w:p w14:paraId="202D2C06"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FFEAF81" w14:textId="77777777" w:rsidR="009C4E79" w:rsidRPr="00FE002E" w:rsidRDefault="009C4E79" w:rsidP="007E2A41">
            <w:pPr>
              <w:pStyle w:val="BodyText1"/>
              <w:spacing w:line="240" w:lineRule="auto"/>
              <w:rPr>
                <w:rFonts w:ascii="Times New Roman" w:hAnsi="Times New Roman"/>
                <w:bCs/>
              </w:rPr>
            </w:pPr>
          </w:p>
        </w:tc>
      </w:tr>
      <w:tr w:rsidR="00F4754B" w:rsidRPr="00FE002E" w14:paraId="08C764A7" w14:textId="77777777" w:rsidTr="0053335C">
        <w:trPr>
          <w:trHeight w:val="71"/>
        </w:trPr>
        <w:tc>
          <w:tcPr>
            <w:tcW w:w="1111" w:type="dxa"/>
            <w:shd w:val="clear" w:color="auto" w:fill="FFFFFF"/>
          </w:tcPr>
          <w:p w14:paraId="7B8931B8" w14:textId="77777777" w:rsidR="00F4754B" w:rsidRPr="00FE002E" w:rsidRDefault="00F4754B" w:rsidP="00F4754B">
            <w:pPr>
              <w:pStyle w:val="BodyText1"/>
              <w:rPr>
                <w:del w:id="101" w:author="EBA staff" w:date="2017-04-18T09:58:00Z"/>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5671CA22" w14:textId="77777777" w:rsidR="00F4754B" w:rsidRPr="00FE002E" w:rsidRDefault="00F4754B" w:rsidP="006423CC">
            <w:pPr>
              <w:pStyle w:val="BodyText1"/>
              <w:rPr>
                <w:rFonts w:ascii="Times New Roman" w:hAnsi="Times New Roman"/>
              </w:rPr>
            </w:pPr>
          </w:p>
        </w:tc>
        <w:tc>
          <w:tcPr>
            <w:tcW w:w="8133" w:type="dxa"/>
            <w:shd w:val="clear" w:color="auto" w:fill="FFFFFF"/>
          </w:tcPr>
          <w:p w14:paraId="66645DB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14:paraId="336BBD0D" w14:textId="77777777" w:rsidR="002509B1" w:rsidRPr="00FE002E" w:rsidRDefault="002509B1" w:rsidP="007E2A41">
            <w:pPr>
              <w:pStyle w:val="BodyText1"/>
              <w:spacing w:line="240" w:lineRule="auto"/>
              <w:rPr>
                <w:rFonts w:ascii="Times New Roman" w:hAnsi="Times New Roman"/>
                <w:b/>
                <w:bCs/>
              </w:rPr>
            </w:pPr>
          </w:p>
          <w:p w14:paraId="47405C76"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0B27F250" w14:textId="77777777" w:rsidR="00086A8A" w:rsidRDefault="00086A8A" w:rsidP="007E2A41">
            <w:pPr>
              <w:pStyle w:val="BodyText1"/>
              <w:spacing w:line="240" w:lineRule="auto"/>
              <w:rPr>
                <w:rFonts w:ascii="Times New Roman" w:hAnsi="Times New Roman"/>
                <w:bCs/>
              </w:rPr>
            </w:pPr>
          </w:p>
          <w:p w14:paraId="1687999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B1B137C" w14:textId="77777777" w:rsidR="002509B1" w:rsidRPr="00FE002E" w:rsidRDefault="002509B1" w:rsidP="007E2A41">
            <w:pPr>
              <w:pStyle w:val="BodyText1"/>
              <w:spacing w:line="240" w:lineRule="auto"/>
              <w:rPr>
                <w:rFonts w:ascii="Times New Roman" w:hAnsi="Times New Roman"/>
              </w:rPr>
            </w:pPr>
          </w:p>
        </w:tc>
      </w:tr>
      <w:tr w:rsidR="00F4754B" w:rsidRPr="00FE002E" w14:paraId="3C47265C" w14:textId="77777777" w:rsidTr="0053335C">
        <w:trPr>
          <w:trHeight w:val="71"/>
        </w:trPr>
        <w:tc>
          <w:tcPr>
            <w:tcW w:w="1111" w:type="dxa"/>
            <w:shd w:val="clear" w:color="auto" w:fill="FFFFFF"/>
          </w:tcPr>
          <w:p w14:paraId="59454A2A" w14:textId="77777777" w:rsidR="00F4754B" w:rsidRPr="00FE002E" w:rsidRDefault="00F4754B" w:rsidP="00F4754B">
            <w:pPr>
              <w:pStyle w:val="BodyText1"/>
              <w:rPr>
                <w:del w:id="102" w:author="EBA staff" w:date="2017-04-18T09:58:00Z"/>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646CFDA8"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44C0F91"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4FDF8FB" w14:textId="77777777" w:rsidR="002509B1" w:rsidRPr="00FE002E" w:rsidRDefault="002509B1" w:rsidP="007E2A41">
            <w:pPr>
              <w:pStyle w:val="BodyText1"/>
              <w:spacing w:line="240" w:lineRule="auto"/>
              <w:rPr>
                <w:rFonts w:ascii="Times New Roman" w:hAnsi="Times New Roman"/>
                <w:b/>
                <w:bCs/>
              </w:rPr>
            </w:pPr>
          </w:p>
          <w:p w14:paraId="0E457DB8"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1AF4A8BA" w14:textId="77777777" w:rsidR="009C4E79" w:rsidRDefault="009C4E79" w:rsidP="007E2A41">
            <w:pPr>
              <w:pStyle w:val="BodyText1"/>
              <w:spacing w:line="240" w:lineRule="auto"/>
              <w:rPr>
                <w:rFonts w:ascii="Times New Roman" w:hAnsi="Times New Roman"/>
                <w:bCs/>
              </w:rPr>
            </w:pPr>
          </w:p>
          <w:p w14:paraId="36F9B9D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55B57E1"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69C02C48" w14:textId="77777777" w:rsidTr="0053335C">
        <w:trPr>
          <w:trHeight w:val="71"/>
        </w:trPr>
        <w:tc>
          <w:tcPr>
            <w:tcW w:w="1111" w:type="dxa"/>
            <w:shd w:val="clear" w:color="auto" w:fill="FFFFFF"/>
          </w:tcPr>
          <w:p w14:paraId="523B23DE" w14:textId="77777777" w:rsidR="00F4754B" w:rsidRPr="00FE002E" w:rsidRDefault="00F4754B" w:rsidP="00F4754B">
            <w:pPr>
              <w:pStyle w:val="BodyText1"/>
              <w:rPr>
                <w:del w:id="103" w:author="EBA staff" w:date="2017-04-18T09:58:00Z"/>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1097662D"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1B377C28"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sidRPr="00706750">
              <w:rPr>
                <w:rFonts w:ascii="Times New Roman" w:hAnsi="Times New Roman"/>
                <w:b/>
                <w:bCs/>
              </w:rPr>
              <w:t xml:space="preserve"> – SA exposures</w:t>
            </w:r>
          </w:p>
          <w:p w14:paraId="3AA2B9A9" w14:textId="77777777" w:rsidR="002509B1" w:rsidRPr="00FE002E" w:rsidRDefault="002509B1" w:rsidP="007E2A41">
            <w:pPr>
              <w:pStyle w:val="BodyText1"/>
              <w:spacing w:line="240" w:lineRule="auto"/>
              <w:rPr>
                <w:rFonts w:ascii="Times New Roman" w:hAnsi="Times New Roman"/>
                <w:b/>
                <w:bCs/>
              </w:rPr>
            </w:pPr>
          </w:p>
          <w:p w14:paraId="0FB96BE7"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576D38C9" w14:textId="77777777" w:rsidR="00086A8A" w:rsidRDefault="00086A8A" w:rsidP="007E2A41">
            <w:pPr>
              <w:pStyle w:val="BodyText1"/>
              <w:spacing w:line="240" w:lineRule="auto"/>
              <w:rPr>
                <w:rFonts w:ascii="Times New Roman" w:hAnsi="Times New Roman"/>
                <w:bCs/>
              </w:rPr>
            </w:pPr>
          </w:p>
          <w:p w14:paraId="142855E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A7370ED"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D43FE5F" w14:textId="77777777" w:rsidTr="0053335C">
        <w:trPr>
          <w:trHeight w:val="71"/>
        </w:trPr>
        <w:tc>
          <w:tcPr>
            <w:tcW w:w="1111" w:type="dxa"/>
            <w:shd w:val="clear" w:color="auto" w:fill="FFFFFF"/>
          </w:tcPr>
          <w:p w14:paraId="41DBEA18" w14:textId="77777777" w:rsidR="00F4754B" w:rsidRPr="00FE002E" w:rsidRDefault="00F4754B" w:rsidP="00F4754B">
            <w:pPr>
              <w:pStyle w:val="BodyText1"/>
              <w:rPr>
                <w:del w:id="104" w:author="EBA staff" w:date="2017-04-18T09:58:00Z"/>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0C6FAD7C"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335F3408"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665BE368" w14:textId="77777777" w:rsidR="002509B1" w:rsidRPr="00FE002E" w:rsidRDefault="002509B1" w:rsidP="007E2A41">
            <w:pPr>
              <w:pStyle w:val="BodyText1"/>
              <w:spacing w:line="240" w:lineRule="auto"/>
              <w:rPr>
                <w:rFonts w:ascii="Times New Roman" w:hAnsi="Times New Roman"/>
                <w:b/>
                <w:bCs/>
              </w:rPr>
            </w:pPr>
          </w:p>
          <w:p w14:paraId="6E2FF813"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14CF54D" w14:textId="77777777" w:rsidR="009C4E79" w:rsidRDefault="009C4E79" w:rsidP="007E2A41">
            <w:pPr>
              <w:pStyle w:val="BodyText1"/>
              <w:spacing w:line="240" w:lineRule="auto"/>
              <w:rPr>
                <w:rFonts w:ascii="Times New Roman" w:hAnsi="Times New Roman"/>
                <w:bCs/>
              </w:rPr>
            </w:pPr>
          </w:p>
          <w:p w14:paraId="406B6350"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2CDD3D1"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09DAF486" w14:textId="77777777" w:rsidTr="0053335C">
        <w:trPr>
          <w:trHeight w:val="71"/>
        </w:trPr>
        <w:tc>
          <w:tcPr>
            <w:tcW w:w="1111" w:type="dxa"/>
            <w:shd w:val="clear" w:color="auto" w:fill="FFFFFF"/>
          </w:tcPr>
          <w:p w14:paraId="2CB06A85" w14:textId="77777777" w:rsidR="00F4754B" w:rsidRPr="00FE002E" w:rsidRDefault="00F4754B" w:rsidP="00F4754B">
            <w:pPr>
              <w:pStyle w:val="BodyText1"/>
              <w:rPr>
                <w:del w:id="105"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4826FAF" w14:textId="77777777" w:rsidR="00F4754B" w:rsidRPr="00FE002E" w:rsidRDefault="00F4754B" w:rsidP="006423CC">
            <w:pPr>
              <w:pStyle w:val="BodyText1"/>
              <w:rPr>
                <w:rFonts w:ascii="Times New Roman" w:hAnsi="Times New Roman"/>
              </w:rPr>
            </w:pPr>
          </w:p>
        </w:tc>
        <w:tc>
          <w:tcPr>
            <w:tcW w:w="8133" w:type="dxa"/>
            <w:shd w:val="clear" w:color="auto" w:fill="FFFFFF"/>
          </w:tcPr>
          <w:p w14:paraId="6B035900"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7A7A3953" w14:textId="77777777" w:rsidR="002509B1" w:rsidRPr="00FE002E" w:rsidRDefault="002509B1" w:rsidP="007E2A41">
            <w:pPr>
              <w:pStyle w:val="BodyText1"/>
              <w:spacing w:line="240" w:lineRule="auto"/>
              <w:rPr>
                <w:rFonts w:ascii="Times New Roman" w:hAnsi="Times New Roman"/>
              </w:rPr>
            </w:pPr>
          </w:p>
          <w:p w14:paraId="3DF62DBF"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14:paraId="2845D753" w14:textId="77777777" w:rsidR="00086A8A" w:rsidRDefault="00086A8A" w:rsidP="007E2A41">
            <w:pPr>
              <w:pStyle w:val="BodyText1"/>
              <w:spacing w:line="240" w:lineRule="auto"/>
              <w:rPr>
                <w:rFonts w:ascii="Times New Roman" w:hAnsi="Times New Roman"/>
                <w:bCs/>
              </w:rPr>
            </w:pPr>
          </w:p>
          <w:p w14:paraId="1A6243F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D58EF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6377D63" w14:textId="77777777" w:rsidTr="0053335C">
        <w:trPr>
          <w:trHeight w:val="71"/>
        </w:trPr>
        <w:tc>
          <w:tcPr>
            <w:tcW w:w="1111" w:type="dxa"/>
            <w:shd w:val="clear" w:color="auto" w:fill="FFFFFF"/>
          </w:tcPr>
          <w:p w14:paraId="06F334F4" w14:textId="77777777" w:rsidR="00F4754B" w:rsidRPr="00FE002E" w:rsidRDefault="00F4754B" w:rsidP="00F4754B">
            <w:pPr>
              <w:pStyle w:val="BodyText1"/>
              <w:rPr>
                <w:del w:id="106"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2FE37B24"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4F7F257"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718BA69" w14:textId="77777777" w:rsidR="002509B1" w:rsidRPr="00FE002E" w:rsidRDefault="002509B1" w:rsidP="007E2A41">
            <w:pPr>
              <w:pStyle w:val="BodyText1"/>
              <w:spacing w:line="240" w:lineRule="auto"/>
              <w:rPr>
                <w:rFonts w:ascii="Times New Roman" w:hAnsi="Times New Roman"/>
              </w:rPr>
            </w:pPr>
          </w:p>
          <w:p w14:paraId="0AB440F0"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14:paraId="402BF527" w14:textId="77777777" w:rsidR="009C4E79" w:rsidRDefault="009C4E79" w:rsidP="007E2A41">
            <w:pPr>
              <w:pStyle w:val="BodyText1"/>
              <w:spacing w:line="240" w:lineRule="auto"/>
              <w:rPr>
                <w:rFonts w:ascii="Times New Roman" w:hAnsi="Times New Roman"/>
                <w:bCs/>
              </w:rPr>
            </w:pPr>
          </w:p>
          <w:p w14:paraId="7168BB5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9E7370B" w14:textId="77777777" w:rsidR="002509B1" w:rsidRPr="00FE002E" w:rsidRDefault="002509B1" w:rsidP="007E2A41">
            <w:pPr>
              <w:pStyle w:val="BodyText1"/>
              <w:spacing w:line="240" w:lineRule="auto"/>
              <w:rPr>
                <w:rFonts w:ascii="Times New Roman" w:hAnsi="Times New Roman"/>
                <w:bCs/>
              </w:rPr>
            </w:pPr>
          </w:p>
        </w:tc>
      </w:tr>
      <w:tr w:rsidR="00F4754B" w:rsidRPr="00FE002E" w14:paraId="11501A24" w14:textId="77777777" w:rsidTr="0053335C">
        <w:trPr>
          <w:trHeight w:val="71"/>
        </w:trPr>
        <w:tc>
          <w:tcPr>
            <w:tcW w:w="1111" w:type="dxa"/>
            <w:shd w:val="clear" w:color="auto" w:fill="FFFFFF"/>
          </w:tcPr>
          <w:p w14:paraId="3B4336CE" w14:textId="77777777" w:rsidR="00F4754B" w:rsidRPr="00FE002E" w:rsidRDefault="00F4754B" w:rsidP="00F4754B">
            <w:pPr>
              <w:pStyle w:val="BodyText1"/>
              <w:rPr>
                <w:del w:id="10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69D1F104"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36180D2E"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53BE78AC" w14:textId="77777777" w:rsidR="002509B1" w:rsidRPr="00FE002E" w:rsidRDefault="002509B1" w:rsidP="007E2A41">
            <w:pPr>
              <w:pStyle w:val="BodyText1"/>
              <w:spacing w:line="240" w:lineRule="auto"/>
              <w:rPr>
                <w:rFonts w:ascii="Times New Roman" w:hAnsi="Times New Roman"/>
              </w:rPr>
            </w:pPr>
          </w:p>
          <w:p w14:paraId="4D284BF4"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14:paraId="1DF6B7F1" w14:textId="77777777" w:rsidR="00086A8A" w:rsidRDefault="00086A8A" w:rsidP="007E2A41">
            <w:pPr>
              <w:pStyle w:val="BodyText1"/>
              <w:spacing w:line="240" w:lineRule="auto"/>
              <w:rPr>
                <w:rFonts w:ascii="Times New Roman" w:hAnsi="Times New Roman"/>
                <w:bCs/>
              </w:rPr>
            </w:pPr>
          </w:p>
          <w:p w14:paraId="1CFB6C6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47A4258"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E04682D" w14:textId="77777777" w:rsidTr="0053335C">
        <w:trPr>
          <w:trHeight w:val="71"/>
        </w:trPr>
        <w:tc>
          <w:tcPr>
            <w:tcW w:w="1111" w:type="dxa"/>
            <w:shd w:val="clear" w:color="auto" w:fill="FFFFFF"/>
          </w:tcPr>
          <w:p w14:paraId="1C9A3F3A" w14:textId="77777777" w:rsidR="00F4754B" w:rsidRPr="00FE002E" w:rsidRDefault="00F4754B" w:rsidP="00F4754B">
            <w:pPr>
              <w:pStyle w:val="BodyText1"/>
              <w:rPr>
                <w:del w:id="108"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9078768"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0E280B1"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 RWA</w:t>
            </w:r>
            <w:r w:rsidR="00706750">
              <w:rPr>
                <w:rFonts w:ascii="Times New Roman" w:hAnsi="Times New Roman"/>
                <w:b/>
                <w:bCs/>
              </w:rPr>
              <w:t xml:space="preserve"> – IRB exposures</w:t>
            </w:r>
          </w:p>
          <w:p w14:paraId="4C6FCCF5" w14:textId="77777777" w:rsidR="002509B1" w:rsidRPr="00FE002E" w:rsidRDefault="002509B1" w:rsidP="007E2A41">
            <w:pPr>
              <w:pStyle w:val="BodyText1"/>
              <w:spacing w:line="240" w:lineRule="auto"/>
              <w:rPr>
                <w:rFonts w:ascii="Times New Roman" w:hAnsi="Times New Roman"/>
              </w:rPr>
            </w:pPr>
          </w:p>
          <w:p w14:paraId="7816B7DB"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14:paraId="1A983922" w14:textId="77777777" w:rsidR="009C4E79" w:rsidRDefault="009C4E79" w:rsidP="007E2A41">
            <w:pPr>
              <w:pStyle w:val="BodyText1"/>
              <w:spacing w:line="240" w:lineRule="auto"/>
              <w:rPr>
                <w:rFonts w:ascii="Times New Roman" w:hAnsi="Times New Roman"/>
                <w:bCs/>
              </w:rPr>
            </w:pPr>
          </w:p>
          <w:p w14:paraId="5CD48878"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084497F"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E6AD46A" w14:textId="77777777" w:rsidTr="0053335C">
        <w:trPr>
          <w:trHeight w:val="71"/>
        </w:trPr>
        <w:tc>
          <w:tcPr>
            <w:tcW w:w="1111" w:type="dxa"/>
            <w:shd w:val="clear" w:color="auto" w:fill="FFFFFF"/>
          </w:tcPr>
          <w:p w14:paraId="647844FF" w14:textId="77777777" w:rsidR="00F4754B" w:rsidRPr="00FE002E" w:rsidRDefault="00F4754B" w:rsidP="00F4754B">
            <w:pPr>
              <w:pStyle w:val="BodyText1"/>
              <w:rPr>
                <w:del w:id="109"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A1D546D" w14:textId="77777777" w:rsidR="00F4754B" w:rsidRPr="00FE002E" w:rsidRDefault="00F4754B" w:rsidP="006423CC">
            <w:pPr>
              <w:pStyle w:val="BodyText1"/>
              <w:rPr>
                <w:rFonts w:ascii="Times New Roman" w:hAnsi="Times New Roman"/>
              </w:rPr>
            </w:pPr>
          </w:p>
        </w:tc>
        <w:tc>
          <w:tcPr>
            <w:tcW w:w="8133" w:type="dxa"/>
            <w:shd w:val="clear" w:color="auto" w:fill="FFFFFF"/>
          </w:tcPr>
          <w:p w14:paraId="723C976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98991BB" w14:textId="77777777" w:rsidR="002509B1" w:rsidRPr="00FE002E" w:rsidRDefault="002509B1" w:rsidP="007E2A41">
            <w:pPr>
              <w:pStyle w:val="BodyText1"/>
              <w:spacing w:line="240" w:lineRule="auto"/>
              <w:rPr>
                <w:rFonts w:ascii="Times New Roman" w:hAnsi="Times New Roman"/>
                <w:b/>
                <w:bCs/>
              </w:rPr>
            </w:pPr>
          </w:p>
          <w:p w14:paraId="4DA86CB4"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 xml:space="preserve">(2) and (4) of the CRR. </w:t>
            </w:r>
          </w:p>
          <w:p w14:paraId="515F10F4" w14:textId="77777777" w:rsidR="00086A8A" w:rsidRDefault="00086A8A" w:rsidP="007E2A41">
            <w:pPr>
              <w:pStyle w:val="BodyText1"/>
              <w:spacing w:line="240" w:lineRule="auto"/>
              <w:rPr>
                <w:rFonts w:ascii="Times New Roman" w:hAnsi="Times New Roman"/>
                <w:bCs/>
              </w:rPr>
            </w:pPr>
          </w:p>
          <w:p w14:paraId="471A392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40E94AF" w14:textId="77777777" w:rsidR="002509B1" w:rsidRPr="00FE002E" w:rsidRDefault="002509B1" w:rsidP="007E2A41">
            <w:pPr>
              <w:pStyle w:val="BodyText1"/>
              <w:spacing w:line="240" w:lineRule="auto"/>
              <w:rPr>
                <w:rFonts w:ascii="Times New Roman" w:hAnsi="Times New Roman"/>
              </w:rPr>
            </w:pPr>
          </w:p>
        </w:tc>
      </w:tr>
      <w:tr w:rsidR="00F4754B" w:rsidRPr="00FE002E" w14:paraId="18BA0916" w14:textId="77777777" w:rsidTr="0053335C">
        <w:trPr>
          <w:trHeight w:val="71"/>
        </w:trPr>
        <w:tc>
          <w:tcPr>
            <w:tcW w:w="1111" w:type="dxa"/>
            <w:shd w:val="clear" w:color="auto" w:fill="FFFFFF"/>
          </w:tcPr>
          <w:p w14:paraId="74FBDBED" w14:textId="77777777" w:rsidR="00F4754B" w:rsidRPr="00FE002E" w:rsidRDefault="00F4754B" w:rsidP="00F4754B">
            <w:pPr>
              <w:pStyle w:val="BodyText1"/>
              <w:rPr>
                <w:del w:id="11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7363D45A"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57D6657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6FFB8A2" w14:textId="77777777" w:rsidR="002509B1" w:rsidRPr="00FE002E" w:rsidRDefault="002509B1" w:rsidP="007E2A41">
            <w:pPr>
              <w:pStyle w:val="BodyText1"/>
              <w:spacing w:line="240" w:lineRule="auto"/>
              <w:rPr>
                <w:rFonts w:ascii="Times New Roman" w:hAnsi="Times New Roman"/>
                <w:b/>
                <w:bCs/>
              </w:rPr>
            </w:pPr>
          </w:p>
          <w:p w14:paraId="2B5B0B59"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14:paraId="5ECF2FC5" w14:textId="77777777" w:rsidR="002509B1" w:rsidRDefault="002509B1" w:rsidP="007E2A41">
            <w:pPr>
              <w:pStyle w:val="BodyText1"/>
              <w:spacing w:line="240" w:lineRule="auto"/>
              <w:rPr>
                <w:rFonts w:ascii="Times New Roman" w:hAnsi="Times New Roman"/>
                <w:b/>
                <w:bCs/>
                <w:u w:val="single"/>
              </w:rPr>
            </w:pPr>
          </w:p>
          <w:p w14:paraId="4D687B9F" w14:textId="77777777"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C5B618C"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5C7EB33F" w14:textId="77777777" w:rsidTr="0053335C">
        <w:trPr>
          <w:trHeight w:val="71"/>
        </w:trPr>
        <w:tc>
          <w:tcPr>
            <w:tcW w:w="1111" w:type="dxa"/>
            <w:shd w:val="clear" w:color="auto" w:fill="FFFFFF"/>
          </w:tcPr>
          <w:p w14:paraId="7D310582" w14:textId="77777777" w:rsidR="00F4754B" w:rsidRPr="00FE002E" w:rsidRDefault="00F4754B" w:rsidP="00F4754B">
            <w:pPr>
              <w:pStyle w:val="BodyText1"/>
              <w:rPr>
                <w:del w:id="11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33FB4093"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8E907F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2EE464C8" w14:textId="77777777" w:rsidR="002509B1" w:rsidRPr="00FE002E" w:rsidRDefault="002509B1" w:rsidP="007E2A41">
            <w:pPr>
              <w:pStyle w:val="BodyText1"/>
              <w:spacing w:line="240" w:lineRule="auto"/>
              <w:rPr>
                <w:rFonts w:ascii="Times New Roman" w:hAnsi="Times New Roman"/>
                <w:b/>
                <w:bCs/>
              </w:rPr>
            </w:pPr>
          </w:p>
          <w:p w14:paraId="0AFB0767"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w:t>
            </w:r>
            <w:r w:rsidR="0086471C">
              <w:rPr>
                <w:rFonts w:ascii="Times New Roman" w:hAnsi="Times New Roman"/>
                <w:bCs/>
              </w:rPr>
              <w:t>.</w:t>
            </w:r>
          </w:p>
          <w:p w14:paraId="5B57BD7A" w14:textId="77777777" w:rsidR="00086A8A" w:rsidRDefault="00086A8A" w:rsidP="007E2A41">
            <w:pPr>
              <w:pStyle w:val="BodyText1"/>
              <w:spacing w:line="240" w:lineRule="auto"/>
              <w:rPr>
                <w:rFonts w:ascii="Times New Roman" w:hAnsi="Times New Roman"/>
                <w:bCs/>
              </w:rPr>
            </w:pPr>
          </w:p>
          <w:p w14:paraId="500CE0F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91F2FEF"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F84061B" w14:textId="77777777" w:rsidTr="0053335C">
        <w:trPr>
          <w:trHeight w:val="71"/>
        </w:trPr>
        <w:tc>
          <w:tcPr>
            <w:tcW w:w="1111" w:type="dxa"/>
            <w:shd w:val="clear" w:color="auto" w:fill="FFFFFF"/>
          </w:tcPr>
          <w:p w14:paraId="5CAD5A84" w14:textId="77777777" w:rsidR="00F4754B" w:rsidRPr="00FE002E" w:rsidRDefault="00F4754B" w:rsidP="00F4754B">
            <w:pPr>
              <w:pStyle w:val="BodyText1"/>
              <w:rPr>
                <w:del w:id="112"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03AF6669"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7AF87A8C"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298233BD" w14:textId="77777777" w:rsidR="002509B1" w:rsidRPr="00FE002E" w:rsidRDefault="002509B1" w:rsidP="007E2A41">
            <w:pPr>
              <w:pStyle w:val="BodyText1"/>
              <w:spacing w:line="240" w:lineRule="auto"/>
              <w:rPr>
                <w:rFonts w:ascii="Times New Roman" w:hAnsi="Times New Roman"/>
                <w:b/>
                <w:bCs/>
              </w:rPr>
            </w:pPr>
          </w:p>
          <w:p w14:paraId="03079C47"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w:t>
            </w:r>
            <w:r w:rsidRPr="00FE002E">
              <w:rPr>
                <w:rFonts w:ascii="Times New Roman" w:hAnsi="Times New Roman"/>
                <w:bCs/>
              </w:rPr>
              <w:lastRenderedPageBreak/>
              <w:t xml:space="preserve">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14:paraId="5602EF43" w14:textId="77777777" w:rsidR="009C4E79" w:rsidRDefault="009C4E79" w:rsidP="007E2A41">
            <w:pPr>
              <w:pStyle w:val="BodyText1"/>
              <w:spacing w:line="240" w:lineRule="auto"/>
              <w:rPr>
                <w:rFonts w:ascii="Times New Roman" w:hAnsi="Times New Roman"/>
                <w:bCs/>
              </w:rPr>
            </w:pPr>
          </w:p>
          <w:p w14:paraId="49A1C24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DA6B53E"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606DC190" w14:textId="77777777" w:rsidTr="0053335C">
        <w:trPr>
          <w:trHeight w:val="71"/>
        </w:trPr>
        <w:tc>
          <w:tcPr>
            <w:tcW w:w="1111" w:type="dxa"/>
            <w:shd w:val="clear" w:color="auto" w:fill="FFFFFF"/>
          </w:tcPr>
          <w:p w14:paraId="01765166" w14:textId="77777777" w:rsidR="00F4754B" w:rsidRPr="00FE002E" w:rsidRDefault="00F4754B" w:rsidP="00F4754B">
            <w:pPr>
              <w:pStyle w:val="BodyText1"/>
              <w:rPr>
                <w:del w:id="113"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331D688F" w14:textId="77777777" w:rsidR="00F4754B" w:rsidRPr="00FE002E" w:rsidRDefault="00F4754B" w:rsidP="00F4754B">
            <w:pPr>
              <w:pStyle w:val="BodyText1"/>
              <w:rPr>
                <w:del w:id="114" w:author="EBA staff" w:date="2017-04-18T09:58:00Z"/>
                <w:rFonts w:ascii="Times New Roman" w:hAnsi="Times New Roman"/>
              </w:rPr>
            </w:pPr>
          </w:p>
          <w:p w14:paraId="66EB19F1" w14:textId="77777777" w:rsidR="00F4754B" w:rsidRPr="00FE002E" w:rsidRDefault="00F4754B" w:rsidP="006423CC">
            <w:pPr>
              <w:pStyle w:val="BodyText1"/>
              <w:rPr>
                <w:rFonts w:ascii="Times New Roman" w:hAnsi="Times New Roman"/>
              </w:rPr>
            </w:pPr>
          </w:p>
        </w:tc>
        <w:tc>
          <w:tcPr>
            <w:tcW w:w="8133" w:type="dxa"/>
            <w:shd w:val="clear" w:color="auto" w:fill="FFFFFF"/>
          </w:tcPr>
          <w:p w14:paraId="644F0E1C"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7DD4706" w14:textId="77777777" w:rsidR="002509B1" w:rsidRPr="00FE002E" w:rsidRDefault="002509B1" w:rsidP="007E2A41">
            <w:pPr>
              <w:pStyle w:val="BodyText1"/>
              <w:spacing w:line="240" w:lineRule="auto"/>
              <w:rPr>
                <w:rFonts w:ascii="Times New Roman" w:hAnsi="Times New Roman"/>
                <w:b/>
              </w:rPr>
            </w:pPr>
          </w:p>
          <w:p w14:paraId="0EFA9EE1"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w:t>
            </w:r>
            <w:r w:rsidR="00706750">
              <w:rPr>
                <w:rFonts w:ascii="Times New Roman" w:hAnsi="Times New Roman"/>
                <w:bCs/>
              </w:rPr>
              <w:t xml:space="preserve"> </w:t>
            </w:r>
          </w:p>
          <w:p w14:paraId="3FADCE38" w14:textId="77777777" w:rsidR="00086A8A" w:rsidRDefault="00086A8A" w:rsidP="007E2A41">
            <w:pPr>
              <w:pStyle w:val="BodyText1"/>
              <w:spacing w:line="240" w:lineRule="auto"/>
              <w:rPr>
                <w:rFonts w:ascii="Times New Roman" w:hAnsi="Times New Roman"/>
                <w:bCs/>
              </w:rPr>
            </w:pPr>
          </w:p>
          <w:p w14:paraId="09CD01D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8CBE06F" w14:textId="77777777" w:rsidR="002509B1" w:rsidRPr="00FE002E" w:rsidRDefault="002509B1" w:rsidP="007E2A41">
            <w:pPr>
              <w:pStyle w:val="BodyText1"/>
              <w:spacing w:line="240" w:lineRule="auto"/>
              <w:rPr>
                <w:rFonts w:ascii="Times New Roman" w:hAnsi="Times New Roman"/>
                <w:bCs/>
              </w:rPr>
            </w:pPr>
          </w:p>
        </w:tc>
      </w:tr>
      <w:tr w:rsidR="00F4754B" w:rsidRPr="00FE002E" w14:paraId="1CAD009D" w14:textId="77777777" w:rsidTr="0053335C">
        <w:trPr>
          <w:trHeight w:val="71"/>
        </w:trPr>
        <w:tc>
          <w:tcPr>
            <w:tcW w:w="1111" w:type="dxa"/>
            <w:shd w:val="clear" w:color="auto" w:fill="FFFFFF"/>
          </w:tcPr>
          <w:p w14:paraId="6DA796D6"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515294AA"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81E2070" w14:textId="77777777" w:rsidR="002509B1" w:rsidRPr="00FE002E" w:rsidRDefault="002509B1" w:rsidP="007E2A41">
            <w:pPr>
              <w:pStyle w:val="BodyText1"/>
              <w:spacing w:line="240" w:lineRule="auto"/>
              <w:rPr>
                <w:rFonts w:ascii="Times New Roman" w:hAnsi="Times New Roman"/>
                <w:b/>
              </w:rPr>
            </w:pPr>
          </w:p>
          <w:p w14:paraId="66CF4AFE"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14:paraId="397CD81A" w14:textId="77777777" w:rsidR="009C4E79" w:rsidRDefault="009C4E79" w:rsidP="007E2A41">
            <w:pPr>
              <w:pStyle w:val="BodyText1"/>
              <w:spacing w:line="240" w:lineRule="auto"/>
              <w:rPr>
                <w:rFonts w:ascii="Times New Roman" w:hAnsi="Times New Roman"/>
                <w:bCs/>
              </w:rPr>
            </w:pPr>
          </w:p>
          <w:p w14:paraId="057B3185"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2276726" w14:textId="77777777" w:rsidR="002509B1" w:rsidRPr="00FE002E" w:rsidRDefault="002509B1" w:rsidP="007E2A41">
            <w:pPr>
              <w:pStyle w:val="BodyText1"/>
              <w:spacing w:line="240" w:lineRule="auto"/>
              <w:rPr>
                <w:rFonts w:ascii="Times New Roman" w:hAnsi="Times New Roman"/>
                <w:bCs/>
              </w:rPr>
            </w:pPr>
          </w:p>
        </w:tc>
      </w:tr>
      <w:tr w:rsidR="00F4754B" w:rsidRPr="00FE002E" w14:paraId="498D7D4E" w14:textId="77777777" w:rsidTr="0053335C">
        <w:trPr>
          <w:trHeight w:val="71"/>
        </w:trPr>
        <w:tc>
          <w:tcPr>
            <w:tcW w:w="1111" w:type="dxa"/>
            <w:shd w:val="clear" w:color="auto" w:fill="FFFFFF"/>
          </w:tcPr>
          <w:p w14:paraId="0A40F9C4" w14:textId="77777777" w:rsidR="00F4754B" w:rsidRPr="00FE002E" w:rsidRDefault="00F4754B" w:rsidP="00F4754B">
            <w:pPr>
              <w:pStyle w:val="BodyText1"/>
              <w:rPr>
                <w:del w:id="115"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33FD386A" w14:textId="77777777" w:rsidR="00F4754B" w:rsidRPr="00FE002E" w:rsidRDefault="00F4754B" w:rsidP="006423CC">
            <w:pPr>
              <w:pStyle w:val="BodyText1"/>
              <w:rPr>
                <w:rFonts w:ascii="Times New Roman" w:hAnsi="Times New Roman"/>
              </w:rPr>
            </w:pPr>
          </w:p>
        </w:tc>
        <w:tc>
          <w:tcPr>
            <w:tcW w:w="8133" w:type="dxa"/>
            <w:shd w:val="clear" w:color="auto" w:fill="FFFFFF"/>
          </w:tcPr>
          <w:p w14:paraId="146A08E3"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42E39FCA" w14:textId="77777777" w:rsidR="002509B1" w:rsidRPr="00FE002E" w:rsidRDefault="002509B1" w:rsidP="007E2A41">
            <w:pPr>
              <w:pStyle w:val="BodyText1"/>
              <w:spacing w:line="240" w:lineRule="auto"/>
              <w:rPr>
                <w:rFonts w:ascii="Times New Roman" w:hAnsi="Times New Roman"/>
                <w:b/>
              </w:rPr>
            </w:pPr>
          </w:p>
          <w:p w14:paraId="3175F27C"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w:t>
            </w:r>
          </w:p>
          <w:p w14:paraId="14E43A51" w14:textId="77777777" w:rsidR="00086A8A" w:rsidRDefault="00086A8A" w:rsidP="007E2A41">
            <w:pPr>
              <w:pStyle w:val="BodyText1"/>
              <w:spacing w:line="240" w:lineRule="auto"/>
              <w:rPr>
                <w:rFonts w:ascii="Times New Roman" w:hAnsi="Times New Roman"/>
                <w:bCs/>
              </w:rPr>
            </w:pPr>
          </w:p>
          <w:p w14:paraId="129E02E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2E22AB7"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03CBBB6" w14:textId="77777777" w:rsidTr="0053335C">
        <w:trPr>
          <w:trHeight w:val="71"/>
        </w:trPr>
        <w:tc>
          <w:tcPr>
            <w:tcW w:w="1111" w:type="dxa"/>
            <w:shd w:val="clear" w:color="auto" w:fill="FFFFFF"/>
          </w:tcPr>
          <w:p w14:paraId="540CF679" w14:textId="77777777"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10585155"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2734E766" w14:textId="77777777" w:rsidR="002509B1" w:rsidRPr="00FE002E" w:rsidRDefault="002509B1" w:rsidP="007E2A41">
            <w:pPr>
              <w:pStyle w:val="BodyText1"/>
              <w:spacing w:line="240" w:lineRule="auto"/>
              <w:rPr>
                <w:rFonts w:ascii="Times New Roman" w:hAnsi="Times New Roman"/>
                <w:b/>
              </w:rPr>
            </w:pPr>
          </w:p>
          <w:p w14:paraId="339DEC67"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14:paraId="4C82F5AC" w14:textId="77777777" w:rsidR="009C4E79" w:rsidRDefault="009C4E79" w:rsidP="007E2A41">
            <w:pPr>
              <w:pStyle w:val="BodyText1"/>
              <w:spacing w:line="240" w:lineRule="auto"/>
              <w:rPr>
                <w:rFonts w:ascii="Times New Roman" w:hAnsi="Times New Roman"/>
                <w:bCs/>
              </w:rPr>
            </w:pPr>
          </w:p>
          <w:p w14:paraId="5717A18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09D5E70" w14:textId="77777777" w:rsidR="002509B1" w:rsidRPr="00FE002E" w:rsidRDefault="002509B1" w:rsidP="007E2A41">
            <w:pPr>
              <w:pStyle w:val="BodyText1"/>
              <w:spacing w:line="240" w:lineRule="auto"/>
              <w:rPr>
                <w:rFonts w:ascii="Times New Roman" w:hAnsi="Times New Roman"/>
                <w:b/>
                <w:bCs/>
              </w:rPr>
            </w:pPr>
          </w:p>
        </w:tc>
      </w:tr>
      <w:tr w:rsidR="00F4754B" w:rsidRPr="00FE002E" w14:paraId="15B95A42" w14:textId="77777777" w:rsidTr="0053335C">
        <w:trPr>
          <w:trHeight w:val="71"/>
        </w:trPr>
        <w:tc>
          <w:tcPr>
            <w:tcW w:w="1111" w:type="dxa"/>
            <w:shd w:val="clear" w:color="auto" w:fill="FFFFFF"/>
          </w:tcPr>
          <w:p w14:paraId="64FA2AD4" w14:textId="77777777"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6C49EEA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B54EB6F" w14:textId="77777777" w:rsidR="002509B1" w:rsidRPr="00FE002E" w:rsidRDefault="002509B1" w:rsidP="007E2A41">
            <w:pPr>
              <w:pStyle w:val="BodyText1"/>
              <w:spacing w:line="240" w:lineRule="auto"/>
              <w:rPr>
                <w:rFonts w:ascii="Times New Roman" w:hAnsi="Times New Roman"/>
                <w:b/>
              </w:rPr>
            </w:pPr>
          </w:p>
          <w:p w14:paraId="33D8E3B5"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14:paraId="22A45D43" w14:textId="77777777" w:rsidR="00086A8A" w:rsidRDefault="00086A8A" w:rsidP="007E2A41">
            <w:pPr>
              <w:pStyle w:val="BodyText1"/>
              <w:spacing w:line="240" w:lineRule="auto"/>
              <w:rPr>
                <w:rFonts w:ascii="Times New Roman" w:hAnsi="Times New Roman"/>
                <w:bCs/>
              </w:rPr>
            </w:pPr>
          </w:p>
          <w:p w14:paraId="169AAA4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82746D" w14:textId="77777777" w:rsidR="002509B1" w:rsidRPr="00FE002E" w:rsidRDefault="002509B1" w:rsidP="007E2A41">
            <w:pPr>
              <w:pStyle w:val="BodyText1"/>
              <w:spacing w:line="240" w:lineRule="auto"/>
              <w:rPr>
                <w:rFonts w:ascii="Times New Roman" w:hAnsi="Times New Roman"/>
                <w:b/>
                <w:bCs/>
              </w:rPr>
            </w:pPr>
          </w:p>
        </w:tc>
      </w:tr>
      <w:tr w:rsidR="00F4754B" w:rsidRPr="00FE002E" w14:paraId="23D993B2" w14:textId="77777777" w:rsidTr="0053335C">
        <w:trPr>
          <w:trHeight w:val="71"/>
        </w:trPr>
        <w:tc>
          <w:tcPr>
            <w:tcW w:w="1111" w:type="dxa"/>
            <w:shd w:val="clear" w:color="auto" w:fill="FFFFFF"/>
          </w:tcPr>
          <w:p w14:paraId="02C85598" w14:textId="77777777"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5A8863DC"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D6BDF3E" w14:textId="77777777" w:rsidR="002509B1" w:rsidRPr="00FE002E" w:rsidRDefault="002509B1" w:rsidP="007E2A41">
            <w:pPr>
              <w:pStyle w:val="BodyText1"/>
              <w:spacing w:line="240" w:lineRule="auto"/>
              <w:rPr>
                <w:rFonts w:ascii="Times New Roman" w:hAnsi="Times New Roman"/>
                <w:b/>
              </w:rPr>
            </w:pPr>
          </w:p>
          <w:p w14:paraId="6E6022B7" w14:textId="77777777"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(3)(a) of the CRR</w:t>
            </w:r>
            <w:r w:rsidR="00706750">
              <w:rPr>
                <w:rFonts w:ascii="Times New Roman" w:hAnsi="Times New Roman"/>
                <w:bCs/>
              </w:rPr>
              <w:t>.</w:t>
            </w:r>
          </w:p>
          <w:p w14:paraId="7920B479" w14:textId="77777777" w:rsidR="009C4E79" w:rsidRDefault="009C4E79" w:rsidP="007E2A41">
            <w:pPr>
              <w:pStyle w:val="BodyText1"/>
              <w:spacing w:line="240" w:lineRule="auto"/>
              <w:rPr>
                <w:rFonts w:ascii="Times New Roman" w:hAnsi="Times New Roman"/>
                <w:bCs/>
              </w:rPr>
            </w:pPr>
          </w:p>
          <w:p w14:paraId="76B878A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DFA3BEC" w14:textId="77777777" w:rsidR="009C4E79" w:rsidRPr="00FE002E" w:rsidRDefault="009C4E79" w:rsidP="007E2A41">
            <w:pPr>
              <w:pStyle w:val="BodyText1"/>
              <w:spacing w:line="240" w:lineRule="auto"/>
              <w:rPr>
                <w:rFonts w:ascii="Times New Roman" w:hAnsi="Times New Roman"/>
                <w:bCs/>
              </w:rPr>
            </w:pPr>
          </w:p>
        </w:tc>
      </w:tr>
      <w:tr w:rsidR="00F4754B" w:rsidRPr="00FE002E" w14:paraId="21879CBB" w14:textId="77777777" w:rsidTr="0053335C">
        <w:trPr>
          <w:trHeight w:val="71"/>
        </w:trPr>
        <w:tc>
          <w:tcPr>
            <w:tcW w:w="1111" w:type="dxa"/>
            <w:shd w:val="clear" w:color="auto" w:fill="FFFFFF"/>
          </w:tcPr>
          <w:p w14:paraId="79BA7B93" w14:textId="77777777" w:rsidR="00F4754B" w:rsidRPr="00FE002E" w:rsidRDefault="00F4754B" w:rsidP="00F4754B">
            <w:pPr>
              <w:pStyle w:val="BodyText1"/>
              <w:rPr>
                <w:del w:id="116"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6D03C7A9" w14:textId="77777777" w:rsidR="00F4754B" w:rsidRPr="00FE002E" w:rsidRDefault="00F4754B" w:rsidP="006423CC">
            <w:pPr>
              <w:pStyle w:val="BodyText1"/>
              <w:rPr>
                <w:rFonts w:ascii="Times New Roman" w:hAnsi="Times New Roman"/>
              </w:rPr>
            </w:pPr>
          </w:p>
        </w:tc>
        <w:tc>
          <w:tcPr>
            <w:tcW w:w="8133" w:type="dxa"/>
            <w:shd w:val="clear" w:color="auto" w:fill="FFFFFF"/>
          </w:tcPr>
          <w:p w14:paraId="450FA0D8"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039A6174" w14:textId="77777777" w:rsidR="002509B1" w:rsidRPr="00FE002E" w:rsidRDefault="002509B1" w:rsidP="007E2A41">
            <w:pPr>
              <w:pStyle w:val="BodyText1"/>
              <w:spacing w:line="240" w:lineRule="auto"/>
              <w:rPr>
                <w:rFonts w:ascii="Times New Roman" w:hAnsi="Times New Roman"/>
                <w:b/>
              </w:rPr>
            </w:pPr>
          </w:p>
          <w:p w14:paraId="54995098"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14:paraId="18B5AC91" w14:textId="77777777" w:rsidR="00086A8A" w:rsidRDefault="00086A8A" w:rsidP="007E2A41">
            <w:pPr>
              <w:pStyle w:val="BodyText1"/>
              <w:spacing w:line="240" w:lineRule="auto"/>
              <w:rPr>
                <w:rFonts w:ascii="Times New Roman" w:hAnsi="Times New Roman"/>
                <w:bCs/>
              </w:rPr>
            </w:pPr>
          </w:p>
          <w:p w14:paraId="0CA9E5E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CE4D335"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05508890" w14:textId="77777777" w:rsidTr="0053335C">
        <w:trPr>
          <w:trHeight w:val="71"/>
        </w:trPr>
        <w:tc>
          <w:tcPr>
            <w:tcW w:w="1111" w:type="dxa"/>
            <w:shd w:val="clear" w:color="auto" w:fill="FFFFFF"/>
          </w:tcPr>
          <w:p w14:paraId="0223B4C6" w14:textId="77777777" w:rsidR="00F4754B" w:rsidRPr="00FE002E" w:rsidRDefault="00F4754B" w:rsidP="00F4754B">
            <w:pPr>
              <w:pStyle w:val="BodyText1"/>
              <w:rPr>
                <w:del w:id="11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6A946ACD" w14:textId="77777777" w:rsidR="00F4754B" w:rsidRPr="00FE002E" w:rsidRDefault="00F4754B" w:rsidP="006423CC">
            <w:pPr>
              <w:pStyle w:val="BodyText1"/>
              <w:rPr>
                <w:rFonts w:ascii="Times New Roman" w:hAnsi="Times New Roman"/>
              </w:rPr>
            </w:pPr>
          </w:p>
        </w:tc>
        <w:tc>
          <w:tcPr>
            <w:tcW w:w="8133" w:type="dxa"/>
            <w:shd w:val="clear" w:color="auto" w:fill="FFFFFF"/>
          </w:tcPr>
          <w:p w14:paraId="5AD23581"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4D5B7971" w14:textId="77777777" w:rsidR="002509B1" w:rsidRPr="00FE002E" w:rsidRDefault="002509B1" w:rsidP="007E2A41">
            <w:pPr>
              <w:pStyle w:val="BodyText1"/>
              <w:spacing w:line="240" w:lineRule="auto"/>
              <w:rPr>
                <w:rFonts w:ascii="Times New Roman" w:hAnsi="Times New Roman"/>
                <w:b/>
              </w:rPr>
            </w:pPr>
          </w:p>
          <w:p w14:paraId="494ECD40"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w:t>
            </w:r>
            <w:r w:rsidRPr="00FE002E">
              <w:rPr>
                <w:rFonts w:ascii="Times New Roman" w:hAnsi="Times New Roman"/>
                <w:bCs/>
              </w:rPr>
              <w:lastRenderedPageBreak/>
              <w:t xml:space="preserve">under Article </w:t>
            </w:r>
            <w:r w:rsidR="00C33245" w:rsidRPr="00FE002E">
              <w:rPr>
                <w:rFonts w:ascii="Times New Roman" w:hAnsi="Times New Roman"/>
                <w:bCs/>
              </w:rPr>
              <w:t>147</w:t>
            </w:r>
            <w:r w:rsidRPr="00FE002E">
              <w:rPr>
                <w:rFonts w:ascii="Times New Roman" w:hAnsi="Times New Roman"/>
                <w:bCs/>
              </w:rPr>
              <w:t>(3)(a</w:t>
            </w:r>
            <w:r w:rsidR="00424A0A" w:rsidRPr="00FE002E">
              <w:rPr>
                <w:rFonts w:ascii="Times New Roman" w:hAnsi="Times New Roman"/>
                <w:bCs/>
              </w:rPr>
              <w:t>) of the CRR</w:t>
            </w:r>
            <w:r w:rsidR="0086471C">
              <w:rPr>
                <w:rFonts w:ascii="Times New Roman" w:hAnsi="Times New Roman"/>
                <w:bCs/>
              </w:rPr>
              <w:t>.</w:t>
            </w:r>
            <w:r w:rsidR="00706750">
              <w:rPr>
                <w:rFonts w:ascii="Times New Roman" w:hAnsi="Times New Roman"/>
                <w:bCs/>
              </w:rPr>
              <w:t xml:space="preserve"> </w:t>
            </w:r>
          </w:p>
          <w:p w14:paraId="6F24EAFC" w14:textId="77777777" w:rsidR="009C4E79" w:rsidRDefault="009C4E79" w:rsidP="007E2A41">
            <w:pPr>
              <w:pStyle w:val="BodyText1"/>
              <w:spacing w:line="240" w:lineRule="auto"/>
              <w:rPr>
                <w:rFonts w:ascii="Times New Roman" w:hAnsi="Times New Roman"/>
                <w:bCs/>
              </w:rPr>
            </w:pPr>
          </w:p>
          <w:p w14:paraId="7657C47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0194A9F"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27B2E630" w14:textId="77777777" w:rsidTr="0053335C">
        <w:trPr>
          <w:trHeight w:val="71"/>
        </w:trPr>
        <w:tc>
          <w:tcPr>
            <w:tcW w:w="1111" w:type="dxa"/>
            <w:shd w:val="clear" w:color="auto" w:fill="FFFFFF"/>
          </w:tcPr>
          <w:p w14:paraId="2EDABD1D" w14:textId="77777777" w:rsidR="00F4754B" w:rsidRPr="00FE002E" w:rsidRDefault="00F4754B" w:rsidP="00F4754B">
            <w:pPr>
              <w:pStyle w:val="BodyText1"/>
              <w:rPr>
                <w:del w:id="118"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7D93A4C5"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24251D11"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14:paraId="3ED8E6A0" w14:textId="77777777" w:rsidR="002509B1" w:rsidRPr="00FE002E" w:rsidRDefault="002509B1" w:rsidP="007E2A41">
            <w:pPr>
              <w:pStyle w:val="BodyText1"/>
              <w:spacing w:line="240" w:lineRule="auto"/>
              <w:rPr>
                <w:rFonts w:ascii="Times New Roman" w:hAnsi="Times New Roman"/>
                <w:b/>
                <w:bCs/>
              </w:rPr>
            </w:pPr>
          </w:p>
          <w:p w14:paraId="22144C9D"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7FCBD742" w14:textId="77777777" w:rsidR="00086A8A" w:rsidRDefault="00086A8A" w:rsidP="007E2A41">
            <w:pPr>
              <w:pStyle w:val="BodyText1"/>
              <w:spacing w:line="240" w:lineRule="auto"/>
              <w:rPr>
                <w:rFonts w:ascii="Times New Roman" w:hAnsi="Times New Roman"/>
                <w:bCs/>
              </w:rPr>
            </w:pPr>
          </w:p>
          <w:p w14:paraId="4A0DEFF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3BBD3A4"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5320A75" w14:textId="77777777" w:rsidTr="0053335C">
        <w:trPr>
          <w:trHeight w:val="71"/>
        </w:trPr>
        <w:tc>
          <w:tcPr>
            <w:tcW w:w="1111" w:type="dxa"/>
            <w:shd w:val="clear" w:color="auto" w:fill="FFFFFF"/>
          </w:tcPr>
          <w:p w14:paraId="1895C952" w14:textId="77777777" w:rsidR="00F4754B" w:rsidRPr="00FE002E" w:rsidRDefault="00F4754B" w:rsidP="00F4754B">
            <w:pPr>
              <w:pStyle w:val="BodyText1"/>
              <w:rPr>
                <w:del w:id="119"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15358E57"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2A25D5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9E3EC95" w14:textId="77777777" w:rsidR="002509B1" w:rsidRPr="00FE002E" w:rsidRDefault="002509B1" w:rsidP="007E2A41">
            <w:pPr>
              <w:pStyle w:val="BodyText1"/>
              <w:spacing w:line="240" w:lineRule="auto"/>
              <w:rPr>
                <w:rFonts w:ascii="Times New Roman" w:hAnsi="Times New Roman"/>
                <w:b/>
                <w:bCs/>
              </w:rPr>
            </w:pPr>
          </w:p>
          <w:p w14:paraId="67F7F461"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2E672ECA" w14:textId="77777777" w:rsidR="009C4E79" w:rsidRDefault="009C4E79" w:rsidP="007E2A41">
            <w:pPr>
              <w:pStyle w:val="BodyText1"/>
              <w:spacing w:line="240" w:lineRule="auto"/>
              <w:rPr>
                <w:rFonts w:ascii="Times New Roman" w:hAnsi="Times New Roman"/>
                <w:bCs/>
              </w:rPr>
            </w:pPr>
          </w:p>
          <w:p w14:paraId="477AD765"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EA619A1"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012EF66" w14:textId="77777777" w:rsidTr="0053335C">
        <w:trPr>
          <w:trHeight w:val="71"/>
        </w:trPr>
        <w:tc>
          <w:tcPr>
            <w:tcW w:w="1111" w:type="dxa"/>
            <w:shd w:val="clear" w:color="auto" w:fill="FFFFFF"/>
          </w:tcPr>
          <w:p w14:paraId="455919B8" w14:textId="77777777" w:rsidR="00F4754B" w:rsidRPr="00FE002E" w:rsidRDefault="00F4754B" w:rsidP="00F4754B">
            <w:pPr>
              <w:pStyle w:val="BodyText1"/>
              <w:rPr>
                <w:del w:id="12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7BC80397" w14:textId="77777777" w:rsidR="00F4754B" w:rsidRPr="00FE002E" w:rsidRDefault="00F4754B" w:rsidP="006423CC">
            <w:pPr>
              <w:pStyle w:val="BodyText1"/>
              <w:rPr>
                <w:rFonts w:ascii="Times New Roman" w:hAnsi="Times New Roman"/>
              </w:rPr>
            </w:pPr>
          </w:p>
        </w:tc>
        <w:tc>
          <w:tcPr>
            <w:tcW w:w="8133" w:type="dxa"/>
            <w:shd w:val="clear" w:color="auto" w:fill="FFFFFF"/>
          </w:tcPr>
          <w:p w14:paraId="433EB6E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315160">
              <w:rPr>
                <w:rFonts w:ascii="Times New Roman" w:hAnsi="Times New Roman"/>
                <w:b/>
                <w:bCs/>
              </w:rPr>
              <w:t xml:space="preserve"> </w:t>
            </w:r>
            <w:r w:rsidR="00315160" w:rsidRPr="00706750">
              <w:rPr>
                <w:rFonts w:ascii="Times New Roman" w:hAnsi="Times New Roman"/>
                <w:b/>
                <w:bCs/>
              </w:rPr>
              <w:t>– SA exposures</w:t>
            </w:r>
          </w:p>
          <w:p w14:paraId="57FCCB0F" w14:textId="77777777" w:rsidR="002509B1" w:rsidRPr="00FE002E" w:rsidRDefault="002509B1" w:rsidP="007E2A41">
            <w:pPr>
              <w:pStyle w:val="BodyText1"/>
              <w:spacing w:line="240" w:lineRule="auto"/>
              <w:rPr>
                <w:rFonts w:ascii="Times New Roman" w:hAnsi="Times New Roman"/>
                <w:b/>
                <w:bCs/>
              </w:rPr>
            </w:pPr>
          </w:p>
          <w:p w14:paraId="1806EF4B"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5D16D8DA" w14:textId="77777777" w:rsidR="00086A8A" w:rsidRDefault="00086A8A" w:rsidP="007E2A41">
            <w:pPr>
              <w:pStyle w:val="BodyText1"/>
              <w:spacing w:line="240" w:lineRule="auto"/>
              <w:rPr>
                <w:rFonts w:ascii="Times New Roman" w:hAnsi="Times New Roman"/>
                <w:bCs/>
              </w:rPr>
            </w:pPr>
          </w:p>
          <w:p w14:paraId="5089FD6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8CB734B"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0C45B8F" w14:textId="77777777" w:rsidTr="0053335C">
        <w:trPr>
          <w:trHeight w:val="71"/>
        </w:trPr>
        <w:tc>
          <w:tcPr>
            <w:tcW w:w="1111" w:type="dxa"/>
            <w:shd w:val="clear" w:color="auto" w:fill="FFFFFF"/>
          </w:tcPr>
          <w:p w14:paraId="063C73E6" w14:textId="77777777" w:rsidR="00F4754B" w:rsidRPr="00FE002E" w:rsidRDefault="00F4754B" w:rsidP="00F4754B">
            <w:pPr>
              <w:pStyle w:val="BodyText1"/>
              <w:rPr>
                <w:del w:id="12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176C5CA"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048EB6E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720B20DE" w14:textId="77777777" w:rsidR="002509B1" w:rsidRPr="00FE002E" w:rsidRDefault="002509B1" w:rsidP="007E2A41">
            <w:pPr>
              <w:pStyle w:val="BodyText1"/>
              <w:spacing w:line="240" w:lineRule="auto"/>
              <w:rPr>
                <w:rFonts w:ascii="Times New Roman" w:hAnsi="Times New Roman"/>
                <w:b/>
                <w:bCs/>
              </w:rPr>
            </w:pPr>
          </w:p>
          <w:p w14:paraId="2FF8CEE6"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772616C2" w14:textId="77777777" w:rsidR="009C4E79" w:rsidRDefault="009C4E79" w:rsidP="007E2A41">
            <w:pPr>
              <w:pStyle w:val="BodyText1"/>
              <w:spacing w:line="240" w:lineRule="auto"/>
              <w:rPr>
                <w:rFonts w:ascii="Times New Roman" w:hAnsi="Times New Roman"/>
                <w:bCs/>
              </w:rPr>
            </w:pPr>
          </w:p>
          <w:p w14:paraId="0B43FC14"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A2A3872"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48AAF84" w14:textId="77777777" w:rsidTr="0053335C">
        <w:trPr>
          <w:trHeight w:val="71"/>
        </w:trPr>
        <w:tc>
          <w:tcPr>
            <w:tcW w:w="1111" w:type="dxa"/>
            <w:shd w:val="clear" w:color="auto" w:fill="FFFFFF"/>
          </w:tcPr>
          <w:p w14:paraId="5837000A" w14:textId="77777777" w:rsidR="00F4754B" w:rsidRPr="00FE002E" w:rsidRDefault="00F4754B" w:rsidP="00F4754B">
            <w:pPr>
              <w:pStyle w:val="BodyText1"/>
              <w:rPr>
                <w:del w:id="122"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7F9573E" w14:textId="77777777" w:rsidR="00F4754B" w:rsidRPr="00FE002E" w:rsidRDefault="00F4754B" w:rsidP="006423CC">
            <w:pPr>
              <w:pStyle w:val="BodyText1"/>
              <w:rPr>
                <w:rFonts w:ascii="Times New Roman" w:hAnsi="Times New Roman"/>
              </w:rPr>
            </w:pPr>
          </w:p>
        </w:tc>
        <w:tc>
          <w:tcPr>
            <w:tcW w:w="8133" w:type="dxa"/>
            <w:shd w:val="clear" w:color="auto" w:fill="FFFFFF"/>
          </w:tcPr>
          <w:p w14:paraId="5394944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6094ED3" w14:textId="77777777" w:rsidR="002509B1" w:rsidRPr="00FE002E" w:rsidRDefault="002509B1" w:rsidP="007E2A41">
            <w:pPr>
              <w:pStyle w:val="BodyText1"/>
              <w:spacing w:line="240" w:lineRule="auto"/>
              <w:rPr>
                <w:rFonts w:ascii="Times New Roman" w:hAnsi="Times New Roman"/>
                <w:b/>
                <w:bCs/>
              </w:rPr>
            </w:pPr>
          </w:p>
          <w:p w14:paraId="2E219EC3"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w:t>
            </w:r>
            <w:r w:rsidR="00315160">
              <w:rPr>
                <w:rFonts w:ascii="Times New Roman" w:hAnsi="Times New Roman"/>
                <w:bCs/>
              </w:rPr>
              <w:t xml:space="preserve"> </w:t>
            </w:r>
          </w:p>
          <w:p w14:paraId="5AD47BD3" w14:textId="77777777" w:rsidR="00086A8A" w:rsidRDefault="00086A8A" w:rsidP="007E2A41">
            <w:pPr>
              <w:pStyle w:val="BodyText1"/>
              <w:spacing w:line="240" w:lineRule="auto"/>
              <w:rPr>
                <w:rFonts w:ascii="Times New Roman" w:hAnsi="Times New Roman"/>
                <w:bCs/>
              </w:rPr>
            </w:pPr>
          </w:p>
          <w:p w14:paraId="249F377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B1F22E7" w14:textId="77777777" w:rsidR="002509B1" w:rsidRPr="00FE002E" w:rsidRDefault="002509B1" w:rsidP="007E2A41">
            <w:pPr>
              <w:pStyle w:val="BodyText1"/>
              <w:spacing w:line="240" w:lineRule="auto"/>
              <w:rPr>
                <w:rFonts w:ascii="Times New Roman" w:hAnsi="Times New Roman"/>
                <w:bCs/>
              </w:rPr>
            </w:pPr>
          </w:p>
        </w:tc>
      </w:tr>
      <w:tr w:rsidR="00F4754B" w:rsidRPr="00FE002E" w14:paraId="16F025D4" w14:textId="77777777" w:rsidTr="0053335C">
        <w:trPr>
          <w:trHeight w:val="71"/>
        </w:trPr>
        <w:tc>
          <w:tcPr>
            <w:tcW w:w="1111" w:type="dxa"/>
            <w:shd w:val="clear" w:color="auto" w:fill="FFFFFF"/>
          </w:tcPr>
          <w:p w14:paraId="177C2C41"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11BA702A" w14:textId="77777777"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86DB7BA"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14:paraId="642E2473" w14:textId="77777777"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(4)(a) of the CRR. </w:t>
            </w:r>
          </w:p>
          <w:p w14:paraId="59392D5D" w14:textId="77777777" w:rsidR="009C4E79" w:rsidRDefault="009C4E79" w:rsidP="007E2A41">
            <w:pPr>
              <w:pStyle w:val="BodyText1"/>
              <w:spacing w:line="240" w:lineRule="auto"/>
              <w:rPr>
                <w:rFonts w:ascii="Times New Roman" w:hAnsi="Times New Roman"/>
                <w:bCs/>
              </w:rPr>
            </w:pPr>
          </w:p>
          <w:p w14:paraId="018E1D9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4128E76" w14:textId="77777777"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14:paraId="73BB6C48" w14:textId="77777777" w:rsidTr="0053335C">
        <w:trPr>
          <w:trHeight w:val="71"/>
        </w:trPr>
        <w:tc>
          <w:tcPr>
            <w:tcW w:w="1111" w:type="dxa"/>
            <w:shd w:val="clear" w:color="auto" w:fill="FFFFFF"/>
          </w:tcPr>
          <w:p w14:paraId="51097665" w14:textId="77777777" w:rsidR="00F4754B" w:rsidRPr="00FE002E" w:rsidRDefault="00F4754B" w:rsidP="00F4754B">
            <w:pPr>
              <w:pStyle w:val="BodyText1"/>
              <w:rPr>
                <w:del w:id="123"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15E7F69B"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7EEC61C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14:paraId="4D7149AB" w14:textId="77777777" w:rsidR="002509B1" w:rsidRPr="00FE002E" w:rsidRDefault="002509B1" w:rsidP="007E2A41">
            <w:pPr>
              <w:pStyle w:val="BodyText1"/>
              <w:spacing w:line="240" w:lineRule="auto"/>
              <w:rPr>
                <w:rFonts w:ascii="Times New Roman" w:hAnsi="Times New Roman"/>
                <w:b/>
                <w:bCs/>
              </w:rPr>
            </w:pPr>
          </w:p>
          <w:p w14:paraId="0E240E8C"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 xml:space="preserve">(1), (3) and (5) of the CRR. </w:t>
            </w:r>
          </w:p>
          <w:p w14:paraId="184EDA24" w14:textId="77777777" w:rsidR="00086A8A" w:rsidRDefault="00086A8A" w:rsidP="007E2A41">
            <w:pPr>
              <w:pStyle w:val="BodyText1"/>
              <w:spacing w:line="240" w:lineRule="auto"/>
              <w:rPr>
                <w:rFonts w:ascii="Times New Roman" w:hAnsi="Times New Roman"/>
                <w:bCs/>
              </w:rPr>
            </w:pPr>
          </w:p>
          <w:p w14:paraId="2413634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6D49095"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D81F1D8" w14:textId="77777777" w:rsidTr="0053335C">
        <w:trPr>
          <w:trHeight w:val="71"/>
        </w:trPr>
        <w:tc>
          <w:tcPr>
            <w:tcW w:w="1111" w:type="dxa"/>
            <w:shd w:val="clear" w:color="auto" w:fill="FFFFFF"/>
          </w:tcPr>
          <w:p w14:paraId="730FD6B5" w14:textId="77777777" w:rsidR="00F4754B" w:rsidRPr="00FE002E" w:rsidRDefault="00F4754B" w:rsidP="00F4754B">
            <w:pPr>
              <w:pStyle w:val="BodyText1"/>
              <w:rPr>
                <w:del w:id="124"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78360349" w14:textId="77777777" w:rsidR="00F4754B" w:rsidRPr="00FE002E" w:rsidRDefault="00F4754B" w:rsidP="006423CC">
            <w:pPr>
              <w:pStyle w:val="BodyText1"/>
              <w:rPr>
                <w:rFonts w:ascii="Times New Roman" w:hAnsi="Times New Roman"/>
              </w:rPr>
            </w:pPr>
          </w:p>
        </w:tc>
        <w:tc>
          <w:tcPr>
            <w:tcW w:w="8133" w:type="dxa"/>
            <w:shd w:val="clear" w:color="auto" w:fill="FFFFFF"/>
          </w:tcPr>
          <w:p w14:paraId="4B28EE6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7C4E81AA" w14:textId="77777777" w:rsidR="002509B1" w:rsidRPr="00FE002E" w:rsidRDefault="002509B1" w:rsidP="007E2A41">
            <w:pPr>
              <w:pStyle w:val="BodyText1"/>
              <w:spacing w:line="240" w:lineRule="auto"/>
              <w:rPr>
                <w:rFonts w:ascii="Times New Roman" w:hAnsi="Times New Roman"/>
                <w:b/>
                <w:bCs/>
              </w:rPr>
            </w:pPr>
          </w:p>
          <w:p w14:paraId="6AD142F4"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(4)(a) of the CRR.</w:t>
            </w:r>
          </w:p>
          <w:p w14:paraId="79026F91" w14:textId="77777777" w:rsidR="009C4E79" w:rsidRDefault="009C4E79" w:rsidP="007E2A41">
            <w:pPr>
              <w:pStyle w:val="BodyText1"/>
              <w:spacing w:line="240" w:lineRule="auto"/>
              <w:rPr>
                <w:rFonts w:ascii="Times New Roman" w:hAnsi="Times New Roman"/>
                <w:bCs/>
              </w:rPr>
            </w:pPr>
          </w:p>
          <w:p w14:paraId="6D7F014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C615836"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38AD4234" w14:textId="77777777" w:rsidTr="0053335C">
        <w:trPr>
          <w:trHeight w:val="71"/>
        </w:trPr>
        <w:tc>
          <w:tcPr>
            <w:tcW w:w="1111" w:type="dxa"/>
            <w:shd w:val="clear" w:color="auto" w:fill="FFFFFF"/>
          </w:tcPr>
          <w:p w14:paraId="41ACCBAD" w14:textId="77777777" w:rsidR="00F4754B" w:rsidRPr="00FE002E" w:rsidRDefault="00F4754B" w:rsidP="00F4754B">
            <w:pPr>
              <w:pStyle w:val="BodyText1"/>
              <w:rPr>
                <w:del w:id="125"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D0E714F" w14:textId="77777777" w:rsidR="00F4754B" w:rsidRPr="00FE002E" w:rsidRDefault="00F4754B" w:rsidP="00F4754B">
            <w:pPr>
              <w:pStyle w:val="BodyText1"/>
              <w:rPr>
                <w:del w:id="126" w:author="EBA staff" w:date="2017-04-18T09:58:00Z"/>
                <w:rFonts w:ascii="Times New Roman" w:hAnsi="Times New Roman"/>
              </w:rPr>
            </w:pPr>
          </w:p>
          <w:p w14:paraId="7D27F0B0" w14:textId="77777777" w:rsidR="00F4754B" w:rsidRPr="00FE002E" w:rsidRDefault="00F4754B" w:rsidP="006423CC">
            <w:pPr>
              <w:pStyle w:val="BodyText1"/>
              <w:rPr>
                <w:rFonts w:ascii="Times New Roman" w:hAnsi="Times New Roman"/>
              </w:rPr>
            </w:pPr>
          </w:p>
        </w:tc>
        <w:tc>
          <w:tcPr>
            <w:tcW w:w="8133" w:type="dxa"/>
            <w:shd w:val="clear" w:color="auto" w:fill="FFFFFF"/>
          </w:tcPr>
          <w:p w14:paraId="00498E7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20EC49AC" w14:textId="77777777" w:rsidR="002509B1" w:rsidRPr="00FE002E" w:rsidRDefault="002509B1" w:rsidP="007E2A41">
            <w:pPr>
              <w:pStyle w:val="BodyText1"/>
              <w:spacing w:line="240" w:lineRule="auto"/>
              <w:rPr>
                <w:rFonts w:ascii="Times New Roman" w:hAnsi="Times New Roman"/>
                <w:b/>
                <w:bCs/>
              </w:rPr>
            </w:pPr>
          </w:p>
          <w:p w14:paraId="23D3136B"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w:t>
            </w:r>
          </w:p>
          <w:p w14:paraId="739CC01E" w14:textId="77777777" w:rsidR="00086A8A" w:rsidRDefault="00086A8A" w:rsidP="007E2A41">
            <w:pPr>
              <w:pStyle w:val="BodyText1"/>
              <w:spacing w:line="240" w:lineRule="auto"/>
              <w:rPr>
                <w:rFonts w:ascii="Times New Roman" w:hAnsi="Times New Roman"/>
                <w:bCs/>
              </w:rPr>
            </w:pPr>
          </w:p>
          <w:p w14:paraId="5F832D5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6F58C4" w14:textId="77777777" w:rsidR="002509B1" w:rsidRPr="00FE002E" w:rsidRDefault="002509B1" w:rsidP="007E2A41">
            <w:pPr>
              <w:pStyle w:val="BodyText1"/>
              <w:spacing w:line="240" w:lineRule="auto"/>
              <w:rPr>
                <w:rFonts w:ascii="Times New Roman" w:hAnsi="Times New Roman"/>
                <w:bCs/>
              </w:rPr>
            </w:pPr>
          </w:p>
        </w:tc>
      </w:tr>
      <w:tr w:rsidR="00F4754B" w:rsidRPr="00FE002E" w14:paraId="6144740B" w14:textId="77777777" w:rsidTr="0053335C">
        <w:trPr>
          <w:trHeight w:val="71"/>
        </w:trPr>
        <w:tc>
          <w:tcPr>
            <w:tcW w:w="1111" w:type="dxa"/>
            <w:shd w:val="clear" w:color="auto" w:fill="FFFFFF"/>
          </w:tcPr>
          <w:p w14:paraId="4E1DA5C9" w14:textId="77777777" w:rsidR="00F4754B" w:rsidRPr="00FE002E" w:rsidRDefault="00F4754B" w:rsidP="00F4754B">
            <w:pPr>
              <w:pStyle w:val="BodyText1"/>
              <w:rPr>
                <w:del w:id="12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69D1870D"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2636E679"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Pr="00FE002E">
              <w:rPr>
                <w:rFonts w:ascii="Times New Roman" w:hAnsi="Times New Roman"/>
                <w:b/>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23348740" w14:textId="77777777" w:rsidR="002509B1" w:rsidRPr="00FE002E" w:rsidRDefault="002509B1" w:rsidP="007E2A41">
            <w:pPr>
              <w:pStyle w:val="BodyText1"/>
              <w:spacing w:line="240" w:lineRule="auto"/>
              <w:rPr>
                <w:rFonts w:ascii="Times New Roman" w:hAnsi="Times New Roman"/>
                <w:b/>
              </w:rPr>
            </w:pPr>
          </w:p>
          <w:p w14:paraId="31356D2E" w14:textId="77777777"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14:paraId="69AA49C3" w14:textId="77777777" w:rsidR="00315160" w:rsidRDefault="00315160" w:rsidP="007E2A41">
            <w:pPr>
              <w:pStyle w:val="BodyText1"/>
              <w:spacing w:line="240" w:lineRule="auto"/>
              <w:rPr>
                <w:rFonts w:ascii="Times New Roman" w:hAnsi="Times New Roman"/>
                <w:b/>
                <w:bCs/>
                <w:u w:val="single"/>
              </w:rPr>
            </w:pPr>
          </w:p>
          <w:p w14:paraId="44DCA5B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FCD47B2" w14:textId="77777777"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14:paraId="0130193F" w14:textId="77777777" w:rsidTr="0053335C">
        <w:trPr>
          <w:trHeight w:val="71"/>
        </w:trPr>
        <w:tc>
          <w:tcPr>
            <w:tcW w:w="1111" w:type="dxa"/>
            <w:shd w:val="clear" w:color="auto" w:fill="FFFFFF"/>
          </w:tcPr>
          <w:p w14:paraId="626DF1CD" w14:textId="77777777" w:rsidR="00F4754B" w:rsidRPr="00FE002E" w:rsidRDefault="00F4754B" w:rsidP="00F4754B">
            <w:pPr>
              <w:pStyle w:val="BodyText1"/>
              <w:rPr>
                <w:del w:id="128"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1A24B7EB" w14:textId="77777777" w:rsidR="00F4754B" w:rsidRPr="00FE002E" w:rsidRDefault="00F4754B" w:rsidP="006423CC">
            <w:pPr>
              <w:pStyle w:val="BodyText1"/>
              <w:rPr>
                <w:rFonts w:ascii="Times New Roman" w:hAnsi="Times New Roman"/>
              </w:rPr>
            </w:pPr>
          </w:p>
        </w:tc>
        <w:tc>
          <w:tcPr>
            <w:tcW w:w="8133" w:type="dxa"/>
            <w:shd w:val="clear" w:color="auto" w:fill="FFFFFF"/>
          </w:tcPr>
          <w:p w14:paraId="0DB077C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45EF0898" w14:textId="77777777" w:rsidR="002509B1" w:rsidRPr="00FE002E" w:rsidRDefault="002509B1" w:rsidP="007E2A41">
            <w:pPr>
              <w:pStyle w:val="BodyText1"/>
              <w:spacing w:line="240" w:lineRule="auto"/>
              <w:rPr>
                <w:rFonts w:ascii="Times New Roman" w:hAnsi="Times New Roman"/>
                <w:b/>
                <w:bCs/>
              </w:rPr>
            </w:pPr>
          </w:p>
          <w:p w14:paraId="7E29951E"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w:t>
            </w:r>
          </w:p>
          <w:p w14:paraId="1C4AA14D" w14:textId="77777777" w:rsidR="002509B1" w:rsidRDefault="002509B1" w:rsidP="007E2A41">
            <w:pPr>
              <w:pStyle w:val="BodyText1"/>
              <w:spacing w:line="240" w:lineRule="auto"/>
              <w:rPr>
                <w:rFonts w:ascii="Times New Roman" w:hAnsi="Times New Roman"/>
                <w:b/>
                <w:bCs/>
                <w:u w:val="single"/>
              </w:rPr>
            </w:pPr>
          </w:p>
          <w:p w14:paraId="761AD51F"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7E6EF168" w14:textId="77777777" w:rsidR="00086A8A" w:rsidRPr="00FE002E" w:rsidRDefault="00086A8A" w:rsidP="007E2A41">
            <w:pPr>
              <w:pStyle w:val="BodyText1"/>
              <w:spacing w:line="240" w:lineRule="auto"/>
              <w:rPr>
                <w:rFonts w:ascii="Times New Roman" w:hAnsi="Times New Roman"/>
                <w:b/>
                <w:bCs/>
                <w:u w:val="single"/>
              </w:rPr>
            </w:pPr>
          </w:p>
        </w:tc>
      </w:tr>
      <w:tr w:rsidR="00F4754B" w:rsidRPr="00FE002E" w14:paraId="50F5E9F0" w14:textId="77777777" w:rsidTr="0053335C">
        <w:trPr>
          <w:trHeight w:val="71"/>
        </w:trPr>
        <w:tc>
          <w:tcPr>
            <w:tcW w:w="1111" w:type="dxa"/>
            <w:shd w:val="clear" w:color="auto" w:fill="FFFFFF"/>
          </w:tcPr>
          <w:p w14:paraId="2EE220E3" w14:textId="77777777" w:rsidR="00F4754B" w:rsidRPr="00FE002E" w:rsidRDefault="00F4754B" w:rsidP="00F4754B">
            <w:pPr>
              <w:pStyle w:val="BodyText1"/>
              <w:rPr>
                <w:del w:id="129"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2D45401C" w14:textId="77777777" w:rsidR="00F4754B" w:rsidRPr="00FE002E" w:rsidRDefault="00F4754B" w:rsidP="006423CC">
            <w:pPr>
              <w:pStyle w:val="BodyText1"/>
              <w:rPr>
                <w:rFonts w:ascii="Times New Roman" w:hAnsi="Times New Roman"/>
              </w:rPr>
            </w:pPr>
          </w:p>
        </w:tc>
        <w:tc>
          <w:tcPr>
            <w:tcW w:w="8133" w:type="dxa"/>
            <w:shd w:val="clear" w:color="auto" w:fill="FFFFFF"/>
          </w:tcPr>
          <w:p w14:paraId="54B92AD1"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5EAC858E" w14:textId="77777777" w:rsidR="002509B1" w:rsidRPr="00FE002E" w:rsidRDefault="002509B1" w:rsidP="007E2A41">
            <w:pPr>
              <w:pStyle w:val="BodyText1"/>
              <w:spacing w:line="240" w:lineRule="auto"/>
              <w:rPr>
                <w:rFonts w:ascii="Times New Roman" w:hAnsi="Times New Roman"/>
                <w:b/>
                <w:bCs/>
              </w:rPr>
            </w:pPr>
          </w:p>
          <w:p w14:paraId="1B8C70DB"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14:paraId="75D233FB" w14:textId="77777777" w:rsidR="009C4E79" w:rsidRDefault="009C4E79" w:rsidP="007E2A41">
            <w:pPr>
              <w:pStyle w:val="BodyText1"/>
              <w:spacing w:line="240" w:lineRule="auto"/>
              <w:rPr>
                <w:rFonts w:ascii="Times New Roman" w:hAnsi="Times New Roman"/>
                <w:bCs/>
              </w:rPr>
            </w:pPr>
          </w:p>
          <w:p w14:paraId="1C212DC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FE50B79"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F9FA635" w14:textId="77777777" w:rsidTr="0053335C">
        <w:trPr>
          <w:trHeight w:val="71"/>
        </w:trPr>
        <w:tc>
          <w:tcPr>
            <w:tcW w:w="1111" w:type="dxa"/>
            <w:shd w:val="clear" w:color="auto" w:fill="FFFFFF"/>
          </w:tcPr>
          <w:p w14:paraId="051C72E2"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2F7001A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76FC03F6" w14:textId="77777777" w:rsidR="002509B1" w:rsidRPr="00FE002E" w:rsidRDefault="002509B1" w:rsidP="007E2A41">
            <w:pPr>
              <w:pStyle w:val="BodyText1"/>
              <w:spacing w:line="240" w:lineRule="auto"/>
              <w:rPr>
                <w:rFonts w:ascii="Times New Roman" w:hAnsi="Times New Roman"/>
                <w:b/>
                <w:bCs/>
              </w:rPr>
            </w:pPr>
          </w:p>
          <w:p w14:paraId="3D30D939"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w:t>
            </w:r>
            <w:r w:rsidR="0086471C">
              <w:rPr>
                <w:rFonts w:ascii="Times New Roman" w:hAnsi="Times New Roman"/>
                <w:bCs/>
              </w:rPr>
              <w:t>.</w:t>
            </w:r>
            <w:r w:rsidR="00706750">
              <w:rPr>
                <w:rFonts w:ascii="Times New Roman" w:hAnsi="Times New Roman"/>
                <w:bCs/>
              </w:rPr>
              <w:t xml:space="preserve"> </w:t>
            </w:r>
          </w:p>
          <w:p w14:paraId="160A25EB" w14:textId="77777777" w:rsidR="00086A8A" w:rsidRDefault="00086A8A" w:rsidP="007E2A41">
            <w:pPr>
              <w:pStyle w:val="BodyText1"/>
              <w:spacing w:line="240" w:lineRule="auto"/>
              <w:rPr>
                <w:rFonts w:ascii="Times New Roman" w:hAnsi="Times New Roman"/>
                <w:bCs/>
              </w:rPr>
            </w:pPr>
          </w:p>
          <w:p w14:paraId="1E5D636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FBBB870" w14:textId="77777777" w:rsidR="002509B1" w:rsidRPr="00FE002E" w:rsidRDefault="002509B1" w:rsidP="007E2A41">
            <w:pPr>
              <w:pStyle w:val="BodyText1"/>
              <w:spacing w:line="240" w:lineRule="auto"/>
              <w:rPr>
                <w:rFonts w:ascii="Times New Roman" w:hAnsi="Times New Roman"/>
              </w:rPr>
            </w:pPr>
          </w:p>
        </w:tc>
      </w:tr>
      <w:tr w:rsidR="00F4754B" w:rsidRPr="00FE002E" w14:paraId="0E370F77" w14:textId="77777777" w:rsidTr="0053335C">
        <w:trPr>
          <w:trHeight w:val="71"/>
        </w:trPr>
        <w:tc>
          <w:tcPr>
            <w:tcW w:w="1111" w:type="dxa"/>
            <w:shd w:val="clear" w:color="auto" w:fill="FFFFFF"/>
          </w:tcPr>
          <w:p w14:paraId="34146F05" w14:textId="77777777" w:rsidR="00F4754B" w:rsidRPr="00FE002E" w:rsidRDefault="00F4754B" w:rsidP="00F4754B">
            <w:pPr>
              <w:pStyle w:val="BodyText1"/>
              <w:rPr>
                <w:del w:id="13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0AB83352"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57959220"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Pr="00FE002E">
              <w:rPr>
                <w:rFonts w:ascii="Times New Roman" w:hAnsi="Times New Roman"/>
                <w:b/>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2013BE74" w14:textId="77777777" w:rsidR="002509B1" w:rsidRPr="00FE002E" w:rsidRDefault="002509B1" w:rsidP="007E2A41">
            <w:pPr>
              <w:pStyle w:val="BodyText1"/>
              <w:spacing w:line="240" w:lineRule="auto"/>
              <w:rPr>
                <w:rFonts w:ascii="Times New Roman" w:hAnsi="Times New Roman"/>
                <w:b/>
              </w:rPr>
            </w:pPr>
          </w:p>
          <w:p w14:paraId="307E200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14:paraId="719FE670" w14:textId="77777777" w:rsidR="009C4E79" w:rsidRDefault="009C4E79" w:rsidP="007E2A41">
            <w:pPr>
              <w:pStyle w:val="BodyText1"/>
              <w:spacing w:line="240" w:lineRule="auto"/>
              <w:rPr>
                <w:rFonts w:ascii="Times New Roman" w:hAnsi="Times New Roman"/>
                <w:bCs/>
              </w:rPr>
            </w:pPr>
          </w:p>
          <w:p w14:paraId="1E58497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C07B1A6" w14:textId="77777777"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14:paraId="5A72F59F" w14:textId="77777777" w:rsidTr="0053335C">
        <w:trPr>
          <w:trHeight w:val="71"/>
        </w:trPr>
        <w:tc>
          <w:tcPr>
            <w:tcW w:w="1111" w:type="dxa"/>
            <w:shd w:val="clear" w:color="auto" w:fill="FFFFFF"/>
          </w:tcPr>
          <w:p w14:paraId="0EF3E265" w14:textId="77777777" w:rsidR="00F4754B" w:rsidRPr="00FE002E" w:rsidRDefault="00F4754B" w:rsidP="00F4754B">
            <w:pPr>
              <w:pStyle w:val="BodyText1"/>
              <w:rPr>
                <w:del w:id="13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7158F9C1" w14:textId="77777777" w:rsidR="00F4754B" w:rsidRPr="00FE002E" w:rsidRDefault="00F4754B" w:rsidP="006423CC">
            <w:pPr>
              <w:pStyle w:val="BodyText1"/>
              <w:rPr>
                <w:rFonts w:ascii="Times New Roman" w:hAnsi="Times New Roman"/>
              </w:rPr>
            </w:pPr>
          </w:p>
        </w:tc>
        <w:tc>
          <w:tcPr>
            <w:tcW w:w="8133" w:type="dxa"/>
            <w:shd w:val="clear" w:color="auto" w:fill="FFFFFF"/>
          </w:tcPr>
          <w:p w14:paraId="7D7263C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286B0DD5" w14:textId="77777777" w:rsidR="002509B1" w:rsidRPr="00FE002E" w:rsidRDefault="002509B1" w:rsidP="007E2A41">
            <w:pPr>
              <w:pStyle w:val="BodyText1"/>
              <w:spacing w:line="240" w:lineRule="auto"/>
              <w:rPr>
                <w:rFonts w:ascii="Times New Roman" w:hAnsi="Times New Roman"/>
                <w:b/>
                <w:bCs/>
              </w:rPr>
            </w:pPr>
          </w:p>
          <w:p w14:paraId="2DFE68F1"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(1), (2), (3) and (5) of the CRR. </w:t>
            </w:r>
          </w:p>
          <w:p w14:paraId="140CA0BF" w14:textId="77777777" w:rsidR="00086A8A" w:rsidRDefault="00086A8A" w:rsidP="007E2A41">
            <w:pPr>
              <w:pStyle w:val="BodyText1"/>
              <w:spacing w:line="240" w:lineRule="auto"/>
              <w:rPr>
                <w:rFonts w:ascii="Times New Roman" w:hAnsi="Times New Roman"/>
                <w:bCs/>
              </w:rPr>
            </w:pPr>
          </w:p>
          <w:p w14:paraId="437F85E5"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E40791D"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C67CE3F" w14:textId="77777777" w:rsidTr="0053335C">
        <w:trPr>
          <w:trHeight w:val="71"/>
        </w:trPr>
        <w:tc>
          <w:tcPr>
            <w:tcW w:w="1111" w:type="dxa"/>
            <w:shd w:val="clear" w:color="auto" w:fill="FFFFFF"/>
          </w:tcPr>
          <w:p w14:paraId="3D40EC6C" w14:textId="77777777" w:rsidR="00F4754B" w:rsidRPr="00FE002E" w:rsidRDefault="00F4754B" w:rsidP="00F4754B">
            <w:pPr>
              <w:pStyle w:val="BodyText1"/>
              <w:rPr>
                <w:del w:id="132"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0745B56C" w14:textId="77777777" w:rsidR="00F4754B" w:rsidRPr="00FE002E" w:rsidRDefault="00F4754B" w:rsidP="006423CC">
            <w:pPr>
              <w:pStyle w:val="BodyText1"/>
              <w:rPr>
                <w:rFonts w:ascii="Times New Roman" w:hAnsi="Times New Roman"/>
              </w:rPr>
            </w:pPr>
          </w:p>
        </w:tc>
        <w:tc>
          <w:tcPr>
            <w:tcW w:w="8133" w:type="dxa"/>
            <w:shd w:val="clear" w:color="auto" w:fill="FFFFFF"/>
          </w:tcPr>
          <w:p w14:paraId="184DAFD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14:paraId="775FF9D6" w14:textId="77777777" w:rsidR="002509B1" w:rsidRPr="00FE002E" w:rsidRDefault="002509B1" w:rsidP="007E2A41">
            <w:pPr>
              <w:pStyle w:val="BodyText1"/>
              <w:spacing w:line="240" w:lineRule="auto"/>
              <w:rPr>
                <w:rFonts w:ascii="Times New Roman" w:hAnsi="Times New Roman"/>
                <w:b/>
                <w:bCs/>
              </w:rPr>
            </w:pPr>
          </w:p>
          <w:p w14:paraId="3800770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14:paraId="04E45F15" w14:textId="77777777" w:rsidR="009C4E79" w:rsidRDefault="009C4E79" w:rsidP="007E2A41">
            <w:pPr>
              <w:pStyle w:val="BodyText1"/>
              <w:spacing w:line="240" w:lineRule="auto"/>
              <w:rPr>
                <w:rFonts w:ascii="Times New Roman" w:hAnsi="Times New Roman"/>
                <w:b/>
                <w:bCs/>
                <w:u w:val="single"/>
              </w:rPr>
            </w:pPr>
          </w:p>
          <w:p w14:paraId="482059EE"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C26ED3C"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23D407A0" w14:textId="77777777" w:rsidTr="0053335C">
        <w:trPr>
          <w:trHeight w:val="71"/>
        </w:trPr>
        <w:tc>
          <w:tcPr>
            <w:tcW w:w="1111" w:type="dxa"/>
            <w:shd w:val="clear" w:color="auto" w:fill="FFFFFF"/>
          </w:tcPr>
          <w:p w14:paraId="7EBAB9C1" w14:textId="77777777" w:rsidR="00F4754B" w:rsidRPr="00FE002E" w:rsidRDefault="00F4754B" w:rsidP="00F4754B">
            <w:pPr>
              <w:pStyle w:val="BodyText1"/>
              <w:rPr>
                <w:del w:id="133"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55600A3F" w14:textId="77777777" w:rsidR="00F4754B" w:rsidRPr="00FE002E" w:rsidRDefault="00F4754B" w:rsidP="006423CC">
            <w:pPr>
              <w:pStyle w:val="BodyText1"/>
              <w:rPr>
                <w:rFonts w:ascii="Times New Roman" w:hAnsi="Times New Roman"/>
              </w:rPr>
            </w:pPr>
          </w:p>
        </w:tc>
        <w:tc>
          <w:tcPr>
            <w:tcW w:w="8133" w:type="dxa"/>
            <w:shd w:val="clear" w:color="auto" w:fill="FFFFFF"/>
          </w:tcPr>
          <w:p w14:paraId="6075F80A" w14:textId="77777777"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Institutions</w:t>
            </w:r>
            <w:r w:rsidR="00D50BF9" w:rsidRPr="00706750">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14:paraId="28B979B7" w14:textId="77777777" w:rsidR="002509B1" w:rsidRPr="00706750" w:rsidRDefault="002509B1" w:rsidP="007E2A41">
            <w:pPr>
              <w:pStyle w:val="BodyText1"/>
              <w:spacing w:line="240" w:lineRule="auto"/>
              <w:rPr>
                <w:rFonts w:ascii="Times New Roman" w:hAnsi="Times New Roman"/>
                <w:b/>
                <w:bCs/>
                <w:lang w:val="fr-FR"/>
              </w:rPr>
            </w:pPr>
          </w:p>
          <w:p w14:paraId="6E7F3267"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14:paraId="20BD79DA" w14:textId="77777777" w:rsidR="00086A8A" w:rsidRDefault="00086A8A" w:rsidP="007E2A41">
            <w:pPr>
              <w:pStyle w:val="BodyText1"/>
              <w:spacing w:line="240" w:lineRule="auto"/>
              <w:rPr>
                <w:rFonts w:ascii="Times New Roman" w:hAnsi="Times New Roman"/>
                <w:bCs/>
              </w:rPr>
            </w:pPr>
          </w:p>
          <w:p w14:paraId="1FF8715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9210BF2" w14:textId="77777777" w:rsidR="002509B1" w:rsidRPr="00FE002E" w:rsidRDefault="002509B1" w:rsidP="007E2A41">
            <w:pPr>
              <w:pStyle w:val="BodyText1"/>
              <w:spacing w:line="240" w:lineRule="auto"/>
              <w:rPr>
                <w:rFonts w:ascii="Times New Roman" w:hAnsi="Times New Roman"/>
                <w:bCs/>
              </w:rPr>
            </w:pPr>
          </w:p>
        </w:tc>
      </w:tr>
      <w:tr w:rsidR="00F4754B" w:rsidRPr="00FE002E" w14:paraId="76778ED0" w14:textId="77777777" w:rsidTr="0053335C">
        <w:trPr>
          <w:trHeight w:val="71"/>
        </w:trPr>
        <w:tc>
          <w:tcPr>
            <w:tcW w:w="1111" w:type="dxa"/>
            <w:shd w:val="clear" w:color="auto" w:fill="FFFFFF"/>
          </w:tcPr>
          <w:p w14:paraId="5C752F1A" w14:textId="77777777" w:rsidR="00F4754B" w:rsidRPr="00FE002E" w:rsidRDefault="00F4754B" w:rsidP="00F4754B">
            <w:pPr>
              <w:pStyle w:val="BodyText1"/>
              <w:rPr>
                <w:del w:id="134"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18354E42"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5007F83E"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Pr="00FE002E">
              <w:rPr>
                <w:rFonts w:ascii="Times New Roman" w:hAnsi="Times New Roman"/>
                <w:bCs/>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CCB3A30" w14:textId="77777777" w:rsidR="002509B1" w:rsidRPr="00FE002E" w:rsidRDefault="002509B1" w:rsidP="007E2A41">
            <w:pPr>
              <w:pStyle w:val="BodyText1"/>
              <w:spacing w:line="240" w:lineRule="auto"/>
              <w:rPr>
                <w:rFonts w:ascii="Times New Roman" w:hAnsi="Times New Roman"/>
                <w:bCs/>
              </w:rPr>
            </w:pPr>
          </w:p>
          <w:p w14:paraId="7B843134"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ins w:id="135" w:author="EBA staff" w:date="2017-04-18T09:58:00Z">
              <w:r w:rsidR="006423CC">
                <w:rPr>
                  <w:rFonts w:ascii="Times New Roman" w:hAnsi="Times New Roman"/>
                  <w:bCs/>
                </w:rPr>
                <w:t xml:space="preserve"> (1) </w:t>
              </w:r>
            </w:ins>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14:paraId="19609C11" w14:textId="77777777" w:rsidR="002509B1" w:rsidRDefault="002509B1" w:rsidP="007E2A41">
            <w:pPr>
              <w:pStyle w:val="BodyText1"/>
              <w:spacing w:line="240" w:lineRule="auto"/>
              <w:rPr>
                <w:rFonts w:ascii="Times New Roman" w:hAnsi="Times New Roman"/>
                <w:b/>
                <w:bCs/>
                <w:u w:val="single"/>
              </w:rPr>
            </w:pPr>
          </w:p>
          <w:p w14:paraId="2A4FFB8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9719BEC"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56C82CA2" w14:textId="77777777" w:rsidTr="0053335C">
        <w:trPr>
          <w:trHeight w:val="71"/>
        </w:trPr>
        <w:tc>
          <w:tcPr>
            <w:tcW w:w="1111" w:type="dxa"/>
            <w:shd w:val="clear" w:color="auto" w:fill="FFFFFF"/>
          </w:tcPr>
          <w:p w14:paraId="169CDA61" w14:textId="77777777" w:rsidR="00F4754B" w:rsidRPr="00FE002E" w:rsidRDefault="00F4754B" w:rsidP="00F4754B">
            <w:pPr>
              <w:pStyle w:val="BodyText1"/>
              <w:rPr>
                <w:del w:id="136"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63AEB8D9" w14:textId="77777777" w:rsidR="00F4754B" w:rsidRPr="00FE002E" w:rsidRDefault="00F4754B" w:rsidP="006423CC">
            <w:pPr>
              <w:pStyle w:val="BodyText1"/>
              <w:rPr>
                <w:rFonts w:ascii="Times New Roman" w:hAnsi="Times New Roman"/>
              </w:rPr>
            </w:pPr>
          </w:p>
        </w:tc>
        <w:tc>
          <w:tcPr>
            <w:tcW w:w="8133" w:type="dxa"/>
            <w:shd w:val="clear" w:color="auto" w:fill="FFFFFF"/>
          </w:tcPr>
          <w:p w14:paraId="40F63D4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41992AC7" w14:textId="77777777" w:rsidR="002509B1" w:rsidRPr="00FE002E" w:rsidRDefault="002509B1" w:rsidP="007E2A41">
            <w:pPr>
              <w:pStyle w:val="BodyText1"/>
              <w:spacing w:line="240" w:lineRule="auto"/>
              <w:rPr>
                <w:rFonts w:ascii="Times New Roman" w:hAnsi="Times New Roman"/>
                <w:b/>
                <w:bCs/>
              </w:rPr>
            </w:pPr>
          </w:p>
          <w:p w14:paraId="2C0ADC4D"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14:paraId="37B23ECE" w14:textId="77777777" w:rsidR="00086A8A" w:rsidRDefault="00086A8A" w:rsidP="007E2A41">
            <w:pPr>
              <w:pStyle w:val="BodyText1"/>
              <w:spacing w:line="240" w:lineRule="auto"/>
              <w:rPr>
                <w:rFonts w:ascii="Times New Roman" w:hAnsi="Times New Roman"/>
                <w:bCs/>
              </w:rPr>
            </w:pPr>
          </w:p>
          <w:p w14:paraId="4C202D9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981E202"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2957F165" w14:textId="77777777" w:rsidTr="0053335C">
        <w:trPr>
          <w:trHeight w:val="71"/>
        </w:trPr>
        <w:tc>
          <w:tcPr>
            <w:tcW w:w="1111" w:type="dxa"/>
            <w:shd w:val="clear" w:color="auto" w:fill="FFFFFF"/>
          </w:tcPr>
          <w:p w14:paraId="1A727E3A" w14:textId="77777777" w:rsidR="00F4754B" w:rsidRPr="00FE002E" w:rsidRDefault="00F4754B" w:rsidP="00F4754B">
            <w:pPr>
              <w:pStyle w:val="BodyText1"/>
              <w:rPr>
                <w:del w:id="13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58652EBF" w14:textId="77777777" w:rsidR="00F4754B" w:rsidRPr="00FE002E" w:rsidRDefault="00F4754B" w:rsidP="006423CC">
            <w:pPr>
              <w:pStyle w:val="BodyText1"/>
              <w:rPr>
                <w:rFonts w:ascii="Times New Roman" w:hAnsi="Times New Roman"/>
              </w:rPr>
            </w:pPr>
          </w:p>
        </w:tc>
        <w:tc>
          <w:tcPr>
            <w:tcW w:w="8133" w:type="dxa"/>
            <w:shd w:val="clear" w:color="auto" w:fill="FFFFFF"/>
          </w:tcPr>
          <w:p w14:paraId="3CBF44C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 IRB exposures</w:t>
            </w:r>
          </w:p>
          <w:p w14:paraId="10BF7080" w14:textId="77777777" w:rsidR="002509B1" w:rsidRPr="00FE002E" w:rsidRDefault="002509B1" w:rsidP="007E2A41">
            <w:pPr>
              <w:pStyle w:val="BodyText1"/>
              <w:spacing w:line="240" w:lineRule="auto"/>
              <w:rPr>
                <w:rFonts w:ascii="Times New Roman" w:hAnsi="Times New Roman"/>
                <w:b/>
                <w:bCs/>
              </w:rPr>
            </w:pPr>
          </w:p>
          <w:p w14:paraId="1B4B93ED"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ins w:id="138" w:author="EBA staff" w:date="2017-04-18T09:58:00Z">
              <w:r w:rsidR="006423CC">
                <w:rPr>
                  <w:rFonts w:ascii="Times New Roman" w:hAnsi="Times New Roman"/>
                  <w:bCs/>
                </w:rPr>
                <w:t xml:space="preserve"> (1) </w:t>
              </w:r>
            </w:ins>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14:paraId="3D76B221" w14:textId="77777777" w:rsidR="009C4E79" w:rsidRDefault="009C4E79" w:rsidP="007E2A41">
            <w:pPr>
              <w:pStyle w:val="BodyText1"/>
              <w:spacing w:line="240" w:lineRule="auto"/>
              <w:rPr>
                <w:rFonts w:ascii="Times New Roman" w:hAnsi="Times New Roman"/>
                <w:bCs/>
              </w:rPr>
            </w:pPr>
          </w:p>
          <w:p w14:paraId="0D9C7D53"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7808AC1"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7997F46" w14:textId="77777777" w:rsidTr="0053335C">
        <w:trPr>
          <w:trHeight w:val="71"/>
        </w:trPr>
        <w:tc>
          <w:tcPr>
            <w:tcW w:w="1111" w:type="dxa"/>
            <w:shd w:val="clear" w:color="auto" w:fill="FFFFFF"/>
          </w:tcPr>
          <w:p w14:paraId="2DD47D05"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4BCCEDA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FC6DCEB" w14:textId="77777777" w:rsidR="002509B1" w:rsidRPr="00FE002E" w:rsidRDefault="002509B1" w:rsidP="007E2A41">
            <w:pPr>
              <w:pStyle w:val="BodyText1"/>
              <w:spacing w:line="240" w:lineRule="auto"/>
              <w:rPr>
                <w:rFonts w:ascii="Times New Roman" w:hAnsi="Times New Roman"/>
                <w:b/>
                <w:bCs/>
              </w:rPr>
            </w:pPr>
          </w:p>
          <w:p w14:paraId="5B15D965"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14:paraId="7041D01B" w14:textId="77777777" w:rsidR="00086A8A" w:rsidRDefault="00086A8A" w:rsidP="007E2A41">
            <w:pPr>
              <w:pStyle w:val="BodyText1"/>
              <w:spacing w:line="240" w:lineRule="auto"/>
              <w:rPr>
                <w:rFonts w:ascii="Times New Roman" w:hAnsi="Times New Roman"/>
                <w:bCs/>
              </w:rPr>
            </w:pPr>
          </w:p>
          <w:p w14:paraId="27D9828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E719CCE"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E6CB775" w14:textId="77777777" w:rsidTr="0053335C">
        <w:trPr>
          <w:trHeight w:val="71"/>
        </w:trPr>
        <w:tc>
          <w:tcPr>
            <w:tcW w:w="1111" w:type="dxa"/>
            <w:shd w:val="clear" w:color="auto" w:fill="FFFFFF"/>
          </w:tcPr>
          <w:p w14:paraId="35613962" w14:textId="77777777" w:rsidR="00F4754B" w:rsidRPr="00FE002E" w:rsidRDefault="00F4754B" w:rsidP="00F4754B">
            <w:pPr>
              <w:pStyle w:val="BodyText1"/>
              <w:rPr>
                <w:del w:id="139" w:author="EBA staff" w:date="2017-04-18T09:58:00Z"/>
                <w:rFonts w:ascii="Times New Roman" w:hAnsi="Times New Roman"/>
              </w:rPr>
            </w:pPr>
            <w:r w:rsidRPr="00FE002E">
              <w:rPr>
                <w:rFonts w:ascii="Times New Roman" w:hAnsi="Times New Roman"/>
                <w:bCs/>
              </w:rPr>
              <w:t>{</w:t>
            </w:r>
            <w:r w:rsidR="00EA3F88">
              <w:rPr>
                <w:rFonts w:ascii="Times New Roman" w:hAnsi="Times New Roman"/>
                <w:bCs/>
              </w:rPr>
              <w:t>19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66B4849B"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365028E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 xml:space="preserve">immovable properties; of which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C3D92F6" w14:textId="77777777" w:rsidR="002509B1" w:rsidRPr="00FE002E" w:rsidRDefault="002509B1" w:rsidP="007E2A41">
            <w:pPr>
              <w:pStyle w:val="BodyText1"/>
              <w:spacing w:line="240" w:lineRule="auto"/>
              <w:rPr>
                <w:rFonts w:ascii="Times New Roman" w:hAnsi="Times New Roman"/>
                <w:b/>
                <w:bCs/>
              </w:rPr>
            </w:pPr>
          </w:p>
          <w:p w14:paraId="213BC2E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w:t>
            </w:r>
          </w:p>
          <w:p w14:paraId="0CB1FCF4" w14:textId="77777777" w:rsidR="002509B1" w:rsidRDefault="002509B1" w:rsidP="007E2A41">
            <w:pPr>
              <w:pStyle w:val="BodyText1"/>
              <w:spacing w:line="240" w:lineRule="auto"/>
              <w:rPr>
                <w:rFonts w:ascii="Times New Roman" w:hAnsi="Times New Roman"/>
                <w:bCs/>
              </w:rPr>
            </w:pPr>
          </w:p>
          <w:p w14:paraId="2341E3F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1D39E4D" w14:textId="77777777" w:rsidR="009C4E79" w:rsidRPr="00FE002E" w:rsidRDefault="009C4E79" w:rsidP="007E2A41">
            <w:pPr>
              <w:pStyle w:val="BodyText1"/>
              <w:spacing w:line="240" w:lineRule="auto"/>
              <w:rPr>
                <w:rFonts w:ascii="Times New Roman" w:hAnsi="Times New Roman"/>
                <w:bCs/>
              </w:rPr>
            </w:pPr>
          </w:p>
        </w:tc>
      </w:tr>
      <w:tr w:rsidR="00F4754B" w:rsidRPr="00FE002E" w14:paraId="632543C4" w14:textId="77777777" w:rsidTr="0053335C">
        <w:trPr>
          <w:trHeight w:val="71"/>
        </w:trPr>
        <w:tc>
          <w:tcPr>
            <w:tcW w:w="1111" w:type="dxa"/>
            <w:shd w:val="clear" w:color="auto" w:fill="FFFFFF"/>
          </w:tcPr>
          <w:p w14:paraId="6DE334EC" w14:textId="77777777" w:rsidR="00F4754B" w:rsidRPr="00FE002E" w:rsidRDefault="00F4754B" w:rsidP="00F4754B">
            <w:pPr>
              <w:pStyle w:val="BodyText1"/>
              <w:rPr>
                <w:del w:id="140" w:author="EBA staff" w:date="2017-04-18T09:58:00Z"/>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4BC6C1EB" w14:textId="77777777" w:rsidR="00F4754B" w:rsidRPr="00FE002E" w:rsidRDefault="00F4754B" w:rsidP="006423CC">
            <w:pPr>
              <w:pStyle w:val="BodyText1"/>
              <w:rPr>
                <w:rFonts w:ascii="Times New Roman" w:hAnsi="Times New Roman"/>
              </w:rPr>
            </w:pPr>
          </w:p>
        </w:tc>
        <w:tc>
          <w:tcPr>
            <w:tcW w:w="8133" w:type="dxa"/>
            <w:shd w:val="clear" w:color="auto" w:fill="FFFFFF"/>
          </w:tcPr>
          <w:p w14:paraId="230A39F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 xml:space="preserve">immovable properties; of which </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5A5EEAFC" w14:textId="77777777" w:rsidR="002509B1" w:rsidRPr="00FE002E" w:rsidRDefault="002509B1" w:rsidP="007E2A41">
            <w:pPr>
              <w:pStyle w:val="BodyText1"/>
              <w:spacing w:line="240" w:lineRule="auto"/>
              <w:rPr>
                <w:rFonts w:ascii="Times New Roman" w:hAnsi="Times New Roman"/>
                <w:b/>
                <w:bCs/>
              </w:rPr>
            </w:pPr>
          </w:p>
          <w:p w14:paraId="0669A41C"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14:paraId="1DC9827E" w14:textId="77777777" w:rsidR="002509B1" w:rsidRDefault="002509B1" w:rsidP="007E2A41">
            <w:pPr>
              <w:pStyle w:val="BodyText1"/>
              <w:spacing w:line="240" w:lineRule="auto"/>
              <w:rPr>
                <w:rFonts w:ascii="Times New Roman" w:hAnsi="Times New Roman"/>
                <w:b/>
                <w:bCs/>
                <w:u w:val="single"/>
              </w:rPr>
            </w:pPr>
          </w:p>
          <w:p w14:paraId="569FD7B7"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4D236D4F" w14:textId="77777777" w:rsidR="00086A8A" w:rsidRPr="00FE002E" w:rsidRDefault="00086A8A" w:rsidP="007E2A41">
            <w:pPr>
              <w:pStyle w:val="BodyText1"/>
              <w:spacing w:line="240" w:lineRule="auto"/>
              <w:rPr>
                <w:rFonts w:ascii="Times New Roman" w:hAnsi="Times New Roman"/>
                <w:b/>
                <w:bCs/>
                <w:u w:val="single"/>
              </w:rPr>
            </w:pPr>
          </w:p>
        </w:tc>
      </w:tr>
      <w:tr w:rsidR="00F4754B" w:rsidRPr="00FE002E" w14:paraId="1FD9BFAC" w14:textId="77777777" w:rsidTr="0053335C">
        <w:trPr>
          <w:trHeight w:val="71"/>
        </w:trPr>
        <w:tc>
          <w:tcPr>
            <w:tcW w:w="1111" w:type="dxa"/>
            <w:shd w:val="clear" w:color="auto" w:fill="FFFFFF"/>
          </w:tcPr>
          <w:p w14:paraId="40723726" w14:textId="77777777" w:rsidR="00F4754B" w:rsidRPr="00FE002E" w:rsidRDefault="00F4754B" w:rsidP="00F4754B">
            <w:pPr>
              <w:pStyle w:val="BodyText1"/>
              <w:rPr>
                <w:del w:id="141" w:author="EBA staff" w:date="2017-04-18T09:58:00Z"/>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27A5AEC4" w14:textId="77777777" w:rsidR="00F4754B" w:rsidRPr="00FE002E" w:rsidRDefault="00F4754B" w:rsidP="006423CC">
            <w:pPr>
              <w:pStyle w:val="BodyText1"/>
              <w:rPr>
                <w:rFonts w:ascii="Times New Roman" w:hAnsi="Times New Roman"/>
              </w:rPr>
            </w:pPr>
          </w:p>
        </w:tc>
        <w:tc>
          <w:tcPr>
            <w:tcW w:w="8133" w:type="dxa"/>
            <w:shd w:val="clear" w:color="auto" w:fill="FFFFFF"/>
          </w:tcPr>
          <w:p w14:paraId="1A2E52A6" w14:textId="77777777"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 xml:space="preserve">immovable properties; of which </w:t>
            </w:r>
            <w:r w:rsidR="00D50BF9">
              <w:rPr>
                <w:rFonts w:ascii="Times New Roman" w:hAnsi="Times New Roman"/>
                <w:b/>
                <w:bCs/>
              </w:rPr>
              <w:t xml:space="preserve"> – RWA</w:t>
            </w:r>
            <w:r w:rsidR="00706750">
              <w:rPr>
                <w:rFonts w:ascii="Times New Roman" w:hAnsi="Times New Roman"/>
                <w:b/>
                <w:bCs/>
              </w:rPr>
              <w:t xml:space="preserve"> – IRB exposures</w:t>
            </w:r>
            <w:r w:rsidR="00706750">
              <w:rPr>
                <w:rFonts w:ascii="Times New Roman" w:hAnsi="Times New Roman"/>
                <w:b/>
                <w:bCs/>
              </w:rPr>
              <w:tab/>
            </w:r>
          </w:p>
          <w:p w14:paraId="7E255BAE" w14:textId="77777777" w:rsidR="002509B1" w:rsidRPr="00FE002E" w:rsidRDefault="002509B1" w:rsidP="007E2A41">
            <w:pPr>
              <w:pStyle w:val="BodyText1"/>
              <w:spacing w:line="240" w:lineRule="auto"/>
              <w:rPr>
                <w:rFonts w:ascii="Times New Roman" w:hAnsi="Times New Roman"/>
                <w:b/>
                <w:bCs/>
              </w:rPr>
            </w:pPr>
          </w:p>
          <w:p w14:paraId="7A3B16F2"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w:t>
            </w:r>
          </w:p>
          <w:p w14:paraId="47EC41F7" w14:textId="77777777" w:rsidR="002509B1" w:rsidRDefault="002509B1" w:rsidP="007E2A41">
            <w:pPr>
              <w:pStyle w:val="BodyText1"/>
              <w:spacing w:line="240" w:lineRule="auto"/>
              <w:rPr>
                <w:rFonts w:ascii="Times New Roman" w:hAnsi="Times New Roman"/>
                <w:b/>
                <w:bCs/>
                <w:u w:val="single"/>
              </w:rPr>
            </w:pPr>
          </w:p>
          <w:p w14:paraId="4DAB8AE7"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8FCA885"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52C20C55" w14:textId="77777777" w:rsidTr="0053335C">
        <w:trPr>
          <w:trHeight w:val="71"/>
        </w:trPr>
        <w:tc>
          <w:tcPr>
            <w:tcW w:w="1111" w:type="dxa"/>
            <w:shd w:val="clear" w:color="auto" w:fill="FFFFFF"/>
          </w:tcPr>
          <w:p w14:paraId="7F9AFCA7" w14:textId="77777777"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77DB845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3B709FD9" w14:textId="77777777" w:rsidR="002509B1" w:rsidRPr="00FE002E" w:rsidRDefault="002509B1" w:rsidP="007E2A41">
            <w:pPr>
              <w:pStyle w:val="BodyText1"/>
              <w:spacing w:line="240" w:lineRule="auto"/>
              <w:rPr>
                <w:rFonts w:ascii="Times New Roman" w:hAnsi="Times New Roman"/>
                <w:b/>
                <w:bCs/>
              </w:rPr>
            </w:pPr>
          </w:p>
          <w:p w14:paraId="6AB1221E"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14:paraId="2876D462" w14:textId="77777777" w:rsidR="00086A8A" w:rsidRDefault="00086A8A" w:rsidP="007E2A41">
            <w:pPr>
              <w:pStyle w:val="BodyText1"/>
              <w:spacing w:line="240" w:lineRule="auto"/>
              <w:rPr>
                <w:rFonts w:ascii="Times New Roman" w:hAnsi="Times New Roman"/>
                <w:bCs/>
              </w:rPr>
            </w:pPr>
          </w:p>
          <w:p w14:paraId="71BE744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27F252D" w14:textId="77777777" w:rsidR="002509B1" w:rsidRPr="00FE002E" w:rsidRDefault="002509B1" w:rsidP="007E2A41">
            <w:pPr>
              <w:pStyle w:val="BodyText1"/>
              <w:spacing w:line="240" w:lineRule="auto"/>
              <w:rPr>
                <w:rFonts w:ascii="Times New Roman" w:hAnsi="Times New Roman"/>
                <w:bCs/>
              </w:rPr>
            </w:pPr>
          </w:p>
        </w:tc>
      </w:tr>
      <w:tr w:rsidR="00F4754B" w:rsidRPr="00FE002E" w14:paraId="273044B0" w14:textId="77777777" w:rsidTr="0053335C">
        <w:trPr>
          <w:trHeight w:val="71"/>
        </w:trPr>
        <w:tc>
          <w:tcPr>
            <w:tcW w:w="1111" w:type="dxa"/>
            <w:shd w:val="clear" w:color="auto" w:fill="FFFFFF"/>
          </w:tcPr>
          <w:p w14:paraId="78BA788E" w14:textId="77777777" w:rsidR="00F4754B" w:rsidRPr="00FE002E" w:rsidRDefault="00F4754B" w:rsidP="00F4754B">
            <w:pPr>
              <w:pStyle w:val="BodyText1"/>
              <w:rPr>
                <w:del w:id="142"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796002AD"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735392F7"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Pr="00FE002E">
              <w:rPr>
                <w:rFonts w:ascii="Times New Roman" w:hAnsi="Times New Roman"/>
                <w:b/>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83A1220" w14:textId="77777777" w:rsidR="002509B1" w:rsidRPr="00FE002E" w:rsidRDefault="002509B1" w:rsidP="007E2A41">
            <w:pPr>
              <w:pStyle w:val="BodyText1"/>
              <w:spacing w:line="240" w:lineRule="auto"/>
              <w:rPr>
                <w:rFonts w:ascii="Times New Roman" w:hAnsi="Times New Roman"/>
                <w:b/>
              </w:rPr>
            </w:pPr>
          </w:p>
          <w:p w14:paraId="16D65455"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w:t>
            </w:r>
          </w:p>
          <w:p w14:paraId="376DFA46" w14:textId="77777777" w:rsidR="009C4E79" w:rsidRDefault="009C4E79" w:rsidP="007E2A41">
            <w:pPr>
              <w:pStyle w:val="BodyText1"/>
              <w:spacing w:line="240" w:lineRule="auto"/>
              <w:rPr>
                <w:rFonts w:ascii="Times New Roman" w:hAnsi="Times New Roman"/>
                <w:bCs/>
              </w:rPr>
            </w:pPr>
          </w:p>
          <w:p w14:paraId="11272E84" w14:textId="77777777"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14:paraId="29BDF322" w14:textId="77777777" w:rsidTr="0053335C">
        <w:trPr>
          <w:trHeight w:val="71"/>
        </w:trPr>
        <w:tc>
          <w:tcPr>
            <w:tcW w:w="1111" w:type="dxa"/>
            <w:shd w:val="clear" w:color="auto" w:fill="FFFFFF"/>
          </w:tcPr>
          <w:p w14:paraId="24AFD1EE" w14:textId="77777777" w:rsidR="00F4754B" w:rsidRPr="00FE002E" w:rsidRDefault="00F4754B" w:rsidP="00F4754B">
            <w:pPr>
              <w:pStyle w:val="BodyText1"/>
              <w:rPr>
                <w:del w:id="143" w:author="EBA staff" w:date="2017-04-18T09:58:00Z"/>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01C7D966" w14:textId="77777777" w:rsidR="00F4754B" w:rsidRPr="00FE002E" w:rsidRDefault="00F4754B" w:rsidP="006423CC">
            <w:pPr>
              <w:pStyle w:val="BodyText1"/>
              <w:rPr>
                <w:rFonts w:ascii="Times New Roman" w:hAnsi="Times New Roman"/>
              </w:rPr>
            </w:pPr>
          </w:p>
        </w:tc>
        <w:tc>
          <w:tcPr>
            <w:tcW w:w="8133" w:type="dxa"/>
            <w:shd w:val="clear" w:color="auto" w:fill="FFFFFF"/>
          </w:tcPr>
          <w:p w14:paraId="6AEBE02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7602A6DC" w14:textId="77777777" w:rsidR="002509B1" w:rsidRPr="00FE002E" w:rsidRDefault="002509B1" w:rsidP="007E2A41">
            <w:pPr>
              <w:pStyle w:val="BodyText1"/>
              <w:spacing w:line="240" w:lineRule="auto"/>
              <w:rPr>
                <w:rFonts w:ascii="Times New Roman" w:hAnsi="Times New Roman"/>
                <w:b/>
                <w:bCs/>
              </w:rPr>
            </w:pPr>
          </w:p>
          <w:p w14:paraId="5EC83856"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14:paraId="4226232B" w14:textId="77777777" w:rsidR="00086A8A" w:rsidRDefault="00086A8A" w:rsidP="007E2A41">
            <w:pPr>
              <w:pStyle w:val="BodyText1"/>
              <w:spacing w:line="240" w:lineRule="auto"/>
              <w:rPr>
                <w:rFonts w:ascii="Times New Roman" w:hAnsi="Times New Roman"/>
                <w:bCs/>
              </w:rPr>
            </w:pPr>
          </w:p>
          <w:p w14:paraId="4C1FFFFD"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2AC5ED0"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EB55040" w14:textId="77777777" w:rsidTr="0053335C">
        <w:trPr>
          <w:trHeight w:val="71"/>
        </w:trPr>
        <w:tc>
          <w:tcPr>
            <w:tcW w:w="1111" w:type="dxa"/>
            <w:shd w:val="clear" w:color="auto" w:fill="FFFFFF"/>
          </w:tcPr>
          <w:p w14:paraId="77252136" w14:textId="77777777"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66781EDC"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 IRB exposures</w:t>
            </w:r>
          </w:p>
          <w:p w14:paraId="2944BCB5" w14:textId="77777777" w:rsidR="002509B1" w:rsidRPr="00FE002E" w:rsidRDefault="002509B1" w:rsidP="007E2A41">
            <w:pPr>
              <w:pStyle w:val="BodyText1"/>
              <w:spacing w:line="240" w:lineRule="auto"/>
              <w:rPr>
                <w:rFonts w:ascii="Times New Roman" w:hAnsi="Times New Roman"/>
                <w:b/>
                <w:bCs/>
              </w:rPr>
            </w:pPr>
          </w:p>
          <w:p w14:paraId="4D083CF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7022DC" w:rsidRPr="00FE002E">
              <w:rPr>
                <w:rFonts w:ascii="Times New Roman" w:hAnsi="Times New Roman"/>
                <w:bCs/>
              </w:rPr>
              <w:t>147</w:t>
            </w:r>
            <w:r w:rsidRPr="00FE002E">
              <w:rPr>
                <w:rFonts w:ascii="Times New Roman" w:hAnsi="Times New Roman"/>
                <w:bCs/>
              </w:rPr>
              <w:t xml:space="preserve">(2)(c)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14:paraId="501818C3" w14:textId="77777777" w:rsidR="009C4E79" w:rsidRDefault="009C4E79" w:rsidP="007E2A41">
            <w:pPr>
              <w:pStyle w:val="BodyText1"/>
              <w:spacing w:line="240" w:lineRule="auto"/>
              <w:rPr>
                <w:rFonts w:ascii="Times New Roman" w:hAnsi="Times New Roman"/>
                <w:bCs/>
              </w:rPr>
            </w:pPr>
          </w:p>
          <w:p w14:paraId="477AD7CB" w14:textId="77777777"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14:paraId="76A579D5" w14:textId="77777777" w:rsidTr="0053335C">
        <w:trPr>
          <w:trHeight w:val="71"/>
        </w:trPr>
        <w:tc>
          <w:tcPr>
            <w:tcW w:w="1111" w:type="dxa"/>
            <w:shd w:val="clear" w:color="auto" w:fill="FFFFFF"/>
          </w:tcPr>
          <w:p w14:paraId="081551FC" w14:textId="77777777" w:rsidR="00F4754B" w:rsidRPr="00FE002E" w:rsidRDefault="00F4754B" w:rsidP="00F4754B">
            <w:pPr>
              <w:pStyle w:val="BodyText1"/>
              <w:rPr>
                <w:del w:id="144"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CD4885C" w14:textId="77777777" w:rsidR="00F4754B" w:rsidRPr="00FE002E" w:rsidRDefault="00F4754B" w:rsidP="006423CC">
            <w:pPr>
              <w:pStyle w:val="BodyText1"/>
              <w:rPr>
                <w:rFonts w:ascii="Times New Roman" w:hAnsi="Times New Roman"/>
              </w:rPr>
            </w:pPr>
          </w:p>
        </w:tc>
        <w:tc>
          <w:tcPr>
            <w:tcW w:w="8133" w:type="dxa"/>
            <w:shd w:val="clear" w:color="auto" w:fill="FFFFFF"/>
          </w:tcPr>
          <w:p w14:paraId="207FF47C" w14:textId="77777777"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967213" w:rsidRPr="00967213">
              <w:rPr>
                <w:rFonts w:ascii="Times New Roman" w:hAnsi="Times New Roman"/>
                <w:b/>
                <w:bCs/>
              </w:rPr>
              <w:t>; of which</w:t>
            </w:r>
            <w:r w:rsidR="00D50BF9" w:rsidRPr="00967213">
              <w:rPr>
                <w:rFonts w:ascii="Times New Roman" w:hAnsi="Times New Roman"/>
                <w:b/>
                <w:bCs/>
              </w:rPr>
              <w:t xml:space="preserve"> </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14:paraId="67D30253" w14:textId="77777777" w:rsidR="002509B1" w:rsidRPr="00967213" w:rsidRDefault="002509B1" w:rsidP="007E2A41">
            <w:pPr>
              <w:pStyle w:val="BodyText1"/>
              <w:spacing w:line="240" w:lineRule="auto"/>
              <w:rPr>
                <w:rFonts w:ascii="Times New Roman" w:hAnsi="Times New Roman"/>
                <w:b/>
                <w:bCs/>
              </w:rPr>
            </w:pPr>
          </w:p>
          <w:p w14:paraId="250D1CB8"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14:paraId="03138E46" w14:textId="77777777" w:rsidR="00086A8A" w:rsidRDefault="00086A8A" w:rsidP="007E2A41">
            <w:pPr>
              <w:pStyle w:val="BodyText1"/>
              <w:spacing w:line="240" w:lineRule="auto"/>
              <w:rPr>
                <w:rFonts w:ascii="Times New Roman" w:hAnsi="Times New Roman"/>
                <w:bCs/>
              </w:rPr>
            </w:pPr>
          </w:p>
          <w:p w14:paraId="2045B53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D46227A" w14:textId="77777777" w:rsidR="002509B1" w:rsidRPr="00FE002E" w:rsidRDefault="002509B1" w:rsidP="007E2A41">
            <w:pPr>
              <w:pStyle w:val="BodyText1"/>
              <w:spacing w:line="240" w:lineRule="auto"/>
              <w:rPr>
                <w:rFonts w:ascii="Times New Roman" w:hAnsi="Times New Roman"/>
                <w:bCs/>
              </w:rPr>
            </w:pPr>
          </w:p>
        </w:tc>
      </w:tr>
      <w:tr w:rsidR="00F4754B" w:rsidRPr="00FE002E" w14:paraId="55F65EA2" w14:textId="77777777" w:rsidTr="0053335C">
        <w:trPr>
          <w:trHeight w:val="71"/>
        </w:trPr>
        <w:tc>
          <w:tcPr>
            <w:tcW w:w="1111" w:type="dxa"/>
            <w:shd w:val="clear" w:color="auto" w:fill="FFFFFF"/>
          </w:tcPr>
          <w:p w14:paraId="34F6DEB4" w14:textId="77777777" w:rsidR="00F4754B" w:rsidRPr="00FE002E" w:rsidRDefault="00F4754B" w:rsidP="00F4754B">
            <w:pPr>
              <w:pStyle w:val="BodyText1"/>
              <w:rPr>
                <w:del w:id="145"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453FE693"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3F7D7B88"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4BF8D9FC" w14:textId="77777777" w:rsidR="002509B1" w:rsidRPr="00FE002E" w:rsidRDefault="002509B1" w:rsidP="007E2A41">
            <w:pPr>
              <w:pStyle w:val="BodyText1"/>
              <w:spacing w:line="240" w:lineRule="auto"/>
              <w:rPr>
                <w:rFonts w:ascii="Times New Roman" w:hAnsi="Times New Roman"/>
                <w:b/>
                <w:bCs/>
              </w:rPr>
            </w:pPr>
          </w:p>
          <w:p w14:paraId="24CF80A0" w14:textId="77777777"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14:paraId="47863911" w14:textId="77777777" w:rsidR="009C4E79" w:rsidRPr="00BB5324" w:rsidRDefault="009C4E79" w:rsidP="007E2A41">
            <w:pPr>
              <w:pStyle w:val="BodyText1"/>
              <w:spacing w:line="240" w:lineRule="auto"/>
              <w:rPr>
                <w:rFonts w:ascii="Times New Roman" w:hAnsi="Times New Roman"/>
                <w:bCs/>
              </w:rPr>
            </w:pPr>
          </w:p>
          <w:p w14:paraId="03480AD6" w14:textId="77777777"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DD4560E" w14:textId="77777777" w:rsidR="002509B1" w:rsidRPr="00FE002E" w:rsidRDefault="002509B1" w:rsidP="007E2A41">
            <w:pPr>
              <w:pStyle w:val="BodyText1"/>
              <w:spacing w:line="240" w:lineRule="auto"/>
              <w:rPr>
                <w:rFonts w:ascii="Times New Roman" w:hAnsi="Times New Roman"/>
                <w:bCs/>
              </w:rPr>
            </w:pPr>
          </w:p>
        </w:tc>
      </w:tr>
      <w:tr w:rsidR="00F4754B" w:rsidRPr="00FE002E" w14:paraId="045548EB" w14:textId="77777777" w:rsidTr="0053335C">
        <w:trPr>
          <w:trHeight w:val="71"/>
        </w:trPr>
        <w:tc>
          <w:tcPr>
            <w:tcW w:w="1111" w:type="dxa"/>
            <w:shd w:val="clear" w:color="auto" w:fill="FFFFFF"/>
          </w:tcPr>
          <w:p w14:paraId="7DCA7508" w14:textId="77777777" w:rsidR="00F4754B" w:rsidRPr="00FE002E" w:rsidRDefault="00F4754B" w:rsidP="00F4754B">
            <w:pPr>
              <w:pStyle w:val="BodyText1"/>
              <w:rPr>
                <w:del w:id="146"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67994DE2" w14:textId="77777777" w:rsidR="00F4754B" w:rsidRPr="00FE002E" w:rsidRDefault="00F4754B" w:rsidP="006423CC">
            <w:pPr>
              <w:pStyle w:val="BodyText1"/>
              <w:rPr>
                <w:rFonts w:ascii="Times New Roman" w:hAnsi="Times New Roman"/>
              </w:rPr>
            </w:pPr>
          </w:p>
        </w:tc>
        <w:tc>
          <w:tcPr>
            <w:tcW w:w="8133" w:type="dxa"/>
            <w:shd w:val="clear" w:color="auto" w:fill="FFFFFF"/>
          </w:tcPr>
          <w:p w14:paraId="7F4DB98E" w14:textId="77777777"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14:paraId="63D47059" w14:textId="77777777" w:rsidR="002509B1" w:rsidRPr="007129B2" w:rsidRDefault="002509B1" w:rsidP="007E2A41">
            <w:pPr>
              <w:pStyle w:val="BodyText1"/>
              <w:spacing w:line="240" w:lineRule="auto"/>
              <w:rPr>
                <w:rFonts w:ascii="Times New Roman" w:hAnsi="Times New Roman"/>
                <w:b/>
                <w:bCs/>
              </w:rPr>
            </w:pPr>
          </w:p>
          <w:p w14:paraId="67E6F898"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14:paraId="22DBDF80" w14:textId="77777777" w:rsidR="00086A8A" w:rsidRDefault="00086A8A" w:rsidP="007E2A41">
            <w:pPr>
              <w:pStyle w:val="BodyText1"/>
              <w:spacing w:line="240" w:lineRule="auto"/>
              <w:rPr>
                <w:rFonts w:ascii="Times New Roman" w:hAnsi="Times New Roman"/>
                <w:bCs/>
              </w:rPr>
            </w:pPr>
          </w:p>
          <w:p w14:paraId="6819E3C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4441E90"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AD5F347" w14:textId="77777777" w:rsidTr="0053335C">
        <w:trPr>
          <w:trHeight w:val="71"/>
        </w:trPr>
        <w:tc>
          <w:tcPr>
            <w:tcW w:w="1111" w:type="dxa"/>
            <w:shd w:val="clear" w:color="auto" w:fill="FFFFFF"/>
          </w:tcPr>
          <w:p w14:paraId="56DB013D" w14:textId="77777777"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2ACB5EE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 RWA</w:t>
            </w:r>
            <w:r w:rsidR="00706750">
              <w:rPr>
                <w:rFonts w:ascii="Times New Roman" w:hAnsi="Times New Roman"/>
                <w:b/>
                <w:bCs/>
              </w:rPr>
              <w:t xml:space="preserve"> – IRB exposures</w:t>
            </w:r>
          </w:p>
          <w:p w14:paraId="570459F2" w14:textId="77777777" w:rsidR="002509B1" w:rsidRPr="00FE002E" w:rsidRDefault="002509B1" w:rsidP="007E2A41">
            <w:pPr>
              <w:pStyle w:val="BodyText1"/>
              <w:spacing w:line="240" w:lineRule="auto"/>
              <w:rPr>
                <w:rFonts w:ascii="Times New Roman" w:hAnsi="Times New Roman"/>
                <w:b/>
                <w:bCs/>
              </w:rPr>
            </w:pPr>
          </w:p>
          <w:p w14:paraId="5CFB823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14:paraId="37BE4D25" w14:textId="77777777" w:rsidR="002509B1" w:rsidRDefault="002509B1" w:rsidP="007E2A41">
            <w:pPr>
              <w:pStyle w:val="BodyText1"/>
              <w:spacing w:line="240" w:lineRule="auto"/>
              <w:rPr>
                <w:rFonts w:ascii="Times New Roman" w:hAnsi="Times New Roman"/>
                <w:b/>
                <w:bCs/>
                <w:u w:val="single"/>
              </w:rPr>
            </w:pPr>
          </w:p>
          <w:p w14:paraId="1AA258E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138CB23"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19BE3600" w14:textId="77777777" w:rsidTr="0053335C">
        <w:trPr>
          <w:trHeight w:val="71"/>
        </w:trPr>
        <w:tc>
          <w:tcPr>
            <w:tcW w:w="1111" w:type="dxa"/>
            <w:shd w:val="clear" w:color="auto" w:fill="FFFFFF"/>
          </w:tcPr>
          <w:p w14:paraId="5AF8A559" w14:textId="77777777" w:rsidR="00F4754B" w:rsidRPr="00FE002E" w:rsidRDefault="00F4754B" w:rsidP="00F4754B">
            <w:pPr>
              <w:pStyle w:val="BodyText1"/>
              <w:rPr>
                <w:del w:id="14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0FEC2153" w14:textId="77777777" w:rsidR="00F4754B" w:rsidRPr="00FE002E" w:rsidRDefault="00F4754B" w:rsidP="00F4754B">
            <w:pPr>
              <w:pStyle w:val="BodyText1"/>
              <w:rPr>
                <w:del w:id="148" w:author="EBA staff" w:date="2017-04-18T09:58:00Z"/>
                <w:rFonts w:ascii="Times New Roman" w:hAnsi="Times New Roman"/>
              </w:rPr>
            </w:pPr>
          </w:p>
          <w:p w14:paraId="5CE2C468" w14:textId="77777777" w:rsidR="00F4754B" w:rsidRPr="00FE002E" w:rsidRDefault="00F4754B" w:rsidP="006423CC">
            <w:pPr>
              <w:pStyle w:val="BodyText1"/>
              <w:rPr>
                <w:rFonts w:ascii="Times New Roman" w:hAnsi="Times New Roman"/>
              </w:rPr>
            </w:pPr>
          </w:p>
        </w:tc>
        <w:tc>
          <w:tcPr>
            <w:tcW w:w="8133" w:type="dxa"/>
            <w:shd w:val="clear" w:color="auto" w:fill="FFFFFF"/>
          </w:tcPr>
          <w:p w14:paraId="0295ACEA" w14:textId="77777777"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 xml:space="preserve">Retail SME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14:paraId="43174C66" w14:textId="77777777" w:rsidR="002509B1" w:rsidRPr="00706750" w:rsidRDefault="002509B1" w:rsidP="007E2A41">
            <w:pPr>
              <w:pStyle w:val="BodyText1"/>
              <w:spacing w:line="240" w:lineRule="auto"/>
              <w:rPr>
                <w:rFonts w:ascii="Times New Roman" w:hAnsi="Times New Roman"/>
                <w:b/>
                <w:bCs/>
                <w:lang w:val="fr-FR"/>
              </w:rPr>
            </w:pPr>
          </w:p>
          <w:p w14:paraId="6FDAB22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14:paraId="33F195DA" w14:textId="77777777" w:rsidR="00BB5324" w:rsidRDefault="00BB5324" w:rsidP="007E2A41">
            <w:pPr>
              <w:pStyle w:val="BodyText1"/>
              <w:spacing w:line="240" w:lineRule="auto"/>
              <w:rPr>
                <w:rFonts w:ascii="Times New Roman" w:hAnsi="Times New Roman"/>
                <w:bCs/>
              </w:rPr>
            </w:pPr>
          </w:p>
          <w:p w14:paraId="560EA6A2" w14:textId="77777777"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14:paraId="0B1B77E9" w14:textId="77777777" w:rsidR="00086A8A" w:rsidRDefault="00086A8A" w:rsidP="007E2A41">
            <w:pPr>
              <w:pStyle w:val="BodyText1"/>
              <w:spacing w:line="240" w:lineRule="auto"/>
              <w:rPr>
                <w:rFonts w:ascii="Times New Roman" w:hAnsi="Times New Roman"/>
                <w:bCs/>
              </w:rPr>
            </w:pPr>
          </w:p>
          <w:p w14:paraId="37D3DE1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5FB0366" w14:textId="77777777" w:rsidR="002509B1" w:rsidRPr="00FE002E" w:rsidRDefault="002509B1" w:rsidP="007E2A41">
            <w:pPr>
              <w:pStyle w:val="BodyText1"/>
              <w:spacing w:line="240" w:lineRule="auto"/>
              <w:rPr>
                <w:rFonts w:ascii="Times New Roman" w:hAnsi="Times New Roman"/>
                <w:b/>
                <w:bCs/>
              </w:rPr>
            </w:pPr>
          </w:p>
        </w:tc>
      </w:tr>
      <w:tr w:rsidR="00F4754B" w:rsidRPr="00FE002E" w14:paraId="19275472" w14:textId="77777777" w:rsidTr="0053335C">
        <w:trPr>
          <w:trHeight w:val="71"/>
        </w:trPr>
        <w:tc>
          <w:tcPr>
            <w:tcW w:w="1111" w:type="dxa"/>
            <w:shd w:val="clear" w:color="auto" w:fill="FFFFFF"/>
          </w:tcPr>
          <w:p w14:paraId="70C72665" w14:textId="77777777" w:rsidR="00F4754B" w:rsidRPr="00FE002E" w:rsidRDefault="00F4754B" w:rsidP="00F4754B">
            <w:pPr>
              <w:pStyle w:val="BodyText1"/>
              <w:rPr>
                <w:del w:id="149"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312A5E97"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17B905C"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C5DFA88" w14:textId="77777777" w:rsidR="002509B1" w:rsidRPr="00FE002E" w:rsidRDefault="002509B1" w:rsidP="007E2A41">
            <w:pPr>
              <w:pStyle w:val="BodyText1"/>
              <w:spacing w:line="240" w:lineRule="auto"/>
              <w:rPr>
                <w:rFonts w:ascii="Times New Roman" w:hAnsi="Times New Roman"/>
                <w:b/>
                <w:bCs/>
              </w:rPr>
            </w:pPr>
          </w:p>
          <w:p w14:paraId="7C60F677" w14:textId="77777777"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w:t>
            </w:r>
          </w:p>
          <w:p w14:paraId="2EDC22E0" w14:textId="77777777"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14:paraId="4E32B794" w14:textId="77777777"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14:paraId="0AB97831" w14:textId="77777777" w:rsidR="009C4E79" w:rsidRDefault="009C4E79" w:rsidP="009C4E79">
            <w:pPr>
              <w:pStyle w:val="BodyText1"/>
              <w:spacing w:line="240" w:lineRule="auto"/>
              <w:rPr>
                <w:rFonts w:ascii="Times New Roman" w:hAnsi="Times New Roman"/>
                <w:bCs/>
              </w:rPr>
            </w:pPr>
          </w:p>
          <w:p w14:paraId="0844B7F6"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F5208C5" w14:textId="77777777"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14:paraId="21940E78" w14:textId="77777777" w:rsidTr="0053335C">
        <w:trPr>
          <w:trHeight w:val="71"/>
        </w:trPr>
        <w:tc>
          <w:tcPr>
            <w:tcW w:w="1111" w:type="dxa"/>
            <w:shd w:val="clear" w:color="auto" w:fill="FFFFFF"/>
          </w:tcPr>
          <w:p w14:paraId="2318E834" w14:textId="77777777" w:rsidR="00F4754B" w:rsidRPr="00FE002E" w:rsidRDefault="00F4754B" w:rsidP="00F4754B">
            <w:pPr>
              <w:pStyle w:val="BodyText1"/>
              <w:rPr>
                <w:del w:id="15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14DF5BF4" w14:textId="77777777" w:rsidR="00F4754B" w:rsidRPr="00FE002E" w:rsidRDefault="00F4754B" w:rsidP="006423CC">
            <w:pPr>
              <w:pStyle w:val="BodyText1"/>
              <w:rPr>
                <w:rFonts w:ascii="Times New Roman" w:hAnsi="Times New Roman"/>
              </w:rPr>
            </w:pPr>
          </w:p>
        </w:tc>
        <w:tc>
          <w:tcPr>
            <w:tcW w:w="8133" w:type="dxa"/>
            <w:shd w:val="clear" w:color="auto" w:fill="FFFFFF"/>
          </w:tcPr>
          <w:p w14:paraId="57D75E81" w14:textId="77777777"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 xml:space="preserve">Retail SME </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14:paraId="7C5163E9" w14:textId="77777777" w:rsidR="002509B1" w:rsidRPr="007129B2" w:rsidRDefault="002509B1" w:rsidP="007E2A41">
            <w:pPr>
              <w:pStyle w:val="BodyText1"/>
              <w:spacing w:line="240" w:lineRule="auto"/>
              <w:rPr>
                <w:rFonts w:ascii="Times New Roman" w:hAnsi="Times New Roman"/>
                <w:b/>
                <w:bCs/>
              </w:rPr>
            </w:pPr>
          </w:p>
          <w:p w14:paraId="5972D4C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14:paraId="255AEA15" w14:textId="77777777" w:rsidR="00BB5324" w:rsidRDefault="00BB5324" w:rsidP="007E2A41">
            <w:pPr>
              <w:pStyle w:val="BodyText1"/>
              <w:spacing w:line="240" w:lineRule="auto"/>
              <w:rPr>
                <w:rFonts w:ascii="Times New Roman" w:hAnsi="Times New Roman"/>
                <w:bCs/>
              </w:rPr>
            </w:pPr>
          </w:p>
          <w:p w14:paraId="2BD2FC26" w14:textId="77777777"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14:paraId="58201372" w14:textId="77777777" w:rsidR="00086A8A" w:rsidRDefault="00086A8A" w:rsidP="007E2A41">
            <w:pPr>
              <w:pStyle w:val="BodyText1"/>
              <w:spacing w:line="240" w:lineRule="auto"/>
              <w:rPr>
                <w:rFonts w:ascii="Times New Roman" w:hAnsi="Times New Roman"/>
                <w:bCs/>
              </w:rPr>
            </w:pPr>
          </w:p>
          <w:p w14:paraId="6196EDD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62FC48B"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10568ACE" w14:textId="77777777" w:rsidTr="0053335C">
        <w:trPr>
          <w:trHeight w:val="71"/>
        </w:trPr>
        <w:tc>
          <w:tcPr>
            <w:tcW w:w="1111" w:type="dxa"/>
            <w:shd w:val="clear" w:color="auto" w:fill="FFFFFF"/>
          </w:tcPr>
          <w:p w14:paraId="0D90E1F2" w14:textId="77777777" w:rsidR="00F4754B" w:rsidRPr="00FE002E" w:rsidRDefault="00F4754B" w:rsidP="00F4754B">
            <w:pPr>
              <w:pStyle w:val="BodyText1"/>
              <w:rPr>
                <w:del w:id="15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7FBE2BE" w14:textId="77777777" w:rsidR="00F4754B" w:rsidRPr="00FE002E" w:rsidRDefault="00F4754B" w:rsidP="006423CC">
            <w:pPr>
              <w:pStyle w:val="BodyText1"/>
              <w:rPr>
                <w:rFonts w:ascii="Times New Roman" w:hAnsi="Times New Roman"/>
              </w:rPr>
            </w:pPr>
          </w:p>
        </w:tc>
        <w:tc>
          <w:tcPr>
            <w:tcW w:w="8133" w:type="dxa"/>
            <w:shd w:val="clear" w:color="auto" w:fill="FFFFFF"/>
          </w:tcPr>
          <w:p w14:paraId="2536620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r w:rsidR="00D50BF9">
              <w:rPr>
                <w:rFonts w:ascii="Times New Roman" w:hAnsi="Times New Roman"/>
                <w:b/>
                <w:bCs/>
              </w:rPr>
              <w:t xml:space="preserve"> – RWA</w:t>
            </w:r>
            <w:r w:rsidR="00315160">
              <w:rPr>
                <w:rFonts w:ascii="Times New Roman" w:hAnsi="Times New Roman"/>
                <w:b/>
                <w:bCs/>
              </w:rPr>
              <w:t xml:space="preserve"> – IRB exposures</w:t>
            </w:r>
          </w:p>
          <w:p w14:paraId="325A5EB6" w14:textId="77777777" w:rsidR="002509B1" w:rsidRPr="00FE002E" w:rsidRDefault="002509B1" w:rsidP="007E2A41">
            <w:pPr>
              <w:pStyle w:val="BodyText1"/>
              <w:spacing w:line="240" w:lineRule="auto"/>
              <w:rPr>
                <w:rFonts w:ascii="Times New Roman" w:hAnsi="Times New Roman"/>
                <w:b/>
                <w:bCs/>
              </w:rPr>
            </w:pPr>
          </w:p>
          <w:p w14:paraId="4FF0353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14:paraId="4D379684" w14:textId="77777777" w:rsidR="00BB5324" w:rsidRDefault="00BB5324" w:rsidP="007E2A41">
            <w:pPr>
              <w:pStyle w:val="BodyText1"/>
              <w:spacing w:line="240" w:lineRule="auto"/>
              <w:rPr>
                <w:rFonts w:ascii="Times New Roman" w:hAnsi="Times New Roman"/>
                <w:bCs/>
              </w:rPr>
            </w:pPr>
          </w:p>
          <w:p w14:paraId="68961D9E" w14:textId="77777777"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14:paraId="61FB242B" w14:textId="77777777" w:rsidR="009C4E79" w:rsidRDefault="009C4E79" w:rsidP="007E2A41">
            <w:pPr>
              <w:pStyle w:val="BodyText1"/>
              <w:spacing w:line="240" w:lineRule="auto"/>
              <w:rPr>
                <w:rFonts w:ascii="Times New Roman" w:hAnsi="Times New Roman"/>
                <w:b/>
                <w:bCs/>
                <w:u w:val="single"/>
              </w:rPr>
            </w:pPr>
          </w:p>
          <w:p w14:paraId="7AA7636E"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29E5CB0"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62D736C6" w14:textId="77777777" w:rsidTr="0053335C">
        <w:trPr>
          <w:trHeight w:val="71"/>
        </w:trPr>
        <w:tc>
          <w:tcPr>
            <w:tcW w:w="1111" w:type="dxa"/>
            <w:shd w:val="clear" w:color="auto" w:fill="FFFFFF"/>
          </w:tcPr>
          <w:p w14:paraId="0A38A63B" w14:textId="77777777" w:rsidR="00F4754B" w:rsidRPr="00FE002E" w:rsidRDefault="00F4754B" w:rsidP="00F4754B">
            <w:pPr>
              <w:pStyle w:val="BodyText1"/>
              <w:rPr>
                <w:del w:id="152"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6317C386" w14:textId="77777777" w:rsidR="00F4754B" w:rsidRPr="00FE002E" w:rsidRDefault="00F4754B" w:rsidP="006423CC">
            <w:pPr>
              <w:pStyle w:val="BodyText1"/>
              <w:rPr>
                <w:rFonts w:ascii="Times New Roman" w:hAnsi="Times New Roman"/>
              </w:rPr>
            </w:pPr>
          </w:p>
        </w:tc>
        <w:tc>
          <w:tcPr>
            <w:tcW w:w="8133" w:type="dxa"/>
            <w:shd w:val="clear" w:color="auto" w:fill="FFFFFF"/>
          </w:tcPr>
          <w:p w14:paraId="21B4CF7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30889FCA" w14:textId="77777777" w:rsidR="002509B1" w:rsidRPr="00FE002E" w:rsidRDefault="002509B1" w:rsidP="007E2A41">
            <w:pPr>
              <w:pStyle w:val="BodyText1"/>
              <w:spacing w:line="240" w:lineRule="auto"/>
              <w:rPr>
                <w:rFonts w:ascii="Times New Roman" w:hAnsi="Times New Roman"/>
                <w:b/>
                <w:bCs/>
              </w:rPr>
            </w:pPr>
          </w:p>
          <w:p w14:paraId="0466D6C3" w14:textId="77777777"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14:paraId="7849AA2A" w14:textId="77777777" w:rsidR="00086A8A" w:rsidRDefault="00086A8A" w:rsidP="007E2A41">
            <w:pPr>
              <w:pStyle w:val="BodyText1"/>
              <w:spacing w:line="240" w:lineRule="auto"/>
              <w:rPr>
                <w:rFonts w:ascii="Times New Roman" w:hAnsi="Times New Roman"/>
              </w:rPr>
            </w:pPr>
          </w:p>
          <w:p w14:paraId="3D11F75B"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754B3FB0"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25FCAB51" w14:textId="77777777" w:rsidTr="0053335C">
        <w:trPr>
          <w:trHeight w:val="71"/>
        </w:trPr>
        <w:tc>
          <w:tcPr>
            <w:tcW w:w="1111" w:type="dxa"/>
            <w:shd w:val="clear" w:color="auto" w:fill="FFFFFF"/>
          </w:tcPr>
          <w:p w14:paraId="3A4DEA71" w14:textId="77777777" w:rsidR="00F4754B" w:rsidRPr="00FE002E" w:rsidRDefault="00F4754B" w:rsidP="00F4754B">
            <w:pPr>
              <w:pStyle w:val="BodyText1"/>
              <w:rPr>
                <w:del w:id="153"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755D4316"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15E3982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5751F9D9" w14:textId="77777777" w:rsidR="002509B1" w:rsidRPr="00FE002E" w:rsidRDefault="002509B1" w:rsidP="007E2A41">
            <w:pPr>
              <w:pStyle w:val="BodyText1"/>
              <w:spacing w:line="240" w:lineRule="auto"/>
              <w:rPr>
                <w:rFonts w:ascii="Times New Roman" w:hAnsi="Times New Roman"/>
                <w:b/>
                <w:bCs/>
              </w:rPr>
            </w:pPr>
          </w:p>
          <w:p w14:paraId="7EEACB33"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10826DC6" w14:textId="77777777" w:rsidR="009C4E79" w:rsidRDefault="009C4E79" w:rsidP="007E2A41">
            <w:pPr>
              <w:pStyle w:val="BodyText1"/>
              <w:spacing w:line="240" w:lineRule="auto"/>
              <w:rPr>
                <w:rFonts w:ascii="Times New Roman" w:hAnsi="Times New Roman"/>
                <w:bCs/>
              </w:rPr>
            </w:pPr>
          </w:p>
          <w:p w14:paraId="76B9FD5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83936EB"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06B1D7E7" w14:textId="77777777" w:rsidTr="0053335C">
        <w:trPr>
          <w:trHeight w:val="71"/>
        </w:trPr>
        <w:tc>
          <w:tcPr>
            <w:tcW w:w="1111" w:type="dxa"/>
            <w:shd w:val="clear" w:color="auto" w:fill="FFFFFF"/>
          </w:tcPr>
          <w:p w14:paraId="5A27D60E" w14:textId="77777777" w:rsidR="00F4754B" w:rsidRPr="00FE002E" w:rsidRDefault="00F4754B" w:rsidP="00F4754B">
            <w:pPr>
              <w:pStyle w:val="BodyText1"/>
              <w:rPr>
                <w:del w:id="154"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69450303" w14:textId="77777777" w:rsidR="00F4754B" w:rsidRPr="00FE002E" w:rsidRDefault="00F4754B" w:rsidP="006423CC">
            <w:pPr>
              <w:pStyle w:val="BodyText1"/>
              <w:rPr>
                <w:rFonts w:ascii="Times New Roman" w:hAnsi="Times New Roman"/>
              </w:rPr>
            </w:pPr>
          </w:p>
        </w:tc>
        <w:tc>
          <w:tcPr>
            <w:tcW w:w="8133" w:type="dxa"/>
            <w:shd w:val="clear" w:color="auto" w:fill="FFFFFF"/>
          </w:tcPr>
          <w:p w14:paraId="179179F6" w14:textId="77777777"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14:paraId="43008D1C" w14:textId="77777777" w:rsidR="002509B1" w:rsidRPr="007129B2" w:rsidRDefault="002509B1" w:rsidP="007E2A41">
            <w:pPr>
              <w:pStyle w:val="BodyText1"/>
              <w:spacing w:line="240" w:lineRule="auto"/>
              <w:rPr>
                <w:rFonts w:ascii="Times New Roman" w:hAnsi="Times New Roman"/>
                <w:b/>
                <w:bCs/>
              </w:rPr>
            </w:pPr>
          </w:p>
          <w:p w14:paraId="0732549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30E43ADD" w14:textId="77777777" w:rsidR="00086A8A" w:rsidRDefault="00086A8A" w:rsidP="007E2A41">
            <w:pPr>
              <w:pStyle w:val="BodyText1"/>
              <w:spacing w:line="240" w:lineRule="auto"/>
              <w:rPr>
                <w:rFonts w:ascii="Times New Roman" w:hAnsi="Times New Roman"/>
                <w:bCs/>
              </w:rPr>
            </w:pPr>
          </w:p>
          <w:p w14:paraId="3EB2FC7D"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38D16D5"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CDE0F22" w14:textId="77777777" w:rsidTr="0053335C">
        <w:trPr>
          <w:trHeight w:val="71"/>
        </w:trPr>
        <w:tc>
          <w:tcPr>
            <w:tcW w:w="1111" w:type="dxa"/>
            <w:shd w:val="clear" w:color="auto" w:fill="FFFFFF"/>
          </w:tcPr>
          <w:p w14:paraId="454BAB3B" w14:textId="77777777" w:rsidR="00F4754B" w:rsidRPr="00FE002E" w:rsidRDefault="00F4754B" w:rsidP="00F4754B">
            <w:pPr>
              <w:pStyle w:val="BodyText1"/>
              <w:rPr>
                <w:del w:id="155"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6FB46965" w14:textId="77777777" w:rsidR="00F4754B" w:rsidRPr="00FE002E" w:rsidRDefault="00F4754B" w:rsidP="006423CC">
            <w:pPr>
              <w:pStyle w:val="BodyText1"/>
              <w:rPr>
                <w:rFonts w:ascii="Times New Roman" w:hAnsi="Times New Roman"/>
              </w:rPr>
            </w:pPr>
          </w:p>
        </w:tc>
        <w:tc>
          <w:tcPr>
            <w:tcW w:w="8133" w:type="dxa"/>
            <w:shd w:val="clear" w:color="auto" w:fill="FFFFFF"/>
          </w:tcPr>
          <w:p w14:paraId="773C358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14:paraId="5BDEAD8C" w14:textId="77777777" w:rsidR="002509B1" w:rsidRPr="00FE002E" w:rsidRDefault="002509B1" w:rsidP="007E2A41">
            <w:pPr>
              <w:pStyle w:val="BodyText1"/>
              <w:spacing w:line="240" w:lineRule="auto"/>
              <w:rPr>
                <w:rFonts w:ascii="Times New Roman" w:hAnsi="Times New Roman"/>
                <w:b/>
                <w:bCs/>
              </w:rPr>
            </w:pPr>
          </w:p>
          <w:p w14:paraId="08B4B98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183EA945" w14:textId="77777777" w:rsidR="009C4E79" w:rsidRDefault="009C4E79" w:rsidP="007E2A41">
            <w:pPr>
              <w:pStyle w:val="BodyText1"/>
              <w:spacing w:line="240" w:lineRule="auto"/>
              <w:rPr>
                <w:rFonts w:ascii="Times New Roman" w:hAnsi="Times New Roman"/>
                <w:bCs/>
              </w:rPr>
            </w:pPr>
          </w:p>
          <w:p w14:paraId="36F07024"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10AF822"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047A3C4" w14:textId="77777777" w:rsidTr="0053335C">
        <w:trPr>
          <w:trHeight w:val="71"/>
        </w:trPr>
        <w:tc>
          <w:tcPr>
            <w:tcW w:w="1111" w:type="dxa"/>
            <w:shd w:val="clear" w:color="auto" w:fill="FFFFFF"/>
          </w:tcPr>
          <w:p w14:paraId="02F4CF9A" w14:textId="77777777" w:rsidR="00F4754B" w:rsidRPr="00FE002E" w:rsidRDefault="00F4754B" w:rsidP="00F4754B">
            <w:pPr>
              <w:pStyle w:val="BodyText1"/>
              <w:rPr>
                <w:del w:id="156"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4DF782F0" w14:textId="77777777" w:rsidR="00F4754B" w:rsidRPr="00FE002E" w:rsidRDefault="00F4754B" w:rsidP="006423CC">
            <w:pPr>
              <w:pStyle w:val="BodyText1"/>
              <w:rPr>
                <w:rFonts w:ascii="Times New Roman" w:hAnsi="Times New Roman"/>
              </w:rPr>
            </w:pPr>
          </w:p>
        </w:tc>
        <w:tc>
          <w:tcPr>
            <w:tcW w:w="8133" w:type="dxa"/>
            <w:shd w:val="clear" w:color="auto" w:fill="FFFFFF"/>
          </w:tcPr>
          <w:p w14:paraId="2B670722" w14:textId="77777777"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Financial</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14:paraId="2A8963F1" w14:textId="77777777" w:rsidR="002509B1" w:rsidRPr="00706750" w:rsidRDefault="002509B1" w:rsidP="007E2A41">
            <w:pPr>
              <w:pStyle w:val="BodyText1"/>
              <w:spacing w:line="240" w:lineRule="auto"/>
              <w:rPr>
                <w:rFonts w:ascii="Times New Roman" w:hAnsi="Times New Roman"/>
                <w:b/>
                <w:bCs/>
                <w:lang w:val="fr-FR"/>
              </w:rPr>
            </w:pPr>
          </w:p>
          <w:p w14:paraId="73CBDE0D"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14:paraId="6F12A031" w14:textId="77777777" w:rsidR="00086A8A" w:rsidRDefault="00BB5324" w:rsidP="007E2A41">
            <w:pPr>
              <w:pStyle w:val="BodyText1"/>
              <w:spacing w:line="240" w:lineRule="auto"/>
              <w:rPr>
                <w:rFonts w:ascii="Times New Roman" w:hAnsi="Times New Roman"/>
                <w:bCs/>
              </w:rPr>
            </w:pPr>
            <w:r>
              <w:rPr>
                <w:rFonts w:ascii="Times New Roman" w:hAnsi="Times New Roman"/>
                <w:bCs/>
              </w:rPr>
              <w:t>.</w:t>
            </w:r>
          </w:p>
          <w:p w14:paraId="3898613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8D6B76D"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6A45102" w14:textId="77777777" w:rsidTr="0053335C">
        <w:trPr>
          <w:trHeight w:val="71"/>
        </w:trPr>
        <w:tc>
          <w:tcPr>
            <w:tcW w:w="1111" w:type="dxa"/>
            <w:shd w:val="clear" w:color="auto" w:fill="FFFFFF"/>
          </w:tcPr>
          <w:p w14:paraId="076287E0" w14:textId="77777777"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6A033E9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9860D9D" w14:textId="77777777" w:rsidR="002509B1" w:rsidRPr="00FE002E" w:rsidRDefault="002509B1" w:rsidP="007E2A41">
            <w:pPr>
              <w:pStyle w:val="BodyText1"/>
              <w:spacing w:line="240" w:lineRule="auto"/>
              <w:rPr>
                <w:rFonts w:ascii="Times New Roman" w:hAnsi="Times New Roman"/>
                <w:b/>
                <w:bCs/>
              </w:rPr>
            </w:pPr>
          </w:p>
          <w:p w14:paraId="46C50E2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14:paraId="10BE0C3A" w14:textId="77777777" w:rsidR="002509B1" w:rsidRDefault="002509B1" w:rsidP="007E2A41">
            <w:pPr>
              <w:pStyle w:val="BodyText1"/>
              <w:spacing w:line="240" w:lineRule="auto"/>
              <w:rPr>
                <w:rFonts w:ascii="Times New Roman" w:hAnsi="Times New Roman"/>
                <w:b/>
                <w:bCs/>
                <w:u w:val="single"/>
              </w:rPr>
            </w:pPr>
          </w:p>
          <w:p w14:paraId="65E7B6CE"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55CDD59"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6BE9385D" w14:textId="77777777" w:rsidTr="0053335C">
        <w:trPr>
          <w:trHeight w:val="71"/>
        </w:trPr>
        <w:tc>
          <w:tcPr>
            <w:tcW w:w="1111" w:type="dxa"/>
            <w:shd w:val="clear" w:color="auto" w:fill="FFFFFF"/>
          </w:tcPr>
          <w:p w14:paraId="04CD0045" w14:textId="77777777" w:rsidR="00F4754B" w:rsidRPr="00FE002E" w:rsidRDefault="00F4754B" w:rsidP="00F4754B">
            <w:pPr>
              <w:pStyle w:val="BodyText1"/>
              <w:rPr>
                <w:del w:id="15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78C4A3F9" w14:textId="77777777" w:rsidR="00F4754B" w:rsidRPr="00FE002E" w:rsidRDefault="00F4754B" w:rsidP="006423CC">
            <w:pPr>
              <w:pStyle w:val="BodyText1"/>
              <w:rPr>
                <w:rFonts w:ascii="Times New Roman" w:hAnsi="Times New Roman"/>
              </w:rPr>
            </w:pPr>
          </w:p>
        </w:tc>
        <w:tc>
          <w:tcPr>
            <w:tcW w:w="8133" w:type="dxa"/>
            <w:shd w:val="clear" w:color="auto" w:fill="FFFFFF"/>
          </w:tcPr>
          <w:p w14:paraId="2AD3770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706750" w:rsidRPr="007129B2">
              <w:rPr>
                <w:rFonts w:ascii="Times New Roman" w:hAnsi="Times New Roman"/>
                <w:b/>
                <w:bCs/>
              </w:rPr>
              <w:t xml:space="preserve"> – SA exposures</w:t>
            </w:r>
          </w:p>
          <w:p w14:paraId="0D8A0CDB" w14:textId="77777777" w:rsidR="002509B1" w:rsidRPr="00FE002E" w:rsidRDefault="002509B1" w:rsidP="007E2A41">
            <w:pPr>
              <w:pStyle w:val="BodyText1"/>
              <w:spacing w:line="240" w:lineRule="auto"/>
              <w:rPr>
                <w:rFonts w:ascii="Times New Roman" w:hAnsi="Times New Roman"/>
                <w:b/>
                <w:bCs/>
              </w:rPr>
            </w:pPr>
          </w:p>
          <w:p w14:paraId="041BE1B6"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14:paraId="3CAEC6C7" w14:textId="77777777" w:rsidR="00086A8A" w:rsidRDefault="00086A8A" w:rsidP="007E2A41">
            <w:pPr>
              <w:pStyle w:val="BodyText1"/>
              <w:spacing w:line="240" w:lineRule="auto"/>
              <w:rPr>
                <w:rFonts w:ascii="Times New Roman" w:hAnsi="Times New Roman"/>
                <w:bCs/>
              </w:rPr>
            </w:pPr>
          </w:p>
          <w:p w14:paraId="180C9AF5"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6A17A9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4FC9EFB" w14:textId="77777777" w:rsidTr="0053335C">
        <w:trPr>
          <w:trHeight w:val="71"/>
        </w:trPr>
        <w:tc>
          <w:tcPr>
            <w:tcW w:w="1111" w:type="dxa"/>
            <w:shd w:val="clear" w:color="auto" w:fill="FFFFFF"/>
          </w:tcPr>
          <w:p w14:paraId="479008D2" w14:textId="77777777" w:rsidR="00F4754B" w:rsidRPr="00FE002E" w:rsidRDefault="00F4754B" w:rsidP="00F4754B">
            <w:pPr>
              <w:pStyle w:val="BodyText1"/>
              <w:rPr>
                <w:del w:id="158"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6D24407E" w14:textId="77777777" w:rsidR="00F4754B" w:rsidRPr="00FE002E" w:rsidRDefault="00F4754B" w:rsidP="006423CC">
            <w:pPr>
              <w:pStyle w:val="BodyText1"/>
              <w:rPr>
                <w:rFonts w:ascii="Times New Roman" w:hAnsi="Times New Roman"/>
              </w:rPr>
            </w:pPr>
          </w:p>
        </w:tc>
        <w:tc>
          <w:tcPr>
            <w:tcW w:w="8133" w:type="dxa"/>
            <w:shd w:val="clear" w:color="auto" w:fill="FFFFFF"/>
          </w:tcPr>
          <w:p w14:paraId="22CB139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315160">
              <w:rPr>
                <w:rFonts w:ascii="Times New Roman" w:hAnsi="Times New Roman"/>
                <w:b/>
                <w:bCs/>
              </w:rPr>
              <w:t xml:space="preserve"> – IRB exposures</w:t>
            </w:r>
          </w:p>
          <w:p w14:paraId="63BB5E65" w14:textId="77777777" w:rsidR="002509B1" w:rsidRPr="00FE002E" w:rsidRDefault="002509B1" w:rsidP="007E2A41">
            <w:pPr>
              <w:pStyle w:val="BodyText1"/>
              <w:spacing w:line="240" w:lineRule="auto"/>
              <w:rPr>
                <w:rFonts w:ascii="Times New Roman" w:hAnsi="Times New Roman"/>
                <w:b/>
                <w:bCs/>
              </w:rPr>
            </w:pPr>
          </w:p>
          <w:p w14:paraId="26214107"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as well as undertakings as defined in Article 4</w:t>
            </w:r>
            <w:r w:rsidR="00CA6A32">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14:paraId="64C87871" w14:textId="77777777" w:rsidR="009C4E79" w:rsidRDefault="009C4E79" w:rsidP="007E2A41">
            <w:pPr>
              <w:pStyle w:val="BodyText1"/>
              <w:spacing w:line="240" w:lineRule="auto"/>
              <w:rPr>
                <w:rFonts w:ascii="Times New Roman" w:hAnsi="Times New Roman"/>
                <w:bCs/>
              </w:rPr>
            </w:pPr>
          </w:p>
          <w:p w14:paraId="79C16B27"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14:paraId="0C38AAC9"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6F4026E1" w14:textId="77777777" w:rsidTr="0053335C">
        <w:trPr>
          <w:trHeight w:val="71"/>
        </w:trPr>
        <w:tc>
          <w:tcPr>
            <w:tcW w:w="1111" w:type="dxa"/>
            <w:shd w:val="clear" w:color="auto" w:fill="FFFFFF"/>
          </w:tcPr>
          <w:p w14:paraId="7BAF4223" w14:textId="77777777" w:rsidR="00F4754B" w:rsidRPr="00FE002E" w:rsidRDefault="00F4754B" w:rsidP="00F4754B">
            <w:pPr>
              <w:pStyle w:val="BodyText1"/>
              <w:rPr>
                <w:del w:id="159"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A6C0BB5" w14:textId="77777777" w:rsidR="00F4754B" w:rsidRPr="00FE002E" w:rsidRDefault="00F4754B" w:rsidP="006423CC">
            <w:pPr>
              <w:pStyle w:val="BodyText1"/>
              <w:rPr>
                <w:rFonts w:ascii="Times New Roman" w:hAnsi="Times New Roman"/>
              </w:rPr>
            </w:pPr>
          </w:p>
        </w:tc>
        <w:tc>
          <w:tcPr>
            <w:tcW w:w="8133" w:type="dxa"/>
            <w:shd w:val="clear" w:color="auto" w:fill="FFFFFF"/>
          </w:tcPr>
          <w:p w14:paraId="3E09D048" w14:textId="77777777"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BE6AC4" w:rsidRPr="00BE6AC4">
              <w:rPr>
                <w:rFonts w:ascii="Times New Roman" w:hAnsi="Times New Roman"/>
                <w:b/>
                <w:bCs/>
              </w:rPr>
              <w:t>; of which</w:t>
            </w:r>
            <w:r w:rsidR="00D50BF9" w:rsidRPr="00BE6AC4">
              <w:rPr>
                <w:rFonts w:ascii="Times New Roman" w:hAnsi="Times New Roman"/>
                <w:b/>
                <w:bCs/>
              </w:rPr>
              <w:t xml:space="preserve"> </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14:paraId="19883678" w14:textId="77777777" w:rsidR="002509B1" w:rsidRPr="00BE6AC4" w:rsidRDefault="002509B1" w:rsidP="007E2A41">
            <w:pPr>
              <w:pStyle w:val="BodyText1"/>
              <w:spacing w:line="240" w:lineRule="auto"/>
              <w:rPr>
                <w:rFonts w:ascii="Times New Roman" w:hAnsi="Times New Roman"/>
                <w:b/>
                <w:bCs/>
              </w:rPr>
            </w:pPr>
          </w:p>
          <w:p w14:paraId="199E6B0B"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14:paraId="6D7D497A" w14:textId="77777777" w:rsidR="00FA71DB" w:rsidRDefault="00FA71DB" w:rsidP="007E2A41">
            <w:pPr>
              <w:pStyle w:val="BodyText1"/>
              <w:spacing w:line="240" w:lineRule="auto"/>
              <w:rPr>
                <w:rFonts w:ascii="Times New Roman" w:hAnsi="Times New Roman"/>
                <w:bCs/>
              </w:rPr>
            </w:pPr>
          </w:p>
          <w:p w14:paraId="7A78CE45"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078E1E23" w14:textId="77777777" w:rsidR="00086A8A" w:rsidRDefault="00086A8A" w:rsidP="007E2A41">
            <w:pPr>
              <w:pStyle w:val="BodyText1"/>
              <w:spacing w:line="240" w:lineRule="auto"/>
              <w:rPr>
                <w:rFonts w:ascii="Times New Roman" w:hAnsi="Times New Roman"/>
                <w:bCs/>
              </w:rPr>
            </w:pPr>
          </w:p>
          <w:p w14:paraId="7226DBEF"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7D05B01"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6299C11B" w14:textId="77777777" w:rsidTr="0053335C">
        <w:trPr>
          <w:trHeight w:val="71"/>
        </w:trPr>
        <w:tc>
          <w:tcPr>
            <w:tcW w:w="1111" w:type="dxa"/>
            <w:shd w:val="clear" w:color="auto" w:fill="FFFFFF"/>
          </w:tcPr>
          <w:p w14:paraId="0D8939D2" w14:textId="77777777" w:rsidR="00F4754B" w:rsidRPr="00FE002E" w:rsidRDefault="00F4754B" w:rsidP="00F4754B">
            <w:pPr>
              <w:pStyle w:val="BodyText1"/>
              <w:rPr>
                <w:del w:id="16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0B2066B3" w14:textId="77777777" w:rsidR="00F4754B" w:rsidRPr="00FE002E" w:rsidRDefault="00F4754B" w:rsidP="006423CC">
            <w:pPr>
              <w:pStyle w:val="BodyText1"/>
              <w:rPr>
                <w:rFonts w:ascii="Times New Roman" w:hAnsi="Times New Roman"/>
              </w:rPr>
            </w:pPr>
          </w:p>
        </w:tc>
        <w:tc>
          <w:tcPr>
            <w:tcW w:w="8133" w:type="dxa"/>
            <w:shd w:val="clear" w:color="auto" w:fill="FFFFFF"/>
          </w:tcPr>
          <w:p w14:paraId="75109626" w14:textId="77777777"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85D27B1" w14:textId="77777777" w:rsidR="002509B1" w:rsidRPr="00FE002E" w:rsidRDefault="002509B1" w:rsidP="007E2A41">
            <w:pPr>
              <w:pStyle w:val="BodyText1"/>
              <w:spacing w:line="240" w:lineRule="auto"/>
              <w:rPr>
                <w:rFonts w:ascii="Times New Roman" w:hAnsi="Times New Roman"/>
                <w:b/>
                <w:bCs/>
              </w:rPr>
            </w:pPr>
          </w:p>
          <w:p w14:paraId="48C87CC1" w14:textId="77777777"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00BE6AC4">
              <w:rPr>
                <w:rFonts w:ascii="Times New Roman" w:hAnsi="Times New Roman"/>
                <w:b/>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14:paraId="4E66CE94" w14:textId="77777777" w:rsidR="00BE6AC4" w:rsidRDefault="00BE6AC4" w:rsidP="007E2A41">
            <w:pPr>
              <w:pStyle w:val="BodyText1"/>
              <w:spacing w:line="240" w:lineRule="auto"/>
              <w:rPr>
                <w:rFonts w:ascii="Times New Roman" w:hAnsi="Times New Roman"/>
                <w:bCs/>
              </w:rPr>
            </w:pPr>
          </w:p>
          <w:p w14:paraId="590FF522"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543BEC5F" w14:textId="77777777" w:rsidR="002509B1" w:rsidRDefault="002509B1" w:rsidP="007E2A41">
            <w:pPr>
              <w:pStyle w:val="BodyText1"/>
              <w:spacing w:line="240" w:lineRule="auto"/>
              <w:rPr>
                <w:rFonts w:ascii="Times New Roman" w:hAnsi="Times New Roman"/>
                <w:b/>
                <w:bCs/>
                <w:u w:val="single"/>
              </w:rPr>
            </w:pPr>
          </w:p>
          <w:p w14:paraId="19E7DC3E"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EF9074B"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227764E1" w14:textId="77777777" w:rsidTr="0053335C">
        <w:trPr>
          <w:trHeight w:val="71"/>
        </w:trPr>
        <w:tc>
          <w:tcPr>
            <w:tcW w:w="1111" w:type="dxa"/>
            <w:shd w:val="clear" w:color="auto" w:fill="FFFFFF"/>
          </w:tcPr>
          <w:p w14:paraId="3F920233"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5F6B2CC0" w14:textId="77777777"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706750" w:rsidRPr="007129B2">
              <w:rPr>
                <w:rFonts w:ascii="Times New Roman" w:hAnsi="Times New Roman"/>
                <w:b/>
                <w:bCs/>
              </w:rPr>
              <w:t xml:space="preserve"> – SA exposures</w:t>
            </w:r>
          </w:p>
          <w:p w14:paraId="2DA0B3DE" w14:textId="77777777" w:rsidR="002509B1" w:rsidRPr="00FE002E" w:rsidRDefault="002509B1" w:rsidP="007E2A41">
            <w:pPr>
              <w:pStyle w:val="BodyText1"/>
              <w:spacing w:line="240" w:lineRule="auto"/>
              <w:rPr>
                <w:rFonts w:ascii="Times New Roman" w:hAnsi="Times New Roman"/>
                <w:b/>
                <w:bCs/>
              </w:rPr>
            </w:pPr>
          </w:p>
          <w:p w14:paraId="092117A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14:paraId="55943602" w14:textId="77777777" w:rsidR="00FA71DB" w:rsidRDefault="00FA71DB" w:rsidP="007E2A41">
            <w:pPr>
              <w:pStyle w:val="BodyText1"/>
              <w:spacing w:line="240" w:lineRule="auto"/>
              <w:rPr>
                <w:rFonts w:ascii="Times New Roman" w:hAnsi="Times New Roman"/>
                <w:bCs/>
              </w:rPr>
            </w:pPr>
          </w:p>
          <w:p w14:paraId="31E8BF3F"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48FDA988" w14:textId="77777777" w:rsidR="00086A8A" w:rsidRDefault="00086A8A" w:rsidP="007E2A41">
            <w:pPr>
              <w:pStyle w:val="BodyText1"/>
              <w:spacing w:line="240" w:lineRule="auto"/>
              <w:rPr>
                <w:rFonts w:ascii="Times New Roman" w:hAnsi="Times New Roman"/>
                <w:bCs/>
              </w:rPr>
            </w:pPr>
          </w:p>
          <w:p w14:paraId="465D917C"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EA31C0A" w14:textId="77777777"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14:paraId="15F2A6CC" w14:textId="77777777" w:rsidTr="0053335C">
        <w:trPr>
          <w:trHeight w:val="71"/>
        </w:trPr>
        <w:tc>
          <w:tcPr>
            <w:tcW w:w="1111" w:type="dxa"/>
            <w:shd w:val="clear" w:color="auto" w:fill="FFFFFF"/>
          </w:tcPr>
          <w:p w14:paraId="5965DCE2" w14:textId="77777777" w:rsidR="00F4754B" w:rsidRPr="00FE002E" w:rsidRDefault="00F4754B" w:rsidP="00EA3F88">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33D7BF71" w14:textId="77777777"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14:paraId="76D816C2" w14:textId="77777777" w:rsidR="002509B1" w:rsidRPr="00FE002E" w:rsidRDefault="002509B1" w:rsidP="007E2A41">
            <w:pPr>
              <w:pStyle w:val="BodyText1"/>
              <w:spacing w:line="240" w:lineRule="auto"/>
              <w:rPr>
                <w:rFonts w:ascii="Times New Roman" w:hAnsi="Times New Roman"/>
                <w:b/>
                <w:bCs/>
              </w:rPr>
            </w:pPr>
          </w:p>
          <w:p w14:paraId="5AEDFFF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14:paraId="7781B1B8" w14:textId="77777777" w:rsidR="00FA71DB" w:rsidRDefault="00FA71DB" w:rsidP="007E2A41">
            <w:pPr>
              <w:pStyle w:val="BodyText1"/>
              <w:spacing w:line="240" w:lineRule="auto"/>
              <w:rPr>
                <w:rFonts w:ascii="Times New Roman" w:hAnsi="Times New Roman"/>
                <w:bCs/>
              </w:rPr>
            </w:pPr>
          </w:p>
          <w:p w14:paraId="458BDDE0"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21CBA1C9" w14:textId="77777777" w:rsidR="009C4E79" w:rsidRDefault="009C4E79" w:rsidP="007E2A41">
            <w:pPr>
              <w:pStyle w:val="BodyText1"/>
              <w:spacing w:line="240" w:lineRule="auto"/>
              <w:rPr>
                <w:rFonts w:ascii="Times New Roman" w:hAnsi="Times New Roman"/>
                <w:bCs/>
              </w:rPr>
            </w:pPr>
          </w:p>
          <w:p w14:paraId="1C0A537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330E5F4" w14:textId="77777777"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14:paraId="040C5138" w14:textId="77777777" w:rsidTr="0053335C">
        <w:trPr>
          <w:trHeight w:val="71"/>
        </w:trPr>
        <w:tc>
          <w:tcPr>
            <w:tcW w:w="1111" w:type="dxa"/>
            <w:shd w:val="clear" w:color="auto" w:fill="FFFFFF"/>
          </w:tcPr>
          <w:p w14:paraId="647BDF90" w14:textId="77777777" w:rsidR="00F4754B" w:rsidRPr="00FE002E" w:rsidRDefault="00F4754B" w:rsidP="00F4754B">
            <w:pPr>
              <w:pStyle w:val="BodyText1"/>
              <w:rPr>
                <w:del w:id="16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7F3C92F1" w14:textId="77777777" w:rsidR="00F4754B" w:rsidRPr="00FE002E" w:rsidRDefault="00F4754B" w:rsidP="00F4754B">
            <w:pPr>
              <w:pStyle w:val="BodyText1"/>
              <w:rPr>
                <w:del w:id="162" w:author="EBA staff" w:date="2017-04-18T09:58:00Z"/>
                <w:rFonts w:ascii="Times New Roman" w:hAnsi="Times New Roman"/>
              </w:rPr>
            </w:pPr>
          </w:p>
          <w:p w14:paraId="18F59BD4" w14:textId="77777777" w:rsidR="00F4754B" w:rsidRPr="00FE002E" w:rsidRDefault="00F4754B" w:rsidP="006423CC">
            <w:pPr>
              <w:pStyle w:val="BodyText1"/>
              <w:rPr>
                <w:rFonts w:ascii="Times New Roman" w:hAnsi="Times New Roman"/>
              </w:rPr>
            </w:pPr>
          </w:p>
        </w:tc>
        <w:tc>
          <w:tcPr>
            <w:tcW w:w="8133" w:type="dxa"/>
            <w:shd w:val="clear" w:color="auto" w:fill="FFFFFF"/>
          </w:tcPr>
          <w:p w14:paraId="2167E4F1" w14:textId="77777777"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SME</w:t>
            </w:r>
            <w:r w:rsidR="00684A92" w:rsidRPr="006F6EA7">
              <w:rPr>
                <w:rFonts w:ascii="Times New Roman" w:hAnsi="Times New Roman"/>
                <w:b/>
                <w:bCs/>
                <w:lang w:val="fr-BE"/>
              </w:rPr>
              <w:t xml:space="preserve"> exposures</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14:paraId="29C6AB9F" w14:textId="77777777" w:rsidR="002509B1" w:rsidRPr="00706750" w:rsidRDefault="002509B1" w:rsidP="007E2A41">
            <w:pPr>
              <w:pStyle w:val="BodyText1"/>
              <w:spacing w:line="240" w:lineRule="auto"/>
              <w:rPr>
                <w:rFonts w:ascii="Times New Roman" w:hAnsi="Times New Roman"/>
                <w:b/>
                <w:bCs/>
                <w:lang w:val="fr-FR"/>
              </w:rPr>
            </w:pPr>
          </w:p>
          <w:p w14:paraId="45B2C3D6"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122</w:t>
            </w:r>
            <w:r w:rsidRPr="00FE002E">
              <w:rPr>
                <w:rFonts w:ascii="Times New Roman" w:hAnsi="Times New Roman"/>
                <w:bCs/>
              </w:rPr>
              <w:t xml:space="preserve"> of the CRR. </w:t>
            </w:r>
          </w:p>
          <w:p w14:paraId="760FB0BF" w14:textId="77777777" w:rsidR="00FA71DB" w:rsidRDefault="00FA71DB" w:rsidP="007E2A41">
            <w:pPr>
              <w:pStyle w:val="BodyText1"/>
              <w:spacing w:line="240" w:lineRule="auto"/>
              <w:rPr>
                <w:rFonts w:ascii="Times New Roman" w:hAnsi="Times New Roman"/>
                <w:bCs/>
              </w:rPr>
            </w:pPr>
          </w:p>
          <w:p w14:paraId="52FC7E94" w14:textId="77777777"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14:paraId="3B90E2E3" w14:textId="77777777" w:rsidR="00086A8A" w:rsidRDefault="00086A8A" w:rsidP="007E2A41">
            <w:pPr>
              <w:pStyle w:val="BodyText1"/>
              <w:spacing w:line="240" w:lineRule="auto"/>
              <w:rPr>
                <w:rFonts w:ascii="Times New Roman" w:hAnsi="Times New Roman"/>
                <w:bCs/>
              </w:rPr>
            </w:pPr>
          </w:p>
          <w:p w14:paraId="405CE04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13E385" w14:textId="77777777" w:rsidR="002509B1" w:rsidRPr="00FE002E" w:rsidRDefault="002509B1" w:rsidP="007E2A41">
            <w:pPr>
              <w:pStyle w:val="BodyText1"/>
              <w:spacing w:line="240" w:lineRule="auto"/>
              <w:rPr>
                <w:rFonts w:ascii="Times New Roman" w:hAnsi="Times New Roman"/>
                <w:bCs/>
              </w:rPr>
            </w:pPr>
          </w:p>
        </w:tc>
      </w:tr>
      <w:tr w:rsidR="00F4754B" w:rsidRPr="00FE002E" w14:paraId="24B2F4BA" w14:textId="77777777" w:rsidTr="0053335C">
        <w:trPr>
          <w:trHeight w:val="71"/>
        </w:trPr>
        <w:tc>
          <w:tcPr>
            <w:tcW w:w="1111" w:type="dxa"/>
            <w:shd w:val="clear" w:color="auto" w:fill="FFFFFF"/>
          </w:tcPr>
          <w:p w14:paraId="51DE1C83" w14:textId="77777777" w:rsidR="00F4754B" w:rsidRPr="00FE002E" w:rsidRDefault="00F4754B" w:rsidP="00F4754B">
            <w:pPr>
              <w:pStyle w:val="BodyText1"/>
              <w:rPr>
                <w:del w:id="163"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67947409"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5345AE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04913841" w14:textId="77777777" w:rsidR="002509B1" w:rsidRPr="00FE002E" w:rsidRDefault="002509B1" w:rsidP="007E2A41">
            <w:pPr>
              <w:pStyle w:val="BodyText1"/>
              <w:spacing w:line="240" w:lineRule="auto"/>
              <w:rPr>
                <w:rFonts w:ascii="Times New Roman" w:hAnsi="Times New Roman"/>
                <w:b/>
                <w:bCs/>
              </w:rPr>
            </w:pPr>
          </w:p>
          <w:p w14:paraId="5227B64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w:t>
            </w:r>
          </w:p>
          <w:p w14:paraId="5888C97D" w14:textId="77777777" w:rsidR="00FA71DB" w:rsidRDefault="00FA71DB" w:rsidP="007E2A41">
            <w:pPr>
              <w:pStyle w:val="BodyText1"/>
              <w:spacing w:line="240" w:lineRule="auto"/>
              <w:rPr>
                <w:rFonts w:ascii="Times New Roman" w:hAnsi="Times New Roman"/>
                <w:bCs/>
              </w:rPr>
            </w:pPr>
          </w:p>
          <w:p w14:paraId="12A69861" w14:textId="77777777"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14:paraId="1C307E28" w14:textId="77777777" w:rsidR="009C4E79" w:rsidRDefault="009C4E79" w:rsidP="007E2A41">
            <w:pPr>
              <w:pStyle w:val="BodyText1"/>
              <w:spacing w:line="240" w:lineRule="auto"/>
              <w:rPr>
                <w:rFonts w:ascii="Times New Roman" w:hAnsi="Times New Roman"/>
                <w:b/>
                <w:bCs/>
                <w:u w:val="single"/>
              </w:rPr>
            </w:pPr>
          </w:p>
          <w:p w14:paraId="0B6491D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3C69C8" w14:textId="77777777"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14:paraId="316FDB34" w14:textId="77777777" w:rsidTr="0053335C">
        <w:trPr>
          <w:trHeight w:val="71"/>
        </w:trPr>
        <w:tc>
          <w:tcPr>
            <w:tcW w:w="1111" w:type="dxa"/>
            <w:shd w:val="clear" w:color="auto" w:fill="FFFFFF"/>
          </w:tcPr>
          <w:p w14:paraId="50F8BC42" w14:textId="77777777" w:rsidR="00F4754B" w:rsidRPr="00FE002E" w:rsidRDefault="00F4754B" w:rsidP="00F4754B">
            <w:pPr>
              <w:pStyle w:val="BodyText1"/>
              <w:rPr>
                <w:del w:id="164"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00633999" w14:textId="77777777" w:rsidR="00F4754B" w:rsidRPr="00FE002E" w:rsidRDefault="00F4754B" w:rsidP="006423CC">
            <w:pPr>
              <w:pStyle w:val="BodyText1"/>
              <w:rPr>
                <w:rFonts w:ascii="Times New Roman" w:hAnsi="Times New Roman"/>
              </w:rPr>
            </w:pPr>
          </w:p>
        </w:tc>
        <w:tc>
          <w:tcPr>
            <w:tcW w:w="8133" w:type="dxa"/>
            <w:shd w:val="clear" w:color="auto" w:fill="FFFFFF"/>
          </w:tcPr>
          <w:p w14:paraId="79A554A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706750" w:rsidRPr="007129B2">
              <w:rPr>
                <w:rFonts w:ascii="Times New Roman" w:hAnsi="Times New Roman"/>
                <w:b/>
                <w:bCs/>
              </w:rPr>
              <w:t xml:space="preserve"> – SA exposures</w:t>
            </w:r>
          </w:p>
          <w:p w14:paraId="56ACB194" w14:textId="77777777" w:rsidR="002509B1" w:rsidRPr="00FE002E" w:rsidRDefault="002509B1" w:rsidP="007E2A41">
            <w:pPr>
              <w:pStyle w:val="BodyText1"/>
              <w:spacing w:line="240" w:lineRule="auto"/>
              <w:rPr>
                <w:rFonts w:ascii="Times New Roman" w:hAnsi="Times New Roman"/>
                <w:b/>
                <w:bCs/>
              </w:rPr>
            </w:pPr>
          </w:p>
          <w:p w14:paraId="3A25640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w:t>
            </w:r>
          </w:p>
          <w:p w14:paraId="477BB557" w14:textId="77777777" w:rsidR="00FA71DB" w:rsidRDefault="00FA71DB" w:rsidP="007E2A41">
            <w:pPr>
              <w:pStyle w:val="BodyText1"/>
              <w:spacing w:line="240" w:lineRule="auto"/>
              <w:rPr>
                <w:rFonts w:ascii="Times New Roman" w:hAnsi="Times New Roman"/>
                <w:bCs/>
              </w:rPr>
            </w:pPr>
          </w:p>
          <w:p w14:paraId="6FE89F0C" w14:textId="77777777"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14:paraId="4A2A8466" w14:textId="77777777" w:rsidR="00086A8A" w:rsidRDefault="00086A8A" w:rsidP="007E2A41">
            <w:pPr>
              <w:pStyle w:val="BodyText1"/>
              <w:spacing w:line="240" w:lineRule="auto"/>
              <w:rPr>
                <w:rFonts w:ascii="Times New Roman" w:hAnsi="Times New Roman"/>
                <w:bCs/>
              </w:rPr>
            </w:pPr>
          </w:p>
          <w:p w14:paraId="5C260C4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AB0F33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5F7AB29" w14:textId="77777777" w:rsidTr="0053335C">
        <w:trPr>
          <w:trHeight w:val="71"/>
        </w:trPr>
        <w:tc>
          <w:tcPr>
            <w:tcW w:w="1111" w:type="dxa"/>
            <w:shd w:val="clear" w:color="auto" w:fill="FFFFFF"/>
          </w:tcPr>
          <w:p w14:paraId="715B14AD" w14:textId="77777777" w:rsidR="00F4754B" w:rsidRPr="00FE002E" w:rsidRDefault="00F4754B" w:rsidP="00F4754B">
            <w:pPr>
              <w:pStyle w:val="BodyText1"/>
              <w:rPr>
                <w:del w:id="165"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2B391948" w14:textId="77777777" w:rsidR="00F4754B" w:rsidRPr="00FE002E" w:rsidRDefault="00F4754B" w:rsidP="006423CC">
            <w:pPr>
              <w:pStyle w:val="BodyText1"/>
              <w:rPr>
                <w:rFonts w:ascii="Times New Roman" w:hAnsi="Times New Roman"/>
              </w:rPr>
            </w:pPr>
          </w:p>
        </w:tc>
        <w:tc>
          <w:tcPr>
            <w:tcW w:w="8133" w:type="dxa"/>
            <w:shd w:val="clear" w:color="auto" w:fill="FFFFFF"/>
          </w:tcPr>
          <w:p w14:paraId="488BAC4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315160">
              <w:rPr>
                <w:rFonts w:ascii="Times New Roman" w:hAnsi="Times New Roman"/>
                <w:b/>
                <w:bCs/>
              </w:rPr>
              <w:t xml:space="preserve"> – IRB exposures</w:t>
            </w:r>
          </w:p>
          <w:p w14:paraId="315C364C" w14:textId="77777777" w:rsidR="002509B1" w:rsidRPr="00FE002E" w:rsidRDefault="002509B1" w:rsidP="007E2A41">
            <w:pPr>
              <w:pStyle w:val="BodyText1"/>
              <w:spacing w:line="240" w:lineRule="auto"/>
              <w:rPr>
                <w:rFonts w:ascii="Times New Roman" w:hAnsi="Times New Roman"/>
                <w:b/>
                <w:bCs/>
              </w:rPr>
            </w:pPr>
          </w:p>
          <w:p w14:paraId="399BBEA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w:t>
            </w:r>
          </w:p>
          <w:p w14:paraId="26EECE1D" w14:textId="77777777" w:rsidR="00FA71DB" w:rsidRDefault="00FA71DB" w:rsidP="007E2A41">
            <w:pPr>
              <w:pStyle w:val="BodyText1"/>
              <w:spacing w:line="240" w:lineRule="auto"/>
              <w:rPr>
                <w:rFonts w:ascii="Times New Roman" w:hAnsi="Times New Roman"/>
                <w:bCs/>
              </w:rPr>
            </w:pPr>
          </w:p>
          <w:p w14:paraId="3265EB27" w14:textId="77777777"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14:paraId="0AFB0EFD" w14:textId="77777777" w:rsidR="009C4E79" w:rsidRDefault="009C4E79" w:rsidP="007E2A41">
            <w:pPr>
              <w:pStyle w:val="BodyText1"/>
              <w:spacing w:line="240" w:lineRule="auto"/>
              <w:rPr>
                <w:rFonts w:ascii="Times New Roman" w:hAnsi="Times New Roman"/>
                <w:bCs/>
              </w:rPr>
            </w:pPr>
          </w:p>
          <w:p w14:paraId="5C7AAEE4"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943665"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AFCFB12" w14:textId="77777777" w:rsidTr="0053335C">
        <w:trPr>
          <w:trHeight w:val="71"/>
        </w:trPr>
        <w:tc>
          <w:tcPr>
            <w:tcW w:w="1111" w:type="dxa"/>
            <w:shd w:val="clear" w:color="auto" w:fill="FFFFFF"/>
          </w:tcPr>
          <w:p w14:paraId="4E3535D8" w14:textId="77777777" w:rsidR="00F4754B" w:rsidRPr="00FE002E" w:rsidRDefault="00F4754B" w:rsidP="00F4754B">
            <w:pPr>
              <w:pStyle w:val="BodyText1"/>
              <w:rPr>
                <w:del w:id="166"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396E485E" w14:textId="77777777" w:rsidR="00F4754B" w:rsidRPr="00FE002E" w:rsidRDefault="00F4754B" w:rsidP="006423CC">
            <w:pPr>
              <w:pStyle w:val="BodyText1"/>
              <w:rPr>
                <w:rFonts w:ascii="Times New Roman" w:hAnsi="Times New Roman"/>
              </w:rPr>
            </w:pPr>
          </w:p>
        </w:tc>
        <w:tc>
          <w:tcPr>
            <w:tcW w:w="8133" w:type="dxa"/>
            <w:shd w:val="clear" w:color="auto" w:fill="FFFFFF"/>
          </w:tcPr>
          <w:p w14:paraId="56DB1D62" w14:textId="77777777"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2F030D46" w14:textId="77777777" w:rsidR="002509B1" w:rsidRPr="00FE002E" w:rsidRDefault="002509B1" w:rsidP="007E2A41">
            <w:pPr>
              <w:pStyle w:val="BodyText1"/>
              <w:spacing w:line="240" w:lineRule="auto"/>
              <w:rPr>
                <w:rFonts w:ascii="Times New Roman" w:hAnsi="Times New Roman"/>
                <w:b/>
              </w:rPr>
            </w:pPr>
          </w:p>
          <w:p w14:paraId="2320F3A6"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w:t>
            </w:r>
            <w:r w:rsidR="00315160">
              <w:rPr>
                <w:rFonts w:ascii="Times New Roman" w:hAnsi="Times New Roman"/>
                <w:bCs/>
              </w:rPr>
              <w:t>RR and that are not reported in {230;040} and {250;040}</w:t>
            </w:r>
            <w:r w:rsidRPr="00FE002E">
              <w:rPr>
                <w:rFonts w:ascii="Times New Roman" w:hAnsi="Times New Roman"/>
                <w:bCs/>
              </w:rPr>
              <w:t xml:space="preserve">. </w:t>
            </w:r>
          </w:p>
          <w:p w14:paraId="422FEA24" w14:textId="77777777" w:rsidR="00086A8A" w:rsidRDefault="00086A8A" w:rsidP="007E2A41">
            <w:pPr>
              <w:pStyle w:val="BodyText1"/>
              <w:spacing w:line="240" w:lineRule="auto"/>
              <w:rPr>
                <w:rFonts w:ascii="Times New Roman" w:hAnsi="Times New Roman"/>
                <w:bCs/>
              </w:rPr>
            </w:pPr>
          </w:p>
          <w:p w14:paraId="433641D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387C77E"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C73284C" w14:textId="77777777" w:rsidTr="0053335C">
        <w:trPr>
          <w:trHeight w:val="71"/>
        </w:trPr>
        <w:tc>
          <w:tcPr>
            <w:tcW w:w="1111" w:type="dxa"/>
            <w:shd w:val="clear" w:color="auto" w:fill="FFFFFF"/>
          </w:tcPr>
          <w:p w14:paraId="6A5F8931" w14:textId="77777777" w:rsidR="00F4754B" w:rsidRPr="00FE002E" w:rsidRDefault="00F4754B" w:rsidP="00F4754B">
            <w:pPr>
              <w:pStyle w:val="BodyText1"/>
              <w:rPr>
                <w:del w:id="16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3638DAA0" w14:textId="77777777" w:rsidR="00F4754B" w:rsidRPr="00FE002E" w:rsidRDefault="00F4754B" w:rsidP="006423CC">
            <w:pPr>
              <w:pStyle w:val="BodyText1"/>
              <w:rPr>
                <w:rFonts w:ascii="Times New Roman" w:hAnsi="Times New Roman"/>
              </w:rPr>
            </w:pPr>
          </w:p>
        </w:tc>
        <w:tc>
          <w:tcPr>
            <w:tcW w:w="8133" w:type="dxa"/>
            <w:shd w:val="clear" w:color="auto" w:fill="FFFFFF"/>
          </w:tcPr>
          <w:p w14:paraId="3E27F3FB" w14:textId="77777777"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14:paraId="1DC7C571" w14:textId="77777777" w:rsidR="002509B1" w:rsidRPr="00FE002E" w:rsidRDefault="002509B1" w:rsidP="007E2A41">
            <w:pPr>
              <w:pStyle w:val="BodyText1"/>
              <w:spacing w:line="240" w:lineRule="auto"/>
              <w:rPr>
                <w:rFonts w:ascii="Times New Roman" w:hAnsi="Times New Roman"/>
                <w:b/>
                <w:bCs/>
              </w:rPr>
            </w:pPr>
          </w:p>
          <w:p w14:paraId="13EE510D" w14:textId="77777777"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14:paraId="38A820C3" w14:textId="77777777" w:rsidR="009C4E79" w:rsidRDefault="009C4E79" w:rsidP="007E2A41">
            <w:pPr>
              <w:pStyle w:val="BodyText1"/>
              <w:spacing w:line="240" w:lineRule="auto"/>
              <w:rPr>
                <w:rFonts w:ascii="Times New Roman" w:hAnsi="Times New Roman"/>
                <w:b/>
                <w:bCs/>
                <w:u w:val="single"/>
              </w:rPr>
            </w:pPr>
          </w:p>
          <w:p w14:paraId="24FDA5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1CE2521"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4B240B6C" w14:textId="77777777" w:rsidTr="0053335C">
        <w:trPr>
          <w:trHeight w:val="71"/>
        </w:trPr>
        <w:tc>
          <w:tcPr>
            <w:tcW w:w="1111" w:type="dxa"/>
            <w:shd w:val="clear" w:color="auto" w:fill="FFFFFF"/>
          </w:tcPr>
          <w:p w14:paraId="6E1F01F4" w14:textId="77777777" w:rsidR="00F4754B" w:rsidRPr="00FE002E" w:rsidRDefault="00F4754B" w:rsidP="00F4754B">
            <w:pPr>
              <w:pStyle w:val="BodyText1"/>
              <w:rPr>
                <w:del w:id="168"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78DDC61F" w14:textId="77777777" w:rsidR="00F4754B" w:rsidRPr="00FE002E" w:rsidRDefault="00F4754B" w:rsidP="006423CC">
            <w:pPr>
              <w:pStyle w:val="BodyText1"/>
              <w:rPr>
                <w:rFonts w:ascii="Times New Roman" w:hAnsi="Times New Roman"/>
              </w:rPr>
            </w:pPr>
          </w:p>
        </w:tc>
        <w:tc>
          <w:tcPr>
            <w:tcW w:w="8133" w:type="dxa"/>
            <w:shd w:val="clear" w:color="auto" w:fill="FFFFFF"/>
          </w:tcPr>
          <w:p w14:paraId="6F067D48" w14:textId="77777777"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706750" w:rsidRPr="00706750">
              <w:rPr>
                <w:rFonts w:ascii="Times New Roman" w:hAnsi="Times New Roman"/>
                <w:b/>
                <w:bCs/>
              </w:rPr>
              <w:t xml:space="preserve"> – SA exposures</w:t>
            </w:r>
          </w:p>
          <w:p w14:paraId="67013441" w14:textId="77777777" w:rsidR="002509B1" w:rsidRPr="00FE002E" w:rsidRDefault="002509B1" w:rsidP="007E2A41">
            <w:pPr>
              <w:pStyle w:val="BodyText1"/>
              <w:spacing w:line="240" w:lineRule="auto"/>
              <w:rPr>
                <w:rFonts w:ascii="Times New Roman" w:hAnsi="Times New Roman"/>
                <w:b/>
                <w:bCs/>
              </w:rPr>
            </w:pPr>
          </w:p>
          <w:p w14:paraId="343EA09E"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w:t>
            </w:r>
            <w:r w:rsidR="00315160">
              <w:rPr>
                <w:rFonts w:ascii="Times New Roman" w:hAnsi="Times New Roman"/>
                <w:bCs/>
              </w:rPr>
              <w:t>{230;040} and {250;040}</w:t>
            </w:r>
            <w:r w:rsidRPr="00FE002E">
              <w:rPr>
                <w:rFonts w:ascii="Times New Roman" w:hAnsi="Times New Roman"/>
                <w:bCs/>
              </w:rPr>
              <w:t xml:space="preserve">. </w:t>
            </w:r>
          </w:p>
          <w:p w14:paraId="61A4A2AA" w14:textId="77777777" w:rsidR="00086A8A" w:rsidRDefault="00086A8A" w:rsidP="007E2A41">
            <w:pPr>
              <w:pStyle w:val="BodyText1"/>
              <w:spacing w:line="240" w:lineRule="auto"/>
              <w:rPr>
                <w:rFonts w:ascii="Times New Roman" w:hAnsi="Times New Roman"/>
                <w:bCs/>
              </w:rPr>
            </w:pPr>
          </w:p>
          <w:p w14:paraId="040148B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04FA970"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FDDF5AE" w14:textId="77777777" w:rsidTr="0053335C">
        <w:trPr>
          <w:trHeight w:val="71"/>
        </w:trPr>
        <w:tc>
          <w:tcPr>
            <w:tcW w:w="1111" w:type="dxa"/>
            <w:shd w:val="clear" w:color="auto" w:fill="FFFFFF"/>
          </w:tcPr>
          <w:p w14:paraId="40D710FD"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15B3A330" w14:textId="77777777"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315160">
              <w:rPr>
                <w:rFonts w:ascii="Times New Roman" w:hAnsi="Times New Roman"/>
                <w:b/>
                <w:bCs/>
              </w:rPr>
              <w:t xml:space="preserve"> – IRB exposures</w:t>
            </w:r>
          </w:p>
          <w:p w14:paraId="278823C8" w14:textId="77777777" w:rsidR="002509B1" w:rsidRPr="00FE002E" w:rsidRDefault="002509B1" w:rsidP="007E2A41">
            <w:pPr>
              <w:pStyle w:val="BodyText1"/>
              <w:spacing w:line="240" w:lineRule="auto"/>
              <w:rPr>
                <w:rFonts w:ascii="Times New Roman" w:hAnsi="Times New Roman"/>
                <w:b/>
                <w:bCs/>
              </w:rPr>
            </w:pPr>
          </w:p>
          <w:p w14:paraId="2CD1841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14:paraId="7CC5A81E" w14:textId="77777777" w:rsidR="002509B1" w:rsidRDefault="002509B1" w:rsidP="007E2A41">
            <w:pPr>
              <w:pStyle w:val="BodyText1"/>
              <w:spacing w:line="240" w:lineRule="auto"/>
              <w:rPr>
                <w:rFonts w:ascii="Times New Roman" w:hAnsi="Times New Roman"/>
                <w:b/>
                <w:bCs/>
                <w:u w:val="single"/>
              </w:rPr>
            </w:pPr>
          </w:p>
          <w:p w14:paraId="45CF7C76"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3E6948E"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43D5021F" w14:textId="77777777" w:rsidTr="0053335C">
        <w:trPr>
          <w:trHeight w:val="71"/>
        </w:trPr>
        <w:tc>
          <w:tcPr>
            <w:tcW w:w="1111" w:type="dxa"/>
            <w:shd w:val="clear" w:color="auto" w:fill="FFFFFF"/>
          </w:tcPr>
          <w:p w14:paraId="01271C36" w14:textId="77777777"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5471EAC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14:paraId="3149BA9A" w14:textId="77777777" w:rsidR="002509B1" w:rsidRPr="00FE002E" w:rsidRDefault="002509B1" w:rsidP="007E2A41">
            <w:pPr>
              <w:pStyle w:val="BodyText1"/>
              <w:spacing w:line="240" w:lineRule="auto"/>
              <w:rPr>
                <w:rFonts w:ascii="Times New Roman" w:hAnsi="Times New Roman"/>
                <w:b/>
                <w:bCs/>
              </w:rPr>
            </w:pPr>
          </w:p>
          <w:p w14:paraId="74887C1C"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14:paraId="330E3A08" w14:textId="77777777" w:rsidR="002509B1" w:rsidRPr="00FE002E" w:rsidRDefault="002509B1" w:rsidP="007E2A41">
            <w:pPr>
              <w:pStyle w:val="BodyText1"/>
              <w:spacing w:line="240" w:lineRule="auto"/>
              <w:rPr>
                <w:rFonts w:ascii="Times New Roman" w:hAnsi="Times New Roman"/>
                <w:bCs/>
              </w:rPr>
            </w:pPr>
          </w:p>
        </w:tc>
      </w:tr>
      <w:tr w:rsidR="00F4754B" w:rsidRPr="00FE002E" w14:paraId="78E27DE4" w14:textId="77777777" w:rsidTr="0053335C">
        <w:trPr>
          <w:trHeight w:val="71"/>
        </w:trPr>
        <w:tc>
          <w:tcPr>
            <w:tcW w:w="1111" w:type="dxa"/>
            <w:shd w:val="clear" w:color="auto" w:fill="FFFFFF"/>
          </w:tcPr>
          <w:p w14:paraId="369ACFB9" w14:textId="77777777" w:rsidR="00F4754B" w:rsidRPr="00FE002E" w:rsidRDefault="00F4754B" w:rsidP="00F4754B">
            <w:pPr>
              <w:pStyle w:val="BodyText1"/>
              <w:rPr>
                <w:del w:id="169"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5DBF4876"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0E4BB19C"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08E95FE1" w14:textId="77777777" w:rsidR="002509B1" w:rsidRPr="00FE002E" w:rsidRDefault="002509B1" w:rsidP="007E2A41">
            <w:pPr>
              <w:pStyle w:val="BodyText1"/>
              <w:spacing w:line="240" w:lineRule="auto"/>
              <w:rPr>
                <w:rFonts w:ascii="Times New Roman" w:hAnsi="Times New Roman"/>
                <w:b/>
                <w:bCs/>
              </w:rPr>
            </w:pPr>
          </w:p>
          <w:p w14:paraId="7C0FE2AC"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14:paraId="0877D992" w14:textId="77777777" w:rsidR="002509B1" w:rsidRPr="00FE002E" w:rsidRDefault="002509B1" w:rsidP="007E2A41">
            <w:pPr>
              <w:pStyle w:val="BodyText1"/>
              <w:spacing w:line="240" w:lineRule="auto"/>
              <w:rPr>
                <w:rFonts w:ascii="Times New Roman" w:hAnsi="Times New Roman"/>
                <w:bCs/>
              </w:rPr>
            </w:pPr>
          </w:p>
        </w:tc>
      </w:tr>
      <w:tr w:rsidR="00F4754B" w:rsidRPr="00FE002E" w14:paraId="374AC026" w14:textId="77777777" w:rsidTr="0053335C">
        <w:trPr>
          <w:trHeight w:val="71"/>
        </w:trPr>
        <w:tc>
          <w:tcPr>
            <w:tcW w:w="1111" w:type="dxa"/>
            <w:shd w:val="clear" w:color="auto" w:fill="FFFFFF"/>
          </w:tcPr>
          <w:p w14:paraId="6C1FBD34" w14:textId="77777777" w:rsidR="00F4754B" w:rsidRPr="00FE002E" w:rsidRDefault="00F4754B" w:rsidP="00F4754B">
            <w:pPr>
              <w:pStyle w:val="BodyText1"/>
              <w:rPr>
                <w:del w:id="17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24049B73" w14:textId="77777777" w:rsidR="00F4754B" w:rsidRPr="00FE002E" w:rsidRDefault="00F4754B" w:rsidP="006423CC">
            <w:pPr>
              <w:pStyle w:val="BodyText1"/>
              <w:rPr>
                <w:rFonts w:ascii="Times New Roman" w:hAnsi="Times New Roman"/>
              </w:rPr>
            </w:pPr>
          </w:p>
        </w:tc>
        <w:tc>
          <w:tcPr>
            <w:tcW w:w="8133" w:type="dxa"/>
            <w:shd w:val="clear" w:color="auto" w:fill="FFFFFF"/>
          </w:tcPr>
          <w:p w14:paraId="5FCC5BC6" w14:textId="77777777" w:rsidR="00F4754B" w:rsidRPr="00DC2C28" w:rsidRDefault="00F4754B" w:rsidP="007E2A41">
            <w:pPr>
              <w:pStyle w:val="BodyText1"/>
              <w:spacing w:line="240" w:lineRule="auto"/>
              <w:rPr>
                <w:rFonts w:ascii="Times New Roman" w:hAnsi="Times New Roman"/>
                <w:b/>
                <w:bCs/>
                <w:lang w:val="fr-BE"/>
              </w:rPr>
            </w:pPr>
            <w:r w:rsidRPr="00DC2C28">
              <w:rPr>
                <w:rFonts w:ascii="Times New Roman" w:hAnsi="Times New Roman"/>
                <w:b/>
                <w:bCs/>
                <w:lang w:val="fr-BE"/>
              </w:rPr>
              <w:t>Exposures in default</w:t>
            </w:r>
            <w:r w:rsidR="00D50BF9" w:rsidRPr="00DC2C28">
              <w:rPr>
                <w:rFonts w:ascii="Times New Roman" w:hAnsi="Times New Roman"/>
                <w:b/>
                <w:bCs/>
                <w:lang w:val="fr-BE"/>
              </w:rPr>
              <w:t xml:space="preserve"> – RWA</w:t>
            </w:r>
            <w:r w:rsidR="00706750" w:rsidRPr="00DC2C28">
              <w:rPr>
                <w:rFonts w:ascii="Times New Roman" w:hAnsi="Times New Roman"/>
                <w:b/>
                <w:bCs/>
                <w:lang w:val="fr-BE"/>
              </w:rPr>
              <w:t xml:space="preserve"> – SA exposures</w:t>
            </w:r>
          </w:p>
          <w:p w14:paraId="3DE9A255" w14:textId="77777777" w:rsidR="002509B1" w:rsidRPr="00DC2C28" w:rsidRDefault="002509B1" w:rsidP="007E2A41">
            <w:pPr>
              <w:pStyle w:val="BodyText1"/>
              <w:spacing w:line="240" w:lineRule="auto"/>
              <w:rPr>
                <w:rFonts w:ascii="Times New Roman" w:hAnsi="Times New Roman"/>
                <w:b/>
                <w:bCs/>
                <w:lang w:val="fr-BE"/>
              </w:rPr>
            </w:pPr>
          </w:p>
          <w:p w14:paraId="470563D5"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14:paraId="34D3AAC3"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91F82EB" w14:textId="77777777" w:rsidTr="0053335C">
        <w:trPr>
          <w:trHeight w:val="71"/>
        </w:trPr>
        <w:tc>
          <w:tcPr>
            <w:tcW w:w="1111" w:type="dxa"/>
            <w:shd w:val="clear" w:color="auto" w:fill="FFFFFF"/>
          </w:tcPr>
          <w:p w14:paraId="18AA5B4B" w14:textId="77777777" w:rsidR="00F4754B" w:rsidRPr="00FE002E" w:rsidRDefault="00F4754B" w:rsidP="00F4754B">
            <w:pPr>
              <w:pStyle w:val="BodyText1"/>
              <w:rPr>
                <w:del w:id="17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9BA4C51" w14:textId="77777777" w:rsidR="00F4754B" w:rsidRPr="00FE002E" w:rsidRDefault="00F4754B" w:rsidP="006423CC">
            <w:pPr>
              <w:pStyle w:val="BodyText1"/>
              <w:rPr>
                <w:rFonts w:ascii="Times New Roman" w:hAnsi="Times New Roman"/>
              </w:rPr>
            </w:pPr>
          </w:p>
        </w:tc>
        <w:tc>
          <w:tcPr>
            <w:tcW w:w="8133" w:type="dxa"/>
            <w:shd w:val="clear" w:color="auto" w:fill="FFFFFF"/>
          </w:tcPr>
          <w:p w14:paraId="0B0EA97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RWA</w:t>
            </w:r>
            <w:r w:rsidR="00315160">
              <w:rPr>
                <w:rFonts w:ascii="Times New Roman" w:hAnsi="Times New Roman"/>
                <w:b/>
                <w:bCs/>
              </w:rPr>
              <w:t xml:space="preserve"> – IRB exposures</w:t>
            </w:r>
          </w:p>
          <w:p w14:paraId="4C877B71" w14:textId="77777777" w:rsidR="002509B1" w:rsidRPr="00FE002E" w:rsidRDefault="002509B1" w:rsidP="007E2A41">
            <w:pPr>
              <w:pStyle w:val="BodyText1"/>
              <w:spacing w:line="240" w:lineRule="auto"/>
              <w:rPr>
                <w:rFonts w:ascii="Times New Roman" w:hAnsi="Times New Roman"/>
                <w:b/>
                <w:bCs/>
              </w:rPr>
            </w:pPr>
          </w:p>
          <w:p w14:paraId="04976FA7"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14:paraId="40A305B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3C1E4BCD" w14:textId="77777777" w:rsidTr="0053335C">
        <w:trPr>
          <w:trHeight w:val="71"/>
        </w:trPr>
        <w:tc>
          <w:tcPr>
            <w:tcW w:w="1111" w:type="dxa"/>
            <w:shd w:val="clear" w:color="auto" w:fill="FFFFFF"/>
          </w:tcPr>
          <w:p w14:paraId="58EE3CBF" w14:textId="77777777"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5A7D1932" w14:textId="77777777" w:rsidR="00F4754B" w:rsidRPr="00FE002E" w:rsidRDefault="00F4754B" w:rsidP="00F4754B">
            <w:pPr>
              <w:pStyle w:val="BodyText1"/>
              <w:rPr>
                <w:del w:id="172" w:author="EBA staff" w:date="2017-04-18T09:58:00Z"/>
                <w:rFonts w:ascii="Times New Roman" w:hAnsi="Times New Roman"/>
              </w:rPr>
            </w:pPr>
          </w:p>
          <w:p w14:paraId="469D6140" w14:textId="77777777" w:rsidR="00F4754B" w:rsidRPr="00FE002E" w:rsidRDefault="00F4754B" w:rsidP="00F4754B">
            <w:pPr>
              <w:pStyle w:val="BodyText1"/>
              <w:rPr>
                <w:rFonts w:ascii="Times New Roman" w:hAnsi="Times New Roman"/>
              </w:rPr>
            </w:pPr>
          </w:p>
        </w:tc>
        <w:tc>
          <w:tcPr>
            <w:tcW w:w="8133" w:type="dxa"/>
            <w:shd w:val="clear" w:color="auto" w:fill="FFFFFF"/>
          </w:tcPr>
          <w:p w14:paraId="1EA8A360" w14:textId="77777777"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of which</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46906C85" w14:textId="77777777" w:rsidR="002509B1" w:rsidRPr="00FE002E" w:rsidRDefault="002509B1" w:rsidP="007E2A41">
            <w:pPr>
              <w:pStyle w:val="BodyText1"/>
              <w:spacing w:line="240" w:lineRule="auto"/>
              <w:rPr>
                <w:rFonts w:ascii="Times New Roman" w:hAnsi="Times New Roman"/>
                <w:bCs/>
              </w:rPr>
            </w:pPr>
          </w:p>
          <w:p w14:paraId="2DA01192"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xml:space="preserve">) of the CRR. </w:t>
            </w:r>
          </w:p>
          <w:p w14:paraId="70CECD0D" w14:textId="77777777" w:rsidR="00482670" w:rsidRDefault="00482670" w:rsidP="007E2A41">
            <w:pPr>
              <w:pStyle w:val="BodyText1"/>
              <w:spacing w:line="240" w:lineRule="auto"/>
              <w:rPr>
                <w:rFonts w:ascii="Times New Roman" w:hAnsi="Times New Roman"/>
                <w:bCs/>
              </w:rPr>
            </w:pPr>
          </w:p>
          <w:p w14:paraId="489D62B5" w14:textId="77777777"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14:paraId="58E0A4AD" w14:textId="77777777" w:rsidR="002509B1" w:rsidRDefault="002509B1" w:rsidP="007E2A41">
            <w:pPr>
              <w:pStyle w:val="BodyText1"/>
              <w:spacing w:line="240" w:lineRule="auto"/>
              <w:rPr>
                <w:rFonts w:ascii="Times New Roman" w:hAnsi="Times New Roman"/>
                <w:bCs/>
              </w:rPr>
            </w:pPr>
          </w:p>
          <w:p w14:paraId="3D1A6268"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83DF64A" w14:textId="77777777" w:rsidR="00086A8A" w:rsidRPr="00FE002E" w:rsidRDefault="00086A8A" w:rsidP="007E2A41">
            <w:pPr>
              <w:pStyle w:val="BodyText1"/>
              <w:spacing w:line="240" w:lineRule="auto"/>
              <w:rPr>
                <w:rFonts w:ascii="Times New Roman" w:hAnsi="Times New Roman"/>
                <w:bCs/>
              </w:rPr>
            </w:pPr>
          </w:p>
        </w:tc>
      </w:tr>
      <w:tr w:rsidR="00F4754B" w:rsidRPr="00FE002E" w14:paraId="48E560A1" w14:textId="77777777" w:rsidTr="0053335C">
        <w:trPr>
          <w:trHeight w:val="71"/>
        </w:trPr>
        <w:tc>
          <w:tcPr>
            <w:tcW w:w="1111" w:type="dxa"/>
            <w:shd w:val="clear" w:color="auto" w:fill="FFFFFF"/>
          </w:tcPr>
          <w:p w14:paraId="0C3C81E9" w14:textId="77777777" w:rsidR="00F4754B" w:rsidRPr="00FE002E" w:rsidRDefault="00F4754B" w:rsidP="00F4754B">
            <w:pPr>
              <w:pStyle w:val="BodyText1"/>
              <w:rPr>
                <w:del w:id="173" w:author="EBA staff" w:date="2017-04-18T09:58:00Z"/>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714EC5EB" w14:textId="77777777" w:rsidR="00F4754B" w:rsidRPr="00FE002E" w:rsidRDefault="00F4754B" w:rsidP="006423CC">
            <w:pPr>
              <w:pStyle w:val="BodyText1"/>
              <w:rPr>
                <w:rFonts w:ascii="Times New Roman" w:hAnsi="Times New Roman"/>
              </w:rPr>
            </w:pPr>
          </w:p>
        </w:tc>
        <w:tc>
          <w:tcPr>
            <w:tcW w:w="8133" w:type="dxa"/>
            <w:shd w:val="clear" w:color="auto" w:fill="FFFFFF"/>
          </w:tcPr>
          <w:p w14:paraId="760BCF6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Pr="0062777A">
              <w:rPr>
                <w:rFonts w:ascii="Times New Roman" w:hAnsi="Times New Roman"/>
                <w:b/>
              </w:rPr>
              <w:t>;</w:t>
            </w:r>
            <w:r w:rsidRPr="0062777A">
              <w:rPr>
                <w:rFonts w:ascii="Times New Roman" w:hAnsi="Times New Roman"/>
                <w:b/>
                <w:bCs/>
              </w:rPr>
              <w:t xml:space="preserve"> of</w:t>
            </w:r>
            <w:r w:rsidRPr="006604D8">
              <w:rPr>
                <w:rFonts w:ascii="Times New Roman" w:hAnsi="Times New Roman"/>
                <w:b/>
                <w:bCs/>
              </w:rPr>
              <w:t xml:space="preserve"> w</w:t>
            </w:r>
            <w:r w:rsidRPr="00FE002E">
              <w:rPr>
                <w:rFonts w:ascii="Times New Roman" w:hAnsi="Times New Roman"/>
                <w:b/>
                <w:bCs/>
              </w:rPr>
              <w:t>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E20154E" w14:textId="77777777" w:rsidR="002509B1" w:rsidRPr="00FE002E" w:rsidRDefault="002509B1" w:rsidP="007E2A41">
            <w:pPr>
              <w:pStyle w:val="BodyText1"/>
              <w:spacing w:line="240" w:lineRule="auto"/>
              <w:rPr>
                <w:rFonts w:ascii="Times New Roman" w:hAnsi="Times New Roman"/>
                <w:bCs/>
              </w:rPr>
            </w:pPr>
          </w:p>
          <w:p w14:paraId="6FDE336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147(2)(e), (f) and (g)</w:t>
            </w:r>
            <w:r w:rsidR="00C263AA" w:rsidRPr="00FE002E">
              <w:rPr>
                <w:rFonts w:ascii="Times New Roman" w:hAnsi="Times New Roman"/>
                <w:bCs/>
              </w:rPr>
              <w:t xml:space="preserve"> </w:t>
            </w:r>
            <w:r w:rsidRPr="00FE002E">
              <w:rPr>
                <w:rFonts w:ascii="Times New Roman" w:hAnsi="Times New Roman"/>
                <w:bCs/>
              </w:rPr>
              <w:t xml:space="preserve">of the CRR. </w:t>
            </w:r>
          </w:p>
          <w:p w14:paraId="3A6760CB" w14:textId="77777777" w:rsidR="00482670" w:rsidRDefault="00482670" w:rsidP="007E2A41">
            <w:pPr>
              <w:pStyle w:val="BodyText1"/>
              <w:spacing w:line="240" w:lineRule="auto"/>
              <w:rPr>
                <w:rFonts w:ascii="Times New Roman" w:hAnsi="Times New Roman"/>
                <w:bCs/>
              </w:rPr>
            </w:pPr>
          </w:p>
          <w:p w14:paraId="2AF92C2E" w14:textId="77777777"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14:paraId="3420B1C9" w14:textId="77777777" w:rsidR="00BB388D" w:rsidRDefault="00BB388D" w:rsidP="007E2A41">
            <w:pPr>
              <w:pStyle w:val="BodyText1"/>
              <w:spacing w:line="240" w:lineRule="auto"/>
              <w:rPr>
                <w:rFonts w:ascii="Times New Roman" w:hAnsi="Times New Roman"/>
                <w:bCs/>
              </w:rPr>
            </w:pPr>
          </w:p>
          <w:p w14:paraId="65513406"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745B95F"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283BB389" w14:textId="77777777" w:rsidTr="0053335C">
        <w:trPr>
          <w:trHeight w:val="71"/>
        </w:trPr>
        <w:tc>
          <w:tcPr>
            <w:tcW w:w="1111" w:type="dxa"/>
            <w:shd w:val="clear" w:color="auto" w:fill="FFFFFF"/>
          </w:tcPr>
          <w:p w14:paraId="08508CF5" w14:textId="77777777" w:rsidR="00F4754B" w:rsidRPr="00FE002E" w:rsidRDefault="00F4754B" w:rsidP="00F4754B">
            <w:pPr>
              <w:pStyle w:val="BodyText1"/>
              <w:rPr>
                <w:del w:id="174" w:author="EBA staff" w:date="2017-04-18T09:58:00Z"/>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22B8E8B7" w14:textId="77777777" w:rsidR="00F4754B" w:rsidRPr="00FE002E" w:rsidRDefault="00F4754B" w:rsidP="006423CC">
            <w:pPr>
              <w:pStyle w:val="BodyText1"/>
              <w:rPr>
                <w:rFonts w:ascii="Times New Roman" w:hAnsi="Times New Roman"/>
              </w:rPr>
            </w:pPr>
          </w:p>
        </w:tc>
        <w:tc>
          <w:tcPr>
            <w:tcW w:w="8133" w:type="dxa"/>
            <w:shd w:val="clear" w:color="auto" w:fill="FFFFFF"/>
          </w:tcPr>
          <w:p w14:paraId="2AC4815C" w14:textId="77777777"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Pr="00FE002E">
              <w:rPr>
                <w:rFonts w:ascii="Times New Roman" w:hAnsi="Times New Roman"/>
                <w:bCs/>
              </w:rPr>
              <w:t xml:space="preserve"> </w:t>
            </w:r>
            <w:r w:rsidR="00D50BF9">
              <w:rPr>
                <w:rFonts w:ascii="Times New Roman" w:hAnsi="Times New Roman"/>
                <w:b/>
                <w:bCs/>
              </w:rPr>
              <w:t xml:space="preserve"> – RWA</w:t>
            </w:r>
            <w:r w:rsidR="00706750" w:rsidRPr="00706750">
              <w:rPr>
                <w:rFonts w:ascii="Times New Roman" w:hAnsi="Times New Roman"/>
                <w:b/>
                <w:bCs/>
              </w:rPr>
              <w:t xml:space="preserve"> – SA exposures</w:t>
            </w:r>
          </w:p>
          <w:p w14:paraId="4FA367D5" w14:textId="77777777" w:rsidR="002509B1" w:rsidRPr="00FE002E" w:rsidRDefault="002509B1" w:rsidP="007E2A41">
            <w:pPr>
              <w:pStyle w:val="BodyText1"/>
              <w:spacing w:line="240" w:lineRule="auto"/>
              <w:rPr>
                <w:rFonts w:ascii="Times New Roman" w:hAnsi="Times New Roman"/>
                <w:bCs/>
              </w:rPr>
            </w:pPr>
          </w:p>
          <w:p w14:paraId="4AD3462C"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14:paraId="2637E020" w14:textId="77777777" w:rsidR="00086A8A" w:rsidRDefault="00086A8A" w:rsidP="007E2A41">
            <w:pPr>
              <w:pStyle w:val="BodyText1"/>
              <w:spacing w:line="240" w:lineRule="auto"/>
              <w:rPr>
                <w:rFonts w:ascii="Times New Roman" w:hAnsi="Times New Roman"/>
                <w:bCs/>
              </w:rPr>
            </w:pPr>
          </w:p>
          <w:p w14:paraId="489DF2CF"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E78B81A"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5359EB1D" w14:textId="77777777" w:rsidTr="0053335C">
        <w:trPr>
          <w:trHeight w:val="71"/>
        </w:trPr>
        <w:tc>
          <w:tcPr>
            <w:tcW w:w="1111" w:type="dxa"/>
            <w:shd w:val="clear" w:color="auto" w:fill="FFFFFF"/>
          </w:tcPr>
          <w:p w14:paraId="15634C70" w14:textId="77777777" w:rsidR="00F4754B" w:rsidRPr="00FE002E" w:rsidRDefault="00F4754B" w:rsidP="00EA3F88">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1D782AF9"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Pr="00FE002E">
              <w:rPr>
                <w:rFonts w:ascii="Times New Roman" w:hAnsi="Times New Roman"/>
                <w:bCs/>
              </w:rPr>
              <w:t xml:space="preserve"> </w:t>
            </w:r>
            <w:r w:rsidR="00D50BF9">
              <w:rPr>
                <w:rFonts w:ascii="Times New Roman" w:hAnsi="Times New Roman"/>
                <w:b/>
                <w:bCs/>
              </w:rPr>
              <w:t xml:space="preserve"> – RWA</w:t>
            </w:r>
            <w:r w:rsidR="00315160">
              <w:rPr>
                <w:rFonts w:ascii="Times New Roman" w:hAnsi="Times New Roman"/>
                <w:b/>
                <w:bCs/>
              </w:rPr>
              <w:t xml:space="preserve"> – IRB exposures</w:t>
            </w:r>
          </w:p>
          <w:p w14:paraId="26155479" w14:textId="77777777" w:rsidR="002509B1" w:rsidRPr="00FE002E" w:rsidRDefault="002509B1" w:rsidP="007E2A41">
            <w:pPr>
              <w:pStyle w:val="BodyText1"/>
              <w:spacing w:line="240" w:lineRule="auto"/>
              <w:rPr>
                <w:rFonts w:ascii="Times New Roman" w:hAnsi="Times New Roman"/>
                <w:bCs/>
              </w:rPr>
            </w:pPr>
          </w:p>
          <w:p w14:paraId="1B565A69"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(2)(e), (f) and (g) of the CRR. </w:t>
            </w:r>
          </w:p>
          <w:p w14:paraId="5AD72750" w14:textId="77777777" w:rsidR="00BB388D" w:rsidRDefault="00BB388D" w:rsidP="007E2A41">
            <w:pPr>
              <w:pStyle w:val="BodyText1"/>
              <w:spacing w:line="240" w:lineRule="auto"/>
              <w:rPr>
                <w:rFonts w:ascii="Times New Roman" w:hAnsi="Times New Roman"/>
                <w:bCs/>
              </w:rPr>
            </w:pPr>
          </w:p>
          <w:p w14:paraId="0B0C189C"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A18C567"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724CB084" w14:textId="77777777" w:rsidTr="0053335C">
        <w:trPr>
          <w:trHeight w:val="71"/>
        </w:trPr>
        <w:tc>
          <w:tcPr>
            <w:tcW w:w="1111" w:type="dxa"/>
            <w:shd w:val="clear" w:color="auto" w:fill="FFFFFF"/>
          </w:tcPr>
          <w:p w14:paraId="153C4728" w14:textId="77777777" w:rsidR="00F4754B" w:rsidRPr="00FE002E" w:rsidRDefault="00F4754B" w:rsidP="00F4754B">
            <w:pPr>
              <w:pStyle w:val="BodyText1"/>
              <w:rPr>
                <w:del w:id="175" w:author="EBA staff" w:date="2017-04-18T09:58:00Z"/>
                <w:rFonts w:ascii="Times New Roman" w:hAnsi="Times New Roman"/>
              </w:rPr>
            </w:pP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3B9DAA8D" w14:textId="77777777" w:rsidR="00F4754B" w:rsidRPr="00FE002E" w:rsidRDefault="00F4754B" w:rsidP="006423CC">
            <w:pPr>
              <w:pStyle w:val="BodyText1"/>
              <w:rPr>
                <w:rFonts w:ascii="Times New Roman" w:hAnsi="Times New Roman"/>
              </w:rPr>
            </w:pPr>
          </w:p>
        </w:tc>
        <w:tc>
          <w:tcPr>
            <w:tcW w:w="8133" w:type="dxa"/>
            <w:shd w:val="clear" w:color="auto" w:fill="FFFFFF"/>
          </w:tcPr>
          <w:p w14:paraId="2AA4B618" w14:textId="77777777"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 xml:space="preserve">Securitisation exposures </w:t>
            </w:r>
            <w:r w:rsidR="00D50BF9" w:rsidRPr="00706750">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bCs/>
                <w:lang w:val="fr-FR"/>
              </w:rPr>
              <w:t xml:space="preserve"> – SA exposures</w:t>
            </w:r>
          </w:p>
          <w:p w14:paraId="0BEA8C84" w14:textId="77777777" w:rsidR="002509B1" w:rsidRPr="00706750" w:rsidRDefault="002509B1" w:rsidP="007E2A41">
            <w:pPr>
              <w:pStyle w:val="BodyText1"/>
              <w:spacing w:line="240" w:lineRule="auto"/>
              <w:rPr>
                <w:rFonts w:ascii="Times New Roman" w:hAnsi="Times New Roman"/>
                <w:b/>
                <w:bCs/>
                <w:lang w:val="fr-FR"/>
              </w:rPr>
            </w:pPr>
          </w:p>
          <w:p w14:paraId="401D569B"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w:t>
            </w:r>
            <w:r w:rsidR="00315160">
              <w:rPr>
                <w:rFonts w:ascii="Times New Roman" w:hAnsi="Times New Roman"/>
                <w:bCs/>
              </w:rPr>
              <w:t>.</w:t>
            </w:r>
          </w:p>
          <w:p w14:paraId="40904A0E" w14:textId="77777777" w:rsidR="00086A8A" w:rsidRDefault="00086A8A" w:rsidP="007E2A41">
            <w:pPr>
              <w:pStyle w:val="BodyText1"/>
              <w:spacing w:line="240" w:lineRule="auto"/>
              <w:rPr>
                <w:rFonts w:ascii="Times New Roman" w:hAnsi="Times New Roman"/>
                <w:bCs/>
              </w:rPr>
            </w:pPr>
          </w:p>
          <w:p w14:paraId="7A75DB71" w14:textId="77777777"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6706E85" w14:textId="77777777" w:rsidR="009C4E79" w:rsidRPr="00FE002E" w:rsidRDefault="009C4E79" w:rsidP="007E2A41">
            <w:pPr>
              <w:pStyle w:val="BodyText1"/>
              <w:spacing w:line="240" w:lineRule="auto"/>
              <w:rPr>
                <w:rFonts w:ascii="Times New Roman" w:hAnsi="Times New Roman"/>
                <w:bCs/>
              </w:rPr>
            </w:pPr>
          </w:p>
        </w:tc>
      </w:tr>
      <w:tr w:rsidR="00F4754B" w:rsidRPr="00FE002E" w14:paraId="1EE10B29" w14:textId="77777777" w:rsidTr="0053335C">
        <w:trPr>
          <w:trHeight w:val="71"/>
        </w:trPr>
        <w:tc>
          <w:tcPr>
            <w:tcW w:w="1111" w:type="dxa"/>
            <w:shd w:val="clear" w:color="auto" w:fill="FFFFFF"/>
          </w:tcPr>
          <w:p w14:paraId="44828D31" w14:textId="77777777" w:rsidR="00F4754B" w:rsidRPr="00FE002E" w:rsidRDefault="00F4754B" w:rsidP="00F4754B">
            <w:pPr>
              <w:pStyle w:val="BodyText1"/>
              <w:rPr>
                <w:del w:id="176"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031CADBF"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7E421A2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8F32D7B" w14:textId="77777777" w:rsidR="002509B1" w:rsidRPr="00FE002E" w:rsidRDefault="002509B1" w:rsidP="007E2A41">
            <w:pPr>
              <w:pStyle w:val="BodyText1"/>
              <w:spacing w:line="240" w:lineRule="auto"/>
              <w:rPr>
                <w:rFonts w:ascii="Times New Roman" w:hAnsi="Times New Roman"/>
                <w:b/>
                <w:bCs/>
              </w:rPr>
            </w:pPr>
          </w:p>
          <w:p w14:paraId="34249F20"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14:paraId="7BF9677D" w14:textId="77777777" w:rsidR="009C4E79" w:rsidRDefault="009C4E79" w:rsidP="007E2A41">
            <w:pPr>
              <w:pStyle w:val="BodyText1"/>
              <w:spacing w:line="240" w:lineRule="auto"/>
              <w:rPr>
                <w:rFonts w:ascii="Times New Roman" w:hAnsi="Times New Roman"/>
                <w:bCs/>
              </w:rPr>
            </w:pPr>
          </w:p>
          <w:p w14:paraId="2A041096"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8FD0CCD" w14:textId="77777777" w:rsidR="002509B1" w:rsidRPr="00FE002E" w:rsidDel="00B9734C" w:rsidRDefault="002509B1" w:rsidP="007E2A41">
            <w:pPr>
              <w:pStyle w:val="BodyText1"/>
              <w:spacing w:line="240" w:lineRule="auto"/>
              <w:rPr>
                <w:rFonts w:ascii="Times New Roman" w:hAnsi="Times New Roman"/>
                <w:bCs/>
              </w:rPr>
            </w:pPr>
          </w:p>
        </w:tc>
      </w:tr>
      <w:tr w:rsidR="00F4754B" w:rsidRPr="00FE002E" w14:paraId="5019BCE6" w14:textId="77777777" w:rsidTr="0053335C">
        <w:trPr>
          <w:trHeight w:val="71"/>
        </w:trPr>
        <w:tc>
          <w:tcPr>
            <w:tcW w:w="1111" w:type="dxa"/>
            <w:shd w:val="clear" w:color="auto" w:fill="FFFFFF"/>
          </w:tcPr>
          <w:p w14:paraId="5F6F6B76" w14:textId="77777777" w:rsidR="00F4754B" w:rsidRPr="00FE002E" w:rsidRDefault="00F4754B" w:rsidP="00F4754B">
            <w:pPr>
              <w:pStyle w:val="BodyText1"/>
              <w:rPr>
                <w:del w:id="177"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3A75F2F2" w14:textId="77777777" w:rsidR="00F4754B" w:rsidRPr="00FE002E" w:rsidRDefault="00F4754B" w:rsidP="006423CC">
            <w:pPr>
              <w:pStyle w:val="BodyText1"/>
              <w:rPr>
                <w:rFonts w:ascii="Times New Roman" w:hAnsi="Times New Roman"/>
              </w:rPr>
            </w:pPr>
          </w:p>
        </w:tc>
        <w:tc>
          <w:tcPr>
            <w:tcW w:w="8133" w:type="dxa"/>
            <w:shd w:val="clear" w:color="auto" w:fill="FFFFFF"/>
          </w:tcPr>
          <w:p w14:paraId="59F5F997" w14:textId="77777777"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 xml:space="preserve">Securitisation exposures </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14:paraId="4C75013A" w14:textId="77777777" w:rsidR="002509B1" w:rsidRPr="007129B2" w:rsidRDefault="002509B1" w:rsidP="007E2A41">
            <w:pPr>
              <w:pStyle w:val="BodyText1"/>
              <w:spacing w:line="240" w:lineRule="auto"/>
              <w:rPr>
                <w:rFonts w:ascii="Times New Roman" w:hAnsi="Times New Roman"/>
                <w:b/>
                <w:bCs/>
              </w:rPr>
            </w:pPr>
          </w:p>
          <w:p w14:paraId="3FBCF313"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w:t>
            </w:r>
          </w:p>
          <w:p w14:paraId="4EC5F40C" w14:textId="77777777" w:rsidR="00086A8A" w:rsidRDefault="00086A8A" w:rsidP="007E2A41">
            <w:pPr>
              <w:pStyle w:val="BodyText1"/>
              <w:spacing w:line="240" w:lineRule="auto"/>
              <w:rPr>
                <w:rFonts w:ascii="Times New Roman" w:hAnsi="Times New Roman"/>
                <w:bCs/>
              </w:rPr>
            </w:pPr>
          </w:p>
          <w:p w14:paraId="1B30498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681795D"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6AA06B96" w14:textId="77777777" w:rsidTr="0053335C">
        <w:trPr>
          <w:trHeight w:val="71"/>
        </w:trPr>
        <w:tc>
          <w:tcPr>
            <w:tcW w:w="1111" w:type="dxa"/>
            <w:shd w:val="clear" w:color="auto" w:fill="FFFFFF"/>
          </w:tcPr>
          <w:p w14:paraId="507A85D4" w14:textId="77777777" w:rsidR="00F4754B" w:rsidRPr="00FE002E" w:rsidRDefault="00F4754B" w:rsidP="00F4754B">
            <w:pPr>
              <w:pStyle w:val="BodyText1"/>
              <w:rPr>
                <w:del w:id="178"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0670B4C6" w14:textId="77777777" w:rsidR="00F4754B" w:rsidRPr="00FE002E" w:rsidRDefault="00F4754B" w:rsidP="006423CC">
            <w:pPr>
              <w:pStyle w:val="BodyText1"/>
              <w:rPr>
                <w:rFonts w:ascii="Times New Roman" w:hAnsi="Times New Roman"/>
              </w:rPr>
            </w:pPr>
          </w:p>
        </w:tc>
        <w:tc>
          <w:tcPr>
            <w:tcW w:w="8133" w:type="dxa"/>
            <w:shd w:val="clear" w:color="auto" w:fill="FFFFFF"/>
          </w:tcPr>
          <w:p w14:paraId="2CD3D50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r w:rsidR="00D50BF9">
              <w:rPr>
                <w:rFonts w:ascii="Times New Roman" w:hAnsi="Times New Roman"/>
                <w:b/>
                <w:bCs/>
              </w:rPr>
              <w:t xml:space="preserve"> – RWA</w:t>
            </w:r>
            <w:r w:rsidR="00315160">
              <w:rPr>
                <w:rFonts w:ascii="Times New Roman" w:hAnsi="Times New Roman"/>
                <w:b/>
                <w:bCs/>
              </w:rPr>
              <w:t xml:space="preserve"> – IRB exposures</w:t>
            </w:r>
          </w:p>
          <w:p w14:paraId="559FC00F" w14:textId="77777777" w:rsidR="002509B1" w:rsidRPr="00FE002E" w:rsidRDefault="002509B1" w:rsidP="007E2A41">
            <w:pPr>
              <w:pStyle w:val="BodyText1"/>
              <w:spacing w:line="240" w:lineRule="auto"/>
              <w:rPr>
                <w:rFonts w:ascii="Times New Roman" w:hAnsi="Times New Roman"/>
                <w:b/>
                <w:bCs/>
              </w:rPr>
            </w:pPr>
          </w:p>
          <w:p w14:paraId="6C97F5D5"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14:paraId="1CBEEC49" w14:textId="77777777" w:rsidR="002509B1" w:rsidRDefault="002509B1" w:rsidP="007E2A41">
            <w:pPr>
              <w:pStyle w:val="BodyText1"/>
              <w:spacing w:line="240" w:lineRule="auto"/>
              <w:rPr>
                <w:rFonts w:ascii="Times New Roman" w:hAnsi="Times New Roman"/>
                <w:b/>
                <w:bCs/>
                <w:u w:val="single"/>
              </w:rPr>
            </w:pPr>
          </w:p>
          <w:p w14:paraId="637B6264"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F7A872C"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752FD79F" w14:textId="77777777" w:rsidTr="0053335C">
        <w:trPr>
          <w:trHeight w:val="71"/>
        </w:trPr>
        <w:tc>
          <w:tcPr>
            <w:tcW w:w="1111" w:type="dxa"/>
            <w:shd w:val="clear" w:color="auto" w:fill="FFFFFF"/>
          </w:tcPr>
          <w:p w14:paraId="274C5A12" w14:textId="77777777"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372832B1"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C2D7516" w14:textId="77777777" w:rsidR="002509B1" w:rsidRPr="00FE002E" w:rsidRDefault="002509B1" w:rsidP="007E2A41">
            <w:pPr>
              <w:pStyle w:val="BodyText1"/>
              <w:spacing w:line="240" w:lineRule="auto"/>
              <w:rPr>
                <w:rFonts w:ascii="Times New Roman" w:hAnsi="Times New Roman"/>
                <w:b/>
                <w:bCs/>
              </w:rPr>
            </w:pPr>
          </w:p>
          <w:p w14:paraId="16F19D1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14:paraId="4E245BDD" w14:textId="77777777" w:rsidR="002509B1" w:rsidRDefault="002509B1" w:rsidP="007E2A41">
            <w:pPr>
              <w:pStyle w:val="BodyText1"/>
              <w:spacing w:line="240" w:lineRule="auto"/>
              <w:rPr>
                <w:rFonts w:ascii="Times New Roman" w:hAnsi="Times New Roman"/>
                <w:bCs/>
              </w:rPr>
            </w:pPr>
          </w:p>
          <w:p w14:paraId="63E50553"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40A2B66" w14:textId="77777777" w:rsidR="00086A8A" w:rsidRPr="00FE002E" w:rsidRDefault="00086A8A" w:rsidP="007E2A41">
            <w:pPr>
              <w:pStyle w:val="BodyText1"/>
              <w:spacing w:line="240" w:lineRule="auto"/>
              <w:rPr>
                <w:rFonts w:ascii="Times New Roman" w:hAnsi="Times New Roman"/>
                <w:bCs/>
              </w:rPr>
            </w:pPr>
          </w:p>
        </w:tc>
      </w:tr>
      <w:tr w:rsidR="00F4754B" w:rsidRPr="00FE002E" w14:paraId="29863ED1" w14:textId="77777777" w:rsidTr="0053335C">
        <w:trPr>
          <w:trHeight w:val="71"/>
        </w:trPr>
        <w:tc>
          <w:tcPr>
            <w:tcW w:w="1111" w:type="dxa"/>
            <w:shd w:val="clear" w:color="auto" w:fill="FFFFFF"/>
          </w:tcPr>
          <w:p w14:paraId="076CE871" w14:textId="77777777" w:rsidR="00F4754B" w:rsidRPr="00FE002E" w:rsidRDefault="00F4754B" w:rsidP="00F4754B">
            <w:pPr>
              <w:pStyle w:val="BodyText1"/>
              <w:rPr>
                <w:del w:id="179"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476FDA5C"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2918CEF8"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7C8C7E0" w14:textId="77777777" w:rsidR="002509B1" w:rsidRPr="00FE002E" w:rsidRDefault="002509B1" w:rsidP="007E2A41">
            <w:pPr>
              <w:pStyle w:val="BodyText1"/>
              <w:spacing w:line="240" w:lineRule="auto"/>
              <w:rPr>
                <w:rFonts w:ascii="Times New Roman" w:hAnsi="Times New Roman"/>
                <w:b/>
                <w:bCs/>
              </w:rPr>
            </w:pPr>
          </w:p>
          <w:p w14:paraId="2CA8B6AA" w14:textId="77777777"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14:paraId="5F746CE0" w14:textId="77777777" w:rsidR="00BE6AC4" w:rsidRDefault="00BE6AC4" w:rsidP="009C4E79">
            <w:pPr>
              <w:pStyle w:val="BodyText1"/>
              <w:spacing w:line="240" w:lineRule="auto"/>
              <w:rPr>
                <w:rFonts w:ascii="Times New Roman" w:hAnsi="Times New Roman"/>
                <w:bCs/>
              </w:rPr>
            </w:pPr>
          </w:p>
          <w:p w14:paraId="1081B46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AF2A3E4"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407F467A" w14:textId="77777777" w:rsidTr="0053335C">
        <w:trPr>
          <w:trHeight w:val="71"/>
        </w:trPr>
        <w:tc>
          <w:tcPr>
            <w:tcW w:w="1111" w:type="dxa"/>
            <w:shd w:val="clear" w:color="auto" w:fill="FFFFFF"/>
          </w:tcPr>
          <w:p w14:paraId="781DE308" w14:textId="77777777" w:rsidR="00F4754B" w:rsidRPr="00FE002E" w:rsidRDefault="00F4754B" w:rsidP="00F4754B">
            <w:pPr>
              <w:pStyle w:val="BodyText1"/>
              <w:rPr>
                <w:del w:id="180"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1E249B5D" w14:textId="77777777" w:rsidR="00F4754B" w:rsidRPr="00FE002E" w:rsidRDefault="00F4754B" w:rsidP="006423CC">
            <w:pPr>
              <w:pStyle w:val="BodyText1"/>
              <w:rPr>
                <w:rFonts w:ascii="Times New Roman" w:hAnsi="Times New Roman"/>
              </w:rPr>
            </w:pPr>
          </w:p>
        </w:tc>
        <w:tc>
          <w:tcPr>
            <w:tcW w:w="8133" w:type="dxa"/>
            <w:shd w:val="clear" w:color="auto" w:fill="FFFFFF"/>
          </w:tcPr>
          <w:p w14:paraId="7D69048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40E02675" w14:textId="77777777" w:rsidR="002509B1" w:rsidRPr="00FE002E" w:rsidRDefault="002509B1" w:rsidP="007E2A41">
            <w:pPr>
              <w:pStyle w:val="BodyText1"/>
              <w:spacing w:line="240" w:lineRule="auto"/>
              <w:rPr>
                <w:rFonts w:ascii="Times New Roman" w:hAnsi="Times New Roman"/>
                <w:b/>
                <w:bCs/>
              </w:rPr>
            </w:pPr>
          </w:p>
          <w:p w14:paraId="723027CC"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14:paraId="3C73C062" w14:textId="77777777" w:rsidR="00086A8A" w:rsidRDefault="00086A8A" w:rsidP="007E2A41">
            <w:pPr>
              <w:pStyle w:val="BodyText1"/>
              <w:spacing w:line="240" w:lineRule="auto"/>
              <w:rPr>
                <w:rFonts w:ascii="Times New Roman" w:hAnsi="Times New Roman"/>
                <w:bCs/>
              </w:rPr>
            </w:pPr>
          </w:p>
          <w:p w14:paraId="3FA8526F"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76F3634"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0EFA8D4" w14:textId="77777777" w:rsidTr="0053335C">
        <w:trPr>
          <w:trHeight w:val="71"/>
        </w:trPr>
        <w:tc>
          <w:tcPr>
            <w:tcW w:w="1111" w:type="dxa"/>
            <w:shd w:val="clear" w:color="auto" w:fill="FFFFFF"/>
          </w:tcPr>
          <w:p w14:paraId="2D9B9BA6" w14:textId="77777777" w:rsidR="00F4754B" w:rsidRPr="00FE002E" w:rsidRDefault="00F4754B" w:rsidP="00F4754B">
            <w:pPr>
              <w:pStyle w:val="BodyText1"/>
              <w:rPr>
                <w:del w:id="181"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6DBF8B23" w14:textId="77777777" w:rsidR="00F4754B" w:rsidRPr="00FE002E" w:rsidRDefault="00F4754B" w:rsidP="006423CC">
            <w:pPr>
              <w:pStyle w:val="BodyText1"/>
              <w:rPr>
                <w:rFonts w:ascii="Times New Roman" w:hAnsi="Times New Roman"/>
              </w:rPr>
            </w:pPr>
          </w:p>
        </w:tc>
        <w:tc>
          <w:tcPr>
            <w:tcW w:w="8133" w:type="dxa"/>
            <w:shd w:val="clear" w:color="auto" w:fill="FFFFFF"/>
          </w:tcPr>
          <w:p w14:paraId="6849AF3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 RWA</w:t>
            </w:r>
            <w:r w:rsidR="00315160">
              <w:rPr>
                <w:rFonts w:ascii="Times New Roman" w:hAnsi="Times New Roman"/>
                <w:b/>
                <w:bCs/>
              </w:rPr>
              <w:t xml:space="preserve"> – IRB exposures</w:t>
            </w:r>
          </w:p>
          <w:p w14:paraId="6DD44B77" w14:textId="77777777" w:rsidR="002509B1" w:rsidRPr="00FE002E" w:rsidRDefault="002509B1" w:rsidP="007E2A41">
            <w:pPr>
              <w:pStyle w:val="BodyText1"/>
              <w:spacing w:line="240" w:lineRule="auto"/>
              <w:rPr>
                <w:rFonts w:ascii="Times New Roman" w:hAnsi="Times New Roman"/>
                <w:b/>
                <w:bCs/>
              </w:rPr>
            </w:pPr>
          </w:p>
          <w:p w14:paraId="045FF6B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14:paraId="70878B56" w14:textId="77777777" w:rsidR="002509B1" w:rsidRDefault="002509B1" w:rsidP="007E2A41">
            <w:pPr>
              <w:pStyle w:val="BodyText1"/>
              <w:spacing w:line="240" w:lineRule="auto"/>
              <w:rPr>
                <w:rFonts w:ascii="Times New Roman" w:hAnsi="Times New Roman"/>
                <w:b/>
                <w:bCs/>
                <w:u w:val="single"/>
              </w:rPr>
            </w:pPr>
          </w:p>
          <w:p w14:paraId="1AF9546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A28F945" w14:textId="77777777" w:rsidR="009C4E79" w:rsidRPr="00FE002E" w:rsidRDefault="009C4E79" w:rsidP="007E2A41">
            <w:pPr>
              <w:pStyle w:val="BodyText1"/>
              <w:spacing w:line="240" w:lineRule="auto"/>
              <w:rPr>
                <w:rFonts w:ascii="Times New Roman" w:hAnsi="Times New Roman"/>
                <w:b/>
                <w:bCs/>
                <w:u w:val="single"/>
              </w:rPr>
            </w:pPr>
          </w:p>
        </w:tc>
      </w:tr>
      <w:tr w:rsidR="00F4754B" w:rsidRPr="00FE002E" w14:paraId="77FF55BD" w14:textId="77777777" w:rsidTr="0053335C">
        <w:trPr>
          <w:trHeight w:val="71"/>
        </w:trPr>
        <w:tc>
          <w:tcPr>
            <w:tcW w:w="1111" w:type="dxa"/>
            <w:shd w:val="clear" w:color="auto" w:fill="FFFFFF"/>
          </w:tcPr>
          <w:p w14:paraId="452CA1E9" w14:textId="77777777"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14:paraId="5C4C39C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7350F109" w14:textId="77777777" w:rsidR="002509B1" w:rsidRPr="00FE002E" w:rsidRDefault="002509B1" w:rsidP="007E2A41">
            <w:pPr>
              <w:pStyle w:val="BodyText1"/>
              <w:spacing w:line="240" w:lineRule="auto"/>
              <w:rPr>
                <w:rFonts w:ascii="Times New Roman" w:hAnsi="Times New Roman"/>
                <w:b/>
                <w:bCs/>
              </w:rPr>
            </w:pPr>
          </w:p>
          <w:p w14:paraId="033BE880"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w:t>
            </w:r>
            <w:r w:rsidRPr="00FE002E">
              <w:rPr>
                <w:rFonts w:ascii="Times New Roman" w:hAnsi="Times New Roman"/>
              </w:rPr>
              <w:lastRenderedPageBreak/>
              <w:t>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14:paraId="2C531E23" w14:textId="77777777" w:rsidR="00086A8A" w:rsidRDefault="00086A8A" w:rsidP="007E2A41">
            <w:pPr>
              <w:pStyle w:val="BodyText1"/>
              <w:spacing w:line="240" w:lineRule="auto"/>
              <w:rPr>
                <w:rFonts w:ascii="Times New Roman" w:hAnsi="Times New Roman"/>
              </w:rPr>
            </w:pPr>
          </w:p>
          <w:p w14:paraId="0BB801EE"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2D2ED071" w14:textId="77777777" w:rsidR="002509B1" w:rsidRPr="00FE002E" w:rsidRDefault="002509B1" w:rsidP="007E2A41">
            <w:pPr>
              <w:pStyle w:val="BodyText1"/>
              <w:spacing w:line="240" w:lineRule="auto"/>
              <w:rPr>
                <w:rFonts w:ascii="Times New Roman" w:hAnsi="Times New Roman"/>
                <w:bCs/>
              </w:rPr>
            </w:pPr>
          </w:p>
        </w:tc>
      </w:tr>
      <w:tr w:rsidR="00F4754B" w:rsidRPr="00FE002E" w14:paraId="5CA8584E" w14:textId="77777777" w:rsidTr="0053335C">
        <w:trPr>
          <w:trHeight w:val="71"/>
        </w:trPr>
        <w:tc>
          <w:tcPr>
            <w:tcW w:w="1111" w:type="dxa"/>
            <w:shd w:val="clear" w:color="auto" w:fill="FFFFFF"/>
          </w:tcPr>
          <w:p w14:paraId="45AEFECE" w14:textId="77777777" w:rsidR="00F4754B" w:rsidRPr="00FE002E" w:rsidRDefault="00F4754B" w:rsidP="00F4754B">
            <w:pPr>
              <w:pStyle w:val="BodyText1"/>
              <w:rPr>
                <w:del w:id="182" w:author="EBA staff" w:date="2017-04-18T09:58:00Z"/>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198939EF" w14:textId="77777777" w:rsidR="00F4754B" w:rsidRPr="00FE002E" w:rsidRDefault="00F4754B" w:rsidP="006423CC">
            <w:pPr>
              <w:pStyle w:val="BodyText1"/>
              <w:rPr>
                <w:rFonts w:ascii="Times New Roman" w:hAnsi="Times New Roman"/>
                <w:bCs/>
              </w:rPr>
            </w:pPr>
          </w:p>
        </w:tc>
        <w:tc>
          <w:tcPr>
            <w:tcW w:w="8133" w:type="dxa"/>
            <w:shd w:val="clear" w:color="auto" w:fill="FFFFFF"/>
          </w:tcPr>
          <w:p w14:paraId="40804C7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502EF8A" w14:textId="77777777" w:rsidR="002509B1" w:rsidRPr="00FE002E" w:rsidRDefault="002509B1" w:rsidP="007E2A41">
            <w:pPr>
              <w:pStyle w:val="BodyText1"/>
              <w:spacing w:line="240" w:lineRule="auto"/>
              <w:rPr>
                <w:rFonts w:ascii="Times New Roman" w:hAnsi="Times New Roman"/>
                <w:b/>
                <w:bCs/>
              </w:rPr>
            </w:pPr>
          </w:p>
          <w:p w14:paraId="2CAC4758"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6839B603" w14:textId="77777777" w:rsidR="009C4E79" w:rsidRDefault="009C4E79" w:rsidP="007E2A41">
            <w:pPr>
              <w:pStyle w:val="BodyText1"/>
              <w:spacing w:line="240" w:lineRule="auto"/>
              <w:rPr>
                <w:rFonts w:ascii="Times New Roman" w:hAnsi="Times New Roman"/>
              </w:rPr>
            </w:pPr>
          </w:p>
          <w:p w14:paraId="09087007" w14:textId="77777777"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3BE7557" w14:textId="77777777"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14:paraId="178AB4E0" w14:textId="77777777" w:rsidTr="0053335C">
        <w:trPr>
          <w:trHeight w:val="71"/>
        </w:trPr>
        <w:tc>
          <w:tcPr>
            <w:tcW w:w="1111" w:type="dxa"/>
            <w:shd w:val="clear" w:color="auto" w:fill="FFFFFF"/>
          </w:tcPr>
          <w:p w14:paraId="6571F3F5" w14:textId="77777777" w:rsidR="00F4754B" w:rsidRPr="00FE002E" w:rsidRDefault="00F4754B" w:rsidP="00F4754B">
            <w:pPr>
              <w:pStyle w:val="BodyText1"/>
              <w:rPr>
                <w:del w:id="183"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41509009" w14:textId="77777777" w:rsidR="00F4754B" w:rsidRPr="00FE002E" w:rsidRDefault="00F4754B" w:rsidP="006423CC">
            <w:pPr>
              <w:pStyle w:val="BodyText1"/>
              <w:rPr>
                <w:rFonts w:ascii="Times New Roman" w:hAnsi="Times New Roman"/>
              </w:rPr>
            </w:pPr>
          </w:p>
        </w:tc>
        <w:tc>
          <w:tcPr>
            <w:tcW w:w="8133" w:type="dxa"/>
            <w:shd w:val="clear" w:color="auto" w:fill="FFFFFF"/>
          </w:tcPr>
          <w:p w14:paraId="4AB29218"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14:paraId="3F9B80FB" w14:textId="77777777" w:rsidR="002509B1" w:rsidRPr="00FE002E" w:rsidRDefault="002509B1" w:rsidP="007E2A41">
            <w:pPr>
              <w:pStyle w:val="BodyText1"/>
              <w:spacing w:line="240" w:lineRule="auto"/>
              <w:rPr>
                <w:rFonts w:ascii="Times New Roman" w:hAnsi="Times New Roman"/>
                <w:b/>
                <w:bCs/>
              </w:rPr>
            </w:pPr>
          </w:p>
          <w:p w14:paraId="4BAFE3FE"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35CA53B4" w14:textId="77777777" w:rsidR="00086A8A" w:rsidRDefault="00086A8A" w:rsidP="007E2A41">
            <w:pPr>
              <w:pStyle w:val="BodyText1"/>
              <w:spacing w:line="240" w:lineRule="auto"/>
              <w:rPr>
                <w:rFonts w:ascii="Times New Roman" w:hAnsi="Times New Roman"/>
              </w:rPr>
            </w:pPr>
          </w:p>
          <w:p w14:paraId="2DF9DE5C"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65D42B36" w14:textId="77777777" w:rsidR="002509B1" w:rsidRPr="00FE002E" w:rsidRDefault="002509B1" w:rsidP="007E2A41">
            <w:pPr>
              <w:pStyle w:val="BodyText1"/>
              <w:spacing w:line="240" w:lineRule="auto"/>
              <w:rPr>
                <w:rFonts w:ascii="Times New Roman" w:hAnsi="Times New Roman"/>
                <w:b/>
                <w:bCs/>
                <w:u w:val="single"/>
              </w:rPr>
            </w:pPr>
          </w:p>
        </w:tc>
      </w:tr>
      <w:tr w:rsidR="00F4754B" w:rsidRPr="00FE002E" w14:paraId="4A1B97C0" w14:textId="77777777" w:rsidTr="0053335C">
        <w:trPr>
          <w:trHeight w:val="71"/>
        </w:trPr>
        <w:tc>
          <w:tcPr>
            <w:tcW w:w="1111" w:type="dxa"/>
            <w:shd w:val="clear" w:color="auto" w:fill="FFFFFF"/>
          </w:tcPr>
          <w:p w14:paraId="5FA8F703" w14:textId="77777777" w:rsidR="00F4754B" w:rsidRPr="00FE002E" w:rsidRDefault="00F4754B" w:rsidP="00F4754B">
            <w:pPr>
              <w:pStyle w:val="BodyText1"/>
              <w:rPr>
                <w:del w:id="184" w:author="EBA staff" w:date="2017-04-18T09:58:00Z"/>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3F49AB53" w14:textId="77777777" w:rsidR="00F4754B" w:rsidRPr="00FE002E" w:rsidRDefault="00F4754B" w:rsidP="006423CC">
            <w:pPr>
              <w:pStyle w:val="BodyText1"/>
              <w:rPr>
                <w:rFonts w:ascii="Times New Roman" w:hAnsi="Times New Roman"/>
              </w:rPr>
            </w:pPr>
          </w:p>
        </w:tc>
        <w:tc>
          <w:tcPr>
            <w:tcW w:w="8133" w:type="dxa"/>
            <w:shd w:val="clear" w:color="auto" w:fill="FFFFFF"/>
          </w:tcPr>
          <w:p w14:paraId="083E609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315160">
              <w:rPr>
                <w:rFonts w:ascii="Times New Roman" w:hAnsi="Times New Roman"/>
                <w:b/>
                <w:bCs/>
              </w:rPr>
              <w:t xml:space="preserve"> – IRB exposures</w:t>
            </w:r>
          </w:p>
          <w:p w14:paraId="5C0CB86E" w14:textId="77777777" w:rsidR="002509B1" w:rsidRPr="00FE002E" w:rsidRDefault="002509B1" w:rsidP="007E2A41">
            <w:pPr>
              <w:pStyle w:val="BodyText1"/>
              <w:spacing w:line="240" w:lineRule="auto"/>
              <w:rPr>
                <w:rFonts w:ascii="Times New Roman" w:hAnsi="Times New Roman"/>
                <w:b/>
                <w:bCs/>
              </w:rPr>
            </w:pPr>
          </w:p>
          <w:p w14:paraId="6F0C2E8C" w14:textId="77777777"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162A1DA" w14:textId="77777777" w:rsidR="009C4E79" w:rsidRDefault="009C4E79" w:rsidP="007E2A41">
            <w:pPr>
              <w:pStyle w:val="BodyText1"/>
              <w:spacing w:line="240" w:lineRule="auto"/>
              <w:rPr>
                <w:rFonts w:ascii="Times New Roman" w:hAnsi="Times New Roman"/>
              </w:rPr>
            </w:pPr>
          </w:p>
          <w:p w14:paraId="7FE7FEBC" w14:textId="77777777"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2246AA3" w14:textId="77777777" w:rsidR="002509B1" w:rsidRPr="00FE002E" w:rsidRDefault="002509B1" w:rsidP="007E2A41">
            <w:pPr>
              <w:pStyle w:val="BodyText1"/>
              <w:spacing w:line="240" w:lineRule="auto"/>
              <w:rPr>
                <w:rFonts w:ascii="Times New Roman" w:hAnsi="Times New Roman"/>
                <w:b/>
                <w:bCs/>
                <w:u w:val="single"/>
              </w:rPr>
            </w:pPr>
          </w:p>
        </w:tc>
      </w:tr>
      <w:bookmarkEnd w:id="78"/>
    </w:tbl>
    <w:p w14:paraId="1F9984DC" w14:textId="70191557" w:rsidR="00217D1F" w:rsidRPr="00FE002E" w:rsidRDefault="00F4754B" w:rsidP="00D91BC3">
      <w:pPr>
        <w:pStyle w:val="BodyText1"/>
        <w:numPr>
          <w:ilvl w:val="0"/>
          <w:numId w:val="32"/>
        </w:numPr>
        <w:outlineLvl w:val="1"/>
        <w:rPr>
          <w:rFonts w:ascii="Times New Roman" w:hAnsi="Times New Roman"/>
          <w:b/>
        </w:rPr>
      </w:pPr>
      <w:r w:rsidRPr="00FE002E">
        <w:rPr>
          <w:rFonts w:ascii="Times New Roman" w:hAnsi="Times New Roman"/>
          <w:b/>
        </w:rPr>
        <w:br w:type="page"/>
      </w:r>
      <w:bookmarkStart w:id="185" w:name="_Toc351048511"/>
      <w:bookmarkStart w:id="186" w:name="_Toc359414290"/>
      <w:bookmarkStart w:id="187" w:name="_Toc423089075"/>
      <w:del w:id="188" w:author="EBA staff" w:date="2017-04-18T09:58:00Z">
        <w:r w:rsidR="00481854">
          <w:rPr>
            <w:rFonts w:ascii="Times New Roman" w:hAnsi="Times New Roman"/>
            <w:b/>
          </w:rPr>
          <w:lastRenderedPageBreak/>
          <w:delText>C44</w:delText>
        </w:r>
      </w:del>
      <w:ins w:id="189" w:author="EBA staff" w:date="2017-04-18T09:58:00Z">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w:t>
        </w:r>
      </w:ins>
      <w:r w:rsidR="00481854">
        <w:rPr>
          <w:rFonts w:ascii="Times New Roman" w:hAnsi="Times New Roman"/>
          <w:b/>
        </w:rPr>
        <w:t>.00 –</w:t>
      </w:r>
      <w:r w:rsidR="00125BAF">
        <w:rPr>
          <w:rFonts w:ascii="Times New Roman" w:hAnsi="Times New Roman"/>
          <w:b/>
        </w:rPr>
        <w:t xml:space="preserve"> </w:t>
      </w:r>
      <w:r w:rsidRPr="00FE002E">
        <w:rPr>
          <w:rFonts w:ascii="Times New Roman" w:hAnsi="Times New Roman"/>
          <w:b/>
        </w:rPr>
        <w:t>General information</w:t>
      </w:r>
      <w:bookmarkEnd w:id="185"/>
      <w:bookmarkEnd w:id="186"/>
      <w:r w:rsidR="00481854">
        <w:rPr>
          <w:rFonts w:ascii="Times New Roman" w:hAnsi="Times New Roman"/>
          <w:b/>
        </w:rPr>
        <w:t xml:space="preserve"> (LR5)</w:t>
      </w:r>
      <w:bookmarkEnd w:id="187"/>
    </w:p>
    <w:p w14:paraId="5F8AA9D0" w14:textId="77777777" w:rsidR="00675587" w:rsidRPr="00FE002E" w:rsidRDefault="00675587" w:rsidP="00675587">
      <w:pPr>
        <w:pStyle w:val="BodyText1"/>
        <w:ind w:left="720"/>
        <w:rPr>
          <w:rFonts w:ascii="Times New Roman" w:hAnsi="Times New Roman"/>
        </w:rPr>
      </w:pPr>
    </w:p>
    <w:p w14:paraId="65A16BC0" w14:textId="77777777"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Additional information is collected here for the purpose of categorising the institution activities and the regulatory options chosen by the institution.</w:t>
      </w:r>
    </w:p>
    <w:p w14:paraId="7CAF80C2" w14:textId="77777777"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7C6B186F" w14:textId="77777777" w:rsidTr="00FC2664">
        <w:tc>
          <w:tcPr>
            <w:tcW w:w="1418" w:type="dxa"/>
            <w:shd w:val="clear" w:color="auto" w:fill="D9D9D9"/>
          </w:tcPr>
          <w:p w14:paraId="73EB94C6"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2FB76B57" w14:textId="77777777"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14:paraId="2A9DA260" w14:textId="77777777"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14:paraId="49D11FE3" w14:textId="77777777" w:rsidTr="00FC2664">
        <w:tc>
          <w:tcPr>
            <w:tcW w:w="1418" w:type="dxa"/>
          </w:tcPr>
          <w:p w14:paraId="3395592E" w14:textId="77777777" w:rsidR="00F4754B" w:rsidRPr="00FE002E" w:rsidRDefault="00F4754B" w:rsidP="00F4754B">
            <w:pPr>
              <w:pStyle w:val="BodyText1"/>
              <w:rPr>
                <w:rFonts w:ascii="Times New Roman" w:hAnsi="Times New Roman"/>
                <w:bCs/>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038B011F"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14:paraId="06B6B9B6" w14:textId="77777777" w:rsidR="00F4754B" w:rsidRPr="00FE002E" w:rsidRDefault="00F4754B" w:rsidP="002509B1">
            <w:pPr>
              <w:pStyle w:val="BodyText1"/>
              <w:spacing w:line="240" w:lineRule="auto"/>
              <w:rPr>
                <w:rFonts w:ascii="Times New Roman" w:hAnsi="Times New Roman"/>
                <w:bCs/>
              </w:rPr>
            </w:pPr>
          </w:p>
          <w:p w14:paraId="2AFF3E7B"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14:paraId="1D0CB37A" w14:textId="77777777"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Joint stock company</w:t>
            </w:r>
            <w:r w:rsidR="00BE6AC4">
              <w:rPr>
                <w:rFonts w:ascii="Times New Roman" w:hAnsi="Times New Roman"/>
                <w:bCs/>
              </w:rPr>
              <w:t>;</w:t>
            </w:r>
          </w:p>
          <w:p w14:paraId="0B4E0B0B" w14:textId="77777777" w:rsidR="00F4754B" w:rsidRPr="00FE002E" w:rsidRDefault="00BE6AC4" w:rsidP="006E259E">
            <w:pPr>
              <w:pStyle w:val="BodyText1"/>
              <w:numPr>
                <w:ilvl w:val="0"/>
                <w:numId w:val="44"/>
              </w:numPr>
              <w:spacing w:line="240" w:lineRule="auto"/>
              <w:rPr>
                <w:rFonts w:ascii="Times New Roman" w:hAnsi="Times New Roman"/>
                <w:bCs/>
              </w:rPr>
            </w:pPr>
            <w:r>
              <w:rPr>
                <w:rFonts w:ascii="Times New Roman" w:hAnsi="Times New Roman"/>
                <w:bCs/>
              </w:rPr>
              <w:t xml:space="preserve">- </w:t>
            </w:r>
            <w:r w:rsidR="00F4754B" w:rsidRPr="00FE002E">
              <w:rPr>
                <w:rFonts w:ascii="Times New Roman" w:hAnsi="Times New Roman"/>
                <w:bCs/>
              </w:rPr>
              <w:t>Mutual/cooperative</w:t>
            </w:r>
            <w:r>
              <w:rPr>
                <w:rFonts w:ascii="Times New Roman" w:hAnsi="Times New Roman"/>
                <w:bCs/>
              </w:rPr>
              <w:t>;</w:t>
            </w:r>
          </w:p>
          <w:p w14:paraId="4C0A4F8E" w14:textId="77777777" w:rsidR="00F4754B" w:rsidRDefault="00BE6AC4" w:rsidP="006E259E">
            <w:pPr>
              <w:pStyle w:val="BodyText1"/>
              <w:numPr>
                <w:ilvl w:val="0"/>
                <w:numId w:val="44"/>
              </w:numPr>
              <w:spacing w:line="240" w:lineRule="auto"/>
              <w:rPr>
                <w:rFonts w:ascii="Times New Roman" w:hAnsi="Times New Roman"/>
                <w:bCs/>
              </w:rPr>
            </w:pPr>
            <w:r>
              <w:rPr>
                <w:rFonts w:ascii="Times New Roman" w:hAnsi="Times New Roman"/>
                <w:bCs/>
              </w:rPr>
              <w:t xml:space="preserve">- </w:t>
            </w:r>
            <w:r w:rsidR="00F4754B" w:rsidRPr="00FE002E">
              <w:rPr>
                <w:rFonts w:ascii="Times New Roman" w:hAnsi="Times New Roman"/>
                <w:bCs/>
              </w:rPr>
              <w:t>Other non-joint stock company</w:t>
            </w:r>
            <w:r>
              <w:rPr>
                <w:rFonts w:ascii="Times New Roman" w:hAnsi="Times New Roman"/>
                <w:bCs/>
              </w:rPr>
              <w:t>.</w:t>
            </w:r>
          </w:p>
          <w:p w14:paraId="429ADB05" w14:textId="77777777" w:rsidR="00BE6AC4" w:rsidRPr="00FE002E" w:rsidRDefault="00BE6AC4" w:rsidP="00BE6AC4">
            <w:pPr>
              <w:pStyle w:val="BodyText1"/>
              <w:spacing w:line="240" w:lineRule="auto"/>
              <w:rPr>
                <w:rFonts w:ascii="Times New Roman" w:hAnsi="Times New Roman"/>
                <w:bCs/>
              </w:rPr>
            </w:pPr>
          </w:p>
        </w:tc>
      </w:tr>
      <w:tr w:rsidR="00F4754B" w:rsidRPr="00FE002E" w14:paraId="3376F2A5" w14:textId="77777777" w:rsidTr="00FC2664">
        <w:tc>
          <w:tcPr>
            <w:tcW w:w="1418" w:type="dxa"/>
          </w:tcPr>
          <w:p w14:paraId="76C135D5" w14:textId="77777777" w:rsidR="00F4754B" w:rsidRPr="00FE002E" w:rsidRDefault="00F4754B" w:rsidP="00FA1A9C">
            <w:pPr>
              <w:pStyle w:val="BodyText1"/>
              <w:rPr>
                <w:rFonts w:ascii="Times New Roman" w:hAnsi="Times New Roman"/>
                <w:bCs/>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6D3B1B92"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14:paraId="0F9D9F29" w14:textId="77777777" w:rsidR="00F4754B" w:rsidRPr="00FE002E" w:rsidRDefault="00F4754B" w:rsidP="002509B1">
            <w:pPr>
              <w:pStyle w:val="BodyText1"/>
              <w:spacing w:line="240" w:lineRule="auto"/>
              <w:rPr>
                <w:rFonts w:ascii="Times New Roman" w:hAnsi="Times New Roman"/>
                <w:bCs/>
              </w:rPr>
            </w:pPr>
          </w:p>
          <w:p w14:paraId="2CEFA9C2"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14:paraId="0150445B" w14:textId="77777777"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Original exposure method</w:t>
            </w:r>
            <w:r w:rsidR="00BE6AC4">
              <w:rPr>
                <w:rFonts w:ascii="Times New Roman" w:hAnsi="Times New Roman"/>
                <w:bCs/>
              </w:rPr>
              <w:t>;</w:t>
            </w:r>
          </w:p>
          <w:p w14:paraId="7F5B1878" w14:textId="77777777" w:rsidR="00F4754B"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Mark-to-market method</w:t>
            </w:r>
            <w:r w:rsidR="00BE6AC4">
              <w:rPr>
                <w:rFonts w:ascii="Times New Roman" w:hAnsi="Times New Roman"/>
                <w:bCs/>
              </w:rPr>
              <w:t>.</w:t>
            </w:r>
          </w:p>
          <w:p w14:paraId="64C6A363" w14:textId="77777777" w:rsidR="00BE6AC4" w:rsidRPr="00FE002E" w:rsidRDefault="00BE6AC4" w:rsidP="00BE6AC4">
            <w:pPr>
              <w:pStyle w:val="BodyText1"/>
              <w:spacing w:line="240" w:lineRule="auto"/>
              <w:rPr>
                <w:rFonts w:ascii="Times New Roman" w:hAnsi="Times New Roman"/>
                <w:bCs/>
              </w:rPr>
            </w:pPr>
          </w:p>
        </w:tc>
      </w:tr>
      <w:tr w:rsidR="00F4754B" w:rsidRPr="00FE002E" w14:paraId="1E8E323A" w14:textId="77777777" w:rsidTr="00FC2664">
        <w:tc>
          <w:tcPr>
            <w:tcW w:w="1418" w:type="dxa"/>
          </w:tcPr>
          <w:p w14:paraId="75476A12" w14:textId="77777777" w:rsidR="00F4754B" w:rsidRPr="00FE002E" w:rsidRDefault="00F4754B" w:rsidP="00FA1A9C">
            <w:pPr>
              <w:pStyle w:val="BodyText1"/>
              <w:rPr>
                <w:rFonts w:ascii="Times New Roman" w:hAnsi="Times New Roman"/>
                <w:bCs/>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4FBD3557"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14:paraId="28B42DBD" w14:textId="77777777" w:rsidR="00F4754B" w:rsidRPr="00FE002E" w:rsidRDefault="00F4754B" w:rsidP="002509B1">
            <w:pPr>
              <w:pStyle w:val="BodyText1"/>
              <w:spacing w:line="240" w:lineRule="auto"/>
              <w:rPr>
                <w:rFonts w:ascii="Times New Roman" w:hAnsi="Times New Roman"/>
                <w:bCs/>
              </w:rPr>
            </w:pPr>
          </w:p>
          <w:p w14:paraId="234B6B0D"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14:paraId="1F569ED4" w14:textId="77777777"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Universal banking (retail/commercial and investment banking)</w:t>
            </w:r>
            <w:r w:rsidR="00BE6AC4">
              <w:rPr>
                <w:rFonts w:ascii="Times New Roman" w:hAnsi="Times New Roman"/>
                <w:bCs/>
              </w:rPr>
              <w:t>;</w:t>
            </w:r>
          </w:p>
          <w:p w14:paraId="5917DAF8" w14:textId="77777777"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Retail/commercial banking</w:t>
            </w:r>
            <w:r w:rsidR="00BE6AC4">
              <w:rPr>
                <w:rFonts w:ascii="Times New Roman" w:hAnsi="Times New Roman"/>
                <w:bCs/>
              </w:rPr>
              <w:t>;</w:t>
            </w:r>
          </w:p>
          <w:p w14:paraId="03383F87" w14:textId="77777777"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Investment banking</w:t>
            </w:r>
            <w:r w:rsidR="00BE6AC4">
              <w:rPr>
                <w:rFonts w:ascii="Times New Roman" w:hAnsi="Times New Roman"/>
                <w:bCs/>
              </w:rPr>
              <w:t>;</w:t>
            </w:r>
          </w:p>
          <w:p w14:paraId="1FE9D2F2" w14:textId="77777777" w:rsidR="00F4754B"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Specialised lender</w:t>
            </w:r>
            <w:r w:rsidR="00BE6AC4">
              <w:rPr>
                <w:rFonts w:ascii="Times New Roman" w:hAnsi="Times New Roman"/>
                <w:bCs/>
              </w:rPr>
              <w:t>.</w:t>
            </w:r>
          </w:p>
          <w:p w14:paraId="684E4A88" w14:textId="77777777" w:rsidR="00BE6AC4" w:rsidRPr="00FE002E" w:rsidRDefault="00BE6AC4" w:rsidP="00BE6AC4">
            <w:pPr>
              <w:pStyle w:val="BodyText1"/>
              <w:spacing w:line="240" w:lineRule="auto"/>
              <w:rPr>
                <w:rFonts w:ascii="Times New Roman" w:hAnsi="Times New Roman"/>
                <w:bCs/>
              </w:rPr>
            </w:pPr>
          </w:p>
        </w:tc>
      </w:tr>
    </w:tbl>
    <w:p w14:paraId="5029A759" w14:textId="77777777" w:rsidR="00565261" w:rsidRPr="001F3810" w:rsidRDefault="00CE594E" w:rsidP="008717E3">
      <w:pPr>
        <w:pStyle w:val="BodyText1"/>
        <w:ind w:left="567"/>
        <w:rPr>
          <w:rFonts w:ascii="Times New Roman" w:hAnsi="Times New Roman"/>
          <w:b/>
        </w:rPr>
      </w:pPr>
      <w:r>
        <w:rPr>
          <w:rFonts w:ascii="Times New Roman" w:hAnsi="Times New Roman"/>
          <w:b/>
        </w:rPr>
        <w:t>'</w:t>
      </w:r>
      <w:r w:rsidR="00F4754B" w:rsidRPr="00FE002E">
        <w:rPr>
          <w:rFonts w:ascii="Times New Roman" w:hAnsi="Times New Roman"/>
          <w:b/>
        </w:rPr>
        <w:br w:type="page"/>
      </w:r>
    </w:p>
    <w:sectPr w:rsidR="00565261" w:rsidRPr="001F3810" w:rsidSect="005315D3">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E1E2F" w14:textId="77777777" w:rsidR="003269CE" w:rsidRDefault="003269CE">
      <w:r>
        <w:separator/>
      </w:r>
    </w:p>
  </w:endnote>
  <w:endnote w:type="continuationSeparator" w:id="0">
    <w:p w14:paraId="4D564BDD" w14:textId="77777777" w:rsidR="003269CE" w:rsidRDefault="003269CE">
      <w:r>
        <w:continuationSeparator/>
      </w:r>
    </w:p>
  </w:endnote>
  <w:endnote w:type="continuationNotice" w:id="1">
    <w:p w14:paraId="33CDF49B" w14:textId="77777777" w:rsidR="003269CE" w:rsidRDefault="00326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1BE9C" w14:textId="77777777"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14:paraId="2F6A1774" w14:textId="77777777"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14:paraId="7F9AA86F" w14:textId="77777777" w:rsidR="00665BBB" w:rsidRDefault="00665BBB">
        <w:pPr>
          <w:pStyle w:val="Footer"/>
          <w:jc w:val="center"/>
        </w:pPr>
        <w:r>
          <w:fldChar w:fldCharType="begin"/>
        </w:r>
        <w:r>
          <w:instrText xml:space="preserve"> PAGE   \* MERGEFORMAT </w:instrText>
        </w:r>
        <w:r>
          <w:fldChar w:fldCharType="separate"/>
        </w:r>
        <w:r w:rsidR="003269CE">
          <w:rPr>
            <w:noProof/>
          </w:rPr>
          <w:t>1</w:t>
        </w:r>
        <w:r>
          <w:rPr>
            <w:noProof/>
          </w:rPr>
          <w:fldChar w:fldCharType="end"/>
        </w:r>
      </w:p>
    </w:sdtContent>
  </w:sdt>
  <w:p w14:paraId="6B3CA98D" w14:textId="77777777"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14:paraId="69F35201" w14:textId="77777777"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3269CE">
          <w:rPr>
            <w:rFonts w:ascii="Times New Roman" w:hAnsi="Times New Roman"/>
            <w:noProof/>
            <w:sz w:val="20"/>
          </w:rPr>
          <w:t>43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14:paraId="50F10B56" w14:textId="77777777"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4A4CC1ED" w14:textId="77777777"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C33ED" w14:textId="77777777" w:rsidR="003269CE" w:rsidRPr="004D223F" w:rsidRDefault="003269CE" w:rsidP="00C7701D">
      <w:r>
        <w:continuationSeparator/>
      </w:r>
    </w:p>
  </w:footnote>
  <w:footnote w:type="continuationSeparator" w:id="0">
    <w:p w14:paraId="70AF2F05" w14:textId="77777777" w:rsidR="003269CE" w:rsidRDefault="003269CE">
      <w:r>
        <w:continuationSeparator/>
      </w:r>
    </w:p>
  </w:footnote>
  <w:footnote w:type="continuationNotice" w:id="1">
    <w:p w14:paraId="56E2B9FC" w14:textId="77777777" w:rsidR="003269CE" w:rsidRDefault="003269CE"/>
  </w:footnote>
  <w:footnote w:id="2">
    <w:p w14:paraId="6905D7B9" w14:textId="77777777" w:rsidR="00BE6AC4" w:rsidRPr="00AD756F" w:rsidRDefault="00BE6AC4" w:rsidP="00F4754B">
      <w:pPr>
        <w:pStyle w:val="FootnoteText"/>
        <w:rPr>
          <w:sz w:val="12"/>
          <w:szCs w:val="12"/>
          <w:lang w:val="en-US"/>
        </w:rPr>
      </w:pPr>
      <w:r>
        <w:rPr>
          <w:rStyle w:val="FootnoteReference"/>
        </w:rPr>
        <w:footnoteRef/>
      </w:r>
      <w:r>
        <w:t xml:space="preserve"> </w:t>
      </w:r>
      <w:r w:rsidRPr="00AD756F">
        <w:rPr>
          <w:sz w:val="12"/>
          <w:szCs w:val="12"/>
          <w:lang w:val="en-US"/>
        </w:rPr>
        <w:t>This includes securitisations and equity exposures</w:t>
      </w:r>
      <w:r>
        <w:rPr>
          <w:sz w:val="12"/>
          <w:szCs w:val="12"/>
          <w:lang w:val="en-US"/>
        </w:rPr>
        <w:t xml:space="preserve"> subject to credit 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1BB5E" w14:textId="77777777" w:rsidR="00BE6AC4" w:rsidRDefault="00BE6AC4">
    <w:pPr>
      <w:pStyle w:val="Header"/>
    </w:pPr>
    <w:r>
      <w:rPr>
        <w:noProof/>
        <w:lang w:eastAsia="zh-CN"/>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374CA" w14:textId="77777777" w:rsidR="00BE6AC4" w:rsidRDefault="00BE6AC4">
    <w:pPr>
      <w:pStyle w:val="Header"/>
      <w:tabs>
        <w:tab w:val="clear" w:pos="8306"/>
        <w:tab w:val="right" w:pos="9072"/>
      </w:tabs>
      <w:jc w:val="right"/>
      <w:rPr>
        <w:noProof/>
        <w:lang w:eastAsia="en-GB"/>
      </w:rPr>
    </w:pPr>
    <w:r>
      <w:rPr>
        <w:noProof/>
        <w:lang w:eastAsia="zh-CN"/>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9A44E63" w14:textId="77777777"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269CE"/>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587B"/>
    <w:rsid w:val="004C6361"/>
    <w:rsid w:val="004D12DC"/>
    <w:rsid w:val="004D14B5"/>
    <w:rsid w:val="004D223F"/>
    <w:rsid w:val="004D2325"/>
    <w:rsid w:val="004D36F1"/>
    <w:rsid w:val="004D7C73"/>
    <w:rsid w:val="004E100C"/>
    <w:rsid w:val="004E437E"/>
    <w:rsid w:val="004F0C5D"/>
    <w:rsid w:val="004F39F5"/>
    <w:rsid w:val="004F4B70"/>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7186"/>
    <w:rsid w:val="00882BCA"/>
    <w:rsid w:val="008838D5"/>
    <w:rsid w:val="00883C1E"/>
    <w:rsid w:val="00884D28"/>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6D2C"/>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4BA7B-80D3-4BE3-8744-9591057C3EE6}">
  <ds:schemaRefs>
    <ds:schemaRef ds:uri="http://schemas.openxmlformats.org/officeDocument/2006/bibliography"/>
  </ds:schemaRefs>
</ds:datastoreItem>
</file>

<file path=customXml/itemProps2.xml><?xml version="1.0" encoding="utf-8"?>
<ds:datastoreItem xmlns:ds="http://schemas.openxmlformats.org/officeDocument/2006/customXml" ds:itemID="{C28F3B87-F4B6-4AA1-AB64-73F068A9C971}">
  <ds:schemaRefs>
    <ds:schemaRef ds:uri="http://schemas.openxmlformats.org/officeDocument/2006/bibliography"/>
  </ds:schemaRefs>
</ds:datastoreItem>
</file>

<file path=customXml/itemProps3.xml><?xml version="1.0" encoding="utf-8"?>
<ds:datastoreItem xmlns:ds="http://schemas.openxmlformats.org/officeDocument/2006/customXml" ds:itemID="{4FA969E0-74FD-4A03-A67A-0E0E903CE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44</Pages>
  <Words>16580</Words>
  <Characters>94401</Characters>
  <Application>Microsoft Office Word</Application>
  <DocSecurity>0</DocSecurity>
  <Lines>786</Lines>
  <Paragraphs>221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110760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1</cp:revision>
  <cp:lastPrinted>2015-04-10T08:05:00Z</cp:lastPrinted>
  <dcterms:created xsi:type="dcterms:W3CDTF">2016-02-26T17:56:00Z</dcterms:created>
  <dcterms:modified xsi:type="dcterms:W3CDTF">2017-04-18T08:59:00Z</dcterms:modified>
</cp:coreProperties>
</file>