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5EA59" w14:textId="77777777" w:rsidR="00D55737" w:rsidRPr="00AA683D" w:rsidRDefault="00D55737" w:rsidP="008D3E70">
      <w:pPr>
        <w:tabs>
          <w:tab w:val="left" w:pos="5060"/>
        </w:tabs>
        <w:ind w:left="660"/>
        <w:rPr>
          <w:rFonts w:ascii="Verdana" w:hAnsi="Verdana" w:cs="Times New Roman"/>
          <w:b/>
          <w:bCs/>
          <w:sz w:val="32"/>
          <w:szCs w:val="32"/>
        </w:rPr>
      </w:pPr>
      <w:r w:rsidRPr="00AA683D">
        <w:rPr>
          <w:rFonts w:ascii="Verdana" w:hAnsi="Verdana" w:cs="Times New Roman"/>
          <w:b/>
          <w:bCs/>
          <w:sz w:val="32"/>
          <w:szCs w:val="32"/>
        </w:rPr>
        <w:tab/>
      </w:r>
      <w:r w:rsidRPr="00AA683D">
        <w:rPr>
          <w:rFonts w:ascii="Verdana" w:hAnsi="Verdana" w:cs="Times New Roman"/>
          <w:b/>
          <w:bCs/>
          <w:sz w:val="32"/>
          <w:szCs w:val="32"/>
        </w:rPr>
        <w:tab/>
      </w:r>
      <w:r w:rsidRPr="00AA683D">
        <w:rPr>
          <w:rFonts w:ascii="Verdana" w:hAnsi="Verdana" w:cs="Times New Roman"/>
          <w:b/>
          <w:bCs/>
          <w:sz w:val="32"/>
          <w:szCs w:val="32"/>
        </w:rPr>
        <w:tab/>
      </w:r>
    </w:p>
    <w:tbl>
      <w:tblPr>
        <w:tblW w:w="9180" w:type="dxa"/>
        <w:tblLook w:val="01E0" w:firstRow="1" w:lastRow="1" w:firstColumn="1" w:lastColumn="1" w:noHBand="0" w:noVBand="0"/>
      </w:tblPr>
      <w:tblGrid>
        <w:gridCol w:w="6480"/>
        <w:gridCol w:w="2700"/>
      </w:tblGrid>
      <w:tr w:rsidR="005974BE" w:rsidRPr="00AA683D" w14:paraId="55B5EA5C" w14:textId="77777777" w:rsidTr="00F740E9">
        <w:tc>
          <w:tcPr>
            <w:tcW w:w="6480" w:type="dxa"/>
          </w:tcPr>
          <w:p w14:paraId="55B5EA5A" w14:textId="77777777" w:rsidR="005974BE" w:rsidRPr="00AA683D" w:rsidRDefault="005974BE" w:rsidP="005974BE">
            <w:pPr>
              <w:spacing w:before="120" w:after="120"/>
              <w:ind w:right="34"/>
              <w:rPr>
                <w:rFonts w:ascii="Verdana" w:hAnsi="Verdana"/>
              </w:rPr>
            </w:pPr>
          </w:p>
        </w:tc>
        <w:tc>
          <w:tcPr>
            <w:tcW w:w="2700" w:type="dxa"/>
          </w:tcPr>
          <w:p w14:paraId="55B5EA5B" w14:textId="77777777" w:rsidR="005974BE" w:rsidRPr="00AA683D" w:rsidRDefault="005974BE" w:rsidP="00AE345F">
            <w:pPr>
              <w:spacing w:before="120" w:after="120"/>
              <w:jc w:val="right"/>
              <w:rPr>
                <w:rFonts w:ascii="Verdana" w:hAnsi="Verdana"/>
              </w:rPr>
            </w:pPr>
          </w:p>
        </w:tc>
      </w:tr>
      <w:tr w:rsidR="005974BE" w:rsidRPr="00AA683D" w14:paraId="55B5EA64" w14:textId="77777777" w:rsidTr="00F740E9">
        <w:tc>
          <w:tcPr>
            <w:tcW w:w="6480" w:type="dxa"/>
          </w:tcPr>
          <w:p w14:paraId="55B5EA5D" w14:textId="77777777" w:rsidR="004C7965" w:rsidRPr="00AA683D" w:rsidRDefault="000D7C40" w:rsidP="00762BA5">
            <w:pPr>
              <w:jc w:val="both"/>
              <w:rPr>
                <w:rFonts w:ascii="Verdana" w:hAnsi="Verdana"/>
                <w:b/>
                <w:i/>
                <w:color w:val="7F7F7F" w:themeColor="text1" w:themeTint="80"/>
                <w:sz w:val="24"/>
              </w:rPr>
            </w:pPr>
            <w:bookmarkStart w:id="0" w:name="OLE_LINK1"/>
            <w:bookmarkStart w:id="1" w:name="OLE_LINK2"/>
            <w:r w:rsidRPr="00AA683D">
              <w:rPr>
                <w:rFonts w:ascii="Verdana" w:hAnsi="Verdana"/>
                <w:b/>
                <w:i/>
                <w:color w:val="7F7F7F" w:themeColor="text1" w:themeTint="80"/>
                <w:sz w:val="24"/>
              </w:rPr>
              <w:t xml:space="preserve">DPM / </w:t>
            </w:r>
            <w:r w:rsidR="004B7DAC" w:rsidRPr="00AA683D">
              <w:rPr>
                <w:rFonts w:ascii="Verdana" w:hAnsi="Verdana"/>
                <w:b/>
                <w:i/>
                <w:color w:val="7F7F7F" w:themeColor="text1" w:themeTint="80"/>
                <w:sz w:val="24"/>
              </w:rPr>
              <w:t>XBRL</w:t>
            </w:r>
            <w:r w:rsidR="002E5450" w:rsidRPr="00AA683D">
              <w:rPr>
                <w:rFonts w:ascii="Verdana" w:hAnsi="Verdana"/>
                <w:b/>
                <w:i/>
                <w:color w:val="7F7F7F" w:themeColor="text1" w:themeTint="80"/>
                <w:sz w:val="24"/>
              </w:rPr>
              <w:t xml:space="preserve"> Taxonomy</w:t>
            </w:r>
          </w:p>
          <w:p w14:paraId="55B5EA5E" w14:textId="77777777" w:rsidR="00762BA5" w:rsidRPr="00AA683D" w:rsidRDefault="004C7965" w:rsidP="00762BA5">
            <w:pPr>
              <w:jc w:val="both"/>
              <w:rPr>
                <w:rFonts w:ascii="Verdana" w:hAnsi="Verdana"/>
                <w:b/>
                <w:i/>
                <w:color w:val="7F7F7F" w:themeColor="text1" w:themeTint="80"/>
                <w:sz w:val="24"/>
              </w:rPr>
            </w:pPr>
            <w:r w:rsidRPr="00AA683D">
              <w:rPr>
                <w:rFonts w:ascii="Verdana" w:hAnsi="Verdana"/>
                <w:b/>
                <w:i/>
                <w:color w:val="7F7F7F" w:themeColor="text1" w:themeTint="80"/>
                <w:sz w:val="24"/>
              </w:rPr>
              <w:t>R</w:t>
            </w:r>
            <w:r w:rsidR="004B7DAC" w:rsidRPr="00AA683D">
              <w:rPr>
                <w:rFonts w:ascii="Verdana" w:hAnsi="Verdana"/>
                <w:b/>
                <w:i/>
                <w:color w:val="7F7F7F" w:themeColor="text1" w:themeTint="80"/>
                <w:sz w:val="24"/>
              </w:rPr>
              <w:t>evision</w:t>
            </w:r>
            <w:r w:rsidR="00EF1BBA" w:rsidRPr="00AA683D">
              <w:rPr>
                <w:rFonts w:ascii="Verdana" w:hAnsi="Verdana"/>
                <w:b/>
                <w:i/>
                <w:color w:val="7F7F7F" w:themeColor="text1" w:themeTint="80"/>
                <w:sz w:val="24"/>
              </w:rPr>
              <w:t xml:space="preserve"> note</w:t>
            </w:r>
            <w:r w:rsidR="004B7DAC" w:rsidRPr="00AA683D">
              <w:rPr>
                <w:rFonts w:ascii="Verdana" w:hAnsi="Verdana"/>
                <w:b/>
                <w:i/>
                <w:color w:val="7F7F7F" w:themeColor="text1" w:themeTint="80"/>
                <w:sz w:val="24"/>
              </w:rPr>
              <w:t>s</w:t>
            </w:r>
            <w:r w:rsidR="00837850" w:rsidRPr="00AA683D">
              <w:rPr>
                <w:rFonts w:ascii="Verdana" w:hAnsi="Verdana"/>
                <w:b/>
                <w:i/>
                <w:color w:val="7F7F7F" w:themeColor="text1" w:themeTint="80"/>
                <w:sz w:val="24"/>
              </w:rPr>
              <w:t xml:space="preserve"> </w:t>
            </w:r>
          </w:p>
          <w:bookmarkEnd w:id="0"/>
          <w:bookmarkEnd w:id="1"/>
          <w:p w14:paraId="55B5EA5F" w14:textId="77777777" w:rsidR="00F776BD" w:rsidRPr="00AA683D" w:rsidRDefault="00F776BD" w:rsidP="00762BA5">
            <w:pPr>
              <w:jc w:val="both"/>
              <w:rPr>
                <w:rFonts w:ascii="Verdana" w:hAnsi="Verdana"/>
                <w:b/>
                <w:sz w:val="24"/>
              </w:rPr>
            </w:pPr>
          </w:p>
          <w:p w14:paraId="55B5EA60" w14:textId="77777777" w:rsidR="005974BE" w:rsidRPr="00AA683D" w:rsidRDefault="005974BE" w:rsidP="00837850">
            <w:pPr>
              <w:rPr>
                <w:rFonts w:ascii="Verdana" w:hAnsi="Verdana"/>
                <w:b/>
                <w:spacing w:val="24"/>
              </w:rPr>
            </w:pPr>
          </w:p>
        </w:tc>
        <w:tc>
          <w:tcPr>
            <w:tcW w:w="2700" w:type="dxa"/>
          </w:tcPr>
          <w:p w14:paraId="55B5EA61" w14:textId="77777777" w:rsidR="00762BA5" w:rsidRPr="00AA683D" w:rsidRDefault="00762BA5" w:rsidP="00762BA5">
            <w:pPr>
              <w:jc w:val="right"/>
              <w:rPr>
                <w:rFonts w:ascii="Verdana" w:hAnsi="Verdana"/>
              </w:rPr>
            </w:pPr>
          </w:p>
          <w:p w14:paraId="55B5EA62" w14:textId="77777777" w:rsidR="00F776BD" w:rsidRPr="00AA683D" w:rsidRDefault="00F776BD" w:rsidP="00762BA5">
            <w:pPr>
              <w:jc w:val="right"/>
              <w:rPr>
                <w:rFonts w:ascii="Verdana" w:hAnsi="Verdana"/>
              </w:rPr>
            </w:pPr>
          </w:p>
          <w:p w14:paraId="55B5EA63" w14:textId="4C0FA9C7" w:rsidR="005974BE" w:rsidRPr="00AA683D" w:rsidRDefault="00706D01" w:rsidP="00E56735">
            <w:pPr>
              <w:spacing w:before="120"/>
              <w:jc w:val="right"/>
              <w:rPr>
                <w:rFonts w:ascii="Verdana" w:hAnsi="Verdana"/>
              </w:rPr>
            </w:pPr>
            <w:del w:id="2" w:author="Owen Jones" w:date="2018-05-14T14:54:00Z">
              <w:r w:rsidRPr="00AA683D" w:rsidDel="00910E74">
                <w:rPr>
                  <w:rFonts w:ascii="Verdana" w:hAnsi="Verdana"/>
                </w:rPr>
                <w:delText>31</w:delText>
              </w:r>
              <w:r w:rsidR="003071E0" w:rsidRPr="00AA683D" w:rsidDel="00910E74">
                <w:rPr>
                  <w:rFonts w:ascii="Verdana" w:hAnsi="Verdana"/>
                </w:rPr>
                <w:delText xml:space="preserve"> </w:delText>
              </w:r>
            </w:del>
            <w:ins w:id="3" w:author="Owen Jones" w:date="2018-07-25T15:25:00Z">
              <w:r w:rsidR="00E56735" w:rsidRPr="00AA683D">
                <w:rPr>
                  <w:rFonts w:ascii="Verdana" w:hAnsi="Verdana"/>
                </w:rPr>
                <w:t>31</w:t>
              </w:r>
            </w:ins>
            <w:ins w:id="4" w:author="Owen Jones" w:date="2018-05-14T14:54:00Z">
              <w:r w:rsidR="00910E74" w:rsidRPr="00AA683D">
                <w:rPr>
                  <w:rFonts w:ascii="Verdana" w:hAnsi="Verdana"/>
                </w:rPr>
                <w:t xml:space="preserve"> </w:t>
              </w:r>
            </w:ins>
            <w:ins w:id="5" w:author="Owen Jones" w:date="2018-07-25T15:25:00Z">
              <w:r w:rsidR="00E56735" w:rsidRPr="00AA683D">
                <w:rPr>
                  <w:rFonts w:ascii="Verdana" w:hAnsi="Verdana"/>
                </w:rPr>
                <w:t>July</w:t>
              </w:r>
            </w:ins>
            <w:del w:id="6" w:author="Owen Jones" w:date="2018-05-14T14:54:00Z">
              <w:r w:rsidR="003C084B" w:rsidRPr="00AA683D" w:rsidDel="00910E74">
                <w:rPr>
                  <w:rFonts w:ascii="Verdana" w:hAnsi="Verdana"/>
                </w:rPr>
                <w:delText>March</w:delText>
              </w:r>
              <w:r w:rsidR="00D65089" w:rsidRPr="00AA683D" w:rsidDel="00910E74">
                <w:rPr>
                  <w:rFonts w:ascii="Verdana" w:hAnsi="Verdana"/>
                </w:rPr>
                <w:delText xml:space="preserve"> </w:delText>
              </w:r>
            </w:del>
            <w:ins w:id="7" w:author="Owen Jones" w:date="2018-05-14T14:54:00Z">
              <w:r w:rsidR="00910E74" w:rsidRPr="00AA683D">
                <w:rPr>
                  <w:rFonts w:ascii="Verdana" w:hAnsi="Verdana"/>
                </w:rPr>
                <w:t xml:space="preserve"> </w:t>
              </w:r>
            </w:ins>
            <w:r w:rsidR="00E47786" w:rsidRPr="00AA683D">
              <w:rPr>
                <w:rFonts w:ascii="Verdana" w:hAnsi="Verdana"/>
              </w:rPr>
              <w:t>201</w:t>
            </w:r>
            <w:r w:rsidR="00454C9F" w:rsidRPr="00AA683D">
              <w:rPr>
                <w:rFonts w:ascii="Verdana" w:hAnsi="Verdana"/>
              </w:rPr>
              <w:t>8</w:t>
            </w:r>
          </w:p>
        </w:tc>
      </w:tr>
    </w:tbl>
    <w:p w14:paraId="1B761C49" w14:textId="2968C8B8" w:rsidR="00910E74" w:rsidRPr="00AA683D" w:rsidRDefault="00502BBC" w:rsidP="00910E74">
      <w:pPr>
        <w:pStyle w:val="Titlelevel1"/>
        <w:rPr>
          <w:ins w:id="8" w:author="Owen Jones" w:date="2018-05-14T14:54:00Z"/>
          <w:i/>
        </w:rPr>
      </w:pPr>
      <w:ins w:id="9" w:author="Owen Jones" w:date="2018-05-14T14:54:00Z">
        <w:r w:rsidRPr="00AA683D">
          <w:rPr>
            <w:i/>
          </w:rPr>
          <w:t>v2.8.1</w:t>
        </w:r>
        <w:r w:rsidR="00910E74" w:rsidRPr="00AA683D">
          <w:rPr>
            <w:i/>
          </w:rPr>
          <w:t xml:space="preserve">.1 </w:t>
        </w:r>
        <w:r w:rsidR="00E56735" w:rsidRPr="00AA683D">
          <w:rPr>
            <w:rFonts w:ascii="Arial" w:hAnsi="Arial" w:cs="Arial"/>
            <w:i/>
            <w:color w:val="696969"/>
            <w:sz w:val="18"/>
            <w:szCs w:val="18"/>
            <w:shd w:val="clear" w:color="auto" w:fill="FFFFFF"/>
          </w:rPr>
          <w:t>(31/07</w:t>
        </w:r>
        <w:r w:rsidR="00910E74" w:rsidRPr="00AA683D">
          <w:rPr>
            <w:rFonts w:ascii="Arial" w:hAnsi="Arial" w:cs="Arial"/>
            <w:i/>
            <w:color w:val="696969"/>
            <w:sz w:val="18"/>
            <w:szCs w:val="18"/>
            <w:shd w:val="clear" w:color="auto" w:fill="FFFFFF"/>
          </w:rPr>
          <w:t>/2018)</w:t>
        </w:r>
      </w:ins>
    </w:p>
    <w:p w14:paraId="1D27D564" w14:textId="59D49B6B" w:rsidR="00910E74" w:rsidRPr="00AA683D" w:rsidRDefault="00910E74" w:rsidP="00910E74">
      <w:pPr>
        <w:pStyle w:val="Titlelevel2"/>
        <w:rPr>
          <w:ins w:id="10" w:author="Owen Jones" w:date="2018-05-14T14:57:00Z"/>
        </w:rPr>
      </w:pPr>
      <w:ins w:id="11" w:author="Owen Jones" w:date="2018-05-14T14:54:00Z">
        <w:r w:rsidRPr="00AA683D">
          <w:t>Summary and Impact</w:t>
        </w:r>
      </w:ins>
    </w:p>
    <w:p w14:paraId="69BD5B68" w14:textId="77777777" w:rsidR="00A17923" w:rsidRDefault="00C37988">
      <w:pPr>
        <w:pStyle w:val="body"/>
        <w:numPr>
          <w:ilvl w:val="0"/>
          <w:numId w:val="34"/>
        </w:numPr>
        <w:rPr>
          <w:ins w:id="12" w:author="Owen Jones" w:date="2018-08-02T13:17:00Z"/>
        </w:rPr>
        <w:pPrChange w:id="13" w:author="Owen Jones" w:date="2018-06-07T14:00:00Z">
          <w:pPr>
            <w:pStyle w:val="Titlelevel2"/>
          </w:pPr>
        </w:pPrChange>
      </w:pPr>
      <w:ins w:id="14" w:author="Owen Jones" w:date="2018-07-31T16:45:00Z">
        <w:r>
          <w:t xml:space="preserve">A “Corrective” release </w:t>
        </w:r>
      </w:ins>
      <w:ins w:id="15" w:author="Owen Jones" w:date="2018-05-14T14:58:00Z">
        <w:r w:rsidR="003569F3" w:rsidRPr="00AA683D">
          <w:rPr>
            <w:rPrChange w:id="16" w:author="Owen Jones" w:date="2018-07-31T16:06:00Z">
              <w:rPr>
                <w:bCs w:val="0"/>
              </w:rPr>
            </w:rPrChange>
          </w:rPr>
          <w:t xml:space="preserve">correcting </w:t>
        </w:r>
      </w:ins>
      <w:ins w:id="17" w:author="Owen Jones" w:date="2018-07-31T16:38:00Z">
        <w:r w:rsidR="00E8365D">
          <w:t xml:space="preserve">various </w:t>
        </w:r>
      </w:ins>
      <w:ins w:id="18" w:author="Owen Jones" w:date="2018-05-14T14:59:00Z">
        <w:r w:rsidR="003569F3" w:rsidRPr="00AA683D">
          <w:rPr>
            <w:rPrChange w:id="19" w:author="Owen Jones" w:date="2018-07-31T16:06:00Z">
              <w:rPr>
                <w:bCs w:val="0"/>
              </w:rPr>
            </w:rPrChange>
          </w:rPr>
          <w:t>deficiencies in 2.8.0.0</w:t>
        </w:r>
      </w:ins>
      <w:ins w:id="20" w:author="Owen Jones" w:date="2018-05-14T14:58:00Z">
        <w:r w:rsidR="003569F3" w:rsidRPr="00AA683D">
          <w:rPr>
            <w:rPrChange w:id="21" w:author="Owen Jones" w:date="2018-07-31T16:06:00Z">
              <w:rPr>
                <w:bCs w:val="0"/>
              </w:rPr>
            </w:rPrChange>
          </w:rPr>
          <w:t xml:space="preserve">. </w:t>
        </w:r>
      </w:ins>
      <w:ins w:id="22" w:author="Owen Jones" w:date="2018-07-31T16:45:00Z">
        <w:r>
          <w:t>Involves s</w:t>
        </w:r>
      </w:ins>
      <w:ins w:id="23" w:author="Owen Jones" w:date="2018-07-25T15:23:00Z">
        <w:r w:rsidR="00502BBC" w:rsidRPr="00AA683D">
          <w:rPr>
            <w:rPrChange w:id="24" w:author="Owen Jones" w:date="2018-07-31T16:06:00Z">
              <w:rPr>
                <w:bCs w:val="0"/>
              </w:rPr>
            </w:rPrChange>
          </w:rPr>
          <w:t>ome small c</w:t>
        </w:r>
      </w:ins>
      <w:ins w:id="25" w:author="Owen Jones" w:date="2018-05-14T14:58:00Z">
        <w:r w:rsidR="003569F3" w:rsidRPr="00AA683D">
          <w:rPr>
            <w:rPrChange w:id="26" w:author="Owen Jones" w:date="2018-07-31T16:06:00Z">
              <w:rPr>
                <w:bCs w:val="0"/>
              </w:rPr>
            </w:rPrChange>
          </w:rPr>
          <w:t>hange</w:t>
        </w:r>
      </w:ins>
      <w:ins w:id="27" w:author="Owen Jones" w:date="2018-07-25T15:23:00Z">
        <w:r w:rsidR="00502BBC" w:rsidRPr="00AA683D">
          <w:rPr>
            <w:rPrChange w:id="28" w:author="Owen Jones" w:date="2018-07-31T16:06:00Z">
              <w:rPr>
                <w:bCs w:val="0"/>
              </w:rPr>
            </w:rPrChange>
          </w:rPr>
          <w:t>s</w:t>
        </w:r>
      </w:ins>
      <w:ins w:id="29" w:author="Owen Jones" w:date="2018-05-14T14:58:00Z">
        <w:r w:rsidR="003569F3" w:rsidRPr="00AA683D">
          <w:rPr>
            <w:rPrChange w:id="30" w:author="Owen Jones" w:date="2018-07-31T16:06:00Z">
              <w:rPr>
                <w:bCs w:val="0"/>
              </w:rPr>
            </w:rPrChange>
          </w:rPr>
          <w:t xml:space="preserve"> in</w:t>
        </w:r>
      </w:ins>
      <w:ins w:id="31" w:author="Owen Jones" w:date="2018-07-31T16:45:00Z">
        <w:r>
          <w:t xml:space="preserve"> data model, and hence</w:t>
        </w:r>
      </w:ins>
      <w:ins w:id="32" w:author="Owen Jones" w:date="2018-05-14T14:58:00Z">
        <w:r w:rsidR="003569F3" w:rsidRPr="00AA683D">
          <w:rPr>
            <w:rPrChange w:id="33" w:author="Owen Jones" w:date="2018-07-31T16:06:00Z">
              <w:rPr>
                <w:bCs w:val="0"/>
              </w:rPr>
            </w:rPrChange>
          </w:rPr>
          <w:t xml:space="preserve"> required data mapping</w:t>
        </w:r>
      </w:ins>
      <w:ins w:id="34" w:author="Owen Jones" w:date="2018-06-01T12:24:00Z">
        <w:r w:rsidR="007B4798" w:rsidRPr="00AA683D">
          <w:rPr>
            <w:rPrChange w:id="35" w:author="Owen Jones" w:date="2018-07-31T16:06:00Z">
              <w:rPr>
                <w:bCs w:val="0"/>
              </w:rPr>
            </w:rPrChange>
          </w:rPr>
          <w:t>s</w:t>
        </w:r>
      </w:ins>
      <w:ins w:id="36" w:author="Owen Jones" w:date="2018-07-25T15:23:00Z">
        <w:r>
          <w:rPr>
            <w:rPrChange w:id="37" w:author="Owen Jones" w:date="2018-07-31T16:06:00Z">
              <w:rPr>
                <w:bCs w:val="0"/>
              </w:rPr>
            </w:rPrChange>
          </w:rPr>
          <w:t xml:space="preserve"> in </w:t>
        </w:r>
        <w:r w:rsidR="00502BBC" w:rsidRPr="00AA683D">
          <w:rPr>
            <w:rPrChange w:id="38" w:author="Owen Jones" w:date="2018-07-31T16:06:00Z">
              <w:rPr>
                <w:bCs w:val="0"/>
              </w:rPr>
            </w:rPrChange>
          </w:rPr>
          <w:t>specific tables in COREP (C 32.04</w:t>
        </w:r>
      </w:ins>
      <w:ins w:id="39" w:author="Owen Jones" w:date="2018-07-31T16:46:00Z">
        <w:r>
          <w:t>, C 32.03</w:t>
        </w:r>
      </w:ins>
      <w:ins w:id="40" w:author="Owen Jones" w:date="2018-07-25T15:23:00Z">
        <w:r w:rsidR="00A17923">
          <w:rPr>
            <w:rPrChange w:id="41" w:author="Owen Jones" w:date="2018-07-31T16:06:00Z">
              <w:rPr/>
            </w:rPrChange>
          </w:rPr>
          <w:t>) and RES (T 03.01)</w:t>
        </w:r>
      </w:ins>
      <w:ins w:id="42" w:author="Owen Jones" w:date="2018-08-02T13:13:00Z">
        <w:r w:rsidR="00A17923">
          <w:t xml:space="preserve">. </w:t>
        </w:r>
        <w:r w:rsidR="00A17923" w:rsidRPr="00A17923">
          <w:rPr>
            <w:b/>
            <w:rPrChange w:id="43" w:author="Owen Jones" w:date="2018-08-02T13:16:00Z">
              <w:rPr/>
            </w:rPrChange>
          </w:rPr>
          <w:t xml:space="preserve">Consequently this release </w:t>
        </w:r>
      </w:ins>
      <w:ins w:id="44" w:author="Owen Jones" w:date="2018-07-25T15:23:00Z">
        <w:r w:rsidR="00502BBC" w:rsidRPr="00A17923">
          <w:rPr>
            <w:b/>
            <w:rPrChange w:id="45" w:author="Owen Jones" w:date="2018-08-02T13:16:00Z">
              <w:rPr>
                <w:bCs w:val="0"/>
              </w:rPr>
            </w:rPrChange>
          </w:rPr>
          <w:t xml:space="preserve">includes 2.8.1 versions of </w:t>
        </w:r>
      </w:ins>
      <w:ins w:id="46" w:author="Owen Jones" w:date="2018-08-02T13:13:00Z">
        <w:r w:rsidR="00A17923" w:rsidRPr="00A17923">
          <w:rPr>
            <w:b/>
            <w:rPrChange w:id="47" w:author="Owen Jones" w:date="2018-08-02T13:16:00Z">
              <w:rPr/>
            </w:rPrChange>
          </w:rPr>
          <w:t>(all) the COREP and RES</w:t>
        </w:r>
      </w:ins>
      <w:ins w:id="48" w:author="Owen Jones" w:date="2018-07-25T15:23:00Z">
        <w:r w:rsidR="00A17923" w:rsidRPr="00A17923">
          <w:rPr>
            <w:b/>
            <w:rPrChange w:id="49" w:author="Owen Jones" w:date="2018-08-02T13:16:00Z">
              <w:rPr/>
            </w:rPrChange>
          </w:rPr>
          <w:t xml:space="preserve"> modules</w:t>
        </w:r>
      </w:ins>
      <w:ins w:id="50" w:author="Owen Jones" w:date="2018-08-02T13:14:00Z">
        <w:r w:rsidR="00A17923">
          <w:t xml:space="preserve"> (a</w:t>
        </w:r>
      </w:ins>
      <w:ins w:id="51" w:author="Owen Jones" w:date="2018-07-25T15:24:00Z">
        <w:r w:rsidR="00E8365D">
          <w:rPr>
            <w:rPrChange w:id="52" w:author="Owen Jones" w:date="2018-07-31T16:06:00Z">
              <w:rPr>
                <w:bCs w:val="0"/>
              </w:rPr>
            </w:rPrChange>
          </w:rPr>
          <w:t>nd in-</w:t>
        </w:r>
        <w:r w:rsidR="00502BBC" w:rsidRPr="00AA683D">
          <w:rPr>
            <w:rPrChange w:id="53" w:author="Owen Jones" w:date="2018-07-31T16:06:00Z">
              <w:rPr>
                <w:bCs w:val="0"/>
              </w:rPr>
            </w:rPrChange>
          </w:rPr>
          <w:t xml:space="preserve">place corrective </w:t>
        </w:r>
      </w:ins>
      <w:ins w:id="54" w:author="Owen Jones" w:date="2018-08-02T13:15:00Z">
        <w:r w:rsidR="00A17923">
          <w:t xml:space="preserve">2.8.0.1 </w:t>
        </w:r>
      </w:ins>
      <w:ins w:id="55" w:author="Owen Jones" w:date="2018-07-25T15:24:00Z">
        <w:r w:rsidR="00502BBC" w:rsidRPr="00AA683D">
          <w:rPr>
            <w:rPrChange w:id="56" w:author="Owen Jones" w:date="2018-07-31T16:06:00Z">
              <w:rPr>
                <w:bCs w:val="0"/>
              </w:rPr>
            </w:rPrChange>
          </w:rPr>
          <w:t xml:space="preserve">versions of </w:t>
        </w:r>
      </w:ins>
      <w:ins w:id="57" w:author="Owen Jones" w:date="2018-08-02T13:15:00Z">
        <w:r w:rsidR="00A17923">
          <w:t xml:space="preserve">all the </w:t>
        </w:r>
      </w:ins>
      <w:ins w:id="58" w:author="Owen Jones" w:date="2018-07-25T15:24:00Z">
        <w:r w:rsidR="00502BBC" w:rsidRPr="00AA683D">
          <w:rPr>
            <w:rPrChange w:id="59" w:author="Owen Jones" w:date="2018-07-31T16:06:00Z">
              <w:rPr>
                <w:bCs w:val="0"/>
              </w:rPr>
            </w:rPrChange>
          </w:rPr>
          <w:t>others)</w:t>
        </w:r>
      </w:ins>
      <w:ins w:id="60" w:author="Owen Jones" w:date="2018-08-02T13:15:00Z">
        <w:r w:rsidR="00A17923">
          <w:t xml:space="preserve"> </w:t>
        </w:r>
        <w:r w:rsidR="00A17923" w:rsidRPr="00A17923">
          <w:rPr>
            <w:b/>
            <w:rPrChange w:id="61" w:author="Owen Jones" w:date="2018-08-02T13:16:00Z">
              <w:rPr/>
            </w:rPrChange>
          </w:rPr>
          <w:t>which replace the 2.8.0</w:t>
        </w:r>
        <w:r w:rsidR="00A17923" w:rsidRPr="00A17923">
          <w:rPr>
            <w:b/>
            <w:rPrChange w:id="62" w:author="Owen Jones" w:date="2018-08-02T13:16:00Z">
              <w:rPr/>
            </w:rPrChange>
          </w:rPr>
          <w:t>.0</w:t>
        </w:r>
        <w:r w:rsidR="00A17923" w:rsidRPr="00A17923">
          <w:rPr>
            <w:b/>
            <w:rPrChange w:id="63" w:author="Owen Jones" w:date="2018-08-02T13:16:00Z">
              <w:rPr/>
            </w:rPrChange>
          </w:rPr>
          <w:t xml:space="preserve"> versions </w:t>
        </w:r>
        <w:r w:rsidR="00A17923" w:rsidRPr="00A17923">
          <w:rPr>
            <w:b/>
            <w:rPrChange w:id="64" w:author="Owen Jones" w:date="2018-08-02T13:16:00Z">
              <w:rPr/>
            </w:rPrChange>
          </w:rPr>
          <w:t xml:space="preserve">and </w:t>
        </w:r>
        <w:r w:rsidR="00A17923" w:rsidRPr="00A17923">
          <w:rPr>
            <w:b/>
            <w:rPrChange w:id="65" w:author="Owen Jones" w:date="2018-08-02T13:16:00Z">
              <w:rPr/>
            </w:rPrChange>
          </w:rPr>
          <w:t>should be used for remittance to the EBA as of reference date</w:t>
        </w:r>
        <w:r w:rsidR="00A17923" w:rsidRPr="00A17923">
          <w:rPr>
            <w:b/>
            <w:rPrChange w:id="66" w:author="Owen Jones" w:date="2018-08-02T13:16:00Z">
              <w:rPr/>
            </w:rPrChange>
          </w:rPr>
          <w:t xml:space="preserve"> </w:t>
        </w:r>
      </w:ins>
      <w:ins w:id="67" w:author="Owen Jones" w:date="2018-08-02T13:16:00Z">
        <w:r w:rsidR="00A17923" w:rsidRPr="00A17923">
          <w:rPr>
            <w:b/>
            <w:rPrChange w:id="68" w:author="Owen Jones" w:date="2018-08-02T13:16:00Z">
              <w:rPr/>
            </w:rPrChange>
          </w:rPr>
          <w:t>31/12/2018</w:t>
        </w:r>
      </w:ins>
      <w:ins w:id="69" w:author="Owen Jones" w:date="2018-05-14T14:58:00Z">
        <w:r w:rsidR="003569F3" w:rsidRPr="00AA683D">
          <w:rPr>
            <w:rPrChange w:id="70" w:author="Owen Jones" w:date="2018-07-31T16:06:00Z">
              <w:rPr>
                <w:bCs w:val="0"/>
              </w:rPr>
            </w:rPrChange>
          </w:rPr>
          <w:t>.</w:t>
        </w:r>
      </w:ins>
      <w:ins w:id="71" w:author="Owen Jones" w:date="2018-06-07T14:00:00Z">
        <w:r w:rsidR="00555B65" w:rsidRPr="00AA683D">
          <w:rPr>
            <w:rPrChange w:id="72" w:author="Owen Jones" w:date="2018-07-31T16:06:00Z">
              <w:rPr>
                <w:bCs w:val="0"/>
              </w:rPr>
            </w:rPrChange>
          </w:rPr>
          <w:t xml:space="preserve"> </w:t>
        </w:r>
      </w:ins>
    </w:p>
    <w:p w14:paraId="2F26E00D" w14:textId="59A78F5F" w:rsidR="00555B65" w:rsidRDefault="00A17923">
      <w:pPr>
        <w:pStyle w:val="body"/>
        <w:numPr>
          <w:ilvl w:val="0"/>
          <w:numId w:val="34"/>
        </w:numPr>
        <w:rPr>
          <w:ins w:id="73" w:author="Owen Jones" w:date="2018-07-31T16:13:00Z"/>
        </w:rPr>
        <w:pPrChange w:id="74" w:author="Owen Jones" w:date="2018-06-07T14:00:00Z">
          <w:pPr>
            <w:pStyle w:val="Titlelevel2"/>
          </w:pPr>
        </w:pPrChange>
      </w:pPr>
      <w:ins w:id="75" w:author="Owen Jones" w:date="2018-08-02T13:17:00Z">
        <w:r>
          <w:t>A</w:t>
        </w:r>
      </w:ins>
      <w:ins w:id="76" w:author="Owen Jones" w:date="2018-06-07T14:00:00Z">
        <w:r w:rsidR="00555B65" w:rsidRPr="00AA683D">
          <w:rPr>
            <w:rPrChange w:id="77" w:author="Owen Jones" w:date="2018-07-31T16:06:00Z">
              <w:rPr>
                <w:bCs w:val="0"/>
              </w:rPr>
            </w:rPrChange>
          </w:rPr>
          <w:t>lso corrects</w:t>
        </w:r>
      </w:ins>
      <w:ins w:id="78" w:author="Owen Jones" w:date="2018-07-25T15:23:00Z">
        <w:r w:rsidR="00502BBC" w:rsidRPr="00AA683D">
          <w:rPr>
            <w:rPrChange w:id="79" w:author="Owen Jones" w:date="2018-07-31T16:06:00Z">
              <w:rPr>
                <w:bCs w:val="0"/>
              </w:rPr>
            </w:rPrChange>
          </w:rPr>
          <w:t xml:space="preserve"> some</w:t>
        </w:r>
      </w:ins>
      <w:ins w:id="80" w:author="Owen Jones" w:date="2018-06-07T14:00:00Z">
        <w:r w:rsidR="00555B65" w:rsidRPr="00AA683D">
          <w:rPr>
            <w:rPrChange w:id="81" w:author="Owen Jones" w:date="2018-07-31T16:06:00Z">
              <w:rPr>
                <w:bCs w:val="0"/>
              </w:rPr>
            </w:rPrChange>
          </w:rPr>
          <w:t xml:space="preserve"> issues </w:t>
        </w:r>
        <w:r w:rsidR="005E597E" w:rsidRPr="00AA683D">
          <w:rPr>
            <w:rPrChange w:id="82" w:author="Owen Jones" w:date="2018-07-31T16:06:00Z">
              <w:rPr>
                <w:bCs w:val="0"/>
              </w:rPr>
            </w:rPrChange>
          </w:rPr>
          <w:t xml:space="preserve">extant </w:t>
        </w:r>
        <w:r w:rsidR="00555B65" w:rsidRPr="00AA683D">
          <w:rPr>
            <w:rPrChange w:id="83" w:author="Owen Jones" w:date="2018-07-31T16:06:00Z">
              <w:rPr>
                <w:bCs w:val="0"/>
              </w:rPr>
            </w:rPrChange>
          </w:rPr>
          <w:t>in 2.7</w:t>
        </w:r>
      </w:ins>
      <w:ins w:id="84" w:author="Owen Jones" w:date="2018-07-25T15:25:00Z">
        <w:r w:rsidR="00502BBC" w:rsidRPr="00AA683D">
          <w:rPr>
            <w:rPrChange w:id="85" w:author="Owen Jones" w:date="2018-07-31T16:06:00Z">
              <w:rPr>
                <w:bCs w:val="0"/>
              </w:rPr>
            </w:rPrChange>
          </w:rPr>
          <w:t xml:space="preserve"> with impacts in 2.8</w:t>
        </w:r>
      </w:ins>
      <w:ins w:id="86" w:author="Owen Jones" w:date="2018-07-31T16:38:00Z">
        <w:r w:rsidR="00E8365D">
          <w:t xml:space="preserve"> (mostly table </w:t>
        </w:r>
        <w:proofErr w:type="spellStart"/>
        <w:r w:rsidR="00E8365D">
          <w:t>linkbase</w:t>
        </w:r>
        <w:proofErr w:type="spellEnd"/>
        <w:r w:rsidR="00E8365D">
          <w:t xml:space="preserve"> rendering issues)</w:t>
        </w:r>
      </w:ins>
      <w:ins w:id="87" w:author="Owen Jones" w:date="2018-06-07T14:00:00Z">
        <w:r w:rsidR="00555B65" w:rsidRPr="00AA683D">
          <w:rPr>
            <w:rPrChange w:id="88" w:author="Owen Jones" w:date="2018-07-31T16:06:00Z">
              <w:rPr>
                <w:bCs w:val="0"/>
              </w:rPr>
            </w:rPrChange>
          </w:rPr>
          <w:t>, so also includes a 2.7.0.2 patch set.</w:t>
        </w:r>
      </w:ins>
      <w:ins w:id="89" w:author="Owen Jones" w:date="2018-07-31T16:44:00Z">
        <w:r w:rsidR="0037520A">
          <w:t xml:space="preserve"> Users of alternative rendering approaches may wish to note the changes.</w:t>
        </w:r>
      </w:ins>
    </w:p>
    <w:p w14:paraId="5628D48D" w14:textId="69F2A206" w:rsidR="00AA683D" w:rsidRDefault="00A17923">
      <w:pPr>
        <w:pStyle w:val="body"/>
        <w:numPr>
          <w:ilvl w:val="0"/>
          <w:numId w:val="34"/>
        </w:numPr>
        <w:rPr>
          <w:ins w:id="90" w:author="Owen Jones" w:date="2018-08-02T17:59:00Z"/>
        </w:rPr>
        <w:pPrChange w:id="91" w:author="Owen Jones" w:date="2018-07-31T16:43:00Z">
          <w:pPr>
            <w:pStyle w:val="Titlelevel2"/>
          </w:pPr>
        </w:pPrChange>
      </w:pPr>
      <w:ins w:id="92" w:author="Owen Jones" w:date="2018-08-02T13:16:00Z">
        <w:r>
          <w:t xml:space="preserve">The </w:t>
        </w:r>
      </w:ins>
      <w:ins w:id="93" w:author="Owen Jones" w:date="2018-07-31T16:13:00Z">
        <w:r w:rsidR="00AA683D">
          <w:t xml:space="preserve">2.8.1 versions of COREP and RES will require </w:t>
        </w:r>
      </w:ins>
      <w:ins w:id="94" w:author="Owen Jones" w:date="2018-07-31T16:14:00Z">
        <w:r w:rsidR="00E8365D">
          <w:t xml:space="preserve">a) </w:t>
        </w:r>
      </w:ins>
      <w:ins w:id="95" w:author="Owen Jones" w:date="2018-07-31T16:13:00Z">
        <w:r w:rsidR="00AA683D">
          <w:t>data mapping changes</w:t>
        </w:r>
      </w:ins>
      <w:ins w:id="96" w:author="Owen Jones" w:date="2018-07-31T16:39:00Z">
        <w:r w:rsidR="00E8365D">
          <w:t xml:space="preserve"> </w:t>
        </w:r>
      </w:ins>
      <w:ins w:id="97" w:author="Owen Jones" w:date="2018-07-31T16:41:00Z">
        <w:r w:rsidR="00E8365D">
          <w:t xml:space="preserve">for producers or consumers of the relevant instances, these are </w:t>
        </w:r>
      </w:ins>
      <w:ins w:id="98" w:author="Owen Jones" w:date="2018-07-31T16:39:00Z">
        <w:r w:rsidR="00E8365D">
          <w:t>highlighted below</w:t>
        </w:r>
      </w:ins>
      <w:ins w:id="99" w:author="Owen Jones" w:date="2018-07-31T16:13:00Z">
        <w:r w:rsidR="00AA683D">
          <w:t xml:space="preserve">, and </w:t>
        </w:r>
      </w:ins>
      <w:ins w:id="100" w:author="Owen Jones" w:date="2018-07-31T16:41:00Z">
        <w:r w:rsidR="00E8365D">
          <w:t xml:space="preserve">b) </w:t>
        </w:r>
      </w:ins>
      <w:ins w:id="101" w:author="Owen Jones" w:date="2018-07-31T16:13:00Z">
        <w:r w:rsidR="00AA683D">
          <w:t xml:space="preserve">change of target </w:t>
        </w:r>
        <w:proofErr w:type="spellStart"/>
        <w:r w:rsidR="00AA683D">
          <w:t>schemaRefs</w:t>
        </w:r>
      </w:ins>
      <w:proofErr w:type="spellEnd"/>
      <w:ins w:id="102" w:author="Owen Jones" w:date="2018-07-31T16:38:00Z">
        <w:r w:rsidR="00E8365D">
          <w:t xml:space="preserve"> for COREP and RES modules</w:t>
        </w:r>
      </w:ins>
      <w:ins w:id="103" w:author="Owen Jones" w:date="2018-07-31T16:13:00Z">
        <w:r w:rsidR="00E8365D">
          <w:t xml:space="preserve">, replacing </w:t>
        </w:r>
      </w:ins>
      <w:ins w:id="104" w:author="Owen Jones" w:date="2018-07-31T16:42:00Z">
        <w:r w:rsidR="00E8365D">
          <w:t>“</w:t>
        </w:r>
      </w:ins>
      <w:ins w:id="105" w:author="Owen Jones" w:date="2018-07-31T16:13:00Z">
        <w:r w:rsidR="00E8365D">
          <w:t>2018-03-31</w:t>
        </w:r>
      </w:ins>
      <w:ins w:id="106" w:author="Owen Jones" w:date="2018-07-31T16:42:00Z">
        <w:r w:rsidR="00E8365D">
          <w:t>” with “2018-07-31”</w:t>
        </w:r>
        <w:r w:rsidR="00E8365D">
          <w:rPr>
            <w:rStyle w:val="FootnoteReference"/>
          </w:rPr>
          <w:footnoteReference w:id="1"/>
        </w:r>
        <w:r w:rsidR="00E8365D">
          <w:t>.</w:t>
        </w:r>
      </w:ins>
    </w:p>
    <w:p w14:paraId="1C3EA077" w14:textId="22A05791" w:rsidR="009A64F1" w:rsidRPr="00AA683D" w:rsidRDefault="009A64F1">
      <w:pPr>
        <w:pStyle w:val="body"/>
        <w:numPr>
          <w:ilvl w:val="0"/>
          <w:numId w:val="34"/>
        </w:numPr>
        <w:rPr>
          <w:ins w:id="118" w:author="Owen Jones" w:date="2018-05-14T14:57:00Z"/>
          <w:rPrChange w:id="119" w:author="Owen Jones" w:date="2018-07-31T16:06:00Z">
            <w:rPr>
              <w:ins w:id="120" w:author="Owen Jones" w:date="2018-05-14T14:57:00Z"/>
            </w:rPr>
          </w:rPrChange>
        </w:rPr>
        <w:pPrChange w:id="121" w:author="Owen Jones" w:date="2018-07-31T16:43:00Z">
          <w:pPr>
            <w:pStyle w:val="Titlelevel2"/>
          </w:pPr>
        </w:pPrChange>
      </w:pPr>
      <w:ins w:id="122" w:author="Owen Jones" w:date="2018-08-02T18:00:00Z">
        <w:r w:rsidRPr="009A64F1">
          <w:rPr>
            <w:b/>
            <w:rPrChange w:id="123" w:author="Owen Jones" w:date="2018-08-02T18:01:00Z">
              <w:rPr/>
            </w:rPrChange>
          </w:rPr>
          <w:t>I</w:t>
        </w:r>
      </w:ins>
      <w:ins w:id="124" w:author="Owen Jones" w:date="2018-08-02T17:59:00Z">
        <w:r w:rsidRPr="009A64F1">
          <w:rPr>
            <w:b/>
            <w:rPrChange w:id="125" w:author="Owen Jones" w:date="2018-08-02T18:01:00Z">
              <w:rPr/>
            </w:rPrChange>
          </w:rPr>
          <w:t xml:space="preserve">ncludes </w:t>
        </w:r>
      </w:ins>
      <w:ins w:id="126" w:author="Owen Jones" w:date="2018-08-02T18:00:00Z">
        <w:r w:rsidRPr="009A64F1">
          <w:rPr>
            <w:b/>
            <w:rPrChange w:id="127" w:author="Owen Jones" w:date="2018-08-02T18:01:00Z">
              <w:rPr/>
            </w:rPrChange>
          </w:rPr>
          <w:t xml:space="preserve">extensive </w:t>
        </w:r>
      </w:ins>
      <w:ins w:id="128" w:author="Owen Jones" w:date="2018-08-02T17:59:00Z">
        <w:r w:rsidRPr="009A64F1">
          <w:rPr>
            <w:b/>
            <w:rPrChange w:id="129" w:author="Owen Jones" w:date="2018-08-02T18:01:00Z">
              <w:rPr/>
            </w:rPrChange>
          </w:rPr>
          <w:t>correction of the</w:t>
        </w:r>
      </w:ins>
      <w:ins w:id="130" w:author="Owen Jones" w:date="2018-08-02T18:00:00Z">
        <w:r w:rsidRPr="009A64F1">
          <w:rPr>
            <w:b/>
            <w:rPrChange w:id="131" w:author="Owen Jones" w:date="2018-08-02T18:01:00Z">
              <w:rPr/>
            </w:rPrChange>
          </w:rPr>
          <w:t xml:space="preserve"> implementation of validation rules at the XBRL </w:t>
        </w:r>
      </w:ins>
      <w:ins w:id="132" w:author="Owen Jones" w:date="2018-08-02T18:01:00Z">
        <w:r>
          <w:rPr>
            <w:b/>
          </w:rPr>
          <w:t xml:space="preserve">formula </w:t>
        </w:r>
      </w:ins>
      <w:bookmarkStart w:id="133" w:name="_GoBack"/>
      <w:bookmarkEnd w:id="133"/>
      <w:ins w:id="134" w:author="Owen Jones" w:date="2018-08-02T18:00:00Z">
        <w:r w:rsidRPr="009A64F1">
          <w:rPr>
            <w:b/>
            <w:rPrChange w:id="135" w:author="Owen Jones" w:date="2018-08-02T18:01:00Z">
              <w:rPr/>
            </w:rPrChange>
          </w:rPr>
          <w:t>level,</w:t>
        </w:r>
        <w:r>
          <w:t xml:space="preserve"> and some business content change to certain validation rules (see validation rule spreadsheet for details).</w:t>
        </w:r>
      </w:ins>
    </w:p>
    <w:p w14:paraId="5271938B" w14:textId="0C13B61F" w:rsidR="003569F3" w:rsidRPr="00AA683D" w:rsidRDefault="003569F3">
      <w:pPr>
        <w:pStyle w:val="Titlelevel2"/>
        <w:rPr>
          <w:ins w:id="136" w:author="Owen Jones" w:date="2018-07-31T16:04:00Z"/>
          <w:rPrChange w:id="137" w:author="Owen Jones" w:date="2018-07-31T16:06:00Z">
            <w:rPr>
              <w:ins w:id="138" w:author="Owen Jones" w:date="2018-07-31T16:04:00Z"/>
              <w:lang w:val="fr-FR"/>
            </w:rPr>
          </w:rPrChange>
        </w:rPr>
      </w:pPr>
      <w:ins w:id="139" w:author="Owen Jones" w:date="2018-05-14T14:57:00Z">
        <w:r w:rsidRPr="00AA683D">
          <w:t>Changes</w:t>
        </w:r>
      </w:ins>
    </w:p>
    <w:p w14:paraId="6B3E759C" w14:textId="4314D6A9" w:rsidR="00AA683D" w:rsidRPr="00AA683D" w:rsidRDefault="00AA683D">
      <w:pPr>
        <w:pStyle w:val="body"/>
        <w:rPr>
          <w:ins w:id="140" w:author="Owen Jones" w:date="2018-07-25T15:25:00Z"/>
          <w:rPrChange w:id="141" w:author="Owen Jones" w:date="2018-07-31T16:06:00Z">
            <w:rPr>
              <w:ins w:id="142" w:author="Owen Jones" w:date="2018-07-25T15:25:00Z"/>
            </w:rPr>
          </w:rPrChange>
        </w:rPr>
        <w:pPrChange w:id="143" w:author="Owen Jones" w:date="2018-07-31T16:05:00Z">
          <w:pPr>
            <w:pStyle w:val="Titlelevel2"/>
          </w:pPr>
        </w:pPrChange>
      </w:pPr>
      <w:ins w:id="144" w:author="Owen Jones" w:date="2018-07-31T16:04:00Z">
        <w:r w:rsidRPr="00AA683D">
          <w:rPr>
            <w:rPrChange w:id="145" w:author="Owen Jones" w:date="2018-07-31T16:06:00Z">
              <w:rPr>
                <w:bCs w:val="0"/>
              </w:rPr>
            </w:rPrChange>
          </w:rPr>
          <w:t>Chan</w:t>
        </w:r>
        <w:r w:rsidRPr="00AA683D">
          <w:rPr>
            <w:rPrChange w:id="146" w:author="Owen Jones" w:date="2018-07-31T16:06:00Z">
              <w:rPr>
                <w:bCs w:val="0"/>
                <w:lang w:val="fr-FR"/>
              </w:rPr>
            </w:rPrChange>
          </w:rPr>
          <w:t>ges apply to the 2.8 (2.8.0.1 or 2.8.1) DPM and taxonomy unless otherwise noted.</w:t>
        </w:r>
      </w:ins>
      <w:ins w:id="147" w:author="Owen Jones" w:date="2018-07-31T16:23:00Z">
        <w:r w:rsidR="00F741B1">
          <w:t xml:space="preserve"> </w:t>
        </w:r>
      </w:ins>
      <w:ins w:id="148" w:author="Owen Jones" w:date="2018-07-31T16:36:00Z">
        <w:r w:rsidR="00E8365D">
          <w:t>SQL commands to implement the relevant changes to the DPM DB are included in the release package</w:t>
        </w:r>
      </w:ins>
      <w:ins w:id="149" w:author="Owen Jones" w:date="2018-07-31T16:37:00Z">
        <w:r w:rsidR="00E8365D">
          <w:t xml:space="preserve">; </w:t>
        </w:r>
      </w:ins>
      <w:ins w:id="150" w:author="Owen Jones" w:date="2018-07-31T16:38:00Z">
        <w:r w:rsidR="00E8365D">
          <w:t xml:space="preserve">selected </w:t>
        </w:r>
      </w:ins>
      <w:ins w:id="151" w:author="Owen Jones" w:date="2018-07-31T16:37:00Z">
        <w:r w:rsidR="00E8365D">
          <w:t>snippets are shown below for clarification.</w:t>
        </w:r>
      </w:ins>
    </w:p>
    <w:p w14:paraId="66269C04" w14:textId="3EDC355B" w:rsidR="003156DA" w:rsidRPr="00AA683D" w:rsidRDefault="003156DA">
      <w:pPr>
        <w:pStyle w:val="Titlelevel3"/>
        <w:rPr>
          <w:ins w:id="152" w:author="Owen Jones" w:date="2018-07-25T15:27:00Z"/>
          <w:rPrChange w:id="153" w:author="Owen Jones" w:date="2018-07-31T16:06:00Z">
            <w:rPr>
              <w:ins w:id="154" w:author="Owen Jones" w:date="2018-07-25T15:27:00Z"/>
            </w:rPr>
          </w:rPrChange>
        </w:rPr>
        <w:pPrChange w:id="155" w:author="Owen Jones" w:date="2018-07-25T15:27:00Z">
          <w:pPr>
            <w:pStyle w:val="SQL"/>
          </w:pPr>
        </w:pPrChange>
      </w:pPr>
      <w:ins w:id="156" w:author="Owen Jones" w:date="2018-07-25T15:25:00Z">
        <w:r w:rsidRPr="00AA683D">
          <w:rPr>
            <w:rPrChange w:id="157" w:author="Owen Jones" w:date="2018-07-31T16:06:00Z">
              <w:rPr/>
            </w:rPrChange>
          </w:rPr>
          <w:lastRenderedPageBreak/>
          <w:t>Structural</w:t>
        </w:r>
      </w:ins>
      <w:ins w:id="158" w:author="Owen Jones" w:date="2018-07-25T15:26:00Z">
        <w:r w:rsidRPr="00AA683D">
          <w:rPr>
            <w:rPrChange w:id="159" w:author="Owen Jones" w:date="2018-07-31T16:06:00Z">
              <w:rPr/>
            </w:rPrChange>
          </w:rPr>
          <w:t xml:space="preserve"> (non-instance compatible)</w:t>
        </w:r>
      </w:ins>
      <w:ins w:id="160" w:author="Owen Jones" w:date="2018-07-31T16:05:00Z">
        <w:r w:rsidR="00AA683D" w:rsidRPr="00AA683D">
          <w:rPr>
            <w:rPrChange w:id="161" w:author="Owen Jones" w:date="2018-07-31T16:06:00Z">
              <w:rPr>
                <w:b/>
                <w:lang w:val="fr-FR"/>
              </w:rPr>
            </w:rPrChange>
          </w:rPr>
          <w:t xml:space="preserve"> – resulting in 2.8.1 versions</w:t>
        </w:r>
      </w:ins>
    </w:p>
    <w:p w14:paraId="47B02C68" w14:textId="49657822" w:rsidR="00153B88" w:rsidRPr="00AA683D" w:rsidRDefault="00153B88">
      <w:pPr>
        <w:pStyle w:val="Titlelevel4"/>
        <w:rPr>
          <w:ins w:id="162" w:author="Owen Jones" w:date="2018-07-25T15:30:00Z"/>
          <w:rPrChange w:id="163" w:author="Owen Jones" w:date="2018-07-31T16:06:00Z">
            <w:rPr>
              <w:ins w:id="164" w:author="Owen Jones" w:date="2018-07-25T15:30:00Z"/>
            </w:rPr>
          </w:rPrChange>
        </w:rPr>
        <w:pPrChange w:id="165" w:author="Owen Jones" w:date="2018-07-25T15:30:00Z">
          <w:pPr>
            <w:pStyle w:val="SQL"/>
            <w:ind w:left="0"/>
          </w:pPr>
        </w:pPrChange>
      </w:pPr>
      <w:proofErr w:type="spellStart"/>
      <w:ins w:id="166" w:author="Owen Jones" w:date="2018-07-25T15:30:00Z">
        <w:r w:rsidRPr="00AA683D">
          <w:rPr>
            <w:rPrChange w:id="167" w:author="Owen Jones" w:date="2018-07-31T16:06:00Z">
              <w:rPr/>
            </w:rPrChange>
          </w:rPr>
          <w:t>C</w:t>
        </w:r>
      </w:ins>
      <w:ins w:id="168" w:author="Owen Jones" w:date="2018-07-25T15:31:00Z">
        <w:r w:rsidRPr="00AA683D">
          <w:rPr>
            <w:rPrChange w:id="169" w:author="Owen Jones" w:date="2018-07-31T16:06:00Z">
              <w:rPr/>
            </w:rPrChange>
          </w:rPr>
          <w:t>orep</w:t>
        </w:r>
      </w:ins>
      <w:proofErr w:type="spellEnd"/>
      <w:ins w:id="170" w:author="Owen Jones" w:date="2018-07-31T16:03:00Z">
        <w:r w:rsidR="00BE3407" w:rsidRPr="00AA683D">
          <w:rPr>
            <w:rPrChange w:id="171" w:author="Owen Jones" w:date="2018-07-31T16:06:00Z">
              <w:rPr/>
            </w:rPrChange>
          </w:rPr>
          <w:t xml:space="preserve"> – Data model corrections in Prudent Valuation</w:t>
        </w:r>
      </w:ins>
    </w:p>
    <w:p w14:paraId="1BED5FDD" w14:textId="6F9F9087" w:rsidR="0024705B" w:rsidRDefault="0024705B">
      <w:pPr>
        <w:pStyle w:val="body"/>
        <w:numPr>
          <w:ilvl w:val="0"/>
          <w:numId w:val="34"/>
        </w:numPr>
        <w:rPr>
          <w:ins w:id="172" w:author="Owen Jones" w:date="2018-07-31T16:30:00Z"/>
        </w:rPr>
        <w:pPrChange w:id="173" w:author="Owen Jones" w:date="2018-07-31T16:06:00Z">
          <w:pPr>
            <w:pStyle w:val="SQL"/>
            <w:ind w:left="0"/>
          </w:pPr>
        </w:pPrChange>
      </w:pPr>
      <w:ins w:id="174" w:author="Owen Jones" w:date="2018-07-31T16:27:00Z">
        <w:r>
          <w:t xml:space="preserve">[DPM-79] Enable reporting of data items corresponding to </w:t>
        </w:r>
      </w:ins>
      <w:ins w:id="175" w:author="Owen Jones" w:date="2018-07-31T16:28:00Z">
        <w:r>
          <w:t xml:space="preserve">some cells on </w:t>
        </w:r>
      </w:ins>
      <w:ins w:id="176" w:author="Owen Jones" w:date="2018-07-31T16:27:00Z">
        <w:r>
          <w:t>C 32.02.c rows</w:t>
        </w:r>
      </w:ins>
      <w:ins w:id="177" w:author="Owen Jones" w:date="2018-07-31T16:28:00Z">
        <w:r>
          <w:t xml:space="preserve"> 0030 and 0040</w:t>
        </w:r>
      </w:ins>
      <w:ins w:id="178" w:author="Owen Jones" w:date="2018-07-31T16:34:00Z">
        <w:r w:rsidR="00E8365D">
          <w:t xml:space="preserve"> which were prevented from being reported in the 2.8 Taxonomy by a limitation in our XBRL</w:t>
        </w:r>
        <w:r w:rsidR="00C37988">
          <w:t xml:space="preserve"> representation of the templates</w:t>
        </w:r>
      </w:ins>
      <w:ins w:id="179" w:author="Owen Jones" w:date="2018-07-31T16:28:00Z">
        <w:r>
          <w:t>. The modelling of C 32.02.c row 0040 has been changed (row made abstract</w:t>
        </w:r>
      </w:ins>
      <w:ins w:id="180" w:author="Owen Jones" w:date="2018-07-31T16:29:00Z">
        <w:r>
          <w:t>, rather than identical to row 0040</w:t>
        </w:r>
      </w:ins>
      <w:ins w:id="181" w:author="Owen Jones" w:date="2018-07-31T16:28:00Z">
        <w:r>
          <w:t>) removing the identity between every cell in row 0030 and the corresponding cell in row 0040</w:t>
        </w:r>
      </w:ins>
      <w:ins w:id="182" w:author="Owen Jones" w:date="2018-07-31T16:29:00Z">
        <w:r>
          <w:t xml:space="preserve">. Cells </w:t>
        </w:r>
      </w:ins>
      <w:ins w:id="183" w:author="Owen Jones" w:date="2018-07-31T16:30:00Z">
        <w:r>
          <w:t>0210 and 0220 in row 0040 have been de-activated (</w:t>
        </w:r>
      </w:ins>
      <w:ins w:id="184" w:author="Owen Jones" w:date="2018-07-31T16:47:00Z">
        <w:r w:rsidR="00FD2B9B">
          <w:t>‘</w:t>
        </w:r>
      </w:ins>
      <w:ins w:id="185" w:author="Owen Jones" w:date="2018-07-31T16:30:00Z">
        <w:r>
          <w:t>greyed</w:t>
        </w:r>
      </w:ins>
      <w:ins w:id="186" w:author="Owen Jones" w:date="2018-07-31T16:47:00Z">
        <w:r w:rsidR="00FD2B9B">
          <w:t>’</w:t>
        </w:r>
      </w:ins>
      <w:ins w:id="187" w:author="Owen Jones" w:date="2018-07-31T16:30:00Z">
        <w:r>
          <w:t>) and in row 0030 activated (</w:t>
        </w:r>
      </w:ins>
      <w:ins w:id="188" w:author="Owen Jones" w:date="2018-07-31T16:47:00Z">
        <w:r w:rsidR="00FD2B9B">
          <w:t>‘</w:t>
        </w:r>
      </w:ins>
      <w:ins w:id="189" w:author="Owen Jones" w:date="2018-07-31T16:30:00Z">
        <w:r>
          <w:t>un</w:t>
        </w:r>
      </w:ins>
      <w:ins w:id="190" w:author="Owen Jones" w:date="2018-07-31T16:47:00Z">
        <w:r w:rsidR="00FD2B9B">
          <w:t>-</w:t>
        </w:r>
      </w:ins>
      <w:ins w:id="191" w:author="Owen Jones" w:date="2018-07-31T16:30:00Z">
        <w:r>
          <w:t>greyed</w:t>
        </w:r>
      </w:ins>
      <w:ins w:id="192" w:author="Owen Jones" w:date="2018-07-31T16:47:00Z">
        <w:r w:rsidR="00FD2B9B">
          <w:t>’</w:t>
        </w:r>
      </w:ins>
      <w:ins w:id="193" w:author="Owen Jones" w:date="2018-07-31T16:30:00Z">
        <w:r>
          <w:t xml:space="preserve">). The net effect is to allow the </w:t>
        </w:r>
      </w:ins>
      <w:ins w:id="194" w:author="Owen Jones" w:date="2018-07-31T16:31:00Z">
        <w:r>
          <w:t>reporting</w:t>
        </w:r>
      </w:ins>
      <w:ins w:id="195" w:author="Owen Jones" w:date="2018-07-31T16:30:00Z">
        <w:r>
          <w:t xml:space="preserve"> </w:t>
        </w:r>
      </w:ins>
      <w:ins w:id="196" w:author="Owen Jones" w:date="2018-07-31T16:31:00Z">
        <w:r>
          <w:t>of these</w:t>
        </w:r>
        <w:r w:rsidR="00FD2B9B">
          <w:t xml:space="preserve"> data points with the modelling/data</w:t>
        </w:r>
      </w:ins>
      <w:ins w:id="197" w:author="Owen Jones" w:date="2018-07-31T16:47:00Z">
        <w:r w:rsidR="00FD2B9B">
          <w:t xml:space="preserve"> </w:t>
        </w:r>
      </w:ins>
      <w:ins w:id="198" w:author="Owen Jones" w:date="2018-07-31T16:31:00Z">
        <w:r w:rsidR="00FD2B9B">
          <w:t>poi</w:t>
        </w:r>
      </w:ins>
      <w:ins w:id="199" w:author="Owen Jones" w:date="2018-07-31T16:47:00Z">
        <w:r w:rsidR="00FD2B9B">
          <w:t>n</w:t>
        </w:r>
      </w:ins>
      <w:ins w:id="200" w:author="Owen Jones" w:date="2018-07-31T16:31:00Z">
        <w:r w:rsidR="00FD2B9B">
          <w:t xml:space="preserve">t versions </w:t>
        </w:r>
        <w:r>
          <w:t>indicated in the original DPM for 2.8, although not in the cells currently indicated in the ITS. The ITS may be adjusted to align with the 2.8.</w:t>
        </w:r>
      </w:ins>
      <w:ins w:id="201" w:author="Owen Jones" w:date="2018-07-31T16:32:00Z">
        <w:r>
          <w:t xml:space="preserve">1 DPM and Taxonomy before adoption by the commission. If not however </w:t>
        </w:r>
        <w:r w:rsidRPr="00E8365D">
          <w:rPr>
            <w:b/>
            <w:rPrChange w:id="202" w:author="Owen Jones" w:date="2018-07-31T16:35:00Z">
              <w:rPr/>
            </w:rPrChange>
          </w:rPr>
          <w:t xml:space="preserve">reporters should </w:t>
        </w:r>
      </w:ins>
      <w:ins w:id="203" w:author="Owen Jones" w:date="2018-07-31T16:33:00Z">
        <w:r w:rsidRPr="00E8365D">
          <w:rPr>
            <w:b/>
            <w:rPrChange w:id="204" w:author="Owen Jones" w:date="2018-07-31T16:35:00Z">
              <w:rPr/>
            </w:rPrChange>
          </w:rPr>
          <w:t xml:space="preserve">for submission purposes </w:t>
        </w:r>
      </w:ins>
      <w:ins w:id="205" w:author="Owen Jones" w:date="2018-07-31T16:32:00Z">
        <w:r w:rsidRPr="00E8365D">
          <w:rPr>
            <w:b/>
            <w:rPrChange w:id="206" w:author="Owen Jones" w:date="2018-07-31T16:35:00Z">
              <w:rPr/>
            </w:rPrChange>
          </w:rPr>
          <w:t xml:space="preserve">enter the values indicated </w:t>
        </w:r>
      </w:ins>
      <w:ins w:id="207" w:author="Owen Jones" w:date="2018-07-31T16:33:00Z">
        <w:r w:rsidRPr="00E8365D">
          <w:rPr>
            <w:b/>
            <w:rPrChange w:id="208" w:author="Owen Jones" w:date="2018-07-31T16:35:00Z">
              <w:rPr/>
            </w:rPrChange>
          </w:rPr>
          <w:t xml:space="preserve">in the ITS </w:t>
        </w:r>
      </w:ins>
      <w:ins w:id="209" w:author="Owen Jones" w:date="2018-07-31T16:32:00Z">
        <w:r w:rsidRPr="00E8365D">
          <w:rPr>
            <w:b/>
            <w:rPrChange w:id="210" w:author="Owen Jones" w:date="2018-07-31T16:35:00Z">
              <w:rPr/>
            </w:rPrChange>
          </w:rPr>
          <w:t>as required in C 32.02.c r0040 c0210 and C</w:t>
        </w:r>
      </w:ins>
      <w:ins w:id="211" w:author="Owen Jones" w:date="2018-07-31T16:35:00Z">
        <w:r w:rsidR="00E8365D">
          <w:rPr>
            <w:b/>
          </w:rPr>
          <w:t> </w:t>
        </w:r>
      </w:ins>
      <w:ins w:id="212" w:author="Owen Jones" w:date="2018-07-31T16:32:00Z">
        <w:r w:rsidRPr="00E8365D">
          <w:rPr>
            <w:b/>
            <w:rPrChange w:id="213" w:author="Owen Jones" w:date="2018-07-31T16:35:00Z">
              <w:rPr/>
            </w:rPrChange>
          </w:rPr>
          <w:t>32.02.c r0040 c0</w:t>
        </w:r>
      </w:ins>
      <w:ins w:id="214" w:author="Owen Jones" w:date="2018-07-31T16:33:00Z">
        <w:r w:rsidRPr="00E8365D">
          <w:rPr>
            <w:b/>
            <w:rPrChange w:id="215" w:author="Owen Jones" w:date="2018-07-31T16:35:00Z">
              <w:rPr/>
            </w:rPrChange>
          </w:rPr>
          <w:t>220 instead in C 32.02.c r</w:t>
        </w:r>
        <w:r w:rsidR="00E8365D">
          <w:rPr>
            <w:b/>
            <w:rPrChange w:id="216" w:author="Owen Jones" w:date="2018-07-31T16:35:00Z">
              <w:rPr>
                <w:b/>
              </w:rPr>
            </w:rPrChange>
          </w:rPr>
          <w:t>003</w:t>
        </w:r>
        <w:r w:rsidRPr="00E8365D">
          <w:rPr>
            <w:b/>
            <w:rPrChange w:id="217" w:author="Owen Jones" w:date="2018-07-31T16:35:00Z">
              <w:rPr/>
            </w:rPrChange>
          </w:rPr>
          <w:t>0 c0210 and C 32.02.c r00</w:t>
        </w:r>
      </w:ins>
      <w:ins w:id="218" w:author="Owen Jones" w:date="2018-07-31T16:35:00Z">
        <w:r w:rsidR="00E8365D">
          <w:rPr>
            <w:b/>
          </w:rPr>
          <w:t>3</w:t>
        </w:r>
      </w:ins>
      <w:ins w:id="219" w:author="Owen Jones" w:date="2018-07-31T16:33:00Z">
        <w:r w:rsidRPr="00E8365D">
          <w:rPr>
            <w:b/>
            <w:rPrChange w:id="220" w:author="Owen Jones" w:date="2018-07-31T16:35:00Z">
              <w:rPr/>
            </w:rPrChange>
          </w:rPr>
          <w:t>0 c0220 respectively</w:t>
        </w:r>
        <w:r>
          <w:t>.</w:t>
        </w:r>
      </w:ins>
    </w:p>
    <w:p w14:paraId="3F7F027C" w14:textId="42163CF1" w:rsidR="00E8365D" w:rsidRPr="00244529" w:rsidRDefault="00E8365D">
      <w:pPr>
        <w:pStyle w:val="SQL"/>
        <w:rPr>
          <w:ins w:id="221" w:author="Owen Jones" w:date="2018-07-31T16:35:00Z"/>
        </w:rPr>
        <w:pPrChange w:id="222" w:author="Owen Jones" w:date="2018-07-31T16:35:00Z">
          <w:pPr>
            <w:pStyle w:val="SQL"/>
            <w:numPr>
              <w:numId w:val="34"/>
            </w:numPr>
            <w:ind w:left="360" w:hanging="360"/>
          </w:pPr>
        </w:pPrChange>
      </w:pPr>
      <w:ins w:id="223" w:author="Owen Jones" w:date="2018-07-31T16:35:00Z">
        <w:r>
          <w:t>See accompanying DPM-79.sql</w:t>
        </w:r>
      </w:ins>
    </w:p>
    <w:p w14:paraId="1EC5AAAE" w14:textId="1C269B0B" w:rsidR="00AA683D" w:rsidRDefault="00AA683D">
      <w:pPr>
        <w:pStyle w:val="body"/>
        <w:numPr>
          <w:ilvl w:val="0"/>
          <w:numId w:val="34"/>
        </w:numPr>
        <w:rPr>
          <w:ins w:id="224" w:author="Owen Jones" w:date="2018-07-31T16:08:00Z"/>
        </w:rPr>
        <w:pPrChange w:id="225" w:author="Owen Jones" w:date="2018-07-31T16:06:00Z">
          <w:pPr>
            <w:pStyle w:val="SQL"/>
            <w:ind w:left="0"/>
          </w:pPr>
        </w:pPrChange>
      </w:pPr>
      <w:ins w:id="226" w:author="Owen Jones" w:date="2018-07-31T16:06:00Z">
        <w:r>
          <w:t>[D</w:t>
        </w:r>
      </w:ins>
      <w:ins w:id="227" w:author="Owen Jones" w:date="2018-07-31T16:12:00Z">
        <w:r>
          <w:t>PM</w:t>
        </w:r>
      </w:ins>
      <w:ins w:id="228" w:author="Owen Jones" w:date="2018-07-31T16:06:00Z">
        <w:r>
          <w:t>-</w:t>
        </w:r>
      </w:ins>
      <w:ins w:id="229" w:author="Owen Jones" w:date="2018-07-31T16:26:00Z">
        <w:r w:rsidR="00721ADF">
          <w:t>80,</w:t>
        </w:r>
      </w:ins>
      <w:ins w:id="230" w:author="Owen Jones" w:date="2018-07-31T16:36:00Z">
        <w:r w:rsidR="00E8365D">
          <w:t xml:space="preserve"> </w:t>
        </w:r>
      </w:ins>
      <w:ins w:id="231" w:author="Owen Jones" w:date="2018-07-31T16:26:00Z">
        <w:r w:rsidR="00721ADF">
          <w:t>DPM-</w:t>
        </w:r>
      </w:ins>
      <w:ins w:id="232" w:author="Owen Jones" w:date="2018-07-31T16:06:00Z">
        <w:r>
          <w:t xml:space="preserve">82] </w:t>
        </w:r>
      </w:ins>
      <w:ins w:id="233" w:author="Owen Jones" w:date="2018-07-25T15:27:00Z">
        <w:r w:rsidR="003156DA" w:rsidRPr="00AA683D">
          <w:rPr>
            <w:rPrChange w:id="234" w:author="Owen Jones" w:date="2018-07-31T16:06:00Z">
              <w:rPr/>
            </w:rPrChange>
          </w:rPr>
          <w:t xml:space="preserve">Changes to data type of </w:t>
        </w:r>
      </w:ins>
      <w:ins w:id="235" w:author="Owen Jones" w:date="2018-07-31T16:07:00Z">
        <w:r>
          <w:t>four</w:t>
        </w:r>
      </w:ins>
      <w:ins w:id="236" w:author="Owen Jones" w:date="2018-07-25T15:27:00Z">
        <w:r>
          <w:rPr>
            <w:rPrChange w:id="237" w:author="Owen Jones" w:date="2018-07-31T16:06:00Z">
              <w:rPr/>
            </w:rPrChange>
          </w:rPr>
          <w:t xml:space="preserve"> metrics first and only used i</w:t>
        </w:r>
        <w:r w:rsidR="003156DA" w:rsidRPr="00AA683D">
          <w:rPr>
            <w:rPrChange w:id="238" w:author="Owen Jones" w:date="2018-07-31T16:06:00Z">
              <w:rPr/>
            </w:rPrChange>
          </w:rPr>
          <w:t>n 2.8.0</w:t>
        </w:r>
        <w:r>
          <w:rPr>
            <w:rPrChange w:id="239" w:author="Owen Jones" w:date="2018-07-31T16:06:00Z">
              <w:rPr/>
            </w:rPrChange>
          </w:rPr>
          <w:t xml:space="preserve"> (notionally retrospective)</w:t>
        </w:r>
      </w:ins>
      <w:ins w:id="240" w:author="Owen Jones" w:date="2018-07-31T16:18:00Z">
        <w:r w:rsidR="00F741B1">
          <w:t xml:space="preserve"> to align with ITS descriptions of fields</w:t>
        </w:r>
      </w:ins>
      <w:ins w:id="241" w:author="Owen Jones" w:date="2018-07-31T16:39:00Z">
        <w:r w:rsidR="00E8365D">
          <w:t xml:space="preserve">. </w:t>
        </w:r>
      </w:ins>
      <w:ins w:id="242" w:author="Owen Jones" w:date="2018-07-31T16:52:00Z">
        <w:r w:rsidR="00FD2B9B">
          <w:rPr>
            <w:b/>
          </w:rPr>
          <w:t>Changes to producer/consumer data mappings will be required</w:t>
        </w:r>
      </w:ins>
    </w:p>
    <w:tbl>
      <w:tblPr>
        <w:tblStyle w:val="EBAtable"/>
        <w:tblW w:w="5000" w:type="pct"/>
        <w:tblLook w:val="04A0" w:firstRow="1" w:lastRow="0" w:firstColumn="1" w:lastColumn="0" w:noHBand="0" w:noVBand="1"/>
        <w:tblPrChange w:id="243" w:author="Owen Jones" w:date="2018-07-31T16:12:00Z">
          <w:tblPr>
            <w:tblStyle w:val="TableGrid"/>
            <w:tblW w:w="0" w:type="auto"/>
            <w:tblLook w:val="04A0" w:firstRow="1" w:lastRow="0" w:firstColumn="1" w:lastColumn="0" w:noHBand="0" w:noVBand="1"/>
          </w:tblPr>
        </w:tblPrChange>
      </w:tblPr>
      <w:tblGrid>
        <w:gridCol w:w="3272"/>
        <w:gridCol w:w="1612"/>
        <w:gridCol w:w="1701"/>
        <w:gridCol w:w="2490"/>
        <w:tblGridChange w:id="244">
          <w:tblGrid>
            <w:gridCol w:w="1548"/>
            <w:gridCol w:w="774"/>
            <w:gridCol w:w="774"/>
            <w:gridCol w:w="1548"/>
            <w:gridCol w:w="1"/>
            <w:gridCol w:w="1548"/>
            <w:gridCol w:w="775"/>
            <w:gridCol w:w="2323"/>
          </w:tblGrid>
        </w:tblGridChange>
      </w:tblGrid>
      <w:tr w:rsidR="00AA683D" w14:paraId="5D847962" w14:textId="77777777" w:rsidTr="00AA683D">
        <w:trPr>
          <w:cnfStyle w:val="100000000000" w:firstRow="1" w:lastRow="0" w:firstColumn="0" w:lastColumn="0" w:oddVBand="0" w:evenVBand="0" w:oddHBand="0" w:evenHBand="0" w:firstRowFirstColumn="0" w:firstRowLastColumn="0" w:lastRowFirstColumn="0" w:lastRowLastColumn="0"/>
          <w:ins w:id="245" w:author="Owen Jones" w:date="2018-07-31T16:09:00Z"/>
          <w:trPrChange w:id="246" w:author="Owen Jones" w:date="2018-07-31T16:12:00Z">
            <w:trPr>
              <w:gridAfter w:val="0"/>
            </w:trPr>
          </w:trPrChange>
        </w:trPr>
        <w:tc>
          <w:tcPr>
            <w:tcW w:w="1803" w:type="pct"/>
            <w:tcPrChange w:id="247" w:author="Owen Jones" w:date="2018-07-31T16:12:00Z">
              <w:tcPr>
                <w:tcW w:w="1548" w:type="dxa"/>
              </w:tcPr>
            </w:tcPrChange>
          </w:tcPr>
          <w:p w14:paraId="0876399F" w14:textId="1776BAC5" w:rsidR="00AA683D" w:rsidRPr="00AA683D" w:rsidRDefault="00AA683D" w:rsidP="00AA683D">
            <w:pPr>
              <w:pStyle w:val="body"/>
              <w:cnfStyle w:val="100000000000" w:firstRow="1" w:lastRow="0" w:firstColumn="0" w:lastColumn="0" w:oddVBand="0" w:evenVBand="0" w:oddHBand="0" w:evenHBand="0" w:firstRowFirstColumn="0" w:firstRowLastColumn="0" w:lastRowFirstColumn="0" w:lastRowLastColumn="0"/>
              <w:rPr>
                <w:ins w:id="248" w:author="Owen Jones" w:date="2018-07-31T16:09:00Z"/>
                <w:b/>
                <w:rPrChange w:id="249" w:author="Owen Jones" w:date="2018-07-31T16:12:00Z">
                  <w:rPr>
                    <w:ins w:id="250" w:author="Owen Jones" w:date="2018-07-31T16:09:00Z"/>
                  </w:rPr>
                </w:rPrChange>
              </w:rPr>
            </w:pPr>
            <w:ins w:id="251" w:author="Owen Jones" w:date="2018-07-31T16:09:00Z">
              <w:r w:rsidRPr="00AA683D">
                <w:rPr>
                  <w:b/>
                  <w:rPrChange w:id="252" w:author="Owen Jones" w:date="2018-07-31T16:12:00Z">
                    <w:rPr/>
                  </w:rPrChange>
                </w:rPr>
                <w:t>Label</w:t>
              </w:r>
            </w:ins>
          </w:p>
        </w:tc>
        <w:tc>
          <w:tcPr>
            <w:tcW w:w="888" w:type="pct"/>
            <w:tcPrChange w:id="253" w:author="Owen Jones" w:date="2018-07-31T16:12:00Z">
              <w:tcPr>
                <w:tcW w:w="1548" w:type="dxa"/>
                <w:gridSpan w:val="2"/>
              </w:tcPr>
            </w:tcPrChange>
          </w:tcPr>
          <w:p w14:paraId="3A8D4920" w14:textId="6614F2C0" w:rsidR="00AA683D" w:rsidRPr="00AA683D" w:rsidRDefault="00AA683D" w:rsidP="00AA683D">
            <w:pPr>
              <w:pStyle w:val="body"/>
              <w:cnfStyle w:val="100000000000" w:firstRow="1" w:lastRow="0" w:firstColumn="0" w:lastColumn="0" w:oddVBand="0" w:evenVBand="0" w:oddHBand="0" w:evenHBand="0" w:firstRowFirstColumn="0" w:firstRowLastColumn="0" w:lastRowFirstColumn="0" w:lastRowLastColumn="0"/>
              <w:rPr>
                <w:ins w:id="254" w:author="Owen Jones" w:date="2018-07-31T16:09:00Z"/>
                <w:b/>
                <w:rPrChange w:id="255" w:author="Owen Jones" w:date="2018-07-31T16:12:00Z">
                  <w:rPr>
                    <w:ins w:id="256" w:author="Owen Jones" w:date="2018-07-31T16:09:00Z"/>
                  </w:rPr>
                </w:rPrChange>
              </w:rPr>
            </w:pPr>
            <w:ins w:id="257" w:author="Owen Jones" w:date="2018-07-31T16:09:00Z">
              <w:r w:rsidRPr="00AA683D">
                <w:rPr>
                  <w:b/>
                  <w:rPrChange w:id="258" w:author="Owen Jones" w:date="2018-07-31T16:12:00Z">
                    <w:rPr/>
                  </w:rPrChange>
                </w:rPr>
                <w:t>Used In</w:t>
              </w:r>
            </w:ins>
          </w:p>
        </w:tc>
        <w:tc>
          <w:tcPr>
            <w:tcW w:w="937" w:type="pct"/>
            <w:tcPrChange w:id="259" w:author="Owen Jones" w:date="2018-07-31T16:12:00Z">
              <w:tcPr>
                <w:tcW w:w="1548" w:type="dxa"/>
              </w:tcPr>
            </w:tcPrChange>
          </w:tcPr>
          <w:p w14:paraId="593B2B96" w14:textId="2ECA5E59" w:rsidR="00AA683D" w:rsidRPr="00AA683D" w:rsidRDefault="00AA683D" w:rsidP="00AA683D">
            <w:pPr>
              <w:pStyle w:val="body"/>
              <w:cnfStyle w:val="100000000000" w:firstRow="1" w:lastRow="0" w:firstColumn="0" w:lastColumn="0" w:oddVBand="0" w:evenVBand="0" w:oddHBand="0" w:evenHBand="0" w:firstRowFirstColumn="0" w:firstRowLastColumn="0" w:lastRowFirstColumn="0" w:lastRowLastColumn="0"/>
              <w:rPr>
                <w:ins w:id="260" w:author="Owen Jones" w:date="2018-07-31T16:09:00Z"/>
                <w:b/>
                <w:rPrChange w:id="261" w:author="Owen Jones" w:date="2018-07-31T16:12:00Z">
                  <w:rPr>
                    <w:ins w:id="262" w:author="Owen Jones" w:date="2018-07-31T16:09:00Z"/>
                  </w:rPr>
                </w:rPrChange>
              </w:rPr>
            </w:pPr>
            <w:ins w:id="263" w:author="Owen Jones" w:date="2018-07-31T16:10:00Z">
              <w:r w:rsidRPr="00AA683D">
                <w:rPr>
                  <w:b/>
                  <w:rPrChange w:id="264" w:author="Owen Jones" w:date="2018-07-31T16:12:00Z">
                    <w:rPr/>
                  </w:rPrChange>
                </w:rPr>
                <w:t>Code</w:t>
              </w:r>
            </w:ins>
          </w:p>
        </w:tc>
        <w:tc>
          <w:tcPr>
            <w:tcW w:w="1372" w:type="pct"/>
            <w:tcPrChange w:id="265" w:author="Owen Jones" w:date="2018-07-31T16:12:00Z">
              <w:tcPr>
                <w:tcW w:w="1549" w:type="dxa"/>
                <w:gridSpan w:val="2"/>
              </w:tcPr>
            </w:tcPrChange>
          </w:tcPr>
          <w:p w14:paraId="4E0406F6" w14:textId="5CD24733" w:rsidR="00AA683D" w:rsidRPr="00AA683D" w:rsidRDefault="00AA683D" w:rsidP="00AA683D">
            <w:pPr>
              <w:pStyle w:val="body"/>
              <w:cnfStyle w:val="100000000000" w:firstRow="1" w:lastRow="0" w:firstColumn="0" w:lastColumn="0" w:oddVBand="0" w:evenVBand="0" w:oddHBand="0" w:evenHBand="0" w:firstRowFirstColumn="0" w:firstRowLastColumn="0" w:lastRowFirstColumn="0" w:lastRowLastColumn="0"/>
              <w:rPr>
                <w:ins w:id="266" w:author="Owen Jones" w:date="2018-07-31T16:09:00Z"/>
                <w:b/>
                <w:rPrChange w:id="267" w:author="Owen Jones" w:date="2018-07-31T16:12:00Z">
                  <w:rPr>
                    <w:ins w:id="268" w:author="Owen Jones" w:date="2018-07-31T16:09:00Z"/>
                  </w:rPr>
                </w:rPrChange>
              </w:rPr>
            </w:pPr>
            <w:ins w:id="269" w:author="Owen Jones" w:date="2018-07-31T16:10:00Z">
              <w:r w:rsidRPr="00AA683D">
                <w:rPr>
                  <w:b/>
                  <w:rPrChange w:id="270" w:author="Owen Jones" w:date="2018-07-31T16:12:00Z">
                    <w:rPr/>
                  </w:rPrChange>
                </w:rPr>
                <w:t>Type</w:t>
              </w:r>
            </w:ins>
          </w:p>
        </w:tc>
      </w:tr>
      <w:tr w:rsidR="00AA683D" w14:paraId="7840DF4E" w14:textId="77777777" w:rsidTr="00AA683D">
        <w:trPr>
          <w:ins w:id="271" w:author="Owen Jones" w:date="2018-07-31T16:09:00Z"/>
          <w:trPrChange w:id="272" w:author="Owen Jones" w:date="2018-07-31T16:12:00Z">
            <w:trPr>
              <w:gridAfter w:val="0"/>
            </w:trPr>
          </w:trPrChange>
        </w:trPr>
        <w:tc>
          <w:tcPr>
            <w:tcW w:w="1803" w:type="pct"/>
            <w:tcPrChange w:id="273" w:author="Owen Jones" w:date="2018-07-31T16:12:00Z">
              <w:tcPr>
                <w:tcW w:w="1548" w:type="dxa"/>
              </w:tcPr>
            </w:tcPrChange>
          </w:tcPr>
          <w:p w14:paraId="3E3194C5" w14:textId="187C8BB4" w:rsidR="00AA683D" w:rsidRDefault="00AA683D" w:rsidP="00AA683D">
            <w:pPr>
              <w:pStyle w:val="body"/>
              <w:rPr>
                <w:ins w:id="274" w:author="Owen Jones" w:date="2018-07-31T16:09:00Z"/>
              </w:rPr>
            </w:pPr>
            <w:ins w:id="275" w:author="Owen Jones" w:date="2018-07-31T16:10:00Z">
              <w:r>
                <w:rPr>
                  <w:lang w:val="en-GB"/>
                </w:rPr>
                <w:t>Co</w:t>
              </w:r>
              <w:r w:rsidRPr="00244529">
                <w:rPr>
                  <w:lang w:val="en-GB"/>
                </w:rPr>
                <w:t xml:space="preserve">ncentrated </w:t>
              </w:r>
              <w:proofErr w:type="spellStart"/>
              <w:r w:rsidRPr="00244529">
                <w:rPr>
                  <w:lang w:val="en-GB"/>
                </w:rPr>
                <w:t>position.Amount</w:t>
              </w:r>
            </w:ins>
            <w:proofErr w:type="spellEnd"/>
          </w:p>
        </w:tc>
        <w:tc>
          <w:tcPr>
            <w:tcW w:w="888" w:type="pct"/>
            <w:tcPrChange w:id="276" w:author="Owen Jones" w:date="2018-07-31T16:12:00Z">
              <w:tcPr>
                <w:tcW w:w="1548" w:type="dxa"/>
                <w:gridSpan w:val="2"/>
              </w:tcPr>
            </w:tcPrChange>
          </w:tcPr>
          <w:p w14:paraId="0F252030" w14:textId="4A4EF03A" w:rsidR="00AA683D" w:rsidRDefault="00721ADF" w:rsidP="00AA683D">
            <w:pPr>
              <w:pStyle w:val="body"/>
              <w:rPr>
                <w:ins w:id="277" w:author="Owen Jones" w:date="2018-07-31T16:09:00Z"/>
              </w:rPr>
            </w:pPr>
            <w:ins w:id="278" w:author="Owen Jones" w:date="2018-07-31T16:25:00Z">
              <w:r>
                <w:t>C 32.04 c0040</w:t>
              </w:r>
            </w:ins>
          </w:p>
        </w:tc>
        <w:tc>
          <w:tcPr>
            <w:tcW w:w="937" w:type="pct"/>
            <w:tcPrChange w:id="279" w:author="Owen Jones" w:date="2018-07-31T16:12:00Z">
              <w:tcPr>
                <w:tcW w:w="1548" w:type="dxa"/>
              </w:tcPr>
            </w:tcPrChange>
          </w:tcPr>
          <w:p w14:paraId="1E508404" w14:textId="6AEE7602" w:rsidR="00AA683D" w:rsidRDefault="00AA683D" w:rsidP="00AA683D">
            <w:pPr>
              <w:pStyle w:val="body"/>
              <w:rPr>
                <w:ins w:id="280" w:author="Owen Jones" w:date="2018-07-31T16:09:00Z"/>
              </w:rPr>
            </w:pPr>
            <w:ins w:id="281" w:author="Owen Jones" w:date="2018-07-31T16:10:00Z">
              <w:r w:rsidRPr="00244529">
                <w:rPr>
                  <w:lang w:val="en-GB"/>
                </w:rPr>
                <w:t>mi551 -&gt; ri551</w:t>
              </w:r>
            </w:ins>
          </w:p>
        </w:tc>
        <w:tc>
          <w:tcPr>
            <w:tcW w:w="1372" w:type="pct"/>
            <w:tcPrChange w:id="282" w:author="Owen Jones" w:date="2018-07-31T16:12:00Z">
              <w:tcPr>
                <w:tcW w:w="1549" w:type="dxa"/>
                <w:gridSpan w:val="2"/>
              </w:tcPr>
            </w:tcPrChange>
          </w:tcPr>
          <w:p w14:paraId="11E5583C" w14:textId="4E438C26" w:rsidR="00AA683D" w:rsidRDefault="00AA683D" w:rsidP="00AA683D">
            <w:pPr>
              <w:pStyle w:val="body"/>
              <w:rPr>
                <w:ins w:id="283" w:author="Owen Jones" w:date="2018-07-31T16:09:00Z"/>
              </w:rPr>
            </w:pPr>
            <w:ins w:id="284" w:author="Owen Jones" w:date="2018-07-31T16:10:00Z">
              <w:r>
                <w:t>monetary-&gt;decimal</w:t>
              </w:r>
            </w:ins>
          </w:p>
        </w:tc>
      </w:tr>
      <w:tr w:rsidR="00AA683D" w14:paraId="366B548C" w14:textId="77777777" w:rsidTr="00AA683D">
        <w:trPr>
          <w:ins w:id="285" w:author="Owen Jones" w:date="2018-07-31T16:09:00Z"/>
          <w:trPrChange w:id="286" w:author="Owen Jones" w:date="2018-07-31T16:12:00Z">
            <w:trPr>
              <w:gridAfter w:val="0"/>
            </w:trPr>
          </w:trPrChange>
        </w:trPr>
        <w:tc>
          <w:tcPr>
            <w:tcW w:w="1803" w:type="pct"/>
            <w:tcPrChange w:id="287" w:author="Owen Jones" w:date="2018-07-31T16:12:00Z">
              <w:tcPr>
                <w:tcW w:w="1548" w:type="dxa"/>
              </w:tcPr>
            </w:tcPrChange>
          </w:tcPr>
          <w:p w14:paraId="6BC3B6C2" w14:textId="6B869A6C" w:rsidR="00AA683D" w:rsidRDefault="00AA683D">
            <w:pPr>
              <w:pStyle w:val="body"/>
              <w:rPr>
                <w:ins w:id="288" w:author="Owen Jones" w:date="2018-07-31T16:09:00Z"/>
              </w:rPr>
            </w:pPr>
            <w:ins w:id="289" w:author="Owen Jones" w:date="2018-07-31T16:11:00Z">
              <w:r w:rsidRPr="00244529">
                <w:rPr>
                  <w:lang w:val="en-GB"/>
                </w:rPr>
                <w:t xml:space="preserve">Concentrated </w:t>
              </w:r>
              <w:proofErr w:type="spellStart"/>
              <w:r w:rsidRPr="00244529">
                <w:rPr>
                  <w:lang w:val="en-GB"/>
                </w:rPr>
                <w:t>position.</w:t>
              </w:r>
            </w:ins>
            <w:ins w:id="290" w:author="Owen Jones" w:date="2018-07-31T17:14:00Z">
              <w:r w:rsidR="00D36822">
                <w:rPr>
                  <w:lang w:val="en-GB"/>
                </w:rPr>
                <w:t>Unit</w:t>
              </w:r>
            </w:ins>
            <w:proofErr w:type="spellEnd"/>
          </w:p>
        </w:tc>
        <w:tc>
          <w:tcPr>
            <w:tcW w:w="888" w:type="pct"/>
            <w:tcPrChange w:id="291" w:author="Owen Jones" w:date="2018-07-31T16:12:00Z">
              <w:tcPr>
                <w:tcW w:w="1548" w:type="dxa"/>
                <w:gridSpan w:val="2"/>
              </w:tcPr>
            </w:tcPrChange>
          </w:tcPr>
          <w:p w14:paraId="4E472165" w14:textId="253919E0" w:rsidR="00AA683D" w:rsidRDefault="00721ADF">
            <w:pPr>
              <w:pStyle w:val="body"/>
              <w:rPr>
                <w:ins w:id="292" w:author="Owen Jones" w:date="2018-07-31T16:09:00Z"/>
              </w:rPr>
            </w:pPr>
            <w:ins w:id="293" w:author="Owen Jones" w:date="2018-07-31T16:25:00Z">
              <w:r>
                <w:t>C 32.04 c0050</w:t>
              </w:r>
            </w:ins>
          </w:p>
        </w:tc>
        <w:tc>
          <w:tcPr>
            <w:tcW w:w="937" w:type="pct"/>
            <w:tcPrChange w:id="294" w:author="Owen Jones" w:date="2018-07-31T16:12:00Z">
              <w:tcPr>
                <w:tcW w:w="1548" w:type="dxa"/>
              </w:tcPr>
            </w:tcPrChange>
          </w:tcPr>
          <w:p w14:paraId="19D8EF58" w14:textId="627BD212" w:rsidR="00AA683D" w:rsidRDefault="00AA683D" w:rsidP="00AA683D">
            <w:pPr>
              <w:pStyle w:val="body"/>
              <w:rPr>
                <w:ins w:id="295" w:author="Owen Jones" w:date="2018-07-31T16:09:00Z"/>
              </w:rPr>
            </w:pPr>
            <w:ins w:id="296" w:author="Owen Jones" w:date="2018-07-31T16:11:00Z">
              <w:r w:rsidRPr="00244529">
                <w:rPr>
                  <w:lang w:val="en-GB"/>
                </w:rPr>
                <w:t>mi552 -&gt; si552</w:t>
              </w:r>
            </w:ins>
          </w:p>
        </w:tc>
        <w:tc>
          <w:tcPr>
            <w:tcW w:w="1372" w:type="pct"/>
            <w:tcPrChange w:id="297" w:author="Owen Jones" w:date="2018-07-31T16:12:00Z">
              <w:tcPr>
                <w:tcW w:w="1549" w:type="dxa"/>
                <w:gridSpan w:val="2"/>
              </w:tcPr>
            </w:tcPrChange>
          </w:tcPr>
          <w:p w14:paraId="3262B9AB" w14:textId="6DDA377B" w:rsidR="00AA683D" w:rsidRDefault="00AA683D" w:rsidP="00AA683D">
            <w:pPr>
              <w:pStyle w:val="body"/>
              <w:rPr>
                <w:ins w:id="298" w:author="Owen Jones" w:date="2018-07-31T16:09:00Z"/>
              </w:rPr>
            </w:pPr>
            <w:ins w:id="299" w:author="Owen Jones" w:date="2018-07-31T16:11:00Z">
              <w:r>
                <w:t>monetary-&gt;string</w:t>
              </w:r>
            </w:ins>
          </w:p>
        </w:tc>
      </w:tr>
      <w:tr w:rsidR="00AA683D" w14:paraId="2FD728C6" w14:textId="77777777" w:rsidTr="00AA683D">
        <w:tblPrEx>
          <w:tblPrExChange w:id="300" w:author="Owen Jones" w:date="2018-07-31T16:12:00Z">
            <w:tblPrEx>
              <w:tblW w:w="5000" w:type="pct"/>
              <w:tblBorders>
                <w:top w:val="none" w:sz="0" w:space="0" w:color="auto"/>
                <w:left w:val="none" w:sz="0" w:space="0" w:color="auto"/>
                <w:bottom w:val="single" w:sz="2" w:space="0" w:color="000000" w:themeColor="text1"/>
                <w:right w:val="none" w:sz="0" w:space="0" w:color="auto"/>
                <w:insideH w:val="single" w:sz="2" w:space="0" w:color="000000" w:themeColor="text1"/>
                <w:insideV w:val="none" w:sz="0" w:space="0" w:color="auto"/>
              </w:tblBorders>
            </w:tblPrEx>
          </w:tblPrExChange>
        </w:tblPrEx>
        <w:trPr>
          <w:ins w:id="301" w:author="Owen Jones" w:date="2018-07-31T16:11:00Z"/>
        </w:trPr>
        <w:tc>
          <w:tcPr>
            <w:tcW w:w="1803" w:type="pct"/>
            <w:tcPrChange w:id="302" w:author="Owen Jones" w:date="2018-07-31T16:12:00Z">
              <w:tcPr>
                <w:tcW w:w="1250" w:type="pct"/>
                <w:gridSpan w:val="2"/>
              </w:tcPr>
            </w:tcPrChange>
          </w:tcPr>
          <w:p w14:paraId="3965D182" w14:textId="6A6EA4CE" w:rsidR="00AA683D" w:rsidRPr="00244529" w:rsidRDefault="00AA683D" w:rsidP="00AA683D">
            <w:pPr>
              <w:pStyle w:val="body"/>
              <w:rPr>
                <w:ins w:id="303" w:author="Owen Jones" w:date="2018-07-31T16:11:00Z"/>
              </w:rPr>
            </w:pPr>
            <w:ins w:id="304" w:author="Owen Jones" w:date="2018-07-31T16:11:00Z">
              <w:r>
                <w:rPr>
                  <w:lang w:val="en-GB"/>
                </w:rPr>
                <w:t>Prudent exit period</w:t>
              </w:r>
            </w:ins>
          </w:p>
        </w:tc>
        <w:tc>
          <w:tcPr>
            <w:tcW w:w="888" w:type="pct"/>
            <w:tcPrChange w:id="305" w:author="Owen Jones" w:date="2018-07-31T16:12:00Z">
              <w:tcPr>
                <w:tcW w:w="1250" w:type="pct"/>
                <w:gridSpan w:val="3"/>
              </w:tcPr>
            </w:tcPrChange>
          </w:tcPr>
          <w:p w14:paraId="12234BF6" w14:textId="5B39361C" w:rsidR="00AA683D" w:rsidRDefault="00721ADF" w:rsidP="00AA683D">
            <w:pPr>
              <w:pStyle w:val="body"/>
              <w:rPr>
                <w:ins w:id="306" w:author="Owen Jones" w:date="2018-07-31T16:11:00Z"/>
              </w:rPr>
            </w:pPr>
            <w:ins w:id="307" w:author="Owen Jones" w:date="2018-07-31T16:26:00Z">
              <w:r>
                <w:t>C 32.04 c0070</w:t>
              </w:r>
            </w:ins>
          </w:p>
        </w:tc>
        <w:tc>
          <w:tcPr>
            <w:tcW w:w="937" w:type="pct"/>
            <w:tcPrChange w:id="308" w:author="Owen Jones" w:date="2018-07-31T16:12:00Z">
              <w:tcPr>
                <w:tcW w:w="1250" w:type="pct"/>
                <w:gridSpan w:val="2"/>
              </w:tcPr>
            </w:tcPrChange>
          </w:tcPr>
          <w:p w14:paraId="6F25C6C6" w14:textId="5FEA3621" w:rsidR="00AA683D" w:rsidRDefault="00AA683D" w:rsidP="00AA683D">
            <w:pPr>
              <w:pStyle w:val="body"/>
              <w:rPr>
                <w:ins w:id="309" w:author="Owen Jones" w:date="2018-07-31T16:11:00Z"/>
              </w:rPr>
            </w:pPr>
            <w:ins w:id="310" w:author="Owen Jones" w:date="2018-07-31T16:11:00Z">
              <w:r>
                <w:t>mi553 -&gt; ii553</w:t>
              </w:r>
            </w:ins>
          </w:p>
        </w:tc>
        <w:tc>
          <w:tcPr>
            <w:tcW w:w="1372" w:type="pct"/>
            <w:tcPrChange w:id="311" w:author="Owen Jones" w:date="2018-07-31T16:12:00Z">
              <w:tcPr>
                <w:tcW w:w="1251" w:type="pct"/>
              </w:tcPr>
            </w:tcPrChange>
          </w:tcPr>
          <w:p w14:paraId="174792CB" w14:textId="50BA9FF6" w:rsidR="00AA683D" w:rsidRDefault="00AA683D" w:rsidP="00AA683D">
            <w:pPr>
              <w:pStyle w:val="body"/>
              <w:rPr>
                <w:ins w:id="312" w:author="Owen Jones" w:date="2018-07-31T16:11:00Z"/>
              </w:rPr>
            </w:pPr>
            <w:ins w:id="313" w:author="Owen Jones" w:date="2018-07-31T16:11:00Z">
              <w:r>
                <w:t>monetary-&gt;integer</w:t>
              </w:r>
            </w:ins>
          </w:p>
        </w:tc>
      </w:tr>
      <w:tr w:rsidR="00AA683D" w14:paraId="1D8E3718" w14:textId="77777777" w:rsidTr="00AA683D">
        <w:tblPrEx>
          <w:tblPrExChange w:id="314" w:author="Owen Jones" w:date="2018-07-31T16:13:00Z">
            <w:tblPrEx>
              <w:tblW w:w="5000" w:type="pct"/>
              <w:tblBorders>
                <w:top w:val="none" w:sz="0" w:space="0" w:color="auto"/>
                <w:left w:val="none" w:sz="0" w:space="0" w:color="auto"/>
                <w:bottom w:val="single" w:sz="2" w:space="0" w:color="000000" w:themeColor="text1"/>
                <w:right w:val="none" w:sz="0" w:space="0" w:color="auto"/>
                <w:insideH w:val="single" w:sz="2" w:space="0" w:color="000000" w:themeColor="text1"/>
                <w:insideV w:val="none" w:sz="0" w:space="0" w:color="auto"/>
              </w:tblBorders>
            </w:tblPrEx>
          </w:tblPrExChange>
        </w:tblPrEx>
        <w:trPr>
          <w:trHeight w:val="342"/>
          <w:ins w:id="315" w:author="Owen Jones" w:date="2018-07-31T16:11:00Z"/>
        </w:trPr>
        <w:tc>
          <w:tcPr>
            <w:tcW w:w="1803" w:type="pct"/>
            <w:tcPrChange w:id="316" w:author="Owen Jones" w:date="2018-07-31T16:13:00Z">
              <w:tcPr>
                <w:tcW w:w="1250" w:type="pct"/>
                <w:gridSpan w:val="2"/>
              </w:tcPr>
            </w:tcPrChange>
          </w:tcPr>
          <w:p w14:paraId="36FDEF41" w14:textId="54BE018A" w:rsidR="00AA683D" w:rsidRPr="00244529" w:rsidRDefault="00AA683D" w:rsidP="00AA683D">
            <w:pPr>
              <w:pStyle w:val="body"/>
              <w:rPr>
                <w:ins w:id="317" w:author="Owen Jones" w:date="2018-07-31T16:11:00Z"/>
              </w:rPr>
            </w:pPr>
            <w:ins w:id="318" w:author="Owen Jones" w:date="2018-07-31T16:12:00Z">
              <w:r>
                <w:t>IPV Coverage (Output Testing)</w:t>
              </w:r>
            </w:ins>
          </w:p>
        </w:tc>
        <w:tc>
          <w:tcPr>
            <w:tcW w:w="888" w:type="pct"/>
            <w:tcPrChange w:id="319" w:author="Owen Jones" w:date="2018-07-31T16:13:00Z">
              <w:tcPr>
                <w:tcW w:w="1250" w:type="pct"/>
                <w:gridSpan w:val="3"/>
              </w:tcPr>
            </w:tcPrChange>
          </w:tcPr>
          <w:p w14:paraId="46D05579" w14:textId="1C14987C" w:rsidR="00AA683D" w:rsidRDefault="00AA683D" w:rsidP="00AA683D">
            <w:pPr>
              <w:pStyle w:val="body"/>
              <w:rPr>
                <w:ins w:id="320" w:author="Owen Jones" w:date="2018-07-31T16:11:00Z"/>
              </w:rPr>
            </w:pPr>
            <w:ins w:id="321" w:author="Owen Jones" w:date="2018-07-31T16:12:00Z">
              <w:r>
                <w:t>C 32.03 c0120</w:t>
              </w:r>
            </w:ins>
          </w:p>
        </w:tc>
        <w:tc>
          <w:tcPr>
            <w:tcW w:w="937" w:type="pct"/>
            <w:tcPrChange w:id="322" w:author="Owen Jones" w:date="2018-07-31T16:13:00Z">
              <w:tcPr>
                <w:tcW w:w="1250" w:type="pct"/>
                <w:gridSpan w:val="2"/>
              </w:tcPr>
            </w:tcPrChange>
          </w:tcPr>
          <w:p w14:paraId="416BDA06" w14:textId="1E867F6F" w:rsidR="00AA683D" w:rsidRDefault="00AA683D" w:rsidP="00AA683D">
            <w:pPr>
              <w:pStyle w:val="body"/>
              <w:rPr>
                <w:ins w:id="323" w:author="Owen Jones" w:date="2018-07-31T16:11:00Z"/>
              </w:rPr>
            </w:pPr>
            <w:ins w:id="324" w:author="Owen Jones" w:date="2018-07-31T16:12:00Z">
              <w:r>
                <w:t>mi554 -&gt; pi554</w:t>
              </w:r>
            </w:ins>
          </w:p>
        </w:tc>
        <w:tc>
          <w:tcPr>
            <w:tcW w:w="1372" w:type="pct"/>
            <w:tcPrChange w:id="325" w:author="Owen Jones" w:date="2018-07-31T16:13:00Z">
              <w:tcPr>
                <w:tcW w:w="1251" w:type="pct"/>
              </w:tcPr>
            </w:tcPrChange>
          </w:tcPr>
          <w:p w14:paraId="6197F491" w14:textId="1CD566B0" w:rsidR="00AA683D" w:rsidRDefault="00AA683D">
            <w:pPr>
              <w:pStyle w:val="body"/>
              <w:rPr>
                <w:ins w:id="326" w:author="Owen Jones" w:date="2018-07-31T16:11:00Z"/>
              </w:rPr>
            </w:pPr>
            <w:ins w:id="327" w:author="Owen Jones" w:date="2018-07-31T16:12:00Z">
              <w:r>
                <w:t>monetary-&gt;percentage</w:t>
              </w:r>
            </w:ins>
          </w:p>
        </w:tc>
      </w:tr>
    </w:tbl>
    <w:p w14:paraId="11DEA090" w14:textId="775B5EA1" w:rsidR="003156DA" w:rsidRPr="00AA683D" w:rsidRDefault="00721ADF">
      <w:pPr>
        <w:pStyle w:val="SQL"/>
        <w:rPr>
          <w:ins w:id="328" w:author="Owen Jones" w:date="2018-07-25T15:27:00Z"/>
        </w:rPr>
        <w:pPrChange w:id="329" w:author="Owen Jones" w:date="2018-07-31T16:24:00Z">
          <w:pPr>
            <w:pStyle w:val="SQL"/>
            <w:ind w:left="0"/>
          </w:pPr>
        </w:pPrChange>
      </w:pPr>
      <w:ins w:id="330" w:author="Owen Jones" w:date="2018-07-31T16:24:00Z">
        <w:r>
          <w:t>See accompanying DPM-82.sql</w:t>
        </w:r>
      </w:ins>
    </w:p>
    <w:p w14:paraId="35E1EAF6" w14:textId="334951B0" w:rsidR="00F741B1" w:rsidRDefault="00F741B1">
      <w:pPr>
        <w:pStyle w:val="body"/>
        <w:numPr>
          <w:ilvl w:val="0"/>
          <w:numId w:val="34"/>
        </w:numPr>
        <w:rPr>
          <w:ins w:id="331" w:author="Owen Jones" w:date="2018-07-31T16:23:00Z"/>
        </w:rPr>
        <w:pPrChange w:id="332" w:author="Owen Jones" w:date="2018-07-31T16:19:00Z">
          <w:pPr>
            <w:pStyle w:val="SQL"/>
            <w:ind w:left="0"/>
          </w:pPr>
        </w:pPrChange>
      </w:pPr>
      <w:ins w:id="333" w:author="Owen Jones" w:date="2018-07-31T16:19:00Z">
        <w:r>
          <w:t xml:space="preserve">[DPM-81] </w:t>
        </w:r>
      </w:ins>
      <w:ins w:id="334" w:author="Owen Jones" w:date="2018-07-25T15:27:00Z">
        <w:r w:rsidR="003156DA" w:rsidRPr="00AA683D">
          <w:rPr>
            <w:rPrChange w:id="335" w:author="Owen Jones" w:date="2018-07-31T16:06:00Z">
              <w:rPr/>
            </w:rPrChange>
          </w:rPr>
          <w:t>Additional of dimension RAC “</w:t>
        </w:r>
      </w:ins>
      <w:ins w:id="336" w:author="Owen Jones" w:date="2018-07-31T16:20:00Z">
        <w:r w:rsidRPr="00F741B1">
          <w:t>Concentrated positions AVA Rank</w:t>
        </w:r>
      </w:ins>
      <w:ins w:id="337" w:author="Owen Jones" w:date="2018-07-25T15:27:00Z">
        <w:r w:rsidR="003156DA" w:rsidRPr="00AA683D">
          <w:rPr>
            <w:rPrChange w:id="338" w:author="Owen Jones" w:date="2018-07-31T16:06:00Z">
              <w:rPr/>
            </w:rPrChange>
          </w:rPr>
          <w:t>”, change table C 32.04 to use this as the key value identifier on the y-axis (changes all data points on C 32.04)</w:t>
        </w:r>
      </w:ins>
      <w:ins w:id="339" w:author="Owen Jones" w:date="2018-07-31T16:22:00Z">
        <w:r>
          <w:t>, leaving dimension RAN (now labelled “</w:t>
        </w:r>
      </w:ins>
      <w:ins w:id="340" w:author="Owen Jones" w:date="2018-07-31T16:23:00Z">
        <w:r w:rsidRPr="00F741B1">
          <w:t>Model Risk AVA Rank</w:t>
        </w:r>
      </w:ins>
      <w:ins w:id="341" w:author="Owen Jones" w:date="2018-07-31T16:22:00Z">
        <w:r>
          <w:t>”) to be used only on the y axis of table C 32.03</w:t>
        </w:r>
      </w:ins>
      <w:ins w:id="342" w:author="Owen Jones" w:date="2018-07-25T15:27:00Z">
        <w:r w:rsidR="003156DA" w:rsidRPr="00AA683D">
          <w:rPr>
            <w:rPrChange w:id="343" w:author="Owen Jones" w:date="2018-07-31T16:06:00Z">
              <w:rPr/>
            </w:rPrChange>
          </w:rPr>
          <w:t>.</w:t>
        </w:r>
      </w:ins>
      <w:ins w:id="344" w:author="Owen Jones" w:date="2018-07-31T16:20:00Z">
        <w:r>
          <w:t xml:space="preserve"> This removes the incorrect identity between columns </w:t>
        </w:r>
      </w:ins>
      <w:ins w:id="345" w:author="Owen Jones" w:date="2018-07-31T16:22:00Z">
        <w:r>
          <w:t xml:space="preserve">“Risk Category” and “Product” </w:t>
        </w:r>
      </w:ins>
      <w:ins w:id="346" w:author="Owen Jones" w:date="2018-07-31T16:21:00Z">
        <w:r>
          <w:t>on tables C 32.03 and C 32.04 (the sets of rows on the two tables are unrelated logically).</w:t>
        </w:r>
      </w:ins>
      <w:ins w:id="347" w:author="Owen Jones" w:date="2018-07-31T16:40:00Z">
        <w:r w:rsidR="00E8365D">
          <w:t xml:space="preserve"> </w:t>
        </w:r>
      </w:ins>
      <w:ins w:id="348" w:author="Owen Jones" w:date="2018-07-31T16:52:00Z">
        <w:r w:rsidR="00FD2B9B">
          <w:rPr>
            <w:b/>
          </w:rPr>
          <w:t>Changes to producer/consumer data mappings will be required</w:t>
        </w:r>
      </w:ins>
      <w:ins w:id="349" w:author="Owen Jones" w:date="2018-07-31T16:40:00Z">
        <w:r w:rsidR="00E8365D">
          <w:rPr>
            <w:b/>
          </w:rPr>
          <w:t>.</w:t>
        </w:r>
      </w:ins>
    </w:p>
    <w:p w14:paraId="24C26B50" w14:textId="1A116460" w:rsidR="003156DA" w:rsidRPr="00AA683D" w:rsidRDefault="00F741B1">
      <w:pPr>
        <w:pStyle w:val="SQL"/>
        <w:rPr>
          <w:ins w:id="350" w:author="Owen Jones" w:date="2018-07-25T15:27:00Z"/>
        </w:rPr>
        <w:pPrChange w:id="351" w:author="Owen Jones" w:date="2018-07-31T16:24:00Z">
          <w:pPr>
            <w:pStyle w:val="SQL"/>
            <w:ind w:left="0"/>
          </w:pPr>
        </w:pPrChange>
      </w:pPr>
      <w:ins w:id="352" w:author="Owen Jones" w:date="2018-07-31T16:23:00Z">
        <w:r>
          <w:t>See accompanying DPM-81.sql</w:t>
        </w:r>
      </w:ins>
    </w:p>
    <w:p w14:paraId="3C153F82" w14:textId="515A7D83" w:rsidR="003156DA" w:rsidRPr="00AA683D" w:rsidRDefault="003156DA" w:rsidP="003156DA">
      <w:pPr>
        <w:pStyle w:val="SQL"/>
        <w:ind w:left="0"/>
        <w:rPr>
          <w:ins w:id="353" w:author="Owen Jones" w:date="2018-07-25T15:27:00Z"/>
        </w:rPr>
      </w:pPr>
    </w:p>
    <w:p w14:paraId="2E097AE5" w14:textId="066C7FBE" w:rsidR="003156DA" w:rsidRPr="00AA683D" w:rsidRDefault="003156DA">
      <w:pPr>
        <w:pStyle w:val="Titlelevel4"/>
        <w:rPr>
          <w:ins w:id="354" w:author="Owen Jones" w:date="2018-07-31T15:54:00Z"/>
          <w:rPrChange w:id="355" w:author="Owen Jones" w:date="2018-07-31T16:06:00Z">
            <w:rPr>
              <w:ins w:id="356" w:author="Owen Jones" w:date="2018-07-31T15:54:00Z"/>
              <w:lang w:val="fr-FR"/>
            </w:rPr>
          </w:rPrChange>
        </w:rPr>
        <w:pPrChange w:id="357" w:author="Owen Jones" w:date="2018-07-25T15:30:00Z">
          <w:pPr>
            <w:pStyle w:val="SQL"/>
            <w:ind w:left="0"/>
          </w:pPr>
        </w:pPrChange>
      </w:pPr>
      <w:ins w:id="358" w:author="Owen Jones" w:date="2018-07-25T15:27:00Z">
        <w:r w:rsidRPr="00AA683D">
          <w:rPr>
            <w:rPrChange w:id="359" w:author="Owen Jones" w:date="2018-07-31T16:06:00Z">
              <w:rPr/>
            </w:rPrChange>
          </w:rPr>
          <w:lastRenderedPageBreak/>
          <w:t>Resolution</w:t>
        </w:r>
      </w:ins>
    </w:p>
    <w:p w14:paraId="0B6D568C" w14:textId="58DA3D7A" w:rsidR="004D1E6D" w:rsidRDefault="00FD2B9B">
      <w:pPr>
        <w:pStyle w:val="body"/>
        <w:numPr>
          <w:ilvl w:val="0"/>
          <w:numId w:val="34"/>
        </w:numPr>
        <w:rPr>
          <w:ins w:id="360" w:author="Owen Jones" w:date="2018-07-31T17:14:00Z"/>
          <w:b/>
        </w:rPr>
        <w:pPrChange w:id="361" w:author="Owen Jones" w:date="2018-07-31T16:52:00Z">
          <w:pPr>
            <w:pStyle w:val="SQL"/>
            <w:ind w:left="0"/>
          </w:pPr>
        </w:pPrChange>
      </w:pPr>
      <w:ins w:id="362" w:author="Owen Jones" w:date="2018-07-31T16:48:00Z">
        <w:r>
          <w:t>[DPM-78] At SRB request add an additional column c0021</w:t>
        </w:r>
      </w:ins>
      <w:ins w:id="363" w:author="Owen Jones" w:date="2018-07-31T16:49:00Z">
        <w:r>
          <w:t xml:space="preserve"> (labelled “Column”) </w:t>
        </w:r>
      </w:ins>
      <w:ins w:id="364" w:author="Owen Jones" w:date="2018-07-31T16:48:00Z">
        <w:r>
          <w:t>to template T 03.01</w:t>
        </w:r>
      </w:ins>
      <w:ins w:id="365" w:author="Owen Jones" w:date="2018-07-31T16:49:00Z">
        <w:r>
          <w:t xml:space="preserve"> to be used to </w:t>
        </w:r>
      </w:ins>
      <w:ins w:id="366" w:author="Owen Jones" w:date="2018-07-31T16:50:00Z">
        <w:r>
          <w:t>facilitate reconciliation with the aggregate template (T 01.00).</w:t>
        </w:r>
      </w:ins>
      <w:ins w:id="367" w:author="Owen Jones" w:date="2018-07-31T16:49:00Z">
        <w:r>
          <w:t xml:space="preserve"> </w:t>
        </w:r>
      </w:ins>
      <w:ins w:id="368" w:author="Owen Jones" w:date="2018-07-31T16:52:00Z">
        <w:r w:rsidRPr="00F95D50">
          <w:rPr>
            <w:b/>
            <w:rPrChange w:id="369" w:author="Owen Jones" w:date="2018-07-31T16:52:00Z">
              <w:rPr>
                <w:b/>
              </w:rPr>
            </w:rPrChange>
          </w:rPr>
          <w:t>Changes to producer/consumer data mappings will be required</w:t>
        </w:r>
      </w:ins>
      <w:ins w:id="370" w:author="Owen Jones" w:date="2018-07-31T16:51:00Z">
        <w:r w:rsidRPr="00F95D50">
          <w:rPr>
            <w:b/>
            <w:rPrChange w:id="371" w:author="Owen Jones" w:date="2018-07-31T16:52:00Z">
              <w:rPr>
                <w:b/>
              </w:rPr>
            </w:rPrChange>
          </w:rPr>
          <w:t>.</w:t>
        </w:r>
      </w:ins>
    </w:p>
    <w:p w14:paraId="477564EF" w14:textId="5BF6B094" w:rsidR="00152825" w:rsidRPr="00152825" w:rsidRDefault="00152825">
      <w:pPr>
        <w:pStyle w:val="SQL"/>
        <w:rPr>
          <w:ins w:id="372" w:author="Owen Jones" w:date="2018-07-25T15:27:00Z"/>
        </w:rPr>
        <w:pPrChange w:id="373" w:author="Owen Jones" w:date="2018-07-31T17:15:00Z">
          <w:pPr>
            <w:pStyle w:val="SQL"/>
            <w:ind w:left="0"/>
          </w:pPr>
        </w:pPrChange>
      </w:pPr>
      <w:ins w:id="374" w:author="Owen Jones" w:date="2018-07-31T17:14:00Z">
        <w:r>
          <w:t>See accompanying DPM-81.sql</w:t>
        </w:r>
      </w:ins>
    </w:p>
    <w:p w14:paraId="2CA00170" w14:textId="52FB8026" w:rsidR="003156DA" w:rsidRPr="00AA683D" w:rsidRDefault="003156DA">
      <w:pPr>
        <w:pStyle w:val="Titlelevel3"/>
        <w:rPr>
          <w:ins w:id="375" w:author="Owen Jones" w:date="2018-05-14T14:54:00Z"/>
          <w:rPrChange w:id="376" w:author="Owen Jones" w:date="2018-07-31T16:06:00Z">
            <w:rPr>
              <w:ins w:id="377" w:author="Owen Jones" w:date="2018-05-14T14:54:00Z"/>
            </w:rPr>
          </w:rPrChange>
        </w:rPr>
        <w:pPrChange w:id="378" w:author="Owen Jones" w:date="2018-07-25T15:25:00Z">
          <w:pPr>
            <w:pStyle w:val="Titlelevel2"/>
          </w:pPr>
        </w:pPrChange>
      </w:pPr>
      <w:ins w:id="379" w:author="Owen Jones" w:date="2018-07-25T15:25:00Z">
        <w:r w:rsidRPr="00AA683D">
          <w:rPr>
            <w:rPrChange w:id="380" w:author="Owen Jones" w:date="2018-07-31T16:06:00Z">
              <w:rPr/>
            </w:rPrChange>
          </w:rPr>
          <w:t>Non-structural</w:t>
        </w:r>
      </w:ins>
      <w:ins w:id="381" w:author="Owen Jones" w:date="2018-07-25T15:26:00Z">
        <w:r w:rsidRPr="00AA683D">
          <w:rPr>
            <w:rPrChange w:id="382" w:author="Owen Jones" w:date="2018-07-31T16:06:00Z">
              <w:rPr/>
            </w:rPrChange>
          </w:rPr>
          <w:t xml:space="preserve"> (instance compatible)</w:t>
        </w:r>
      </w:ins>
    </w:p>
    <w:p w14:paraId="57DB3DCF" w14:textId="20993F03" w:rsidR="004D1E6D" w:rsidRPr="00AA683D" w:rsidRDefault="004D1E6D">
      <w:pPr>
        <w:pStyle w:val="Titlelevel4"/>
        <w:rPr>
          <w:ins w:id="383" w:author="Owen Jones" w:date="2018-07-31T15:54:00Z"/>
          <w:rPrChange w:id="384" w:author="Owen Jones" w:date="2018-07-31T16:06:00Z">
            <w:rPr>
              <w:ins w:id="385" w:author="Owen Jones" w:date="2018-07-31T15:54:00Z"/>
            </w:rPr>
          </w:rPrChange>
        </w:rPr>
        <w:pPrChange w:id="386" w:author="Owen Jones" w:date="2018-07-31T15:55:00Z">
          <w:pPr>
            <w:pStyle w:val="body"/>
            <w:numPr>
              <w:numId w:val="34"/>
            </w:numPr>
            <w:ind w:left="360" w:hanging="360"/>
          </w:pPr>
        </w:pPrChange>
      </w:pPr>
      <w:ins w:id="387" w:author="Owen Jones" w:date="2018-07-31T15:54:00Z">
        <w:r w:rsidRPr="00AA683D">
          <w:rPr>
            <w:rPrChange w:id="388" w:author="Owen Jones" w:date="2018-07-31T16:06:00Z">
              <w:rPr/>
            </w:rPrChange>
          </w:rPr>
          <w:t>V</w:t>
        </w:r>
        <w:r w:rsidRPr="00AA683D">
          <w:rPr>
            <w:rPrChange w:id="389" w:author="Owen Jones" w:date="2018-07-31T16:06:00Z">
              <w:rPr>
                <w:lang w:val="fr-FR"/>
              </w:rPr>
            </w:rPrChange>
          </w:rPr>
          <w:t>alidation r</w:t>
        </w:r>
        <w:r w:rsidRPr="00AA683D">
          <w:rPr>
            <w:rPrChange w:id="390" w:author="Owen Jones" w:date="2018-07-31T16:06:00Z">
              <w:rPr/>
            </w:rPrChange>
          </w:rPr>
          <w:t>ules</w:t>
        </w:r>
      </w:ins>
    </w:p>
    <w:p w14:paraId="44FC5861" w14:textId="425D25A6" w:rsidR="00666E44" w:rsidRPr="00AA683D" w:rsidRDefault="00C414E8">
      <w:pPr>
        <w:pStyle w:val="body"/>
        <w:numPr>
          <w:ilvl w:val="0"/>
          <w:numId w:val="34"/>
        </w:numPr>
        <w:rPr>
          <w:ins w:id="391" w:author="Owen Jones" w:date="2018-05-14T15:03:00Z"/>
        </w:rPr>
      </w:pPr>
      <w:ins w:id="392" w:author="Owen Jones" w:date="2018-05-14T15:03:00Z">
        <w:r w:rsidRPr="00AA683D">
          <w:t>[XBRL</w:t>
        </w:r>
        <w:r w:rsidR="00666E44" w:rsidRPr="00AA683D">
          <w:t>-74]</w:t>
        </w:r>
      </w:ins>
      <w:ins w:id="393" w:author="Owen Jones" w:date="2018-05-14T15:04:00Z">
        <w:r w:rsidR="00666E44" w:rsidRPr="00AA683D">
          <w:t xml:space="preserve"> Correct XBRL implementation of (many) validation rules that were not using interval arithmetic where they should have been</w:t>
        </w:r>
      </w:ins>
      <w:ins w:id="394" w:author="Owen Jones" w:date="2018-08-02T17:58:00Z">
        <w:r w:rsidR="009A64F1">
          <w:t>.</w:t>
        </w:r>
      </w:ins>
      <w:ins w:id="395" w:author="Owen Jones" w:date="2018-08-02T17:59:00Z">
        <w:r w:rsidR="009A64F1">
          <w:t xml:space="preserve"> </w:t>
        </w:r>
      </w:ins>
    </w:p>
    <w:p w14:paraId="6A196764" w14:textId="25B84EF1" w:rsidR="00F137C7" w:rsidRPr="00AA683D" w:rsidRDefault="00C414E8">
      <w:pPr>
        <w:pStyle w:val="body"/>
        <w:numPr>
          <w:ilvl w:val="0"/>
          <w:numId w:val="34"/>
        </w:numPr>
        <w:rPr>
          <w:ins w:id="396" w:author="Owen Jones" w:date="2018-05-14T15:01:00Z"/>
        </w:rPr>
      </w:pPr>
      <w:ins w:id="397" w:author="Owen Jones" w:date="2018-05-14T15:00:00Z">
        <w:r w:rsidRPr="00AA683D">
          <w:t>[XBR</w:t>
        </w:r>
        <w:r w:rsidR="00F137C7" w:rsidRPr="00AA683D">
          <w:t>L-74]</w:t>
        </w:r>
      </w:ins>
      <w:ins w:id="398" w:author="Owen Jones" w:date="2018-05-14T15:03:00Z">
        <w:r w:rsidR="00666E44" w:rsidRPr="00AA683D">
          <w:t xml:space="preserve"> (also) C</w:t>
        </w:r>
      </w:ins>
      <w:ins w:id="399" w:author="Owen Jones" w:date="2018-05-14T15:00:00Z">
        <w:r w:rsidR="00F137C7" w:rsidRPr="00AA683D">
          <w:t xml:space="preserve">orrect interval </w:t>
        </w:r>
      </w:ins>
      <w:ins w:id="400" w:author="Owen Jones" w:date="2018-05-14T15:01:00Z">
        <w:r w:rsidR="00F137C7" w:rsidRPr="00AA683D">
          <w:t>a</w:t>
        </w:r>
      </w:ins>
      <w:ins w:id="401" w:author="Owen Jones" w:date="2018-05-14T15:00:00Z">
        <w:r w:rsidR="00F137C7" w:rsidRPr="00AA683D">
          <w:t>rithmetic approa</w:t>
        </w:r>
      </w:ins>
      <w:ins w:id="402" w:author="Owen Jones" w:date="2018-05-14T15:01:00Z">
        <w:r w:rsidR="00F137C7" w:rsidRPr="00AA683D">
          <w:t xml:space="preserve">ch </w:t>
        </w:r>
      </w:ins>
      <w:ins w:id="403" w:author="Owen Jones" w:date="2018-07-17T17:45:00Z">
        <w:r w:rsidR="00D13234" w:rsidRPr="00AA683D">
          <w:t xml:space="preserve">indication </w:t>
        </w:r>
      </w:ins>
      <w:ins w:id="404" w:author="Owen Jones" w:date="2018-05-14T15:01:00Z">
        <w:r w:rsidR="00F137C7" w:rsidRPr="00AA683D">
          <w:t>for 16 Resolution rules :</w:t>
        </w:r>
      </w:ins>
    </w:p>
    <w:p w14:paraId="128ECB4F" w14:textId="14C0F314" w:rsidR="00F137C7" w:rsidRPr="00AA683D" w:rsidRDefault="00F137C7">
      <w:pPr>
        <w:pStyle w:val="SQL"/>
        <w:rPr>
          <w:ins w:id="405" w:author="Owen Jones" w:date="2018-05-14T15:02:00Z"/>
          <w:rPrChange w:id="406" w:author="Owen Jones" w:date="2018-07-31T16:06:00Z">
            <w:rPr>
              <w:ins w:id="407" w:author="Owen Jones" w:date="2018-05-14T15:02:00Z"/>
            </w:rPr>
          </w:rPrChange>
        </w:rPr>
        <w:pPrChange w:id="408" w:author="Owen Jones" w:date="2018-05-14T15:02:00Z">
          <w:pPr>
            <w:pStyle w:val="body"/>
            <w:numPr>
              <w:numId w:val="34"/>
            </w:numPr>
            <w:ind w:left="360" w:hanging="360"/>
          </w:pPr>
        </w:pPrChange>
      </w:pPr>
      <w:ins w:id="409" w:author="Owen Jones" w:date="2018-05-14T15:02:00Z">
        <w:r w:rsidRPr="00AA683D">
          <w:rPr>
            <w:rPrChange w:id="410" w:author="Owen Jones" w:date="2018-07-31T16:06:00Z">
              <w:rPr/>
            </w:rPrChange>
          </w:rPr>
          <w:t xml:space="preserve">UPDATE </w:t>
        </w:r>
        <w:proofErr w:type="spellStart"/>
        <w:r w:rsidRPr="00AA683D">
          <w:rPr>
            <w:rPrChange w:id="411" w:author="Owen Jones" w:date="2018-07-31T16:06:00Z">
              <w:rPr/>
            </w:rPrChange>
          </w:rPr>
          <w:t>ValidationRule</w:t>
        </w:r>
        <w:proofErr w:type="spellEnd"/>
        <w:r w:rsidRPr="00AA683D">
          <w:rPr>
            <w:rPrChange w:id="412" w:author="Owen Jones" w:date="2018-07-31T16:06:00Z">
              <w:rPr/>
            </w:rPrChange>
          </w:rPr>
          <w:t xml:space="preserve"> SET </w:t>
        </w:r>
        <w:proofErr w:type="spellStart"/>
        <w:r w:rsidRPr="00AA683D">
          <w:rPr>
            <w:rPrChange w:id="413" w:author="Owen Jones" w:date="2018-07-31T16:06:00Z">
              <w:rPr/>
            </w:rPrChange>
          </w:rPr>
          <w:t>ArithmeticApproach</w:t>
        </w:r>
        <w:proofErr w:type="spellEnd"/>
        <w:r w:rsidRPr="00AA683D">
          <w:rPr>
            <w:rPrChange w:id="414" w:author="Owen Jones" w:date="2018-07-31T16:06:00Z">
              <w:rPr/>
            </w:rPrChange>
          </w:rPr>
          <w:t xml:space="preserve"> = "Not Applicable"</w:t>
        </w:r>
      </w:ins>
    </w:p>
    <w:p w14:paraId="0B1A474E" w14:textId="023D2154" w:rsidR="00F137C7" w:rsidRPr="00AA683D" w:rsidRDefault="00F137C7">
      <w:pPr>
        <w:pStyle w:val="SQL"/>
        <w:rPr>
          <w:ins w:id="415" w:author="Owen Jones" w:date="2018-05-14T15:02:00Z"/>
          <w:rPrChange w:id="416" w:author="Owen Jones" w:date="2018-07-31T16:06:00Z">
            <w:rPr>
              <w:ins w:id="417" w:author="Owen Jones" w:date="2018-05-14T15:02:00Z"/>
            </w:rPr>
          </w:rPrChange>
        </w:rPr>
        <w:pPrChange w:id="418" w:author="Owen Jones" w:date="2018-05-14T15:02:00Z">
          <w:pPr>
            <w:pStyle w:val="body"/>
            <w:numPr>
              <w:numId w:val="34"/>
            </w:numPr>
            <w:ind w:left="360" w:hanging="360"/>
          </w:pPr>
        </w:pPrChange>
      </w:pPr>
      <w:ins w:id="419" w:author="Owen Jones" w:date="2018-05-14T15:02:00Z">
        <w:r w:rsidRPr="00AA683D">
          <w:rPr>
            <w:rPrChange w:id="420" w:author="Owen Jones" w:date="2018-07-31T16:06:00Z">
              <w:rPr/>
            </w:rPrChange>
          </w:rPr>
          <w:t xml:space="preserve">WHERE </w:t>
        </w:r>
        <w:proofErr w:type="spellStart"/>
        <w:r w:rsidRPr="00AA683D">
          <w:rPr>
            <w:rPrChange w:id="421" w:author="Owen Jones" w:date="2018-07-31T16:06:00Z">
              <w:rPr/>
            </w:rPrChange>
          </w:rPr>
          <w:t>ValidationCode</w:t>
        </w:r>
        <w:proofErr w:type="spellEnd"/>
      </w:ins>
    </w:p>
    <w:p w14:paraId="0A2E3842" w14:textId="77777777" w:rsidR="00F137C7" w:rsidRPr="00AA683D" w:rsidRDefault="00F137C7">
      <w:pPr>
        <w:pStyle w:val="SQL"/>
        <w:rPr>
          <w:ins w:id="422" w:author="Owen Jones" w:date="2018-05-14T15:02:00Z"/>
          <w:rPrChange w:id="423" w:author="Owen Jones" w:date="2018-07-31T16:06:00Z">
            <w:rPr>
              <w:ins w:id="424" w:author="Owen Jones" w:date="2018-05-14T15:02:00Z"/>
            </w:rPr>
          </w:rPrChange>
        </w:rPr>
        <w:pPrChange w:id="425" w:author="Owen Jones" w:date="2018-05-14T15:02:00Z">
          <w:pPr>
            <w:pStyle w:val="body"/>
            <w:numPr>
              <w:numId w:val="34"/>
            </w:numPr>
            <w:ind w:left="360" w:hanging="360"/>
          </w:pPr>
        </w:pPrChange>
      </w:pPr>
      <w:ins w:id="426" w:author="Owen Jones" w:date="2018-05-14T15:02:00Z">
        <w:r w:rsidRPr="00AA683D">
          <w:rPr>
            <w:rPrChange w:id="427" w:author="Owen Jones" w:date="2018-07-31T16:06:00Z">
              <w:rPr/>
            </w:rPrChange>
          </w:rPr>
          <w:t>In ('v6444_m','v6445_m','v6446_m','v6447_m','v6453_m','v6458_m','v6459_m','v6460_m',</w:t>
        </w:r>
      </w:ins>
    </w:p>
    <w:p w14:paraId="116B07FD" w14:textId="68CFB701" w:rsidR="00F137C7" w:rsidRPr="00AA683D" w:rsidRDefault="00F137C7">
      <w:pPr>
        <w:pStyle w:val="SQL"/>
        <w:rPr>
          <w:ins w:id="428" w:author="Owen Jones" w:date="2018-07-31T15:55:00Z"/>
          <w:rPrChange w:id="429" w:author="Owen Jones" w:date="2018-07-31T16:06:00Z">
            <w:rPr>
              <w:ins w:id="430" w:author="Owen Jones" w:date="2018-07-31T15:55:00Z"/>
            </w:rPr>
          </w:rPrChange>
        </w:rPr>
        <w:pPrChange w:id="431" w:author="Owen Jones" w:date="2018-05-14T15:02:00Z">
          <w:pPr>
            <w:pStyle w:val="body"/>
            <w:numPr>
              <w:numId w:val="34"/>
            </w:numPr>
            <w:ind w:left="360" w:hanging="360"/>
          </w:pPr>
        </w:pPrChange>
      </w:pPr>
      <w:ins w:id="432" w:author="Owen Jones" w:date="2018-05-14T15:02:00Z">
        <w:r w:rsidRPr="00AA683D">
          <w:rPr>
            <w:rPrChange w:id="433" w:author="Owen Jones" w:date="2018-07-31T16:06:00Z">
              <w:rPr/>
            </w:rPrChange>
          </w:rPr>
          <w:t>'v6461_m','v6462_m','v6463_m','v6464_m','v6465_m','v6466_m','v6467_m','v6468_m');</w:t>
        </w:r>
      </w:ins>
    </w:p>
    <w:p w14:paraId="059C0DF8" w14:textId="7E6CC76B" w:rsidR="004D1E6D" w:rsidRPr="00AA683D" w:rsidRDefault="004D1E6D" w:rsidP="004D1E6D">
      <w:pPr>
        <w:pStyle w:val="body"/>
        <w:numPr>
          <w:ilvl w:val="0"/>
          <w:numId w:val="34"/>
        </w:numPr>
        <w:rPr>
          <w:ins w:id="434" w:author="Owen Jones" w:date="2018-07-31T16:00:00Z"/>
        </w:rPr>
      </w:pPr>
      <w:ins w:id="435" w:author="Owen Jones" w:date="2018-07-31T15:56:00Z">
        <w:r w:rsidRPr="00AA683D">
          <w:t xml:space="preserve">[XBRL-76] Address concerns with custom functions in error-formatting.xml in XBRL taxonomy which were using a non-spec compliant data type, and insufficiently robust </w:t>
        </w:r>
        <w:proofErr w:type="spellStart"/>
        <w:r w:rsidRPr="00AA683D">
          <w:t>QName</w:t>
        </w:r>
        <w:proofErr w:type="spellEnd"/>
        <w:r w:rsidRPr="00AA683D">
          <w:t xml:space="preserve"> comparison approach.</w:t>
        </w:r>
      </w:ins>
    </w:p>
    <w:p w14:paraId="2E2B5127" w14:textId="04B21A75" w:rsidR="00BE3407" w:rsidRPr="00AA683D" w:rsidRDefault="00BE3407" w:rsidP="00BE3407">
      <w:pPr>
        <w:pStyle w:val="body"/>
        <w:numPr>
          <w:ilvl w:val="0"/>
          <w:numId w:val="34"/>
        </w:numPr>
        <w:rPr>
          <w:ins w:id="436" w:author="Owen Jones" w:date="2018-07-31T15:56:00Z"/>
        </w:rPr>
      </w:pPr>
      <w:ins w:id="437" w:author="Owen Jones" w:date="2018-07-31T16:00:00Z">
        <w:r w:rsidRPr="00AA683D">
          <w:t xml:space="preserve">[DPM-83] </w:t>
        </w:r>
        <w:r w:rsidRPr="00AA683D">
          <w:rPr>
            <w:b/>
            <w:rPrChange w:id="438" w:author="Owen Jones" w:date="2018-07-31T16:06:00Z">
              <w:rPr/>
            </w:rPrChange>
          </w:rPr>
          <w:t xml:space="preserve">Update </w:t>
        </w:r>
      </w:ins>
      <w:ins w:id="439" w:author="Owen Jones" w:date="2018-07-31T16:02:00Z">
        <w:r w:rsidRPr="00AA683D">
          <w:rPr>
            <w:b/>
            <w:rPrChange w:id="440" w:author="Owen Jones" w:date="2018-07-31T16:06:00Z">
              <w:rPr/>
            </w:rPrChange>
          </w:rPr>
          <w:t xml:space="preserve">policy </w:t>
        </w:r>
      </w:ins>
      <w:ins w:id="441" w:author="Owen Jones" w:date="2018-07-31T16:00:00Z">
        <w:r w:rsidRPr="00AA683D">
          <w:rPr>
            <w:b/>
            <w:rPrChange w:id="442" w:author="Owen Jones" w:date="2018-07-31T16:06:00Z">
              <w:rPr/>
            </w:rPrChange>
          </w:rPr>
          <w:t>content of validation rules</w:t>
        </w:r>
        <w:r w:rsidRPr="00AA683D">
          <w:t xml:space="preserve"> – see accompanying spreadsheet for details. Changed rules are: </w:t>
        </w:r>
      </w:ins>
      <w:ins w:id="443" w:author="Owen Jones" w:date="2018-07-31T16:02:00Z">
        <w:r w:rsidRPr="00AA683D">
          <w:t>v0641_m, v2707_m, v3129_m, v4012_a, v4019_a, v4025_a, v4576_i, v4577_i, v4578_i, v4759_m, v4774_m, v4786_m, v4792_m, v5016_s, v5440_m, v5441_m, v5442_m, v5443_m, v5444_m, v5445_m, v5446_m, v5447_m, v5468_m, v5548_h, v5739_h, v5839_m, v6019_m, v6053_m, v6336_m, v6339_m, e6450_e, v6519_c, v6576_s, v7248_a, v7319_m, v7320_m, v7321_n, v7322_n</w:t>
        </w:r>
      </w:ins>
      <w:ins w:id="444" w:author="Owen Jones" w:date="2018-07-31T16:00:00Z">
        <w:r w:rsidRPr="00AA683D">
          <w:t xml:space="preserve"> </w:t>
        </w:r>
      </w:ins>
    </w:p>
    <w:p w14:paraId="4E62B157" w14:textId="15FE3B5B" w:rsidR="004D1E6D" w:rsidRPr="00AA683D" w:rsidRDefault="004D1E6D">
      <w:pPr>
        <w:pStyle w:val="Titlelevel4"/>
        <w:rPr>
          <w:ins w:id="445" w:author="Owen Jones" w:date="2018-07-31T15:57:00Z"/>
          <w:rPrChange w:id="446" w:author="Owen Jones" w:date="2018-07-31T16:06:00Z">
            <w:rPr>
              <w:ins w:id="447" w:author="Owen Jones" w:date="2018-07-31T15:57:00Z"/>
              <w:lang w:val="fr-FR"/>
            </w:rPr>
          </w:rPrChange>
        </w:rPr>
        <w:pPrChange w:id="448" w:author="Owen Jones" w:date="2018-07-31T15:56:00Z">
          <w:pPr>
            <w:pStyle w:val="Titlelevel4"/>
            <w:numPr>
              <w:numId w:val="34"/>
            </w:numPr>
            <w:ind w:left="360" w:hanging="360"/>
          </w:pPr>
        </w:pPrChange>
      </w:pPr>
      <w:ins w:id="449" w:author="Owen Jones" w:date="2018-07-31T15:59:00Z">
        <w:r w:rsidRPr="00AA683D">
          <w:rPr>
            <w:rPrChange w:id="450" w:author="Owen Jones" w:date="2018-07-31T16:06:00Z">
              <w:rPr>
                <w:lang w:val="fr-FR"/>
              </w:rPr>
            </w:rPrChange>
          </w:rPr>
          <w:t>DPM DB d</w:t>
        </w:r>
      </w:ins>
      <w:ins w:id="451" w:author="Owen Jones" w:date="2018-07-31T15:56:00Z">
        <w:r w:rsidRPr="00AA683D">
          <w:rPr>
            <w:rPrChange w:id="452" w:author="Owen Jones" w:date="2018-07-31T16:06:00Z">
              <w:rPr>
                <w:lang w:val="fr-FR"/>
              </w:rPr>
            </w:rPrChange>
          </w:rPr>
          <w:t>ata model</w:t>
        </w:r>
      </w:ins>
    </w:p>
    <w:p w14:paraId="37A8D406" w14:textId="77777777" w:rsidR="004D1E6D" w:rsidRPr="00AA683D" w:rsidRDefault="004D1E6D" w:rsidP="004D1E6D">
      <w:pPr>
        <w:pStyle w:val="body"/>
        <w:numPr>
          <w:ilvl w:val="0"/>
          <w:numId w:val="34"/>
        </w:numPr>
        <w:rPr>
          <w:ins w:id="453" w:author="Owen Jones" w:date="2018-07-31T15:57:00Z"/>
        </w:rPr>
      </w:pPr>
      <w:ins w:id="454" w:author="Owen Jones" w:date="2018-07-31T15:57:00Z">
        <w:r w:rsidRPr="00AA683D">
          <w:t xml:space="preserve">[DPM-70] Correction of </w:t>
        </w:r>
        <w:proofErr w:type="spellStart"/>
        <w:r w:rsidRPr="00AA683D">
          <w:t>CodeDomainID</w:t>
        </w:r>
        <w:proofErr w:type="spellEnd"/>
        <w:r w:rsidRPr="00AA683D">
          <w:t xml:space="preserve"> for Metric ei635 (</w:t>
        </w:r>
        <w:proofErr w:type="spellStart"/>
        <w:r w:rsidRPr="00AA683D">
          <w:t>metricID</w:t>
        </w:r>
        <w:proofErr w:type="spellEnd"/>
        <w:r w:rsidRPr="00AA683D">
          <w:t xml:space="preserve"> 6491) from 600 to 400 (ZZ to TA) in DPM Database and resulting correction of Z 10.02 annotated table layout:</w:t>
        </w:r>
      </w:ins>
    </w:p>
    <w:p w14:paraId="71A91524" w14:textId="3A5D4ACB" w:rsidR="004D1E6D" w:rsidRPr="00AA683D" w:rsidRDefault="004D1E6D">
      <w:pPr>
        <w:pStyle w:val="SQL"/>
        <w:rPr>
          <w:ins w:id="455" w:author="Owen Jones" w:date="2018-07-31T15:58:00Z"/>
          <w:rPrChange w:id="456" w:author="Owen Jones" w:date="2018-07-31T16:06:00Z">
            <w:rPr>
              <w:ins w:id="457" w:author="Owen Jones" w:date="2018-07-31T15:58:00Z"/>
            </w:rPr>
          </w:rPrChange>
        </w:rPr>
        <w:pPrChange w:id="458" w:author="Owen Jones" w:date="2018-07-31T15:57:00Z">
          <w:pPr>
            <w:pStyle w:val="Titlelevel4"/>
            <w:numPr>
              <w:numId w:val="34"/>
            </w:numPr>
            <w:ind w:left="360" w:hanging="360"/>
          </w:pPr>
        </w:pPrChange>
      </w:pPr>
      <w:ins w:id="459" w:author="Owen Jones" w:date="2018-07-31T15:57:00Z">
        <w:r w:rsidRPr="00AA683D">
          <w:rPr>
            <w:rPrChange w:id="460" w:author="Owen Jones" w:date="2018-07-31T16:06:00Z">
              <w:rPr/>
            </w:rPrChange>
          </w:rPr>
          <w:t xml:space="preserve">UPDATE metric SET </w:t>
        </w:r>
        <w:proofErr w:type="spellStart"/>
        <w:r w:rsidRPr="00AA683D">
          <w:rPr>
            <w:rPrChange w:id="461" w:author="Owen Jones" w:date="2018-07-31T16:06:00Z">
              <w:rPr/>
            </w:rPrChange>
          </w:rPr>
          <w:t>codedomainid</w:t>
        </w:r>
        <w:proofErr w:type="spellEnd"/>
        <w:r w:rsidRPr="00AA683D">
          <w:rPr>
            <w:rPrChange w:id="462" w:author="Owen Jones" w:date="2018-07-31T16:06:00Z">
              <w:rPr/>
            </w:rPrChange>
          </w:rPr>
          <w:t xml:space="preserve"> = 400 WHERE </w:t>
        </w:r>
        <w:proofErr w:type="spellStart"/>
        <w:r w:rsidRPr="00AA683D">
          <w:rPr>
            <w:rPrChange w:id="463" w:author="Owen Jones" w:date="2018-07-31T16:06:00Z">
              <w:rPr/>
            </w:rPrChange>
          </w:rPr>
          <w:t>metricid</w:t>
        </w:r>
        <w:proofErr w:type="spellEnd"/>
        <w:r w:rsidRPr="00AA683D">
          <w:rPr>
            <w:rPrChange w:id="464" w:author="Owen Jones" w:date="2018-07-31T16:06:00Z">
              <w:rPr/>
            </w:rPrChange>
          </w:rPr>
          <w:t xml:space="preserve"> = 6491;</w:t>
        </w:r>
      </w:ins>
    </w:p>
    <w:p w14:paraId="7D4D4289" w14:textId="77777777" w:rsidR="004D1E6D" w:rsidRPr="00AA683D" w:rsidRDefault="004D1E6D" w:rsidP="004D1E6D">
      <w:pPr>
        <w:pStyle w:val="body"/>
        <w:numPr>
          <w:ilvl w:val="0"/>
          <w:numId w:val="34"/>
        </w:numPr>
        <w:rPr>
          <w:ins w:id="465" w:author="Owen Jones" w:date="2018-07-31T15:58:00Z"/>
        </w:rPr>
      </w:pPr>
      <w:ins w:id="466" w:author="Owen Jones" w:date="2018-07-31T15:58:00Z">
        <w:r w:rsidRPr="00AA683D">
          <w:t xml:space="preserve">[DPM-77] Correct </w:t>
        </w:r>
        <w:proofErr w:type="spellStart"/>
        <w:r w:rsidRPr="00AA683D">
          <w:t>FromDate</w:t>
        </w:r>
        <w:proofErr w:type="spellEnd"/>
        <w:r w:rsidRPr="00AA683D">
          <w:t xml:space="preserve"> and </w:t>
        </w:r>
        <w:proofErr w:type="spellStart"/>
        <w:r w:rsidRPr="00AA683D">
          <w:t>ToDate</w:t>
        </w:r>
        <w:proofErr w:type="spellEnd"/>
        <w:r w:rsidRPr="00AA683D">
          <w:t xml:space="preserve"> fields for 2.8 </w:t>
        </w:r>
        <w:proofErr w:type="spellStart"/>
        <w:r w:rsidRPr="00AA683D">
          <w:t>DataPointVersion</w:t>
        </w:r>
        <w:proofErr w:type="spellEnd"/>
        <w:r w:rsidRPr="00AA683D">
          <w:t xml:space="preserve"> changes (where they were set to 9999-12-31).</w:t>
        </w:r>
      </w:ins>
    </w:p>
    <w:p w14:paraId="17FE77B6" w14:textId="77777777" w:rsidR="004D1E6D" w:rsidRPr="00AA683D" w:rsidRDefault="004D1E6D" w:rsidP="004D1E6D">
      <w:pPr>
        <w:pStyle w:val="SQL"/>
        <w:rPr>
          <w:ins w:id="467" w:author="Owen Jones" w:date="2018-07-31T15:58:00Z"/>
        </w:rPr>
      </w:pPr>
      <w:ins w:id="468" w:author="Owen Jones" w:date="2018-07-31T15:58:00Z">
        <w:r w:rsidRPr="00AA683D">
          <w:t xml:space="preserve">Update </w:t>
        </w:r>
        <w:proofErr w:type="spellStart"/>
        <w:r w:rsidRPr="00AA683D">
          <w:t>DataPointVersion</w:t>
        </w:r>
        <w:proofErr w:type="spellEnd"/>
        <w:r w:rsidRPr="00AA683D">
          <w:t xml:space="preserve"> set </w:t>
        </w:r>
        <w:proofErr w:type="spellStart"/>
        <w:r w:rsidRPr="00AA683D">
          <w:t>ToDate</w:t>
        </w:r>
        <w:proofErr w:type="spellEnd"/>
        <w:r w:rsidRPr="00AA683D">
          <w:t>=</w:t>
        </w:r>
        <w:proofErr w:type="spellStart"/>
        <w:proofErr w:type="gramStart"/>
        <w:r w:rsidRPr="00AA683D">
          <w:t>CDate</w:t>
        </w:r>
        <w:proofErr w:type="spellEnd"/>
        <w:r w:rsidRPr="00AA683D">
          <w:t>(</w:t>
        </w:r>
        <w:proofErr w:type="gramEnd"/>
        <w:r w:rsidRPr="00AA683D">
          <w:t xml:space="preserve">'9999-12-31') where </w:t>
        </w:r>
        <w:proofErr w:type="spellStart"/>
        <w:r w:rsidRPr="00AA683D">
          <w:t>ToDate</w:t>
        </w:r>
        <w:proofErr w:type="spellEnd"/>
        <w:r w:rsidRPr="00AA683D">
          <w:t>=</w:t>
        </w:r>
        <w:proofErr w:type="spellStart"/>
        <w:r w:rsidRPr="00AA683D">
          <w:t>CDate</w:t>
        </w:r>
        <w:proofErr w:type="spellEnd"/>
        <w:r w:rsidRPr="00AA683D">
          <w:t>('2018-12-30');</w:t>
        </w:r>
      </w:ins>
    </w:p>
    <w:p w14:paraId="18433100" w14:textId="77777777" w:rsidR="004D1E6D" w:rsidRPr="00AA683D" w:rsidRDefault="004D1E6D" w:rsidP="004D1E6D">
      <w:pPr>
        <w:pStyle w:val="SQL"/>
        <w:rPr>
          <w:ins w:id="469" w:author="Owen Jones" w:date="2018-07-31T15:58:00Z"/>
        </w:rPr>
      </w:pPr>
      <w:ins w:id="470" w:author="Owen Jones" w:date="2018-07-31T15:58:00Z">
        <w:r w:rsidRPr="00AA683D">
          <w:t xml:space="preserve">Update </w:t>
        </w:r>
        <w:proofErr w:type="spellStart"/>
        <w:r w:rsidRPr="00AA683D">
          <w:t>DataPointVersion</w:t>
        </w:r>
        <w:proofErr w:type="spellEnd"/>
        <w:r w:rsidRPr="00AA683D">
          <w:t xml:space="preserve"> set </w:t>
        </w:r>
        <w:proofErr w:type="spellStart"/>
        <w:r w:rsidRPr="00AA683D">
          <w:t>FromDate</w:t>
        </w:r>
        <w:proofErr w:type="spellEnd"/>
        <w:r w:rsidRPr="00AA683D">
          <w:t>=</w:t>
        </w:r>
        <w:proofErr w:type="spellStart"/>
        <w:proofErr w:type="gramStart"/>
        <w:r w:rsidRPr="00AA683D">
          <w:t>CDate</w:t>
        </w:r>
        <w:proofErr w:type="spellEnd"/>
        <w:r w:rsidRPr="00AA683D">
          <w:t>(</w:t>
        </w:r>
        <w:proofErr w:type="gramEnd"/>
        <w:r w:rsidRPr="00AA683D">
          <w:t xml:space="preserve">'9999-12-31') where </w:t>
        </w:r>
        <w:proofErr w:type="spellStart"/>
        <w:r w:rsidRPr="00AA683D">
          <w:t>FromDate</w:t>
        </w:r>
        <w:proofErr w:type="spellEnd"/>
        <w:r w:rsidRPr="00AA683D">
          <w:t>=</w:t>
        </w:r>
        <w:proofErr w:type="spellStart"/>
        <w:r w:rsidRPr="00AA683D">
          <w:t>CDate</w:t>
        </w:r>
        <w:proofErr w:type="spellEnd"/>
        <w:r w:rsidRPr="00AA683D">
          <w:t>('2018-12-31');</w:t>
        </w:r>
      </w:ins>
    </w:p>
    <w:p w14:paraId="280B2796" w14:textId="77777777" w:rsidR="004D1E6D" w:rsidRPr="00AA683D" w:rsidRDefault="004D1E6D">
      <w:pPr>
        <w:pStyle w:val="SQL"/>
        <w:rPr>
          <w:ins w:id="471" w:author="Owen Jones" w:date="2018-07-31T15:56:00Z"/>
          <w:rPrChange w:id="472" w:author="Owen Jones" w:date="2018-07-31T16:06:00Z">
            <w:rPr>
              <w:ins w:id="473" w:author="Owen Jones" w:date="2018-07-31T15:56:00Z"/>
              <w:lang w:val="fr-FR"/>
            </w:rPr>
          </w:rPrChange>
        </w:rPr>
        <w:pPrChange w:id="474" w:author="Owen Jones" w:date="2018-07-31T15:57:00Z">
          <w:pPr>
            <w:pStyle w:val="Titlelevel4"/>
            <w:numPr>
              <w:numId w:val="34"/>
            </w:numPr>
            <w:ind w:left="360" w:hanging="360"/>
          </w:pPr>
        </w:pPrChange>
      </w:pPr>
    </w:p>
    <w:p w14:paraId="7ED961CF" w14:textId="06C8F0AB" w:rsidR="004D1E6D" w:rsidRPr="00AA683D" w:rsidRDefault="004D1E6D">
      <w:pPr>
        <w:pStyle w:val="Titlelevel4"/>
        <w:rPr>
          <w:ins w:id="475" w:author="Owen Jones" w:date="2018-07-31T15:56:00Z"/>
        </w:rPr>
        <w:pPrChange w:id="476" w:author="Owen Jones" w:date="2018-07-31T15:56:00Z">
          <w:pPr>
            <w:pStyle w:val="Titlelevel4"/>
            <w:numPr>
              <w:numId w:val="34"/>
            </w:numPr>
            <w:ind w:left="360" w:hanging="360"/>
          </w:pPr>
        </w:pPrChange>
      </w:pPr>
      <w:ins w:id="477" w:author="Owen Jones" w:date="2018-07-31T15:56:00Z">
        <w:r w:rsidRPr="00AA683D">
          <w:lastRenderedPageBreak/>
          <w:t>Table layout</w:t>
        </w:r>
      </w:ins>
    </w:p>
    <w:p w14:paraId="03325F44" w14:textId="77777777" w:rsidR="004D1E6D" w:rsidRPr="00AA683D" w:rsidRDefault="004D1E6D" w:rsidP="004D1E6D">
      <w:pPr>
        <w:pStyle w:val="body"/>
        <w:numPr>
          <w:ilvl w:val="0"/>
          <w:numId w:val="34"/>
        </w:numPr>
        <w:rPr>
          <w:ins w:id="478" w:author="Owen Jones" w:date="2018-07-31T15:57:00Z"/>
        </w:rPr>
      </w:pPr>
      <w:ins w:id="479" w:author="Owen Jones" w:date="2018-07-31T15:57:00Z">
        <w:r w:rsidRPr="00AA683D">
          <w:t>[DPM-68] Correction of erroneous column headings in T 01.00.b for columns 0121</w:t>
        </w:r>
        <w:proofErr w:type="gramStart"/>
        <w:r w:rsidRPr="00AA683D">
          <w:t>,0131,0141</w:t>
        </w:r>
        <w:proofErr w:type="gramEnd"/>
        <w:r w:rsidRPr="00AA683D">
          <w:t xml:space="preserve">. Affects also table </w:t>
        </w:r>
        <w:proofErr w:type="spellStart"/>
        <w:r w:rsidRPr="00AA683D">
          <w:t>linkbase</w:t>
        </w:r>
        <w:proofErr w:type="spellEnd"/>
        <w:r w:rsidRPr="00AA683D">
          <w:t xml:space="preserve"> labels (t_01.00.b-lab-en.xml), and annotated templates:</w:t>
        </w:r>
      </w:ins>
    </w:p>
    <w:p w14:paraId="3E7D757E" w14:textId="77777777" w:rsidR="004D1E6D" w:rsidRPr="00AA683D" w:rsidRDefault="004D1E6D" w:rsidP="004D1E6D">
      <w:pPr>
        <w:pStyle w:val="SQL"/>
        <w:rPr>
          <w:ins w:id="480" w:author="Owen Jones" w:date="2018-07-31T15:57:00Z"/>
        </w:rPr>
      </w:pPr>
      <w:ins w:id="481" w:author="Owen Jones" w:date="2018-07-31T15:57:00Z">
        <w:r w:rsidRPr="00AA683D">
          <w:t xml:space="preserve">UPDATE </w:t>
        </w:r>
        <w:proofErr w:type="spellStart"/>
        <w:r w:rsidRPr="00AA683D">
          <w:t>AxisOrdinate</w:t>
        </w:r>
        <w:proofErr w:type="spellEnd"/>
      </w:ins>
    </w:p>
    <w:p w14:paraId="6E1128AE" w14:textId="77777777" w:rsidR="004D1E6D" w:rsidRPr="00AA683D" w:rsidRDefault="004D1E6D" w:rsidP="004D1E6D">
      <w:pPr>
        <w:pStyle w:val="SQL"/>
        <w:rPr>
          <w:ins w:id="482" w:author="Owen Jones" w:date="2018-07-31T15:57:00Z"/>
        </w:rPr>
      </w:pPr>
      <w:ins w:id="483" w:author="Owen Jones" w:date="2018-07-31T15:57:00Z">
        <w:r w:rsidRPr="00AA683D">
          <w:t xml:space="preserve">SET </w:t>
        </w:r>
        <w:proofErr w:type="spellStart"/>
        <w:r w:rsidRPr="00AA683D">
          <w:t>AxisOrdinate.OrdinateLabel</w:t>
        </w:r>
        <w:proofErr w:type="spellEnd"/>
        <w:r w:rsidRPr="00AA683D">
          <w:t xml:space="preserve"> = 'Carrying amount'</w:t>
        </w:r>
      </w:ins>
    </w:p>
    <w:p w14:paraId="23529E1D" w14:textId="77777777" w:rsidR="004D1E6D" w:rsidRPr="00AA683D" w:rsidRDefault="004D1E6D" w:rsidP="004D1E6D">
      <w:pPr>
        <w:pStyle w:val="SQL"/>
        <w:ind w:left="0" w:firstLine="720"/>
        <w:rPr>
          <w:ins w:id="484" w:author="Owen Jones" w:date="2018-07-31T15:57:00Z"/>
        </w:rPr>
      </w:pPr>
      <w:ins w:id="485" w:author="Owen Jones" w:date="2018-07-31T15:57:00Z">
        <w:r w:rsidRPr="00AA683D">
          <w:t xml:space="preserve">WHERE </w:t>
        </w:r>
        <w:proofErr w:type="spellStart"/>
        <w:r w:rsidRPr="00AA683D">
          <w:t>AxisOrdinate.OrdinateID</w:t>
        </w:r>
        <w:proofErr w:type="spellEnd"/>
        <w:r w:rsidRPr="00AA683D">
          <w:t xml:space="preserve"> In (57270</w:t>
        </w:r>
        <w:proofErr w:type="gramStart"/>
        <w:r w:rsidRPr="00AA683D">
          <w:t>,57272,57274</w:t>
        </w:r>
        <w:proofErr w:type="gramEnd"/>
        <w:r w:rsidRPr="00AA683D">
          <w:t>);</w:t>
        </w:r>
      </w:ins>
    </w:p>
    <w:p w14:paraId="03AC8360" w14:textId="77777777" w:rsidR="004D1E6D" w:rsidRPr="00AA683D" w:rsidRDefault="004D1E6D">
      <w:pPr>
        <w:pStyle w:val="SQL"/>
        <w:rPr>
          <w:ins w:id="486" w:author="Owen Jones" w:date="2018-07-31T15:55:00Z"/>
          <w:rPrChange w:id="487" w:author="Owen Jones" w:date="2018-07-31T16:06:00Z">
            <w:rPr>
              <w:ins w:id="488" w:author="Owen Jones" w:date="2018-07-31T15:55:00Z"/>
            </w:rPr>
          </w:rPrChange>
        </w:rPr>
        <w:pPrChange w:id="489" w:author="Owen Jones" w:date="2018-05-14T15:02:00Z">
          <w:pPr>
            <w:pStyle w:val="body"/>
            <w:numPr>
              <w:numId w:val="34"/>
            </w:numPr>
            <w:ind w:left="360" w:hanging="360"/>
          </w:pPr>
        </w:pPrChange>
      </w:pPr>
    </w:p>
    <w:p w14:paraId="7FFAF141" w14:textId="27D5C671" w:rsidR="00823904" w:rsidRPr="00AA683D" w:rsidRDefault="004D1E6D" w:rsidP="00D13234">
      <w:pPr>
        <w:pStyle w:val="body"/>
        <w:numPr>
          <w:ilvl w:val="0"/>
          <w:numId w:val="34"/>
        </w:numPr>
        <w:rPr>
          <w:ins w:id="490" w:author="Owen Jones" w:date="2018-05-15T12:19:00Z"/>
        </w:rPr>
      </w:pPr>
      <w:ins w:id="491" w:author="Owen Jones" w:date="2018-07-31T15:58:00Z">
        <w:r w:rsidRPr="00AA683D">
          <w:t xml:space="preserve"> </w:t>
        </w:r>
      </w:ins>
      <w:ins w:id="492" w:author="Owen Jones" w:date="2018-05-15T10:43:00Z">
        <w:r w:rsidR="00823904" w:rsidRPr="00AA683D">
          <w:t>[DPM-71</w:t>
        </w:r>
      </w:ins>
      <w:ins w:id="493" w:author="Owen Jones" w:date="2018-07-31T16:26:00Z">
        <w:r w:rsidR="00721ADF">
          <w:t>,</w:t>
        </w:r>
      </w:ins>
      <w:ins w:id="494" w:author="Owen Jones" w:date="2018-07-31T17:13:00Z">
        <w:r w:rsidR="00CE548F">
          <w:t xml:space="preserve"> </w:t>
        </w:r>
      </w:ins>
      <w:ins w:id="495" w:author="Owen Jones" w:date="2018-07-31T16:26:00Z">
        <w:r w:rsidR="00721ADF">
          <w:t>DPM-</w:t>
        </w:r>
      </w:ins>
      <w:ins w:id="496" w:author="Owen Jones" w:date="2018-07-17T17:41:00Z">
        <w:r w:rsidR="00D13234" w:rsidRPr="00AA683D">
          <w:t>76</w:t>
        </w:r>
      </w:ins>
      <w:ins w:id="497" w:author="Owen Jones" w:date="2018-05-15T10:43:00Z">
        <w:r w:rsidR="00823904" w:rsidRPr="00AA683D">
          <w:t xml:space="preserve">] </w:t>
        </w:r>
      </w:ins>
      <w:ins w:id="498" w:author="Owen Jones" w:date="2018-07-31T15:57:00Z">
        <w:r w:rsidRPr="00AA683D">
          <w:t xml:space="preserve">At SRB request </w:t>
        </w:r>
      </w:ins>
      <w:ins w:id="499" w:author="Owen Jones" w:date="2018-05-15T10:43:00Z">
        <w:r w:rsidR="00823904" w:rsidRPr="00AA683D">
          <w:t xml:space="preserve">T04/5/6/7/8 remove </w:t>
        </w:r>
      </w:ins>
      <w:ins w:id="500" w:author="Owen Jones" w:date="2018-05-15T10:44:00Z">
        <w:r w:rsidR="00823904" w:rsidRPr="00AA683D">
          <w:t>“c013x   - Intragroup” (ZZ</w:t>
        </w:r>
        <w:proofErr w:type="gramStart"/>
        <w:r w:rsidR="00823904" w:rsidRPr="00AA683D">
          <w:t>:x300</w:t>
        </w:r>
        <w:proofErr w:type="gramEnd"/>
        <w:r w:rsidR="00823904" w:rsidRPr="00AA683D">
          <w:t xml:space="preserve">) </w:t>
        </w:r>
      </w:ins>
      <w:ins w:id="501" w:author="Owen Jones" w:date="2018-07-17T17:41:00Z">
        <w:r w:rsidR="00D13234" w:rsidRPr="00AA683D">
          <w:t xml:space="preserve">and “c014x   - Issuances under non-EU MS jurisdiction/law, excluding intra-group” </w:t>
        </w:r>
      </w:ins>
      <w:ins w:id="502" w:author="Owen Jones" w:date="2018-05-15T10:44:00Z">
        <w:r w:rsidR="00823904" w:rsidRPr="00AA683D">
          <w:t>option</w:t>
        </w:r>
      </w:ins>
      <w:ins w:id="503" w:author="Owen Jones" w:date="2018-07-17T17:41:00Z">
        <w:r w:rsidR="00D13234" w:rsidRPr="00AA683D">
          <w:t>s</w:t>
        </w:r>
      </w:ins>
      <w:ins w:id="504" w:author="Owen Jones" w:date="2018-05-15T10:44:00Z">
        <w:r w:rsidR="00823904" w:rsidRPr="00AA683D">
          <w:t xml:space="preserve"> </w:t>
        </w:r>
      </w:ins>
      <w:ins w:id="505" w:author="Owen Jones" w:date="2018-05-15T10:43:00Z">
        <w:r w:rsidR="00823904" w:rsidRPr="00AA683D">
          <w:t>from “column” dropdown</w:t>
        </w:r>
      </w:ins>
      <w:ins w:id="506" w:author="Owen Jones" w:date="2018-05-15T10:44:00Z">
        <w:r w:rsidR="00823904" w:rsidRPr="00AA683D">
          <w:t xml:space="preserve"> (templates</w:t>
        </w:r>
      </w:ins>
      <w:ins w:id="507" w:author="Owen Jones" w:date="2018-07-17T17:43:00Z">
        <w:r w:rsidR="00D13234" w:rsidRPr="00AA683D">
          <w:t xml:space="preserve"> 4-8</w:t>
        </w:r>
      </w:ins>
      <w:ins w:id="508" w:author="Owen Jones" w:date="2018-05-15T10:44:00Z">
        <w:r w:rsidR="00823904" w:rsidRPr="00AA683D">
          <w:t xml:space="preserve"> exclude intragroup</w:t>
        </w:r>
      </w:ins>
      <w:ins w:id="509" w:author="Owen Jones" w:date="2018-05-15T10:45:00Z">
        <w:r w:rsidR="00823904" w:rsidRPr="00AA683D">
          <w:t xml:space="preserve"> items, which are instead reported in the T 03.0x templates)</w:t>
        </w:r>
      </w:ins>
      <w:ins w:id="510" w:author="Owen Jones" w:date="2018-05-15T10:44:00Z">
        <w:r w:rsidR="00181537" w:rsidRPr="00AA683D">
          <w:t xml:space="preserve">. </w:t>
        </w:r>
      </w:ins>
      <w:ins w:id="511" w:author="Owen Jones" w:date="2018-05-15T12:19:00Z">
        <w:r w:rsidR="00181537" w:rsidRPr="00AA683D">
          <w:t>Functionally the member</w:t>
        </w:r>
      </w:ins>
      <w:ins w:id="512" w:author="Owen Jones" w:date="2018-07-17T17:42:00Z">
        <w:r w:rsidR="00D13234" w:rsidRPr="00AA683D">
          <w:t>s</w:t>
        </w:r>
      </w:ins>
      <w:ins w:id="513" w:author="Owen Jones" w:date="2018-05-15T12:19:00Z">
        <w:r w:rsidR="00181537" w:rsidRPr="00AA683D">
          <w:t xml:space="preserve"> x300 </w:t>
        </w:r>
      </w:ins>
      <w:ins w:id="514" w:author="Owen Jones" w:date="2018-07-17T17:43:00Z">
        <w:r w:rsidR="00D13234" w:rsidRPr="00AA683D">
          <w:t xml:space="preserve">and x301 are </w:t>
        </w:r>
      </w:ins>
      <w:ins w:id="515" w:author="Owen Jones" w:date="2018-05-15T12:19:00Z">
        <w:r w:rsidR="00181537" w:rsidRPr="00AA683D">
          <w:t xml:space="preserve">removed from </w:t>
        </w:r>
      </w:ins>
      <w:ins w:id="516" w:author="Owen Jones" w:date="2018-05-15T12:45:00Z">
        <w:r w:rsidR="0009685C" w:rsidRPr="00AA683D">
          <w:t>hierarchy</w:t>
        </w:r>
      </w:ins>
      <w:ins w:id="517" w:author="Owen Jones" w:date="2018-05-15T12:19:00Z">
        <w:r w:rsidR="00181537" w:rsidRPr="00AA683D">
          <w:t xml:space="preserve"> ZZ32.</w:t>
        </w:r>
      </w:ins>
      <w:ins w:id="518" w:author="Owen Jones" w:date="2018-07-31T16:53:00Z">
        <w:r w:rsidR="00F95D50">
          <w:t xml:space="preserve"> Changes to producer/consumer data mappings are unlikely to be required, as these values would not </w:t>
        </w:r>
      </w:ins>
      <w:ins w:id="519" w:author="Owen Jones" w:date="2018-07-31T16:54:00Z">
        <w:r w:rsidR="00F95D50">
          <w:t xml:space="preserve">in fact </w:t>
        </w:r>
      </w:ins>
      <w:ins w:id="520" w:author="Owen Jones" w:date="2018-07-31T16:53:00Z">
        <w:r w:rsidR="00F95D50">
          <w:t>have been used based on the SRB instructions.</w:t>
        </w:r>
      </w:ins>
    </w:p>
    <w:p w14:paraId="5AA25AE7" w14:textId="082064B1" w:rsidR="00181537" w:rsidRPr="00AA683D" w:rsidRDefault="00181537" w:rsidP="00181537">
      <w:pPr>
        <w:pStyle w:val="SQL"/>
        <w:numPr>
          <w:ilvl w:val="1"/>
          <w:numId w:val="34"/>
        </w:numPr>
        <w:rPr>
          <w:ins w:id="521" w:author="Owen Jones" w:date="2018-05-15T12:19:00Z"/>
          <w:rFonts w:asciiTheme="minorHAnsi" w:hAnsiTheme="minorHAnsi" w:cstheme="minorBidi"/>
          <w:sz w:val="22"/>
          <w:szCs w:val="24"/>
        </w:rPr>
      </w:pPr>
      <w:ins w:id="522" w:author="Owen Jones" w:date="2018-05-15T12:20:00Z">
        <w:r w:rsidRPr="00AA683D">
          <w:rPr>
            <w:rFonts w:asciiTheme="minorHAnsi" w:hAnsiTheme="minorHAnsi" w:cstheme="minorBidi"/>
            <w:sz w:val="22"/>
            <w:szCs w:val="24"/>
          </w:rPr>
          <w:t>C</w:t>
        </w:r>
      </w:ins>
      <w:ins w:id="523" w:author="Owen Jones" w:date="2018-05-15T12:19:00Z">
        <w:r w:rsidRPr="00AA683D">
          <w:rPr>
            <w:rFonts w:asciiTheme="minorHAnsi" w:hAnsiTheme="minorHAnsi" w:cstheme="minorBidi"/>
            <w:sz w:val="22"/>
            <w:szCs w:val="24"/>
          </w:rPr>
          <w:t>hange to annotated table layout  for these templates to remove c013x</w:t>
        </w:r>
      </w:ins>
      <w:ins w:id="524" w:author="Owen Jones" w:date="2018-07-17T17:43:00Z">
        <w:r w:rsidR="00D13234" w:rsidRPr="00AA683D">
          <w:rPr>
            <w:rFonts w:asciiTheme="minorHAnsi" w:hAnsiTheme="minorHAnsi" w:cstheme="minorBidi"/>
            <w:sz w:val="22"/>
            <w:szCs w:val="24"/>
          </w:rPr>
          <w:t xml:space="preserve"> and c014x</w:t>
        </w:r>
      </w:ins>
      <w:ins w:id="525" w:author="Owen Jones" w:date="2018-05-15T12:19:00Z">
        <w:r w:rsidRPr="00AA683D">
          <w:rPr>
            <w:rFonts w:asciiTheme="minorHAnsi" w:hAnsiTheme="minorHAnsi" w:cstheme="minorBidi"/>
            <w:sz w:val="22"/>
            <w:szCs w:val="24"/>
          </w:rPr>
          <w:t xml:space="preserve"> from the list, similar in dictionary file to remove from hierarchy ZZ32</w:t>
        </w:r>
      </w:ins>
    </w:p>
    <w:p w14:paraId="218646FB" w14:textId="626A3BC9" w:rsidR="00181537" w:rsidRPr="00AA683D" w:rsidRDefault="00181537" w:rsidP="00181537">
      <w:pPr>
        <w:pStyle w:val="SQL"/>
        <w:numPr>
          <w:ilvl w:val="1"/>
          <w:numId w:val="34"/>
        </w:numPr>
        <w:rPr>
          <w:ins w:id="526" w:author="Owen Jones" w:date="2018-05-15T12:19:00Z"/>
          <w:rFonts w:asciiTheme="minorHAnsi" w:hAnsiTheme="minorHAnsi" w:cstheme="minorBidi"/>
          <w:sz w:val="22"/>
          <w:szCs w:val="24"/>
        </w:rPr>
      </w:pPr>
      <w:ins w:id="527" w:author="Owen Jones" w:date="2018-05-15T12:19:00Z">
        <w:r w:rsidRPr="00AA683D">
          <w:rPr>
            <w:rFonts w:asciiTheme="minorHAnsi" w:hAnsiTheme="minorHAnsi" w:cstheme="minorBidi"/>
            <w:sz w:val="22"/>
            <w:szCs w:val="24"/>
          </w:rPr>
          <w:t xml:space="preserve">Change to www.eba.europa.eu\eu\fr\xbrl\crr\dict\dom\zz\hier-def.xml and hier-pre.xml to remove x300 </w:t>
        </w:r>
      </w:ins>
      <w:ins w:id="528" w:author="Owen Jones" w:date="2018-07-17T17:43:00Z">
        <w:r w:rsidR="00D13234" w:rsidRPr="00AA683D">
          <w:rPr>
            <w:rFonts w:asciiTheme="minorHAnsi" w:hAnsiTheme="minorHAnsi" w:cstheme="minorBidi"/>
            <w:sz w:val="22"/>
            <w:szCs w:val="24"/>
          </w:rPr>
          <w:t xml:space="preserve">and x301 </w:t>
        </w:r>
      </w:ins>
      <w:ins w:id="529" w:author="Owen Jones" w:date="2018-05-15T12:19:00Z">
        <w:r w:rsidRPr="00AA683D">
          <w:rPr>
            <w:rFonts w:asciiTheme="minorHAnsi" w:hAnsiTheme="minorHAnsi" w:cstheme="minorBidi"/>
            <w:sz w:val="22"/>
            <w:szCs w:val="24"/>
          </w:rPr>
          <w:t>from hierarchy ZZ32.</w:t>
        </w:r>
      </w:ins>
    </w:p>
    <w:p w14:paraId="5E6E1FEA" w14:textId="0546600E" w:rsidR="00181537" w:rsidRPr="00AA683D" w:rsidRDefault="00181537">
      <w:pPr>
        <w:pStyle w:val="SQL"/>
        <w:numPr>
          <w:ilvl w:val="1"/>
          <w:numId w:val="34"/>
        </w:numPr>
        <w:rPr>
          <w:ins w:id="530" w:author="Owen Jones" w:date="2018-05-15T12:20:00Z"/>
          <w:rPrChange w:id="531" w:author="Owen Jones" w:date="2018-07-31T16:06:00Z">
            <w:rPr>
              <w:ins w:id="532" w:author="Owen Jones" w:date="2018-05-15T12:20:00Z"/>
            </w:rPr>
          </w:rPrChange>
        </w:rPr>
        <w:pPrChange w:id="533" w:author="Owen Jones" w:date="2018-05-15T12:20:00Z">
          <w:pPr>
            <w:pStyle w:val="body"/>
            <w:numPr>
              <w:numId w:val="34"/>
            </w:numPr>
            <w:ind w:left="360" w:hanging="360"/>
          </w:pPr>
        </w:pPrChange>
      </w:pPr>
      <w:ins w:id="534" w:author="Owen Jones" w:date="2018-05-15T12:19:00Z">
        <w:r w:rsidRPr="00AA683D">
          <w:rPr>
            <w:rFonts w:asciiTheme="minorHAnsi" w:hAnsiTheme="minorHAnsi" w:cstheme="minorBidi"/>
            <w:sz w:val="22"/>
            <w:szCs w:val="24"/>
          </w:rPr>
          <w:t>Change to validation rule v7248_</w:t>
        </w:r>
        <w:proofErr w:type="gramStart"/>
        <w:r w:rsidRPr="00AA683D">
          <w:rPr>
            <w:rFonts w:asciiTheme="minorHAnsi" w:hAnsiTheme="minorHAnsi" w:cstheme="minorBidi"/>
            <w:sz w:val="22"/>
            <w:szCs w:val="24"/>
          </w:rPr>
          <w:t>a</w:t>
        </w:r>
      </w:ins>
      <w:ins w:id="535" w:author="Owen Jones" w:date="2018-05-15T12:20:00Z">
        <w:r w:rsidRPr="00AA683D">
          <w:rPr>
            <w:rFonts w:asciiTheme="minorHAnsi" w:hAnsiTheme="minorHAnsi" w:cstheme="minorBidi"/>
            <w:sz w:val="22"/>
            <w:szCs w:val="24"/>
          </w:rPr>
          <w:t xml:space="preserve"> </w:t>
        </w:r>
      </w:ins>
      <w:ins w:id="536" w:author="Owen Jones" w:date="2018-05-15T12:19:00Z">
        <w:r w:rsidR="00D13234" w:rsidRPr="00AA683D">
          <w:rPr>
            <w:rFonts w:asciiTheme="minorHAnsi" w:hAnsiTheme="minorHAnsi" w:cstheme="minorBidi"/>
            <w:sz w:val="22"/>
            <w:szCs w:val="24"/>
          </w:rPr>
          <w:t xml:space="preserve"> to</w:t>
        </w:r>
        <w:proofErr w:type="gramEnd"/>
        <w:r w:rsidR="00D13234" w:rsidRPr="00AA683D">
          <w:rPr>
            <w:rFonts w:asciiTheme="minorHAnsi" w:hAnsiTheme="minorHAnsi" w:cstheme="minorBidi"/>
            <w:sz w:val="22"/>
            <w:szCs w:val="24"/>
          </w:rPr>
          <w:t xml:space="preserve"> remove the</w:t>
        </w:r>
        <w:r w:rsidRPr="00AA683D">
          <w:rPr>
            <w:rFonts w:asciiTheme="minorHAnsi" w:hAnsiTheme="minorHAnsi" w:cstheme="minorBidi"/>
            <w:sz w:val="22"/>
            <w:szCs w:val="24"/>
          </w:rPr>
          <w:t>s</w:t>
        </w:r>
      </w:ins>
      <w:ins w:id="537" w:author="Owen Jones" w:date="2018-07-17T17:44:00Z">
        <w:r w:rsidR="00D13234" w:rsidRPr="00AA683D">
          <w:rPr>
            <w:rFonts w:asciiTheme="minorHAnsi" w:hAnsiTheme="minorHAnsi" w:cstheme="minorBidi"/>
            <w:sz w:val="22"/>
            <w:szCs w:val="24"/>
          </w:rPr>
          <w:t>e</w:t>
        </w:r>
      </w:ins>
      <w:ins w:id="538" w:author="Owen Jones" w:date="2018-05-15T12:19:00Z">
        <w:r w:rsidRPr="00AA683D">
          <w:rPr>
            <w:rFonts w:asciiTheme="minorHAnsi" w:hAnsiTheme="minorHAnsi" w:cstheme="minorBidi"/>
            <w:sz w:val="22"/>
            <w:szCs w:val="24"/>
          </w:rPr>
          <w:t xml:space="preserve"> value</w:t>
        </w:r>
      </w:ins>
      <w:ins w:id="539" w:author="Owen Jones" w:date="2018-07-17T17:44:00Z">
        <w:r w:rsidR="00D13234" w:rsidRPr="00AA683D">
          <w:rPr>
            <w:rFonts w:asciiTheme="minorHAnsi" w:hAnsiTheme="minorHAnsi" w:cstheme="minorBidi"/>
            <w:sz w:val="22"/>
            <w:szCs w:val="24"/>
          </w:rPr>
          <w:t>s</w:t>
        </w:r>
      </w:ins>
      <w:ins w:id="540" w:author="Owen Jones" w:date="2018-05-15T12:19:00Z">
        <w:r w:rsidRPr="00AA683D">
          <w:rPr>
            <w:rFonts w:asciiTheme="minorHAnsi" w:hAnsiTheme="minorHAnsi" w:cstheme="minorBidi"/>
            <w:sz w:val="22"/>
            <w:szCs w:val="24"/>
          </w:rPr>
          <w:t xml:space="preserve"> from the list (affects</w:t>
        </w:r>
      </w:ins>
      <w:ins w:id="541" w:author="Owen Jones" w:date="2018-05-15T12:23:00Z">
        <w:r w:rsidRPr="00AA683D">
          <w:rPr>
            <w:rFonts w:asciiTheme="minorHAnsi" w:hAnsiTheme="minorHAnsi" w:cstheme="minorBidi"/>
            <w:sz w:val="22"/>
            <w:szCs w:val="24"/>
          </w:rPr>
          <w:t xml:space="preserve"> XBRL files</w:t>
        </w:r>
      </w:ins>
      <w:ins w:id="542" w:author="Owen Jones" w:date="2018-05-15T12:19:00Z">
        <w:r w:rsidRPr="00AA683D">
          <w:rPr>
            <w:rFonts w:asciiTheme="minorHAnsi" w:hAnsiTheme="minorHAnsi" w:cstheme="minorBidi"/>
            <w:sz w:val="22"/>
            <w:szCs w:val="24"/>
          </w:rPr>
          <w:t xml:space="preserve"> </w:t>
        </w:r>
      </w:ins>
      <w:ins w:id="543" w:author="Owen Jones" w:date="2018-05-15T12:23:00Z">
        <w:r w:rsidRPr="00AA683D">
          <w:rPr>
            <w:rPrChange w:id="544" w:author="Owen Jones" w:date="2018-07-31T16:06:00Z">
              <w:rPr>
                <w:rStyle w:val="Hyperlink"/>
              </w:rPr>
            </w:rPrChange>
          </w:rPr>
          <w:t>www.eba.europa.eu\eu\fr\xbrl\crr\fws\res\cp-2017-15\2018-03-31\val\vr-v7248_a*.*</w:t>
        </w:r>
        <w:r w:rsidRPr="00AA683D">
          <w:rPr>
            <w:rFonts w:asciiTheme="minorHAnsi" w:hAnsiTheme="minorHAnsi" w:cstheme="minorBidi"/>
            <w:sz w:val="22"/>
            <w:szCs w:val="24"/>
          </w:rPr>
          <w:t xml:space="preserve"> )</w:t>
        </w:r>
      </w:ins>
    </w:p>
    <w:p w14:paraId="101796CE" w14:textId="77777777" w:rsidR="00181537" w:rsidRPr="00AA683D" w:rsidRDefault="00181537">
      <w:pPr>
        <w:pStyle w:val="SQL"/>
        <w:ind w:left="1080"/>
        <w:rPr>
          <w:ins w:id="545" w:author="Owen Jones" w:date="2018-05-15T10:43:00Z"/>
          <w:rPrChange w:id="546" w:author="Owen Jones" w:date="2018-07-31T16:06:00Z">
            <w:rPr>
              <w:ins w:id="547" w:author="Owen Jones" w:date="2018-05-15T10:43:00Z"/>
            </w:rPr>
          </w:rPrChange>
        </w:rPr>
        <w:pPrChange w:id="548" w:author="Owen Jones" w:date="2018-05-15T12:20:00Z">
          <w:pPr>
            <w:pStyle w:val="body"/>
            <w:numPr>
              <w:numId w:val="34"/>
            </w:numPr>
            <w:ind w:left="360" w:hanging="360"/>
          </w:pPr>
        </w:pPrChange>
      </w:pPr>
    </w:p>
    <w:p w14:paraId="45E57D05" w14:textId="77777777" w:rsidR="00E9782E" w:rsidRPr="00AA683D" w:rsidRDefault="00E9782E">
      <w:pPr>
        <w:pStyle w:val="SQL"/>
        <w:rPr>
          <w:ins w:id="549" w:author="Owen Jones" w:date="2018-05-15T12:03:00Z"/>
        </w:rPr>
        <w:pPrChange w:id="550" w:author="Owen Jones" w:date="2018-05-15T12:03:00Z">
          <w:pPr>
            <w:pStyle w:val="SQL"/>
            <w:numPr>
              <w:ilvl w:val="1"/>
              <w:numId w:val="34"/>
            </w:numPr>
            <w:ind w:left="1080" w:hanging="360"/>
          </w:pPr>
        </w:pPrChange>
      </w:pPr>
      <w:ins w:id="551" w:author="Owen Jones" w:date="2018-05-15T12:03:00Z">
        <w:r w:rsidRPr="00AA683D">
          <w:t xml:space="preserve">DELETE FROM </w:t>
        </w:r>
        <w:proofErr w:type="spellStart"/>
        <w:r w:rsidRPr="00AA683D">
          <w:t>hierarchynode</w:t>
        </w:r>
        <w:proofErr w:type="spellEnd"/>
        <w:r w:rsidRPr="00AA683D">
          <w:t xml:space="preserve"> WHERE </w:t>
        </w:r>
        <w:proofErr w:type="spellStart"/>
        <w:r w:rsidRPr="00AA683D">
          <w:t>hierarchyid</w:t>
        </w:r>
        <w:proofErr w:type="spellEnd"/>
        <w:r w:rsidRPr="00AA683D">
          <w:t xml:space="preserve"> = 12638 and </w:t>
        </w:r>
        <w:proofErr w:type="spellStart"/>
        <w:r w:rsidRPr="00AA683D">
          <w:t>memberid</w:t>
        </w:r>
        <w:proofErr w:type="spellEnd"/>
        <w:r w:rsidRPr="00AA683D">
          <w:t xml:space="preserve"> = 6729;</w:t>
        </w:r>
      </w:ins>
    </w:p>
    <w:p w14:paraId="0FF9F446" w14:textId="77777777" w:rsidR="00E9782E" w:rsidRPr="00AA683D" w:rsidRDefault="00E9782E">
      <w:pPr>
        <w:pStyle w:val="SQL"/>
        <w:rPr>
          <w:ins w:id="552" w:author="Owen Jones" w:date="2018-05-15T12:03:00Z"/>
        </w:rPr>
        <w:pPrChange w:id="553" w:author="Owen Jones" w:date="2018-05-15T12:03:00Z">
          <w:pPr>
            <w:pStyle w:val="SQL"/>
            <w:numPr>
              <w:ilvl w:val="1"/>
              <w:numId w:val="34"/>
            </w:numPr>
            <w:ind w:left="1080" w:hanging="360"/>
          </w:pPr>
        </w:pPrChange>
      </w:pPr>
      <w:ins w:id="554" w:author="Owen Jones" w:date="2018-05-15T12:03:00Z">
        <w:r w:rsidRPr="00AA683D">
          <w:t xml:space="preserve">UPDATE Expression </w:t>
        </w:r>
      </w:ins>
    </w:p>
    <w:p w14:paraId="031CD18A" w14:textId="77777777" w:rsidR="00E9782E" w:rsidRPr="00AA683D" w:rsidRDefault="00E9782E">
      <w:pPr>
        <w:pStyle w:val="SQL"/>
        <w:rPr>
          <w:ins w:id="555" w:author="Owen Jones" w:date="2018-05-15T12:03:00Z"/>
        </w:rPr>
        <w:pPrChange w:id="556" w:author="Owen Jones" w:date="2018-05-15T12:03:00Z">
          <w:pPr>
            <w:pStyle w:val="SQL"/>
            <w:numPr>
              <w:ilvl w:val="1"/>
              <w:numId w:val="34"/>
            </w:numPr>
            <w:ind w:left="1080" w:hanging="360"/>
          </w:pPr>
        </w:pPrChange>
      </w:pPr>
      <w:ins w:id="557" w:author="Owen Jones" w:date="2018-05-15T12:03:00Z">
        <w:r w:rsidRPr="00AA683D">
          <w:t xml:space="preserve">SET </w:t>
        </w:r>
        <w:proofErr w:type="spellStart"/>
        <w:r w:rsidRPr="00AA683D">
          <w:t>TableBasedFormula</w:t>
        </w:r>
        <w:proofErr w:type="spellEnd"/>
        <w:r w:rsidRPr="00AA683D">
          <w:t xml:space="preserve"> = </w:t>
        </w:r>
        <w:proofErr w:type="gramStart"/>
        <w:r w:rsidRPr="00AA683D">
          <w:t>Replace(</w:t>
        </w:r>
        <w:proofErr w:type="spellStart"/>
        <w:proofErr w:type="gramEnd"/>
        <w:r w:rsidRPr="00AA683D">
          <w:t>TableBasedFormula</w:t>
        </w:r>
        <w:proofErr w:type="spellEnd"/>
        <w:r w:rsidRPr="00AA683D">
          <w:t>,', [eba_ZZ:x300]',''),</w:t>
        </w:r>
      </w:ins>
    </w:p>
    <w:p w14:paraId="039F3FC7" w14:textId="77777777" w:rsidR="00E9782E" w:rsidRPr="00AA683D" w:rsidRDefault="00E9782E">
      <w:pPr>
        <w:pStyle w:val="SQL"/>
        <w:rPr>
          <w:ins w:id="558" w:author="Owen Jones" w:date="2018-05-15T12:03:00Z"/>
        </w:rPr>
        <w:pPrChange w:id="559" w:author="Owen Jones" w:date="2018-05-15T12:03:00Z">
          <w:pPr>
            <w:pStyle w:val="SQL"/>
            <w:numPr>
              <w:ilvl w:val="1"/>
              <w:numId w:val="34"/>
            </w:numPr>
            <w:ind w:left="1080" w:hanging="360"/>
          </w:pPr>
        </w:pPrChange>
      </w:pPr>
      <w:ins w:id="560" w:author="Owen Jones" w:date="2018-05-15T12:03:00Z">
        <w:r w:rsidRPr="00AA683D">
          <w:t xml:space="preserve">    </w:t>
        </w:r>
        <w:proofErr w:type="spellStart"/>
        <w:r w:rsidRPr="00AA683D">
          <w:t>LogicalExpression</w:t>
        </w:r>
        <w:proofErr w:type="spellEnd"/>
        <w:r w:rsidRPr="00AA683D">
          <w:t xml:space="preserve"> = </w:t>
        </w:r>
        <w:proofErr w:type="gramStart"/>
        <w:r w:rsidRPr="00AA683D">
          <w:t>Replace(</w:t>
        </w:r>
        <w:proofErr w:type="spellStart"/>
        <w:proofErr w:type="gramEnd"/>
        <w:r w:rsidRPr="00AA683D">
          <w:t>LogicalExpression</w:t>
        </w:r>
        <w:proofErr w:type="spellEnd"/>
        <w:r w:rsidRPr="00AA683D">
          <w:t>,', [eba_ZZ:x300]',''),</w:t>
        </w:r>
      </w:ins>
    </w:p>
    <w:p w14:paraId="0F5E61F5" w14:textId="77777777" w:rsidR="00E9782E" w:rsidRPr="00AA683D" w:rsidRDefault="00E9782E">
      <w:pPr>
        <w:pStyle w:val="SQL"/>
        <w:rPr>
          <w:ins w:id="561" w:author="Owen Jones" w:date="2018-05-15T12:03:00Z"/>
        </w:rPr>
        <w:pPrChange w:id="562" w:author="Owen Jones" w:date="2018-05-15T12:03:00Z">
          <w:pPr>
            <w:pStyle w:val="SQL"/>
            <w:numPr>
              <w:ilvl w:val="1"/>
              <w:numId w:val="34"/>
            </w:numPr>
            <w:ind w:left="1080" w:hanging="360"/>
          </w:pPr>
        </w:pPrChange>
      </w:pPr>
      <w:ins w:id="563" w:author="Owen Jones" w:date="2018-05-15T12:03:00Z">
        <w:r w:rsidRPr="00AA683D">
          <w:t xml:space="preserve">    </w:t>
        </w:r>
        <w:proofErr w:type="spellStart"/>
        <w:r w:rsidRPr="00AA683D">
          <w:t>ErrorMessage</w:t>
        </w:r>
        <w:proofErr w:type="spellEnd"/>
        <w:r w:rsidRPr="00AA683D">
          <w:t xml:space="preserve"> = </w:t>
        </w:r>
        <w:proofErr w:type="gramStart"/>
        <w:r w:rsidRPr="00AA683D">
          <w:t>Replace(</w:t>
        </w:r>
        <w:proofErr w:type="spellStart"/>
        <w:proofErr w:type="gramEnd"/>
        <w:r w:rsidRPr="00AA683D">
          <w:t>ErrorMessage</w:t>
        </w:r>
        <w:proofErr w:type="spellEnd"/>
        <w:r w:rsidRPr="00AA683D">
          <w:t>,', [c013x   - Intragroup]','')</w:t>
        </w:r>
      </w:ins>
    </w:p>
    <w:p w14:paraId="1F08E363" w14:textId="6BF70448" w:rsidR="00823904" w:rsidRPr="00AA683D" w:rsidRDefault="00E9782E">
      <w:pPr>
        <w:pStyle w:val="SQL"/>
        <w:rPr>
          <w:ins w:id="564" w:author="Owen Jones" w:date="2018-07-17T17:44:00Z"/>
          <w:rPrChange w:id="565" w:author="Owen Jones" w:date="2018-07-31T16:06:00Z">
            <w:rPr>
              <w:ins w:id="566" w:author="Owen Jones" w:date="2018-07-17T17:44:00Z"/>
            </w:rPr>
          </w:rPrChange>
        </w:rPr>
        <w:pPrChange w:id="567" w:author="Owen Jones" w:date="2018-05-15T12:03:00Z">
          <w:pPr>
            <w:pStyle w:val="body"/>
            <w:numPr>
              <w:numId w:val="34"/>
            </w:numPr>
            <w:ind w:left="360" w:hanging="360"/>
          </w:pPr>
        </w:pPrChange>
      </w:pPr>
      <w:ins w:id="568" w:author="Owen Jones" w:date="2018-05-15T12:03:00Z">
        <w:r w:rsidRPr="00AA683D">
          <w:rPr>
            <w:rPrChange w:id="569" w:author="Owen Jones" w:date="2018-07-31T16:06:00Z">
              <w:rPr/>
            </w:rPrChange>
          </w:rPr>
          <w:t xml:space="preserve">WHERE </w:t>
        </w:r>
        <w:proofErr w:type="spellStart"/>
        <w:r w:rsidRPr="00AA683D">
          <w:rPr>
            <w:rPrChange w:id="570" w:author="Owen Jones" w:date="2018-07-31T16:06:00Z">
              <w:rPr/>
            </w:rPrChange>
          </w:rPr>
          <w:t>ExpressionID</w:t>
        </w:r>
        <w:proofErr w:type="spellEnd"/>
        <w:r w:rsidRPr="00AA683D">
          <w:rPr>
            <w:rPrChange w:id="571" w:author="Owen Jones" w:date="2018-07-31T16:06:00Z">
              <w:rPr/>
            </w:rPrChange>
          </w:rPr>
          <w:t xml:space="preserve"> = (select </w:t>
        </w:r>
        <w:proofErr w:type="spellStart"/>
        <w:r w:rsidRPr="00AA683D">
          <w:rPr>
            <w:rPrChange w:id="572" w:author="Owen Jones" w:date="2018-07-31T16:06:00Z">
              <w:rPr/>
            </w:rPrChange>
          </w:rPr>
          <w:t>expressionID</w:t>
        </w:r>
        <w:proofErr w:type="spellEnd"/>
        <w:r w:rsidRPr="00AA683D">
          <w:rPr>
            <w:rPrChange w:id="573" w:author="Owen Jones" w:date="2018-07-31T16:06:00Z">
              <w:rPr/>
            </w:rPrChange>
          </w:rPr>
          <w:t xml:space="preserve"> from </w:t>
        </w:r>
        <w:proofErr w:type="spellStart"/>
        <w:r w:rsidRPr="00AA683D">
          <w:rPr>
            <w:rPrChange w:id="574" w:author="Owen Jones" w:date="2018-07-31T16:06:00Z">
              <w:rPr/>
            </w:rPrChange>
          </w:rPr>
          <w:t>validationrule</w:t>
        </w:r>
        <w:proofErr w:type="spellEnd"/>
        <w:r w:rsidRPr="00AA683D">
          <w:rPr>
            <w:rPrChange w:id="575" w:author="Owen Jones" w:date="2018-07-31T16:06:00Z">
              <w:rPr/>
            </w:rPrChange>
          </w:rPr>
          <w:t xml:space="preserve"> where </w:t>
        </w:r>
        <w:proofErr w:type="spellStart"/>
        <w:r w:rsidRPr="00AA683D">
          <w:rPr>
            <w:rPrChange w:id="576" w:author="Owen Jones" w:date="2018-07-31T16:06:00Z">
              <w:rPr/>
            </w:rPrChange>
          </w:rPr>
          <w:t>validationcode</w:t>
        </w:r>
        <w:proofErr w:type="spellEnd"/>
        <w:r w:rsidRPr="00AA683D">
          <w:rPr>
            <w:rPrChange w:id="577" w:author="Owen Jones" w:date="2018-07-31T16:06:00Z">
              <w:rPr/>
            </w:rPrChange>
          </w:rPr>
          <w:t xml:space="preserve"> = 'v7248_a')</w:t>
        </w:r>
      </w:ins>
      <w:ins w:id="578" w:author="Owen Jones" w:date="2018-05-15T10:45:00Z">
        <w:r w:rsidR="00823904" w:rsidRPr="00AA683D">
          <w:rPr>
            <w:rPrChange w:id="579" w:author="Owen Jones" w:date="2018-07-31T16:06:00Z">
              <w:rPr/>
            </w:rPrChange>
          </w:rPr>
          <w:t>;</w:t>
        </w:r>
      </w:ins>
    </w:p>
    <w:p w14:paraId="1B702CBE" w14:textId="77777777" w:rsidR="00D13234" w:rsidRPr="00AA683D" w:rsidRDefault="00D13234" w:rsidP="00D13234">
      <w:pPr>
        <w:pStyle w:val="SQL"/>
        <w:rPr>
          <w:ins w:id="580" w:author="Owen Jones" w:date="2018-07-17T17:44:00Z"/>
        </w:rPr>
      </w:pPr>
      <w:ins w:id="581" w:author="Owen Jones" w:date="2018-07-17T17:44:00Z">
        <w:r w:rsidRPr="00AA683D">
          <w:t xml:space="preserve">DELETE FROM </w:t>
        </w:r>
        <w:proofErr w:type="spellStart"/>
        <w:r w:rsidRPr="00AA683D">
          <w:t>hierarchynode</w:t>
        </w:r>
        <w:proofErr w:type="spellEnd"/>
        <w:r w:rsidRPr="00AA683D">
          <w:t xml:space="preserve"> WHERE </w:t>
        </w:r>
        <w:proofErr w:type="spellStart"/>
        <w:r w:rsidRPr="00AA683D">
          <w:t>hierarchyid</w:t>
        </w:r>
        <w:proofErr w:type="spellEnd"/>
        <w:r w:rsidRPr="00AA683D">
          <w:t xml:space="preserve"> = 12638 and </w:t>
        </w:r>
        <w:proofErr w:type="spellStart"/>
        <w:r w:rsidRPr="00AA683D">
          <w:t>memberid</w:t>
        </w:r>
        <w:proofErr w:type="spellEnd"/>
        <w:r w:rsidRPr="00AA683D">
          <w:t xml:space="preserve"> = 6730;</w:t>
        </w:r>
      </w:ins>
    </w:p>
    <w:p w14:paraId="39712E1F" w14:textId="77777777" w:rsidR="00D13234" w:rsidRPr="00AA683D" w:rsidRDefault="00D13234" w:rsidP="00D13234">
      <w:pPr>
        <w:pStyle w:val="SQL"/>
        <w:rPr>
          <w:ins w:id="582" w:author="Owen Jones" w:date="2018-07-17T17:44:00Z"/>
        </w:rPr>
      </w:pPr>
      <w:ins w:id="583" w:author="Owen Jones" w:date="2018-07-17T17:44:00Z">
        <w:r w:rsidRPr="00AA683D">
          <w:t xml:space="preserve">UPDATE Expression </w:t>
        </w:r>
      </w:ins>
    </w:p>
    <w:p w14:paraId="46031E79" w14:textId="77777777" w:rsidR="00D13234" w:rsidRPr="00AA683D" w:rsidRDefault="00D13234" w:rsidP="00D13234">
      <w:pPr>
        <w:pStyle w:val="SQL"/>
        <w:rPr>
          <w:ins w:id="584" w:author="Owen Jones" w:date="2018-07-17T17:44:00Z"/>
        </w:rPr>
      </w:pPr>
      <w:ins w:id="585" w:author="Owen Jones" w:date="2018-07-17T17:44:00Z">
        <w:r w:rsidRPr="00AA683D">
          <w:t xml:space="preserve">SET </w:t>
        </w:r>
        <w:proofErr w:type="spellStart"/>
        <w:r w:rsidRPr="00AA683D">
          <w:t>TableBasedFormula</w:t>
        </w:r>
        <w:proofErr w:type="spellEnd"/>
        <w:r w:rsidRPr="00AA683D">
          <w:t xml:space="preserve"> = </w:t>
        </w:r>
        <w:proofErr w:type="gramStart"/>
        <w:r w:rsidRPr="00AA683D">
          <w:t>Replace(</w:t>
        </w:r>
        <w:proofErr w:type="spellStart"/>
        <w:proofErr w:type="gramEnd"/>
        <w:r w:rsidRPr="00AA683D">
          <w:t>TableBasedFormula</w:t>
        </w:r>
        <w:proofErr w:type="spellEnd"/>
        <w:r w:rsidRPr="00AA683D">
          <w:t>,', [eba_ZZ:x301]',''),</w:t>
        </w:r>
      </w:ins>
    </w:p>
    <w:p w14:paraId="00B4DF2E" w14:textId="77777777" w:rsidR="00D13234" w:rsidRPr="00AA683D" w:rsidRDefault="00D13234" w:rsidP="00D13234">
      <w:pPr>
        <w:pStyle w:val="SQL"/>
        <w:rPr>
          <w:ins w:id="586" w:author="Owen Jones" w:date="2018-07-17T17:44:00Z"/>
        </w:rPr>
      </w:pPr>
      <w:ins w:id="587" w:author="Owen Jones" w:date="2018-07-17T17:44:00Z">
        <w:r w:rsidRPr="00AA683D">
          <w:t xml:space="preserve">    </w:t>
        </w:r>
        <w:proofErr w:type="spellStart"/>
        <w:r w:rsidRPr="00AA683D">
          <w:t>LogicalExpression</w:t>
        </w:r>
        <w:proofErr w:type="spellEnd"/>
        <w:r w:rsidRPr="00AA683D">
          <w:t xml:space="preserve"> = </w:t>
        </w:r>
        <w:proofErr w:type="gramStart"/>
        <w:r w:rsidRPr="00AA683D">
          <w:t>Replace(</w:t>
        </w:r>
        <w:proofErr w:type="spellStart"/>
        <w:proofErr w:type="gramEnd"/>
        <w:r w:rsidRPr="00AA683D">
          <w:t>LogicalExpression</w:t>
        </w:r>
        <w:proofErr w:type="spellEnd"/>
        <w:r w:rsidRPr="00AA683D">
          <w:t>,', [eba_ZZ:x301]',''),</w:t>
        </w:r>
      </w:ins>
    </w:p>
    <w:p w14:paraId="35E2854F" w14:textId="77777777" w:rsidR="00D13234" w:rsidRPr="00AA683D" w:rsidRDefault="00D13234" w:rsidP="00D13234">
      <w:pPr>
        <w:pStyle w:val="SQL"/>
        <w:rPr>
          <w:ins w:id="588" w:author="Owen Jones" w:date="2018-07-17T17:44:00Z"/>
        </w:rPr>
      </w:pPr>
      <w:ins w:id="589" w:author="Owen Jones" w:date="2018-07-17T17:44:00Z">
        <w:r w:rsidRPr="00AA683D">
          <w:t xml:space="preserve">    </w:t>
        </w:r>
        <w:proofErr w:type="spellStart"/>
        <w:r w:rsidRPr="00AA683D">
          <w:t>ErrorMessage</w:t>
        </w:r>
        <w:proofErr w:type="spellEnd"/>
        <w:r w:rsidRPr="00AA683D">
          <w:t xml:space="preserve"> = </w:t>
        </w:r>
        <w:proofErr w:type="gramStart"/>
        <w:r w:rsidRPr="00AA683D">
          <w:t>Replace(</w:t>
        </w:r>
        <w:proofErr w:type="spellStart"/>
        <w:proofErr w:type="gramEnd"/>
        <w:r w:rsidRPr="00AA683D">
          <w:t>ErrorMessage</w:t>
        </w:r>
        <w:proofErr w:type="spellEnd"/>
        <w:r w:rsidRPr="00AA683D">
          <w:t>,', [c014x   - Issuances under non-EU MS jurisdiction/law, excluding intra-group]','')</w:t>
        </w:r>
      </w:ins>
    </w:p>
    <w:p w14:paraId="7E6C1DC3" w14:textId="4E20F7E0" w:rsidR="00D13234" w:rsidRPr="00AA683D" w:rsidRDefault="00D13234">
      <w:pPr>
        <w:pStyle w:val="SQL"/>
        <w:rPr>
          <w:ins w:id="590" w:author="Owen Jones" w:date="2018-06-01T11:18:00Z"/>
          <w:rPrChange w:id="591" w:author="Owen Jones" w:date="2018-07-31T16:06:00Z">
            <w:rPr>
              <w:ins w:id="592" w:author="Owen Jones" w:date="2018-06-01T11:18:00Z"/>
            </w:rPr>
          </w:rPrChange>
        </w:rPr>
        <w:pPrChange w:id="593" w:author="Owen Jones" w:date="2018-05-15T12:03:00Z">
          <w:pPr>
            <w:pStyle w:val="body"/>
            <w:numPr>
              <w:numId w:val="34"/>
            </w:numPr>
            <w:ind w:left="360" w:hanging="360"/>
          </w:pPr>
        </w:pPrChange>
      </w:pPr>
      <w:ins w:id="594" w:author="Owen Jones" w:date="2018-07-17T17:44:00Z">
        <w:r w:rsidRPr="00AA683D">
          <w:rPr>
            <w:rPrChange w:id="595" w:author="Owen Jones" w:date="2018-07-31T16:06:00Z">
              <w:rPr/>
            </w:rPrChange>
          </w:rPr>
          <w:t xml:space="preserve">WHERE </w:t>
        </w:r>
        <w:proofErr w:type="spellStart"/>
        <w:r w:rsidRPr="00AA683D">
          <w:rPr>
            <w:rPrChange w:id="596" w:author="Owen Jones" w:date="2018-07-31T16:06:00Z">
              <w:rPr/>
            </w:rPrChange>
          </w:rPr>
          <w:t>ExpressionID</w:t>
        </w:r>
        <w:proofErr w:type="spellEnd"/>
        <w:r w:rsidRPr="00AA683D">
          <w:rPr>
            <w:rPrChange w:id="597" w:author="Owen Jones" w:date="2018-07-31T16:06:00Z">
              <w:rPr/>
            </w:rPrChange>
          </w:rPr>
          <w:t xml:space="preserve"> = (select </w:t>
        </w:r>
        <w:proofErr w:type="spellStart"/>
        <w:r w:rsidRPr="00AA683D">
          <w:rPr>
            <w:rPrChange w:id="598" w:author="Owen Jones" w:date="2018-07-31T16:06:00Z">
              <w:rPr/>
            </w:rPrChange>
          </w:rPr>
          <w:t>expressionID</w:t>
        </w:r>
        <w:proofErr w:type="spellEnd"/>
        <w:r w:rsidRPr="00AA683D">
          <w:rPr>
            <w:rPrChange w:id="599" w:author="Owen Jones" w:date="2018-07-31T16:06:00Z">
              <w:rPr/>
            </w:rPrChange>
          </w:rPr>
          <w:t xml:space="preserve"> from </w:t>
        </w:r>
        <w:proofErr w:type="spellStart"/>
        <w:r w:rsidRPr="00AA683D">
          <w:rPr>
            <w:rPrChange w:id="600" w:author="Owen Jones" w:date="2018-07-31T16:06:00Z">
              <w:rPr/>
            </w:rPrChange>
          </w:rPr>
          <w:t>validationrule</w:t>
        </w:r>
        <w:proofErr w:type="spellEnd"/>
        <w:r w:rsidRPr="00AA683D">
          <w:rPr>
            <w:rPrChange w:id="601" w:author="Owen Jones" w:date="2018-07-31T16:06:00Z">
              <w:rPr/>
            </w:rPrChange>
          </w:rPr>
          <w:t xml:space="preserve"> where </w:t>
        </w:r>
        <w:proofErr w:type="spellStart"/>
        <w:r w:rsidRPr="00AA683D">
          <w:rPr>
            <w:rPrChange w:id="602" w:author="Owen Jones" w:date="2018-07-31T16:06:00Z">
              <w:rPr/>
            </w:rPrChange>
          </w:rPr>
          <w:t>validationcode</w:t>
        </w:r>
        <w:proofErr w:type="spellEnd"/>
        <w:r w:rsidRPr="00AA683D">
          <w:rPr>
            <w:rPrChange w:id="603" w:author="Owen Jones" w:date="2018-07-31T16:06:00Z">
              <w:rPr/>
            </w:rPrChange>
          </w:rPr>
          <w:t xml:space="preserve"> = 'v7248_a');</w:t>
        </w:r>
      </w:ins>
    </w:p>
    <w:p w14:paraId="681999AF" w14:textId="1468DDC5" w:rsidR="001E680A" w:rsidRPr="00AA683D" w:rsidRDefault="004D1E6D" w:rsidP="001E680A">
      <w:pPr>
        <w:pStyle w:val="body"/>
        <w:numPr>
          <w:ilvl w:val="0"/>
          <w:numId w:val="34"/>
        </w:numPr>
        <w:rPr>
          <w:ins w:id="604" w:author="Owen Jones" w:date="2018-06-05T13:34:00Z"/>
        </w:rPr>
      </w:pPr>
      <w:ins w:id="605" w:author="Owen Jones" w:date="2018-07-31T15:58:00Z">
        <w:r w:rsidRPr="00AA683D">
          <w:t xml:space="preserve"> </w:t>
        </w:r>
      </w:ins>
      <w:ins w:id="606" w:author="Owen Jones" w:date="2018-06-05T13:34:00Z">
        <w:r w:rsidR="001E680A" w:rsidRPr="00AA683D">
          <w:t xml:space="preserve">[DPM-74] Correct layout of C32.02 </w:t>
        </w:r>
      </w:ins>
      <w:ins w:id="607" w:author="Owen Jones" w:date="2018-06-05T14:44:00Z">
        <w:r w:rsidR="00A0549D" w:rsidRPr="00AA683D">
          <w:t xml:space="preserve">rows 0100-0130 </w:t>
        </w:r>
      </w:ins>
      <w:ins w:id="608" w:author="Owen Jones" w:date="2018-06-05T13:34:00Z">
        <w:r w:rsidR="001E680A" w:rsidRPr="00AA683D">
          <w:t>to be in line with ITS</w:t>
        </w:r>
      </w:ins>
      <w:ins w:id="609" w:author="Owen Jones" w:date="2018-06-05T14:43:00Z">
        <w:r w:rsidR="00A0549D" w:rsidRPr="00AA683D">
          <w:t>. A</w:t>
        </w:r>
      </w:ins>
      <w:ins w:id="610" w:author="Owen Jones" w:date="2018-06-05T14:40:00Z">
        <w:r w:rsidR="00A0549D" w:rsidRPr="00AA683D">
          <w:t>ffect</w:t>
        </w:r>
      </w:ins>
      <w:ins w:id="611" w:author="Owen Jones" w:date="2018-06-05T14:43:00Z">
        <w:r w:rsidR="00A0549D" w:rsidRPr="00AA683D">
          <w:t>s</w:t>
        </w:r>
      </w:ins>
      <w:ins w:id="612" w:author="Owen Jones" w:date="2018-06-05T14:40:00Z">
        <w:r w:rsidR="00A0549D" w:rsidRPr="00AA683D">
          <w:t xml:space="preserve"> </w:t>
        </w:r>
      </w:ins>
      <w:ins w:id="613" w:author="Owen Jones" w:date="2018-06-05T14:43:00Z">
        <w:r w:rsidR="00A0549D" w:rsidRPr="00AA683D">
          <w:t>-</w:t>
        </w:r>
      </w:ins>
      <w:ins w:id="614" w:author="Owen Jones" w:date="2018-06-05T14:40:00Z">
        <w:r w:rsidR="00A0549D" w:rsidRPr="00AA683D">
          <w:t xml:space="preserve">lab-codes.xml and </w:t>
        </w:r>
      </w:ins>
      <w:ins w:id="615" w:author="Owen Jones" w:date="2018-06-05T14:43:00Z">
        <w:r w:rsidR="00A0549D" w:rsidRPr="00AA683D">
          <w:t>-</w:t>
        </w:r>
      </w:ins>
      <w:ins w:id="616" w:author="Owen Jones" w:date="2018-06-05T14:40:00Z">
        <w:r w:rsidR="00A0549D" w:rsidRPr="00AA683D">
          <w:t xml:space="preserve">rend.xml files for </w:t>
        </w:r>
      </w:ins>
      <w:ins w:id="617" w:author="Owen Jones" w:date="2018-06-05T14:41:00Z">
        <w:r w:rsidR="00A0549D" w:rsidRPr="00AA683D">
          <w:t>\</w:t>
        </w:r>
        <w:proofErr w:type="spellStart"/>
        <w:r w:rsidR="00A0549D" w:rsidRPr="00AA683D">
          <w:t>fws</w:t>
        </w:r>
        <w:proofErr w:type="spellEnd"/>
        <w:r w:rsidR="00A0549D" w:rsidRPr="00AA683D">
          <w:t>\</w:t>
        </w:r>
        <w:proofErr w:type="spellStart"/>
        <w:r w:rsidR="00A0549D" w:rsidRPr="00AA683D">
          <w:t>corep</w:t>
        </w:r>
        <w:proofErr w:type="spellEnd"/>
        <w:r w:rsidR="00A0549D" w:rsidRPr="00AA683D">
          <w:t>\</w:t>
        </w:r>
        <w:r w:rsidR="00732996" w:rsidRPr="00AA683D">
          <w:t>cir</w:t>
        </w:r>
        <w:r w:rsidR="00A0549D" w:rsidRPr="00AA683D">
          <w:t>-680-2014\2018-03-31\tab\</w:t>
        </w:r>
      </w:ins>
      <w:ins w:id="618" w:author="Owen Jones" w:date="2018-06-05T14:40:00Z">
        <w:r w:rsidR="00A0549D" w:rsidRPr="00AA683D">
          <w:t>c</w:t>
        </w:r>
      </w:ins>
      <w:ins w:id="619" w:author="Owen Jones" w:date="2018-06-05T14:41:00Z">
        <w:r w:rsidR="00A0549D" w:rsidRPr="00AA683D">
          <w:t>_</w:t>
        </w:r>
      </w:ins>
      <w:ins w:id="620" w:author="Owen Jones" w:date="2018-06-05T14:40:00Z">
        <w:r w:rsidR="00A0549D" w:rsidRPr="00AA683D">
          <w:t xml:space="preserve">32.02.a and </w:t>
        </w:r>
      </w:ins>
      <w:ins w:id="621" w:author="Owen Jones" w:date="2018-06-05T14:41:00Z">
        <w:r w:rsidR="00A0549D" w:rsidRPr="00AA683D">
          <w:t>c_</w:t>
        </w:r>
      </w:ins>
      <w:ins w:id="622" w:author="Owen Jones" w:date="2018-06-05T14:40:00Z">
        <w:r w:rsidR="00A0549D" w:rsidRPr="00AA683D">
          <w:t>32.02.c</w:t>
        </w:r>
      </w:ins>
      <w:ins w:id="623" w:author="Owen Jones" w:date="2018-06-05T14:42:00Z">
        <w:r w:rsidR="00E34BA9">
          <w:t xml:space="preserve"> (</w:t>
        </w:r>
      </w:ins>
      <w:ins w:id="624" w:author="Owen Jones" w:date="2018-07-31T17:10:00Z">
        <w:r w:rsidR="00E34BA9">
          <w:noBreakHyphen/>
        </w:r>
      </w:ins>
      <w:ins w:id="625" w:author="Owen Jones" w:date="2018-06-05T14:42:00Z">
        <w:r w:rsidR="00A0549D" w:rsidRPr="00AA683D">
          <w:t>def.xml for these tables is also altered, but only with a reordering with no functional effect)</w:t>
        </w:r>
      </w:ins>
      <w:ins w:id="626" w:author="Owen Jones" w:date="2018-06-05T13:34:00Z">
        <w:r w:rsidR="001E680A" w:rsidRPr="00AA683D">
          <w:t>:</w:t>
        </w:r>
      </w:ins>
    </w:p>
    <w:p w14:paraId="41D9E5B2" w14:textId="0B74B5EA" w:rsidR="006A7CF5" w:rsidRPr="00AA683D" w:rsidRDefault="006A7CF5" w:rsidP="006A7CF5">
      <w:pPr>
        <w:pStyle w:val="SQL"/>
        <w:rPr>
          <w:ins w:id="627" w:author="Owen Jones" w:date="2018-06-05T14:35:00Z"/>
        </w:rPr>
      </w:pPr>
      <w:ins w:id="628" w:author="Owen Jones" w:date="2018-06-05T14:35:00Z">
        <w:r w:rsidRPr="00AA683D">
          <w:t xml:space="preserve">ALTER </w:t>
        </w:r>
      </w:ins>
      <w:ins w:id="629" w:author="Owen Jones" w:date="2018-06-05T14:36:00Z">
        <w:r w:rsidRPr="00AA683D">
          <w:t>TABLE</w:t>
        </w:r>
      </w:ins>
      <w:ins w:id="630" w:author="Owen Jones" w:date="2018-06-05T14:35:00Z">
        <w:r w:rsidRPr="00AA683D">
          <w:t xml:space="preserve"> </w:t>
        </w:r>
        <w:proofErr w:type="spellStart"/>
        <w:r w:rsidRPr="00AA683D">
          <w:t>axisordinate</w:t>
        </w:r>
        <w:proofErr w:type="spellEnd"/>
      </w:ins>
    </w:p>
    <w:p w14:paraId="5F4DC00B" w14:textId="573DADB2" w:rsidR="006A7CF5" w:rsidRPr="00AA683D" w:rsidRDefault="006A7CF5" w:rsidP="006A7CF5">
      <w:pPr>
        <w:pStyle w:val="SQL"/>
        <w:rPr>
          <w:ins w:id="631" w:author="Owen Jones" w:date="2018-06-05T14:35:00Z"/>
        </w:rPr>
      </w:pPr>
      <w:ins w:id="632" w:author="Owen Jones" w:date="2018-06-05T14:35:00Z">
        <w:r w:rsidRPr="00AA683D">
          <w:t xml:space="preserve">DROP </w:t>
        </w:r>
      </w:ins>
      <w:ins w:id="633" w:author="Owen Jones" w:date="2018-06-05T14:36:00Z">
        <w:r w:rsidRPr="00AA683D">
          <w:t>CONSTRAINT</w:t>
        </w:r>
      </w:ins>
      <w:ins w:id="634" w:author="Owen Jones" w:date="2018-06-05T14:35:00Z">
        <w:r w:rsidRPr="00AA683D">
          <w:t xml:space="preserve"> </w:t>
        </w:r>
        <w:proofErr w:type="spellStart"/>
        <w:r w:rsidRPr="00AA683D">
          <w:t>AO_AxisId_Order_UK</w:t>
        </w:r>
        <w:proofErr w:type="spellEnd"/>
        <w:r w:rsidRPr="00AA683D">
          <w:t>;</w:t>
        </w:r>
      </w:ins>
    </w:p>
    <w:p w14:paraId="44CD52CB" w14:textId="77777777" w:rsidR="006A7CF5" w:rsidRPr="00AA683D" w:rsidRDefault="006A7CF5" w:rsidP="006A7CF5">
      <w:pPr>
        <w:pStyle w:val="SQL"/>
        <w:rPr>
          <w:ins w:id="635" w:author="Owen Jones" w:date="2018-06-05T14:35:00Z"/>
        </w:rPr>
      </w:pPr>
    </w:p>
    <w:p w14:paraId="13EE05B3" w14:textId="36C43287" w:rsidR="006A7CF5" w:rsidRPr="00AA683D" w:rsidRDefault="006A7CF5" w:rsidP="006A7CF5">
      <w:pPr>
        <w:pStyle w:val="SQL"/>
        <w:rPr>
          <w:ins w:id="636" w:author="Owen Jones" w:date="2018-06-05T14:35:00Z"/>
        </w:rPr>
      </w:pPr>
      <w:ins w:id="637" w:author="Owen Jones" w:date="2018-06-05T14:35:00Z">
        <w:r w:rsidRPr="00AA683D">
          <w:t xml:space="preserve">UPDATE </w:t>
        </w:r>
        <w:proofErr w:type="spellStart"/>
        <w:r w:rsidRPr="00AA683D">
          <w:t>axisordinate</w:t>
        </w:r>
        <w:proofErr w:type="spellEnd"/>
      </w:ins>
    </w:p>
    <w:p w14:paraId="2D5D503D" w14:textId="3AAFA299" w:rsidR="006A7CF5" w:rsidRPr="00AA683D" w:rsidRDefault="006A7CF5" w:rsidP="006A7CF5">
      <w:pPr>
        <w:pStyle w:val="SQL"/>
        <w:rPr>
          <w:ins w:id="638" w:author="Owen Jones" w:date="2018-06-05T14:35:00Z"/>
        </w:rPr>
      </w:pPr>
      <w:ins w:id="639" w:author="Owen Jones" w:date="2018-06-05T14:35:00Z">
        <w:r w:rsidRPr="00AA683D">
          <w:t>SET [</w:t>
        </w:r>
        <w:proofErr w:type="spellStart"/>
        <w:r w:rsidRPr="00AA683D">
          <w:t>ordinatecode</w:t>
        </w:r>
        <w:proofErr w:type="spellEnd"/>
        <w:r w:rsidRPr="00AA683D">
          <w:t>] = switch (</w:t>
        </w:r>
      </w:ins>
    </w:p>
    <w:p w14:paraId="6FDBEE14" w14:textId="77777777" w:rsidR="006A7CF5" w:rsidRPr="00AA683D" w:rsidRDefault="006A7CF5" w:rsidP="006A7CF5">
      <w:pPr>
        <w:pStyle w:val="SQL"/>
        <w:rPr>
          <w:ins w:id="640" w:author="Owen Jones" w:date="2018-06-05T14:35:00Z"/>
        </w:rPr>
      </w:pPr>
      <w:ins w:id="641" w:author="Owen Jones" w:date="2018-06-05T14:35:00Z">
        <w:r w:rsidRPr="00AA683D">
          <w:tab/>
        </w:r>
        <w:r w:rsidRPr="00AA683D">
          <w:tab/>
          <w:t>[</w:t>
        </w:r>
        <w:proofErr w:type="spellStart"/>
        <w:proofErr w:type="gramStart"/>
        <w:r w:rsidRPr="00AA683D">
          <w:t>ordinatelabel</w:t>
        </w:r>
        <w:proofErr w:type="spellEnd"/>
        <w:proofErr w:type="gramEnd"/>
        <w:r w:rsidRPr="00AA683D">
          <w:t>]='Foreign Exchange', '0100',</w:t>
        </w:r>
      </w:ins>
    </w:p>
    <w:p w14:paraId="63495EC3" w14:textId="77777777" w:rsidR="006A7CF5" w:rsidRPr="00AA683D" w:rsidRDefault="006A7CF5" w:rsidP="006A7CF5">
      <w:pPr>
        <w:pStyle w:val="SQL"/>
        <w:rPr>
          <w:ins w:id="642" w:author="Owen Jones" w:date="2018-06-05T14:35:00Z"/>
        </w:rPr>
      </w:pPr>
      <w:ins w:id="643" w:author="Owen Jones" w:date="2018-06-05T14:35:00Z">
        <w:r w:rsidRPr="00AA683D">
          <w:tab/>
        </w:r>
        <w:r w:rsidRPr="00AA683D">
          <w:tab/>
          <w:t>[</w:t>
        </w:r>
        <w:proofErr w:type="spellStart"/>
        <w:proofErr w:type="gramStart"/>
        <w:r w:rsidRPr="00AA683D">
          <w:t>ordinatelabel</w:t>
        </w:r>
        <w:proofErr w:type="spellEnd"/>
        <w:proofErr w:type="gramEnd"/>
        <w:r w:rsidRPr="00AA683D">
          <w:t>]='Credit', '0110',</w:t>
        </w:r>
      </w:ins>
    </w:p>
    <w:p w14:paraId="10C55574" w14:textId="77777777" w:rsidR="006A7CF5" w:rsidRPr="00AA683D" w:rsidRDefault="006A7CF5" w:rsidP="006A7CF5">
      <w:pPr>
        <w:pStyle w:val="SQL"/>
        <w:rPr>
          <w:ins w:id="644" w:author="Owen Jones" w:date="2018-06-05T14:35:00Z"/>
        </w:rPr>
      </w:pPr>
      <w:ins w:id="645" w:author="Owen Jones" w:date="2018-06-05T14:35:00Z">
        <w:r w:rsidRPr="00AA683D">
          <w:tab/>
        </w:r>
        <w:r w:rsidRPr="00AA683D">
          <w:tab/>
          <w:t>[</w:t>
        </w:r>
        <w:proofErr w:type="spellStart"/>
        <w:proofErr w:type="gramStart"/>
        <w:r w:rsidRPr="00AA683D">
          <w:t>ordinatelabel</w:t>
        </w:r>
        <w:proofErr w:type="spellEnd"/>
        <w:proofErr w:type="gramEnd"/>
        <w:r w:rsidRPr="00AA683D">
          <w:t>]='Equities', '0120',</w:t>
        </w:r>
      </w:ins>
    </w:p>
    <w:p w14:paraId="7D6C0B38" w14:textId="77777777" w:rsidR="006A7CF5" w:rsidRPr="00AA683D" w:rsidRDefault="006A7CF5" w:rsidP="006A7CF5">
      <w:pPr>
        <w:pStyle w:val="SQL"/>
        <w:rPr>
          <w:ins w:id="646" w:author="Owen Jones" w:date="2018-06-05T14:35:00Z"/>
        </w:rPr>
      </w:pPr>
      <w:ins w:id="647" w:author="Owen Jones" w:date="2018-06-05T14:35:00Z">
        <w:r w:rsidRPr="00AA683D">
          <w:tab/>
        </w:r>
        <w:r w:rsidRPr="00AA683D">
          <w:tab/>
          <w:t>[</w:t>
        </w:r>
        <w:proofErr w:type="spellStart"/>
        <w:proofErr w:type="gramStart"/>
        <w:r w:rsidRPr="00AA683D">
          <w:t>ordinatelabel</w:t>
        </w:r>
        <w:proofErr w:type="spellEnd"/>
        <w:proofErr w:type="gramEnd"/>
        <w:r w:rsidRPr="00AA683D">
          <w:t>]='Commodities', '0130'),</w:t>
        </w:r>
      </w:ins>
    </w:p>
    <w:p w14:paraId="34F75982" w14:textId="77777777" w:rsidR="006A7CF5" w:rsidRPr="00AA683D" w:rsidRDefault="006A7CF5" w:rsidP="006A7CF5">
      <w:pPr>
        <w:pStyle w:val="SQL"/>
        <w:rPr>
          <w:ins w:id="648" w:author="Owen Jones" w:date="2018-06-05T14:35:00Z"/>
        </w:rPr>
      </w:pPr>
      <w:ins w:id="649" w:author="Owen Jones" w:date="2018-06-05T14:35:00Z">
        <w:r w:rsidRPr="00AA683D">
          <w:tab/>
          <w:t>[</w:t>
        </w:r>
        <w:proofErr w:type="gramStart"/>
        <w:r w:rsidRPr="00AA683D">
          <w:t>order</w:t>
        </w:r>
        <w:proofErr w:type="gramEnd"/>
        <w:r w:rsidRPr="00AA683D">
          <w:t>] = switch (</w:t>
        </w:r>
      </w:ins>
    </w:p>
    <w:p w14:paraId="103194F0" w14:textId="77777777" w:rsidR="006A7CF5" w:rsidRPr="00AA683D" w:rsidRDefault="006A7CF5" w:rsidP="006A7CF5">
      <w:pPr>
        <w:pStyle w:val="SQL"/>
        <w:rPr>
          <w:ins w:id="650" w:author="Owen Jones" w:date="2018-06-05T14:35:00Z"/>
        </w:rPr>
      </w:pPr>
      <w:ins w:id="651" w:author="Owen Jones" w:date="2018-06-05T14:35:00Z">
        <w:r w:rsidRPr="00AA683D">
          <w:lastRenderedPageBreak/>
          <w:tab/>
        </w:r>
        <w:r w:rsidRPr="00AA683D">
          <w:tab/>
          <w:t>[</w:t>
        </w:r>
        <w:proofErr w:type="spellStart"/>
        <w:proofErr w:type="gramStart"/>
        <w:r w:rsidRPr="00AA683D">
          <w:t>ordinatelabel</w:t>
        </w:r>
        <w:proofErr w:type="spellEnd"/>
        <w:proofErr w:type="gramEnd"/>
        <w:r w:rsidRPr="00AA683D">
          <w:t>]='Foreign Exchange'</w:t>
        </w:r>
        <w:proofErr w:type="gramStart"/>
        <w:r w:rsidRPr="00AA683D">
          <w:t>,1100</w:t>
        </w:r>
        <w:proofErr w:type="gramEnd"/>
        <w:r w:rsidRPr="00AA683D">
          <w:t>,</w:t>
        </w:r>
      </w:ins>
    </w:p>
    <w:p w14:paraId="592B8451" w14:textId="77777777" w:rsidR="006A7CF5" w:rsidRPr="00AA683D" w:rsidRDefault="006A7CF5" w:rsidP="006A7CF5">
      <w:pPr>
        <w:pStyle w:val="SQL"/>
        <w:rPr>
          <w:ins w:id="652" w:author="Owen Jones" w:date="2018-06-05T14:35:00Z"/>
        </w:rPr>
      </w:pPr>
      <w:ins w:id="653" w:author="Owen Jones" w:date="2018-06-05T14:35:00Z">
        <w:r w:rsidRPr="00AA683D">
          <w:tab/>
        </w:r>
        <w:r w:rsidRPr="00AA683D">
          <w:tab/>
          <w:t>[</w:t>
        </w:r>
        <w:proofErr w:type="spellStart"/>
        <w:proofErr w:type="gramStart"/>
        <w:r w:rsidRPr="00AA683D">
          <w:t>ordinatelabel</w:t>
        </w:r>
        <w:proofErr w:type="spellEnd"/>
        <w:proofErr w:type="gramEnd"/>
        <w:r w:rsidRPr="00AA683D">
          <w:t>]='Credit', 1110,</w:t>
        </w:r>
      </w:ins>
    </w:p>
    <w:p w14:paraId="757FFC0D" w14:textId="77777777" w:rsidR="006A7CF5" w:rsidRPr="00AA683D" w:rsidRDefault="006A7CF5" w:rsidP="006A7CF5">
      <w:pPr>
        <w:pStyle w:val="SQL"/>
        <w:rPr>
          <w:ins w:id="654" w:author="Owen Jones" w:date="2018-06-05T14:35:00Z"/>
        </w:rPr>
      </w:pPr>
      <w:ins w:id="655" w:author="Owen Jones" w:date="2018-06-05T14:35:00Z">
        <w:r w:rsidRPr="00AA683D">
          <w:tab/>
        </w:r>
        <w:r w:rsidRPr="00AA683D">
          <w:tab/>
          <w:t>[</w:t>
        </w:r>
        <w:proofErr w:type="spellStart"/>
        <w:proofErr w:type="gramStart"/>
        <w:r w:rsidRPr="00AA683D">
          <w:t>ordinatelabel</w:t>
        </w:r>
        <w:proofErr w:type="spellEnd"/>
        <w:proofErr w:type="gramEnd"/>
        <w:r w:rsidRPr="00AA683D">
          <w:t>]='Equities', 1120,</w:t>
        </w:r>
      </w:ins>
    </w:p>
    <w:p w14:paraId="49F57CC0" w14:textId="77777777" w:rsidR="006A7CF5" w:rsidRPr="00AA683D" w:rsidRDefault="006A7CF5" w:rsidP="006A7CF5">
      <w:pPr>
        <w:pStyle w:val="SQL"/>
        <w:rPr>
          <w:ins w:id="656" w:author="Owen Jones" w:date="2018-06-05T14:35:00Z"/>
        </w:rPr>
      </w:pPr>
      <w:ins w:id="657" w:author="Owen Jones" w:date="2018-06-05T14:35:00Z">
        <w:r w:rsidRPr="00AA683D">
          <w:tab/>
        </w:r>
        <w:r w:rsidRPr="00AA683D">
          <w:tab/>
          <w:t>[</w:t>
        </w:r>
        <w:proofErr w:type="spellStart"/>
        <w:proofErr w:type="gramStart"/>
        <w:r w:rsidRPr="00AA683D">
          <w:t>ordinatelabel</w:t>
        </w:r>
        <w:proofErr w:type="spellEnd"/>
        <w:proofErr w:type="gramEnd"/>
        <w:r w:rsidRPr="00AA683D">
          <w:t>]='Commodities', 1130)</w:t>
        </w:r>
      </w:ins>
    </w:p>
    <w:p w14:paraId="69BFBFAB" w14:textId="577440CB" w:rsidR="006A7CF5" w:rsidRPr="00AA683D" w:rsidRDefault="006A7CF5" w:rsidP="006A7CF5">
      <w:pPr>
        <w:pStyle w:val="SQL"/>
        <w:rPr>
          <w:ins w:id="658" w:author="Owen Jones" w:date="2018-06-05T14:35:00Z"/>
        </w:rPr>
      </w:pPr>
      <w:ins w:id="659" w:author="Owen Jones" w:date="2018-06-05T14:36:00Z">
        <w:r w:rsidRPr="00AA683D">
          <w:t>WHERE</w:t>
        </w:r>
      </w:ins>
      <w:ins w:id="660" w:author="Owen Jones" w:date="2018-06-05T14:35:00Z">
        <w:r w:rsidRPr="00AA683D">
          <w:t xml:space="preserve"> </w:t>
        </w:r>
        <w:proofErr w:type="spellStart"/>
        <w:r w:rsidRPr="00AA683D">
          <w:t>axisid</w:t>
        </w:r>
        <w:proofErr w:type="spellEnd"/>
        <w:r w:rsidRPr="00AA683D">
          <w:t xml:space="preserve"> in (3320</w:t>
        </w:r>
        <w:proofErr w:type="gramStart"/>
        <w:r w:rsidRPr="00AA683D">
          <w:t>,3359</w:t>
        </w:r>
        <w:proofErr w:type="gramEnd"/>
        <w:r w:rsidRPr="00AA683D">
          <w:t>)</w:t>
        </w:r>
      </w:ins>
    </w:p>
    <w:p w14:paraId="7C28EEDD" w14:textId="7248F3F3" w:rsidR="006A7CF5" w:rsidRPr="00AA683D" w:rsidRDefault="006A7CF5" w:rsidP="006A7CF5">
      <w:pPr>
        <w:pStyle w:val="SQL"/>
        <w:rPr>
          <w:ins w:id="661" w:author="Owen Jones" w:date="2018-06-05T14:35:00Z"/>
        </w:rPr>
      </w:pPr>
      <w:ins w:id="662" w:author="Owen Jones" w:date="2018-06-05T14:35:00Z">
        <w:r w:rsidRPr="00AA683D">
          <w:t xml:space="preserve">AND </w:t>
        </w:r>
        <w:proofErr w:type="spellStart"/>
        <w:r w:rsidRPr="00AA683D">
          <w:t>ordinatelabel</w:t>
        </w:r>
        <w:proofErr w:type="spellEnd"/>
        <w:r w:rsidRPr="00AA683D">
          <w:t xml:space="preserve"> in ('</w:t>
        </w:r>
        <w:proofErr w:type="spellStart"/>
        <w:r w:rsidRPr="00AA683D">
          <w:t>Credit','Equities','Commodities','Foreign</w:t>
        </w:r>
        <w:proofErr w:type="spellEnd"/>
        <w:r w:rsidRPr="00AA683D">
          <w:t xml:space="preserve"> Exchange');</w:t>
        </w:r>
      </w:ins>
    </w:p>
    <w:p w14:paraId="49609C21" w14:textId="77777777" w:rsidR="006A7CF5" w:rsidRPr="00AA683D" w:rsidRDefault="006A7CF5" w:rsidP="006A7CF5">
      <w:pPr>
        <w:pStyle w:val="SQL"/>
        <w:rPr>
          <w:ins w:id="663" w:author="Owen Jones" w:date="2018-06-05T14:35:00Z"/>
        </w:rPr>
      </w:pPr>
    </w:p>
    <w:p w14:paraId="4C8A1341" w14:textId="77777777" w:rsidR="006A7CF5" w:rsidRPr="00AA683D" w:rsidRDefault="006A7CF5" w:rsidP="006A7CF5">
      <w:pPr>
        <w:pStyle w:val="SQL"/>
        <w:rPr>
          <w:ins w:id="664" w:author="Owen Jones" w:date="2018-06-05T14:36:00Z"/>
        </w:rPr>
      </w:pPr>
      <w:ins w:id="665" w:author="Owen Jones" w:date="2018-06-05T14:36:00Z">
        <w:r w:rsidRPr="00AA683D">
          <w:t>ALTER TABLES</w:t>
        </w:r>
      </w:ins>
      <w:ins w:id="666" w:author="Owen Jones" w:date="2018-06-05T14:35:00Z">
        <w:r w:rsidRPr="00AA683D">
          <w:t xml:space="preserve"> </w:t>
        </w:r>
        <w:proofErr w:type="spellStart"/>
        <w:r w:rsidRPr="00AA683D">
          <w:t>axisordinate</w:t>
        </w:r>
      </w:ins>
      <w:proofErr w:type="spellEnd"/>
      <w:ins w:id="667" w:author="Owen Jones" w:date="2018-06-05T14:36:00Z">
        <w:r w:rsidRPr="00AA683D">
          <w:t xml:space="preserve"> </w:t>
        </w:r>
      </w:ins>
    </w:p>
    <w:p w14:paraId="36C7289E" w14:textId="324228B9" w:rsidR="006A7CF5" w:rsidRPr="00AA683D" w:rsidRDefault="006A7CF5" w:rsidP="006A7CF5">
      <w:pPr>
        <w:pStyle w:val="SQL"/>
        <w:rPr>
          <w:ins w:id="668" w:author="Owen Jones" w:date="2018-06-05T14:35:00Z"/>
        </w:rPr>
      </w:pPr>
      <w:ins w:id="669" w:author="Owen Jones" w:date="2018-06-05T14:35:00Z">
        <w:r w:rsidRPr="00AA683D">
          <w:t xml:space="preserve">ADD </w:t>
        </w:r>
      </w:ins>
      <w:proofErr w:type="gramStart"/>
      <w:ins w:id="670" w:author="Owen Jones" w:date="2018-06-05T14:36:00Z">
        <w:r w:rsidRPr="00AA683D">
          <w:t>CONSTRAINT</w:t>
        </w:r>
      </w:ins>
      <w:ins w:id="671" w:author="Owen Jones" w:date="2018-06-05T14:35:00Z">
        <w:r w:rsidRPr="00AA683D">
          <w:t xml:space="preserve">  </w:t>
        </w:r>
        <w:proofErr w:type="spellStart"/>
        <w:r w:rsidRPr="00AA683D">
          <w:t>AO</w:t>
        </w:r>
        <w:proofErr w:type="gramEnd"/>
        <w:r w:rsidRPr="00AA683D">
          <w:t>_AxisId_Order_UK</w:t>
        </w:r>
      </w:ins>
      <w:proofErr w:type="spellEnd"/>
      <w:ins w:id="672" w:author="Owen Jones" w:date="2018-06-05T14:37:00Z">
        <w:r w:rsidRPr="00AA683D">
          <w:t xml:space="preserve"> </w:t>
        </w:r>
      </w:ins>
      <w:ins w:id="673" w:author="Owen Jones" w:date="2018-06-05T14:35:00Z">
        <w:r w:rsidRPr="00AA683D">
          <w:t>UNIQUE (</w:t>
        </w:r>
        <w:proofErr w:type="spellStart"/>
        <w:r w:rsidRPr="00AA683D">
          <w:t>axisid</w:t>
        </w:r>
        <w:proofErr w:type="spellEnd"/>
        <w:r w:rsidRPr="00AA683D">
          <w:t>, [order] );</w:t>
        </w:r>
      </w:ins>
    </w:p>
    <w:p w14:paraId="28FD6AC4" w14:textId="45FDCC04" w:rsidR="001E680A" w:rsidRDefault="006A7CF5">
      <w:pPr>
        <w:pStyle w:val="body"/>
        <w:numPr>
          <w:ilvl w:val="0"/>
          <w:numId w:val="34"/>
        </w:numPr>
        <w:rPr>
          <w:ins w:id="674" w:author="Owen Jones" w:date="2018-07-31T17:18:00Z"/>
        </w:rPr>
        <w:pPrChange w:id="675" w:author="Owen Jones" w:date="2018-06-05T13:59:00Z">
          <w:pPr>
            <w:pStyle w:val="SQL"/>
          </w:pPr>
        </w:pPrChange>
      </w:pPr>
      <w:ins w:id="676" w:author="Owen Jones" w:date="2018-06-05T14:35:00Z">
        <w:r w:rsidRPr="00AA683D">
          <w:rPr>
            <w:rPrChange w:id="677" w:author="Owen Jones" w:date="2018-07-31T16:06:00Z">
              <w:rPr/>
            </w:rPrChange>
          </w:rPr>
          <w:t xml:space="preserve"> </w:t>
        </w:r>
      </w:ins>
      <w:ins w:id="678" w:author="Owen Jones" w:date="2018-06-05T13:35:00Z">
        <w:r w:rsidR="00F56475" w:rsidRPr="00AA683D">
          <w:rPr>
            <w:rPrChange w:id="679" w:author="Owen Jones" w:date="2018-07-31T16:06:00Z">
              <w:rPr/>
            </w:rPrChange>
          </w:rPr>
          <w:t>[XBRL-7</w:t>
        </w:r>
      </w:ins>
      <w:ins w:id="680" w:author="Owen Jones" w:date="2018-06-05T14:34:00Z">
        <w:r w:rsidR="00F56475" w:rsidRPr="00AA683D">
          <w:rPr>
            <w:rPrChange w:id="681" w:author="Owen Jones" w:date="2018-07-31T16:06:00Z">
              <w:rPr/>
            </w:rPrChange>
          </w:rPr>
          <w:t>9</w:t>
        </w:r>
      </w:ins>
      <w:ins w:id="682" w:author="Owen Jones" w:date="2018-06-05T13:35:00Z">
        <w:r w:rsidR="001E680A" w:rsidRPr="00AA683D">
          <w:rPr>
            <w:rPrChange w:id="683" w:author="Owen Jones" w:date="2018-07-31T16:06:00Z">
              <w:rPr/>
            </w:rPrChange>
          </w:rPr>
          <w:t xml:space="preserve">] Correct </w:t>
        </w:r>
      </w:ins>
      <w:ins w:id="684" w:author="Owen Jones" w:date="2018-06-05T14:32:00Z">
        <w:r w:rsidR="00F56475" w:rsidRPr="00AA683D">
          <w:rPr>
            <w:rPrChange w:id="685" w:author="Owen Jones" w:date="2018-07-31T16:06:00Z">
              <w:rPr/>
            </w:rPrChange>
          </w:rPr>
          <w:t xml:space="preserve">rendering </w:t>
        </w:r>
      </w:ins>
      <w:ins w:id="686" w:author="Owen Jones" w:date="2018-06-05T13:35:00Z">
        <w:r w:rsidR="001E680A" w:rsidRPr="00AA683D">
          <w:rPr>
            <w:rPrChange w:id="687" w:author="Owen Jones" w:date="2018-07-31T16:06:00Z">
              <w:rPr/>
            </w:rPrChange>
          </w:rPr>
          <w:t>of C72.00 to be in line with DPM</w:t>
        </w:r>
      </w:ins>
      <w:ins w:id="688" w:author="Owen Jones" w:date="2018-06-05T13:59:00Z">
        <w:r w:rsidR="00C1684C" w:rsidRPr="00AA683D">
          <w:rPr>
            <w:rPrChange w:id="689" w:author="Owen Jones" w:date="2018-07-31T16:06:00Z">
              <w:rPr/>
            </w:rPrChange>
          </w:rPr>
          <w:t xml:space="preserve"> – change to C 72.00.a-rend.xml and </w:t>
        </w:r>
      </w:ins>
      <w:ins w:id="690" w:author="Owen Jones" w:date="2018-06-05T14:00:00Z">
        <w:r w:rsidR="00C1684C" w:rsidRPr="00AA683D">
          <w:rPr>
            <w:rPrChange w:id="691" w:author="Owen Jones" w:date="2018-07-31T16:06:00Z">
              <w:rPr/>
            </w:rPrChange>
          </w:rPr>
          <w:t xml:space="preserve">C72.00.w-rend.xml. Reorders rows </w:t>
        </w:r>
      </w:ins>
      <w:ins w:id="692" w:author="Owen Jones" w:date="2018-06-05T14:32:00Z">
        <w:r w:rsidR="00F56475" w:rsidRPr="00AA683D">
          <w:rPr>
            <w:rPrChange w:id="693" w:author="Owen Jones" w:date="2018-07-31T16:06:00Z">
              <w:rPr/>
            </w:rPrChange>
          </w:rPr>
          <w:t xml:space="preserve">420 and 440 in the XBRL table </w:t>
        </w:r>
        <w:proofErr w:type="spellStart"/>
        <w:r w:rsidR="00F56475" w:rsidRPr="00AA683D">
          <w:rPr>
            <w:rPrChange w:id="694" w:author="Owen Jones" w:date="2018-07-31T16:06:00Z">
              <w:rPr/>
            </w:rPrChange>
          </w:rPr>
          <w:t>linkbase</w:t>
        </w:r>
        <w:proofErr w:type="spellEnd"/>
        <w:r w:rsidR="00F56475" w:rsidRPr="00AA683D">
          <w:rPr>
            <w:rPrChange w:id="695" w:author="Owen Jones" w:date="2018-07-31T16:06:00Z">
              <w:rPr/>
            </w:rPrChange>
          </w:rPr>
          <w:t xml:space="preserve"> files (exchanging them).</w:t>
        </w:r>
      </w:ins>
    </w:p>
    <w:p w14:paraId="3488809B" w14:textId="7C7003A4" w:rsidR="002865CB" w:rsidRPr="00AA683D" w:rsidRDefault="002865CB">
      <w:pPr>
        <w:pStyle w:val="body"/>
        <w:numPr>
          <w:ilvl w:val="0"/>
          <w:numId w:val="34"/>
        </w:numPr>
        <w:rPr>
          <w:ins w:id="696" w:author="Owen Jones" w:date="2018-06-07T13:56:00Z"/>
          <w:rPrChange w:id="697" w:author="Owen Jones" w:date="2018-07-31T16:06:00Z">
            <w:rPr>
              <w:ins w:id="698" w:author="Owen Jones" w:date="2018-06-07T13:56:00Z"/>
            </w:rPr>
          </w:rPrChange>
        </w:rPr>
        <w:pPrChange w:id="699" w:author="Owen Jones" w:date="2018-06-05T13:59:00Z">
          <w:pPr>
            <w:pStyle w:val="SQL"/>
          </w:pPr>
        </w:pPrChange>
      </w:pPr>
      <w:ins w:id="700" w:author="Owen Jones" w:date="2018-07-31T17:18:00Z">
        <w:r>
          <w:t>[XBRL-68, XBRL-67, DPM-75]</w:t>
        </w:r>
      </w:ins>
      <w:ins w:id="701" w:author="Owen Jones" w:date="2018-07-31T17:19:00Z">
        <w:r>
          <w:t xml:space="preserve"> - </w:t>
        </w:r>
        <w:r w:rsidRPr="002865CB">
          <w:t xml:space="preserve">Correct layout issues (i.e. </w:t>
        </w:r>
      </w:ins>
      <w:ins w:id="702" w:author="Owen Jones" w:date="2018-07-31T17:26:00Z">
        <w:r>
          <w:t>table</w:t>
        </w:r>
      </w:ins>
      <w:ins w:id="703" w:author="Owen Jones" w:date="2018-07-31T17:19:00Z">
        <w:r w:rsidRPr="002865CB">
          <w:t xml:space="preserve"> </w:t>
        </w:r>
        <w:proofErr w:type="spellStart"/>
        <w:r w:rsidRPr="002865CB">
          <w:t>linkbase</w:t>
        </w:r>
        <w:proofErr w:type="spellEnd"/>
        <w:r w:rsidRPr="002865CB">
          <w:t xml:space="preserve"> files) of various 2.7 tables</w:t>
        </w:r>
      </w:ins>
      <w:ins w:id="704" w:author="Owen Jones" w:date="2018-07-31T17:20:00Z">
        <w:r>
          <w:rPr>
            <w:rStyle w:val="FootnoteReference"/>
          </w:rPr>
          <w:footnoteReference w:id="2"/>
        </w:r>
      </w:ins>
      <w:ins w:id="723" w:author="Owen Jones" w:date="2018-07-31T17:19:00Z">
        <w:r w:rsidRPr="002865CB">
          <w:t xml:space="preserve"> in COREP and FINREP. Adjusted rows are marked with yellow highlighting in the Annotated Template files. </w:t>
        </w:r>
      </w:ins>
      <w:ins w:id="724" w:author="Owen Jones" w:date="2018-07-31T17:27:00Z">
        <w:r w:rsidR="00350F90">
          <w:t>Implemented via in-place change to the</w:t>
        </w:r>
      </w:ins>
      <w:ins w:id="725" w:author="Owen Jones" w:date="2018-07-31T17:19:00Z">
        <w:r w:rsidRPr="002865CB">
          <w:t xml:space="preserve"> table </w:t>
        </w:r>
        <w:proofErr w:type="spellStart"/>
        <w:r w:rsidRPr="002865CB">
          <w:t>linkbase</w:t>
        </w:r>
        <w:proofErr w:type="spellEnd"/>
        <w:r w:rsidRPr="002865CB">
          <w:t xml:space="preserve"> files in </w:t>
        </w:r>
        <w:r>
          <w:t xml:space="preserve">the </w:t>
        </w:r>
        <w:r w:rsidRPr="002865CB">
          <w:t>2.7 taxonomy</w:t>
        </w:r>
      </w:ins>
      <w:ins w:id="726" w:author="Owen Jones" w:date="2018-07-31T17:20:00Z">
        <w:r>
          <w:t xml:space="preserve"> (hence version 2.7.0.2)</w:t>
        </w:r>
      </w:ins>
      <w:ins w:id="727" w:author="Owen Jones" w:date="2018-07-31T17:19:00Z">
        <w:r w:rsidRPr="002865CB">
          <w:t xml:space="preserve">, which </w:t>
        </w:r>
      </w:ins>
      <w:ins w:id="728" w:author="Owen Jones" w:date="2018-07-31T17:27:00Z">
        <w:r w:rsidR="00350F90">
          <w:t xml:space="preserve">for many </w:t>
        </w:r>
      </w:ins>
      <w:ins w:id="729" w:author="Owen Jones" w:date="2018-07-31T17:28:00Z">
        <w:r w:rsidR="00350F90">
          <w:t>of these tables a</w:t>
        </w:r>
      </w:ins>
      <w:ins w:id="730" w:author="Owen Jones" w:date="2018-07-31T17:19:00Z">
        <w:r w:rsidRPr="002865CB">
          <w:t xml:space="preserve">re also directly referenced from 2.8 taxonomy </w:t>
        </w:r>
      </w:ins>
      <w:ins w:id="731" w:author="Owen Jones" w:date="2018-07-31T17:28:00Z">
        <w:r w:rsidR="00350F90">
          <w:t xml:space="preserve">modules </w:t>
        </w:r>
      </w:ins>
      <w:ins w:id="732" w:author="Owen Jones" w:date="2018-07-31T17:19:00Z">
        <w:r w:rsidRPr="002865CB">
          <w:t xml:space="preserve">(and so correcting their </w:t>
        </w:r>
      </w:ins>
      <w:ins w:id="733" w:author="Owen Jones" w:date="2018-07-31T17:27:00Z">
        <w:r w:rsidR="00350F90">
          <w:t xml:space="preserve">resulting </w:t>
        </w:r>
      </w:ins>
      <w:ins w:id="734" w:author="Owen Jones" w:date="2018-07-31T17:19:00Z">
        <w:r w:rsidRPr="002865CB">
          <w:t>layout</w:t>
        </w:r>
      </w:ins>
      <w:ins w:id="735" w:author="Owen Jones" w:date="2018-07-31T17:27:00Z">
        <w:r w:rsidR="00350F90">
          <w:t>s</w:t>
        </w:r>
      </w:ins>
      <w:ins w:id="736" w:author="Owen Jones" w:date="2018-07-31T17:19:00Z">
        <w:r w:rsidRPr="002865CB">
          <w:t xml:space="preserve"> in 2.8 entry points as well). Also implement retrospective correction of F 20.0.1 table label </w:t>
        </w:r>
        <w:r>
          <w:t xml:space="preserve">(“other than held </w:t>
        </w:r>
        <w:proofErr w:type="spellStart"/>
        <w:r>
          <w:t>ofr</w:t>
        </w:r>
        <w:proofErr w:type="spellEnd"/>
        <w:r>
          <w:t xml:space="preserve"> trading” -&gt;</w:t>
        </w:r>
        <w:r w:rsidRPr="002865CB">
          <w:t xml:space="preserve"> “other than held for trading”) that was included in original 2.8.0.0 DB but not implemented in the taxonomy as this table was structurally unchanged from 2.7</w:t>
        </w:r>
      </w:ins>
      <w:ins w:id="737" w:author="Owen Jones" w:date="2018-07-31T17:20:00Z">
        <w:r>
          <w:t>.</w:t>
        </w:r>
      </w:ins>
    </w:p>
    <w:p w14:paraId="576CBAB4" w14:textId="77777777" w:rsidR="004D1E6D" w:rsidRPr="00AA683D" w:rsidRDefault="004D1E6D" w:rsidP="004D1E6D">
      <w:pPr>
        <w:pStyle w:val="Titlelevel4"/>
        <w:rPr>
          <w:ins w:id="738" w:author="Owen Jones" w:date="2018-07-31T15:58:00Z"/>
        </w:rPr>
      </w:pPr>
      <w:ins w:id="739" w:author="Owen Jones" w:date="2018-07-31T15:58:00Z">
        <w:r w:rsidRPr="00AA683D">
          <w:t>Miscellaneous</w:t>
        </w:r>
      </w:ins>
    </w:p>
    <w:p w14:paraId="01437B30" w14:textId="77777777" w:rsidR="004D1E6D" w:rsidRPr="00AA683D" w:rsidRDefault="004D1E6D" w:rsidP="004D1E6D">
      <w:pPr>
        <w:pStyle w:val="body"/>
        <w:numPr>
          <w:ilvl w:val="0"/>
          <w:numId w:val="34"/>
        </w:numPr>
        <w:rPr>
          <w:ins w:id="740" w:author="Owen Jones" w:date="2018-07-31T15:58:00Z"/>
        </w:rPr>
      </w:pPr>
      <w:ins w:id="741" w:author="Owen Jones" w:date="2018-07-31T15:58:00Z">
        <w:r w:rsidRPr="00AA683D">
          <w:t>[XBRL-75] Correct SBP 2.8 version numbering in DPM Database and XBRL taxonomy files to 1.0.5 not 1.0.4:</w:t>
        </w:r>
      </w:ins>
    </w:p>
    <w:p w14:paraId="14D99437" w14:textId="77777777" w:rsidR="004D1E6D" w:rsidRPr="00AA683D" w:rsidRDefault="004D1E6D" w:rsidP="004D1E6D">
      <w:pPr>
        <w:pStyle w:val="SQL"/>
        <w:rPr>
          <w:ins w:id="742" w:author="Owen Jones" w:date="2018-07-31T15:58:00Z"/>
        </w:rPr>
      </w:pPr>
      <w:ins w:id="743" w:author="Owen Jones" w:date="2018-07-31T15:58:00Z">
        <w:r w:rsidRPr="00AA683D">
          <w:t xml:space="preserve">UPDATE taxonomy SET version = '1.0.5' WHERE </w:t>
        </w:r>
        <w:proofErr w:type="spellStart"/>
        <w:r w:rsidRPr="00AA683D">
          <w:t>taxonomycode</w:t>
        </w:r>
        <w:proofErr w:type="spellEnd"/>
        <w:r w:rsidRPr="00AA683D">
          <w:t xml:space="preserve"> = 'SBP 2.8';</w:t>
        </w:r>
      </w:ins>
    </w:p>
    <w:p w14:paraId="7A17C929" w14:textId="37539E5B" w:rsidR="004D1E6D" w:rsidRPr="00AA683D" w:rsidRDefault="004D1E6D" w:rsidP="004D1E6D">
      <w:pPr>
        <w:pStyle w:val="body"/>
        <w:numPr>
          <w:ilvl w:val="0"/>
          <w:numId w:val="34"/>
        </w:numPr>
        <w:rPr>
          <w:ins w:id="744" w:author="Owen Jones" w:date="2018-07-31T15:58:00Z"/>
        </w:rPr>
      </w:pPr>
      <w:ins w:id="745" w:author="Owen Jones" w:date="2018-07-31T15:58:00Z">
        <w:r w:rsidRPr="00AA683D">
          <w:t>[DPM-73] Correction of filing indicator code for table Z 09.00 from “Z_09.01” to “Z_09.00” (affects XBRL files \</w:t>
        </w:r>
        <w:proofErr w:type="spellStart"/>
        <w:r w:rsidRPr="00AA683D">
          <w:t>val</w:t>
        </w:r>
        <w:proofErr w:type="spellEnd"/>
        <w:r w:rsidRPr="00AA683D">
          <w:t>\find-params.xml and \tab\z_09.00\z_09.00-lab-codes.xml  in www.eba.europa.eu\eu\fr\xbrl\crr\fws\res\cp-2017-15\2018-03-31) :</w:t>
        </w:r>
      </w:ins>
    </w:p>
    <w:p w14:paraId="7D8D24A9" w14:textId="77777777" w:rsidR="004D1E6D" w:rsidRPr="00AA683D" w:rsidRDefault="004D1E6D" w:rsidP="004D1E6D">
      <w:pPr>
        <w:pStyle w:val="SQL"/>
        <w:rPr>
          <w:ins w:id="746" w:author="Owen Jones" w:date="2018-07-31T15:58:00Z"/>
        </w:rPr>
      </w:pPr>
      <w:ins w:id="747" w:author="Owen Jones" w:date="2018-07-31T15:58:00Z">
        <w:r w:rsidRPr="00AA683D">
          <w:t xml:space="preserve">UPDATE </w:t>
        </w:r>
        <w:proofErr w:type="spellStart"/>
        <w:r w:rsidRPr="00AA683D">
          <w:t>TableVersion</w:t>
        </w:r>
        <w:proofErr w:type="spellEnd"/>
        <w:r w:rsidRPr="00AA683D">
          <w:t xml:space="preserve"> </w:t>
        </w:r>
      </w:ins>
    </w:p>
    <w:p w14:paraId="2AC46C3E" w14:textId="77777777" w:rsidR="004D1E6D" w:rsidRPr="00AA683D" w:rsidRDefault="004D1E6D" w:rsidP="004D1E6D">
      <w:pPr>
        <w:pStyle w:val="SQL"/>
        <w:rPr>
          <w:ins w:id="748" w:author="Owen Jones" w:date="2018-07-31T15:58:00Z"/>
        </w:rPr>
      </w:pPr>
      <w:ins w:id="749" w:author="Owen Jones" w:date="2018-07-31T15:58:00Z">
        <w:r w:rsidRPr="00AA683D">
          <w:t xml:space="preserve">SET </w:t>
        </w:r>
        <w:proofErr w:type="spellStart"/>
        <w:r w:rsidRPr="00AA683D">
          <w:t>XbrlFilingIndicatorCode</w:t>
        </w:r>
        <w:proofErr w:type="spellEnd"/>
        <w:r w:rsidRPr="00AA683D">
          <w:t xml:space="preserve"> = "Z_09.00", </w:t>
        </w:r>
        <w:proofErr w:type="spellStart"/>
        <w:r w:rsidRPr="00AA683D">
          <w:t>XbrlTableCode</w:t>
        </w:r>
        <w:proofErr w:type="spellEnd"/>
        <w:r w:rsidRPr="00AA683D">
          <w:t xml:space="preserve"> = "Z_09.00"</w:t>
        </w:r>
      </w:ins>
    </w:p>
    <w:p w14:paraId="4C79624F" w14:textId="77777777" w:rsidR="004D1E6D" w:rsidRPr="00AA683D" w:rsidRDefault="004D1E6D" w:rsidP="004D1E6D">
      <w:pPr>
        <w:pStyle w:val="SQL"/>
        <w:rPr>
          <w:ins w:id="750" w:author="Owen Jones" w:date="2018-07-31T15:58:00Z"/>
        </w:rPr>
      </w:pPr>
      <w:ins w:id="751" w:author="Owen Jones" w:date="2018-07-31T15:58:00Z">
        <w:r w:rsidRPr="00AA683D">
          <w:t xml:space="preserve">WHERE </w:t>
        </w:r>
        <w:proofErr w:type="spellStart"/>
        <w:r w:rsidRPr="00AA683D">
          <w:t>TableVID</w:t>
        </w:r>
        <w:proofErr w:type="spellEnd"/>
        <w:r w:rsidRPr="00AA683D">
          <w:t xml:space="preserve"> = 1423;</w:t>
        </w:r>
      </w:ins>
    </w:p>
    <w:p w14:paraId="4A9913E2" w14:textId="67BD5E18" w:rsidR="00583657" w:rsidRPr="00AA683D" w:rsidRDefault="004D1E6D">
      <w:pPr>
        <w:pStyle w:val="body"/>
        <w:numPr>
          <w:ilvl w:val="0"/>
          <w:numId w:val="34"/>
        </w:numPr>
        <w:rPr>
          <w:ins w:id="752" w:author="Owen Jones" w:date="2018-06-07T13:57:00Z"/>
          <w:rPrChange w:id="753" w:author="Owen Jones" w:date="2018-07-31T16:06:00Z">
            <w:rPr>
              <w:ins w:id="754" w:author="Owen Jones" w:date="2018-06-07T13:57:00Z"/>
            </w:rPr>
          </w:rPrChange>
        </w:rPr>
        <w:pPrChange w:id="755" w:author="Owen Jones" w:date="2018-06-05T13:59:00Z">
          <w:pPr>
            <w:pStyle w:val="SQL"/>
          </w:pPr>
        </w:pPrChange>
      </w:pPr>
      <w:ins w:id="756" w:author="Owen Jones" w:date="2018-07-31T15:58:00Z">
        <w:r w:rsidRPr="00AA683D">
          <w:rPr>
            <w:rPrChange w:id="757" w:author="Owen Jones" w:date="2018-07-31T16:06:00Z">
              <w:rPr/>
            </w:rPrChange>
          </w:rPr>
          <w:t xml:space="preserve"> </w:t>
        </w:r>
      </w:ins>
      <w:ins w:id="758" w:author="Owen Jones" w:date="2018-06-07T13:56:00Z">
        <w:r w:rsidR="00583657" w:rsidRPr="00AA683D">
          <w:rPr>
            <w:rPrChange w:id="759" w:author="Owen Jones" w:date="2018-07-31T16:06:00Z">
              <w:rPr/>
            </w:rPrChange>
          </w:rPr>
          <w:t>[XBRL-80] reorder table</w:t>
        </w:r>
      </w:ins>
      <w:ins w:id="760" w:author="Owen Jones" w:date="2018-06-07T13:57:00Z">
        <w:r w:rsidR="00583657" w:rsidRPr="00AA683D">
          <w:rPr>
            <w:rPrChange w:id="761" w:author="Owen Jones" w:date="2018-07-31T16:06:00Z">
              <w:rPr/>
            </w:rPrChange>
          </w:rPr>
          <w:t xml:space="preserve"> </w:t>
        </w:r>
      </w:ins>
      <w:ins w:id="762" w:author="Owen Jones" w:date="2018-06-07T13:56:00Z">
        <w:r w:rsidR="00583657" w:rsidRPr="00AA683D">
          <w:rPr>
            <w:rPrChange w:id="763" w:author="Owen Jones" w:date="2018-07-31T16:06:00Z">
              <w:rPr/>
            </w:rPrChange>
          </w:rPr>
          <w:t>groups</w:t>
        </w:r>
      </w:ins>
      <w:ins w:id="764" w:author="Owen Jones" w:date="2018-06-07T13:57:00Z">
        <w:r w:rsidR="00583657" w:rsidRPr="00AA683D">
          <w:rPr>
            <w:rPrChange w:id="765" w:author="Owen Jones" w:date="2018-07-31T16:06:00Z">
              <w:rPr/>
            </w:rPrChange>
          </w:rPr>
          <w:t xml:space="preserve"> (via presentation </w:t>
        </w:r>
        <w:proofErr w:type="spellStart"/>
        <w:r w:rsidR="00583657" w:rsidRPr="00AA683D">
          <w:rPr>
            <w:rPrChange w:id="766" w:author="Owen Jones" w:date="2018-07-31T16:06:00Z">
              <w:rPr/>
            </w:rPrChange>
          </w:rPr>
          <w:t>linkbase</w:t>
        </w:r>
      </w:ins>
      <w:proofErr w:type="spellEnd"/>
      <w:ins w:id="767" w:author="Owen Jones" w:date="2018-06-07T13:58:00Z">
        <w:r w:rsidR="00583657" w:rsidRPr="00AA683D">
          <w:rPr>
            <w:rPrChange w:id="768" w:author="Owen Jones" w:date="2018-07-31T16:06:00Z">
              <w:rPr/>
            </w:rPrChange>
          </w:rPr>
          <w:t>)</w:t>
        </w:r>
      </w:ins>
      <w:ins w:id="769" w:author="Owen Jones" w:date="2018-06-07T13:57:00Z">
        <w:r w:rsidR="00583657" w:rsidRPr="00AA683D">
          <w:rPr>
            <w:rPrChange w:id="770" w:author="Owen Jones" w:date="2018-07-31T16:06:00Z">
              <w:rPr/>
            </w:rPrChange>
          </w:rPr>
          <w:t xml:space="preserve"> for FINREP to place General information (and so table F 00.01) at beginning as per previous versions</w:t>
        </w:r>
      </w:ins>
      <w:ins w:id="771" w:author="Owen Jones" w:date="2018-06-07T13:58:00Z">
        <w:r w:rsidR="00583657" w:rsidRPr="00AA683D">
          <w:rPr>
            <w:rPrChange w:id="772" w:author="Owen Jones" w:date="2018-07-31T16:06:00Z">
              <w:rPr/>
            </w:rPrChange>
          </w:rPr>
          <w:t>. (</w:t>
        </w:r>
        <w:proofErr w:type="gramStart"/>
        <w:r w:rsidR="00583657" w:rsidRPr="00AA683D">
          <w:rPr>
            <w:rPrChange w:id="773" w:author="Owen Jones" w:date="2018-07-31T16:06:00Z">
              <w:rPr/>
            </w:rPrChange>
          </w:rPr>
          <w:t>affects</w:t>
        </w:r>
        <w:proofErr w:type="gramEnd"/>
        <w:r w:rsidR="00583657" w:rsidRPr="00AA683D">
          <w:rPr>
            <w:rPrChange w:id="774" w:author="Owen Jones" w:date="2018-07-31T16:06:00Z">
              <w:rPr/>
            </w:rPrChange>
          </w:rPr>
          <w:t xml:space="preserve"> tab-pre.xml in FINREP and FINREP-IND for both 2.7 and 2.8 taxonomies).</w:t>
        </w:r>
      </w:ins>
    </w:p>
    <w:p w14:paraId="00312719" w14:textId="77777777" w:rsidR="00583657" w:rsidRPr="00AA683D" w:rsidRDefault="00583657">
      <w:pPr>
        <w:pStyle w:val="SQL"/>
        <w:rPr>
          <w:ins w:id="775" w:author="Owen Jones" w:date="2018-06-07T13:58:00Z"/>
          <w:rPrChange w:id="776" w:author="Owen Jones" w:date="2018-07-31T16:06:00Z">
            <w:rPr>
              <w:ins w:id="777" w:author="Owen Jones" w:date="2018-06-07T13:58:00Z"/>
            </w:rPr>
          </w:rPrChange>
        </w:rPr>
        <w:pPrChange w:id="778" w:author="Owen Jones" w:date="2018-06-07T13:58:00Z">
          <w:pPr>
            <w:pStyle w:val="body"/>
            <w:numPr>
              <w:numId w:val="34"/>
            </w:numPr>
            <w:ind w:left="360" w:hanging="360"/>
          </w:pPr>
        </w:pPrChange>
      </w:pPr>
      <w:ins w:id="779" w:author="Owen Jones" w:date="2018-06-07T13:58:00Z">
        <w:r w:rsidRPr="00AA683D">
          <w:rPr>
            <w:rPrChange w:id="780" w:author="Owen Jones" w:date="2018-07-31T16:06:00Z">
              <w:rPr/>
            </w:rPrChange>
          </w:rPr>
          <w:t xml:space="preserve">Update </w:t>
        </w:r>
        <w:proofErr w:type="spellStart"/>
        <w:r w:rsidRPr="00AA683D">
          <w:rPr>
            <w:rPrChange w:id="781" w:author="Owen Jones" w:date="2018-07-31T16:06:00Z">
              <w:rPr/>
            </w:rPrChange>
          </w:rPr>
          <w:t>tablegroup</w:t>
        </w:r>
        <w:proofErr w:type="spellEnd"/>
      </w:ins>
    </w:p>
    <w:p w14:paraId="78B5928A" w14:textId="77777777" w:rsidR="00583657" w:rsidRPr="00AA683D" w:rsidRDefault="00583657">
      <w:pPr>
        <w:pStyle w:val="SQL"/>
        <w:rPr>
          <w:ins w:id="782" w:author="Owen Jones" w:date="2018-06-07T13:58:00Z"/>
          <w:rPrChange w:id="783" w:author="Owen Jones" w:date="2018-07-31T16:06:00Z">
            <w:rPr>
              <w:ins w:id="784" w:author="Owen Jones" w:date="2018-06-07T13:58:00Z"/>
            </w:rPr>
          </w:rPrChange>
        </w:rPr>
        <w:pPrChange w:id="785" w:author="Owen Jones" w:date="2018-06-07T13:58:00Z">
          <w:pPr>
            <w:pStyle w:val="body"/>
            <w:numPr>
              <w:numId w:val="34"/>
            </w:numPr>
            <w:ind w:left="360" w:hanging="360"/>
          </w:pPr>
        </w:pPrChange>
      </w:pPr>
      <w:proofErr w:type="gramStart"/>
      <w:ins w:id="786" w:author="Owen Jones" w:date="2018-06-07T13:58:00Z">
        <w:r w:rsidRPr="00AA683D">
          <w:rPr>
            <w:rPrChange w:id="787" w:author="Owen Jones" w:date="2018-07-31T16:06:00Z">
              <w:rPr/>
            </w:rPrChange>
          </w:rPr>
          <w:t>set</w:t>
        </w:r>
        <w:proofErr w:type="gramEnd"/>
        <w:r w:rsidRPr="00AA683D">
          <w:rPr>
            <w:rPrChange w:id="788" w:author="Owen Jones" w:date="2018-07-31T16:06:00Z">
              <w:rPr/>
            </w:rPrChange>
          </w:rPr>
          <w:t xml:space="preserve"> [order] = switch ([order]=6,1,[order]&lt;&gt;6,[order]+1)</w:t>
        </w:r>
      </w:ins>
    </w:p>
    <w:p w14:paraId="31A1C0EE" w14:textId="7A69DB32" w:rsidR="00583657" w:rsidRDefault="00583657">
      <w:pPr>
        <w:pStyle w:val="SQL"/>
        <w:rPr>
          <w:ins w:id="789" w:author="Owen Jones" w:date="2018-08-02T17:18:00Z"/>
        </w:rPr>
      </w:pPr>
      <w:proofErr w:type="gramStart"/>
      <w:ins w:id="790" w:author="Owen Jones" w:date="2018-06-07T13:58:00Z">
        <w:r w:rsidRPr="00AA683D">
          <w:t>where</w:t>
        </w:r>
        <w:proofErr w:type="gramEnd"/>
        <w:r w:rsidRPr="00AA683D">
          <w:t xml:space="preserve"> </w:t>
        </w:r>
        <w:proofErr w:type="spellStart"/>
        <w:r w:rsidRPr="00AA683D">
          <w:t>taxonomyid</w:t>
        </w:r>
        <w:proofErr w:type="spellEnd"/>
        <w:r w:rsidRPr="00AA683D">
          <w:t xml:space="preserve"> in (36,37,41,42);</w:t>
        </w:r>
      </w:ins>
    </w:p>
    <w:p w14:paraId="4A0B0BCB" w14:textId="4878918A" w:rsidR="00CF43F2" w:rsidRDefault="00CF43F2" w:rsidP="00CF43F2">
      <w:pPr>
        <w:pStyle w:val="SQL"/>
        <w:ind w:left="0"/>
        <w:rPr>
          <w:ins w:id="791" w:author="Owen Jones" w:date="2018-08-02T17:18:00Z"/>
        </w:rPr>
        <w:pPrChange w:id="792" w:author="Owen Jones" w:date="2018-08-02T17:18:00Z">
          <w:pPr>
            <w:pStyle w:val="SQL"/>
          </w:pPr>
        </w:pPrChange>
      </w:pPr>
    </w:p>
    <w:p w14:paraId="54744827" w14:textId="19BBAC8A" w:rsidR="00CF43F2" w:rsidRDefault="00CF43F2" w:rsidP="00CF43F2">
      <w:pPr>
        <w:pStyle w:val="Titlelevel2"/>
        <w:rPr>
          <w:ins w:id="793" w:author="Owen Jones" w:date="2018-08-02T17:18:00Z"/>
        </w:rPr>
        <w:pPrChange w:id="794" w:author="Owen Jones" w:date="2018-08-02T17:20:00Z">
          <w:pPr>
            <w:pStyle w:val="SQL"/>
          </w:pPr>
        </w:pPrChange>
      </w:pPr>
      <w:ins w:id="795" w:author="Owen Jones" w:date="2018-08-02T17:18:00Z">
        <w:r>
          <w:lastRenderedPageBreak/>
          <w:t>Known Issues</w:t>
        </w:r>
      </w:ins>
    </w:p>
    <w:p w14:paraId="4FD6E5ED" w14:textId="77777777" w:rsidR="00CF43F2" w:rsidRPr="00AA683D" w:rsidRDefault="00CF43F2" w:rsidP="00CF43F2">
      <w:pPr>
        <w:pStyle w:val="SQL"/>
        <w:ind w:left="0"/>
        <w:rPr>
          <w:ins w:id="796" w:author="Owen Jones" w:date="2018-06-05T14:35:00Z"/>
        </w:rPr>
        <w:pPrChange w:id="797" w:author="Owen Jones" w:date="2018-08-02T17:18:00Z">
          <w:pPr>
            <w:pStyle w:val="SQL"/>
          </w:pPr>
        </w:pPrChange>
      </w:pPr>
    </w:p>
    <w:p w14:paraId="3F4F8DFB" w14:textId="50A27172" w:rsidR="0001343D" w:rsidRPr="00CF43F2" w:rsidRDefault="00CF43F2" w:rsidP="00CF43F2">
      <w:pPr>
        <w:pStyle w:val="SQL"/>
        <w:numPr>
          <w:ilvl w:val="0"/>
          <w:numId w:val="34"/>
        </w:numPr>
        <w:rPr>
          <w:ins w:id="798" w:author="Owen Jones" w:date="2018-07-25T15:20:00Z"/>
          <w:rFonts w:asciiTheme="minorHAnsi" w:hAnsiTheme="minorHAnsi" w:cstheme="minorBidi"/>
          <w:sz w:val="22"/>
          <w:szCs w:val="24"/>
          <w:rPrChange w:id="799" w:author="Owen Jones" w:date="2018-08-02T17:19:00Z">
            <w:rPr>
              <w:ins w:id="800" w:author="Owen Jones" w:date="2018-07-25T15:20:00Z"/>
            </w:rPr>
          </w:rPrChange>
        </w:rPr>
        <w:pPrChange w:id="801" w:author="Owen Jones" w:date="2018-08-02T17:19:00Z">
          <w:pPr>
            <w:pStyle w:val="SQL"/>
          </w:pPr>
        </w:pPrChange>
      </w:pPr>
      <w:ins w:id="802" w:author="Owen Jones" w:date="2018-08-02T17:18:00Z">
        <w:r w:rsidRPr="00CF43F2">
          <w:rPr>
            <w:rFonts w:asciiTheme="minorHAnsi" w:hAnsiTheme="minorHAnsi" w:cstheme="minorBidi"/>
            <w:sz w:val="22"/>
            <w:szCs w:val="24"/>
            <w:rPrChange w:id="803" w:author="Owen Jones" w:date="2018-08-02T17:19:00Z">
              <w:rPr/>
            </w:rPrChange>
          </w:rPr>
          <w:t xml:space="preserve">As noted, </w:t>
        </w:r>
        <w:r w:rsidRPr="00CF43F2">
          <w:rPr>
            <w:rFonts w:asciiTheme="minorHAnsi" w:hAnsiTheme="minorHAnsi" w:cstheme="minorBidi"/>
            <w:sz w:val="22"/>
            <w:szCs w:val="24"/>
            <w:rPrChange w:id="804" w:author="Owen Jones" w:date="2018-08-02T17:19:00Z">
              <w:rPr>
                <w:rFonts w:asciiTheme="minorHAnsi" w:hAnsiTheme="minorHAnsi" w:cstheme="minorBidi"/>
                <w:b/>
                <w:sz w:val="22"/>
                <w:szCs w:val="24"/>
              </w:rPr>
            </w:rPrChange>
          </w:rPr>
          <w:t xml:space="preserve">reporters should for submission purposes </w:t>
        </w:r>
        <w:r w:rsidRPr="00CF43F2">
          <w:rPr>
            <w:rFonts w:asciiTheme="minorHAnsi" w:hAnsiTheme="minorHAnsi" w:cstheme="minorBidi"/>
            <w:sz w:val="22"/>
            <w:szCs w:val="24"/>
            <w:rPrChange w:id="805" w:author="Owen Jones" w:date="2018-08-02T17:19:00Z">
              <w:rPr>
                <w:rFonts w:asciiTheme="minorHAnsi" w:hAnsiTheme="minorHAnsi" w:cstheme="minorBidi"/>
                <w:b/>
                <w:sz w:val="22"/>
                <w:szCs w:val="24"/>
              </w:rPr>
            </w:rPrChange>
          </w:rPr>
          <w:t>enter the</w:t>
        </w:r>
        <w:r w:rsidRPr="00CF43F2">
          <w:rPr>
            <w:rFonts w:asciiTheme="minorHAnsi" w:hAnsiTheme="minorHAnsi" w:cstheme="minorBidi"/>
            <w:sz w:val="22"/>
            <w:szCs w:val="24"/>
            <w:rPrChange w:id="806" w:author="Owen Jones" w:date="2018-08-02T17:19:00Z">
              <w:rPr>
                <w:rFonts w:asciiTheme="minorHAnsi" w:hAnsiTheme="minorHAnsi" w:cstheme="minorBidi"/>
                <w:b/>
                <w:sz w:val="22"/>
                <w:szCs w:val="24"/>
              </w:rPr>
            </w:rPrChange>
          </w:rPr>
          <w:t xml:space="preserve"> value</w:t>
        </w:r>
      </w:ins>
      <w:ins w:id="807" w:author="Owen Jones" w:date="2018-08-02T17:19:00Z">
        <w:r w:rsidRPr="00CF43F2">
          <w:rPr>
            <w:rFonts w:asciiTheme="minorHAnsi" w:hAnsiTheme="minorHAnsi" w:cstheme="minorBidi"/>
            <w:sz w:val="22"/>
            <w:szCs w:val="24"/>
            <w:rPrChange w:id="808" w:author="Owen Jones" w:date="2018-08-02T17:19:00Z">
              <w:rPr>
                <w:rFonts w:asciiTheme="minorHAnsi" w:hAnsiTheme="minorHAnsi" w:cstheme="minorBidi"/>
                <w:b/>
                <w:sz w:val="22"/>
                <w:szCs w:val="24"/>
              </w:rPr>
            </w:rPrChange>
          </w:rPr>
          <w:t>s</w:t>
        </w:r>
      </w:ins>
      <w:ins w:id="809" w:author="Owen Jones" w:date="2018-08-02T17:18:00Z">
        <w:r w:rsidRPr="00CF43F2">
          <w:rPr>
            <w:rFonts w:asciiTheme="minorHAnsi" w:hAnsiTheme="minorHAnsi" w:cstheme="minorBidi"/>
            <w:sz w:val="22"/>
            <w:szCs w:val="24"/>
            <w:rPrChange w:id="810" w:author="Owen Jones" w:date="2018-08-02T17:19:00Z">
              <w:rPr>
                <w:rFonts w:asciiTheme="minorHAnsi" w:hAnsiTheme="minorHAnsi" w:cstheme="minorBidi"/>
                <w:b/>
                <w:sz w:val="22"/>
                <w:szCs w:val="24"/>
              </w:rPr>
            </w:rPrChange>
          </w:rPr>
          <w:t xml:space="preserve"> indicated in the ITS as required in C 32.02.c r0040 c0210  </w:t>
        </w:r>
      </w:ins>
      <w:ins w:id="811" w:author="Owen Jones" w:date="2018-08-02T17:19:00Z">
        <w:r w:rsidRPr="00CF43F2">
          <w:rPr>
            <w:rFonts w:asciiTheme="minorHAnsi" w:hAnsiTheme="minorHAnsi" w:cstheme="minorBidi"/>
            <w:sz w:val="22"/>
            <w:szCs w:val="24"/>
            <w:rPrChange w:id="812" w:author="Owen Jones" w:date="2018-08-02T17:19:00Z">
              <w:rPr>
                <w:rFonts w:asciiTheme="minorHAnsi" w:hAnsiTheme="minorHAnsi" w:cstheme="minorBidi"/>
                <w:b/>
                <w:sz w:val="22"/>
                <w:szCs w:val="24"/>
              </w:rPr>
            </w:rPrChange>
          </w:rPr>
          <w:t xml:space="preserve">and </w:t>
        </w:r>
      </w:ins>
      <w:ins w:id="813" w:author="Owen Jones" w:date="2018-08-02T17:18:00Z">
        <w:r w:rsidRPr="00CF43F2">
          <w:rPr>
            <w:rFonts w:asciiTheme="minorHAnsi" w:hAnsiTheme="minorHAnsi" w:cstheme="minorBidi"/>
            <w:sz w:val="22"/>
            <w:szCs w:val="24"/>
            <w:rPrChange w:id="814" w:author="Owen Jones" w:date="2018-08-02T17:19:00Z">
              <w:rPr>
                <w:rFonts w:asciiTheme="minorHAnsi" w:hAnsiTheme="minorHAnsi" w:cstheme="minorBidi"/>
                <w:b/>
                <w:sz w:val="22"/>
                <w:szCs w:val="24"/>
              </w:rPr>
            </w:rPrChange>
          </w:rPr>
          <w:t>C</w:t>
        </w:r>
        <w:r w:rsidRPr="00CF43F2">
          <w:rPr>
            <w:rFonts w:asciiTheme="minorHAnsi" w:hAnsiTheme="minorHAnsi" w:cstheme="minorBidi"/>
            <w:sz w:val="22"/>
            <w:szCs w:val="24"/>
            <w:rPrChange w:id="815" w:author="Owen Jones" w:date="2018-08-02T17:19:00Z">
              <w:rPr>
                <w:b/>
              </w:rPr>
            </w:rPrChange>
          </w:rPr>
          <w:t> </w:t>
        </w:r>
        <w:r w:rsidRPr="00CF43F2">
          <w:rPr>
            <w:rFonts w:asciiTheme="minorHAnsi" w:hAnsiTheme="minorHAnsi" w:cstheme="minorBidi"/>
            <w:sz w:val="22"/>
            <w:szCs w:val="24"/>
            <w:rPrChange w:id="816" w:author="Owen Jones" w:date="2018-08-02T17:19:00Z">
              <w:rPr>
                <w:rFonts w:asciiTheme="minorHAnsi" w:hAnsiTheme="minorHAnsi" w:cstheme="minorBidi"/>
                <w:b/>
                <w:sz w:val="22"/>
                <w:szCs w:val="24"/>
              </w:rPr>
            </w:rPrChange>
          </w:rPr>
          <w:t>32.02.c r0040 c0220 instead in C 32.02.c r0030 c0210 and C 32.02.c r00</w:t>
        </w:r>
        <w:r w:rsidRPr="00CF43F2">
          <w:rPr>
            <w:rFonts w:asciiTheme="minorHAnsi" w:hAnsiTheme="minorHAnsi" w:cstheme="minorBidi"/>
            <w:sz w:val="22"/>
            <w:szCs w:val="24"/>
            <w:rPrChange w:id="817" w:author="Owen Jones" w:date="2018-08-02T17:19:00Z">
              <w:rPr>
                <w:b/>
              </w:rPr>
            </w:rPrChange>
          </w:rPr>
          <w:t>3</w:t>
        </w:r>
        <w:r w:rsidRPr="00CF43F2">
          <w:rPr>
            <w:rFonts w:asciiTheme="minorHAnsi" w:hAnsiTheme="minorHAnsi" w:cstheme="minorBidi"/>
            <w:sz w:val="22"/>
            <w:szCs w:val="24"/>
            <w:rPrChange w:id="818" w:author="Owen Jones" w:date="2018-08-02T17:19:00Z">
              <w:rPr>
                <w:rFonts w:asciiTheme="minorHAnsi" w:hAnsiTheme="minorHAnsi" w:cstheme="minorBidi"/>
                <w:b/>
                <w:sz w:val="22"/>
                <w:szCs w:val="24"/>
              </w:rPr>
            </w:rPrChange>
          </w:rPr>
          <w:t>0 c0220 respectively</w:t>
        </w:r>
      </w:ins>
      <w:ins w:id="819" w:author="Owen Jones" w:date="2018-08-02T17:21:00Z">
        <w:r w:rsidR="002625D4">
          <w:rPr>
            <w:rFonts w:asciiTheme="minorHAnsi" w:hAnsiTheme="minorHAnsi" w:cstheme="minorBidi"/>
            <w:sz w:val="22"/>
            <w:szCs w:val="24"/>
          </w:rPr>
          <w:t>.</w:t>
        </w:r>
      </w:ins>
    </w:p>
    <w:p w14:paraId="06EC0920" w14:textId="77777777" w:rsidR="0001343D" w:rsidRPr="00AA683D" w:rsidRDefault="0001343D">
      <w:pPr>
        <w:pStyle w:val="SQL"/>
        <w:ind w:left="0"/>
        <w:rPr>
          <w:ins w:id="820" w:author="Owen Jones" w:date="2018-05-15T10:43:00Z"/>
          <w:rPrChange w:id="821" w:author="Owen Jones" w:date="2018-07-31T16:06:00Z">
            <w:rPr>
              <w:ins w:id="822" w:author="Owen Jones" w:date="2018-05-15T10:43:00Z"/>
            </w:rPr>
          </w:rPrChange>
        </w:rPr>
        <w:pPrChange w:id="823" w:author="Owen Jones" w:date="2018-07-25T15:18:00Z">
          <w:pPr>
            <w:pStyle w:val="body"/>
            <w:numPr>
              <w:numId w:val="34"/>
            </w:numPr>
            <w:ind w:left="360" w:hanging="360"/>
          </w:pPr>
        </w:pPrChange>
      </w:pPr>
    </w:p>
    <w:p w14:paraId="027D4638" w14:textId="121F54B6" w:rsidR="00C1524B" w:rsidRDefault="00C1524B" w:rsidP="00C1524B">
      <w:pPr>
        <w:pStyle w:val="Titlelevel1"/>
        <w:rPr>
          <w:ins w:id="824" w:author="Owen Jones" w:date="2018-08-02T11:41:00Z"/>
          <w:rFonts w:ascii="Arial" w:hAnsi="Arial" w:cs="Arial"/>
          <w:i/>
          <w:color w:val="696969"/>
          <w:sz w:val="18"/>
          <w:szCs w:val="18"/>
          <w:shd w:val="clear" w:color="auto" w:fill="FFFFFF"/>
        </w:rPr>
      </w:pPr>
      <w:ins w:id="825" w:author="Owen Jones" w:date="2018-08-02T11:41:00Z">
        <w:r w:rsidRPr="00AA683D">
          <w:rPr>
            <w:i/>
          </w:rPr>
          <w:t>v2.</w:t>
        </w:r>
        <w:r>
          <w:rPr>
            <w:i/>
          </w:rPr>
          <w:t>7</w:t>
        </w:r>
        <w:r w:rsidRPr="00AA683D">
          <w:rPr>
            <w:i/>
          </w:rPr>
          <w:t>.0.</w:t>
        </w:r>
        <w:r>
          <w:rPr>
            <w:i/>
          </w:rPr>
          <w:t>2</w:t>
        </w:r>
        <w:r w:rsidRPr="00AA683D">
          <w:rPr>
            <w:i/>
          </w:rPr>
          <w:t xml:space="preserve"> </w:t>
        </w:r>
        <w:r w:rsidRPr="00AA683D">
          <w:rPr>
            <w:rFonts w:ascii="Arial" w:hAnsi="Arial" w:cs="Arial"/>
            <w:i/>
            <w:color w:val="696969"/>
            <w:sz w:val="18"/>
            <w:szCs w:val="18"/>
            <w:shd w:val="clear" w:color="auto" w:fill="FFFFFF"/>
          </w:rPr>
          <w:t>(31/0</w:t>
        </w:r>
        <w:r>
          <w:rPr>
            <w:rFonts w:ascii="Arial" w:hAnsi="Arial" w:cs="Arial"/>
            <w:i/>
            <w:color w:val="696969"/>
            <w:sz w:val="18"/>
            <w:szCs w:val="18"/>
            <w:shd w:val="clear" w:color="auto" w:fill="FFFFFF"/>
          </w:rPr>
          <w:t>7</w:t>
        </w:r>
        <w:r w:rsidRPr="00AA683D">
          <w:rPr>
            <w:rFonts w:ascii="Arial" w:hAnsi="Arial" w:cs="Arial"/>
            <w:i/>
            <w:color w:val="696969"/>
            <w:sz w:val="18"/>
            <w:szCs w:val="18"/>
            <w:shd w:val="clear" w:color="auto" w:fill="FFFFFF"/>
          </w:rPr>
          <w:t>/2018)</w:t>
        </w:r>
      </w:ins>
    </w:p>
    <w:p w14:paraId="57018469" w14:textId="56CAF37D" w:rsidR="00C1524B" w:rsidRPr="00C1524B" w:rsidRDefault="00C1524B">
      <w:pPr>
        <w:pStyle w:val="body"/>
        <w:numPr>
          <w:ilvl w:val="0"/>
          <w:numId w:val="34"/>
        </w:numPr>
        <w:rPr>
          <w:ins w:id="826" w:author="Owen Jones" w:date="2018-08-02T11:41:00Z"/>
          <w:rPrChange w:id="827" w:author="Owen Jones" w:date="2018-08-02T11:41:00Z">
            <w:rPr>
              <w:ins w:id="828" w:author="Owen Jones" w:date="2018-08-02T11:41:00Z"/>
              <w:i/>
            </w:rPr>
          </w:rPrChange>
        </w:rPr>
        <w:pPrChange w:id="829" w:author="Owen Jones" w:date="2018-08-02T11:41:00Z">
          <w:pPr>
            <w:pStyle w:val="Titlelevel1"/>
          </w:pPr>
        </w:pPrChange>
      </w:pPr>
      <w:ins w:id="830" w:author="Owen Jones" w:date="2018-08-02T11:41:00Z">
        <w:r w:rsidRPr="00C1524B">
          <w:rPr>
            <w:rPrChange w:id="831" w:author="Owen Jones" w:date="2018-08-02T11:41:00Z">
              <w:rPr>
                <w:rFonts w:ascii="Arial" w:hAnsi="Arial" w:cs="Arial"/>
                <w:i/>
                <w:color w:val="696969"/>
                <w:sz w:val="18"/>
                <w:szCs w:val="18"/>
                <w:shd w:val="clear" w:color="auto" w:fill="FFFFFF"/>
              </w:rPr>
            </w:rPrChange>
          </w:rPr>
          <w:t xml:space="preserve">Correction of </w:t>
        </w:r>
        <w:r>
          <w:t xml:space="preserve">table layouts </w:t>
        </w:r>
      </w:ins>
      <w:ins w:id="832" w:author="Owen Jones" w:date="2018-08-02T11:43:00Z">
        <w:r>
          <w:t xml:space="preserve">[XBRL-68, XBRL-67, DPM-75], </w:t>
        </w:r>
      </w:ins>
      <w:ins w:id="833" w:author="Owen Jones" w:date="2018-08-02T11:41:00Z">
        <w:r>
          <w:t xml:space="preserve">and </w:t>
        </w:r>
      </w:ins>
      <w:ins w:id="834" w:author="Owen Jones" w:date="2018-08-02T11:42:00Z">
        <w:r>
          <w:t xml:space="preserve">presentation </w:t>
        </w:r>
      </w:ins>
      <w:ins w:id="835" w:author="Owen Jones" w:date="2018-08-02T11:43:00Z">
        <w:r>
          <w:t>order of</w:t>
        </w:r>
      </w:ins>
      <w:ins w:id="836" w:author="Owen Jones" w:date="2018-08-02T11:42:00Z">
        <w:r>
          <w:t xml:space="preserve"> table groups [XBRL-80]</w:t>
        </w:r>
      </w:ins>
      <w:ins w:id="837" w:author="Owen Jones" w:date="2018-08-02T11:43:00Z">
        <w:r>
          <w:t>. A</w:t>
        </w:r>
      </w:ins>
      <w:ins w:id="838" w:author="Owen Jones" w:date="2018-08-02T11:41:00Z">
        <w:r>
          <w:t>s described under 2.8.1.1 above.</w:t>
        </w:r>
      </w:ins>
    </w:p>
    <w:p w14:paraId="4C2DF360" w14:textId="269D041C" w:rsidR="003C084B" w:rsidRPr="00AA683D" w:rsidRDefault="00706D01" w:rsidP="003C084B">
      <w:pPr>
        <w:pStyle w:val="Titlelevel1"/>
        <w:rPr>
          <w:i/>
        </w:rPr>
      </w:pPr>
      <w:r w:rsidRPr="00AA683D">
        <w:rPr>
          <w:i/>
        </w:rPr>
        <w:t>v2.8.0.0</w:t>
      </w:r>
      <w:r w:rsidR="003C084B" w:rsidRPr="00AA683D">
        <w:rPr>
          <w:i/>
        </w:rPr>
        <w:t xml:space="preserve"> </w:t>
      </w:r>
      <w:r w:rsidR="00A82CA4" w:rsidRPr="00AA683D">
        <w:rPr>
          <w:rFonts w:ascii="Arial" w:hAnsi="Arial" w:cs="Arial"/>
          <w:i/>
          <w:color w:val="696969"/>
          <w:sz w:val="18"/>
          <w:szCs w:val="18"/>
          <w:shd w:val="clear" w:color="auto" w:fill="FFFFFF"/>
        </w:rPr>
        <w:t>(</w:t>
      </w:r>
      <w:r w:rsidRPr="00AA683D">
        <w:rPr>
          <w:rFonts w:ascii="Arial" w:hAnsi="Arial" w:cs="Arial"/>
          <w:i/>
          <w:color w:val="696969"/>
          <w:sz w:val="18"/>
          <w:szCs w:val="18"/>
          <w:shd w:val="clear" w:color="auto" w:fill="FFFFFF"/>
        </w:rPr>
        <w:t>31</w:t>
      </w:r>
      <w:r w:rsidR="003C084B" w:rsidRPr="00AA683D">
        <w:rPr>
          <w:rFonts w:ascii="Arial" w:hAnsi="Arial" w:cs="Arial"/>
          <w:i/>
          <w:color w:val="696969"/>
          <w:sz w:val="18"/>
          <w:szCs w:val="18"/>
          <w:shd w:val="clear" w:color="auto" w:fill="FFFFFF"/>
        </w:rPr>
        <w:t>/03/2018)</w:t>
      </w:r>
    </w:p>
    <w:p w14:paraId="19DE946D" w14:textId="77777777" w:rsidR="003C084B" w:rsidRPr="00AA683D" w:rsidRDefault="003C084B" w:rsidP="003C084B">
      <w:pPr>
        <w:pStyle w:val="Titlelevel2"/>
      </w:pPr>
      <w:r w:rsidRPr="00AA683D">
        <w:t>Summary and Impact</w:t>
      </w:r>
    </w:p>
    <w:p w14:paraId="31BBA364" w14:textId="2ECA269A" w:rsidR="003C084B" w:rsidRPr="00AA683D" w:rsidRDefault="003C084B" w:rsidP="003C084B">
      <w:pPr>
        <w:pStyle w:val="body"/>
        <w:numPr>
          <w:ilvl w:val="0"/>
          <w:numId w:val="34"/>
        </w:numPr>
      </w:pPr>
      <w:r w:rsidRPr="00AA683D">
        <w:t>Most significant high level change is the inclusion of a</w:t>
      </w:r>
      <w:r w:rsidR="00706D01" w:rsidRPr="00AA683D">
        <w:t xml:space="preserve"> new</w:t>
      </w:r>
      <w:r w:rsidRPr="00AA683D">
        <w:t xml:space="preserve"> “Resolution” framework. This is intended to align with the “Consultation to amend the </w:t>
      </w:r>
      <w:proofErr w:type="gramStart"/>
      <w:r w:rsidRPr="00AA683D">
        <w:t>ITS</w:t>
      </w:r>
      <w:proofErr w:type="gramEnd"/>
      <w:r w:rsidRPr="00AA683D">
        <w:t xml:space="preserve"> on procedures, forms and templates for resolution planning (EBA-CP-2017-15)”</w:t>
      </w:r>
      <w:r w:rsidRPr="00AA683D">
        <w:rPr>
          <w:rStyle w:val="FootnoteReference"/>
        </w:rPr>
        <w:footnoteReference w:id="3"/>
      </w:r>
      <w:r w:rsidRPr="00AA683D">
        <w:t>, please see this for more details. Briefly this framework is intended to:</w:t>
      </w:r>
    </w:p>
    <w:p w14:paraId="06781364" w14:textId="77777777" w:rsidR="003C084B" w:rsidRPr="00AA683D" w:rsidRDefault="003C084B" w:rsidP="003C084B">
      <w:pPr>
        <w:pStyle w:val="body"/>
        <w:numPr>
          <w:ilvl w:val="1"/>
          <w:numId w:val="34"/>
        </w:numPr>
      </w:pPr>
      <w:r w:rsidRPr="00AA683D">
        <w:t>Form the basis for interchange of resolution plan data between Resolution Authorities</w:t>
      </w:r>
    </w:p>
    <w:p w14:paraId="478C918F" w14:textId="66A7122B" w:rsidR="003C084B" w:rsidRPr="00AA683D" w:rsidRDefault="003C084B" w:rsidP="003C084B">
      <w:pPr>
        <w:pStyle w:val="body"/>
        <w:numPr>
          <w:ilvl w:val="1"/>
          <w:numId w:val="34"/>
        </w:numPr>
      </w:pPr>
      <w:r w:rsidRPr="00AA683D">
        <w:t>Describe a “harmonised core” to be requested from institutions</w:t>
      </w:r>
      <w:r w:rsidR="006D7242" w:rsidRPr="00AA683D">
        <w:t xml:space="preserve"> by RAs (templates “Z </w:t>
      </w:r>
      <w:proofErr w:type="spellStart"/>
      <w:r w:rsidR="006D7242" w:rsidRPr="00AA683D">
        <w:t>xx.xx</w:t>
      </w:r>
      <w:proofErr w:type="spellEnd"/>
      <w:r w:rsidR="006D7242" w:rsidRPr="00AA683D">
        <w:t>”)</w:t>
      </w:r>
      <w:r w:rsidRPr="00AA683D">
        <w:t>.</w:t>
      </w:r>
    </w:p>
    <w:p w14:paraId="130EDEFA" w14:textId="350035B7" w:rsidR="002D1B2B" w:rsidRPr="00AA683D" w:rsidRDefault="003C084B" w:rsidP="003C084B">
      <w:pPr>
        <w:pStyle w:val="body"/>
        <w:numPr>
          <w:ilvl w:val="1"/>
          <w:numId w:val="34"/>
        </w:numPr>
      </w:pPr>
      <w:r w:rsidRPr="00AA683D">
        <w:t xml:space="preserve">Include also </w:t>
      </w:r>
      <w:r w:rsidR="006D7242" w:rsidRPr="00AA683D">
        <w:t xml:space="preserve">SRB specified </w:t>
      </w:r>
      <w:r w:rsidRPr="00AA683D">
        <w:t xml:space="preserve">templates to </w:t>
      </w:r>
      <w:r w:rsidR="006D7242" w:rsidRPr="00AA683D">
        <w:t>facilitate</w:t>
      </w:r>
      <w:r w:rsidRPr="00AA683D">
        <w:t xml:space="preserve"> SRB resolution reporting, modelled in line with the EBA resolution reporting. These templates (“T </w:t>
      </w:r>
      <w:proofErr w:type="spellStart"/>
      <w:r w:rsidRPr="00AA683D">
        <w:t>xx.xx</w:t>
      </w:r>
      <w:proofErr w:type="spellEnd"/>
      <w:r w:rsidRPr="00AA683D">
        <w:t>”) are included in the same module as the</w:t>
      </w:r>
      <w:r w:rsidR="006D7242" w:rsidRPr="00AA683D">
        <w:t xml:space="preserve"> EBA templates</w:t>
      </w:r>
      <w:r w:rsidR="006B2487" w:rsidRPr="00AA683D">
        <w:rPr>
          <w:rStyle w:val="FootnoteReference"/>
        </w:rPr>
        <w:footnoteReference w:id="4"/>
      </w:r>
      <w:r w:rsidR="006D7242" w:rsidRPr="00AA683D">
        <w:t>, and highlight overlapping information via the usual identical cells approach, such that data need only be identified and reported once</w:t>
      </w:r>
      <w:r w:rsidR="006D7242" w:rsidRPr="00AA683D">
        <w:rPr>
          <w:rStyle w:val="FootnoteReference"/>
        </w:rPr>
        <w:footnoteReference w:id="5"/>
      </w:r>
      <w:r w:rsidR="006D7242" w:rsidRPr="00AA683D">
        <w:t>.</w:t>
      </w:r>
      <w:r w:rsidR="006B2487" w:rsidRPr="00AA683D">
        <w:t xml:space="preserve"> </w:t>
      </w:r>
    </w:p>
    <w:p w14:paraId="6419776F" w14:textId="1B4A5E84" w:rsidR="002D1B2B" w:rsidRPr="00AA683D" w:rsidRDefault="002D1B2B" w:rsidP="002D1B2B">
      <w:pPr>
        <w:pStyle w:val="body"/>
        <w:numPr>
          <w:ilvl w:val="0"/>
          <w:numId w:val="34"/>
        </w:numPr>
      </w:pPr>
      <w:r w:rsidRPr="00AA683D">
        <w:t>The new resolution framework is particularly significant as resolution reporting is handled by national Resolution Authorities, not the su</w:t>
      </w:r>
      <w:r w:rsidR="00F940A3" w:rsidRPr="00AA683D">
        <w:t xml:space="preserve">pervisory Competent Authorities. In nations these are </w:t>
      </w:r>
      <w:r w:rsidR="00F940A3" w:rsidRPr="00AA683D">
        <w:lastRenderedPageBreak/>
        <w:t>in fact the same organisation, but in many they are not. The pattern of flow of resolution planning information</w:t>
      </w:r>
      <w:r w:rsidRPr="00AA683D">
        <w:t xml:space="preserve"> </w:t>
      </w:r>
      <w:r w:rsidR="00F940A3" w:rsidRPr="00AA683D">
        <w:t>is different, and on a different basis th</w:t>
      </w:r>
      <w:r w:rsidRPr="00AA683D">
        <w:t>an</w:t>
      </w:r>
      <w:r w:rsidR="00F940A3" w:rsidRPr="00AA683D">
        <w:t xml:space="preserve"> supervisory reporting. T</w:t>
      </w:r>
      <w:r w:rsidRPr="00AA683D">
        <w:t xml:space="preserve">here is currently limited usage of XBRL reporting in this sphere in many countries. It is expected, but not certain, that the existence of a central EBA-published taxonomy, and other factors, may lead to an increase in XBRL based reporting in several nations. </w:t>
      </w:r>
    </w:p>
    <w:p w14:paraId="0F18B0A5" w14:textId="5B5DC830" w:rsidR="00102ABA" w:rsidRPr="00AA683D" w:rsidRDefault="00102ABA" w:rsidP="002D1B2B">
      <w:pPr>
        <w:pStyle w:val="body"/>
        <w:numPr>
          <w:ilvl w:val="0"/>
          <w:numId w:val="34"/>
        </w:numPr>
      </w:pPr>
      <w:r w:rsidRPr="00AA683D">
        <w:t>There are more minor changes to all other reporting frameworks</w:t>
      </w:r>
    </w:p>
    <w:p w14:paraId="1D77C8CA" w14:textId="5469A713" w:rsidR="00DA03A3" w:rsidRPr="00AA683D" w:rsidRDefault="00102ABA" w:rsidP="00DA03A3">
      <w:pPr>
        <w:pStyle w:val="Titlelevel2"/>
      </w:pPr>
      <w:r w:rsidRPr="00AA683D">
        <w:t>Further c</w:t>
      </w:r>
      <w:r w:rsidR="00DA03A3" w:rsidRPr="00AA683D">
        <w:t>ontents and changes</w:t>
      </w:r>
    </w:p>
    <w:p w14:paraId="585F01FB" w14:textId="77777777" w:rsidR="002D1B2B" w:rsidRPr="00AA683D" w:rsidRDefault="002D1B2B" w:rsidP="002D1B2B">
      <w:pPr>
        <w:pStyle w:val="body"/>
        <w:numPr>
          <w:ilvl w:val="0"/>
          <w:numId w:val="34"/>
        </w:numPr>
      </w:pPr>
      <w:r w:rsidRPr="00AA683D">
        <w:t>The main COREP module has been split into COREP OF and COREP LR, breaking off the Leverage ratio related tables.</w:t>
      </w:r>
    </w:p>
    <w:p w14:paraId="38ED6A8F" w14:textId="77777777" w:rsidR="00102ABA" w:rsidRPr="00AA683D" w:rsidRDefault="00102ABA" w:rsidP="00102ABA">
      <w:pPr>
        <w:pStyle w:val="body"/>
        <w:numPr>
          <w:ilvl w:val="0"/>
          <w:numId w:val="34"/>
        </w:numPr>
      </w:pPr>
      <w:r w:rsidRPr="00AA683D">
        <w:t>In COREP Prudent Valuation tables (C 32.01-C 32.04) have been added, there have been minor changes to securitisation templates (e.g. in C 02.00, C 14.00 etc.) and to Pillar II reporting (e.g. in C 03.00).</w:t>
      </w:r>
    </w:p>
    <w:p w14:paraId="071DBB42" w14:textId="473A08FD" w:rsidR="00102ABA" w:rsidRPr="00AA683D" w:rsidRDefault="00102ABA" w:rsidP="00102ABA">
      <w:pPr>
        <w:pStyle w:val="body"/>
        <w:numPr>
          <w:ilvl w:val="0"/>
          <w:numId w:val="34"/>
        </w:numPr>
      </w:pPr>
      <w:r w:rsidRPr="00AA683D">
        <w:t>There have been various technical amendments to templates and validation rules throughout the reporting frameworks. There is also a significant increase in the number of validation rules, for example in benchmarking and funding plans which were relatively lightly validated in previous versions, and in validating cross links between C 02.00 and C 17.01.</w:t>
      </w:r>
    </w:p>
    <w:p w14:paraId="102C2EF8" w14:textId="6B69DC15" w:rsidR="003C084B" w:rsidRPr="00AA683D" w:rsidRDefault="003C084B" w:rsidP="006D7242">
      <w:pPr>
        <w:pStyle w:val="body"/>
        <w:numPr>
          <w:ilvl w:val="0"/>
          <w:numId w:val="34"/>
        </w:numPr>
      </w:pPr>
      <w:r w:rsidRPr="00AA683D">
        <w:t xml:space="preserve">Note that there is only one resolution reporting module, not one for CON and one for IND as in the other reporting frameworks. This is in line with, and at the request of, the in-progress </w:t>
      </w:r>
      <w:r w:rsidR="00A82CA4" w:rsidRPr="00AA683D">
        <w:t>EBA EUCLID project.</w:t>
      </w:r>
      <w:r w:rsidRPr="00AA683D">
        <w:t xml:space="preserve"> </w:t>
      </w:r>
      <w:r w:rsidR="00A82CA4" w:rsidRPr="00AA683D">
        <w:t>T</w:t>
      </w:r>
      <w:r w:rsidRPr="00AA683D">
        <w:t xml:space="preserve">he intention is to move </w:t>
      </w:r>
      <w:r w:rsidR="00706D01" w:rsidRPr="00AA683D">
        <w:t xml:space="preserve">generally </w:t>
      </w:r>
      <w:r w:rsidRPr="00AA683D">
        <w:t>to distinguishing different “subjects”</w:t>
      </w:r>
      <w:r w:rsidR="006D7242" w:rsidRPr="00AA683D">
        <w:t xml:space="preserve"> of reporting primarily via </w:t>
      </w:r>
      <w:r w:rsidRPr="00AA683D">
        <w:t xml:space="preserve">the </w:t>
      </w:r>
      <w:r w:rsidR="006D7242" w:rsidRPr="00AA683D">
        <w:t xml:space="preserve">content of the </w:t>
      </w:r>
      <w:r w:rsidRPr="00AA683D">
        <w:t xml:space="preserve">XBRL </w:t>
      </w:r>
      <w:r w:rsidRPr="00AA683D">
        <w:rPr>
          <w:rFonts w:ascii="Courier New" w:hAnsi="Courier New" w:cs="Courier New"/>
          <w:b/>
        </w:rPr>
        <w:t>identifier</w:t>
      </w:r>
      <w:r w:rsidRPr="00AA683D">
        <w:t xml:space="preserve"> element</w:t>
      </w:r>
      <w:r w:rsidR="006D7242" w:rsidRPr="00AA683D">
        <w:t xml:space="preserve">, rather than via the combination of parent entity and entry point as </w:t>
      </w:r>
      <w:r w:rsidR="00A82CA4" w:rsidRPr="00AA683D">
        <w:t xml:space="preserve">was </w:t>
      </w:r>
      <w:r w:rsidR="006D7242" w:rsidRPr="00AA683D">
        <w:t xml:space="preserve">previously the case. This avoids the need to potentially include additional entry points beyond just IND and CON for resolution to handle the specificities of the various consolidation perimeters required in resolution </w:t>
      </w:r>
      <w:r w:rsidR="00A82CA4" w:rsidRPr="00AA683D">
        <w:t xml:space="preserve">or other </w:t>
      </w:r>
      <w:r w:rsidR="006D7242" w:rsidRPr="00AA683D">
        <w:t>reporting.</w:t>
      </w:r>
      <w:r w:rsidR="00706D01" w:rsidRPr="00AA683D">
        <w:rPr>
          <w:rStyle w:val="FootnoteReference"/>
        </w:rPr>
        <w:footnoteReference w:id="6"/>
      </w:r>
      <w:r w:rsidRPr="00AA683D">
        <w:t xml:space="preserve">  </w:t>
      </w:r>
    </w:p>
    <w:p w14:paraId="30FE1645" w14:textId="77777777" w:rsidR="003C084B" w:rsidRPr="00AA683D" w:rsidRDefault="003C084B" w:rsidP="003C084B">
      <w:pPr>
        <w:pStyle w:val="Titlelevel2"/>
      </w:pPr>
      <w:r w:rsidRPr="00AA683D">
        <w:t>Artefacts included</w:t>
      </w:r>
    </w:p>
    <w:p w14:paraId="1EA92F82" w14:textId="77777777" w:rsidR="003C084B" w:rsidRPr="00AA683D" w:rsidRDefault="003C084B" w:rsidP="003C084B">
      <w:pPr>
        <w:pStyle w:val="body"/>
        <w:numPr>
          <w:ilvl w:val="0"/>
          <w:numId w:val="34"/>
        </w:numPr>
      </w:pPr>
      <w:r w:rsidRPr="00AA683D">
        <w:t>DPM database</w:t>
      </w:r>
    </w:p>
    <w:p w14:paraId="5B904AEB" w14:textId="4E22B7A7" w:rsidR="003C084B" w:rsidRPr="00AA683D" w:rsidRDefault="003C084B" w:rsidP="003C084B">
      <w:pPr>
        <w:pStyle w:val="body"/>
        <w:numPr>
          <w:ilvl w:val="0"/>
          <w:numId w:val="34"/>
        </w:numPr>
      </w:pPr>
      <w:r w:rsidRPr="00AA683D">
        <w:t>Updated XBRL taxonomy - both as a "full" archive</w:t>
      </w:r>
      <w:r w:rsidR="00706D01" w:rsidRPr="00AA683D">
        <w:rPr>
          <w:rStyle w:val="FootnoteReference"/>
        </w:rPr>
        <w:footnoteReference w:id="7"/>
      </w:r>
      <w:r w:rsidR="00706D01" w:rsidRPr="00AA683D">
        <w:t xml:space="preserve"> and as taxonomy packages</w:t>
      </w:r>
    </w:p>
    <w:p w14:paraId="4996F828" w14:textId="77777777" w:rsidR="003C084B" w:rsidRPr="00AA683D" w:rsidRDefault="003C084B" w:rsidP="003C084B">
      <w:pPr>
        <w:pStyle w:val="body"/>
        <w:numPr>
          <w:ilvl w:val="0"/>
          <w:numId w:val="34"/>
        </w:numPr>
      </w:pPr>
      <w:r w:rsidRPr="00AA683D">
        <w:t>Annotated table layouts for all taxonomies. Note that:</w:t>
      </w:r>
    </w:p>
    <w:p w14:paraId="3FBAE7C1" w14:textId="15538A26" w:rsidR="003C084B" w:rsidRPr="00AA683D" w:rsidRDefault="00706D01" w:rsidP="003C084B">
      <w:pPr>
        <w:pStyle w:val="body"/>
        <w:numPr>
          <w:ilvl w:val="1"/>
          <w:numId w:val="34"/>
        </w:numPr>
      </w:pPr>
      <w:r w:rsidRPr="00AA683D">
        <w:t>RES has</w:t>
      </w:r>
      <w:r w:rsidR="003C084B" w:rsidRPr="00AA683D">
        <w:t xml:space="preserve"> a clean version </w:t>
      </w:r>
      <w:r w:rsidRPr="00AA683D">
        <w:t>only (no “changes” file) as it is a new framework with no prior version.</w:t>
      </w:r>
    </w:p>
    <w:p w14:paraId="6D6266C2" w14:textId="45708877" w:rsidR="00DA03A3" w:rsidRPr="00AA683D" w:rsidRDefault="003C084B" w:rsidP="00102ABA">
      <w:pPr>
        <w:pStyle w:val="body"/>
        <w:numPr>
          <w:ilvl w:val="1"/>
          <w:numId w:val="34"/>
        </w:numPr>
      </w:pPr>
      <w:r w:rsidRPr="00AA683D">
        <w:lastRenderedPageBreak/>
        <w:t xml:space="preserve">There is </w:t>
      </w:r>
      <w:r w:rsidR="00706D01" w:rsidRPr="00AA683D">
        <w:t xml:space="preserve">also </w:t>
      </w:r>
      <w:r w:rsidRPr="00AA683D">
        <w:t xml:space="preserve">no “changes” layout file for FP – which has in fact not changed structurally from 2.7 at this point (i.e. the “clean” 2.8 layout should be </w:t>
      </w:r>
      <w:r w:rsidR="00A82CA4" w:rsidRPr="00AA683D">
        <w:t>equivalent</w:t>
      </w:r>
      <w:r w:rsidRPr="00AA683D">
        <w:t xml:space="preserve"> to the 2.7 version). The new taxonomy and entry points for FP are included primarily due to expected significant change in validation rules.</w:t>
      </w:r>
    </w:p>
    <w:p w14:paraId="35580B66" w14:textId="7AFC65E0" w:rsidR="003E74A5" w:rsidRPr="00AA683D" w:rsidRDefault="00983C82" w:rsidP="00983C82">
      <w:pPr>
        <w:pStyle w:val="Titlelevel2"/>
      </w:pPr>
      <w:r w:rsidRPr="00AA683D">
        <w:t>DPM / XBRL design c</w:t>
      </w:r>
      <w:r w:rsidR="003E74A5" w:rsidRPr="00AA683D">
        <w:t>hanges</w:t>
      </w:r>
    </w:p>
    <w:p w14:paraId="18907813" w14:textId="336EB388" w:rsidR="003E74A5" w:rsidRPr="00AA683D" w:rsidRDefault="003E74A5" w:rsidP="00983C82">
      <w:pPr>
        <w:pStyle w:val="body"/>
        <w:numPr>
          <w:ilvl w:val="0"/>
          <w:numId w:val="34"/>
        </w:numPr>
      </w:pPr>
      <w:r w:rsidRPr="00AA683D">
        <w:t xml:space="preserve">Use of (further) restrictions to metrics and templates – see </w:t>
      </w:r>
      <w:proofErr w:type="spellStart"/>
      <w:r w:rsidRPr="00AA683D">
        <w:t>RestrictionId</w:t>
      </w:r>
      <w:proofErr w:type="spellEnd"/>
      <w:r w:rsidRPr="00AA683D">
        <w:t xml:space="preserve"> field on </w:t>
      </w:r>
      <w:proofErr w:type="spellStart"/>
      <w:r w:rsidRPr="00AA683D">
        <w:t>AxisOrdinateCategorisation</w:t>
      </w:r>
      <w:proofErr w:type="spellEnd"/>
      <w:r w:rsidRPr="00AA683D">
        <w:t xml:space="preserve">. For metric categorisations these map to validation rules that </w:t>
      </w:r>
      <w:r w:rsidR="00A82CA4" w:rsidRPr="00AA683D">
        <w:t xml:space="preserve">indicate that the range of </w:t>
      </w:r>
      <w:r w:rsidRPr="00AA683D">
        <w:t xml:space="preserve">values </w:t>
      </w:r>
      <w:r w:rsidR="00A82CA4" w:rsidRPr="00AA683D">
        <w:t xml:space="preserve">allowed in </w:t>
      </w:r>
      <w:r w:rsidRPr="00AA683D">
        <w:t xml:space="preserve">specific cells on templates </w:t>
      </w:r>
      <w:r w:rsidR="00A82CA4" w:rsidRPr="00AA683D">
        <w:t xml:space="preserve">is narrower than the full list of options for the relevant metric </w:t>
      </w:r>
      <w:r w:rsidRPr="00AA683D">
        <w:t>(</w:t>
      </w:r>
      <w:r w:rsidR="00983C82" w:rsidRPr="00AA683D">
        <w:t>“</w:t>
      </w:r>
      <w:r w:rsidRPr="00AA683D">
        <w:t>Allowed values for cell(s)</w:t>
      </w:r>
      <w:r w:rsidR="00983C82" w:rsidRPr="00AA683D">
        <w:t>”</w:t>
      </w:r>
      <w:r w:rsidRPr="00AA683D">
        <w:t>).</w:t>
      </w:r>
      <w:r w:rsidR="00706D01" w:rsidRPr="00AA683D">
        <w:t xml:space="preserve"> In some cases the validation rules are further restricted on a case by case basis.</w:t>
      </w:r>
    </w:p>
    <w:p w14:paraId="142DCA73" w14:textId="35ED08B7" w:rsidR="00983C82" w:rsidRPr="00AA683D" w:rsidRDefault="00706D01" w:rsidP="00983C82">
      <w:pPr>
        <w:pStyle w:val="body"/>
        <w:numPr>
          <w:ilvl w:val="0"/>
          <w:numId w:val="34"/>
        </w:numPr>
        <w:rPr>
          <w:ins w:id="839" w:author="Owen Jones" w:date="2018-04-26T11:12:00Z"/>
        </w:rPr>
      </w:pPr>
      <w:r w:rsidRPr="00AA683D">
        <w:t xml:space="preserve">The </w:t>
      </w:r>
      <w:proofErr w:type="spellStart"/>
      <w:r w:rsidRPr="00AA683D">
        <w:t>OpenMemberRestriction</w:t>
      </w:r>
      <w:proofErr w:type="spellEnd"/>
      <w:r w:rsidRPr="00AA683D">
        <w:t xml:space="preserve"> table has a new field “</w:t>
      </w:r>
      <w:proofErr w:type="spellStart"/>
      <w:r w:rsidRPr="00AA683D">
        <w:t>IgnoreMemberID</w:t>
      </w:r>
      <w:proofErr w:type="spellEnd"/>
      <w:r w:rsidRPr="00AA683D">
        <w:t>” indicating that the restriction is not to a subset of a hierarchy starting from a particular member as would normall</w:t>
      </w:r>
      <w:ins w:id="840" w:author="Owen Jones" w:date="2018-04-26T11:12:00Z">
        <w:r w:rsidR="00D3276D" w:rsidRPr="00AA683D">
          <w:t>y</w:t>
        </w:r>
      </w:ins>
      <w:r w:rsidRPr="00AA683D">
        <w:t xml:space="preserve"> be the case, but that all members of the hierarchy are valid.</w:t>
      </w:r>
      <w:r w:rsidRPr="00AA683D">
        <w:rPr>
          <w:rStyle w:val="FootnoteReference"/>
        </w:rPr>
        <w:footnoteReference w:id="8"/>
      </w:r>
    </w:p>
    <w:p w14:paraId="6174136B" w14:textId="451C8121" w:rsidR="00D3276D" w:rsidRPr="00AA683D" w:rsidRDefault="00D3276D" w:rsidP="00983C82">
      <w:pPr>
        <w:pStyle w:val="body"/>
        <w:numPr>
          <w:ilvl w:val="0"/>
          <w:numId w:val="34"/>
        </w:numPr>
        <w:rPr>
          <w:ins w:id="841" w:author="Owen Jones" w:date="2018-04-26T11:12:00Z"/>
          <w:highlight w:val="yellow"/>
          <w:rPrChange w:id="842" w:author="Owen Jones" w:date="2018-07-31T16:06:00Z">
            <w:rPr>
              <w:ins w:id="843" w:author="Owen Jones" w:date="2018-04-26T11:12:00Z"/>
            </w:rPr>
          </w:rPrChange>
        </w:rPr>
      </w:pPr>
      <w:ins w:id="844" w:author="Owen Jones" w:date="2018-04-26T11:12:00Z">
        <w:r w:rsidRPr="00AA683D">
          <w:rPr>
            <w:highlight w:val="yellow"/>
            <w:rPrChange w:id="845" w:author="Owen Jones" w:date="2018-07-31T16:06:00Z">
              <w:rPr/>
            </w:rPrChange>
          </w:rPr>
          <w:t>Removal of certain redundant fields:</w:t>
        </w:r>
      </w:ins>
    </w:p>
    <w:p w14:paraId="7192A4A1" w14:textId="15E26A7B" w:rsidR="00D3276D" w:rsidRPr="00AA683D" w:rsidRDefault="001365C3">
      <w:pPr>
        <w:pStyle w:val="body"/>
        <w:numPr>
          <w:ilvl w:val="1"/>
          <w:numId w:val="34"/>
        </w:numPr>
        <w:rPr>
          <w:ins w:id="846" w:author="Owen Jones" w:date="2018-04-26T11:13:00Z"/>
          <w:highlight w:val="yellow"/>
          <w:rPrChange w:id="847" w:author="Owen Jones" w:date="2018-07-31T16:06:00Z">
            <w:rPr>
              <w:ins w:id="848" w:author="Owen Jones" w:date="2018-04-26T11:13:00Z"/>
            </w:rPr>
          </w:rPrChange>
        </w:rPr>
        <w:pPrChange w:id="849" w:author="Owen Jones" w:date="2018-04-26T11:12:00Z">
          <w:pPr>
            <w:pStyle w:val="body"/>
            <w:numPr>
              <w:numId w:val="34"/>
            </w:numPr>
            <w:ind w:left="360" w:hanging="360"/>
          </w:pPr>
        </w:pPrChange>
      </w:pPr>
      <w:proofErr w:type="spellStart"/>
      <w:ins w:id="850" w:author="Owen Jones" w:date="2018-04-26T11:12:00Z">
        <w:r w:rsidRPr="00AA683D">
          <w:rPr>
            <w:highlight w:val="yellow"/>
          </w:rPr>
          <w:t>Dimension.IsTyped</w:t>
        </w:r>
        <w:proofErr w:type="spellEnd"/>
        <w:r w:rsidRPr="00AA683D">
          <w:rPr>
            <w:highlight w:val="yellow"/>
          </w:rPr>
          <w:t xml:space="preserve"> wa</w:t>
        </w:r>
        <w:r w:rsidR="00D3276D" w:rsidRPr="00AA683D">
          <w:rPr>
            <w:highlight w:val="yellow"/>
            <w:rPrChange w:id="851" w:author="Owen Jones" w:date="2018-07-31T16:06:00Z">
              <w:rPr/>
            </w:rPrChange>
          </w:rPr>
          <w:t xml:space="preserve">s determined completely by the nature of the underlying domain so has been removed. </w:t>
        </w:r>
      </w:ins>
      <w:ins w:id="852" w:author="Owen Jones" w:date="2018-04-26T11:13:00Z">
        <w:r w:rsidR="00D3276D" w:rsidRPr="00AA683D">
          <w:rPr>
            <w:highlight w:val="yellow"/>
            <w:rPrChange w:id="853" w:author="Owen Jones" w:date="2018-07-31T16:06:00Z">
              <w:rPr/>
            </w:rPrChange>
          </w:rPr>
          <w:t>Was equivalent to</w:t>
        </w:r>
      </w:ins>
    </w:p>
    <w:p w14:paraId="612F6026" w14:textId="40E13215" w:rsidR="00D3276D" w:rsidRPr="00AA683D" w:rsidRDefault="00D3276D">
      <w:pPr>
        <w:pStyle w:val="SQL"/>
        <w:ind w:left="0"/>
        <w:rPr>
          <w:ins w:id="854" w:author="Owen Jones" w:date="2018-04-26T11:14:00Z"/>
          <w:highlight w:val="yellow"/>
          <w:rPrChange w:id="855" w:author="Owen Jones" w:date="2018-07-31T16:06:00Z">
            <w:rPr>
              <w:ins w:id="856" w:author="Owen Jones" w:date="2018-04-26T11:14:00Z"/>
            </w:rPr>
          </w:rPrChange>
        </w:rPr>
        <w:pPrChange w:id="857" w:author="Owen Jones" w:date="2018-04-26T11:15:00Z">
          <w:pPr>
            <w:pStyle w:val="body"/>
            <w:numPr>
              <w:ilvl w:val="2"/>
              <w:numId w:val="34"/>
            </w:numPr>
            <w:ind w:left="1800" w:hanging="360"/>
          </w:pPr>
        </w:pPrChange>
      </w:pPr>
      <w:ins w:id="858" w:author="Owen Jones" w:date="2018-04-26T11:14:00Z">
        <w:r w:rsidRPr="00AA683D">
          <w:rPr>
            <w:highlight w:val="yellow"/>
            <w:rPrChange w:id="859" w:author="Owen Jones" w:date="2018-07-31T16:06:00Z">
              <w:rPr/>
            </w:rPrChange>
          </w:rPr>
          <w:t xml:space="preserve">SELECT </w:t>
        </w:r>
        <w:proofErr w:type="spellStart"/>
        <w:r w:rsidRPr="00AA683D">
          <w:rPr>
            <w:highlight w:val="yellow"/>
            <w:rPrChange w:id="860" w:author="Owen Jones" w:date="2018-07-31T16:06:00Z">
              <w:rPr/>
            </w:rPrChange>
          </w:rPr>
          <w:t>Dimension.DimensionID</w:t>
        </w:r>
        <w:proofErr w:type="spellEnd"/>
        <w:r w:rsidRPr="00AA683D">
          <w:rPr>
            <w:highlight w:val="yellow"/>
            <w:rPrChange w:id="861" w:author="Owen Jones" w:date="2018-07-31T16:06:00Z">
              <w:rPr/>
            </w:rPrChange>
          </w:rPr>
          <w:t xml:space="preserve">, </w:t>
        </w:r>
        <w:proofErr w:type="spellStart"/>
        <w:r w:rsidRPr="00AA683D">
          <w:rPr>
            <w:highlight w:val="yellow"/>
            <w:rPrChange w:id="862" w:author="Owen Jones" w:date="2018-07-31T16:06:00Z">
              <w:rPr/>
            </w:rPrChange>
          </w:rPr>
          <w:t>Domain.IsTypedDomain</w:t>
        </w:r>
        <w:proofErr w:type="spellEnd"/>
        <w:r w:rsidRPr="00AA683D">
          <w:rPr>
            <w:highlight w:val="yellow"/>
            <w:rPrChange w:id="863" w:author="Owen Jones" w:date="2018-07-31T16:06:00Z">
              <w:rPr/>
            </w:rPrChange>
          </w:rPr>
          <w:t xml:space="preserve"> AS </w:t>
        </w:r>
        <w:proofErr w:type="spellStart"/>
        <w:r w:rsidRPr="00AA683D">
          <w:rPr>
            <w:highlight w:val="yellow"/>
            <w:rPrChange w:id="864" w:author="Owen Jones" w:date="2018-07-31T16:06:00Z">
              <w:rPr/>
            </w:rPrChange>
          </w:rPr>
          <w:t>IsTyped</w:t>
        </w:r>
        <w:proofErr w:type="spellEnd"/>
      </w:ins>
    </w:p>
    <w:p w14:paraId="43D72C70" w14:textId="77777777" w:rsidR="00D3276D" w:rsidRPr="00AA683D" w:rsidRDefault="00D3276D">
      <w:pPr>
        <w:pStyle w:val="SQL"/>
        <w:ind w:left="0"/>
        <w:rPr>
          <w:ins w:id="865" w:author="Owen Jones" w:date="2018-04-26T11:16:00Z"/>
          <w:highlight w:val="yellow"/>
          <w:rPrChange w:id="866" w:author="Owen Jones" w:date="2018-07-31T16:06:00Z">
            <w:rPr>
              <w:ins w:id="867" w:author="Owen Jones" w:date="2018-04-26T11:16:00Z"/>
            </w:rPr>
          </w:rPrChange>
        </w:rPr>
        <w:pPrChange w:id="868" w:author="Owen Jones" w:date="2018-04-26T11:16:00Z">
          <w:pPr>
            <w:pStyle w:val="body"/>
            <w:numPr>
              <w:ilvl w:val="1"/>
              <w:numId w:val="34"/>
            </w:numPr>
            <w:ind w:left="1080" w:hanging="360"/>
          </w:pPr>
        </w:pPrChange>
      </w:pPr>
      <w:ins w:id="869" w:author="Owen Jones" w:date="2018-04-26T11:14:00Z">
        <w:r w:rsidRPr="00AA683D">
          <w:rPr>
            <w:highlight w:val="yellow"/>
            <w:rPrChange w:id="870" w:author="Owen Jones" w:date="2018-07-31T16:06:00Z">
              <w:rPr/>
            </w:rPrChange>
          </w:rPr>
          <w:t xml:space="preserve">FROM [Domain] INNER JOIN Dimension ON </w:t>
        </w:r>
        <w:proofErr w:type="spellStart"/>
        <w:r w:rsidRPr="00AA683D">
          <w:rPr>
            <w:highlight w:val="yellow"/>
            <w:rPrChange w:id="871" w:author="Owen Jones" w:date="2018-07-31T16:06:00Z">
              <w:rPr/>
            </w:rPrChange>
          </w:rPr>
          <w:t>Domain.DomainID</w:t>
        </w:r>
        <w:proofErr w:type="spellEnd"/>
        <w:r w:rsidRPr="00AA683D">
          <w:rPr>
            <w:highlight w:val="yellow"/>
            <w:rPrChange w:id="872" w:author="Owen Jones" w:date="2018-07-31T16:06:00Z">
              <w:rPr/>
            </w:rPrChange>
          </w:rPr>
          <w:t xml:space="preserve"> = </w:t>
        </w:r>
        <w:proofErr w:type="spellStart"/>
        <w:r w:rsidRPr="00AA683D">
          <w:rPr>
            <w:highlight w:val="yellow"/>
            <w:rPrChange w:id="873" w:author="Owen Jones" w:date="2018-07-31T16:06:00Z">
              <w:rPr/>
            </w:rPrChange>
          </w:rPr>
          <w:t>Dimension.DomainID</w:t>
        </w:r>
        <w:proofErr w:type="spellEnd"/>
        <w:r w:rsidRPr="00AA683D">
          <w:rPr>
            <w:highlight w:val="yellow"/>
            <w:rPrChange w:id="874" w:author="Owen Jones" w:date="2018-07-31T16:06:00Z">
              <w:rPr/>
            </w:rPrChange>
          </w:rPr>
          <w:t>;</w:t>
        </w:r>
      </w:ins>
    </w:p>
    <w:p w14:paraId="548A3D42" w14:textId="653CF5DD" w:rsidR="00D3276D" w:rsidRPr="00AA683D" w:rsidRDefault="00D3276D" w:rsidP="00D3276D">
      <w:pPr>
        <w:pStyle w:val="body"/>
        <w:numPr>
          <w:ilvl w:val="1"/>
          <w:numId w:val="34"/>
        </w:numPr>
        <w:rPr>
          <w:ins w:id="875" w:author="Owen Jones" w:date="2018-04-26T11:15:00Z"/>
          <w:highlight w:val="yellow"/>
          <w:rPrChange w:id="876" w:author="Owen Jones" w:date="2018-07-31T16:06:00Z">
            <w:rPr>
              <w:ins w:id="877" w:author="Owen Jones" w:date="2018-04-26T11:15:00Z"/>
            </w:rPr>
          </w:rPrChange>
        </w:rPr>
      </w:pPr>
      <w:ins w:id="878" w:author="Owen Jones" w:date="2018-04-26T11:15:00Z">
        <w:r w:rsidRPr="00AA683D">
          <w:rPr>
            <w:highlight w:val="yellow"/>
            <w:rPrChange w:id="879" w:author="Owen Jones" w:date="2018-07-31T16:06:00Z">
              <w:rPr/>
            </w:rPrChange>
          </w:rPr>
          <w:t xml:space="preserve"> </w:t>
        </w:r>
      </w:ins>
      <w:proofErr w:type="spellStart"/>
      <w:ins w:id="880" w:author="Owen Jones" w:date="2018-04-26T11:16:00Z">
        <w:r w:rsidRPr="00AA683D">
          <w:rPr>
            <w:highlight w:val="yellow"/>
            <w:rPrChange w:id="881" w:author="Owen Jones" w:date="2018-07-31T16:06:00Z">
              <w:rPr/>
            </w:rPrChange>
          </w:rPr>
          <w:t>TableCell.</w:t>
        </w:r>
      </w:ins>
      <w:ins w:id="882" w:author="Owen Jones" w:date="2018-04-26T11:15:00Z">
        <w:r w:rsidRPr="00AA683D">
          <w:rPr>
            <w:highlight w:val="yellow"/>
            <w:rPrChange w:id="883" w:author="Owen Jones" w:date="2018-07-31T16:06:00Z">
              <w:rPr/>
            </w:rPrChange>
          </w:rPr>
          <w:t>Is</w:t>
        </w:r>
      </w:ins>
      <w:ins w:id="884" w:author="Owen Jones" w:date="2018-04-26T11:16:00Z">
        <w:r w:rsidRPr="00AA683D">
          <w:rPr>
            <w:highlight w:val="yellow"/>
            <w:rPrChange w:id="885" w:author="Owen Jones" w:date="2018-07-31T16:06:00Z">
              <w:rPr/>
            </w:rPrChange>
          </w:rPr>
          <w:t>RowKey</w:t>
        </w:r>
      </w:ins>
      <w:proofErr w:type="spellEnd"/>
      <w:ins w:id="886" w:author="Owen Jones" w:date="2018-04-26T11:15:00Z">
        <w:r w:rsidR="001365C3" w:rsidRPr="00AA683D">
          <w:rPr>
            <w:highlight w:val="yellow"/>
          </w:rPr>
          <w:t xml:space="preserve"> </w:t>
        </w:r>
      </w:ins>
      <w:ins w:id="887" w:author="Owen Jones" w:date="2018-05-17T10:29:00Z">
        <w:r w:rsidR="001365C3" w:rsidRPr="00AA683D">
          <w:rPr>
            <w:highlight w:val="yellow"/>
          </w:rPr>
          <w:t>wa</w:t>
        </w:r>
      </w:ins>
      <w:ins w:id="888" w:author="Owen Jones" w:date="2018-04-26T11:15:00Z">
        <w:r w:rsidRPr="00AA683D">
          <w:rPr>
            <w:highlight w:val="yellow"/>
            <w:rPrChange w:id="889" w:author="Owen Jones" w:date="2018-07-31T16:06:00Z">
              <w:rPr/>
            </w:rPrChange>
          </w:rPr>
          <w:t xml:space="preserve">s determined </w:t>
        </w:r>
      </w:ins>
      <w:ins w:id="890" w:author="Owen Jones" w:date="2018-04-26T11:17:00Z">
        <w:r w:rsidRPr="00AA683D">
          <w:rPr>
            <w:highlight w:val="yellow"/>
            <w:rPrChange w:id="891" w:author="Owen Jones" w:date="2018-07-31T16:06:00Z">
              <w:rPr/>
            </w:rPrChange>
          </w:rPr>
          <w:t xml:space="preserve">by whether any of the </w:t>
        </w:r>
        <w:proofErr w:type="spellStart"/>
        <w:r w:rsidRPr="00AA683D">
          <w:rPr>
            <w:highlight w:val="yellow"/>
            <w:rPrChange w:id="892" w:author="Owen Jones" w:date="2018-07-31T16:06:00Z">
              <w:rPr/>
            </w:rPrChange>
          </w:rPr>
          <w:t>AxisOrdinates</w:t>
        </w:r>
        <w:proofErr w:type="spellEnd"/>
        <w:r w:rsidRPr="00AA683D">
          <w:rPr>
            <w:highlight w:val="yellow"/>
            <w:rPrChange w:id="893" w:author="Owen Jones" w:date="2018-07-31T16:06:00Z">
              <w:rPr/>
            </w:rPrChange>
          </w:rPr>
          <w:t xml:space="preserve"> associated to the </w:t>
        </w:r>
        <w:proofErr w:type="spellStart"/>
        <w:r w:rsidRPr="00AA683D">
          <w:rPr>
            <w:highlight w:val="yellow"/>
            <w:rPrChange w:id="894" w:author="Owen Jones" w:date="2018-07-31T16:06:00Z">
              <w:rPr/>
            </w:rPrChange>
          </w:rPr>
          <w:t>TableCell</w:t>
        </w:r>
        <w:proofErr w:type="spellEnd"/>
        <w:r w:rsidRPr="00AA683D">
          <w:rPr>
            <w:highlight w:val="yellow"/>
            <w:rPrChange w:id="895" w:author="Owen Jones" w:date="2018-07-31T16:06:00Z">
              <w:rPr/>
            </w:rPrChange>
          </w:rPr>
          <w:t xml:space="preserve"> have </w:t>
        </w:r>
        <w:proofErr w:type="spellStart"/>
        <w:r w:rsidRPr="00AA683D">
          <w:rPr>
            <w:highlight w:val="yellow"/>
            <w:rPrChange w:id="896" w:author="Owen Jones" w:date="2018-07-31T16:06:00Z">
              <w:rPr/>
            </w:rPrChange>
          </w:rPr>
          <w:t>IsRowKey</w:t>
        </w:r>
        <w:proofErr w:type="spellEnd"/>
        <w:r w:rsidRPr="00AA683D">
          <w:rPr>
            <w:highlight w:val="yellow"/>
            <w:rPrChange w:id="897" w:author="Owen Jones" w:date="2018-07-31T16:06:00Z">
              <w:rPr/>
            </w:rPrChange>
          </w:rPr>
          <w:t xml:space="preserve"> positive.</w:t>
        </w:r>
      </w:ins>
      <w:ins w:id="898" w:author="Owen Jones" w:date="2018-04-26T11:15:00Z">
        <w:r w:rsidRPr="00AA683D">
          <w:rPr>
            <w:highlight w:val="yellow"/>
            <w:rPrChange w:id="899" w:author="Owen Jones" w:date="2018-07-31T16:06:00Z">
              <w:rPr/>
            </w:rPrChange>
          </w:rPr>
          <w:t xml:space="preserve"> Was equivalent to</w:t>
        </w:r>
      </w:ins>
    </w:p>
    <w:p w14:paraId="33D8EFD8" w14:textId="77777777" w:rsidR="00D3276D" w:rsidRPr="00AA683D" w:rsidRDefault="00D3276D">
      <w:pPr>
        <w:pStyle w:val="SQL"/>
        <w:ind w:left="0"/>
        <w:rPr>
          <w:ins w:id="900" w:author="Owen Jones" w:date="2018-04-26T11:16:00Z"/>
          <w:highlight w:val="yellow"/>
          <w:rPrChange w:id="901" w:author="Owen Jones" w:date="2018-07-31T16:06:00Z">
            <w:rPr>
              <w:ins w:id="902" w:author="Owen Jones" w:date="2018-04-26T11:16:00Z"/>
            </w:rPr>
          </w:rPrChange>
        </w:rPr>
        <w:pPrChange w:id="903" w:author="Owen Jones" w:date="2018-04-26T11:15:00Z">
          <w:pPr>
            <w:pStyle w:val="SQL"/>
          </w:pPr>
        </w:pPrChange>
      </w:pPr>
      <w:ins w:id="904" w:author="Owen Jones" w:date="2018-04-26T11:15:00Z">
        <w:r w:rsidRPr="00AA683D">
          <w:rPr>
            <w:highlight w:val="yellow"/>
            <w:rPrChange w:id="905" w:author="Owen Jones" w:date="2018-07-31T16:06:00Z">
              <w:rPr/>
            </w:rPrChange>
          </w:rPr>
          <w:t xml:space="preserve">SELECT </w:t>
        </w:r>
        <w:proofErr w:type="spellStart"/>
        <w:r w:rsidRPr="00AA683D">
          <w:rPr>
            <w:highlight w:val="yellow"/>
            <w:rPrChange w:id="906" w:author="Owen Jones" w:date="2018-07-31T16:06:00Z">
              <w:rPr/>
            </w:rPrChange>
          </w:rPr>
          <w:t>tc.CellID</w:t>
        </w:r>
        <w:proofErr w:type="spellEnd"/>
        <w:r w:rsidRPr="00AA683D">
          <w:rPr>
            <w:highlight w:val="yellow"/>
            <w:rPrChange w:id="907" w:author="Owen Jones" w:date="2018-07-31T16:06:00Z">
              <w:rPr/>
            </w:rPrChange>
          </w:rPr>
          <w:t xml:space="preserve">, </w:t>
        </w:r>
      </w:ins>
    </w:p>
    <w:p w14:paraId="6AE61E2A" w14:textId="3BD3922A" w:rsidR="00D3276D" w:rsidRPr="00AA683D" w:rsidRDefault="00D3276D">
      <w:pPr>
        <w:pStyle w:val="SQL"/>
        <w:ind w:left="0"/>
        <w:rPr>
          <w:ins w:id="908" w:author="Owen Jones" w:date="2018-04-26T11:15:00Z"/>
          <w:highlight w:val="yellow"/>
          <w:rPrChange w:id="909" w:author="Owen Jones" w:date="2018-07-31T16:06:00Z">
            <w:rPr>
              <w:ins w:id="910" w:author="Owen Jones" w:date="2018-04-26T11:15:00Z"/>
            </w:rPr>
          </w:rPrChange>
        </w:rPr>
        <w:pPrChange w:id="911" w:author="Owen Jones" w:date="2018-04-26T11:15:00Z">
          <w:pPr>
            <w:pStyle w:val="SQL"/>
          </w:pPr>
        </w:pPrChange>
      </w:pPr>
      <w:ins w:id="912" w:author="Owen Jones" w:date="2018-04-26T11:16:00Z">
        <w:r w:rsidRPr="00AA683D">
          <w:rPr>
            <w:highlight w:val="yellow"/>
            <w:rPrChange w:id="913" w:author="Owen Jones" w:date="2018-07-31T16:06:00Z">
              <w:rPr/>
            </w:rPrChange>
          </w:rPr>
          <w:t xml:space="preserve">        </w:t>
        </w:r>
      </w:ins>
      <w:proofErr w:type="gramStart"/>
      <w:ins w:id="914" w:author="Owen Jones" w:date="2018-04-26T11:15:00Z">
        <w:r w:rsidRPr="00AA683D">
          <w:rPr>
            <w:highlight w:val="yellow"/>
            <w:rPrChange w:id="915" w:author="Owen Jones" w:date="2018-07-31T16:06:00Z">
              <w:rPr/>
            </w:rPrChange>
          </w:rPr>
          <w:t>exists</w:t>
        </w:r>
        <w:proofErr w:type="gramEnd"/>
        <w:r w:rsidRPr="00AA683D">
          <w:rPr>
            <w:highlight w:val="yellow"/>
            <w:rPrChange w:id="916" w:author="Owen Jones" w:date="2018-07-31T16:06:00Z">
              <w:rPr/>
            </w:rPrChange>
          </w:rPr>
          <w:t xml:space="preserve"> (select null from </w:t>
        </w:r>
        <w:proofErr w:type="spellStart"/>
        <w:r w:rsidRPr="00AA683D">
          <w:rPr>
            <w:highlight w:val="yellow"/>
            <w:rPrChange w:id="917" w:author="Owen Jones" w:date="2018-07-31T16:06:00Z">
              <w:rPr/>
            </w:rPrChange>
          </w:rPr>
          <w:t>cellposition</w:t>
        </w:r>
        <w:proofErr w:type="spellEnd"/>
        <w:r w:rsidRPr="00AA683D">
          <w:rPr>
            <w:highlight w:val="yellow"/>
            <w:rPrChange w:id="918" w:author="Owen Jones" w:date="2018-07-31T16:06:00Z">
              <w:rPr/>
            </w:rPrChange>
          </w:rPr>
          <w:t xml:space="preserve"> as </w:t>
        </w:r>
        <w:proofErr w:type="spellStart"/>
        <w:r w:rsidRPr="00AA683D">
          <w:rPr>
            <w:highlight w:val="yellow"/>
            <w:rPrChange w:id="919" w:author="Owen Jones" w:date="2018-07-31T16:06:00Z">
              <w:rPr/>
            </w:rPrChange>
          </w:rPr>
          <w:t>cp</w:t>
        </w:r>
        <w:proofErr w:type="spellEnd"/>
        <w:r w:rsidRPr="00AA683D">
          <w:rPr>
            <w:highlight w:val="yellow"/>
            <w:rPrChange w:id="920" w:author="Owen Jones" w:date="2018-07-31T16:06:00Z">
              <w:rPr/>
            </w:rPrChange>
          </w:rPr>
          <w:t xml:space="preserve"> </w:t>
        </w:r>
      </w:ins>
    </w:p>
    <w:p w14:paraId="19202A32" w14:textId="1CBF26F6" w:rsidR="00D3276D" w:rsidRPr="00AA683D" w:rsidRDefault="00D3276D">
      <w:pPr>
        <w:pStyle w:val="SQL"/>
        <w:ind w:firstLine="720"/>
        <w:rPr>
          <w:ins w:id="921" w:author="Owen Jones" w:date="2018-04-26T11:15:00Z"/>
          <w:highlight w:val="yellow"/>
          <w:rPrChange w:id="922" w:author="Owen Jones" w:date="2018-07-31T16:06:00Z">
            <w:rPr>
              <w:ins w:id="923" w:author="Owen Jones" w:date="2018-04-26T11:15:00Z"/>
            </w:rPr>
          </w:rPrChange>
        </w:rPr>
        <w:pPrChange w:id="924" w:author="Owen Jones" w:date="2018-04-26T11:16:00Z">
          <w:pPr>
            <w:pStyle w:val="SQL"/>
          </w:pPr>
        </w:pPrChange>
      </w:pPr>
      <w:ins w:id="925" w:author="Owen Jones" w:date="2018-04-26T11:16:00Z">
        <w:r w:rsidRPr="00AA683D">
          <w:rPr>
            <w:highlight w:val="yellow"/>
            <w:rPrChange w:id="926" w:author="Owen Jones" w:date="2018-07-31T16:06:00Z">
              <w:rPr/>
            </w:rPrChange>
          </w:rPr>
          <w:t xml:space="preserve"> </w:t>
        </w:r>
      </w:ins>
      <w:proofErr w:type="gramStart"/>
      <w:ins w:id="927" w:author="Owen Jones" w:date="2018-04-26T11:15:00Z">
        <w:r w:rsidRPr="00AA683D">
          <w:rPr>
            <w:highlight w:val="yellow"/>
            <w:rPrChange w:id="928" w:author="Owen Jones" w:date="2018-07-31T16:06:00Z">
              <w:rPr/>
            </w:rPrChange>
          </w:rPr>
          <w:t>inner</w:t>
        </w:r>
        <w:proofErr w:type="gramEnd"/>
        <w:r w:rsidRPr="00AA683D">
          <w:rPr>
            <w:highlight w:val="yellow"/>
            <w:rPrChange w:id="929" w:author="Owen Jones" w:date="2018-07-31T16:06:00Z">
              <w:rPr/>
            </w:rPrChange>
          </w:rPr>
          <w:t xml:space="preserve"> join </w:t>
        </w:r>
        <w:proofErr w:type="spellStart"/>
        <w:r w:rsidRPr="00AA683D">
          <w:rPr>
            <w:highlight w:val="yellow"/>
            <w:rPrChange w:id="930" w:author="Owen Jones" w:date="2018-07-31T16:06:00Z">
              <w:rPr/>
            </w:rPrChange>
          </w:rPr>
          <w:t>axisordinate</w:t>
        </w:r>
        <w:proofErr w:type="spellEnd"/>
        <w:r w:rsidRPr="00AA683D">
          <w:rPr>
            <w:highlight w:val="yellow"/>
            <w:rPrChange w:id="931" w:author="Owen Jones" w:date="2018-07-31T16:06:00Z">
              <w:rPr/>
            </w:rPrChange>
          </w:rPr>
          <w:t xml:space="preserve"> as </w:t>
        </w:r>
        <w:proofErr w:type="spellStart"/>
        <w:r w:rsidRPr="00AA683D">
          <w:rPr>
            <w:highlight w:val="yellow"/>
            <w:rPrChange w:id="932" w:author="Owen Jones" w:date="2018-07-31T16:06:00Z">
              <w:rPr/>
            </w:rPrChange>
          </w:rPr>
          <w:t>ao</w:t>
        </w:r>
        <w:proofErr w:type="spellEnd"/>
        <w:r w:rsidRPr="00AA683D">
          <w:rPr>
            <w:highlight w:val="yellow"/>
            <w:rPrChange w:id="933" w:author="Owen Jones" w:date="2018-07-31T16:06:00Z">
              <w:rPr/>
            </w:rPrChange>
          </w:rPr>
          <w:t xml:space="preserve"> on </w:t>
        </w:r>
        <w:proofErr w:type="spellStart"/>
        <w:r w:rsidRPr="00AA683D">
          <w:rPr>
            <w:highlight w:val="yellow"/>
            <w:rPrChange w:id="934" w:author="Owen Jones" w:date="2018-07-31T16:06:00Z">
              <w:rPr/>
            </w:rPrChange>
          </w:rPr>
          <w:t>cp.ordinateid</w:t>
        </w:r>
        <w:proofErr w:type="spellEnd"/>
        <w:r w:rsidRPr="00AA683D">
          <w:rPr>
            <w:highlight w:val="yellow"/>
            <w:rPrChange w:id="935" w:author="Owen Jones" w:date="2018-07-31T16:06:00Z">
              <w:rPr/>
            </w:rPrChange>
          </w:rPr>
          <w:t xml:space="preserve"> = </w:t>
        </w:r>
        <w:proofErr w:type="spellStart"/>
        <w:r w:rsidRPr="00AA683D">
          <w:rPr>
            <w:highlight w:val="yellow"/>
            <w:rPrChange w:id="936" w:author="Owen Jones" w:date="2018-07-31T16:06:00Z">
              <w:rPr/>
            </w:rPrChange>
          </w:rPr>
          <w:t>ao.ordinateid</w:t>
        </w:r>
        <w:proofErr w:type="spellEnd"/>
        <w:r w:rsidRPr="00AA683D">
          <w:rPr>
            <w:highlight w:val="yellow"/>
            <w:rPrChange w:id="937" w:author="Owen Jones" w:date="2018-07-31T16:06:00Z">
              <w:rPr/>
            </w:rPrChange>
          </w:rPr>
          <w:t xml:space="preserve"> </w:t>
        </w:r>
      </w:ins>
    </w:p>
    <w:p w14:paraId="01FF7A3D" w14:textId="7A6ECEF8" w:rsidR="00D3276D" w:rsidRPr="00AA683D" w:rsidRDefault="00D3276D">
      <w:pPr>
        <w:pStyle w:val="SQL"/>
        <w:ind w:firstLine="720"/>
        <w:rPr>
          <w:ins w:id="938" w:author="Owen Jones" w:date="2018-04-26T11:15:00Z"/>
          <w:highlight w:val="yellow"/>
          <w:rPrChange w:id="939" w:author="Owen Jones" w:date="2018-07-31T16:06:00Z">
            <w:rPr>
              <w:ins w:id="940" w:author="Owen Jones" w:date="2018-04-26T11:15:00Z"/>
            </w:rPr>
          </w:rPrChange>
        </w:rPr>
        <w:pPrChange w:id="941" w:author="Owen Jones" w:date="2018-04-26T11:16:00Z">
          <w:pPr>
            <w:pStyle w:val="SQL"/>
          </w:pPr>
        </w:pPrChange>
      </w:pPr>
      <w:ins w:id="942" w:author="Owen Jones" w:date="2018-04-26T11:16:00Z">
        <w:r w:rsidRPr="00AA683D">
          <w:rPr>
            <w:highlight w:val="yellow"/>
            <w:rPrChange w:id="943" w:author="Owen Jones" w:date="2018-07-31T16:06:00Z">
              <w:rPr/>
            </w:rPrChange>
          </w:rPr>
          <w:t xml:space="preserve"> </w:t>
        </w:r>
      </w:ins>
      <w:proofErr w:type="gramStart"/>
      <w:ins w:id="944" w:author="Owen Jones" w:date="2018-04-26T11:15:00Z">
        <w:r w:rsidRPr="00AA683D">
          <w:rPr>
            <w:highlight w:val="yellow"/>
            <w:rPrChange w:id="945" w:author="Owen Jones" w:date="2018-07-31T16:06:00Z">
              <w:rPr/>
            </w:rPrChange>
          </w:rPr>
          <w:t>where</w:t>
        </w:r>
        <w:proofErr w:type="gramEnd"/>
        <w:r w:rsidRPr="00AA683D">
          <w:rPr>
            <w:highlight w:val="yellow"/>
            <w:rPrChange w:id="946" w:author="Owen Jones" w:date="2018-07-31T16:06:00Z">
              <w:rPr/>
            </w:rPrChange>
          </w:rPr>
          <w:t xml:space="preserve"> </w:t>
        </w:r>
        <w:proofErr w:type="spellStart"/>
        <w:r w:rsidRPr="00AA683D">
          <w:rPr>
            <w:highlight w:val="yellow"/>
            <w:rPrChange w:id="947" w:author="Owen Jones" w:date="2018-07-31T16:06:00Z">
              <w:rPr/>
            </w:rPrChange>
          </w:rPr>
          <w:t>ao.isrowkey</w:t>
        </w:r>
        <w:proofErr w:type="spellEnd"/>
        <w:r w:rsidRPr="00AA683D">
          <w:rPr>
            <w:highlight w:val="yellow"/>
            <w:rPrChange w:id="948" w:author="Owen Jones" w:date="2018-07-31T16:06:00Z">
              <w:rPr/>
            </w:rPrChange>
          </w:rPr>
          <w:t xml:space="preserve"> = true </w:t>
        </w:r>
      </w:ins>
    </w:p>
    <w:p w14:paraId="410120DF" w14:textId="725051E9" w:rsidR="00D3276D" w:rsidRPr="00AA683D" w:rsidRDefault="00D3276D">
      <w:pPr>
        <w:pStyle w:val="SQL"/>
        <w:ind w:firstLine="720"/>
        <w:rPr>
          <w:ins w:id="949" w:author="Owen Jones" w:date="2018-04-26T11:15:00Z"/>
          <w:highlight w:val="yellow"/>
          <w:rPrChange w:id="950" w:author="Owen Jones" w:date="2018-07-31T16:06:00Z">
            <w:rPr>
              <w:ins w:id="951" w:author="Owen Jones" w:date="2018-04-26T11:15:00Z"/>
            </w:rPr>
          </w:rPrChange>
        </w:rPr>
        <w:pPrChange w:id="952" w:author="Owen Jones" w:date="2018-04-26T11:16:00Z">
          <w:pPr>
            <w:pStyle w:val="SQL"/>
          </w:pPr>
        </w:pPrChange>
      </w:pPr>
      <w:ins w:id="953" w:author="Owen Jones" w:date="2018-04-26T11:16:00Z">
        <w:r w:rsidRPr="00AA683D">
          <w:rPr>
            <w:highlight w:val="yellow"/>
            <w:rPrChange w:id="954" w:author="Owen Jones" w:date="2018-07-31T16:06:00Z">
              <w:rPr/>
            </w:rPrChange>
          </w:rPr>
          <w:t xml:space="preserve"> </w:t>
        </w:r>
      </w:ins>
      <w:proofErr w:type="gramStart"/>
      <w:ins w:id="955" w:author="Owen Jones" w:date="2018-04-26T11:15:00Z">
        <w:r w:rsidRPr="00AA683D">
          <w:rPr>
            <w:highlight w:val="yellow"/>
            <w:rPrChange w:id="956" w:author="Owen Jones" w:date="2018-07-31T16:06:00Z">
              <w:rPr/>
            </w:rPrChange>
          </w:rPr>
          <w:t>and</w:t>
        </w:r>
        <w:proofErr w:type="gramEnd"/>
        <w:r w:rsidRPr="00AA683D">
          <w:rPr>
            <w:highlight w:val="yellow"/>
            <w:rPrChange w:id="957" w:author="Owen Jones" w:date="2018-07-31T16:06:00Z">
              <w:rPr/>
            </w:rPrChange>
          </w:rPr>
          <w:t xml:space="preserve"> </w:t>
        </w:r>
        <w:proofErr w:type="spellStart"/>
        <w:r w:rsidRPr="00AA683D">
          <w:rPr>
            <w:highlight w:val="yellow"/>
            <w:rPrChange w:id="958" w:author="Owen Jones" w:date="2018-07-31T16:06:00Z">
              <w:rPr/>
            </w:rPrChange>
          </w:rPr>
          <w:t>cp.cellid</w:t>
        </w:r>
        <w:proofErr w:type="spellEnd"/>
        <w:r w:rsidRPr="00AA683D">
          <w:rPr>
            <w:highlight w:val="yellow"/>
            <w:rPrChange w:id="959" w:author="Owen Jones" w:date="2018-07-31T16:06:00Z">
              <w:rPr/>
            </w:rPrChange>
          </w:rPr>
          <w:t xml:space="preserve"> = </w:t>
        </w:r>
        <w:proofErr w:type="spellStart"/>
        <w:r w:rsidRPr="00AA683D">
          <w:rPr>
            <w:highlight w:val="yellow"/>
            <w:rPrChange w:id="960" w:author="Owen Jones" w:date="2018-07-31T16:06:00Z">
              <w:rPr/>
            </w:rPrChange>
          </w:rPr>
          <w:t>tc.cellId</w:t>
        </w:r>
        <w:proofErr w:type="spellEnd"/>
        <w:r w:rsidRPr="00AA683D">
          <w:rPr>
            <w:highlight w:val="yellow"/>
            <w:rPrChange w:id="961" w:author="Owen Jones" w:date="2018-07-31T16:06:00Z">
              <w:rPr/>
            </w:rPrChange>
          </w:rPr>
          <w:t xml:space="preserve">) as </w:t>
        </w:r>
        <w:proofErr w:type="spellStart"/>
        <w:r w:rsidRPr="00AA683D">
          <w:rPr>
            <w:highlight w:val="yellow"/>
            <w:rPrChange w:id="962" w:author="Owen Jones" w:date="2018-07-31T16:06:00Z">
              <w:rPr/>
            </w:rPrChange>
          </w:rPr>
          <w:t>IsRowKey</w:t>
        </w:r>
        <w:proofErr w:type="spellEnd"/>
        <w:r w:rsidRPr="00AA683D">
          <w:rPr>
            <w:highlight w:val="yellow"/>
            <w:rPrChange w:id="963" w:author="Owen Jones" w:date="2018-07-31T16:06:00Z">
              <w:rPr/>
            </w:rPrChange>
          </w:rPr>
          <w:t xml:space="preserve"> </w:t>
        </w:r>
      </w:ins>
    </w:p>
    <w:p w14:paraId="7BABD99F" w14:textId="6356D305" w:rsidR="00D3276D" w:rsidRPr="00AA683D" w:rsidDel="00D3276D" w:rsidRDefault="00D3276D">
      <w:pPr>
        <w:pStyle w:val="Titlelevel2"/>
        <w:ind w:left="720" w:firstLine="720"/>
        <w:rPr>
          <w:del w:id="964" w:author="Owen Jones" w:date="2018-04-26T11:14:00Z"/>
          <w:highlight w:val="yellow"/>
          <w:rPrChange w:id="965" w:author="Owen Jones" w:date="2018-07-31T16:06:00Z">
            <w:rPr>
              <w:del w:id="966" w:author="Owen Jones" w:date="2018-04-26T11:14:00Z"/>
            </w:rPr>
          </w:rPrChange>
        </w:rPr>
        <w:pPrChange w:id="967" w:author="Owen Jones" w:date="2018-05-17T10:25:00Z">
          <w:pPr>
            <w:pStyle w:val="Titlelevel2"/>
          </w:pPr>
        </w:pPrChange>
      </w:pPr>
      <w:ins w:id="968" w:author="Owen Jones" w:date="2018-04-26T11:15:00Z">
        <w:r w:rsidRPr="00AA683D">
          <w:rPr>
            <w:rFonts w:ascii="Consolas" w:eastAsiaTheme="minorEastAsia" w:hAnsi="Consolas" w:cs="Consolas"/>
            <w:color w:val="auto"/>
            <w:sz w:val="18"/>
            <w:highlight w:val="yellow"/>
            <w:rPrChange w:id="969" w:author="Owen Jones" w:date="2018-07-31T16:06:00Z">
              <w:rPr/>
            </w:rPrChange>
          </w:rPr>
          <w:t xml:space="preserve">FROM </w:t>
        </w:r>
        <w:proofErr w:type="spellStart"/>
        <w:r w:rsidRPr="00AA683D">
          <w:rPr>
            <w:rFonts w:ascii="Consolas" w:eastAsiaTheme="minorEastAsia" w:hAnsi="Consolas" w:cs="Consolas"/>
            <w:color w:val="auto"/>
            <w:sz w:val="18"/>
            <w:highlight w:val="yellow"/>
            <w:rPrChange w:id="970" w:author="Owen Jones" w:date="2018-07-31T16:06:00Z">
              <w:rPr/>
            </w:rPrChange>
          </w:rPr>
          <w:t>TableCell</w:t>
        </w:r>
        <w:proofErr w:type="spellEnd"/>
        <w:r w:rsidRPr="00AA683D">
          <w:rPr>
            <w:rFonts w:ascii="Consolas" w:eastAsiaTheme="minorEastAsia" w:hAnsi="Consolas" w:cs="Consolas"/>
            <w:color w:val="auto"/>
            <w:sz w:val="18"/>
            <w:highlight w:val="yellow"/>
            <w:rPrChange w:id="971" w:author="Owen Jones" w:date="2018-07-31T16:06:00Z">
              <w:rPr/>
            </w:rPrChange>
          </w:rPr>
          <w:t xml:space="preserve"> as </w:t>
        </w:r>
        <w:proofErr w:type="spellStart"/>
        <w:proofErr w:type="gramStart"/>
        <w:r w:rsidRPr="00AA683D">
          <w:rPr>
            <w:rFonts w:ascii="Consolas" w:eastAsiaTheme="minorEastAsia" w:hAnsi="Consolas" w:cs="Consolas"/>
            <w:color w:val="auto"/>
            <w:sz w:val="18"/>
            <w:highlight w:val="yellow"/>
            <w:rPrChange w:id="972" w:author="Owen Jones" w:date="2018-07-31T16:06:00Z">
              <w:rPr/>
            </w:rPrChange>
          </w:rPr>
          <w:t>tc</w:t>
        </w:r>
        <w:proofErr w:type="spellEnd"/>
        <w:proofErr w:type="gramEnd"/>
        <w:r w:rsidRPr="00AA683D">
          <w:rPr>
            <w:rFonts w:ascii="Consolas" w:eastAsiaTheme="minorEastAsia" w:hAnsi="Consolas" w:cs="Consolas"/>
            <w:color w:val="auto"/>
            <w:sz w:val="18"/>
            <w:highlight w:val="yellow"/>
            <w:rPrChange w:id="973" w:author="Owen Jones" w:date="2018-07-31T16:06:00Z">
              <w:rPr/>
            </w:rPrChange>
          </w:rPr>
          <w:t>;</w:t>
        </w:r>
      </w:ins>
    </w:p>
    <w:p w14:paraId="3CE665DC" w14:textId="77777777" w:rsidR="00D3276D" w:rsidRPr="00AA683D" w:rsidRDefault="00D3276D">
      <w:pPr>
        <w:pStyle w:val="SQL"/>
        <w:ind w:left="0"/>
        <w:rPr>
          <w:ins w:id="974" w:author="Owen Jones" w:date="2018-04-26T11:15:00Z"/>
          <w:rPrChange w:id="975" w:author="Owen Jones" w:date="2018-07-31T16:06:00Z">
            <w:rPr>
              <w:ins w:id="976" w:author="Owen Jones" w:date="2018-04-26T11:15:00Z"/>
            </w:rPr>
          </w:rPrChange>
        </w:rPr>
        <w:pPrChange w:id="977" w:author="Owen Jones" w:date="2018-04-26T11:14:00Z">
          <w:pPr>
            <w:pStyle w:val="body"/>
            <w:numPr>
              <w:numId w:val="34"/>
            </w:numPr>
            <w:ind w:left="360" w:hanging="360"/>
          </w:pPr>
        </w:pPrChange>
      </w:pPr>
    </w:p>
    <w:p w14:paraId="18562A5F" w14:textId="3F28E9B9" w:rsidR="00DA03A3" w:rsidRPr="00AA683D" w:rsidRDefault="00DA03A3" w:rsidP="00DA03A3">
      <w:pPr>
        <w:pStyle w:val="Titlelevel2"/>
      </w:pPr>
      <w:r w:rsidRPr="00AA683D">
        <w:t>XBRL changes</w:t>
      </w:r>
    </w:p>
    <w:p w14:paraId="1F9B3D25" w14:textId="72556FDE" w:rsidR="00DA03A3" w:rsidRPr="00AA683D" w:rsidRDefault="00DA03A3" w:rsidP="00DA03A3">
      <w:pPr>
        <w:pStyle w:val="body"/>
        <w:numPr>
          <w:ilvl w:val="0"/>
          <w:numId w:val="34"/>
        </w:numPr>
      </w:pPr>
      <w:r w:rsidRPr="00AA683D">
        <w:t>More informative validation error messages. The XBRL generic error messages for many validation rules have been enhanced to provide information as to the specific values involved in the validation rule, including the range of values considered. It is hoped this may allow participants to more easily understand the cause of rule breaches.</w:t>
      </w:r>
    </w:p>
    <w:p w14:paraId="527B326F" w14:textId="77777777" w:rsidR="00723CE9" w:rsidRPr="00AA683D" w:rsidRDefault="00723CE9" w:rsidP="00012419">
      <w:pPr>
        <w:pStyle w:val="Titlelevel2"/>
      </w:pPr>
    </w:p>
    <w:p w14:paraId="4FDB0A00" w14:textId="3C2E2CD8" w:rsidR="00012419" w:rsidRPr="00AA683D" w:rsidRDefault="00723CE9" w:rsidP="00012419">
      <w:pPr>
        <w:pStyle w:val="Titlelevel2"/>
      </w:pPr>
      <w:r w:rsidRPr="00AA683D">
        <w:t>DPM DB corrections</w:t>
      </w:r>
    </w:p>
    <w:p w14:paraId="030EA11A" w14:textId="094FBF9A" w:rsidR="00723CE9" w:rsidRPr="00AA683D" w:rsidRDefault="00723CE9" w:rsidP="00723CE9">
      <w:pPr>
        <w:pStyle w:val="Titlelevel2"/>
        <w:rPr>
          <w:rFonts w:asciiTheme="minorHAnsi" w:hAnsiTheme="minorHAnsi"/>
          <w:color w:val="auto"/>
          <w:sz w:val="22"/>
          <w:szCs w:val="22"/>
        </w:rPr>
      </w:pPr>
      <w:r w:rsidRPr="00AA683D">
        <w:rPr>
          <w:rFonts w:asciiTheme="minorHAnsi" w:hAnsiTheme="minorHAnsi"/>
          <w:color w:val="auto"/>
          <w:sz w:val="22"/>
          <w:szCs w:val="22"/>
        </w:rPr>
        <w:t xml:space="preserve">The following changes are corrections to data from the DPM 2.7 DB release. They should be taken into consideration for 2.7 reporting reception and analysis. </w:t>
      </w:r>
    </w:p>
    <w:p w14:paraId="1439440E" w14:textId="27A8F549" w:rsidR="00312341" w:rsidRPr="00AA683D" w:rsidRDefault="00DA03A3" w:rsidP="00312341">
      <w:pPr>
        <w:pStyle w:val="Titlelevel3"/>
      </w:pPr>
      <w:r w:rsidRPr="00AA683D">
        <w:t>DPM DB adjustments (before addition of new 2.8 entries)</w:t>
      </w:r>
    </w:p>
    <w:p w14:paraId="283BAB3E" w14:textId="50F24A36" w:rsidR="00012419" w:rsidRPr="00AA683D" w:rsidRDefault="00012419" w:rsidP="00012419">
      <w:pPr>
        <w:pStyle w:val="body"/>
        <w:numPr>
          <w:ilvl w:val="0"/>
          <w:numId w:val="34"/>
        </w:numPr>
      </w:pPr>
      <w:r w:rsidRPr="00AA683D">
        <w:t>“</w:t>
      </w:r>
      <w:proofErr w:type="spellStart"/>
      <w:r w:rsidRPr="00AA683D">
        <w:t>FromDate</w:t>
      </w:r>
      <w:proofErr w:type="spellEnd"/>
      <w:r w:rsidRPr="00AA683D">
        <w:t>” for table versions and data point versions that were introduced in the 2.7 IFRS 9 Exposure Draft of FINREP that were used without changes in the final 2.7 FINREP have been adjusted to 31/03/2018 rather than 30/03/2018 to align them with the table versions / data point versions introduced in the final 2.7. i.e.</w:t>
      </w:r>
    </w:p>
    <w:p w14:paraId="42104019" w14:textId="77777777" w:rsidR="00012419" w:rsidRPr="00AA683D" w:rsidRDefault="00012419" w:rsidP="00012419">
      <w:pPr>
        <w:pStyle w:val="SQL"/>
      </w:pPr>
      <w:r w:rsidRPr="00AA683D">
        <w:t xml:space="preserve">Update </w:t>
      </w:r>
      <w:proofErr w:type="spellStart"/>
      <w:r w:rsidRPr="00AA683D">
        <w:t>TableVersion</w:t>
      </w:r>
      <w:proofErr w:type="spellEnd"/>
      <w:r w:rsidRPr="00AA683D">
        <w:t xml:space="preserve"> set </w:t>
      </w:r>
      <w:proofErr w:type="spellStart"/>
      <w:r w:rsidRPr="00AA683D">
        <w:t>FromDate</w:t>
      </w:r>
      <w:proofErr w:type="spellEnd"/>
      <w:r w:rsidRPr="00AA683D">
        <w:t>=</w:t>
      </w:r>
      <w:proofErr w:type="spellStart"/>
      <w:proofErr w:type="gramStart"/>
      <w:r w:rsidRPr="00AA683D">
        <w:t>datevalue</w:t>
      </w:r>
      <w:proofErr w:type="spellEnd"/>
      <w:r w:rsidRPr="00AA683D">
        <w:t>(</w:t>
      </w:r>
      <w:proofErr w:type="gramEnd"/>
      <w:r w:rsidRPr="00AA683D">
        <w:t>'31-Mar-2018')</w:t>
      </w:r>
    </w:p>
    <w:p w14:paraId="53891E49" w14:textId="77777777" w:rsidR="00012419" w:rsidRPr="00AA683D" w:rsidRDefault="00012419" w:rsidP="00012419">
      <w:pPr>
        <w:pStyle w:val="SQL"/>
      </w:pPr>
      <w:proofErr w:type="gramStart"/>
      <w:r w:rsidRPr="00AA683D">
        <w:t>where</w:t>
      </w:r>
      <w:proofErr w:type="gramEnd"/>
      <w:r w:rsidRPr="00AA683D">
        <w:t xml:space="preserve"> </w:t>
      </w:r>
      <w:proofErr w:type="spellStart"/>
      <w:r w:rsidRPr="00AA683D">
        <w:t>FromDate</w:t>
      </w:r>
      <w:proofErr w:type="spellEnd"/>
      <w:r w:rsidRPr="00AA683D">
        <w:t xml:space="preserve">= </w:t>
      </w:r>
      <w:proofErr w:type="spellStart"/>
      <w:r w:rsidRPr="00AA683D">
        <w:t>datevalue</w:t>
      </w:r>
      <w:proofErr w:type="spellEnd"/>
      <w:r w:rsidRPr="00AA683D">
        <w:t xml:space="preserve">('31-Mar-2018') </w:t>
      </w:r>
    </w:p>
    <w:p w14:paraId="2D6ACF07" w14:textId="41D39899" w:rsidR="00012419" w:rsidRPr="00AA683D" w:rsidRDefault="00012419" w:rsidP="00012419">
      <w:pPr>
        <w:pStyle w:val="SQL"/>
      </w:pPr>
      <w:r w:rsidRPr="00AA683D">
        <w:t xml:space="preserve">  </w:t>
      </w:r>
      <w:proofErr w:type="gramStart"/>
      <w:r w:rsidRPr="00AA683D">
        <w:t>and</w:t>
      </w:r>
      <w:proofErr w:type="gramEnd"/>
      <w:r w:rsidRPr="00AA683D">
        <w:t xml:space="preserve"> (</w:t>
      </w:r>
      <w:proofErr w:type="spellStart"/>
      <w:r w:rsidRPr="00AA683D">
        <w:t>ToDate</w:t>
      </w:r>
      <w:proofErr w:type="spellEnd"/>
      <w:r w:rsidRPr="00AA683D">
        <w:t xml:space="preserve"> is null or </w:t>
      </w:r>
      <w:proofErr w:type="spellStart"/>
      <w:r w:rsidRPr="00AA683D">
        <w:t>ToDate</w:t>
      </w:r>
      <w:proofErr w:type="spellEnd"/>
      <w:r w:rsidRPr="00AA683D">
        <w:t xml:space="preserve"> &gt;  </w:t>
      </w:r>
      <w:proofErr w:type="spellStart"/>
      <w:r w:rsidRPr="00AA683D">
        <w:t>datevalue</w:t>
      </w:r>
      <w:proofErr w:type="spellEnd"/>
      <w:r w:rsidRPr="00AA683D">
        <w:t>('31-Mar-2018'));</w:t>
      </w:r>
    </w:p>
    <w:p w14:paraId="6D91ED10" w14:textId="77777777" w:rsidR="00012419" w:rsidRPr="00AA683D" w:rsidRDefault="00012419" w:rsidP="00012419">
      <w:pPr>
        <w:pStyle w:val="SQL"/>
      </w:pPr>
    </w:p>
    <w:p w14:paraId="525D5910" w14:textId="5ADBE45A" w:rsidR="00012419" w:rsidRPr="00AA683D" w:rsidRDefault="00012419" w:rsidP="00012419">
      <w:pPr>
        <w:pStyle w:val="SQL"/>
      </w:pPr>
      <w:r w:rsidRPr="00AA683D">
        <w:t xml:space="preserve">Update </w:t>
      </w:r>
      <w:proofErr w:type="spellStart"/>
      <w:r w:rsidRPr="00AA683D">
        <w:t>DataPointVersion</w:t>
      </w:r>
      <w:proofErr w:type="spellEnd"/>
      <w:r w:rsidRPr="00AA683D">
        <w:t xml:space="preserve"> set </w:t>
      </w:r>
      <w:proofErr w:type="spellStart"/>
      <w:r w:rsidRPr="00AA683D">
        <w:t>FromDate</w:t>
      </w:r>
      <w:proofErr w:type="spellEnd"/>
      <w:r w:rsidRPr="00AA683D">
        <w:t>=</w:t>
      </w:r>
      <w:proofErr w:type="spellStart"/>
      <w:proofErr w:type="gramStart"/>
      <w:r w:rsidRPr="00AA683D">
        <w:t>datevalue</w:t>
      </w:r>
      <w:proofErr w:type="spellEnd"/>
      <w:r w:rsidRPr="00AA683D">
        <w:t>(</w:t>
      </w:r>
      <w:proofErr w:type="gramEnd"/>
      <w:r w:rsidRPr="00AA683D">
        <w:t>'31-Mar-2018')</w:t>
      </w:r>
    </w:p>
    <w:p w14:paraId="622E9374" w14:textId="77777777" w:rsidR="00012419" w:rsidRPr="00AA683D" w:rsidRDefault="00012419" w:rsidP="00012419">
      <w:pPr>
        <w:pStyle w:val="SQL"/>
      </w:pPr>
      <w:proofErr w:type="gramStart"/>
      <w:r w:rsidRPr="00AA683D">
        <w:t>where</w:t>
      </w:r>
      <w:proofErr w:type="gramEnd"/>
      <w:r w:rsidRPr="00AA683D">
        <w:t xml:space="preserve"> </w:t>
      </w:r>
      <w:proofErr w:type="spellStart"/>
      <w:r w:rsidRPr="00AA683D">
        <w:t>FromDate</w:t>
      </w:r>
      <w:proofErr w:type="spellEnd"/>
      <w:r w:rsidRPr="00AA683D">
        <w:t xml:space="preserve">= </w:t>
      </w:r>
      <w:proofErr w:type="spellStart"/>
      <w:r w:rsidRPr="00AA683D">
        <w:t>datevalue</w:t>
      </w:r>
      <w:proofErr w:type="spellEnd"/>
      <w:r w:rsidRPr="00AA683D">
        <w:t xml:space="preserve">('31-Mar-2018') </w:t>
      </w:r>
    </w:p>
    <w:p w14:paraId="2FDBACCC" w14:textId="26A24DA5" w:rsidR="00012419" w:rsidRPr="00AA683D" w:rsidRDefault="00012419" w:rsidP="00012419">
      <w:pPr>
        <w:pStyle w:val="SQL"/>
      </w:pPr>
      <w:r w:rsidRPr="00AA683D">
        <w:t xml:space="preserve">  </w:t>
      </w:r>
      <w:proofErr w:type="gramStart"/>
      <w:r w:rsidRPr="00AA683D">
        <w:t>and</w:t>
      </w:r>
      <w:proofErr w:type="gramEnd"/>
      <w:r w:rsidRPr="00AA683D">
        <w:t xml:space="preserve"> (</w:t>
      </w:r>
      <w:proofErr w:type="spellStart"/>
      <w:r w:rsidRPr="00AA683D">
        <w:t>ToDate</w:t>
      </w:r>
      <w:proofErr w:type="spellEnd"/>
      <w:r w:rsidRPr="00AA683D">
        <w:t xml:space="preserve"> is null or </w:t>
      </w:r>
      <w:proofErr w:type="spellStart"/>
      <w:r w:rsidRPr="00AA683D">
        <w:t>ToDate</w:t>
      </w:r>
      <w:proofErr w:type="spellEnd"/>
      <w:r w:rsidRPr="00AA683D">
        <w:t xml:space="preserve"> &gt;  </w:t>
      </w:r>
      <w:proofErr w:type="spellStart"/>
      <w:r w:rsidRPr="00AA683D">
        <w:t>datevalue</w:t>
      </w:r>
      <w:proofErr w:type="spellEnd"/>
      <w:r w:rsidRPr="00AA683D">
        <w:t>('31-Mar-2018'));</w:t>
      </w:r>
    </w:p>
    <w:p w14:paraId="3B8973D4" w14:textId="2AF3363C" w:rsidR="00312341" w:rsidRPr="00AA683D" w:rsidRDefault="00312341" w:rsidP="00012419">
      <w:pPr>
        <w:pStyle w:val="SQL"/>
      </w:pPr>
      <w:r w:rsidRPr="00AA683D">
        <w:tab/>
      </w:r>
    </w:p>
    <w:p w14:paraId="6CC48F1E" w14:textId="4321A327" w:rsidR="00312341" w:rsidRPr="00AA683D" w:rsidRDefault="00312341" w:rsidP="00312341">
      <w:pPr>
        <w:pStyle w:val="body"/>
        <w:numPr>
          <w:ilvl w:val="0"/>
          <w:numId w:val="34"/>
        </w:numPr>
      </w:pPr>
      <w:r w:rsidRPr="00AA683D">
        <w:t>The data point</w:t>
      </w:r>
      <w:r w:rsidR="00217C8B" w:rsidRPr="00AA683D">
        <w:t>s</w:t>
      </w:r>
      <w:r w:rsidRPr="00AA683D">
        <w:t xml:space="preserve"> assigned to the cells in column 010 of table F 04.08 in the 2.7 reporting tables ha</w:t>
      </w:r>
      <w:r w:rsidR="00217C8B" w:rsidRPr="00AA683D">
        <w:t>ve</w:t>
      </w:r>
      <w:r w:rsidRPr="00AA683D">
        <w:t xml:space="preserve"> been retrospectively changed. Whereas in the published 2.7 DB these cells were indicated as new versions of pre-existing data points, they have been changed to indicate that they are instead new data points. This is to reflect the fact that the conceptual meaning of column 010 in table F 04.08 was changed in the ITS materials on which 2.7 is based compared to previous versions</w:t>
      </w:r>
      <w:r w:rsidRPr="00AA683D">
        <w:rPr>
          <w:rStyle w:val="FootnoteReference"/>
        </w:rPr>
        <w:footnoteReference w:id="9"/>
      </w:r>
      <w:r w:rsidRPr="00AA683D">
        <w:t xml:space="preserve">. The cells retain their previous </w:t>
      </w:r>
      <w:proofErr w:type="spellStart"/>
      <w:r w:rsidRPr="00AA683D">
        <w:t>DataPointVersion</w:t>
      </w:r>
      <w:proofErr w:type="spellEnd"/>
      <w:r w:rsidRPr="00AA683D">
        <w:t xml:space="preserve"> assignments, but these </w:t>
      </w:r>
      <w:proofErr w:type="spellStart"/>
      <w:r w:rsidRPr="00AA683D">
        <w:t>DataPointVersion</w:t>
      </w:r>
      <w:proofErr w:type="spellEnd"/>
      <w:r w:rsidRPr="00AA683D">
        <w:t xml:space="preserve"> are now indicated as being associated with novel </w:t>
      </w:r>
      <w:proofErr w:type="spellStart"/>
      <w:r w:rsidRPr="00AA683D">
        <w:t>DataPoint</w:t>
      </w:r>
      <w:proofErr w:type="spellEnd"/>
      <w:r w:rsidRPr="00AA683D">
        <w:t xml:space="preserve"> entries, rather than associated to pre-existing </w:t>
      </w:r>
      <w:proofErr w:type="spellStart"/>
      <w:r w:rsidRPr="00AA683D">
        <w:t>DataPoints</w:t>
      </w:r>
      <w:proofErr w:type="spellEnd"/>
      <w:r w:rsidRPr="00AA683D">
        <w:t xml:space="preserve">. </w:t>
      </w:r>
    </w:p>
    <w:tbl>
      <w:tblPr>
        <w:tblStyle w:val="EBAtable"/>
        <w:tblW w:w="5000" w:type="pct"/>
        <w:tblLook w:val="04A0" w:firstRow="1" w:lastRow="0" w:firstColumn="1" w:lastColumn="0" w:noHBand="0" w:noVBand="1"/>
      </w:tblPr>
      <w:tblGrid>
        <w:gridCol w:w="882"/>
        <w:gridCol w:w="1552"/>
        <w:gridCol w:w="1155"/>
        <w:gridCol w:w="916"/>
        <w:gridCol w:w="1672"/>
        <w:gridCol w:w="1410"/>
        <w:gridCol w:w="1488"/>
      </w:tblGrid>
      <w:tr w:rsidR="00217C8B" w:rsidRPr="00AA683D" w14:paraId="37D427E0" w14:textId="77777777" w:rsidTr="00217C8B">
        <w:trPr>
          <w:cnfStyle w:val="100000000000" w:firstRow="1" w:lastRow="0" w:firstColumn="0" w:lastColumn="0" w:oddVBand="0" w:evenVBand="0" w:oddHBand="0" w:evenHBand="0" w:firstRowFirstColumn="0" w:firstRowLastColumn="0" w:lastRowFirstColumn="0" w:lastRowLastColumn="0"/>
          <w:trHeight w:val="300"/>
        </w:trPr>
        <w:tc>
          <w:tcPr>
            <w:tcW w:w="485" w:type="pct"/>
            <w:noWrap/>
            <w:hideMark/>
          </w:tcPr>
          <w:p w14:paraId="2FEFCD18" w14:textId="77777777" w:rsidR="00217C8B" w:rsidRPr="00AA683D" w:rsidRDefault="00217C8B" w:rsidP="00217C8B">
            <w:pPr>
              <w:pStyle w:val="body"/>
              <w:rPr>
                <w:b/>
                <w:bCs/>
                <w:sz w:val="18"/>
                <w:lang w:val="en-GB"/>
                <w:rPrChange w:id="978" w:author="Owen Jones" w:date="2018-07-31T16:06:00Z">
                  <w:rPr>
                    <w:b/>
                    <w:bCs/>
                    <w:sz w:val="18"/>
                  </w:rPr>
                </w:rPrChange>
              </w:rPr>
            </w:pPr>
            <w:proofErr w:type="spellStart"/>
            <w:r w:rsidRPr="00AA683D">
              <w:rPr>
                <w:b/>
                <w:bCs/>
                <w:sz w:val="18"/>
              </w:rPr>
              <w:t>TableVID</w:t>
            </w:r>
            <w:proofErr w:type="spellEnd"/>
          </w:p>
        </w:tc>
        <w:tc>
          <w:tcPr>
            <w:tcW w:w="856" w:type="pct"/>
            <w:noWrap/>
            <w:hideMark/>
          </w:tcPr>
          <w:p w14:paraId="1D9BEF9B" w14:textId="77777777" w:rsidR="00217C8B" w:rsidRPr="00AA683D" w:rsidRDefault="00217C8B" w:rsidP="00217C8B">
            <w:pPr>
              <w:pStyle w:val="body"/>
              <w:rPr>
                <w:b/>
                <w:bCs/>
                <w:sz w:val="18"/>
                <w:lang w:val="en-GB"/>
                <w:rPrChange w:id="979" w:author="Owen Jones" w:date="2018-07-31T16:06:00Z">
                  <w:rPr>
                    <w:b/>
                    <w:bCs/>
                    <w:sz w:val="18"/>
                  </w:rPr>
                </w:rPrChange>
              </w:rPr>
            </w:pPr>
            <w:proofErr w:type="spellStart"/>
            <w:r w:rsidRPr="00AA683D">
              <w:rPr>
                <w:b/>
                <w:bCs/>
                <w:sz w:val="18"/>
              </w:rPr>
              <w:t>TableVersionCode</w:t>
            </w:r>
            <w:proofErr w:type="spellEnd"/>
          </w:p>
        </w:tc>
        <w:tc>
          <w:tcPr>
            <w:tcW w:w="636" w:type="pct"/>
            <w:noWrap/>
            <w:hideMark/>
          </w:tcPr>
          <w:p w14:paraId="0243D7A4" w14:textId="77777777" w:rsidR="00217C8B" w:rsidRPr="00AA683D" w:rsidRDefault="00217C8B" w:rsidP="00217C8B">
            <w:pPr>
              <w:pStyle w:val="body"/>
              <w:rPr>
                <w:b/>
                <w:bCs/>
                <w:sz w:val="18"/>
                <w:lang w:val="en-GB"/>
                <w:rPrChange w:id="980" w:author="Owen Jones" w:date="2018-07-31T16:06:00Z">
                  <w:rPr>
                    <w:b/>
                    <w:bCs/>
                    <w:sz w:val="18"/>
                  </w:rPr>
                </w:rPrChange>
              </w:rPr>
            </w:pPr>
            <w:proofErr w:type="spellStart"/>
            <w:r w:rsidRPr="00AA683D">
              <w:rPr>
                <w:b/>
                <w:bCs/>
                <w:sz w:val="18"/>
              </w:rPr>
              <w:t>ColumnCode</w:t>
            </w:r>
            <w:proofErr w:type="spellEnd"/>
          </w:p>
        </w:tc>
        <w:tc>
          <w:tcPr>
            <w:tcW w:w="504" w:type="pct"/>
            <w:noWrap/>
            <w:hideMark/>
          </w:tcPr>
          <w:p w14:paraId="7FB4693E" w14:textId="77777777" w:rsidR="00217C8B" w:rsidRPr="00AA683D" w:rsidRDefault="00217C8B" w:rsidP="00217C8B">
            <w:pPr>
              <w:pStyle w:val="body"/>
              <w:rPr>
                <w:b/>
                <w:bCs/>
                <w:sz w:val="18"/>
                <w:lang w:val="en-GB"/>
                <w:rPrChange w:id="981" w:author="Owen Jones" w:date="2018-07-31T16:06:00Z">
                  <w:rPr>
                    <w:b/>
                    <w:bCs/>
                    <w:sz w:val="18"/>
                  </w:rPr>
                </w:rPrChange>
              </w:rPr>
            </w:pPr>
            <w:proofErr w:type="spellStart"/>
            <w:r w:rsidRPr="00AA683D">
              <w:rPr>
                <w:b/>
                <w:bCs/>
                <w:sz w:val="18"/>
              </w:rPr>
              <w:t>RowCode</w:t>
            </w:r>
            <w:proofErr w:type="spellEnd"/>
          </w:p>
        </w:tc>
        <w:tc>
          <w:tcPr>
            <w:tcW w:w="922" w:type="pct"/>
            <w:noWrap/>
            <w:hideMark/>
          </w:tcPr>
          <w:p w14:paraId="47367858" w14:textId="77777777" w:rsidR="00217C8B" w:rsidRPr="00AA683D" w:rsidRDefault="00217C8B" w:rsidP="00217C8B">
            <w:pPr>
              <w:pStyle w:val="body"/>
              <w:rPr>
                <w:b/>
                <w:bCs/>
                <w:sz w:val="18"/>
                <w:lang w:val="en-GB"/>
                <w:rPrChange w:id="982" w:author="Owen Jones" w:date="2018-07-31T16:06:00Z">
                  <w:rPr>
                    <w:b/>
                    <w:bCs/>
                    <w:sz w:val="18"/>
                  </w:rPr>
                </w:rPrChange>
              </w:rPr>
            </w:pPr>
            <w:proofErr w:type="spellStart"/>
            <w:r w:rsidRPr="00AA683D">
              <w:rPr>
                <w:b/>
                <w:bCs/>
                <w:sz w:val="18"/>
              </w:rPr>
              <w:t>DataPointVersionID</w:t>
            </w:r>
            <w:proofErr w:type="spellEnd"/>
          </w:p>
        </w:tc>
        <w:tc>
          <w:tcPr>
            <w:tcW w:w="777" w:type="pct"/>
            <w:noWrap/>
            <w:hideMark/>
          </w:tcPr>
          <w:p w14:paraId="0FB3AC73" w14:textId="77777777" w:rsidR="00217C8B" w:rsidRPr="00AA683D" w:rsidRDefault="00217C8B" w:rsidP="00217C8B">
            <w:pPr>
              <w:pStyle w:val="body"/>
              <w:rPr>
                <w:b/>
                <w:bCs/>
                <w:sz w:val="18"/>
                <w:lang w:val="en-GB"/>
                <w:rPrChange w:id="983" w:author="Owen Jones" w:date="2018-07-31T16:06:00Z">
                  <w:rPr>
                    <w:b/>
                    <w:bCs/>
                    <w:sz w:val="18"/>
                  </w:rPr>
                </w:rPrChange>
              </w:rPr>
            </w:pPr>
            <w:r w:rsidRPr="00AA683D">
              <w:rPr>
                <w:b/>
                <w:bCs/>
                <w:sz w:val="18"/>
              </w:rPr>
              <w:t xml:space="preserve">Old </w:t>
            </w:r>
            <w:proofErr w:type="spellStart"/>
            <w:r w:rsidRPr="00AA683D">
              <w:rPr>
                <w:b/>
                <w:bCs/>
                <w:sz w:val="18"/>
              </w:rPr>
              <w:t>DataPointID</w:t>
            </w:r>
            <w:proofErr w:type="spellEnd"/>
          </w:p>
        </w:tc>
        <w:tc>
          <w:tcPr>
            <w:tcW w:w="820" w:type="pct"/>
            <w:noWrap/>
            <w:hideMark/>
          </w:tcPr>
          <w:p w14:paraId="7AEB8181" w14:textId="77777777" w:rsidR="00217C8B" w:rsidRPr="00AA683D" w:rsidRDefault="00217C8B" w:rsidP="00217C8B">
            <w:pPr>
              <w:pStyle w:val="body"/>
              <w:rPr>
                <w:b/>
                <w:bCs/>
                <w:sz w:val="18"/>
                <w:lang w:val="en-GB"/>
                <w:rPrChange w:id="984" w:author="Owen Jones" w:date="2018-07-31T16:06:00Z">
                  <w:rPr>
                    <w:b/>
                    <w:bCs/>
                    <w:sz w:val="18"/>
                  </w:rPr>
                </w:rPrChange>
              </w:rPr>
            </w:pPr>
            <w:r w:rsidRPr="00AA683D">
              <w:rPr>
                <w:b/>
                <w:bCs/>
                <w:sz w:val="18"/>
              </w:rPr>
              <w:t xml:space="preserve">New </w:t>
            </w:r>
            <w:proofErr w:type="spellStart"/>
            <w:r w:rsidRPr="00AA683D">
              <w:rPr>
                <w:b/>
                <w:bCs/>
                <w:sz w:val="18"/>
              </w:rPr>
              <w:t>DataPointID</w:t>
            </w:r>
            <w:proofErr w:type="spellEnd"/>
          </w:p>
        </w:tc>
      </w:tr>
      <w:tr w:rsidR="00217C8B" w:rsidRPr="00AA683D" w14:paraId="5D8EC2FF" w14:textId="77777777" w:rsidTr="00217C8B">
        <w:trPr>
          <w:trHeight w:val="300"/>
        </w:trPr>
        <w:tc>
          <w:tcPr>
            <w:tcW w:w="485" w:type="pct"/>
            <w:noWrap/>
            <w:hideMark/>
          </w:tcPr>
          <w:p w14:paraId="610A9982" w14:textId="77777777" w:rsidR="00217C8B" w:rsidRPr="00AA683D" w:rsidRDefault="00217C8B" w:rsidP="00217C8B">
            <w:pPr>
              <w:pStyle w:val="body"/>
              <w:rPr>
                <w:sz w:val="18"/>
                <w:lang w:val="en-GB"/>
                <w:rPrChange w:id="985" w:author="Owen Jones" w:date="2018-07-31T16:06:00Z">
                  <w:rPr>
                    <w:sz w:val="18"/>
                  </w:rPr>
                </w:rPrChange>
              </w:rPr>
            </w:pPr>
            <w:r w:rsidRPr="00AA683D">
              <w:rPr>
                <w:sz w:val="18"/>
              </w:rPr>
              <w:t>1164</w:t>
            </w:r>
          </w:p>
        </w:tc>
        <w:tc>
          <w:tcPr>
            <w:tcW w:w="856" w:type="pct"/>
            <w:noWrap/>
            <w:hideMark/>
          </w:tcPr>
          <w:p w14:paraId="6EB007F6" w14:textId="77777777" w:rsidR="00217C8B" w:rsidRPr="00AA683D" w:rsidRDefault="00217C8B" w:rsidP="00217C8B">
            <w:pPr>
              <w:pStyle w:val="body"/>
              <w:rPr>
                <w:sz w:val="18"/>
                <w:lang w:val="en-GB"/>
                <w:rPrChange w:id="986" w:author="Owen Jones" w:date="2018-07-31T16:06:00Z">
                  <w:rPr>
                    <w:sz w:val="18"/>
                  </w:rPr>
                </w:rPrChange>
              </w:rPr>
            </w:pPr>
            <w:r w:rsidRPr="00AA683D">
              <w:rPr>
                <w:sz w:val="18"/>
              </w:rPr>
              <w:t>F 04.08</w:t>
            </w:r>
          </w:p>
        </w:tc>
        <w:tc>
          <w:tcPr>
            <w:tcW w:w="636" w:type="pct"/>
            <w:noWrap/>
            <w:hideMark/>
          </w:tcPr>
          <w:p w14:paraId="722E4C3E" w14:textId="77777777" w:rsidR="00217C8B" w:rsidRPr="00AA683D" w:rsidRDefault="00217C8B" w:rsidP="00217C8B">
            <w:pPr>
              <w:pStyle w:val="body"/>
              <w:rPr>
                <w:sz w:val="18"/>
                <w:lang w:val="en-GB"/>
                <w:rPrChange w:id="987" w:author="Owen Jones" w:date="2018-07-31T16:06:00Z">
                  <w:rPr>
                    <w:sz w:val="18"/>
                  </w:rPr>
                </w:rPrChange>
              </w:rPr>
            </w:pPr>
            <w:r w:rsidRPr="00AA683D">
              <w:rPr>
                <w:sz w:val="18"/>
              </w:rPr>
              <w:t xml:space="preserve">010 </w:t>
            </w:r>
          </w:p>
        </w:tc>
        <w:tc>
          <w:tcPr>
            <w:tcW w:w="504" w:type="pct"/>
            <w:noWrap/>
            <w:hideMark/>
          </w:tcPr>
          <w:p w14:paraId="752FEBAB" w14:textId="77777777" w:rsidR="00217C8B" w:rsidRPr="00AA683D" w:rsidRDefault="00217C8B" w:rsidP="00217C8B">
            <w:pPr>
              <w:pStyle w:val="body"/>
              <w:rPr>
                <w:sz w:val="18"/>
                <w:lang w:val="en-GB"/>
                <w:rPrChange w:id="988" w:author="Owen Jones" w:date="2018-07-31T16:06:00Z">
                  <w:rPr>
                    <w:sz w:val="18"/>
                  </w:rPr>
                </w:rPrChange>
              </w:rPr>
            </w:pPr>
            <w:r w:rsidRPr="00AA683D">
              <w:rPr>
                <w:sz w:val="18"/>
              </w:rPr>
              <w:t xml:space="preserve">010 </w:t>
            </w:r>
          </w:p>
        </w:tc>
        <w:tc>
          <w:tcPr>
            <w:tcW w:w="922" w:type="pct"/>
            <w:noWrap/>
            <w:hideMark/>
          </w:tcPr>
          <w:p w14:paraId="4A70F6C8" w14:textId="77777777" w:rsidR="00217C8B" w:rsidRPr="00AA683D" w:rsidRDefault="00217C8B" w:rsidP="00217C8B">
            <w:pPr>
              <w:pStyle w:val="body"/>
              <w:rPr>
                <w:sz w:val="18"/>
                <w:lang w:val="en-GB"/>
                <w:rPrChange w:id="989" w:author="Owen Jones" w:date="2018-07-31T16:06:00Z">
                  <w:rPr>
                    <w:sz w:val="18"/>
                  </w:rPr>
                </w:rPrChange>
              </w:rPr>
            </w:pPr>
            <w:r w:rsidRPr="00AA683D">
              <w:rPr>
                <w:sz w:val="18"/>
              </w:rPr>
              <w:t>153517</w:t>
            </w:r>
          </w:p>
        </w:tc>
        <w:tc>
          <w:tcPr>
            <w:tcW w:w="777" w:type="pct"/>
            <w:noWrap/>
            <w:hideMark/>
          </w:tcPr>
          <w:p w14:paraId="6AB833A4" w14:textId="77777777" w:rsidR="00217C8B" w:rsidRPr="00AA683D" w:rsidRDefault="00217C8B" w:rsidP="00217C8B">
            <w:pPr>
              <w:pStyle w:val="body"/>
              <w:rPr>
                <w:sz w:val="18"/>
                <w:lang w:val="en-GB"/>
                <w:rPrChange w:id="990" w:author="Owen Jones" w:date="2018-07-31T16:06:00Z">
                  <w:rPr>
                    <w:sz w:val="18"/>
                  </w:rPr>
                </w:rPrChange>
              </w:rPr>
            </w:pPr>
            <w:r w:rsidRPr="00AA683D">
              <w:rPr>
                <w:sz w:val="18"/>
              </w:rPr>
              <w:t>45747</w:t>
            </w:r>
          </w:p>
        </w:tc>
        <w:tc>
          <w:tcPr>
            <w:tcW w:w="820" w:type="pct"/>
            <w:noWrap/>
            <w:hideMark/>
          </w:tcPr>
          <w:p w14:paraId="37A20461" w14:textId="77777777" w:rsidR="00217C8B" w:rsidRPr="00AA683D" w:rsidRDefault="00217C8B" w:rsidP="00217C8B">
            <w:pPr>
              <w:pStyle w:val="body"/>
              <w:rPr>
                <w:sz w:val="18"/>
                <w:lang w:val="en-GB"/>
                <w:rPrChange w:id="991" w:author="Owen Jones" w:date="2018-07-31T16:06:00Z">
                  <w:rPr>
                    <w:sz w:val="18"/>
                  </w:rPr>
                </w:rPrChange>
              </w:rPr>
            </w:pPr>
            <w:r w:rsidRPr="00AA683D">
              <w:rPr>
                <w:sz w:val="18"/>
              </w:rPr>
              <w:t>153517</w:t>
            </w:r>
          </w:p>
        </w:tc>
      </w:tr>
      <w:tr w:rsidR="00217C8B" w:rsidRPr="00AA683D" w14:paraId="7B0C562E" w14:textId="77777777" w:rsidTr="00217C8B">
        <w:trPr>
          <w:trHeight w:val="300"/>
        </w:trPr>
        <w:tc>
          <w:tcPr>
            <w:tcW w:w="485" w:type="pct"/>
            <w:noWrap/>
            <w:hideMark/>
          </w:tcPr>
          <w:p w14:paraId="48DB8E99" w14:textId="77777777" w:rsidR="00217C8B" w:rsidRPr="00AA683D" w:rsidRDefault="00217C8B" w:rsidP="00217C8B">
            <w:pPr>
              <w:pStyle w:val="body"/>
              <w:rPr>
                <w:sz w:val="18"/>
                <w:lang w:val="en-GB"/>
                <w:rPrChange w:id="992" w:author="Owen Jones" w:date="2018-07-31T16:06:00Z">
                  <w:rPr>
                    <w:sz w:val="18"/>
                  </w:rPr>
                </w:rPrChange>
              </w:rPr>
            </w:pPr>
            <w:r w:rsidRPr="00AA683D">
              <w:rPr>
                <w:sz w:val="18"/>
              </w:rPr>
              <w:t>1164</w:t>
            </w:r>
          </w:p>
        </w:tc>
        <w:tc>
          <w:tcPr>
            <w:tcW w:w="856" w:type="pct"/>
            <w:noWrap/>
            <w:hideMark/>
          </w:tcPr>
          <w:p w14:paraId="29FA54E2" w14:textId="77777777" w:rsidR="00217C8B" w:rsidRPr="00AA683D" w:rsidRDefault="00217C8B" w:rsidP="00217C8B">
            <w:pPr>
              <w:pStyle w:val="body"/>
              <w:rPr>
                <w:sz w:val="18"/>
                <w:lang w:val="en-GB"/>
                <w:rPrChange w:id="993" w:author="Owen Jones" w:date="2018-07-31T16:06:00Z">
                  <w:rPr>
                    <w:sz w:val="18"/>
                  </w:rPr>
                </w:rPrChange>
              </w:rPr>
            </w:pPr>
            <w:r w:rsidRPr="00AA683D">
              <w:rPr>
                <w:sz w:val="18"/>
              </w:rPr>
              <w:t>F 04.08</w:t>
            </w:r>
          </w:p>
        </w:tc>
        <w:tc>
          <w:tcPr>
            <w:tcW w:w="636" w:type="pct"/>
            <w:noWrap/>
            <w:hideMark/>
          </w:tcPr>
          <w:p w14:paraId="039718A7" w14:textId="77777777" w:rsidR="00217C8B" w:rsidRPr="00AA683D" w:rsidRDefault="00217C8B" w:rsidP="00217C8B">
            <w:pPr>
              <w:pStyle w:val="body"/>
              <w:rPr>
                <w:sz w:val="18"/>
                <w:lang w:val="en-GB"/>
                <w:rPrChange w:id="994" w:author="Owen Jones" w:date="2018-07-31T16:06:00Z">
                  <w:rPr>
                    <w:sz w:val="18"/>
                  </w:rPr>
                </w:rPrChange>
              </w:rPr>
            </w:pPr>
            <w:r w:rsidRPr="00AA683D">
              <w:rPr>
                <w:sz w:val="18"/>
              </w:rPr>
              <w:t xml:space="preserve">010 </w:t>
            </w:r>
          </w:p>
        </w:tc>
        <w:tc>
          <w:tcPr>
            <w:tcW w:w="504" w:type="pct"/>
            <w:noWrap/>
            <w:hideMark/>
          </w:tcPr>
          <w:p w14:paraId="56997B22" w14:textId="77777777" w:rsidR="00217C8B" w:rsidRPr="00AA683D" w:rsidRDefault="00217C8B" w:rsidP="00217C8B">
            <w:pPr>
              <w:pStyle w:val="body"/>
              <w:rPr>
                <w:sz w:val="18"/>
                <w:lang w:val="en-GB"/>
                <w:rPrChange w:id="995" w:author="Owen Jones" w:date="2018-07-31T16:06:00Z">
                  <w:rPr>
                    <w:sz w:val="18"/>
                  </w:rPr>
                </w:rPrChange>
              </w:rPr>
            </w:pPr>
            <w:r w:rsidRPr="00AA683D">
              <w:rPr>
                <w:sz w:val="18"/>
              </w:rPr>
              <w:t xml:space="preserve">020 </w:t>
            </w:r>
          </w:p>
        </w:tc>
        <w:tc>
          <w:tcPr>
            <w:tcW w:w="922" w:type="pct"/>
            <w:noWrap/>
            <w:hideMark/>
          </w:tcPr>
          <w:p w14:paraId="5915B798" w14:textId="77777777" w:rsidR="00217C8B" w:rsidRPr="00AA683D" w:rsidRDefault="00217C8B" w:rsidP="00217C8B">
            <w:pPr>
              <w:pStyle w:val="body"/>
              <w:rPr>
                <w:sz w:val="18"/>
                <w:lang w:val="en-GB"/>
                <w:rPrChange w:id="996" w:author="Owen Jones" w:date="2018-07-31T16:06:00Z">
                  <w:rPr>
                    <w:sz w:val="18"/>
                  </w:rPr>
                </w:rPrChange>
              </w:rPr>
            </w:pPr>
            <w:r w:rsidRPr="00AA683D">
              <w:rPr>
                <w:sz w:val="18"/>
              </w:rPr>
              <w:t>153518</w:t>
            </w:r>
          </w:p>
        </w:tc>
        <w:tc>
          <w:tcPr>
            <w:tcW w:w="777" w:type="pct"/>
            <w:noWrap/>
            <w:hideMark/>
          </w:tcPr>
          <w:p w14:paraId="31311FCE" w14:textId="77777777" w:rsidR="00217C8B" w:rsidRPr="00AA683D" w:rsidRDefault="00217C8B" w:rsidP="00217C8B">
            <w:pPr>
              <w:pStyle w:val="body"/>
              <w:rPr>
                <w:sz w:val="18"/>
                <w:lang w:val="en-GB"/>
                <w:rPrChange w:id="997" w:author="Owen Jones" w:date="2018-07-31T16:06:00Z">
                  <w:rPr>
                    <w:sz w:val="18"/>
                  </w:rPr>
                </w:rPrChange>
              </w:rPr>
            </w:pPr>
            <w:r w:rsidRPr="00AA683D">
              <w:rPr>
                <w:sz w:val="18"/>
              </w:rPr>
              <w:t>45748</w:t>
            </w:r>
          </w:p>
        </w:tc>
        <w:tc>
          <w:tcPr>
            <w:tcW w:w="820" w:type="pct"/>
            <w:noWrap/>
            <w:hideMark/>
          </w:tcPr>
          <w:p w14:paraId="449DF6A8" w14:textId="77777777" w:rsidR="00217C8B" w:rsidRPr="00AA683D" w:rsidRDefault="00217C8B" w:rsidP="00217C8B">
            <w:pPr>
              <w:pStyle w:val="body"/>
              <w:rPr>
                <w:sz w:val="18"/>
                <w:lang w:val="en-GB"/>
                <w:rPrChange w:id="998" w:author="Owen Jones" w:date="2018-07-31T16:06:00Z">
                  <w:rPr>
                    <w:sz w:val="18"/>
                  </w:rPr>
                </w:rPrChange>
              </w:rPr>
            </w:pPr>
            <w:r w:rsidRPr="00AA683D">
              <w:rPr>
                <w:sz w:val="18"/>
              </w:rPr>
              <w:t>153518</w:t>
            </w:r>
          </w:p>
        </w:tc>
      </w:tr>
      <w:tr w:rsidR="00217C8B" w:rsidRPr="00AA683D" w14:paraId="2ACF3CCF" w14:textId="77777777" w:rsidTr="00217C8B">
        <w:trPr>
          <w:trHeight w:val="300"/>
        </w:trPr>
        <w:tc>
          <w:tcPr>
            <w:tcW w:w="485" w:type="pct"/>
            <w:noWrap/>
            <w:hideMark/>
          </w:tcPr>
          <w:p w14:paraId="23532A09" w14:textId="77777777" w:rsidR="00217C8B" w:rsidRPr="00AA683D" w:rsidRDefault="00217C8B" w:rsidP="00217C8B">
            <w:pPr>
              <w:pStyle w:val="body"/>
              <w:rPr>
                <w:sz w:val="18"/>
                <w:lang w:val="en-GB"/>
                <w:rPrChange w:id="999" w:author="Owen Jones" w:date="2018-07-31T16:06:00Z">
                  <w:rPr>
                    <w:sz w:val="18"/>
                  </w:rPr>
                </w:rPrChange>
              </w:rPr>
            </w:pPr>
            <w:r w:rsidRPr="00AA683D">
              <w:rPr>
                <w:sz w:val="18"/>
              </w:rPr>
              <w:t>1164</w:t>
            </w:r>
          </w:p>
        </w:tc>
        <w:tc>
          <w:tcPr>
            <w:tcW w:w="856" w:type="pct"/>
            <w:noWrap/>
            <w:hideMark/>
          </w:tcPr>
          <w:p w14:paraId="4880508B" w14:textId="77777777" w:rsidR="00217C8B" w:rsidRPr="00AA683D" w:rsidRDefault="00217C8B" w:rsidP="00217C8B">
            <w:pPr>
              <w:pStyle w:val="body"/>
              <w:rPr>
                <w:sz w:val="18"/>
                <w:lang w:val="en-GB"/>
                <w:rPrChange w:id="1000" w:author="Owen Jones" w:date="2018-07-31T16:06:00Z">
                  <w:rPr>
                    <w:sz w:val="18"/>
                  </w:rPr>
                </w:rPrChange>
              </w:rPr>
            </w:pPr>
            <w:r w:rsidRPr="00AA683D">
              <w:rPr>
                <w:sz w:val="18"/>
              </w:rPr>
              <w:t>F 04.08</w:t>
            </w:r>
          </w:p>
        </w:tc>
        <w:tc>
          <w:tcPr>
            <w:tcW w:w="636" w:type="pct"/>
            <w:noWrap/>
            <w:hideMark/>
          </w:tcPr>
          <w:p w14:paraId="7D9EC3F4" w14:textId="77777777" w:rsidR="00217C8B" w:rsidRPr="00AA683D" w:rsidRDefault="00217C8B" w:rsidP="00217C8B">
            <w:pPr>
              <w:pStyle w:val="body"/>
              <w:rPr>
                <w:sz w:val="18"/>
                <w:lang w:val="en-GB"/>
                <w:rPrChange w:id="1001" w:author="Owen Jones" w:date="2018-07-31T16:06:00Z">
                  <w:rPr>
                    <w:sz w:val="18"/>
                  </w:rPr>
                </w:rPrChange>
              </w:rPr>
            </w:pPr>
            <w:r w:rsidRPr="00AA683D">
              <w:rPr>
                <w:sz w:val="18"/>
              </w:rPr>
              <w:t xml:space="preserve">010 </w:t>
            </w:r>
          </w:p>
        </w:tc>
        <w:tc>
          <w:tcPr>
            <w:tcW w:w="504" w:type="pct"/>
            <w:noWrap/>
            <w:hideMark/>
          </w:tcPr>
          <w:p w14:paraId="4ED05137" w14:textId="77777777" w:rsidR="00217C8B" w:rsidRPr="00AA683D" w:rsidRDefault="00217C8B" w:rsidP="00217C8B">
            <w:pPr>
              <w:pStyle w:val="body"/>
              <w:rPr>
                <w:sz w:val="18"/>
                <w:lang w:val="en-GB"/>
                <w:rPrChange w:id="1002" w:author="Owen Jones" w:date="2018-07-31T16:06:00Z">
                  <w:rPr>
                    <w:sz w:val="18"/>
                  </w:rPr>
                </w:rPrChange>
              </w:rPr>
            </w:pPr>
            <w:r w:rsidRPr="00AA683D">
              <w:rPr>
                <w:sz w:val="18"/>
              </w:rPr>
              <w:t xml:space="preserve">030 </w:t>
            </w:r>
          </w:p>
        </w:tc>
        <w:tc>
          <w:tcPr>
            <w:tcW w:w="922" w:type="pct"/>
            <w:noWrap/>
            <w:hideMark/>
          </w:tcPr>
          <w:p w14:paraId="28C88246" w14:textId="77777777" w:rsidR="00217C8B" w:rsidRPr="00AA683D" w:rsidRDefault="00217C8B" w:rsidP="00217C8B">
            <w:pPr>
              <w:pStyle w:val="body"/>
              <w:rPr>
                <w:sz w:val="18"/>
                <w:lang w:val="en-GB"/>
                <w:rPrChange w:id="1003" w:author="Owen Jones" w:date="2018-07-31T16:06:00Z">
                  <w:rPr>
                    <w:sz w:val="18"/>
                  </w:rPr>
                </w:rPrChange>
              </w:rPr>
            </w:pPr>
            <w:r w:rsidRPr="00AA683D">
              <w:rPr>
                <w:sz w:val="18"/>
              </w:rPr>
              <w:t>153505</w:t>
            </w:r>
          </w:p>
        </w:tc>
        <w:tc>
          <w:tcPr>
            <w:tcW w:w="777" w:type="pct"/>
            <w:noWrap/>
            <w:hideMark/>
          </w:tcPr>
          <w:p w14:paraId="2F3A825C" w14:textId="77777777" w:rsidR="00217C8B" w:rsidRPr="00AA683D" w:rsidRDefault="00217C8B" w:rsidP="00217C8B">
            <w:pPr>
              <w:pStyle w:val="body"/>
              <w:rPr>
                <w:sz w:val="18"/>
                <w:lang w:val="en-GB"/>
                <w:rPrChange w:id="1004" w:author="Owen Jones" w:date="2018-07-31T16:06:00Z">
                  <w:rPr>
                    <w:sz w:val="18"/>
                  </w:rPr>
                </w:rPrChange>
              </w:rPr>
            </w:pPr>
            <w:r w:rsidRPr="00AA683D">
              <w:rPr>
                <w:sz w:val="18"/>
              </w:rPr>
              <w:t>45727</w:t>
            </w:r>
          </w:p>
        </w:tc>
        <w:tc>
          <w:tcPr>
            <w:tcW w:w="820" w:type="pct"/>
            <w:noWrap/>
            <w:hideMark/>
          </w:tcPr>
          <w:p w14:paraId="72A7CF79" w14:textId="77777777" w:rsidR="00217C8B" w:rsidRPr="00AA683D" w:rsidRDefault="00217C8B" w:rsidP="00217C8B">
            <w:pPr>
              <w:pStyle w:val="body"/>
              <w:rPr>
                <w:sz w:val="18"/>
                <w:lang w:val="en-GB"/>
                <w:rPrChange w:id="1005" w:author="Owen Jones" w:date="2018-07-31T16:06:00Z">
                  <w:rPr>
                    <w:sz w:val="18"/>
                  </w:rPr>
                </w:rPrChange>
              </w:rPr>
            </w:pPr>
            <w:r w:rsidRPr="00AA683D">
              <w:rPr>
                <w:sz w:val="18"/>
              </w:rPr>
              <w:t>153505</w:t>
            </w:r>
          </w:p>
        </w:tc>
      </w:tr>
      <w:tr w:rsidR="00217C8B" w:rsidRPr="00AA683D" w14:paraId="1C1FAEFB" w14:textId="77777777" w:rsidTr="00217C8B">
        <w:trPr>
          <w:trHeight w:val="300"/>
        </w:trPr>
        <w:tc>
          <w:tcPr>
            <w:tcW w:w="485" w:type="pct"/>
            <w:noWrap/>
            <w:hideMark/>
          </w:tcPr>
          <w:p w14:paraId="6B5CA1BF" w14:textId="77777777" w:rsidR="00217C8B" w:rsidRPr="00AA683D" w:rsidRDefault="00217C8B" w:rsidP="00217C8B">
            <w:pPr>
              <w:pStyle w:val="body"/>
              <w:rPr>
                <w:sz w:val="18"/>
                <w:lang w:val="en-GB"/>
                <w:rPrChange w:id="1006" w:author="Owen Jones" w:date="2018-07-31T16:06:00Z">
                  <w:rPr>
                    <w:sz w:val="18"/>
                  </w:rPr>
                </w:rPrChange>
              </w:rPr>
            </w:pPr>
            <w:r w:rsidRPr="00AA683D">
              <w:rPr>
                <w:sz w:val="18"/>
              </w:rPr>
              <w:t>1164</w:t>
            </w:r>
          </w:p>
        </w:tc>
        <w:tc>
          <w:tcPr>
            <w:tcW w:w="856" w:type="pct"/>
            <w:noWrap/>
            <w:hideMark/>
          </w:tcPr>
          <w:p w14:paraId="5BB60057" w14:textId="77777777" w:rsidR="00217C8B" w:rsidRPr="00AA683D" w:rsidRDefault="00217C8B" w:rsidP="00217C8B">
            <w:pPr>
              <w:pStyle w:val="body"/>
              <w:rPr>
                <w:sz w:val="18"/>
                <w:lang w:val="en-GB"/>
                <w:rPrChange w:id="1007" w:author="Owen Jones" w:date="2018-07-31T16:06:00Z">
                  <w:rPr>
                    <w:sz w:val="18"/>
                  </w:rPr>
                </w:rPrChange>
              </w:rPr>
            </w:pPr>
            <w:r w:rsidRPr="00AA683D">
              <w:rPr>
                <w:sz w:val="18"/>
              </w:rPr>
              <w:t>F 04.08</w:t>
            </w:r>
          </w:p>
        </w:tc>
        <w:tc>
          <w:tcPr>
            <w:tcW w:w="636" w:type="pct"/>
            <w:noWrap/>
            <w:hideMark/>
          </w:tcPr>
          <w:p w14:paraId="7037EF6E" w14:textId="77777777" w:rsidR="00217C8B" w:rsidRPr="00AA683D" w:rsidRDefault="00217C8B" w:rsidP="00217C8B">
            <w:pPr>
              <w:pStyle w:val="body"/>
              <w:rPr>
                <w:sz w:val="18"/>
                <w:lang w:val="en-GB"/>
                <w:rPrChange w:id="1008" w:author="Owen Jones" w:date="2018-07-31T16:06:00Z">
                  <w:rPr>
                    <w:sz w:val="18"/>
                  </w:rPr>
                </w:rPrChange>
              </w:rPr>
            </w:pPr>
            <w:r w:rsidRPr="00AA683D">
              <w:rPr>
                <w:sz w:val="18"/>
              </w:rPr>
              <w:t xml:space="preserve">010 </w:t>
            </w:r>
          </w:p>
        </w:tc>
        <w:tc>
          <w:tcPr>
            <w:tcW w:w="504" w:type="pct"/>
            <w:noWrap/>
            <w:hideMark/>
          </w:tcPr>
          <w:p w14:paraId="2CE94965" w14:textId="77777777" w:rsidR="00217C8B" w:rsidRPr="00AA683D" w:rsidRDefault="00217C8B" w:rsidP="00217C8B">
            <w:pPr>
              <w:pStyle w:val="body"/>
              <w:rPr>
                <w:sz w:val="18"/>
                <w:lang w:val="en-GB"/>
                <w:rPrChange w:id="1009" w:author="Owen Jones" w:date="2018-07-31T16:06:00Z">
                  <w:rPr>
                    <w:sz w:val="18"/>
                  </w:rPr>
                </w:rPrChange>
              </w:rPr>
            </w:pPr>
            <w:r w:rsidRPr="00AA683D">
              <w:rPr>
                <w:sz w:val="18"/>
              </w:rPr>
              <w:t xml:space="preserve">040 </w:t>
            </w:r>
          </w:p>
        </w:tc>
        <w:tc>
          <w:tcPr>
            <w:tcW w:w="922" w:type="pct"/>
            <w:noWrap/>
            <w:hideMark/>
          </w:tcPr>
          <w:p w14:paraId="0CB17A0B" w14:textId="77777777" w:rsidR="00217C8B" w:rsidRPr="00AA683D" w:rsidRDefault="00217C8B" w:rsidP="00217C8B">
            <w:pPr>
              <w:pStyle w:val="body"/>
              <w:rPr>
                <w:sz w:val="18"/>
                <w:lang w:val="en-GB"/>
                <w:rPrChange w:id="1010" w:author="Owen Jones" w:date="2018-07-31T16:06:00Z">
                  <w:rPr>
                    <w:sz w:val="18"/>
                  </w:rPr>
                </w:rPrChange>
              </w:rPr>
            </w:pPr>
            <w:r w:rsidRPr="00AA683D">
              <w:rPr>
                <w:sz w:val="18"/>
              </w:rPr>
              <w:t>153514</w:t>
            </w:r>
          </w:p>
        </w:tc>
        <w:tc>
          <w:tcPr>
            <w:tcW w:w="777" w:type="pct"/>
            <w:noWrap/>
            <w:hideMark/>
          </w:tcPr>
          <w:p w14:paraId="0FA39D04" w14:textId="77777777" w:rsidR="00217C8B" w:rsidRPr="00AA683D" w:rsidRDefault="00217C8B" w:rsidP="00217C8B">
            <w:pPr>
              <w:pStyle w:val="body"/>
              <w:rPr>
                <w:sz w:val="18"/>
                <w:lang w:val="en-GB"/>
                <w:rPrChange w:id="1011" w:author="Owen Jones" w:date="2018-07-31T16:06:00Z">
                  <w:rPr>
                    <w:sz w:val="18"/>
                  </w:rPr>
                </w:rPrChange>
              </w:rPr>
            </w:pPr>
            <w:r w:rsidRPr="00AA683D">
              <w:rPr>
                <w:sz w:val="18"/>
              </w:rPr>
              <w:t>67582</w:t>
            </w:r>
          </w:p>
        </w:tc>
        <w:tc>
          <w:tcPr>
            <w:tcW w:w="820" w:type="pct"/>
            <w:noWrap/>
            <w:hideMark/>
          </w:tcPr>
          <w:p w14:paraId="12CB4B98" w14:textId="77777777" w:rsidR="00217C8B" w:rsidRPr="00AA683D" w:rsidRDefault="00217C8B" w:rsidP="00217C8B">
            <w:pPr>
              <w:pStyle w:val="body"/>
              <w:rPr>
                <w:sz w:val="18"/>
                <w:lang w:val="en-GB"/>
                <w:rPrChange w:id="1012" w:author="Owen Jones" w:date="2018-07-31T16:06:00Z">
                  <w:rPr>
                    <w:sz w:val="18"/>
                  </w:rPr>
                </w:rPrChange>
              </w:rPr>
            </w:pPr>
            <w:r w:rsidRPr="00AA683D">
              <w:rPr>
                <w:sz w:val="18"/>
              </w:rPr>
              <w:t>153514</w:t>
            </w:r>
          </w:p>
        </w:tc>
      </w:tr>
      <w:tr w:rsidR="00217C8B" w:rsidRPr="00AA683D" w14:paraId="63AA6047" w14:textId="77777777" w:rsidTr="00217C8B">
        <w:trPr>
          <w:trHeight w:val="300"/>
        </w:trPr>
        <w:tc>
          <w:tcPr>
            <w:tcW w:w="485" w:type="pct"/>
            <w:noWrap/>
            <w:hideMark/>
          </w:tcPr>
          <w:p w14:paraId="0688A5D5" w14:textId="77777777" w:rsidR="00217C8B" w:rsidRPr="00AA683D" w:rsidRDefault="00217C8B" w:rsidP="00217C8B">
            <w:pPr>
              <w:pStyle w:val="body"/>
              <w:rPr>
                <w:sz w:val="18"/>
                <w:lang w:val="en-GB"/>
                <w:rPrChange w:id="1013" w:author="Owen Jones" w:date="2018-07-31T16:06:00Z">
                  <w:rPr>
                    <w:sz w:val="18"/>
                  </w:rPr>
                </w:rPrChange>
              </w:rPr>
            </w:pPr>
            <w:r w:rsidRPr="00AA683D">
              <w:rPr>
                <w:sz w:val="18"/>
              </w:rPr>
              <w:t>1164</w:t>
            </w:r>
          </w:p>
        </w:tc>
        <w:tc>
          <w:tcPr>
            <w:tcW w:w="856" w:type="pct"/>
            <w:noWrap/>
            <w:hideMark/>
          </w:tcPr>
          <w:p w14:paraId="434E9D44" w14:textId="77777777" w:rsidR="00217C8B" w:rsidRPr="00AA683D" w:rsidRDefault="00217C8B" w:rsidP="00217C8B">
            <w:pPr>
              <w:pStyle w:val="body"/>
              <w:rPr>
                <w:sz w:val="18"/>
                <w:lang w:val="en-GB"/>
                <w:rPrChange w:id="1014" w:author="Owen Jones" w:date="2018-07-31T16:06:00Z">
                  <w:rPr>
                    <w:sz w:val="18"/>
                  </w:rPr>
                </w:rPrChange>
              </w:rPr>
            </w:pPr>
            <w:r w:rsidRPr="00AA683D">
              <w:rPr>
                <w:sz w:val="18"/>
              </w:rPr>
              <w:t>F 04.08</w:t>
            </w:r>
          </w:p>
        </w:tc>
        <w:tc>
          <w:tcPr>
            <w:tcW w:w="636" w:type="pct"/>
            <w:noWrap/>
            <w:hideMark/>
          </w:tcPr>
          <w:p w14:paraId="39F41F15" w14:textId="77777777" w:rsidR="00217C8B" w:rsidRPr="00AA683D" w:rsidRDefault="00217C8B" w:rsidP="00217C8B">
            <w:pPr>
              <w:pStyle w:val="body"/>
              <w:rPr>
                <w:sz w:val="18"/>
                <w:lang w:val="en-GB"/>
                <w:rPrChange w:id="1015" w:author="Owen Jones" w:date="2018-07-31T16:06:00Z">
                  <w:rPr>
                    <w:sz w:val="18"/>
                  </w:rPr>
                </w:rPrChange>
              </w:rPr>
            </w:pPr>
            <w:r w:rsidRPr="00AA683D">
              <w:rPr>
                <w:sz w:val="18"/>
              </w:rPr>
              <w:t xml:space="preserve">010 </w:t>
            </w:r>
          </w:p>
        </w:tc>
        <w:tc>
          <w:tcPr>
            <w:tcW w:w="504" w:type="pct"/>
            <w:noWrap/>
            <w:hideMark/>
          </w:tcPr>
          <w:p w14:paraId="65593940" w14:textId="77777777" w:rsidR="00217C8B" w:rsidRPr="00AA683D" w:rsidRDefault="00217C8B" w:rsidP="00217C8B">
            <w:pPr>
              <w:pStyle w:val="body"/>
              <w:rPr>
                <w:sz w:val="18"/>
                <w:lang w:val="en-GB"/>
                <w:rPrChange w:id="1016" w:author="Owen Jones" w:date="2018-07-31T16:06:00Z">
                  <w:rPr>
                    <w:sz w:val="18"/>
                  </w:rPr>
                </w:rPrChange>
              </w:rPr>
            </w:pPr>
            <w:r w:rsidRPr="00AA683D">
              <w:rPr>
                <w:sz w:val="18"/>
              </w:rPr>
              <w:t xml:space="preserve">050 </w:t>
            </w:r>
          </w:p>
        </w:tc>
        <w:tc>
          <w:tcPr>
            <w:tcW w:w="922" w:type="pct"/>
            <w:noWrap/>
            <w:hideMark/>
          </w:tcPr>
          <w:p w14:paraId="2AF6372D" w14:textId="77777777" w:rsidR="00217C8B" w:rsidRPr="00AA683D" w:rsidRDefault="00217C8B" w:rsidP="00217C8B">
            <w:pPr>
              <w:pStyle w:val="body"/>
              <w:rPr>
                <w:sz w:val="18"/>
                <w:lang w:val="en-GB"/>
                <w:rPrChange w:id="1017" w:author="Owen Jones" w:date="2018-07-31T16:06:00Z">
                  <w:rPr>
                    <w:sz w:val="18"/>
                  </w:rPr>
                </w:rPrChange>
              </w:rPr>
            </w:pPr>
            <w:r w:rsidRPr="00AA683D">
              <w:rPr>
                <w:sz w:val="18"/>
              </w:rPr>
              <w:t>153511</w:t>
            </w:r>
          </w:p>
        </w:tc>
        <w:tc>
          <w:tcPr>
            <w:tcW w:w="777" w:type="pct"/>
            <w:noWrap/>
            <w:hideMark/>
          </w:tcPr>
          <w:p w14:paraId="42AF748B" w14:textId="77777777" w:rsidR="00217C8B" w:rsidRPr="00AA683D" w:rsidRDefault="00217C8B" w:rsidP="00217C8B">
            <w:pPr>
              <w:pStyle w:val="body"/>
              <w:rPr>
                <w:sz w:val="18"/>
                <w:lang w:val="en-GB"/>
                <w:rPrChange w:id="1018" w:author="Owen Jones" w:date="2018-07-31T16:06:00Z">
                  <w:rPr>
                    <w:sz w:val="18"/>
                  </w:rPr>
                </w:rPrChange>
              </w:rPr>
            </w:pPr>
            <w:r w:rsidRPr="00AA683D">
              <w:rPr>
                <w:sz w:val="18"/>
              </w:rPr>
              <w:t>45733</w:t>
            </w:r>
          </w:p>
        </w:tc>
        <w:tc>
          <w:tcPr>
            <w:tcW w:w="820" w:type="pct"/>
            <w:noWrap/>
            <w:hideMark/>
          </w:tcPr>
          <w:p w14:paraId="6016BF01" w14:textId="77777777" w:rsidR="00217C8B" w:rsidRPr="00AA683D" w:rsidRDefault="00217C8B" w:rsidP="00217C8B">
            <w:pPr>
              <w:pStyle w:val="body"/>
              <w:rPr>
                <w:sz w:val="18"/>
                <w:lang w:val="en-GB"/>
                <w:rPrChange w:id="1019" w:author="Owen Jones" w:date="2018-07-31T16:06:00Z">
                  <w:rPr>
                    <w:sz w:val="18"/>
                  </w:rPr>
                </w:rPrChange>
              </w:rPr>
            </w:pPr>
            <w:r w:rsidRPr="00AA683D">
              <w:rPr>
                <w:sz w:val="18"/>
              </w:rPr>
              <w:t>153511</w:t>
            </w:r>
          </w:p>
        </w:tc>
      </w:tr>
      <w:tr w:rsidR="00217C8B" w:rsidRPr="00AA683D" w14:paraId="72D40602" w14:textId="77777777" w:rsidTr="00217C8B">
        <w:trPr>
          <w:trHeight w:val="300"/>
        </w:trPr>
        <w:tc>
          <w:tcPr>
            <w:tcW w:w="485" w:type="pct"/>
            <w:noWrap/>
            <w:hideMark/>
          </w:tcPr>
          <w:p w14:paraId="1A3C789C" w14:textId="77777777" w:rsidR="00217C8B" w:rsidRPr="00AA683D" w:rsidRDefault="00217C8B" w:rsidP="00217C8B">
            <w:pPr>
              <w:pStyle w:val="body"/>
              <w:rPr>
                <w:sz w:val="18"/>
                <w:lang w:val="en-GB"/>
                <w:rPrChange w:id="1020" w:author="Owen Jones" w:date="2018-07-31T16:06:00Z">
                  <w:rPr>
                    <w:sz w:val="18"/>
                  </w:rPr>
                </w:rPrChange>
              </w:rPr>
            </w:pPr>
            <w:r w:rsidRPr="00AA683D">
              <w:rPr>
                <w:sz w:val="18"/>
              </w:rPr>
              <w:lastRenderedPageBreak/>
              <w:t>1164</w:t>
            </w:r>
          </w:p>
        </w:tc>
        <w:tc>
          <w:tcPr>
            <w:tcW w:w="856" w:type="pct"/>
            <w:noWrap/>
            <w:hideMark/>
          </w:tcPr>
          <w:p w14:paraId="1CEBB2F8" w14:textId="77777777" w:rsidR="00217C8B" w:rsidRPr="00AA683D" w:rsidRDefault="00217C8B" w:rsidP="00217C8B">
            <w:pPr>
              <w:pStyle w:val="body"/>
              <w:rPr>
                <w:sz w:val="18"/>
                <w:lang w:val="en-GB"/>
                <w:rPrChange w:id="1021" w:author="Owen Jones" w:date="2018-07-31T16:06:00Z">
                  <w:rPr>
                    <w:sz w:val="18"/>
                  </w:rPr>
                </w:rPrChange>
              </w:rPr>
            </w:pPr>
            <w:r w:rsidRPr="00AA683D">
              <w:rPr>
                <w:sz w:val="18"/>
              </w:rPr>
              <w:t>F 04.08</w:t>
            </w:r>
          </w:p>
        </w:tc>
        <w:tc>
          <w:tcPr>
            <w:tcW w:w="636" w:type="pct"/>
            <w:noWrap/>
            <w:hideMark/>
          </w:tcPr>
          <w:p w14:paraId="193D93B6" w14:textId="77777777" w:rsidR="00217C8B" w:rsidRPr="00AA683D" w:rsidRDefault="00217C8B" w:rsidP="00217C8B">
            <w:pPr>
              <w:pStyle w:val="body"/>
              <w:rPr>
                <w:sz w:val="18"/>
                <w:lang w:val="en-GB"/>
                <w:rPrChange w:id="1022" w:author="Owen Jones" w:date="2018-07-31T16:06:00Z">
                  <w:rPr>
                    <w:sz w:val="18"/>
                  </w:rPr>
                </w:rPrChange>
              </w:rPr>
            </w:pPr>
            <w:r w:rsidRPr="00AA683D">
              <w:rPr>
                <w:sz w:val="18"/>
              </w:rPr>
              <w:t xml:space="preserve">010 </w:t>
            </w:r>
          </w:p>
        </w:tc>
        <w:tc>
          <w:tcPr>
            <w:tcW w:w="504" w:type="pct"/>
            <w:noWrap/>
            <w:hideMark/>
          </w:tcPr>
          <w:p w14:paraId="6A5868C2" w14:textId="77777777" w:rsidR="00217C8B" w:rsidRPr="00AA683D" w:rsidRDefault="00217C8B" w:rsidP="00217C8B">
            <w:pPr>
              <w:pStyle w:val="body"/>
              <w:rPr>
                <w:sz w:val="18"/>
                <w:lang w:val="en-GB"/>
                <w:rPrChange w:id="1023" w:author="Owen Jones" w:date="2018-07-31T16:06:00Z">
                  <w:rPr>
                    <w:sz w:val="18"/>
                  </w:rPr>
                </w:rPrChange>
              </w:rPr>
            </w:pPr>
            <w:r w:rsidRPr="00AA683D">
              <w:rPr>
                <w:sz w:val="18"/>
              </w:rPr>
              <w:t xml:space="preserve">060 </w:t>
            </w:r>
          </w:p>
        </w:tc>
        <w:tc>
          <w:tcPr>
            <w:tcW w:w="922" w:type="pct"/>
            <w:noWrap/>
            <w:hideMark/>
          </w:tcPr>
          <w:p w14:paraId="5CB7CACB" w14:textId="77777777" w:rsidR="00217C8B" w:rsidRPr="00AA683D" w:rsidRDefault="00217C8B" w:rsidP="00217C8B">
            <w:pPr>
              <w:pStyle w:val="body"/>
              <w:rPr>
                <w:sz w:val="18"/>
                <w:lang w:val="en-GB"/>
                <w:rPrChange w:id="1024" w:author="Owen Jones" w:date="2018-07-31T16:06:00Z">
                  <w:rPr>
                    <w:sz w:val="18"/>
                  </w:rPr>
                </w:rPrChange>
              </w:rPr>
            </w:pPr>
            <w:r w:rsidRPr="00AA683D">
              <w:rPr>
                <w:sz w:val="18"/>
              </w:rPr>
              <w:t>153516</w:t>
            </w:r>
          </w:p>
        </w:tc>
        <w:tc>
          <w:tcPr>
            <w:tcW w:w="777" w:type="pct"/>
            <w:noWrap/>
            <w:hideMark/>
          </w:tcPr>
          <w:p w14:paraId="11EBB24E" w14:textId="77777777" w:rsidR="00217C8B" w:rsidRPr="00AA683D" w:rsidRDefault="00217C8B" w:rsidP="00217C8B">
            <w:pPr>
              <w:pStyle w:val="body"/>
              <w:rPr>
                <w:sz w:val="18"/>
                <w:lang w:val="en-GB"/>
                <w:rPrChange w:id="1025" w:author="Owen Jones" w:date="2018-07-31T16:06:00Z">
                  <w:rPr>
                    <w:sz w:val="18"/>
                  </w:rPr>
                </w:rPrChange>
              </w:rPr>
            </w:pPr>
            <w:r w:rsidRPr="00AA683D">
              <w:rPr>
                <w:sz w:val="18"/>
              </w:rPr>
              <w:t>45746</w:t>
            </w:r>
          </w:p>
        </w:tc>
        <w:tc>
          <w:tcPr>
            <w:tcW w:w="820" w:type="pct"/>
            <w:noWrap/>
            <w:hideMark/>
          </w:tcPr>
          <w:p w14:paraId="1A2404AC" w14:textId="77777777" w:rsidR="00217C8B" w:rsidRPr="00AA683D" w:rsidRDefault="00217C8B" w:rsidP="00217C8B">
            <w:pPr>
              <w:pStyle w:val="body"/>
              <w:rPr>
                <w:sz w:val="18"/>
                <w:lang w:val="en-GB"/>
                <w:rPrChange w:id="1026" w:author="Owen Jones" w:date="2018-07-31T16:06:00Z">
                  <w:rPr>
                    <w:sz w:val="18"/>
                  </w:rPr>
                </w:rPrChange>
              </w:rPr>
            </w:pPr>
            <w:r w:rsidRPr="00AA683D">
              <w:rPr>
                <w:sz w:val="18"/>
              </w:rPr>
              <w:t>153516</w:t>
            </w:r>
          </w:p>
        </w:tc>
      </w:tr>
      <w:tr w:rsidR="00217C8B" w:rsidRPr="00AA683D" w14:paraId="057E3199" w14:textId="77777777" w:rsidTr="00217C8B">
        <w:trPr>
          <w:trHeight w:val="300"/>
        </w:trPr>
        <w:tc>
          <w:tcPr>
            <w:tcW w:w="485" w:type="pct"/>
            <w:noWrap/>
            <w:hideMark/>
          </w:tcPr>
          <w:p w14:paraId="4AF77E86" w14:textId="77777777" w:rsidR="00217C8B" w:rsidRPr="00AA683D" w:rsidRDefault="00217C8B" w:rsidP="00217C8B">
            <w:pPr>
              <w:pStyle w:val="body"/>
              <w:rPr>
                <w:sz w:val="18"/>
                <w:lang w:val="en-GB"/>
                <w:rPrChange w:id="1027" w:author="Owen Jones" w:date="2018-07-31T16:06:00Z">
                  <w:rPr>
                    <w:sz w:val="18"/>
                  </w:rPr>
                </w:rPrChange>
              </w:rPr>
            </w:pPr>
            <w:r w:rsidRPr="00AA683D">
              <w:rPr>
                <w:sz w:val="18"/>
              </w:rPr>
              <w:t>1164</w:t>
            </w:r>
          </w:p>
        </w:tc>
        <w:tc>
          <w:tcPr>
            <w:tcW w:w="856" w:type="pct"/>
            <w:noWrap/>
            <w:hideMark/>
          </w:tcPr>
          <w:p w14:paraId="13BDC801" w14:textId="77777777" w:rsidR="00217C8B" w:rsidRPr="00AA683D" w:rsidRDefault="00217C8B" w:rsidP="00217C8B">
            <w:pPr>
              <w:pStyle w:val="body"/>
              <w:rPr>
                <w:sz w:val="18"/>
                <w:lang w:val="en-GB"/>
                <w:rPrChange w:id="1028" w:author="Owen Jones" w:date="2018-07-31T16:06:00Z">
                  <w:rPr>
                    <w:sz w:val="18"/>
                  </w:rPr>
                </w:rPrChange>
              </w:rPr>
            </w:pPr>
            <w:r w:rsidRPr="00AA683D">
              <w:rPr>
                <w:sz w:val="18"/>
              </w:rPr>
              <w:t>F 04.08</w:t>
            </w:r>
          </w:p>
        </w:tc>
        <w:tc>
          <w:tcPr>
            <w:tcW w:w="636" w:type="pct"/>
            <w:noWrap/>
            <w:hideMark/>
          </w:tcPr>
          <w:p w14:paraId="72AE825C" w14:textId="77777777" w:rsidR="00217C8B" w:rsidRPr="00AA683D" w:rsidRDefault="00217C8B" w:rsidP="00217C8B">
            <w:pPr>
              <w:pStyle w:val="body"/>
              <w:rPr>
                <w:sz w:val="18"/>
                <w:lang w:val="en-GB"/>
                <w:rPrChange w:id="1029" w:author="Owen Jones" w:date="2018-07-31T16:06:00Z">
                  <w:rPr>
                    <w:sz w:val="18"/>
                  </w:rPr>
                </w:rPrChange>
              </w:rPr>
            </w:pPr>
            <w:r w:rsidRPr="00AA683D">
              <w:rPr>
                <w:sz w:val="18"/>
              </w:rPr>
              <w:t xml:space="preserve">010 </w:t>
            </w:r>
          </w:p>
        </w:tc>
        <w:tc>
          <w:tcPr>
            <w:tcW w:w="504" w:type="pct"/>
            <w:noWrap/>
            <w:hideMark/>
          </w:tcPr>
          <w:p w14:paraId="2BCC05E0" w14:textId="77777777" w:rsidR="00217C8B" w:rsidRPr="00AA683D" w:rsidRDefault="00217C8B" w:rsidP="00217C8B">
            <w:pPr>
              <w:pStyle w:val="body"/>
              <w:rPr>
                <w:sz w:val="18"/>
                <w:lang w:val="en-GB"/>
                <w:rPrChange w:id="1030" w:author="Owen Jones" w:date="2018-07-31T16:06:00Z">
                  <w:rPr>
                    <w:sz w:val="18"/>
                  </w:rPr>
                </w:rPrChange>
              </w:rPr>
            </w:pPr>
            <w:r w:rsidRPr="00AA683D">
              <w:rPr>
                <w:sz w:val="18"/>
              </w:rPr>
              <w:t xml:space="preserve">070 </w:t>
            </w:r>
          </w:p>
        </w:tc>
        <w:tc>
          <w:tcPr>
            <w:tcW w:w="922" w:type="pct"/>
            <w:noWrap/>
            <w:hideMark/>
          </w:tcPr>
          <w:p w14:paraId="4D0A1EFE" w14:textId="77777777" w:rsidR="00217C8B" w:rsidRPr="00AA683D" w:rsidRDefault="00217C8B" w:rsidP="00217C8B">
            <w:pPr>
              <w:pStyle w:val="body"/>
              <w:rPr>
                <w:sz w:val="18"/>
                <w:lang w:val="en-GB"/>
                <w:rPrChange w:id="1031" w:author="Owen Jones" w:date="2018-07-31T16:06:00Z">
                  <w:rPr>
                    <w:sz w:val="18"/>
                  </w:rPr>
                </w:rPrChange>
              </w:rPr>
            </w:pPr>
            <w:r w:rsidRPr="00AA683D">
              <w:rPr>
                <w:sz w:val="18"/>
              </w:rPr>
              <w:t>153502</w:t>
            </w:r>
          </w:p>
        </w:tc>
        <w:tc>
          <w:tcPr>
            <w:tcW w:w="777" w:type="pct"/>
            <w:noWrap/>
            <w:hideMark/>
          </w:tcPr>
          <w:p w14:paraId="1853CE18" w14:textId="77777777" w:rsidR="00217C8B" w:rsidRPr="00AA683D" w:rsidRDefault="00217C8B" w:rsidP="00217C8B">
            <w:pPr>
              <w:pStyle w:val="body"/>
              <w:rPr>
                <w:sz w:val="18"/>
                <w:lang w:val="en-GB"/>
                <w:rPrChange w:id="1032" w:author="Owen Jones" w:date="2018-07-31T16:06:00Z">
                  <w:rPr>
                    <w:sz w:val="18"/>
                  </w:rPr>
                </w:rPrChange>
              </w:rPr>
            </w:pPr>
            <w:r w:rsidRPr="00AA683D">
              <w:rPr>
                <w:sz w:val="18"/>
              </w:rPr>
              <w:t>45724</w:t>
            </w:r>
          </w:p>
        </w:tc>
        <w:tc>
          <w:tcPr>
            <w:tcW w:w="820" w:type="pct"/>
            <w:noWrap/>
            <w:hideMark/>
          </w:tcPr>
          <w:p w14:paraId="62161DB2" w14:textId="77777777" w:rsidR="00217C8B" w:rsidRPr="00AA683D" w:rsidRDefault="00217C8B" w:rsidP="00217C8B">
            <w:pPr>
              <w:pStyle w:val="body"/>
              <w:rPr>
                <w:sz w:val="18"/>
                <w:lang w:val="en-GB"/>
                <w:rPrChange w:id="1033" w:author="Owen Jones" w:date="2018-07-31T16:06:00Z">
                  <w:rPr>
                    <w:sz w:val="18"/>
                  </w:rPr>
                </w:rPrChange>
              </w:rPr>
            </w:pPr>
            <w:r w:rsidRPr="00AA683D">
              <w:rPr>
                <w:sz w:val="18"/>
              </w:rPr>
              <w:t>153502</w:t>
            </w:r>
          </w:p>
        </w:tc>
      </w:tr>
      <w:tr w:rsidR="00217C8B" w:rsidRPr="00AA683D" w14:paraId="0F5CCA92" w14:textId="77777777" w:rsidTr="00217C8B">
        <w:trPr>
          <w:trHeight w:val="300"/>
        </w:trPr>
        <w:tc>
          <w:tcPr>
            <w:tcW w:w="485" w:type="pct"/>
            <w:noWrap/>
            <w:hideMark/>
          </w:tcPr>
          <w:p w14:paraId="55417EB1" w14:textId="77777777" w:rsidR="00217C8B" w:rsidRPr="00AA683D" w:rsidRDefault="00217C8B" w:rsidP="00217C8B">
            <w:pPr>
              <w:pStyle w:val="body"/>
              <w:rPr>
                <w:sz w:val="18"/>
                <w:lang w:val="en-GB"/>
                <w:rPrChange w:id="1034" w:author="Owen Jones" w:date="2018-07-31T16:06:00Z">
                  <w:rPr>
                    <w:sz w:val="18"/>
                  </w:rPr>
                </w:rPrChange>
              </w:rPr>
            </w:pPr>
            <w:r w:rsidRPr="00AA683D">
              <w:rPr>
                <w:sz w:val="18"/>
              </w:rPr>
              <w:t>1164</w:t>
            </w:r>
          </w:p>
        </w:tc>
        <w:tc>
          <w:tcPr>
            <w:tcW w:w="856" w:type="pct"/>
            <w:noWrap/>
            <w:hideMark/>
          </w:tcPr>
          <w:p w14:paraId="4CA62A69" w14:textId="77777777" w:rsidR="00217C8B" w:rsidRPr="00AA683D" w:rsidRDefault="00217C8B" w:rsidP="00217C8B">
            <w:pPr>
              <w:pStyle w:val="body"/>
              <w:rPr>
                <w:sz w:val="18"/>
                <w:lang w:val="en-GB"/>
                <w:rPrChange w:id="1035" w:author="Owen Jones" w:date="2018-07-31T16:06:00Z">
                  <w:rPr>
                    <w:sz w:val="18"/>
                  </w:rPr>
                </w:rPrChange>
              </w:rPr>
            </w:pPr>
            <w:r w:rsidRPr="00AA683D">
              <w:rPr>
                <w:sz w:val="18"/>
              </w:rPr>
              <w:t>F 04.08</w:t>
            </w:r>
          </w:p>
        </w:tc>
        <w:tc>
          <w:tcPr>
            <w:tcW w:w="636" w:type="pct"/>
            <w:noWrap/>
            <w:hideMark/>
          </w:tcPr>
          <w:p w14:paraId="1DB5DD61" w14:textId="77777777" w:rsidR="00217C8B" w:rsidRPr="00AA683D" w:rsidRDefault="00217C8B" w:rsidP="00217C8B">
            <w:pPr>
              <w:pStyle w:val="body"/>
              <w:rPr>
                <w:sz w:val="18"/>
                <w:lang w:val="en-GB"/>
                <w:rPrChange w:id="1036" w:author="Owen Jones" w:date="2018-07-31T16:06:00Z">
                  <w:rPr>
                    <w:sz w:val="18"/>
                  </w:rPr>
                </w:rPrChange>
              </w:rPr>
            </w:pPr>
            <w:r w:rsidRPr="00AA683D">
              <w:rPr>
                <w:sz w:val="18"/>
              </w:rPr>
              <w:t xml:space="preserve">010 </w:t>
            </w:r>
          </w:p>
        </w:tc>
        <w:tc>
          <w:tcPr>
            <w:tcW w:w="504" w:type="pct"/>
            <w:noWrap/>
            <w:hideMark/>
          </w:tcPr>
          <w:p w14:paraId="64FAA6E8" w14:textId="77777777" w:rsidR="00217C8B" w:rsidRPr="00AA683D" w:rsidRDefault="00217C8B" w:rsidP="00217C8B">
            <w:pPr>
              <w:pStyle w:val="body"/>
              <w:rPr>
                <w:sz w:val="18"/>
                <w:lang w:val="en-GB"/>
                <w:rPrChange w:id="1037" w:author="Owen Jones" w:date="2018-07-31T16:06:00Z">
                  <w:rPr>
                    <w:sz w:val="18"/>
                  </w:rPr>
                </w:rPrChange>
              </w:rPr>
            </w:pPr>
            <w:r w:rsidRPr="00AA683D">
              <w:rPr>
                <w:sz w:val="18"/>
              </w:rPr>
              <w:t xml:space="preserve">080 </w:t>
            </w:r>
          </w:p>
        </w:tc>
        <w:tc>
          <w:tcPr>
            <w:tcW w:w="922" w:type="pct"/>
            <w:noWrap/>
            <w:hideMark/>
          </w:tcPr>
          <w:p w14:paraId="7EE1F5DC" w14:textId="77777777" w:rsidR="00217C8B" w:rsidRPr="00AA683D" w:rsidRDefault="00217C8B" w:rsidP="00217C8B">
            <w:pPr>
              <w:pStyle w:val="body"/>
              <w:rPr>
                <w:sz w:val="18"/>
                <w:lang w:val="en-GB"/>
                <w:rPrChange w:id="1038" w:author="Owen Jones" w:date="2018-07-31T16:06:00Z">
                  <w:rPr>
                    <w:sz w:val="18"/>
                  </w:rPr>
                </w:rPrChange>
              </w:rPr>
            </w:pPr>
            <w:r w:rsidRPr="00AA683D">
              <w:rPr>
                <w:sz w:val="18"/>
              </w:rPr>
              <w:t>153507</w:t>
            </w:r>
          </w:p>
        </w:tc>
        <w:tc>
          <w:tcPr>
            <w:tcW w:w="777" w:type="pct"/>
            <w:noWrap/>
            <w:hideMark/>
          </w:tcPr>
          <w:p w14:paraId="3DA1E21F" w14:textId="77777777" w:rsidR="00217C8B" w:rsidRPr="00AA683D" w:rsidRDefault="00217C8B" w:rsidP="00217C8B">
            <w:pPr>
              <w:pStyle w:val="body"/>
              <w:rPr>
                <w:sz w:val="18"/>
                <w:lang w:val="en-GB"/>
                <w:rPrChange w:id="1039" w:author="Owen Jones" w:date="2018-07-31T16:06:00Z">
                  <w:rPr>
                    <w:sz w:val="18"/>
                  </w:rPr>
                </w:rPrChange>
              </w:rPr>
            </w:pPr>
            <w:r w:rsidRPr="00AA683D">
              <w:rPr>
                <w:sz w:val="18"/>
              </w:rPr>
              <w:t>45729</w:t>
            </w:r>
          </w:p>
        </w:tc>
        <w:tc>
          <w:tcPr>
            <w:tcW w:w="820" w:type="pct"/>
            <w:noWrap/>
            <w:hideMark/>
          </w:tcPr>
          <w:p w14:paraId="066C9A01" w14:textId="77777777" w:rsidR="00217C8B" w:rsidRPr="00AA683D" w:rsidRDefault="00217C8B" w:rsidP="00217C8B">
            <w:pPr>
              <w:pStyle w:val="body"/>
              <w:rPr>
                <w:sz w:val="18"/>
                <w:lang w:val="en-GB"/>
                <w:rPrChange w:id="1040" w:author="Owen Jones" w:date="2018-07-31T16:06:00Z">
                  <w:rPr>
                    <w:sz w:val="18"/>
                  </w:rPr>
                </w:rPrChange>
              </w:rPr>
            </w:pPr>
            <w:r w:rsidRPr="00AA683D">
              <w:rPr>
                <w:sz w:val="18"/>
              </w:rPr>
              <w:t>153507</w:t>
            </w:r>
          </w:p>
        </w:tc>
      </w:tr>
      <w:tr w:rsidR="00217C8B" w:rsidRPr="00AA683D" w14:paraId="60C78715" w14:textId="77777777" w:rsidTr="00217C8B">
        <w:trPr>
          <w:trHeight w:val="300"/>
        </w:trPr>
        <w:tc>
          <w:tcPr>
            <w:tcW w:w="485" w:type="pct"/>
            <w:noWrap/>
            <w:hideMark/>
          </w:tcPr>
          <w:p w14:paraId="75D3EAF9" w14:textId="77777777" w:rsidR="00217C8B" w:rsidRPr="00AA683D" w:rsidRDefault="00217C8B" w:rsidP="00217C8B">
            <w:pPr>
              <w:pStyle w:val="body"/>
              <w:rPr>
                <w:sz w:val="18"/>
                <w:lang w:val="en-GB"/>
                <w:rPrChange w:id="1041" w:author="Owen Jones" w:date="2018-07-31T16:06:00Z">
                  <w:rPr>
                    <w:sz w:val="18"/>
                  </w:rPr>
                </w:rPrChange>
              </w:rPr>
            </w:pPr>
            <w:r w:rsidRPr="00AA683D">
              <w:rPr>
                <w:sz w:val="18"/>
              </w:rPr>
              <w:t>1164</w:t>
            </w:r>
          </w:p>
        </w:tc>
        <w:tc>
          <w:tcPr>
            <w:tcW w:w="856" w:type="pct"/>
            <w:noWrap/>
            <w:hideMark/>
          </w:tcPr>
          <w:p w14:paraId="5DEA4B8A" w14:textId="77777777" w:rsidR="00217C8B" w:rsidRPr="00AA683D" w:rsidRDefault="00217C8B" w:rsidP="00217C8B">
            <w:pPr>
              <w:pStyle w:val="body"/>
              <w:rPr>
                <w:sz w:val="18"/>
                <w:lang w:val="en-GB"/>
                <w:rPrChange w:id="1042" w:author="Owen Jones" w:date="2018-07-31T16:06:00Z">
                  <w:rPr>
                    <w:sz w:val="18"/>
                  </w:rPr>
                </w:rPrChange>
              </w:rPr>
            </w:pPr>
            <w:r w:rsidRPr="00AA683D">
              <w:rPr>
                <w:sz w:val="18"/>
              </w:rPr>
              <w:t>F 04.08</w:t>
            </w:r>
          </w:p>
        </w:tc>
        <w:tc>
          <w:tcPr>
            <w:tcW w:w="636" w:type="pct"/>
            <w:noWrap/>
            <w:hideMark/>
          </w:tcPr>
          <w:p w14:paraId="0060DB5B" w14:textId="77777777" w:rsidR="00217C8B" w:rsidRPr="00AA683D" w:rsidRDefault="00217C8B" w:rsidP="00217C8B">
            <w:pPr>
              <w:pStyle w:val="body"/>
              <w:rPr>
                <w:sz w:val="18"/>
                <w:lang w:val="en-GB"/>
                <w:rPrChange w:id="1043" w:author="Owen Jones" w:date="2018-07-31T16:06:00Z">
                  <w:rPr>
                    <w:sz w:val="18"/>
                  </w:rPr>
                </w:rPrChange>
              </w:rPr>
            </w:pPr>
            <w:r w:rsidRPr="00AA683D">
              <w:rPr>
                <w:sz w:val="18"/>
              </w:rPr>
              <w:t xml:space="preserve">010 </w:t>
            </w:r>
          </w:p>
        </w:tc>
        <w:tc>
          <w:tcPr>
            <w:tcW w:w="504" w:type="pct"/>
            <w:noWrap/>
            <w:hideMark/>
          </w:tcPr>
          <w:p w14:paraId="1ECBECF4" w14:textId="77777777" w:rsidR="00217C8B" w:rsidRPr="00AA683D" w:rsidRDefault="00217C8B" w:rsidP="00217C8B">
            <w:pPr>
              <w:pStyle w:val="body"/>
              <w:rPr>
                <w:sz w:val="18"/>
                <w:lang w:val="en-GB"/>
                <w:rPrChange w:id="1044" w:author="Owen Jones" w:date="2018-07-31T16:06:00Z">
                  <w:rPr>
                    <w:sz w:val="18"/>
                  </w:rPr>
                </w:rPrChange>
              </w:rPr>
            </w:pPr>
            <w:r w:rsidRPr="00AA683D">
              <w:rPr>
                <w:sz w:val="18"/>
              </w:rPr>
              <w:t xml:space="preserve">090 </w:t>
            </w:r>
          </w:p>
        </w:tc>
        <w:tc>
          <w:tcPr>
            <w:tcW w:w="922" w:type="pct"/>
            <w:noWrap/>
            <w:hideMark/>
          </w:tcPr>
          <w:p w14:paraId="104E1DA5" w14:textId="77777777" w:rsidR="00217C8B" w:rsidRPr="00AA683D" w:rsidRDefault="00217C8B" w:rsidP="00217C8B">
            <w:pPr>
              <w:pStyle w:val="body"/>
              <w:rPr>
                <w:sz w:val="18"/>
                <w:lang w:val="en-GB"/>
                <w:rPrChange w:id="1045" w:author="Owen Jones" w:date="2018-07-31T16:06:00Z">
                  <w:rPr>
                    <w:sz w:val="18"/>
                  </w:rPr>
                </w:rPrChange>
              </w:rPr>
            </w:pPr>
            <w:r w:rsidRPr="00AA683D">
              <w:rPr>
                <w:sz w:val="18"/>
              </w:rPr>
              <w:t>153504</w:t>
            </w:r>
          </w:p>
        </w:tc>
        <w:tc>
          <w:tcPr>
            <w:tcW w:w="777" w:type="pct"/>
            <w:noWrap/>
            <w:hideMark/>
          </w:tcPr>
          <w:p w14:paraId="1FD3EC01" w14:textId="77777777" w:rsidR="00217C8B" w:rsidRPr="00AA683D" w:rsidRDefault="00217C8B" w:rsidP="00217C8B">
            <w:pPr>
              <w:pStyle w:val="body"/>
              <w:rPr>
                <w:sz w:val="18"/>
                <w:lang w:val="en-GB"/>
                <w:rPrChange w:id="1046" w:author="Owen Jones" w:date="2018-07-31T16:06:00Z">
                  <w:rPr>
                    <w:sz w:val="18"/>
                  </w:rPr>
                </w:rPrChange>
              </w:rPr>
            </w:pPr>
            <w:r w:rsidRPr="00AA683D">
              <w:rPr>
                <w:sz w:val="18"/>
              </w:rPr>
              <w:t>45726</w:t>
            </w:r>
          </w:p>
        </w:tc>
        <w:tc>
          <w:tcPr>
            <w:tcW w:w="820" w:type="pct"/>
            <w:noWrap/>
            <w:hideMark/>
          </w:tcPr>
          <w:p w14:paraId="2011AA86" w14:textId="77777777" w:rsidR="00217C8B" w:rsidRPr="00AA683D" w:rsidRDefault="00217C8B" w:rsidP="00217C8B">
            <w:pPr>
              <w:pStyle w:val="body"/>
              <w:rPr>
                <w:sz w:val="18"/>
                <w:lang w:val="en-GB"/>
                <w:rPrChange w:id="1047" w:author="Owen Jones" w:date="2018-07-31T16:06:00Z">
                  <w:rPr>
                    <w:sz w:val="18"/>
                  </w:rPr>
                </w:rPrChange>
              </w:rPr>
            </w:pPr>
            <w:r w:rsidRPr="00AA683D">
              <w:rPr>
                <w:sz w:val="18"/>
              </w:rPr>
              <w:t>153504</w:t>
            </w:r>
          </w:p>
        </w:tc>
      </w:tr>
      <w:tr w:rsidR="00217C8B" w:rsidRPr="00AA683D" w14:paraId="0F6AE3A2" w14:textId="77777777" w:rsidTr="00217C8B">
        <w:trPr>
          <w:trHeight w:val="300"/>
        </w:trPr>
        <w:tc>
          <w:tcPr>
            <w:tcW w:w="485" w:type="pct"/>
            <w:noWrap/>
            <w:hideMark/>
          </w:tcPr>
          <w:p w14:paraId="61961781" w14:textId="77777777" w:rsidR="00217C8B" w:rsidRPr="00AA683D" w:rsidRDefault="00217C8B" w:rsidP="00217C8B">
            <w:pPr>
              <w:pStyle w:val="body"/>
              <w:rPr>
                <w:sz w:val="18"/>
                <w:lang w:val="en-GB"/>
                <w:rPrChange w:id="1048" w:author="Owen Jones" w:date="2018-07-31T16:06:00Z">
                  <w:rPr>
                    <w:sz w:val="18"/>
                  </w:rPr>
                </w:rPrChange>
              </w:rPr>
            </w:pPr>
            <w:r w:rsidRPr="00AA683D">
              <w:rPr>
                <w:sz w:val="18"/>
              </w:rPr>
              <w:t>1164</w:t>
            </w:r>
          </w:p>
        </w:tc>
        <w:tc>
          <w:tcPr>
            <w:tcW w:w="856" w:type="pct"/>
            <w:noWrap/>
            <w:hideMark/>
          </w:tcPr>
          <w:p w14:paraId="561098C3" w14:textId="77777777" w:rsidR="00217C8B" w:rsidRPr="00AA683D" w:rsidRDefault="00217C8B" w:rsidP="00217C8B">
            <w:pPr>
              <w:pStyle w:val="body"/>
              <w:rPr>
                <w:sz w:val="18"/>
                <w:lang w:val="en-GB"/>
                <w:rPrChange w:id="1049" w:author="Owen Jones" w:date="2018-07-31T16:06:00Z">
                  <w:rPr>
                    <w:sz w:val="18"/>
                  </w:rPr>
                </w:rPrChange>
              </w:rPr>
            </w:pPr>
            <w:r w:rsidRPr="00AA683D">
              <w:rPr>
                <w:sz w:val="18"/>
              </w:rPr>
              <w:t>F 04.08</w:t>
            </w:r>
          </w:p>
        </w:tc>
        <w:tc>
          <w:tcPr>
            <w:tcW w:w="636" w:type="pct"/>
            <w:noWrap/>
            <w:hideMark/>
          </w:tcPr>
          <w:p w14:paraId="55C15611" w14:textId="77777777" w:rsidR="00217C8B" w:rsidRPr="00AA683D" w:rsidRDefault="00217C8B" w:rsidP="00217C8B">
            <w:pPr>
              <w:pStyle w:val="body"/>
              <w:rPr>
                <w:sz w:val="18"/>
                <w:lang w:val="en-GB"/>
                <w:rPrChange w:id="1050" w:author="Owen Jones" w:date="2018-07-31T16:06:00Z">
                  <w:rPr>
                    <w:sz w:val="18"/>
                  </w:rPr>
                </w:rPrChange>
              </w:rPr>
            </w:pPr>
            <w:r w:rsidRPr="00AA683D">
              <w:rPr>
                <w:sz w:val="18"/>
              </w:rPr>
              <w:t xml:space="preserve">010 </w:t>
            </w:r>
          </w:p>
        </w:tc>
        <w:tc>
          <w:tcPr>
            <w:tcW w:w="504" w:type="pct"/>
            <w:noWrap/>
            <w:hideMark/>
          </w:tcPr>
          <w:p w14:paraId="750FB339" w14:textId="77777777" w:rsidR="00217C8B" w:rsidRPr="00AA683D" w:rsidRDefault="00217C8B" w:rsidP="00217C8B">
            <w:pPr>
              <w:pStyle w:val="body"/>
              <w:rPr>
                <w:sz w:val="18"/>
                <w:lang w:val="en-GB"/>
                <w:rPrChange w:id="1051" w:author="Owen Jones" w:date="2018-07-31T16:06:00Z">
                  <w:rPr>
                    <w:sz w:val="18"/>
                  </w:rPr>
                </w:rPrChange>
              </w:rPr>
            </w:pPr>
            <w:r w:rsidRPr="00AA683D">
              <w:rPr>
                <w:sz w:val="18"/>
              </w:rPr>
              <w:t xml:space="preserve">100 </w:t>
            </w:r>
          </w:p>
        </w:tc>
        <w:tc>
          <w:tcPr>
            <w:tcW w:w="922" w:type="pct"/>
            <w:noWrap/>
            <w:hideMark/>
          </w:tcPr>
          <w:p w14:paraId="765B84DE" w14:textId="77777777" w:rsidR="00217C8B" w:rsidRPr="00AA683D" w:rsidRDefault="00217C8B" w:rsidP="00217C8B">
            <w:pPr>
              <w:pStyle w:val="body"/>
              <w:rPr>
                <w:sz w:val="18"/>
                <w:lang w:val="en-GB"/>
                <w:rPrChange w:id="1052" w:author="Owen Jones" w:date="2018-07-31T16:06:00Z">
                  <w:rPr>
                    <w:sz w:val="18"/>
                  </w:rPr>
                </w:rPrChange>
              </w:rPr>
            </w:pPr>
            <w:r w:rsidRPr="00AA683D">
              <w:rPr>
                <w:sz w:val="18"/>
              </w:rPr>
              <w:t>153513</w:t>
            </w:r>
          </w:p>
        </w:tc>
        <w:tc>
          <w:tcPr>
            <w:tcW w:w="777" w:type="pct"/>
            <w:noWrap/>
            <w:hideMark/>
          </w:tcPr>
          <w:p w14:paraId="30053FE5" w14:textId="77777777" w:rsidR="00217C8B" w:rsidRPr="00AA683D" w:rsidRDefault="00217C8B" w:rsidP="00217C8B">
            <w:pPr>
              <w:pStyle w:val="body"/>
              <w:rPr>
                <w:sz w:val="18"/>
                <w:lang w:val="en-GB"/>
                <w:rPrChange w:id="1053" w:author="Owen Jones" w:date="2018-07-31T16:06:00Z">
                  <w:rPr>
                    <w:sz w:val="18"/>
                  </w:rPr>
                </w:rPrChange>
              </w:rPr>
            </w:pPr>
            <w:r w:rsidRPr="00AA683D">
              <w:rPr>
                <w:sz w:val="18"/>
              </w:rPr>
              <w:t>67581</w:t>
            </w:r>
          </w:p>
        </w:tc>
        <w:tc>
          <w:tcPr>
            <w:tcW w:w="820" w:type="pct"/>
            <w:noWrap/>
            <w:hideMark/>
          </w:tcPr>
          <w:p w14:paraId="547108C9" w14:textId="77777777" w:rsidR="00217C8B" w:rsidRPr="00AA683D" w:rsidRDefault="00217C8B" w:rsidP="00217C8B">
            <w:pPr>
              <w:pStyle w:val="body"/>
              <w:rPr>
                <w:sz w:val="18"/>
                <w:lang w:val="en-GB"/>
                <w:rPrChange w:id="1054" w:author="Owen Jones" w:date="2018-07-31T16:06:00Z">
                  <w:rPr>
                    <w:sz w:val="18"/>
                  </w:rPr>
                </w:rPrChange>
              </w:rPr>
            </w:pPr>
            <w:r w:rsidRPr="00AA683D">
              <w:rPr>
                <w:sz w:val="18"/>
              </w:rPr>
              <w:t>153513</w:t>
            </w:r>
          </w:p>
        </w:tc>
      </w:tr>
      <w:tr w:rsidR="00217C8B" w:rsidRPr="00AA683D" w14:paraId="23E50561" w14:textId="77777777" w:rsidTr="00217C8B">
        <w:trPr>
          <w:trHeight w:val="300"/>
        </w:trPr>
        <w:tc>
          <w:tcPr>
            <w:tcW w:w="485" w:type="pct"/>
            <w:noWrap/>
            <w:hideMark/>
          </w:tcPr>
          <w:p w14:paraId="12AB84D0" w14:textId="77777777" w:rsidR="00217C8B" w:rsidRPr="00AA683D" w:rsidRDefault="00217C8B" w:rsidP="00217C8B">
            <w:pPr>
              <w:pStyle w:val="body"/>
              <w:rPr>
                <w:sz w:val="18"/>
                <w:lang w:val="en-GB"/>
                <w:rPrChange w:id="1055" w:author="Owen Jones" w:date="2018-07-31T16:06:00Z">
                  <w:rPr>
                    <w:sz w:val="18"/>
                  </w:rPr>
                </w:rPrChange>
              </w:rPr>
            </w:pPr>
            <w:r w:rsidRPr="00AA683D">
              <w:rPr>
                <w:sz w:val="18"/>
              </w:rPr>
              <w:t>1164</w:t>
            </w:r>
          </w:p>
        </w:tc>
        <w:tc>
          <w:tcPr>
            <w:tcW w:w="856" w:type="pct"/>
            <w:noWrap/>
            <w:hideMark/>
          </w:tcPr>
          <w:p w14:paraId="5912D390" w14:textId="77777777" w:rsidR="00217C8B" w:rsidRPr="00AA683D" w:rsidRDefault="00217C8B" w:rsidP="00217C8B">
            <w:pPr>
              <w:pStyle w:val="body"/>
              <w:rPr>
                <w:sz w:val="18"/>
                <w:lang w:val="en-GB"/>
                <w:rPrChange w:id="1056" w:author="Owen Jones" w:date="2018-07-31T16:06:00Z">
                  <w:rPr>
                    <w:sz w:val="18"/>
                  </w:rPr>
                </w:rPrChange>
              </w:rPr>
            </w:pPr>
            <w:r w:rsidRPr="00AA683D">
              <w:rPr>
                <w:sz w:val="18"/>
              </w:rPr>
              <w:t>F 04.08</w:t>
            </w:r>
          </w:p>
        </w:tc>
        <w:tc>
          <w:tcPr>
            <w:tcW w:w="636" w:type="pct"/>
            <w:noWrap/>
            <w:hideMark/>
          </w:tcPr>
          <w:p w14:paraId="424B1766" w14:textId="77777777" w:rsidR="00217C8B" w:rsidRPr="00AA683D" w:rsidRDefault="00217C8B" w:rsidP="00217C8B">
            <w:pPr>
              <w:pStyle w:val="body"/>
              <w:rPr>
                <w:sz w:val="18"/>
                <w:lang w:val="en-GB"/>
                <w:rPrChange w:id="1057" w:author="Owen Jones" w:date="2018-07-31T16:06:00Z">
                  <w:rPr>
                    <w:sz w:val="18"/>
                  </w:rPr>
                </w:rPrChange>
              </w:rPr>
            </w:pPr>
            <w:r w:rsidRPr="00AA683D">
              <w:rPr>
                <w:sz w:val="18"/>
              </w:rPr>
              <w:t xml:space="preserve">010 </w:t>
            </w:r>
          </w:p>
        </w:tc>
        <w:tc>
          <w:tcPr>
            <w:tcW w:w="504" w:type="pct"/>
            <w:noWrap/>
            <w:hideMark/>
          </w:tcPr>
          <w:p w14:paraId="55CD86F6" w14:textId="77777777" w:rsidR="00217C8B" w:rsidRPr="00AA683D" w:rsidRDefault="00217C8B" w:rsidP="00217C8B">
            <w:pPr>
              <w:pStyle w:val="body"/>
              <w:rPr>
                <w:sz w:val="18"/>
                <w:lang w:val="en-GB"/>
                <w:rPrChange w:id="1058" w:author="Owen Jones" w:date="2018-07-31T16:06:00Z">
                  <w:rPr>
                    <w:sz w:val="18"/>
                  </w:rPr>
                </w:rPrChange>
              </w:rPr>
            </w:pPr>
            <w:r w:rsidRPr="00AA683D">
              <w:rPr>
                <w:sz w:val="18"/>
              </w:rPr>
              <w:t xml:space="preserve">110 </w:t>
            </w:r>
          </w:p>
        </w:tc>
        <w:tc>
          <w:tcPr>
            <w:tcW w:w="922" w:type="pct"/>
            <w:noWrap/>
            <w:hideMark/>
          </w:tcPr>
          <w:p w14:paraId="48BF5C37" w14:textId="77777777" w:rsidR="00217C8B" w:rsidRPr="00AA683D" w:rsidRDefault="00217C8B" w:rsidP="00217C8B">
            <w:pPr>
              <w:pStyle w:val="body"/>
              <w:rPr>
                <w:sz w:val="18"/>
                <w:lang w:val="en-GB"/>
                <w:rPrChange w:id="1059" w:author="Owen Jones" w:date="2018-07-31T16:06:00Z">
                  <w:rPr>
                    <w:sz w:val="18"/>
                  </w:rPr>
                </w:rPrChange>
              </w:rPr>
            </w:pPr>
            <w:r w:rsidRPr="00AA683D">
              <w:rPr>
                <w:sz w:val="18"/>
              </w:rPr>
              <w:t>153510</w:t>
            </w:r>
          </w:p>
        </w:tc>
        <w:tc>
          <w:tcPr>
            <w:tcW w:w="777" w:type="pct"/>
            <w:noWrap/>
            <w:hideMark/>
          </w:tcPr>
          <w:p w14:paraId="70418371" w14:textId="77777777" w:rsidR="00217C8B" w:rsidRPr="00AA683D" w:rsidRDefault="00217C8B" w:rsidP="00217C8B">
            <w:pPr>
              <w:pStyle w:val="body"/>
              <w:rPr>
                <w:sz w:val="18"/>
                <w:lang w:val="en-GB"/>
                <w:rPrChange w:id="1060" w:author="Owen Jones" w:date="2018-07-31T16:06:00Z">
                  <w:rPr>
                    <w:sz w:val="18"/>
                  </w:rPr>
                </w:rPrChange>
              </w:rPr>
            </w:pPr>
            <w:r w:rsidRPr="00AA683D">
              <w:rPr>
                <w:sz w:val="18"/>
              </w:rPr>
              <w:t>45732</w:t>
            </w:r>
          </w:p>
        </w:tc>
        <w:tc>
          <w:tcPr>
            <w:tcW w:w="820" w:type="pct"/>
            <w:noWrap/>
            <w:hideMark/>
          </w:tcPr>
          <w:p w14:paraId="1C5C819C" w14:textId="77777777" w:rsidR="00217C8B" w:rsidRPr="00AA683D" w:rsidRDefault="00217C8B" w:rsidP="00217C8B">
            <w:pPr>
              <w:pStyle w:val="body"/>
              <w:rPr>
                <w:sz w:val="18"/>
                <w:lang w:val="en-GB"/>
                <w:rPrChange w:id="1061" w:author="Owen Jones" w:date="2018-07-31T16:06:00Z">
                  <w:rPr>
                    <w:sz w:val="18"/>
                  </w:rPr>
                </w:rPrChange>
              </w:rPr>
            </w:pPr>
            <w:r w:rsidRPr="00AA683D">
              <w:rPr>
                <w:sz w:val="18"/>
              </w:rPr>
              <w:t>153510</w:t>
            </w:r>
          </w:p>
        </w:tc>
      </w:tr>
      <w:tr w:rsidR="00217C8B" w:rsidRPr="00AA683D" w14:paraId="433308FC" w14:textId="77777777" w:rsidTr="00217C8B">
        <w:trPr>
          <w:trHeight w:val="300"/>
        </w:trPr>
        <w:tc>
          <w:tcPr>
            <w:tcW w:w="485" w:type="pct"/>
            <w:noWrap/>
            <w:hideMark/>
          </w:tcPr>
          <w:p w14:paraId="240C2D90" w14:textId="77777777" w:rsidR="00217C8B" w:rsidRPr="00AA683D" w:rsidRDefault="00217C8B" w:rsidP="00217C8B">
            <w:pPr>
              <w:pStyle w:val="body"/>
              <w:rPr>
                <w:sz w:val="18"/>
                <w:lang w:val="en-GB"/>
                <w:rPrChange w:id="1062" w:author="Owen Jones" w:date="2018-07-31T16:06:00Z">
                  <w:rPr>
                    <w:sz w:val="18"/>
                  </w:rPr>
                </w:rPrChange>
              </w:rPr>
            </w:pPr>
            <w:r w:rsidRPr="00AA683D">
              <w:rPr>
                <w:sz w:val="18"/>
              </w:rPr>
              <w:t>1164</w:t>
            </w:r>
          </w:p>
        </w:tc>
        <w:tc>
          <w:tcPr>
            <w:tcW w:w="856" w:type="pct"/>
            <w:noWrap/>
            <w:hideMark/>
          </w:tcPr>
          <w:p w14:paraId="023CA031" w14:textId="77777777" w:rsidR="00217C8B" w:rsidRPr="00AA683D" w:rsidRDefault="00217C8B" w:rsidP="00217C8B">
            <w:pPr>
              <w:pStyle w:val="body"/>
              <w:rPr>
                <w:sz w:val="18"/>
                <w:lang w:val="en-GB"/>
                <w:rPrChange w:id="1063" w:author="Owen Jones" w:date="2018-07-31T16:06:00Z">
                  <w:rPr>
                    <w:sz w:val="18"/>
                  </w:rPr>
                </w:rPrChange>
              </w:rPr>
            </w:pPr>
            <w:r w:rsidRPr="00AA683D">
              <w:rPr>
                <w:sz w:val="18"/>
              </w:rPr>
              <w:t>F 04.08</w:t>
            </w:r>
          </w:p>
        </w:tc>
        <w:tc>
          <w:tcPr>
            <w:tcW w:w="636" w:type="pct"/>
            <w:noWrap/>
            <w:hideMark/>
          </w:tcPr>
          <w:p w14:paraId="6ADA3816" w14:textId="77777777" w:rsidR="00217C8B" w:rsidRPr="00AA683D" w:rsidRDefault="00217C8B" w:rsidP="00217C8B">
            <w:pPr>
              <w:pStyle w:val="body"/>
              <w:rPr>
                <w:sz w:val="18"/>
                <w:lang w:val="en-GB"/>
                <w:rPrChange w:id="1064" w:author="Owen Jones" w:date="2018-07-31T16:06:00Z">
                  <w:rPr>
                    <w:sz w:val="18"/>
                  </w:rPr>
                </w:rPrChange>
              </w:rPr>
            </w:pPr>
            <w:r w:rsidRPr="00AA683D">
              <w:rPr>
                <w:sz w:val="18"/>
              </w:rPr>
              <w:t xml:space="preserve">010 </w:t>
            </w:r>
          </w:p>
        </w:tc>
        <w:tc>
          <w:tcPr>
            <w:tcW w:w="504" w:type="pct"/>
            <w:noWrap/>
            <w:hideMark/>
          </w:tcPr>
          <w:p w14:paraId="50A69E5A" w14:textId="77777777" w:rsidR="00217C8B" w:rsidRPr="00AA683D" w:rsidRDefault="00217C8B" w:rsidP="00217C8B">
            <w:pPr>
              <w:pStyle w:val="body"/>
              <w:rPr>
                <w:sz w:val="18"/>
                <w:lang w:val="en-GB"/>
                <w:rPrChange w:id="1065" w:author="Owen Jones" w:date="2018-07-31T16:06:00Z">
                  <w:rPr>
                    <w:sz w:val="18"/>
                  </w:rPr>
                </w:rPrChange>
              </w:rPr>
            </w:pPr>
            <w:r w:rsidRPr="00AA683D">
              <w:rPr>
                <w:sz w:val="18"/>
              </w:rPr>
              <w:t xml:space="preserve">120 </w:t>
            </w:r>
          </w:p>
        </w:tc>
        <w:tc>
          <w:tcPr>
            <w:tcW w:w="922" w:type="pct"/>
            <w:noWrap/>
            <w:hideMark/>
          </w:tcPr>
          <w:p w14:paraId="2315C4EE" w14:textId="77777777" w:rsidR="00217C8B" w:rsidRPr="00AA683D" w:rsidRDefault="00217C8B" w:rsidP="00217C8B">
            <w:pPr>
              <w:pStyle w:val="body"/>
              <w:rPr>
                <w:sz w:val="18"/>
                <w:lang w:val="en-GB"/>
                <w:rPrChange w:id="1066" w:author="Owen Jones" w:date="2018-07-31T16:06:00Z">
                  <w:rPr>
                    <w:sz w:val="18"/>
                  </w:rPr>
                </w:rPrChange>
              </w:rPr>
            </w:pPr>
            <w:r w:rsidRPr="00AA683D">
              <w:rPr>
                <w:sz w:val="18"/>
              </w:rPr>
              <w:t>153520</w:t>
            </w:r>
          </w:p>
        </w:tc>
        <w:tc>
          <w:tcPr>
            <w:tcW w:w="777" w:type="pct"/>
            <w:noWrap/>
            <w:hideMark/>
          </w:tcPr>
          <w:p w14:paraId="153096F6" w14:textId="77777777" w:rsidR="00217C8B" w:rsidRPr="00AA683D" w:rsidRDefault="00217C8B" w:rsidP="00217C8B">
            <w:pPr>
              <w:pStyle w:val="body"/>
              <w:rPr>
                <w:sz w:val="18"/>
                <w:lang w:val="en-GB"/>
                <w:rPrChange w:id="1067" w:author="Owen Jones" w:date="2018-07-31T16:06:00Z">
                  <w:rPr>
                    <w:sz w:val="18"/>
                  </w:rPr>
                </w:rPrChange>
              </w:rPr>
            </w:pPr>
            <w:r w:rsidRPr="00AA683D">
              <w:rPr>
                <w:sz w:val="18"/>
              </w:rPr>
              <w:t>45750</w:t>
            </w:r>
          </w:p>
        </w:tc>
        <w:tc>
          <w:tcPr>
            <w:tcW w:w="820" w:type="pct"/>
            <w:noWrap/>
            <w:hideMark/>
          </w:tcPr>
          <w:p w14:paraId="041C0D33" w14:textId="77777777" w:rsidR="00217C8B" w:rsidRPr="00AA683D" w:rsidRDefault="00217C8B" w:rsidP="00217C8B">
            <w:pPr>
              <w:pStyle w:val="body"/>
              <w:rPr>
                <w:sz w:val="18"/>
                <w:lang w:val="en-GB"/>
                <w:rPrChange w:id="1068" w:author="Owen Jones" w:date="2018-07-31T16:06:00Z">
                  <w:rPr>
                    <w:sz w:val="18"/>
                  </w:rPr>
                </w:rPrChange>
              </w:rPr>
            </w:pPr>
            <w:r w:rsidRPr="00AA683D">
              <w:rPr>
                <w:sz w:val="18"/>
              </w:rPr>
              <w:t>153520</w:t>
            </w:r>
          </w:p>
        </w:tc>
      </w:tr>
      <w:tr w:rsidR="00217C8B" w:rsidRPr="00AA683D" w14:paraId="0F4CAB94" w14:textId="77777777" w:rsidTr="00217C8B">
        <w:trPr>
          <w:trHeight w:val="300"/>
        </w:trPr>
        <w:tc>
          <w:tcPr>
            <w:tcW w:w="485" w:type="pct"/>
            <w:noWrap/>
            <w:hideMark/>
          </w:tcPr>
          <w:p w14:paraId="17EC92E0" w14:textId="77777777" w:rsidR="00217C8B" w:rsidRPr="00AA683D" w:rsidRDefault="00217C8B" w:rsidP="00217C8B">
            <w:pPr>
              <w:pStyle w:val="body"/>
              <w:rPr>
                <w:sz w:val="18"/>
                <w:lang w:val="en-GB"/>
                <w:rPrChange w:id="1069" w:author="Owen Jones" w:date="2018-07-31T16:06:00Z">
                  <w:rPr>
                    <w:sz w:val="18"/>
                  </w:rPr>
                </w:rPrChange>
              </w:rPr>
            </w:pPr>
            <w:r w:rsidRPr="00AA683D">
              <w:rPr>
                <w:sz w:val="18"/>
              </w:rPr>
              <w:t>1164</w:t>
            </w:r>
          </w:p>
        </w:tc>
        <w:tc>
          <w:tcPr>
            <w:tcW w:w="856" w:type="pct"/>
            <w:noWrap/>
            <w:hideMark/>
          </w:tcPr>
          <w:p w14:paraId="69CB615B" w14:textId="77777777" w:rsidR="00217C8B" w:rsidRPr="00AA683D" w:rsidRDefault="00217C8B" w:rsidP="00217C8B">
            <w:pPr>
              <w:pStyle w:val="body"/>
              <w:rPr>
                <w:sz w:val="18"/>
                <w:lang w:val="en-GB"/>
                <w:rPrChange w:id="1070" w:author="Owen Jones" w:date="2018-07-31T16:06:00Z">
                  <w:rPr>
                    <w:sz w:val="18"/>
                  </w:rPr>
                </w:rPrChange>
              </w:rPr>
            </w:pPr>
            <w:r w:rsidRPr="00AA683D">
              <w:rPr>
                <w:sz w:val="18"/>
              </w:rPr>
              <w:t>F 04.08</w:t>
            </w:r>
          </w:p>
        </w:tc>
        <w:tc>
          <w:tcPr>
            <w:tcW w:w="636" w:type="pct"/>
            <w:noWrap/>
            <w:hideMark/>
          </w:tcPr>
          <w:p w14:paraId="3A62D2ED" w14:textId="77777777" w:rsidR="00217C8B" w:rsidRPr="00AA683D" w:rsidRDefault="00217C8B" w:rsidP="00217C8B">
            <w:pPr>
              <w:pStyle w:val="body"/>
              <w:rPr>
                <w:sz w:val="18"/>
                <w:lang w:val="en-GB"/>
                <w:rPrChange w:id="1071" w:author="Owen Jones" w:date="2018-07-31T16:06:00Z">
                  <w:rPr>
                    <w:sz w:val="18"/>
                  </w:rPr>
                </w:rPrChange>
              </w:rPr>
            </w:pPr>
            <w:r w:rsidRPr="00AA683D">
              <w:rPr>
                <w:sz w:val="18"/>
              </w:rPr>
              <w:t xml:space="preserve">010 </w:t>
            </w:r>
          </w:p>
        </w:tc>
        <w:tc>
          <w:tcPr>
            <w:tcW w:w="504" w:type="pct"/>
            <w:noWrap/>
            <w:hideMark/>
          </w:tcPr>
          <w:p w14:paraId="7C429307" w14:textId="77777777" w:rsidR="00217C8B" w:rsidRPr="00AA683D" w:rsidRDefault="00217C8B" w:rsidP="00217C8B">
            <w:pPr>
              <w:pStyle w:val="body"/>
              <w:rPr>
                <w:sz w:val="18"/>
                <w:lang w:val="en-GB"/>
                <w:rPrChange w:id="1072" w:author="Owen Jones" w:date="2018-07-31T16:06:00Z">
                  <w:rPr>
                    <w:sz w:val="18"/>
                  </w:rPr>
                </w:rPrChange>
              </w:rPr>
            </w:pPr>
            <w:r w:rsidRPr="00AA683D">
              <w:rPr>
                <w:sz w:val="18"/>
              </w:rPr>
              <w:t xml:space="preserve">130 </w:t>
            </w:r>
          </w:p>
        </w:tc>
        <w:tc>
          <w:tcPr>
            <w:tcW w:w="922" w:type="pct"/>
            <w:noWrap/>
            <w:hideMark/>
          </w:tcPr>
          <w:p w14:paraId="210F77F2" w14:textId="77777777" w:rsidR="00217C8B" w:rsidRPr="00AA683D" w:rsidRDefault="00217C8B" w:rsidP="00217C8B">
            <w:pPr>
              <w:pStyle w:val="body"/>
              <w:rPr>
                <w:sz w:val="18"/>
                <w:lang w:val="en-GB"/>
                <w:rPrChange w:id="1073" w:author="Owen Jones" w:date="2018-07-31T16:06:00Z">
                  <w:rPr>
                    <w:sz w:val="18"/>
                  </w:rPr>
                </w:rPrChange>
              </w:rPr>
            </w:pPr>
            <w:r w:rsidRPr="00AA683D">
              <w:rPr>
                <w:sz w:val="18"/>
              </w:rPr>
              <w:t>153503</w:t>
            </w:r>
          </w:p>
        </w:tc>
        <w:tc>
          <w:tcPr>
            <w:tcW w:w="777" w:type="pct"/>
            <w:noWrap/>
            <w:hideMark/>
          </w:tcPr>
          <w:p w14:paraId="697930E4" w14:textId="77777777" w:rsidR="00217C8B" w:rsidRPr="00AA683D" w:rsidRDefault="00217C8B" w:rsidP="00217C8B">
            <w:pPr>
              <w:pStyle w:val="body"/>
              <w:rPr>
                <w:sz w:val="18"/>
                <w:lang w:val="en-GB"/>
                <w:rPrChange w:id="1074" w:author="Owen Jones" w:date="2018-07-31T16:06:00Z">
                  <w:rPr>
                    <w:sz w:val="18"/>
                  </w:rPr>
                </w:rPrChange>
              </w:rPr>
            </w:pPr>
            <w:r w:rsidRPr="00AA683D">
              <w:rPr>
                <w:sz w:val="18"/>
              </w:rPr>
              <w:t>45725</w:t>
            </w:r>
          </w:p>
        </w:tc>
        <w:tc>
          <w:tcPr>
            <w:tcW w:w="820" w:type="pct"/>
            <w:noWrap/>
            <w:hideMark/>
          </w:tcPr>
          <w:p w14:paraId="69557A96" w14:textId="77777777" w:rsidR="00217C8B" w:rsidRPr="00AA683D" w:rsidRDefault="00217C8B" w:rsidP="00217C8B">
            <w:pPr>
              <w:pStyle w:val="body"/>
              <w:rPr>
                <w:sz w:val="18"/>
                <w:lang w:val="en-GB"/>
                <w:rPrChange w:id="1075" w:author="Owen Jones" w:date="2018-07-31T16:06:00Z">
                  <w:rPr>
                    <w:sz w:val="18"/>
                  </w:rPr>
                </w:rPrChange>
              </w:rPr>
            </w:pPr>
            <w:r w:rsidRPr="00AA683D">
              <w:rPr>
                <w:sz w:val="18"/>
              </w:rPr>
              <w:t>153503</w:t>
            </w:r>
          </w:p>
        </w:tc>
      </w:tr>
      <w:tr w:rsidR="00217C8B" w:rsidRPr="00AA683D" w14:paraId="04D73DF0" w14:textId="77777777" w:rsidTr="00217C8B">
        <w:trPr>
          <w:trHeight w:val="300"/>
        </w:trPr>
        <w:tc>
          <w:tcPr>
            <w:tcW w:w="485" w:type="pct"/>
            <w:noWrap/>
            <w:hideMark/>
          </w:tcPr>
          <w:p w14:paraId="0B5F1380" w14:textId="77777777" w:rsidR="00217C8B" w:rsidRPr="00AA683D" w:rsidRDefault="00217C8B" w:rsidP="00217C8B">
            <w:pPr>
              <w:pStyle w:val="body"/>
              <w:rPr>
                <w:sz w:val="18"/>
                <w:lang w:val="en-GB"/>
                <w:rPrChange w:id="1076" w:author="Owen Jones" w:date="2018-07-31T16:06:00Z">
                  <w:rPr>
                    <w:sz w:val="18"/>
                  </w:rPr>
                </w:rPrChange>
              </w:rPr>
            </w:pPr>
            <w:r w:rsidRPr="00AA683D">
              <w:rPr>
                <w:sz w:val="18"/>
              </w:rPr>
              <w:t>1164</w:t>
            </w:r>
          </w:p>
        </w:tc>
        <w:tc>
          <w:tcPr>
            <w:tcW w:w="856" w:type="pct"/>
            <w:noWrap/>
            <w:hideMark/>
          </w:tcPr>
          <w:p w14:paraId="597BDAF5" w14:textId="77777777" w:rsidR="00217C8B" w:rsidRPr="00AA683D" w:rsidRDefault="00217C8B" w:rsidP="00217C8B">
            <w:pPr>
              <w:pStyle w:val="body"/>
              <w:rPr>
                <w:sz w:val="18"/>
                <w:lang w:val="en-GB"/>
                <w:rPrChange w:id="1077" w:author="Owen Jones" w:date="2018-07-31T16:06:00Z">
                  <w:rPr>
                    <w:sz w:val="18"/>
                  </w:rPr>
                </w:rPrChange>
              </w:rPr>
            </w:pPr>
            <w:r w:rsidRPr="00AA683D">
              <w:rPr>
                <w:sz w:val="18"/>
              </w:rPr>
              <w:t>F 04.08</w:t>
            </w:r>
          </w:p>
        </w:tc>
        <w:tc>
          <w:tcPr>
            <w:tcW w:w="636" w:type="pct"/>
            <w:noWrap/>
            <w:hideMark/>
          </w:tcPr>
          <w:p w14:paraId="7F8BD173" w14:textId="77777777" w:rsidR="00217C8B" w:rsidRPr="00AA683D" w:rsidRDefault="00217C8B" w:rsidP="00217C8B">
            <w:pPr>
              <w:pStyle w:val="body"/>
              <w:rPr>
                <w:sz w:val="18"/>
                <w:lang w:val="en-GB"/>
                <w:rPrChange w:id="1078" w:author="Owen Jones" w:date="2018-07-31T16:06:00Z">
                  <w:rPr>
                    <w:sz w:val="18"/>
                  </w:rPr>
                </w:rPrChange>
              </w:rPr>
            </w:pPr>
            <w:r w:rsidRPr="00AA683D">
              <w:rPr>
                <w:sz w:val="18"/>
              </w:rPr>
              <w:t xml:space="preserve">010 </w:t>
            </w:r>
          </w:p>
        </w:tc>
        <w:tc>
          <w:tcPr>
            <w:tcW w:w="504" w:type="pct"/>
            <w:noWrap/>
            <w:hideMark/>
          </w:tcPr>
          <w:p w14:paraId="31EF30EC" w14:textId="77777777" w:rsidR="00217C8B" w:rsidRPr="00AA683D" w:rsidRDefault="00217C8B" w:rsidP="00217C8B">
            <w:pPr>
              <w:pStyle w:val="body"/>
              <w:rPr>
                <w:sz w:val="18"/>
                <w:lang w:val="en-GB"/>
                <w:rPrChange w:id="1079" w:author="Owen Jones" w:date="2018-07-31T16:06:00Z">
                  <w:rPr>
                    <w:sz w:val="18"/>
                  </w:rPr>
                </w:rPrChange>
              </w:rPr>
            </w:pPr>
            <w:r w:rsidRPr="00AA683D">
              <w:rPr>
                <w:sz w:val="18"/>
              </w:rPr>
              <w:t xml:space="preserve">140 </w:t>
            </w:r>
          </w:p>
        </w:tc>
        <w:tc>
          <w:tcPr>
            <w:tcW w:w="922" w:type="pct"/>
            <w:noWrap/>
            <w:hideMark/>
          </w:tcPr>
          <w:p w14:paraId="4034A939" w14:textId="77777777" w:rsidR="00217C8B" w:rsidRPr="00AA683D" w:rsidRDefault="00217C8B" w:rsidP="00217C8B">
            <w:pPr>
              <w:pStyle w:val="body"/>
              <w:rPr>
                <w:sz w:val="18"/>
                <w:lang w:val="en-GB"/>
                <w:rPrChange w:id="1080" w:author="Owen Jones" w:date="2018-07-31T16:06:00Z">
                  <w:rPr>
                    <w:sz w:val="18"/>
                  </w:rPr>
                </w:rPrChange>
              </w:rPr>
            </w:pPr>
            <w:r w:rsidRPr="00AA683D">
              <w:rPr>
                <w:sz w:val="18"/>
              </w:rPr>
              <w:t>153508</w:t>
            </w:r>
          </w:p>
        </w:tc>
        <w:tc>
          <w:tcPr>
            <w:tcW w:w="777" w:type="pct"/>
            <w:noWrap/>
            <w:hideMark/>
          </w:tcPr>
          <w:p w14:paraId="3F4CC13B" w14:textId="77777777" w:rsidR="00217C8B" w:rsidRPr="00AA683D" w:rsidRDefault="00217C8B" w:rsidP="00217C8B">
            <w:pPr>
              <w:pStyle w:val="body"/>
              <w:rPr>
                <w:sz w:val="18"/>
                <w:lang w:val="en-GB"/>
                <w:rPrChange w:id="1081" w:author="Owen Jones" w:date="2018-07-31T16:06:00Z">
                  <w:rPr>
                    <w:sz w:val="18"/>
                  </w:rPr>
                </w:rPrChange>
              </w:rPr>
            </w:pPr>
            <w:r w:rsidRPr="00AA683D">
              <w:rPr>
                <w:sz w:val="18"/>
              </w:rPr>
              <w:t>45730</w:t>
            </w:r>
          </w:p>
        </w:tc>
        <w:tc>
          <w:tcPr>
            <w:tcW w:w="820" w:type="pct"/>
            <w:noWrap/>
            <w:hideMark/>
          </w:tcPr>
          <w:p w14:paraId="7E9DBFE2" w14:textId="77777777" w:rsidR="00217C8B" w:rsidRPr="00AA683D" w:rsidRDefault="00217C8B" w:rsidP="00217C8B">
            <w:pPr>
              <w:pStyle w:val="body"/>
              <w:rPr>
                <w:sz w:val="18"/>
                <w:lang w:val="en-GB"/>
                <w:rPrChange w:id="1082" w:author="Owen Jones" w:date="2018-07-31T16:06:00Z">
                  <w:rPr>
                    <w:sz w:val="18"/>
                  </w:rPr>
                </w:rPrChange>
              </w:rPr>
            </w:pPr>
            <w:r w:rsidRPr="00AA683D">
              <w:rPr>
                <w:sz w:val="18"/>
              </w:rPr>
              <w:t>153508</w:t>
            </w:r>
          </w:p>
        </w:tc>
      </w:tr>
      <w:tr w:rsidR="00217C8B" w:rsidRPr="00AA683D" w14:paraId="131152BE" w14:textId="77777777" w:rsidTr="00217C8B">
        <w:trPr>
          <w:trHeight w:val="300"/>
        </w:trPr>
        <w:tc>
          <w:tcPr>
            <w:tcW w:w="485" w:type="pct"/>
            <w:noWrap/>
            <w:hideMark/>
          </w:tcPr>
          <w:p w14:paraId="506FC4FA" w14:textId="77777777" w:rsidR="00217C8B" w:rsidRPr="00AA683D" w:rsidRDefault="00217C8B" w:rsidP="00217C8B">
            <w:pPr>
              <w:pStyle w:val="body"/>
              <w:rPr>
                <w:sz w:val="18"/>
                <w:lang w:val="en-GB"/>
                <w:rPrChange w:id="1083" w:author="Owen Jones" w:date="2018-07-31T16:06:00Z">
                  <w:rPr>
                    <w:sz w:val="18"/>
                  </w:rPr>
                </w:rPrChange>
              </w:rPr>
            </w:pPr>
            <w:r w:rsidRPr="00AA683D">
              <w:rPr>
                <w:sz w:val="18"/>
              </w:rPr>
              <w:t>1164</w:t>
            </w:r>
          </w:p>
        </w:tc>
        <w:tc>
          <w:tcPr>
            <w:tcW w:w="856" w:type="pct"/>
            <w:noWrap/>
            <w:hideMark/>
          </w:tcPr>
          <w:p w14:paraId="6AE48BC6" w14:textId="77777777" w:rsidR="00217C8B" w:rsidRPr="00AA683D" w:rsidRDefault="00217C8B" w:rsidP="00217C8B">
            <w:pPr>
              <w:pStyle w:val="body"/>
              <w:rPr>
                <w:sz w:val="18"/>
                <w:lang w:val="en-GB"/>
                <w:rPrChange w:id="1084" w:author="Owen Jones" w:date="2018-07-31T16:06:00Z">
                  <w:rPr>
                    <w:sz w:val="18"/>
                  </w:rPr>
                </w:rPrChange>
              </w:rPr>
            </w:pPr>
            <w:r w:rsidRPr="00AA683D">
              <w:rPr>
                <w:sz w:val="18"/>
              </w:rPr>
              <w:t>F 04.08</w:t>
            </w:r>
          </w:p>
        </w:tc>
        <w:tc>
          <w:tcPr>
            <w:tcW w:w="636" w:type="pct"/>
            <w:noWrap/>
            <w:hideMark/>
          </w:tcPr>
          <w:p w14:paraId="5CD32CC7" w14:textId="77777777" w:rsidR="00217C8B" w:rsidRPr="00AA683D" w:rsidRDefault="00217C8B" w:rsidP="00217C8B">
            <w:pPr>
              <w:pStyle w:val="body"/>
              <w:rPr>
                <w:sz w:val="18"/>
                <w:lang w:val="en-GB"/>
                <w:rPrChange w:id="1085" w:author="Owen Jones" w:date="2018-07-31T16:06:00Z">
                  <w:rPr>
                    <w:sz w:val="18"/>
                  </w:rPr>
                </w:rPrChange>
              </w:rPr>
            </w:pPr>
            <w:r w:rsidRPr="00AA683D">
              <w:rPr>
                <w:sz w:val="18"/>
              </w:rPr>
              <w:t xml:space="preserve">010 </w:t>
            </w:r>
          </w:p>
        </w:tc>
        <w:tc>
          <w:tcPr>
            <w:tcW w:w="504" w:type="pct"/>
            <w:noWrap/>
            <w:hideMark/>
          </w:tcPr>
          <w:p w14:paraId="2C69C641" w14:textId="77777777" w:rsidR="00217C8B" w:rsidRPr="00AA683D" w:rsidRDefault="00217C8B" w:rsidP="00217C8B">
            <w:pPr>
              <w:pStyle w:val="body"/>
              <w:rPr>
                <w:sz w:val="18"/>
                <w:lang w:val="en-GB"/>
                <w:rPrChange w:id="1086" w:author="Owen Jones" w:date="2018-07-31T16:06:00Z">
                  <w:rPr>
                    <w:sz w:val="18"/>
                  </w:rPr>
                </w:rPrChange>
              </w:rPr>
            </w:pPr>
            <w:r w:rsidRPr="00AA683D">
              <w:rPr>
                <w:sz w:val="18"/>
              </w:rPr>
              <w:t xml:space="preserve">150 </w:t>
            </w:r>
          </w:p>
        </w:tc>
        <w:tc>
          <w:tcPr>
            <w:tcW w:w="922" w:type="pct"/>
            <w:noWrap/>
            <w:hideMark/>
          </w:tcPr>
          <w:p w14:paraId="70E77E08" w14:textId="77777777" w:rsidR="00217C8B" w:rsidRPr="00AA683D" w:rsidRDefault="00217C8B" w:rsidP="00217C8B">
            <w:pPr>
              <w:pStyle w:val="body"/>
              <w:rPr>
                <w:sz w:val="18"/>
                <w:lang w:val="en-GB"/>
                <w:rPrChange w:id="1087" w:author="Owen Jones" w:date="2018-07-31T16:06:00Z">
                  <w:rPr>
                    <w:sz w:val="18"/>
                  </w:rPr>
                </w:rPrChange>
              </w:rPr>
            </w:pPr>
            <w:r w:rsidRPr="00AA683D">
              <w:rPr>
                <w:sz w:val="18"/>
              </w:rPr>
              <w:t>153506</w:t>
            </w:r>
          </w:p>
        </w:tc>
        <w:tc>
          <w:tcPr>
            <w:tcW w:w="777" w:type="pct"/>
            <w:noWrap/>
            <w:hideMark/>
          </w:tcPr>
          <w:p w14:paraId="7BDAF19D" w14:textId="77777777" w:rsidR="00217C8B" w:rsidRPr="00AA683D" w:rsidRDefault="00217C8B" w:rsidP="00217C8B">
            <w:pPr>
              <w:pStyle w:val="body"/>
              <w:rPr>
                <w:sz w:val="18"/>
                <w:lang w:val="en-GB"/>
                <w:rPrChange w:id="1088" w:author="Owen Jones" w:date="2018-07-31T16:06:00Z">
                  <w:rPr>
                    <w:sz w:val="18"/>
                  </w:rPr>
                </w:rPrChange>
              </w:rPr>
            </w:pPr>
            <w:r w:rsidRPr="00AA683D">
              <w:rPr>
                <w:sz w:val="18"/>
              </w:rPr>
              <w:t>45728</w:t>
            </w:r>
          </w:p>
        </w:tc>
        <w:tc>
          <w:tcPr>
            <w:tcW w:w="820" w:type="pct"/>
            <w:noWrap/>
            <w:hideMark/>
          </w:tcPr>
          <w:p w14:paraId="197405DB" w14:textId="77777777" w:rsidR="00217C8B" w:rsidRPr="00AA683D" w:rsidRDefault="00217C8B" w:rsidP="00217C8B">
            <w:pPr>
              <w:pStyle w:val="body"/>
              <w:rPr>
                <w:sz w:val="18"/>
                <w:lang w:val="en-GB"/>
                <w:rPrChange w:id="1089" w:author="Owen Jones" w:date="2018-07-31T16:06:00Z">
                  <w:rPr>
                    <w:sz w:val="18"/>
                  </w:rPr>
                </w:rPrChange>
              </w:rPr>
            </w:pPr>
            <w:r w:rsidRPr="00AA683D">
              <w:rPr>
                <w:sz w:val="18"/>
              </w:rPr>
              <w:t>153506</w:t>
            </w:r>
          </w:p>
        </w:tc>
      </w:tr>
      <w:tr w:rsidR="00217C8B" w:rsidRPr="00AA683D" w14:paraId="5CB2F8FB" w14:textId="77777777" w:rsidTr="00217C8B">
        <w:trPr>
          <w:trHeight w:val="300"/>
        </w:trPr>
        <w:tc>
          <w:tcPr>
            <w:tcW w:w="485" w:type="pct"/>
            <w:noWrap/>
            <w:hideMark/>
          </w:tcPr>
          <w:p w14:paraId="1A9FEEA2" w14:textId="77777777" w:rsidR="00217C8B" w:rsidRPr="00AA683D" w:rsidRDefault="00217C8B" w:rsidP="00217C8B">
            <w:pPr>
              <w:pStyle w:val="body"/>
              <w:rPr>
                <w:sz w:val="18"/>
                <w:lang w:val="en-GB"/>
                <w:rPrChange w:id="1090" w:author="Owen Jones" w:date="2018-07-31T16:06:00Z">
                  <w:rPr>
                    <w:sz w:val="18"/>
                  </w:rPr>
                </w:rPrChange>
              </w:rPr>
            </w:pPr>
            <w:r w:rsidRPr="00AA683D">
              <w:rPr>
                <w:sz w:val="18"/>
              </w:rPr>
              <w:t>1164</w:t>
            </w:r>
          </w:p>
        </w:tc>
        <w:tc>
          <w:tcPr>
            <w:tcW w:w="856" w:type="pct"/>
            <w:noWrap/>
            <w:hideMark/>
          </w:tcPr>
          <w:p w14:paraId="04928BC1" w14:textId="77777777" w:rsidR="00217C8B" w:rsidRPr="00AA683D" w:rsidRDefault="00217C8B" w:rsidP="00217C8B">
            <w:pPr>
              <w:pStyle w:val="body"/>
              <w:rPr>
                <w:sz w:val="18"/>
                <w:lang w:val="en-GB"/>
                <w:rPrChange w:id="1091" w:author="Owen Jones" w:date="2018-07-31T16:06:00Z">
                  <w:rPr>
                    <w:sz w:val="18"/>
                  </w:rPr>
                </w:rPrChange>
              </w:rPr>
            </w:pPr>
            <w:r w:rsidRPr="00AA683D">
              <w:rPr>
                <w:sz w:val="18"/>
              </w:rPr>
              <w:t>F 04.08</w:t>
            </w:r>
          </w:p>
        </w:tc>
        <w:tc>
          <w:tcPr>
            <w:tcW w:w="636" w:type="pct"/>
            <w:noWrap/>
            <w:hideMark/>
          </w:tcPr>
          <w:p w14:paraId="050828DC" w14:textId="77777777" w:rsidR="00217C8B" w:rsidRPr="00AA683D" w:rsidRDefault="00217C8B" w:rsidP="00217C8B">
            <w:pPr>
              <w:pStyle w:val="body"/>
              <w:rPr>
                <w:sz w:val="18"/>
                <w:lang w:val="en-GB"/>
                <w:rPrChange w:id="1092" w:author="Owen Jones" w:date="2018-07-31T16:06:00Z">
                  <w:rPr>
                    <w:sz w:val="18"/>
                  </w:rPr>
                </w:rPrChange>
              </w:rPr>
            </w:pPr>
            <w:r w:rsidRPr="00AA683D">
              <w:rPr>
                <w:sz w:val="18"/>
              </w:rPr>
              <w:t xml:space="preserve">010 </w:t>
            </w:r>
          </w:p>
        </w:tc>
        <w:tc>
          <w:tcPr>
            <w:tcW w:w="504" w:type="pct"/>
            <w:noWrap/>
            <w:hideMark/>
          </w:tcPr>
          <w:p w14:paraId="251426D0" w14:textId="77777777" w:rsidR="00217C8B" w:rsidRPr="00AA683D" w:rsidRDefault="00217C8B" w:rsidP="00217C8B">
            <w:pPr>
              <w:pStyle w:val="body"/>
              <w:rPr>
                <w:sz w:val="18"/>
                <w:lang w:val="en-GB"/>
                <w:rPrChange w:id="1093" w:author="Owen Jones" w:date="2018-07-31T16:06:00Z">
                  <w:rPr>
                    <w:sz w:val="18"/>
                  </w:rPr>
                </w:rPrChange>
              </w:rPr>
            </w:pPr>
            <w:r w:rsidRPr="00AA683D">
              <w:rPr>
                <w:sz w:val="18"/>
              </w:rPr>
              <w:t xml:space="preserve">160 </w:t>
            </w:r>
          </w:p>
        </w:tc>
        <w:tc>
          <w:tcPr>
            <w:tcW w:w="922" w:type="pct"/>
            <w:noWrap/>
            <w:hideMark/>
          </w:tcPr>
          <w:p w14:paraId="1121B775" w14:textId="77777777" w:rsidR="00217C8B" w:rsidRPr="00AA683D" w:rsidRDefault="00217C8B" w:rsidP="00217C8B">
            <w:pPr>
              <w:pStyle w:val="body"/>
              <w:rPr>
                <w:sz w:val="18"/>
                <w:lang w:val="en-GB"/>
                <w:rPrChange w:id="1094" w:author="Owen Jones" w:date="2018-07-31T16:06:00Z">
                  <w:rPr>
                    <w:sz w:val="18"/>
                  </w:rPr>
                </w:rPrChange>
              </w:rPr>
            </w:pPr>
            <w:r w:rsidRPr="00AA683D">
              <w:rPr>
                <w:sz w:val="18"/>
              </w:rPr>
              <w:t>153515</w:t>
            </w:r>
          </w:p>
        </w:tc>
        <w:tc>
          <w:tcPr>
            <w:tcW w:w="777" w:type="pct"/>
            <w:noWrap/>
            <w:hideMark/>
          </w:tcPr>
          <w:p w14:paraId="5587B854" w14:textId="77777777" w:rsidR="00217C8B" w:rsidRPr="00AA683D" w:rsidRDefault="00217C8B" w:rsidP="00217C8B">
            <w:pPr>
              <w:pStyle w:val="body"/>
              <w:rPr>
                <w:sz w:val="18"/>
                <w:lang w:val="en-GB"/>
                <w:rPrChange w:id="1095" w:author="Owen Jones" w:date="2018-07-31T16:06:00Z">
                  <w:rPr>
                    <w:sz w:val="18"/>
                  </w:rPr>
                </w:rPrChange>
              </w:rPr>
            </w:pPr>
            <w:r w:rsidRPr="00AA683D">
              <w:rPr>
                <w:sz w:val="18"/>
              </w:rPr>
              <w:t>67583</w:t>
            </w:r>
          </w:p>
        </w:tc>
        <w:tc>
          <w:tcPr>
            <w:tcW w:w="820" w:type="pct"/>
            <w:noWrap/>
            <w:hideMark/>
          </w:tcPr>
          <w:p w14:paraId="52B74A87" w14:textId="77777777" w:rsidR="00217C8B" w:rsidRPr="00AA683D" w:rsidRDefault="00217C8B" w:rsidP="00217C8B">
            <w:pPr>
              <w:pStyle w:val="body"/>
              <w:rPr>
                <w:sz w:val="18"/>
                <w:lang w:val="en-GB"/>
                <w:rPrChange w:id="1096" w:author="Owen Jones" w:date="2018-07-31T16:06:00Z">
                  <w:rPr>
                    <w:sz w:val="18"/>
                  </w:rPr>
                </w:rPrChange>
              </w:rPr>
            </w:pPr>
            <w:r w:rsidRPr="00AA683D">
              <w:rPr>
                <w:sz w:val="18"/>
              </w:rPr>
              <w:t>153515</w:t>
            </w:r>
          </w:p>
        </w:tc>
      </w:tr>
      <w:tr w:rsidR="00217C8B" w:rsidRPr="00AA683D" w14:paraId="17A1DAE6" w14:textId="77777777" w:rsidTr="00217C8B">
        <w:trPr>
          <w:trHeight w:val="300"/>
        </w:trPr>
        <w:tc>
          <w:tcPr>
            <w:tcW w:w="485" w:type="pct"/>
            <w:noWrap/>
            <w:hideMark/>
          </w:tcPr>
          <w:p w14:paraId="59068A27" w14:textId="77777777" w:rsidR="00217C8B" w:rsidRPr="00AA683D" w:rsidRDefault="00217C8B" w:rsidP="00217C8B">
            <w:pPr>
              <w:pStyle w:val="body"/>
              <w:rPr>
                <w:sz w:val="18"/>
                <w:lang w:val="en-GB"/>
                <w:rPrChange w:id="1097" w:author="Owen Jones" w:date="2018-07-31T16:06:00Z">
                  <w:rPr>
                    <w:sz w:val="18"/>
                  </w:rPr>
                </w:rPrChange>
              </w:rPr>
            </w:pPr>
            <w:r w:rsidRPr="00AA683D">
              <w:rPr>
                <w:sz w:val="18"/>
              </w:rPr>
              <w:t>1164</w:t>
            </w:r>
          </w:p>
        </w:tc>
        <w:tc>
          <w:tcPr>
            <w:tcW w:w="856" w:type="pct"/>
            <w:noWrap/>
            <w:hideMark/>
          </w:tcPr>
          <w:p w14:paraId="6AEED341" w14:textId="77777777" w:rsidR="00217C8B" w:rsidRPr="00AA683D" w:rsidRDefault="00217C8B" w:rsidP="00217C8B">
            <w:pPr>
              <w:pStyle w:val="body"/>
              <w:rPr>
                <w:sz w:val="18"/>
                <w:lang w:val="en-GB"/>
                <w:rPrChange w:id="1098" w:author="Owen Jones" w:date="2018-07-31T16:06:00Z">
                  <w:rPr>
                    <w:sz w:val="18"/>
                  </w:rPr>
                </w:rPrChange>
              </w:rPr>
            </w:pPr>
            <w:r w:rsidRPr="00AA683D">
              <w:rPr>
                <w:sz w:val="18"/>
              </w:rPr>
              <w:t>F 04.08</w:t>
            </w:r>
          </w:p>
        </w:tc>
        <w:tc>
          <w:tcPr>
            <w:tcW w:w="636" w:type="pct"/>
            <w:noWrap/>
            <w:hideMark/>
          </w:tcPr>
          <w:p w14:paraId="672B63B1" w14:textId="77777777" w:rsidR="00217C8B" w:rsidRPr="00AA683D" w:rsidRDefault="00217C8B" w:rsidP="00217C8B">
            <w:pPr>
              <w:pStyle w:val="body"/>
              <w:rPr>
                <w:sz w:val="18"/>
                <w:lang w:val="en-GB"/>
                <w:rPrChange w:id="1099" w:author="Owen Jones" w:date="2018-07-31T16:06:00Z">
                  <w:rPr>
                    <w:sz w:val="18"/>
                  </w:rPr>
                </w:rPrChange>
              </w:rPr>
            </w:pPr>
            <w:r w:rsidRPr="00AA683D">
              <w:rPr>
                <w:sz w:val="18"/>
              </w:rPr>
              <w:t xml:space="preserve">010 </w:t>
            </w:r>
          </w:p>
        </w:tc>
        <w:tc>
          <w:tcPr>
            <w:tcW w:w="504" w:type="pct"/>
            <w:noWrap/>
            <w:hideMark/>
          </w:tcPr>
          <w:p w14:paraId="069C598B" w14:textId="77777777" w:rsidR="00217C8B" w:rsidRPr="00AA683D" w:rsidRDefault="00217C8B" w:rsidP="00217C8B">
            <w:pPr>
              <w:pStyle w:val="body"/>
              <w:rPr>
                <w:sz w:val="18"/>
                <w:lang w:val="en-GB"/>
                <w:rPrChange w:id="1100" w:author="Owen Jones" w:date="2018-07-31T16:06:00Z">
                  <w:rPr>
                    <w:sz w:val="18"/>
                  </w:rPr>
                </w:rPrChange>
              </w:rPr>
            </w:pPr>
            <w:r w:rsidRPr="00AA683D">
              <w:rPr>
                <w:sz w:val="18"/>
              </w:rPr>
              <w:t xml:space="preserve">170 </w:t>
            </w:r>
          </w:p>
        </w:tc>
        <w:tc>
          <w:tcPr>
            <w:tcW w:w="922" w:type="pct"/>
            <w:noWrap/>
            <w:hideMark/>
          </w:tcPr>
          <w:p w14:paraId="3723CD9D" w14:textId="77777777" w:rsidR="00217C8B" w:rsidRPr="00AA683D" w:rsidRDefault="00217C8B" w:rsidP="00217C8B">
            <w:pPr>
              <w:pStyle w:val="body"/>
              <w:rPr>
                <w:sz w:val="18"/>
                <w:lang w:val="en-GB"/>
                <w:rPrChange w:id="1101" w:author="Owen Jones" w:date="2018-07-31T16:06:00Z">
                  <w:rPr>
                    <w:sz w:val="18"/>
                  </w:rPr>
                </w:rPrChange>
              </w:rPr>
            </w:pPr>
            <w:r w:rsidRPr="00AA683D">
              <w:rPr>
                <w:sz w:val="18"/>
              </w:rPr>
              <w:t>153512</w:t>
            </w:r>
          </w:p>
        </w:tc>
        <w:tc>
          <w:tcPr>
            <w:tcW w:w="777" w:type="pct"/>
            <w:noWrap/>
            <w:hideMark/>
          </w:tcPr>
          <w:p w14:paraId="7393C8A3" w14:textId="77777777" w:rsidR="00217C8B" w:rsidRPr="00AA683D" w:rsidRDefault="00217C8B" w:rsidP="00217C8B">
            <w:pPr>
              <w:pStyle w:val="body"/>
              <w:rPr>
                <w:sz w:val="18"/>
                <w:lang w:val="en-GB"/>
                <w:rPrChange w:id="1102" w:author="Owen Jones" w:date="2018-07-31T16:06:00Z">
                  <w:rPr>
                    <w:sz w:val="18"/>
                  </w:rPr>
                </w:rPrChange>
              </w:rPr>
            </w:pPr>
            <w:r w:rsidRPr="00AA683D">
              <w:rPr>
                <w:sz w:val="18"/>
              </w:rPr>
              <w:t>45734</w:t>
            </w:r>
          </w:p>
        </w:tc>
        <w:tc>
          <w:tcPr>
            <w:tcW w:w="820" w:type="pct"/>
            <w:noWrap/>
            <w:hideMark/>
          </w:tcPr>
          <w:p w14:paraId="078515CC" w14:textId="77777777" w:rsidR="00217C8B" w:rsidRPr="00AA683D" w:rsidRDefault="00217C8B" w:rsidP="00217C8B">
            <w:pPr>
              <w:pStyle w:val="body"/>
              <w:rPr>
                <w:sz w:val="18"/>
                <w:lang w:val="en-GB"/>
                <w:rPrChange w:id="1103" w:author="Owen Jones" w:date="2018-07-31T16:06:00Z">
                  <w:rPr>
                    <w:sz w:val="18"/>
                  </w:rPr>
                </w:rPrChange>
              </w:rPr>
            </w:pPr>
            <w:r w:rsidRPr="00AA683D">
              <w:rPr>
                <w:sz w:val="18"/>
              </w:rPr>
              <w:t>153512</w:t>
            </w:r>
          </w:p>
        </w:tc>
      </w:tr>
      <w:tr w:rsidR="00217C8B" w:rsidRPr="00AA683D" w14:paraId="60F5504C" w14:textId="77777777" w:rsidTr="00217C8B">
        <w:trPr>
          <w:trHeight w:val="300"/>
        </w:trPr>
        <w:tc>
          <w:tcPr>
            <w:tcW w:w="485" w:type="pct"/>
            <w:noWrap/>
            <w:hideMark/>
          </w:tcPr>
          <w:p w14:paraId="37576E57" w14:textId="77777777" w:rsidR="00217C8B" w:rsidRPr="00AA683D" w:rsidRDefault="00217C8B" w:rsidP="00217C8B">
            <w:pPr>
              <w:pStyle w:val="body"/>
              <w:rPr>
                <w:sz w:val="18"/>
                <w:lang w:val="en-GB"/>
                <w:rPrChange w:id="1104" w:author="Owen Jones" w:date="2018-07-31T16:06:00Z">
                  <w:rPr>
                    <w:sz w:val="18"/>
                  </w:rPr>
                </w:rPrChange>
              </w:rPr>
            </w:pPr>
            <w:r w:rsidRPr="00AA683D">
              <w:rPr>
                <w:sz w:val="18"/>
              </w:rPr>
              <w:t>1164</w:t>
            </w:r>
          </w:p>
        </w:tc>
        <w:tc>
          <w:tcPr>
            <w:tcW w:w="856" w:type="pct"/>
            <w:noWrap/>
            <w:hideMark/>
          </w:tcPr>
          <w:p w14:paraId="3030CFB5" w14:textId="77777777" w:rsidR="00217C8B" w:rsidRPr="00AA683D" w:rsidRDefault="00217C8B" w:rsidP="00217C8B">
            <w:pPr>
              <w:pStyle w:val="body"/>
              <w:rPr>
                <w:sz w:val="18"/>
                <w:lang w:val="en-GB"/>
                <w:rPrChange w:id="1105" w:author="Owen Jones" w:date="2018-07-31T16:06:00Z">
                  <w:rPr>
                    <w:sz w:val="18"/>
                  </w:rPr>
                </w:rPrChange>
              </w:rPr>
            </w:pPr>
            <w:r w:rsidRPr="00AA683D">
              <w:rPr>
                <w:sz w:val="18"/>
              </w:rPr>
              <w:t>F 04.08</w:t>
            </w:r>
          </w:p>
        </w:tc>
        <w:tc>
          <w:tcPr>
            <w:tcW w:w="636" w:type="pct"/>
            <w:noWrap/>
            <w:hideMark/>
          </w:tcPr>
          <w:p w14:paraId="5B9D0CE6" w14:textId="77777777" w:rsidR="00217C8B" w:rsidRPr="00AA683D" w:rsidRDefault="00217C8B" w:rsidP="00217C8B">
            <w:pPr>
              <w:pStyle w:val="body"/>
              <w:rPr>
                <w:sz w:val="18"/>
                <w:lang w:val="en-GB"/>
                <w:rPrChange w:id="1106" w:author="Owen Jones" w:date="2018-07-31T16:06:00Z">
                  <w:rPr>
                    <w:sz w:val="18"/>
                  </w:rPr>
                </w:rPrChange>
              </w:rPr>
            </w:pPr>
            <w:r w:rsidRPr="00AA683D">
              <w:rPr>
                <w:sz w:val="18"/>
              </w:rPr>
              <w:t xml:space="preserve">010 </w:t>
            </w:r>
          </w:p>
        </w:tc>
        <w:tc>
          <w:tcPr>
            <w:tcW w:w="504" w:type="pct"/>
            <w:noWrap/>
            <w:hideMark/>
          </w:tcPr>
          <w:p w14:paraId="3304AB99" w14:textId="77777777" w:rsidR="00217C8B" w:rsidRPr="00AA683D" w:rsidRDefault="00217C8B" w:rsidP="00217C8B">
            <w:pPr>
              <w:pStyle w:val="body"/>
              <w:rPr>
                <w:sz w:val="18"/>
                <w:lang w:val="en-GB"/>
                <w:rPrChange w:id="1107" w:author="Owen Jones" w:date="2018-07-31T16:06:00Z">
                  <w:rPr>
                    <w:sz w:val="18"/>
                  </w:rPr>
                </w:rPrChange>
              </w:rPr>
            </w:pPr>
            <w:r w:rsidRPr="00AA683D">
              <w:rPr>
                <w:sz w:val="18"/>
              </w:rPr>
              <w:t xml:space="preserve">180 </w:t>
            </w:r>
          </w:p>
        </w:tc>
        <w:tc>
          <w:tcPr>
            <w:tcW w:w="922" w:type="pct"/>
            <w:noWrap/>
            <w:hideMark/>
          </w:tcPr>
          <w:p w14:paraId="5537D077" w14:textId="77777777" w:rsidR="00217C8B" w:rsidRPr="00AA683D" w:rsidRDefault="00217C8B" w:rsidP="00217C8B">
            <w:pPr>
              <w:pStyle w:val="body"/>
              <w:rPr>
                <w:sz w:val="18"/>
                <w:lang w:val="en-GB"/>
                <w:rPrChange w:id="1108" w:author="Owen Jones" w:date="2018-07-31T16:06:00Z">
                  <w:rPr>
                    <w:sz w:val="18"/>
                  </w:rPr>
                </w:rPrChange>
              </w:rPr>
            </w:pPr>
            <w:r w:rsidRPr="00AA683D">
              <w:rPr>
                <w:sz w:val="18"/>
              </w:rPr>
              <w:t>153509</w:t>
            </w:r>
          </w:p>
        </w:tc>
        <w:tc>
          <w:tcPr>
            <w:tcW w:w="777" w:type="pct"/>
            <w:noWrap/>
            <w:hideMark/>
          </w:tcPr>
          <w:p w14:paraId="594554CC" w14:textId="77777777" w:rsidR="00217C8B" w:rsidRPr="00AA683D" w:rsidRDefault="00217C8B" w:rsidP="00217C8B">
            <w:pPr>
              <w:pStyle w:val="body"/>
              <w:rPr>
                <w:sz w:val="18"/>
                <w:lang w:val="en-GB"/>
                <w:rPrChange w:id="1109" w:author="Owen Jones" w:date="2018-07-31T16:06:00Z">
                  <w:rPr>
                    <w:sz w:val="18"/>
                  </w:rPr>
                </w:rPrChange>
              </w:rPr>
            </w:pPr>
            <w:r w:rsidRPr="00AA683D">
              <w:rPr>
                <w:sz w:val="18"/>
              </w:rPr>
              <w:t>45731</w:t>
            </w:r>
          </w:p>
        </w:tc>
        <w:tc>
          <w:tcPr>
            <w:tcW w:w="820" w:type="pct"/>
            <w:noWrap/>
            <w:hideMark/>
          </w:tcPr>
          <w:p w14:paraId="53D301B5" w14:textId="77777777" w:rsidR="00217C8B" w:rsidRPr="00AA683D" w:rsidRDefault="00217C8B" w:rsidP="00217C8B">
            <w:pPr>
              <w:pStyle w:val="body"/>
              <w:rPr>
                <w:sz w:val="18"/>
                <w:lang w:val="en-GB"/>
                <w:rPrChange w:id="1110" w:author="Owen Jones" w:date="2018-07-31T16:06:00Z">
                  <w:rPr>
                    <w:sz w:val="18"/>
                  </w:rPr>
                </w:rPrChange>
              </w:rPr>
            </w:pPr>
            <w:r w:rsidRPr="00AA683D">
              <w:rPr>
                <w:sz w:val="18"/>
              </w:rPr>
              <w:t>153509</w:t>
            </w:r>
          </w:p>
        </w:tc>
      </w:tr>
      <w:tr w:rsidR="00217C8B" w:rsidRPr="00AA683D" w14:paraId="6DC5F2DE" w14:textId="77777777" w:rsidTr="00217C8B">
        <w:trPr>
          <w:trHeight w:val="300"/>
        </w:trPr>
        <w:tc>
          <w:tcPr>
            <w:tcW w:w="485" w:type="pct"/>
            <w:noWrap/>
            <w:hideMark/>
          </w:tcPr>
          <w:p w14:paraId="3E1661C1" w14:textId="77777777" w:rsidR="00217C8B" w:rsidRPr="00AA683D" w:rsidRDefault="00217C8B" w:rsidP="00217C8B">
            <w:pPr>
              <w:pStyle w:val="body"/>
              <w:rPr>
                <w:sz w:val="18"/>
                <w:lang w:val="en-GB"/>
                <w:rPrChange w:id="1111" w:author="Owen Jones" w:date="2018-07-31T16:06:00Z">
                  <w:rPr>
                    <w:sz w:val="18"/>
                  </w:rPr>
                </w:rPrChange>
              </w:rPr>
            </w:pPr>
            <w:r w:rsidRPr="00AA683D">
              <w:rPr>
                <w:sz w:val="18"/>
              </w:rPr>
              <w:t>1164</w:t>
            </w:r>
          </w:p>
        </w:tc>
        <w:tc>
          <w:tcPr>
            <w:tcW w:w="856" w:type="pct"/>
            <w:noWrap/>
            <w:hideMark/>
          </w:tcPr>
          <w:p w14:paraId="7BB10366" w14:textId="77777777" w:rsidR="00217C8B" w:rsidRPr="00AA683D" w:rsidRDefault="00217C8B" w:rsidP="00217C8B">
            <w:pPr>
              <w:pStyle w:val="body"/>
              <w:rPr>
                <w:sz w:val="18"/>
                <w:lang w:val="en-GB"/>
                <w:rPrChange w:id="1112" w:author="Owen Jones" w:date="2018-07-31T16:06:00Z">
                  <w:rPr>
                    <w:sz w:val="18"/>
                  </w:rPr>
                </w:rPrChange>
              </w:rPr>
            </w:pPr>
            <w:r w:rsidRPr="00AA683D">
              <w:rPr>
                <w:sz w:val="18"/>
              </w:rPr>
              <w:t>F 04.08</w:t>
            </w:r>
          </w:p>
        </w:tc>
        <w:tc>
          <w:tcPr>
            <w:tcW w:w="636" w:type="pct"/>
            <w:noWrap/>
            <w:hideMark/>
          </w:tcPr>
          <w:p w14:paraId="50DC5B89" w14:textId="77777777" w:rsidR="00217C8B" w:rsidRPr="00AA683D" w:rsidRDefault="00217C8B" w:rsidP="00217C8B">
            <w:pPr>
              <w:pStyle w:val="body"/>
              <w:rPr>
                <w:sz w:val="18"/>
                <w:lang w:val="en-GB"/>
                <w:rPrChange w:id="1113" w:author="Owen Jones" w:date="2018-07-31T16:06:00Z">
                  <w:rPr>
                    <w:sz w:val="18"/>
                  </w:rPr>
                </w:rPrChange>
              </w:rPr>
            </w:pPr>
            <w:r w:rsidRPr="00AA683D">
              <w:rPr>
                <w:sz w:val="18"/>
              </w:rPr>
              <w:t xml:space="preserve">010 </w:t>
            </w:r>
          </w:p>
        </w:tc>
        <w:tc>
          <w:tcPr>
            <w:tcW w:w="504" w:type="pct"/>
            <w:noWrap/>
            <w:hideMark/>
          </w:tcPr>
          <w:p w14:paraId="30B07DCC" w14:textId="77777777" w:rsidR="00217C8B" w:rsidRPr="00AA683D" w:rsidRDefault="00217C8B" w:rsidP="00217C8B">
            <w:pPr>
              <w:pStyle w:val="body"/>
              <w:rPr>
                <w:sz w:val="18"/>
                <w:lang w:val="en-GB"/>
                <w:rPrChange w:id="1114" w:author="Owen Jones" w:date="2018-07-31T16:06:00Z">
                  <w:rPr>
                    <w:sz w:val="18"/>
                  </w:rPr>
                </w:rPrChange>
              </w:rPr>
            </w:pPr>
            <w:r w:rsidRPr="00AA683D">
              <w:rPr>
                <w:sz w:val="18"/>
              </w:rPr>
              <w:t xml:space="preserve">190 </w:t>
            </w:r>
          </w:p>
        </w:tc>
        <w:tc>
          <w:tcPr>
            <w:tcW w:w="922" w:type="pct"/>
            <w:noWrap/>
            <w:hideMark/>
          </w:tcPr>
          <w:p w14:paraId="7DD6CB94" w14:textId="77777777" w:rsidR="00217C8B" w:rsidRPr="00AA683D" w:rsidRDefault="00217C8B" w:rsidP="00217C8B">
            <w:pPr>
              <w:pStyle w:val="body"/>
              <w:rPr>
                <w:sz w:val="18"/>
                <w:lang w:val="en-GB"/>
                <w:rPrChange w:id="1115" w:author="Owen Jones" w:date="2018-07-31T16:06:00Z">
                  <w:rPr>
                    <w:sz w:val="18"/>
                  </w:rPr>
                </w:rPrChange>
              </w:rPr>
            </w:pPr>
            <w:r w:rsidRPr="00AA683D">
              <w:rPr>
                <w:sz w:val="18"/>
              </w:rPr>
              <w:t>153519</w:t>
            </w:r>
          </w:p>
        </w:tc>
        <w:tc>
          <w:tcPr>
            <w:tcW w:w="777" w:type="pct"/>
            <w:noWrap/>
            <w:hideMark/>
          </w:tcPr>
          <w:p w14:paraId="344CF01E" w14:textId="77777777" w:rsidR="00217C8B" w:rsidRPr="00AA683D" w:rsidRDefault="00217C8B" w:rsidP="00217C8B">
            <w:pPr>
              <w:pStyle w:val="body"/>
              <w:rPr>
                <w:sz w:val="18"/>
                <w:lang w:val="en-GB"/>
                <w:rPrChange w:id="1116" w:author="Owen Jones" w:date="2018-07-31T16:06:00Z">
                  <w:rPr>
                    <w:sz w:val="18"/>
                  </w:rPr>
                </w:rPrChange>
              </w:rPr>
            </w:pPr>
            <w:r w:rsidRPr="00AA683D">
              <w:rPr>
                <w:sz w:val="18"/>
              </w:rPr>
              <w:t>45749</w:t>
            </w:r>
          </w:p>
        </w:tc>
        <w:tc>
          <w:tcPr>
            <w:tcW w:w="820" w:type="pct"/>
            <w:noWrap/>
            <w:hideMark/>
          </w:tcPr>
          <w:p w14:paraId="06A4726A" w14:textId="77777777" w:rsidR="00217C8B" w:rsidRPr="00AA683D" w:rsidRDefault="00217C8B" w:rsidP="00217C8B">
            <w:pPr>
              <w:pStyle w:val="body"/>
              <w:rPr>
                <w:sz w:val="18"/>
                <w:lang w:val="en-GB"/>
                <w:rPrChange w:id="1117" w:author="Owen Jones" w:date="2018-07-31T16:06:00Z">
                  <w:rPr>
                    <w:sz w:val="18"/>
                  </w:rPr>
                </w:rPrChange>
              </w:rPr>
            </w:pPr>
            <w:r w:rsidRPr="00AA683D">
              <w:rPr>
                <w:sz w:val="18"/>
              </w:rPr>
              <w:t>153519</w:t>
            </w:r>
          </w:p>
        </w:tc>
      </w:tr>
    </w:tbl>
    <w:p w14:paraId="75CCA8DE" w14:textId="53372888" w:rsidR="00312341" w:rsidRPr="00AA683D" w:rsidRDefault="00312341" w:rsidP="00312341">
      <w:pPr>
        <w:pStyle w:val="body"/>
      </w:pPr>
    </w:p>
    <w:p w14:paraId="481DB34B" w14:textId="0C34252B" w:rsidR="005D5F4D" w:rsidRPr="00AA683D" w:rsidRDefault="005D5F4D" w:rsidP="005D5F4D">
      <w:pPr>
        <w:pStyle w:val="SQL"/>
        <w:ind w:left="0"/>
      </w:pPr>
    </w:p>
    <w:p w14:paraId="25F108C3" w14:textId="77777777" w:rsidR="00012419" w:rsidRPr="00AA683D" w:rsidRDefault="00012419" w:rsidP="00012419">
      <w:pPr>
        <w:pStyle w:val="SQL"/>
      </w:pPr>
    </w:p>
    <w:p w14:paraId="721464B9" w14:textId="6AEE375D" w:rsidR="003E20FA" w:rsidRPr="00AA683D" w:rsidRDefault="003E20FA" w:rsidP="003E20FA">
      <w:pPr>
        <w:pStyle w:val="Titlelevel1"/>
        <w:rPr>
          <w:i/>
        </w:rPr>
      </w:pPr>
      <w:r w:rsidRPr="00AA683D">
        <w:rPr>
          <w:i/>
        </w:rPr>
        <w:t xml:space="preserve">v2.7.0.1 </w:t>
      </w:r>
      <w:r w:rsidRPr="00AA683D">
        <w:rPr>
          <w:rFonts w:ascii="Arial" w:hAnsi="Arial" w:cs="Arial"/>
          <w:i/>
          <w:color w:val="696969"/>
          <w:sz w:val="18"/>
          <w:szCs w:val="18"/>
          <w:shd w:val="clear" w:color="auto" w:fill="FFFFFF"/>
        </w:rPr>
        <w:t>(</w:t>
      </w:r>
      <w:r w:rsidR="000B6471" w:rsidRPr="00AA683D">
        <w:rPr>
          <w:rFonts w:ascii="Arial" w:hAnsi="Arial" w:cs="Arial"/>
          <w:i/>
          <w:color w:val="696969"/>
          <w:sz w:val="18"/>
          <w:szCs w:val="18"/>
          <w:shd w:val="clear" w:color="auto" w:fill="FFFFFF"/>
        </w:rPr>
        <w:t>15/11/2017</w:t>
      </w:r>
      <w:r w:rsidRPr="00AA683D">
        <w:rPr>
          <w:rFonts w:ascii="Arial" w:hAnsi="Arial" w:cs="Arial"/>
          <w:i/>
          <w:color w:val="696969"/>
          <w:sz w:val="18"/>
          <w:szCs w:val="18"/>
          <w:shd w:val="clear" w:color="auto" w:fill="FFFFFF"/>
        </w:rPr>
        <w:t>)</w:t>
      </w:r>
    </w:p>
    <w:p w14:paraId="136911D5" w14:textId="6A7EB4E8" w:rsidR="003E20FA" w:rsidRPr="00AA683D" w:rsidRDefault="003E20FA" w:rsidP="003E20FA">
      <w:pPr>
        <w:pStyle w:val="Titlelevel2"/>
      </w:pPr>
      <w:r w:rsidRPr="00AA683D">
        <w:lastRenderedPageBreak/>
        <w:t>Summary and Impact</w:t>
      </w:r>
    </w:p>
    <w:p w14:paraId="00770739" w14:textId="7EBF697D" w:rsidR="000B6471" w:rsidRPr="00AA683D" w:rsidRDefault="000B6471" w:rsidP="000B6471">
      <w:r w:rsidRPr="00AA683D">
        <w:t>Hotfix correcting some errors that have been identified, and making some improvements, in the original release of the 2.7 Validation rules list, DPM, taxonomy, and related documentation.</w:t>
      </w:r>
    </w:p>
    <w:p w14:paraId="103ED66D" w14:textId="77777777" w:rsidR="000B6471" w:rsidRPr="00AA683D" w:rsidRDefault="000B6471" w:rsidP="000B6471"/>
    <w:p w14:paraId="4AB3BAC2" w14:textId="4DF40599" w:rsidR="000B6471" w:rsidRPr="00AA683D" w:rsidRDefault="000B6471" w:rsidP="000B6471">
      <w:r w:rsidRPr="00AA683D">
        <w:t>"Instance compatible" with 2.7.0.0 - in that XBRL instance file prepared for 2.7.0.0 will be structural</w:t>
      </w:r>
      <w:r w:rsidR="00454C9F" w:rsidRPr="00AA683D">
        <w:t>ly</w:t>
      </w:r>
      <w:r w:rsidRPr="00AA683D">
        <w:t xml:space="preserve"> valid against this taxonomy, with only a difference in the potential validation rule (i.e. XBRL assertion) results.</w:t>
      </w:r>
    </w:p>
    <w:p w14:paraId="7267FA1A" w14:textId="2ABA42C5" w:rsidR="000B6471" w:rsidRPr="00AA683D" w:rsidRDefault="000B6471" w:rsidP="000B6471">
      <w:pPr>
        <w:pStyle w:val="Titlelevel2"/>
      </w:pPr>
      <w:r w:rsidRPr="00AA683D">
        <w:t>Artefacts included</w:t>
      </w:r>
    </w:p>
    <w:p w14:paraId="2FA935EA" w14:textId="6F8BAA58" w:rsidR="000B6471" w:rsidRPr="00AA683D" w:rsidRDefault="000B6471" w:rsidP="000B6471">
      <w:pPr>
        <w:pStyle w:val="body"/>
        <w:numPr>
          <w:ilvl w:val="0"/>
          <w:numId w:val="34"/>
        </w:numPr>
      </w:pPr>
      <w:r w:rsidRPr="00AA683D">
        <w:t>Annotated table layout corrections for C 17.01.a</w:t>
      </w:r>
    </w:p>
    <w:p w14:paraId="098615BF" w14:textId="7E9CE668" w:rsidR="000B6471" w:rsidRPr="00AA683D" w:rsidRDefault="000B6471" w:rsidP="000B6471">
      <w:pPr>
        <w:pStyle w:val="body"/>
        <w:numPr>
          <w:ilvl w:val="0"/>
          <w:numId w:val="34"/>
        </w:numPr>
      </w:pPr>
      <w:r w:rsidRPr="00AA683D">
        <w:t xml:space="preserve">Updated DPM database (note that </w:t>
      </w:r>
      <w:proofErr w:type="spellStart"/>
      <w:r w:rsidRPr="00AA683D">
        <w:t>sql</w:t>
      </w:r>
      <w:proofErr w:type="spellEnd"/>
      <w:r w:rsidRPr="00AA683D">
        <w:t xml:space="preserve"> scripts to perform the update are included in case useful)</w:t>
      </w:r>
    </w:p>
    <w:p w14:paraId="77FCFBA7" w14:textId="6973042A" w:rsidR="000B6471" w:rsidRPr="00AA683D" w:rsidRDefault="000B6471" w:rsidP="000B6471">
      <w:pPr>
        <w:pStyle w:val="body"/>
        <w:numPr>
          <w:ilvl w:val="0"/>
          <w:numId w:val="34"/>
        </w:numPr>
      </w:pPr>
      <w:r w:rsidRPr="00AA683D">
        <w:t>Corrected EBA Validation Rules spreadsheet</w:t>
      </w:r>
    </w:p>
    <w:p w14:paraId="3F4F2982" w14:textId="7E5D38B0" w:rsidR="000B6471" w:rsidRPr="00AA683D" w:rsidRDefault="000B6471" w:rsidP="000B6471">
      <w:pPr>
        <w:pStyle w:val="body"/>
        <w:numPr>
          <w:ilvl w:val="0"/>
          <w:numId w:val="34"/>
        </w:numPr>
      </w:pPr>
      <w:r w:rsidRPr="00AA683D">
        <w:t>Updated XBRL taxonomy - both as a "full" archive</w:t>
      </w:r>
      <w:r w:rsidRPr="00AA683D">
        <w:rPr>
          <w:rStyle w:val="FootnoteReference"/>
        </w:rPr>
        <w:footnoteReference w:id="10"/>
      </w:r>
      <w:r w:rsidRPr="00AA683D">
        <w:t xml:space="preserve"> and as a "Taxonomy package"</w:t>
      </w:r>
      <w:r w:rsidRPr="00AA683D">
        <w:rPr>
          <w:rStyle w:val="FootnoteReference"/>
        </w:rPr>
        <w:footnoteReference w:id="11"/>
      </w:r>
    </w:p>
    <w:p w14:paraId="6EA213A8" w14:textId="77777777" w:rsidR="000B6471" w:rsidRPr="00AA683D" w:rsidRDefault="000B6471" w:rsidP="000B6471">
      <w:pPr>
        <w:pStyle w:val="Titlelevel2"/>
      </w:pPr>
      <w:r w:rsidRPr="00AA683D">
        <w:t>Content and Changes</w:t>
      </w:r>
    </w:p>
    <w:p w14:paraId="02F9D35B" w14:textId="09721632" w:rsidR="000B6471" w:rsidRPr="00AA683D" w:rsidRDefault="000B6471" w:rsidP="000B6471">
      <w:pPr>
        <w:pStyle w:val="Titlelevel3"/>
      </w:pPr>
      <w:r w:rsidRPr="00AA683D">
        <w:t xml:space="preserve">Validation rule changes, corrections and </w:t>
      </w:r>
      <w:proofErr w:type="spellStart"/>
      <w:r w:rsidRPr="00AA683D">
        <w:t>rexpression</w:t>
      </w:r>
      <w:proofErr w:type="spellEnd"/>
      <w:r w:rsidRPr="00AA683D">
        <w:t xml:space="preserve"> [efcde3e] - "2.7.0.1 VR set"</w:t>
      </w:r>
    </w:p>
    <w:p w14:paraId="3BEADCE7" w14:textId="08ABA77C" w:rsidR="000B6471" w:rsidRPr="00AA683D" w:rsidRDefault="000B6471" w:rsidP="008768E4">
      <w:r w:rsidRPr="00AA683D">
        <w:t>Many changes in the validation rule spreadsheet (marked last changed in "2.7.0.1").</w:t>
      </w:r>
    </w:p>
    <w:p w14:paraId="3C45006A" w14:textId="77777777" w:rsidR="008768E4" w:rsidRPr="00AA683D" w:rsidRDefault="008768E4" w:rsidP="008768E4"/>
    <w:p w14:paraId="19834B0F" w14:textId="78C3649B" w:rsidR="000B6471" w:rsidRPr="00AA683D" w:rsidRDefault="000B6471" w:rsidP="000B6471">
      <w:r w:rsidRPr="00AA683D">
        <w:t xml:space="preserve">At the DPM level introduces a new group of records in </w:t>
      </w:r>
      <w:proofErr w:type="spellStart"/>
      <w:r w:rsidRPr="00AA683D">
        <w:t>ValidationRuleSet</w:t>
      </w:r>
      <w:proofErr w:type="spellEnd"/>
      <w:r w:rsidRPr="00AA683D">
        <w:t xml:space="preserve"> (with </w:t>
      </w:r>
      <w:proofErr w:type="spellStart"/>
      <w:r w:rsidRPr="00AA683D">
        <w:t>ValidationRuleSetCode</w:t>
      </w:r>
      <w:proofErr w:type="spellEnd"/>
      <w:r w:rsidRPr="00AA683D">
        <w:t>) which indicate the validation rules now used, and new validation rule entries representing those rules where required.</w:t>
      </w:r>
    </w:p>
    <w:p w14:paraId="7AF78B23" w14:textId="77777777" w:rsidR="008768E4" w:rsidRPr="00AA683D" w:rsidRDefault="008768E4" w:rsidP="000B6471"/>
    <w:p w14:paraId="3F3A53B2" w14:textId="6982D574" w:rsidR="000B6471" w:rsidRPr="00AA683D" w:rsidRDefault="000B6471" w:rsidP="000B6471">
      <w:r w:rsidRPr="00AA683D">
        <w:t>At the XBRL level involves in-place alteration of many validation rule files, and the module entry point schemas.</w:t>
      </w:r>
    </w:p>
    <w:p w14:paraId="3BA9A21D" w14:textId="77777777" w:rsidR="000B6471" w:rsidRPr="00AA683D" w:rsidRDefault="000B6471" w:rsidP="000B6471">
      <w:pPr>
        <w:pStyle w:val="Titlelevel3"/>
      </w:pPr>
      <w:r w:rsidRPr="00AA683D">
        <w:t>Correction [20171010]</w:t>
      </w:r>
    </w:p>
    <w:p w14:paraId="544BF224" w14:textId="67D48F1D" w:rsidR="008768E4" w:rsidRPr="00AA683D" w:rsidRDefault="000B6471" w:rsidP="000B6471">
      <w:r w:rsidRPr="00AA683D">
        <w:t xml:space="preserve">The 2.7.0.0 release of the EBA DPM materials omitted certain records from the </w:t>
      </w:r>
      <w:proofErr w:type="spellStart"/>
      <w:r w:rsidRPr="00AA683D">
        <w:t>mvCellLocation</w:t>
      </w:r>
      <w:proofErr w:type="spellEnd"/>
      <w:r w:rsidRPr="00AA683D">
        <w:t xml:space="preserve"> table of the DPM Database regarding the rows 0935</w:t>
      </w:r>
      <w:proofErr w:type="gramStart"/>
      <w:r w:rsidRPr="00AA683D">
        <w:t>,0936,094</w:t>
      </w:r>
      <w:r w:rsidR="008768E4" w:rsidRPr="00AA683D">
        <w:t>5</w:t>
      </w:r>
      <w:proofErr w:type="gramEnd"/>
      <w:r w:rsidR="008768E4" w:rsidRPr="00AA683D">
        <w:t>, and 0946 of table C 17.01.a.</w:t>
      </w:r>
    </w:p>
    <w:p w14:paraId="60832E37" w14:textId="77777777" w:rsidR="008768E4" w:rsidRPr="00AA683D" w:rsidRDefault="008768E4" w:rsidP="000B6471"/>
    <w:p w14:paraId="280DC860" w14:textId="27330DE9" w:rsidR="000B6471" w:rsidRPr="00AA683D" w:rsidRDefault="000B6471" w:rsidP="000B6471">
      <w:r w:rsidRPr="00AA683D">
        <w:t xml:space="preserve">Consequently the annotated templates omitted details of the </w:t>
      </w:r>
      <w:proofErr w:type="spellStart"/>
      <w:r w:rsidRPr="00AA683D">
        <w:t>datapoint</w:t>
      </w:r>
      <w:proofErr w:type="spellEnd"/>
      <w:r w:rsidRPr="00AA683D">
        <w:t xml:space="preserve"> associated with these rows.</w:t>
      </w:r>
    </w:p>
    <w:p w14:paraId="6CA96534" w14:textId="77777777" w:rsidR="008768E4" w:rsidRPr="00AA683D" w:rsidRDefault="008768E4" w:rsidP="000B6471"/>
    <w:p w14:paraId="551BE169" w14:textId="7A5FC6A8" w:rsidR="000B6471" w:rsidRPr="00AA683D" w:rsidRDefault="000B6471" w:rsidP="000B6471">
      <w:r w:rsidRPr="00AA683D">
        <w:t>Corrected annotated templates for C 17.01.a and an illustrative update script to bring the published database to the updated form.</w:t>
      </w:r>
    </w:p>
    <w:p w14:paraId="7D84B33F" w14:textId="77777777" w:rsidR="000B6471" w:rsidRPr="00AA683D" w:rsidRDefault="000B6471" w:rsidP="000B6471">
      <w:pPr>
        <w:pStyle w:val="Titlelevel3"/>
      </w:pPr>
      <w:r w:rsidRPr="00AA683D">
        <w:lastRenderedPageBreak/>
        <w:t>Correction [20171018]</w:t>
      </w:r>
    </w:p>
    <w:p w14:paraId="66DD638E" w14:textId="138BCBFF" w:rsidR="000B6471" w:rsidRPr="00AA683D" w:rsidRDefault="000B6471" w:rsidP="000B6471">
      <w:r w:rsidRPr="00AA683D">
        <w:t xml:space="preserve">Mapping/implementation of the table </w:t>
      </w:r>
      <w:proofErr w:type="spellStart"/>
      <w:r w:rsidRPr="00AA683D">
        <w:t>prerequisities</w:t>
      </w:r>
      <w:proofErr w:type="spellEnd"/>
      <w:r w:rsidRPr="00AA683D">
        <w:t xml:space="preserve"> formula into the DPM DB and XBRL was incorrect for many FINREP rules. Specifically those with prerequisite formulae of the general form "A and (B or C)". This would lead to inappropriate rules triggering for a given report content.</w:t>
      </w:r>
    </w:p>
    <w:p w14:paraId="56413F89" w14:textId="7DE4641C" w:rsidR="000B6471" w:rsidRPr="00AA683D" w:rsidRDefault="000B6471" w:rsidP="000B6471"/>
    <w:p w14:paraId="53E01E62" w14:textId="01A32504" w:rsidR="000B6471" w:rsidRPr="00AA683D" w:rsidRDefault="008768E4" w:rsidP="000B6471">
      <w:r w:rsidRPr="00AA683D">
        <w:t>Mapping of logical rule prerequisites into DPM DB representation and XBRL assertion sets and variable set preconditions</w:t>
      </w:r>
      <w:r w:rsidRPr="00AA683D">
        <w:rPr>
          <w:rStyle w:val="FootnoteReference"/>
        </w:rPr>
        <w:footnoteReference w:id="12"/>
      </w:r>
      <w:r w:rsidRPr="00AA683D">
        <w:t xml:space="preserve"> corrected</w:t>
      </w:r>
      <w:r w:rsidRPr="00AA683D">
        <w:rPr>
          <w:rStyle w:val="FootnoteReference"/>
        </w:rPr>
        <w:footnoteReference w:id="13"/>
      </w:r>
      <w:r w:rsidRPr="00AA683D">
        <w:t>. Rules affected:</w:t>
      </w:r>
    </w:p>
    <w:p w14:paraId="5E6D0AE5" w14:textId="77777777" w:rsidR="008768E4" w:rsidRPr="00AA683D" w:rsidRDefault="008768E4" w:rsidP="000B6471"/>
    <w:p w14:paraId="3C64414D" w14:textId="60844C75" w:rsidR="000B6471" w:rsidRPr="00AA683D" w:rsidRDefault="000B6471" w:rsidP="000B6471">
      <w:r w:rsidRPr="00AA683D">
        <w:t>v1034_m,v1037_m,v2781_m,v2782_m,v2783_m,v2784_m,v2785_m,v2786_m,v2787_m,v2788_m,v2789_m,v2790_m,v2791_m,v2792_m,v2793_m,v2794_m,v2795_m,v2796_m,v2797_m,v2798_m,v2799_m,v2800_m,v3018_m,v3019_m,v3020_m,v3021_m,v5170_m,v5171_m,v5172_m,v5173_m,v5174_m,v5175_m,v5176_m,v5177_m,v5178_m,v5179_m,v5180_m,v5181_m,v5182_m,v5183_m,v5250_m,v5251_m,v5252_m,v5253_m,v5254_m,v5255_m,v5256_m,v5257_m,v5258_m,v5259_m,v5260_m,v5261_m,v5262_m,v5263_m,v5332_m,v5333_m,v5334_m,v5335_m,v5336_m,v5337_m,v5338_m,v5339_m,v5340_m,v5341_m,v5342_m,v5343_m,v5344_m,v5345_m,v5346_m,v5347_m,v5348_m,v5349_m,v5385_m,v5386_m,v5387_m,v5388_m,v5389_m,v5390_m,v5391_m,v5392_m,v5393_m,v5394_m,v5395_m,v5396_m,v5397_m,v5398_m,v5399_m,v5400_m,v5401_m,v5402_m,v5403_m,v5404_m,v5405_m,v5406_m,v5407_m,v5408_m,v5409_m,v5410_m,v5411_m,v5412_m,v5413_m,v5414_m,v5415_m,v5416_m,v5417_m,v5418_m,v5419_m,v5420_m,v5421_m,v5422_m,v5423_m,v5424_m,v5434_m,v5435_m,v5436_m,v5437_m,v5438_m,v5439_m,v5440_m,v5441_m,v5442_m,v5443_m,v5444_m,v5445_m,v5446_m,v5447_m,v5462_m,v5463_m,v5464_m,v5465_m,v5466_m,v5467_m,v5468_m,v5469_m,v5470_m,v5471_m,v5472_m,v5473_m,v5474_m,v5475_m,v5476_m,v5477_m,v5478_m,v5479_m,v5480_m,v5481_m,v5482_m,v5483_m,v5484_m,v5485_m,v5486_m,v5487_m,v5488_m,v5489_m,v5504_m,v5505_m,v5506_m,v5507_m,v5508_m,v5509_m,v5510_m,v5511_m,v5512_m,v5513_m,v5514_m,v5515_m,v5516_m,v5517_m,v5518_m,v5519_m,v5520_m,v5521_m,v5522_m,v5523_m,v5524_m,v5525_m,v5526_m,v5527_m,v5528_m,v5529_m,v5530_m,v5531_m,v5532_m,v5533_m,v5534_m,v5535_m,v5536_m,v5537_m,v5538_m,v5539_m,v6030_m,v6031_m,v6032_m,v6033_m,v6034_m,v6035_m,v6036_m,v6037_m,v6038_m,v6053_m</w:t>
      </w:r>
    </w:p>
    <w:p w14:paraId="6D2A0B13" w14:textId="77777777" w:rsidR="000B6471" w:rsidRPr="00AA683D" w:rsidRDefault="000B6471" w:rsidP="000B6471"/>
    <w:p w14:paraId="00F7CB85" w14:textId="77777777" w:rsidR="000B6471" w:rsidRPr="00AA683D" w:rsidRDefault="000B6471" w:rsidP="000B6471">
      <w:pPr>
        <w:pStyle w:val="body"/>
      </w:pPr>
    </w:p>
    <w:p w14:paraId="3D476B48" w14:textId="626F64BA" w:rsidR="000B6471" w:rsidRPr="00AA683D" w:rsidRDefault="008768E4" w:rsidP="008768E4">
      <w:pPr>
        <w:pStyle w:val="Titlelevel3"/>
      </w:pPr>
      <w:r w:rsidRPr="00AA683D">
        <w:t xml:space="preserve">"Precondition not applied for e4887_e and e4888_e", Correction </w:t>
      </w:r>
      <w:r w:rsidR="000B6471" w:rsidRPr="00AA683D">
        <w:t>[bb108c3]</w:t>
      </w:r>
    </w:p>
    <w:p w14:paraId="66F56050" w14:textId="12A7EF8B" w:rsidR="000B6471" w:rsidRPr="00AA683D" w:rsidRDefault="000B6471" w:rsidP="000B6471">
      <w:r w:rsidRPr="00AA683D">
        <w:t>Certain problematic (non-)existence rules which had incorrect precondition expressions (and so triggered even when the relevant templates were not reported) have been corrected. They are now implemented as value assertions instead, using a 'pivot variable' to force evaluation (in line with the approach taken by recent versions of DPM Architect).</w:t>
      </w:r>
    </w:p>
    <w:p w14:paraId="6E7CD219" w14:textId="6EFC73D6" w:rsidR="000B6471" w:rsidRPr="00AA683D" w:rsidRDefault="000B6471" w:rsidP="000B6471"/>
    <w:p w14:paraId="4594FEA5" w14:textId="5D13930F" w:rsidR="000B6471" w:rsidRPr="00AA683D" w:rsidRDefault="000B6471" w:rsidP="000B6471">
      <w:r w:rsidRPr="00AA683D">
        <w:t xml:space="preserve">May require the use of updated </w:t>
      </w:r>
      <w:proofErr w:type="spellStart"/>
      <w:r w:rsidRPr="00AA683D">
        <w:t>Eurofiling</w:t>
      </w:r>
      <w:proofErr w:type="spellEnd"/>
      <w:r w:rsidRPr="00AA683D">
        <w:t xml:space="preserve"> files (schema location hints for aspect-cover-filter.xsd)</w:t>
      </w:r>
    </w:p>
    <w:p w14:paraId="7FF9D9A1" w14:textId="667434E3" w:rsidR="000B6471" w:rsidRPr="00AA683D" w:rsidRDefault="000B6471" w:rsidP="000B6471"/>
    <w:p w14:paraId="2F1EDF97" w14:textId="2F0A5772" w:rsidR="000B6471" w:rsidRPr="00AA683D" w:rsidRDefault="000B6471" w:rsidP="000B6471">
      <w:r w:rsidRPr="00AA683D">
        <w:t>Affects (XBRL taxonomy representation of) rules e4887_e, e4888_e, e4891_n-e4902_n</w:t>
      </w:r>
    </w:p>
    <w:p w14:paraId="4E745F20" w14:textId="4C68B8CB" w:rsidR="000B6471" w:rsidRPr="00AA683D" w:rsidRDefault="000B6471" w:rsidP="000B6471">
      <w:r w:rsidRPr="00AA683D">
        <w:t>As a result rules e4887_e and e4888_e can be reactivated.</w:t>
      </w:r>
    </w:p>
    <w:p w14:paraId="61721C19" w14:textId="61BC9127" w:rsidR="000B6471" w:rsidRPr="00AA683D" w:rsidRDefault="000B6471" w:rsidP="000B6471"/>
    <w:p w14:paraId="71ACE43D" w14:textId="77777777" w:rsidR="000B6471" w:rsidRPr="00AA683D" w:rsidRDefault="000B6471" w:rsidP="000B6471">
      <w:pPr>
        <w:pStyle w:val="Titlelevel3"/>
      </w:pPr>
      <w:r w:rsidRPr="00AA683D">
        <w:lastRenderedPageBreak/>
        <w:t>Correction [db1f907fc3a0]</w:t>
      </w:r>
    </w:p>
    <w:p w14:paraId="10BCED5A" w14:textId="23A830DF" w:rsidR="000B6471" w:rsidRPr="00AA683D" w:rsidRDefault="000B6471" w:rsidP="000B6471">
      <w:r w:rsidRPr="00AA683D">
        <w:t xml:space="preserve">(Existence) </w:t>
      </w:r>
      <w:proofErr w:type="spellStart"/>
      <w:r w:rsidRPr="00AA683D">
        <w:t>ValidationRules</w:t>
      </w:r>
      <w:proofErr w:type="spellEnd"/>
      <w:r w:rsidRPr="00AA683D">
        <w:t xml:space="preserve"> for the tables C 00.01, F 00.01 etc. which should have had prerequisite formula written with square brackets (e.g. "[C 00.01]")  to indicate that the rule should be run for any module notionally containing the template (i.e. whether or not the template was actually reported in an instance) were written with round brackets ("(C 00.1)") instead.</w:t>
      </w:r>
    </w:p>
    <w:p w14:paraId="3AEA4C78" w14:textId="77777777" w:rsidR="000B6471" w:rsidRPr="00AA683D" w:rsidRDefault="000B6471" w:rsidP="000B6471"/>
    <w:p w14:paraId="498468F7" w14:textId="545ACF4E" w:rsidR="000B6471" w:rsidRPr="004F28D3" w:rsidRDefault="008768E4" w:rsidP="000B6471">
      <w:pPr>
        <w:rPr>
          <w:lang w:val="de-DE"/>
        </w:rPr>
      </w:pPr>
      <w:r w:rsidRPr="004F28D3">
        <w:rPr>
          <w:lang w:val="de-DE"/>
        </w:rPr>
        <w:t>A</w:t>
      </w:r>
      <w:r w:rsidR="000B6471" w:rsidRPr="004F28D3">
        <w:rPr>
          <w:lang w:val="de-DE"/>
        </w:rPr>
        <w:t>ffects Validation rule spreadsheet &amp; DPM database</w:t>
      </w:r>
      <w:r w:rsidRPr="004F28D3">
        <w:rPr>
          <w:lang w:val="de-DE"/>
        </w:rPr>
        <w:t xml:space="preserve"> (no XBRL impact)</w:t>
      </w:r>
      <w:r w:rsidR="000B6471" w:rsidRPr="004F28D3">
        <w:rPr>
          <w:lang w:val="de-DE"/>
        </w:rPr>
        <w:t xml:space="preserve"> for e4427_e,e4428_e,e4429_e,e4430_e,e4431_e,e4432_e,e4433_e,e4437_e,v4438_c,v4439_c</w:t>
      </w:r>
    </w:p>
    <w:p w14:paraId="77BBAF9B" w14:textId="0EB8D003" w:rsidR="000B6471" w:rsidRPr="004F28D3" w:rsidRDefault="000B6471" w:rsidP="000B6471">
      <w:pPr>
        <w:rPr>
          <w:lang w:val="de-DE"/>
        </w:rPr>
      </w:pPr>
    </w:p>
    <w:p w14:paraId="764CD261" w14:textId="3305587E" w:rsidR="000B6471" w:rsidRPr="00AA683D" w:rsidRDefault="000B6471" w:rsidP="000B6471">
      <w:r w:rsidRPr="00AA683D">
        <w:t>Corrected erroneous reactivation date for v3083_m in 2.5 sheet of validation spreadsheet (rule is still deactivated in 2.5)</w:t>
      </w:r>
    </w:p>
    <w:p w14:paraId="4F7982B2" w14:textId="77777777" w:rsidR="000B6471" w:rsidRPr="00AA683D" w:rsidRDefault="000B6471" w:rsidP="000B6471">
      <w:pPr>
        <w:pStyle w:val="Titlelevel3"/>
      </w:pPr>
      <w:r w:rsidRPr="00AA683D">
        <w:t>Technical Adjustment [c6e1b1b]</w:t>
      </w:r>
    </w:p>
    <w:p w14:paraId="72B7C464" w14:textId="6FCC118D" w:rsidR="000B6471" w:rsidRPr="00AA683D" w:rsidRDefault="000B6471" w:rsidP="000B6471">
      <w:r w:rsidRPr="00AA683D">
        <w:t>Adjusts</w:t>
      </w:r>
    </w:p>
    <w:p w14:paraId="0EF6224C" w14:textId="59A7F205" w:rsidR="000B6471" w:rsidRPr="00AA683D" w:rsidRDefault="000B6471" w:rsidP="000B6471">
      <w:r w:rsidRPr="00AA683D">
        <w:t xml:space="preserve">a) </w:t>
      </w:r>
      <w:proofErr w:type="gramStart"/>
      <w:r w:rsidRPr="00AA683D">
        <w:t>the</w:t>
      </w:r>
      <w:proofErr w:type="gramEnd"/>
      <w:r w:rsidRPr="00AA683D">
        <w:t xml:space="preserve"> handling of "scope" ordinates and their mapping to "cover=false" or "cover=true" in formula</w:t>
      </w:r>
    </w:p>
    <w:p w14:paraId="138E7BBA" w14:textId="6F59743E" w:rsidR="000B6471" w:rsidRPr="00AA683D" w:rsidRDefault="000B6471" w:rsidP="000B6471">
      <w:r w:rsidRPr="00AA683D">
        <w:t xml:space="preserve">b) </w:t>
      </w:r>
      <w:proofErr w:type="gramStart"/>
      <w:r w:rsidRPr="00AA683D">
        <w:t>the</w:t>
      </w:r>
      <w:proofErr w:type="gramEnd"/>
      <w:r w:rsidRPr="00AA683D">
        <w:t xml:space="preserve"> process for assessing whether rule implementations can be reused from previous taxonomies</w:t>
      </w:r>
    </w:p>
    <w:p w14:paraId="5C2D584C" w14:textId="3F703D87" w:rsidR="000B6471" w:rsidRPr="00AA683D" w:rsidRDefault="000B6471" w:rsidP="000B6471"/>
    <w:p w14:paraId="52A1519F" w14:textId="33FA6EE2" w:rsidR="000B6471" w:rsidRPr="00AA683D" w:rsidRDefault="008768E4" w:rsidP="000B6471">
      <w:r w:rsidRPr="00AA683D">
        <w:t>N</w:t>
      </w:r>
      <w:r w:rsidR="000B6471" w:rsidRPr="00AA683D">
        <w:t>ote that although this corrects the underlying problem that caused the *very* broken implementation of v0340 and v0492 in 2.7, both those rules are actually *still* not usable and will remain deactivated, due to mo</w:t>
      </w:r>
      <w:r w:rsidRPr="00AA683D">
        <w:t>delling issues with one column</w:t>
      </w:r>
      <w:r w:rsidR="000B6471" w:rsidRPr="00AA683D">
        <w:t xml:space="preserve"> </w:t>
      </w:r>
      <w:r w:rsidRPr="00AA683D">
        <w:t xml:space="preserve">in each of their scope </w:t>
      </w:r>
      <w:r w:rsidR="000B6471" w:rsidRPr="00AA683D">
        <w:t>(not matching between tables).</w:t>
      </w:r>
    </w:p>
    <w:p w14:paraId="11C51DD3" w14:textId="5AC24F86" w:rsidR="000B6471" w:rsidRPr="00AA683D" w:rsidRDefault="000B6471" w:rsidP="000B6471"/>
    <w:p w14:paraId="5215F20E" w14:textId="6F422639" w:rsidR="000B6471" w:rsidRPr="00AA683D" w:rsidRDefault="000B6471" w:rsidP="000B6471">
      <w:r w:rsidRPr="00AA683D">
        <w:t>The more detailed assessment of rules for linking means that more rules could potentially be linked to their 2.6 implementations, however changes to and r</w:t>
      </w:r>
      <w:r w:rsidR="00454C9F" w:rsidRPr="00AA683D">
        <w:t>e-</w:t>
      </w:r>
      <w:r w:rsidRPr="00AA683D">
        <w:t>expression of rules under the main 2.7.0.1 changes (see [efcde3e]) largely outweigh this.</w:t>
      </w:r>
    </w:p>
    <w:p w14:paraId="2EF3EB16" w14:textId="147921E7" w:rsidR="000B6471" w:rsidRPr="00AA683D" w:rsidRDefault="000B6471" w:rsidP="000B6471"/>
    <w:p w14:paraId="0CCEF77E" w14:textId="42EE11FA" w:rsidR="000B6471" w:rsidRPr="00AA683D" w:rsidRDefault="000B6471" w:rsidP="000B6471">
      <w:r w:rsidRPr="00AA683D">
        <w:t xml:space="preserve">There are also various changes to other rule xml files, which have no practical impact. These 'correct' previously "dangling" cover=false properties. "Dangling" here meaning they apply to only one variable in an </w:t>
      </w:r>
      <w:r w:rsidR="00454C9F" w:rsidRPr="00AA683D">
        <w:t>expression</w:t>
      </w:r>
      <w:r w:rsidRPr="00AA683D">
        <w:t>, and that aspect is covered for all the other variables, such that no implicit m</w:t>
      </w:r>
      <w:r w:rsidR="00454C9F" w:rsidRPr="00AA683D">
        <w:t>atching can actually take place. This should</w:t>
      </w:r>
      <w:r w:rsidRPr="00AA683D">
        <w:t xml:space="preserve"> have had no </w:t>
      </w:r>
      <w:r w:rsidR="00454C9F" w:rsidRPr="00AA683D">
        <w:t>practical effect at</w:t>
      </w:r>
      <w:r w:rsidRPr="00AA683D">
        <w:t xml:space="preserve"> the XBRL evaluation level.</w:t>
      </w:r>
    </w:p>
    <w:p w14:paraId="248EC08B" w14:textId="77777777" w:rsidR="000B6471" w:rsidRPr="00AA683D" w:rsidRDefault="000B6471" w:rsidP="003E20FA">
      <w:pPr>
        <w:pStyle w:val="Titlelevel2"/>
      </w:pPr>
    </w:p>
    <w:p w14:paraId="791999C6" w14:textId="11F84021" w:rsidR="009B22D4" w:rsidRPr="00AA683D" w:rsidRDefault="002E5EC0" w:rsidP="009B22D4">
      <w:pPr>
        <w:pStyle w:val="Titlelevel1"/>
        <w:rPr>
          <w:i/>
        </w:rPr>
      </w:pPr>
      <w:r w:rsidRPr="00AA683D">
        <w:rPr>
          <w:i/>
        </w:rPr>
        <w:t xml:space="preserve">v2.7 (“2017-A”) </w:t>
      </w:r>
      <w:r w:rsidRPr="00AA683D">
        <w:rPr>
          <w:rFonts w:ascii="Arial" w:hAnsi="Arial" w:cs="Arial"/>
          <w:i/>
          <w:color w:val="696969"/>
          <w:sz w:val="18"/>
          <w:szCs w:val="18"/>
          <w:shd w:val="clear" w:color="auto" w:fill="FFFFFF"/>
        </w:rPr>
        <w:t>(04/04/2017)</w:t>
      </w:r>
    </w:p>
    <w:p w14:paraId="01955EDD" w14:textId="6DD26D66" w:rsidR="00DD1BBE" w:rsidRPr="00AA683D" w:rsidRDefault="00DD1BBE" w:rsidP="00DD1BBE">
      <w:pPr>
        <w:pStyle w:val="Titlelevel2"/>
      </w:pPr>
      <w:r w:rsidRPr="00AA683D">
        <w:t>Summary</w:t>
      </w:r>
    </w:p>
    <w:p w14:paraId="5A64F330" w14:textId="4021F9BC" w:rsidR="00DD1BBE" w:rsidRPr="00AA683D" w:rsidRDefault="00DD1BBE" w:rsidP="00DD1BBE">
      <w:pPr>
        <w:pStyle w:val="body"/>
        <w:numPr>
          <w:ilvl w:val="0"/>
          <w:numId w:val="34"/>
        </w:numPr>
      </w:pPr>
      <w:r w:rsidRPr="00AA683D">
        <w:t>Final version of IFRS 9 adaptation of FINREP (2.3.0). No structural changes to FINREP compared to the 2.7 exposure draft</w:t>
      </w:r>
      <w:r w:rsidR="00B727CB" w:rsidRPr="00AA683D">
        <w:t xml:space="preserve"> (though that of course had extensive changes compared to 2.6)</w:t>
      </w:r>
      <w:r w:rsidRPr="00AA683D">
        <w:t>, but many validation rule changes.</w:t>
      </w:r>
    </w:p>
    <w:p w14:paraId="0DFF945D" w14:textId="0F427976" w:rsidR="00DD1BBE" w:rsidRPr="00AA683D" w:rsidRDefault="00B727CB" w:rsidP="00DD1BBE">
      <w:pPr>
        <w:pStyle w:val="body"/>
        <w:numPr>
          <w:ilvl w:val="0"/>
          <w:numId w:val="34"/>
        </w:numPr>
      </w:pPr>
      <w:r w:rsidRPr="00AA683D">
        <w:t>Significant s</w:t>
      </w:r>
      <w:r w:rsidR="00DD1BBE" w:rsidRPr="00AA683D">
        <w:t xml:space="preserve">tructural </w:t>
      </w:r>
      <w:r w:rsidRPr="00AA683D">
        <w:t xml:space="preserve">and validation rule </w:t>
      </w:r>
      <w:r w:rsidR="00DD1BBE" w:rsidRPr="00AA683D">
        <w:t>changes in COREP (2.3.0).</w:t>
      </w:r>
    </w:p>
    <w:p w14:paraId="76BBC334" w14:textId="2F189B5D" w:rsidR="00DD1BBE" w:rsidRPr="00AA683D" w:rsidRDefault="000951E3" w:rsidP="00DD1BBE">
      <w:pPr>
        <w:pStyle w:val="body"/>
        <w:numPr>
          <w:ilvl w:val="0"/>
          <w:numId w:val="34"/>
        </w:numPr>
      </w:pPr>
      <w:r w:rsidRPr="00AA683D">
        <w:lastRenderedPageBreak/>
        <w:t>Minor structural changes to AE and</w:t>
      </w:r>
      <w:r w:rsidR="00DD1BBE" w:rsidRPr="00AA683D">
        <w:t xml:space="preserve"> FP compared </w:t>
      </w:r>
      <w:r w:rsidRPr="00AA683D">
        <w:t>to 2.6. These are mostly simply changes to the acceptable values for various country or currency breakdowns on sheets of tables (z-axes).</w:t>
      </w:r>
    </w:p>
    <w:p w14:paraId="0E62D7AC" w14:textId="73BDF71D" w:rsidR="000951E3" w:rsidRPr="00AA683D" w:rsidRDefault="000951E3" w:rsidP="00DD1BBE">
      <w:pPr>
        <w:pStyle w:val="body"/>
        <w:numPr>
          <w:ilvl w:val="0"/>
          <w:numId w:val="34"/>
        </w:numPr>
      </w:pPr>
      <w:r w:rsidRPr="00AA683D">
        <w:t xml:space="preserve">No </w:t>
      </w:r>
      <w:r w:rsidR="00C33CCF" w:rsidRPr="00AA683D">
        <w:t xml:space="preserve">new version of </w:t>
      </w:r>
      <w:r w:rsidRPr="00AA683D">
        <w:t>SBP.</w:t>
      </w:r>
    </w:p>
    <w:p w14:paraId="7F08755B" w14:textId="6A492AF1" w:rsidR="00DD1BBE" w:rsidRPr="00AA683D" w:rsidRDefault="007B2602" w:rsidP="00DD1BBE">
      <w:pPr>
        <w:pStyle w:val="Titlelevel2"/>
      </w:pPr>
      <w:r w:rsidRPr="00AA683D">
        <w:t>Content</w:t>
      </w:r>
      <w:r w:rsidR="00DD1BBE" w:rsidRPr="00AA683D">
        <w:t xml:space="preserve"> and Changes</w:t>
      </w:r>
    </w:p>
    <w:p w14:paraId="08F230C2" w14:textId="0678DC88" w:rsidR="00481317" w:rsidRPr="00AA683D" w:rsidRDefault="00112F62" w:rsidP="00481317">
      <w:pPr>
        <w:pStyle w:val="Titlelevel3"/>
      </w:pPr>
      <w:r w:rsidRPr="00AA683D">
        <w:t>Changed/new</w:t>
      </w:r>
      <w:r w:rsidR="00481317" w:rsidRPr="00AA683D">
        <w:t xml:space="preserve"> approach to total on z-axes for </w:t>
      </w:r>
      <w:r w:rsidR="00381DB1" w:rsidRPr="00AA683D">
        <w:t xml:space="preserve">(some) </w:t>
      </w:r>
      <w:r w:rsidRPr="00AA683D">
        <w:t xml:space="preserve">COREP </w:t>
      </w:r>
      <w:r w:rsidR="00481317" w:rsidRPr="00AA683D">
        <w:t>tables</w:t>
      </w:r>
    </w:p>
    <w:p w14:paraId="332F6A07" w14:textId="6453CCF6" w:rsidR="000E7FE1" w:rsidRPr="00AA683D" w:rsidRDefault="00481317" w:rsidP="000E7FE1">
      <w:pPr>
        <w:pStyle w:val="body"/>
        <w:numPr>
          <w:ilvl w:val="0"/>
          <w:numId w:val="34"/>
        </w:numPr>
      </w:pPr>
      <w:r w:rsidRPr="00AA683D">
        <w:t xml:space="preserve">New </w:t>
      </w:r>
      <w:r w:rsidR="000E7FE1" w:rsidRPr="00AA683D">
        <w:t>approach for</w:t>
      </w:r>
      <w:r w:rsidRPr="00AA683D">
        <w:t xml:space="preserve"> reporting of totals on tables</w:t>
      </w:r>
      <w:r w:rsidR="000E7FE1" w:rsidRPr="00AA683D">
        <w:t xml:space="preserve"> </w:t>
      </w:r>
      <w:r w:rsidRPr="00AA683D">
        <w:t xml:space="preserve">with open sheets applied to </w:t>
      </w:r>
      <w:r w:rsidR="000E7FE1" w:rsidRPr="00AA683D">
        <w:rPr>
          <w:color w:val="1F497D"/>
        </w:rPr>
        <w:t>C 09.01.a, C 09.01.b, C 09.02</w:t>
      </w:r>
      <w:r w:rsidRPr="00AA683D">
        <w:rPr>
          <w:color w:val="1F497D"/>
        </w:rPr>
        <w:t xml:space="preserve"> </w:t>
      </w:r>
      <w:r w:rsidRPr="00AA683D">
        <w:t>(for which to</w:t>
      </w:r>
      <w:r w:rsidR="00112F62" w:rsidRPr="00AA683D">
        <w:t>tals will now be reportable),</w:t>
      </w:r>
      <w:r w:rsidR="000E7FE1" w:rsidRPr="00AA683D">
        <w:rPr>
          <w:color w:val="1F497D"/>
        </w:rPr>
        <w:t xml:space="preserve"> C 09.04</w:t>
      </w:r>
      <w:r w:rsidR="00112F62" w:rsidRPr="00AA683D">
        <w:rPr>
          <w:color w:val="1F497D"/>
        </w:rPr>
        <w:t xml:space="preserve"> and C 15.00</w:t>
      </w:r>
      <w:r w:rsidRPr="00AA683D">
        <w:rPr>
          <w:color w:val="1F497D"/>
        </w:rPr>
        <w:t xml:space="preserve"> </w:t>
      </w:r>
      <w:r w:rsidRPr="00AA683D">
        <w:t>(for which the previous reporting approach</w:t>
      </w:r>
      <w:r w:rsidR="00381DB1" w:rsidRPr="00AA683D">
        <w:rPr>
          <w:rStyle w:val="FootnoteReference"/>
        </w:rPr>
        <w:footnoteReference w:id="14"/>
      </w:r>
      <w:r w:rsidRPr="00AA683D">
        <w:t xml:space="preserve"> is changed)</w:t>
      </w:r>
      <w:r w:rsidR="00112F62" w:rsidRPr="00AA683D">
        <w:t xml:space="preserve">, and the new tables </w:t>
      </w:r>
      <w:r w:rsidR="00112F62" w:rsidRPr="00AA683D">
        <w:rPr>
          <w:color w:val="1F497D"/>
        </w:rPr>
        <w:t>C 33.00.a and C 33.00.b</w:t>
      </w:r>
      <w:r w:rsidR="000E7FE1" w:rsidRPr="00AA683D">
        <w:t xml:space="preserve">. </w:t>
      </w:r>
    </w:p>
    <w:p w14:paraId="70EA649F" w14:textId="394305E7" w:rsidR="000E7FE1" w:rsidRPr="00AA683D" w:rsidRDefault="00481317" w:rsidP="000E7FE1">
      <w:pPr>
        <w:pStyle w:val="body"/>
        <w:numPr>
          <w:ilvl w:val="1"/>
          <w:numId w:val="34"/>
        </w:numPr>
        <w:rPr>
          <w:i/>
        </w:rPr>
      </w:pPr>
      <w:r w:rsidRPr="00AA683D">
        <w:t>A n</w:t>
      </w:r>
      <w:r w:rsidR="000E7FE1" w:rsidRPr="00AA683D">
        <w:t>ew member</w:t>
      </w:r>
      <w:r w:rsidRPr="00AA683D">
        <w:rPr>
          <w:i/>
        </w:rPr>
        <w:t xml:space="preserve"> </w:t>
      </w:r>
      <w:r w:rsidR="000E7FE1" w:rsidRPr="00AA683D">
        <w:rPr>
          <w:color w:val="1F497D"/>
        </w:rPr>
        <w:t>“All countries”</w:t>
      </w:r>
      <w:r w:rsidRPr="00AA683D">
        <w:rPr>
          <w:color w:val="1F497D"/>
        </w:rPr>
        <w:t xml:space="preserve"> (x</w:t>
      </w:r>
      <w:r w:rsidR="00471CFB" w:rsidRPr="00AA683D">
        <w:rPr>
          <w:color w:val="1F497D"/>
        </w:rPr>
        <w:t>1</w:t>
      </w:r>
      <w:r w:rsidRPr="00AA683D">
        <w:rPr>
          <w:color w:val="1F497D"/>
        </w:rPr>
        <w:t xml:space="preserve">) </w:t>
      </w:r>
      <w:r w:rsidRPr="00AA683D">
        <w:t>has been added to the GA domain.</w:t>
      </w:r>
    </w:p>
    <w:p w14:paraId="78C30F96" w14:textId="1E10672A" w:rsidR="000E7FE1" w:rsidRPr="00AA683D" w:rsidRDefault="00112F62" w:rsidP="000E7FE1">
      <w:pPr>
        <w:pStyle w:val="body"/>
        <w:numPr>
          <w:ilvl w:val="1"/>
          <w:numId w:val="34"/>
        </w:numPr>
      </w:pPr>
      <w:r w:rsidRPr="00AA683D">
        <w:t>New hierarchies</w:t>
      </w:r>
      <w:r w:rsidR="000E7FE1" w:rsidRPr="00AA683D">
        <w:t xml:space="preserve"> GA5_2 </w:t>
      </w:r>
      <w:r w:rsidRPr="00AA683D">
        <w:t xml:space="preserve">and GA6_1 </w:t>
      </w:r>
      <w:r w:rsidR="000E7FE1" w:rsidRPr="00AA683D">
        <w:t>created similar to GA5_1</w:t>
      </w:r>
      <w:r w:rsidRPr="00AA683D">
        <w:t xml:space="preserve"> and GA6</w:t>
      </w:r>
      <w:r w:rsidR="000E7FE1" w:rsidRPr="00AA683D">
        <w:t xml:space="preserve"> but with the new “All countries” </w:t>
      </w:r>
      <w:r w:rsidR="00481317" w:rsidRPr="00AA683D">
        <w:t xml:space="preserve">member </w:t>
      </w:r>
      <w:r w:rsidR="000E7FE1" w:rsidRPr="00AA683D">
        <w:t>in between “All Geographical Areas/Not specified” (x0) and the leaf Members.</w:t>
      </w:r>
    </w:p>
    <w:p w14:paraId="645E9A75" w14:textId="50515899" w:rsidR="000E7FE1" w:rsidRPr="00AA683D" w:rsidRDefault="00481317" w:rsidP="000E7FE1">
      <w:pPr>
        <w:pStyle w:val="body"/>
        <w:numPr>
          <w:ilvl w:val="1"/>
          <w:numId w:val="34"/>
        </w:numPr>
      </w:pPr>
      <w:r w:rsidRPr="00AA683D">
        <w:t>The z-axis of t</w:t>
      </w:r>
      <w:r w:rsidR="000E7FE1" w:rsidRPr="00AA683D">
        <w:t>ables</w:t>
      </w:r>
      <w:r w:rsidRPr="00AA683D">
        <w:t xml:space="preserve"> C 09.01.a, C 09.01.b, C 09.02, </w:t>
      </w:r>
      <w:r w:rsidR="00BF663C" w:rsidRPr="00AA683D">
        <w:t xml:space="preserve">and </w:t>
      </w:r>
      <w:r w:rsidRPr="00AA683D">
        <w:t>C 09.04</w:t>
      </w:r>
      <w:r w:rsidR="000E7FE1" w:rsidRPr="00AA683D">
        <w:t xml:space="preserve"> </w:t>
      </w:r>
      <w:r w:rsidRPr="00AA683D">
        <w:t xml:space="preserve">is </w:t>
      </w:r>
      <w:r w:rsidR="000E7FE1" w:rsidRPr="00AA683D">
        <w:t>r</w:t>
      </w:r>
      <w:r w:rsidR="00112F62" w:rsidRPr="00AA683D">
        <w:t xml:space="preserve">estricted to any member of the GA5_2 </w:t>
      </w:r>
      <w:r w:rsidR="000E7FE1" w:rsidRPr="00AA683D">
        <w:t xml:space="preserve">hierarchy </w:t>
      </w:r>
      <w:r w:rsidR="000E7FE1" w:rsidRPr="00AA683D">
        <w:rPr>
          <w:b/>
          <w:i/>
        </w:rPr>
        <w:t>other</w:t>
      </w:r>
      <w:r w:rsidR="000E7FE1" w:rsidRPr="00AA683D">
        <w:t xml:space="preserve"> than the root “All Geographical Areas/Not specified” (x0). I.e. </w:t>
      </w:r>
      <w:r w:rsidRPr="00AA683D">
        <w:t xml:space="preserve">the </w:t>
      </w:r>
      <w:r w:rsidR="000E7FE1" w:rsidRPr="00AA683D">
        <w:t>new “All countries” member is allowed</w:t>
      </w:r>
      <w:r w:rsidR="00112F62" w:rsidRPr="00AA683D">
        <w:t>, but the x0 member is not</w:t>
      </w:r>
      <w:r w:rsidR="000E7FE1" w:rsidRPr="00AA683D">
        <w:t>.</w:t>
      </w:r>
      <w:r w:rsidR="00112F62" w:rsidRPr="00AA683D">
        <w:t xml:space="preserve"> Similarly the z-axis of C 15.00 is restricted to any member of GA6_1 except x0.</w:t>
      </w:r>
    </w:p>
    <w:p w14:paraId="4DCAB788" w14:textId="5B0C7FD6" w:rsidR="00481317" w:rsidRPr="00AA683D" w:rsidRDefault="00481317" w:rsidP="000E7FE1">
      <w:pPr>
        <w:pStyle w:val="body"/>
        <w:numPr>
          <w:ilvl w:val="1"/>
          <w:numId w:val="34"/>
        </w:numPr>
      </w:pPr>
      <w:r w:rsidRPr="00AA683D">
        <w:t xml:space="preserve">The ‘total’ figure requested by the </w:t>
      </w:r>
      <w:proofErr w:type="gramStart"/>
      <w:r w:rsidRPr="00AA683D">
        <w:t>ITS</w:t>
      </w:r>
      <w:proofErr w:type="gramEnd"/>
      <w:r w:rsidRPr="00AA683D">
        <w:t xml:space="preserve"> should</w:t>
      </w:r>
      <w:r w:rsidR="00A01299" w:rsidRPr="00AA683D">
        <w:t>, for these templates,</w:t>
      </w:r>
      <w:r w:rsidRPr="00AA683D">
        <w:t xml:space="preserve"> be reported against this </w:t>
      </w:r>
      <w:r w:rsidR="00A01299" w:rsidRPr="00AA683D">
        <w:t xml:space="preserve">new </w:t>
      </w:r>
      <w:r w:rsidRPr="00AA683D">
        <w:t>“All countries” (x1) member.</w:t>
      </w:r>
      <w:r w:rsidRPr="00AA683D">
        <w:rPr>
          <w:rStyle w:val="FootnoteReference"/>
        </w:rPr>
        <w:footnoteReference w:id="15"/>
      </w:r>
      <w:r w:rsidRPr="00AA683D">
        <w:t xml:space="preserve"> </w:t>
      </w:r>
    </w:p>
    <w:p w14:paraId="09910C30" w14:textId="5EB9D9F4" w:rsidR="00A01299" w:rsidRPr="00AA683D" w:rsidRDefault="00A01299" w:rsidP="000E7FE1">
      <w:pPr>
        <w:pStyle w:val="body"/>
        <w:numPr>
          <w:ilvl w:val="1"/>
          <w:numId w:val="34"/>
        </w:numPr>
      </w:pPr>
      <w:r w:rsidRPr="00AA683D">
        <w:t>New validation rules linking cells on these total sheets to other templates</w:t>
      </w:r>
      <w:r w:rsidRPr="00AA683D">
        <w:rPr>
          <w:rStyle w:val="FootnoteReference"/>
        </w:rPr>
        <w:footnoteReference w:id="16"/>
      </w:r>
      <w:r w:rsidRPr="00AA683D">
        <w:t>, and in one case the sum of the country breakdown figures to the reported total figures have been introduced, which use a new notation to indicate “filtering”</w:t>
      </w:r>
      <w:r w:rsidR="00E80784" w:rsidRPr="00AA683D">
        <w:t xml:space="preserve"> (</w:t>
      </w:r>
      <w:r w:rsidRPr="00AA683D">
        <w:t xml:space="preserve">restriction to </w:t>
      </w:r>
      <w:r w:rsidR="00E80784" w:rsidRPr="00AA683D">
        <w:t xml:space="preserve">a </w:t>
      </w:r>
      <w:r w:rsidRPr="00AA683D">
        <w:t>specific value</w:t>
      </w:r>
      <w:r w:rsidR="00E80784" w:rsidRPr="00AA683D">
        <w:t xml:space="preserve"> or subset of values)</w:t>
      </w:r>
      <w:r w:rsidRPr="00AA683D">
        <w:t xml:space="preserve"> on the z-axis. E.g. </w:t>
      </w:r>
    </w:p>
    <w:p w14:paraId="47F65FBB" w14:textId="2DFB46CF" w:rsidR="00A01299" w:rsidRPr="00AA683D" w:rsidRDefault="00A01299" w:rsidP="00A01299">
      <w:pPr>
        <w:pStyle w:val="body"/>
        <w:numPr>
          <w:ilvl w:val="2"/>
          <w:numId w:val="34"/>
        </w:numPr>
      </w:pPr>
      <w:r w:rsidRPr="00AA683D">
        <w:lastRenderedPageBreak/>
        <w:t>{C 09.01.a, r070, c010, [CEG=eba_GA:x1]} = {C 07.00.a, r010, c010, s008}</w:t>
      </w:r>
    </w:p>
    <w:p w14:paraId="63B3B870" w14:textId="1ED460B2" w:rsidR="00A01299" w:rsidRPr="00AA683D" w:rsidRDefault="00E80784" w:rsidP="00E80784">
      <w:pPr>
        <w:pStyle w:val="body"/>
        <w:numPr>
          <w:ilvl w:val="2"/>
          <w:numId w:val="34"/>
        </w:numPr>
      </w:pPr>
      <w:r w:rsidRPr="00AA683D">
        <w:t>{C 09.04, [CEG=GA:x1]} = sum({C 09.04, ([CEG!=GA:x1]) })</w:t>
      </w:r>
    </w:p>
    <w:p w14:paraId="74218891" w14:textId="0A133430" w:rsidR="00481317" w:rsidRPr="00AA683D" w:rsidRDefault="00112F62" w:rsidP="000E7FE1">
      <w:pPr>
        <w:pStyle w:val="body"/>
        <w:numPr>
          <w:ilvl w:val="1"/>
          <w:numId w:val="34"/>
        </w:numPr>
      </w:pPr>
      <w:r w:rsidRPr="00AA683D">
        <w:t xml:space="preserve">The </w:t>
      </w:r>
      <w:r w:rsidR="00481317" w:rsidRPr="00AA683D">
        <w:t>existing approach to reporting of ‘total’ figures</w:t>
      </w:r>
      <w:r w:rsidR="00381DB1" w:rsidRPr="00AA683D">
        <w:t xml:space="preserve"> is</w:t>
      </w:r>
      <w:r w:rsidR="00481317" w:rsidRPr="00AA683D">
        <w:t xml:space="preserve"> for now retained on</w:t>
      </w:r>
      <w:r w:rsidR="005B646F" w:rsidRPr="00AA683D">
        <w:t xml:space="preserve"> C 51-54,</w:t>
      </w:r>
      <w:r w:rsidR="00381DB1" w:rsidRPr="00AA683D">
        <w:t xml:space="preserve"> </w:t>
      </w:r>
      <w:r w:rsidR="005B646F" w:rsidRPr="00AA683D">
        <w:t>60,</w:t>
      </w:r>
      <w:r w:rsidR="00381DB1" w:rsidRPr="00AA683D">
        <w:t xml:space="preserve"> </w:t>
      </w:r>
      <w:r w:rsidR="005B646F" w:rsidRPr="00AA683D">
        <w:t>61,</w:t>
      </w:r>
      <w:r w:rsidR="00381DB1" w:rsidRPr="00AA683D">
        <w:t xml:space="preserve"> and </w:t>
      </w:r>
      <w:r w:rsidR="005B646F" w:rsidRPr="00AA683D">
        <w:t>66-76 (where an explicitly modelled sub table</w:t>
      </w:r>
      <w:r w:rsidR="005B646F" w:rsidRPr="00AA683D">
        <w:rPr>
          <w:rStyle w:val="FootnoteReference"/>
        </w:rPr>
        <w:footnoteReference w:id="17"/>
      </w:r>
      <w:r w:rsidR="005B646F" w:rsidRPr="00AA683D">
        <w:t xml:space="preserve"> contains the total figures).</w:t>
      </w:r>
    </w:p>
    <w:p w14:paraId="2D6068D9" w14:textId="449D2D30" w:rsidR="007B2602" w:rsidRPr="00AA683D" w:rsidRDefault="007B2602" w:rsidP="007B2602">
      <w:pPr>
        <w:pStyle w:val="Titlelevel3"/>
      </w:pPr>
      <w:r w:rsidRPr="00AA683D">
        <w:t>Validation spreadsheet design changes</w:t>
      </w:r>
    </w:p>
    <w:p w14:paraId="45CF3417" w14:textId="02A5F2CF" w:rsidR="009921E9" w:rsidRPr="00AA683D" w:rsidRDefault="009921E9" w:rsidP="007B2602">
      <w:pPr>
        <w:pStyle w:val="body"/>
        <w:numPr>
          <w:ilvl w:val="0"/>
          <w:numId w:val="34"/>
        </w:numPr>
      </w:pPr>
      <w:r w:rsidRPr="00AA683D">
        <w:t>Table Prerequisite expressio</w:t>
      </w:r>
      <w:r w:rsidR="006F6A56" w:rsidRPr="00AA683D">
        <w:t>n method changed:</w:t>
      </w:r>
    </w:p>
    <w:p w14:paraId="710DF7D1" w14:textId="3213160E" w:rsidR="009921E9" w:rsidRPr="00AA683D" w:rsidRDefault="009921E9" w:rsidP="009921E9">
      <w:pPr>
        <w:pStyle w:val="body"/>
        <w:numPr>
          <w:ilvl w:val="1"/>
          <w:numId w:val="34"/>
        </w:numPr>
      </w:pPr>
      <w:r w:rsidRPr="00AA683D">
        <w:t>In previous versions of the spreadsheet the tables that were required to be indicated as reported (via positive filing indicators in the XBRL instance) in order to trigger the evaluation of a rule were indicated via a se</w:t>
      </w:r>
      <w:r w:rsidR="00AA40BB" w:rsidRPr="00AA683D">
        <w:t>t of columns marked T1, T2 etc.</w:t>
      </w:r>
    </w:p>
    <w:p w14:paraId="0A532531" w14:textId="6B882369" w:rsidR="009921E9" w:rsidRPr="00AA683D" w:rsidRDefault="009921E9" w:rsidP="009921E9">
      <w:pPr>
        <w:pStyle w:val="body"/>
        <w:numPr>
          <w:ilvl w:val="2"/>
          <w:numId w:val="34"/>
        </w:numPr>
      </w:pPr>
      <w:r w:rsidRPr="00AA683D">
        <w:t>Every one of the tables listed for a rule were required to be reported together in a given instance for the rule to be evaluated, if any one of the listed tables was not reported the rule would not be triggered.</w:t>
      </w:r>
    </w:p>
    <w:p w14:paraId="1FE9D54A" w14:textId="7E03DC8D" w:rsidR="009921E9" w:rsidRPr="00AA683D" w:rsidRDefault="009921E9" w:rsidP="009921E9">
      <w:pPr>
        <w:pStyle w:val="body"/>
        <w:numPr>
          <w:ilvl w:val="2"/>
          <w:numId w:val="34"/>
        </w:numPr>
      </w:pPr>
      <w:r w:rsidRPr="00AA683D">
        <w:t xml:space="preserve">A very small subset of </w:t>
      </w:r>
      <w:r w:rsidR="00AA40BB" w:rsidRPr="00AA683D">
        <w:t>rules had more complex requirements, such as being triggered for specific modules whether or not particular tables are reported, or if any one of a set of tables were included (indicated by listed the</w:t>
      </w:r>
      <w:r w:rsidR="003A66E6" w:rsidRPr="00AA683D">
        <w:t>se</w:t>
      </w:r>
      <w:r w:rsidR="00AA40BB" w:rsidRPr="00AA683D">
        <w:t xml:space="preserve"> tables separated by “ or ” </w:t>
      </w:r>
      <w:r w:rsidR="003A66E6" w:rsidRPr="00AA683D">
        <w:t>under the “T1” column)</w:t>
      </w:r>
    </w:p>
    <w:p w14:paraId="129537B3" w14:textId="3A4F0349" w:rsidR="009921E9" w:rsidRPr="00AA683D" w:rsidRDefault="009921E9" w:rsidP="009921E9">
      <w:pPr>
        <w:pStyle w:val="body"/>
        <w:numPr>
          <w:ilvl w:val="1"/>
          <w:numId w:val="34"/>
        </w:numPr>
      </w:pPr>
      <w:r w:rsidRPr="00AA683D">
        <w:t>A new column has now been added which expresses the required tables as a logical expression (e.g. “</w:t>
      </w:r>
      <w:r w:rsidR="003A66E6" w:rsidRPr="00AA683D">
        <w:t>C 09.00 and (C 07.00 or C 08.00)</w:t>
      </w:r>
      <w:r w:rsidRPr="00AA683D">
        <w:t>”).</w:t>
      </w:r>
    </w:p>
    <w:p w14:paraId="7AA2B296" w14:textId="4A81E74B" w:rsidR="009921E9" w:rsidRPr="00AA683D" w:rsidRDefault="009921E9" w:rsidP="009921E9">
      <w:pPr>
        <w:pStyle w:val="body"/>
        <w:numPr>
          <w:ilvl w:val="2"/>
          <w:numId w:val="34"/>
        </w:numPr>
      </w:pPr>
      <w:r w:rsidRPr="00AA683D">
        <w:t xml:space="preserve">This expression allows the </w:t>
      </w:r>
      <w:r w:rsidR="00813933" w:rsidRPr="00AA683D">
        <w:t xml:space="preserve">free </w:t>
      </w:r>
      <w:r w:rsidRPr="00AA683D">
        <w:t>use of both “and” and “or” logical combinations, as well as the</w:t>
      </w:r>
      <w:r w:rsidR="003A66E6" w:rsidRPr="00AA683D">
        <w:t xml:space="preserve"> use of parentheses to group sub expressions</w:t>
      </w:r>
      <w:r w:rsidRPr="00AA683D">
        <w:t xml:space="preserve">, </w:t>
      </w:r>
      <w:r w:rsidR="003A66E6" w:rsidRPr="00AA683D">
        <w:t xml:space="preserve">which </w:t>
      </w:r>
      <w:r w:rsidRPr="00AA683D">
        <w:t>allow</w:t>
      </w:r>
      <w:r w:rsidR="003A66E6" w:rsidRPr="00AA683D">
        <w:t>s</w:t>
      </w:r>
      <w:r w:rsidRPr="00AA683D">
        <w:t xml:space="preserve"> any required logical dependency to be expressed unambiguously.</w:t>
      </w:r>
    </w:p>
    <w:p w14:paraId="227BC882" w14:textId="2CC79046" w:rsidR="009921E9" w:rsidRPr="00AA683D" w:rsidRDefault="009921E9" w:rsidP="00813933">
      <w:pPr>
        <w:pStyle w:val="body"/>
        <w:numPr>
          <w:ilvl w:val="1"/>
          <w:numId w:val="34"/>
        </w:numPr>
      </w:pPr>
      <w:r w:rsidRPr="00AA683D">
        <w:t>The columns “T1”</w:t>
      </w:r>
      <w:r w:rsidR="003A66E6" w:rsidRPr="00AA683D">
        <w:t>,</w:t>
      </w:r>
      <w:r w:rsidRPr="00AA683D">
        <w:t xml:space="preserve"> “T2” etc. are still listed in the spreadsheet</w:t>
      </w:r>
      <w:r w:rsidR="003A66E6" w:rsidRPr="00AA683D">
        <w:t xml:space="preserve"> and</w:t>
      </w:r>
      <w:r w:rsidRPr="00AA683D">
        <w:t xml:space="preserve"> broadly indicat</w:t>
      </w:r>
      <w:r w:rsidR="003A66E6" w:rsidRPr="00AA683D">
        <w:t>e</w:t>
      </w:r>
      <w:r w:rsidRPr="00AA683D">
        <w:t xml:space="preserve"> the templates involved in a rule, </w:t>
      </w:r>
      <w:r w:rsidR="00813933" w:rsidRPr="00AA683D">
        <w:t>because</w:t>
      </w:r>
      <w:r w:rsidRPr="00AA683D">
        <w:t xml:space="preserve"> they are considered very useful in practice for people when analysing the rule list to identify groups of rules applicable to particular tables.</w:t>
      </w:r>
    </w:p>
    <w:p w14:paraId="38FC5113" w14:textId="6DF85859" w:rsidR="009921E9" w:rsidRPr="00AA683D" w:rsidRDefault="009921E9" w:rsidP="009921E9">
      <w:pPr>
        <w:pStyle w:val="body"/>
        <w:numPr>
          <w:ilvl w:val="2"/>
          <w:numId w:val="34"/>
        </w:numPr>
      </w:pPr>
      <w:r w:rsidRPr="00AA683D">
        <w:t xml:space="preserve">However please note that these columns are purely for convenience, and are no longer to be considered </w:t>
      </w:r>
      <w:r w:rsidR="00AA40BB" w:rsidRPr="00AA683D">
        <w:t xml:space="preserve">definitive or </w:t>
      </w:r>
      <w:r w:rsidRPr="00AA683D">
        <w:t>functional in the sense of indicating how rules should be applied</w:t>
      </w:r>
      <w:r w:rsidR="00AA40BB" w:rsidRPr="00AA683D">
        <w:t xml:space="preserve"> – this function now belongs to the new “prerequisites” column.</w:t>
      </w:r>
    </w:p>
    <w:p w14:paraId="1EB127DF" w14:textId="77777777" w:rsidR="00813933" w:rsidRPr="00AA683D" w:rsidRDefault="003A66E6" w:rsidP="003A66E6">
      <w:pPr>
        <w:pStyle w:val="body"/>
        <w:numPr>
          <w:ilvl w:val="1"/>
          <w:numId w:val="34"/>
        </w:numPr>
      </w:pPr>
      <w:r w:rsidRPr="00AA683D">
        <w:t>Note that, as previously, although the prerequisite column formula may be expressed for convenience in terms of tables (e.g. “C 71.00.a”), the mechanics of the reporting process are such that the unit of reporting is the template (e.g. “C 71.00”</w:t>
      </w:r>
      <w:r w:rsidR="00813933" w:rsidRPr="00AA683D">
        <w:t>).</w:t>
      </w:r>
    </w:p>
    <w:p w14:paraId="00317864" w14:textId="77777777" w:rsidR="00813933" w:rsidRPr="00AA683D" w:rsidRDefault="003A66E6" w:rsidP="00813933">
      <w:pPr>
        <w:pStyle w:val="body"/>
        <w:numPr>
          <w:ilvl w:val="2"/>
          <w:numId w:val="34"/>
        </w:numPr>
      </w:pPr>
      <w:r w:rsidRPr="00AA683D">
        <w:lastRenderedPageBreak/>
        <w:t>If one sub</w:t>
      </w:r>
      <w:r w:rsidR="00813933" w:rsidRPr="00AA683D">
        <w:t xml:space="preserve"> </w:t>
      </w:r>
      <w:r w:rsidRPr="00AA683D">
        <w:t>table of a template (such as “C 71.00.w”) is indicated as reported then all sub</w:t>
      </w:r>
      <w:r w:rsidR="00813933" w:rsidRPr="00AA683D">
        <w:t xml:space="preserve"> </w:t>
      </w:r>
      <w:r w:rsidRPr="00AA683D">
        <w:t>tables of th</w:t>
      </w:r>
      <w:r w:rsidR="00813933" w:rsidRPr="00AA683D">
        <w:t>at</w:t>
      </w:r>
      <w:r w:rsidRPr="00AA683D">
        <w:t xml:space="preserve"> template are considered reported</w:t>
      </w:r>
      <w:r w:rsidR="00813933" w:rsidRPr="00AA683D">
        <w:t>.</w:t>
      </w:r>
    </w:p>
    <w:p w14:paraId="46022BBB" w14:textId="5517C38D" w:rsidR="00813933" w:rsidRPr="00AA683D" w:rsidRDefault="00813933" w:rsidP="00813933">
      <w:pPr>
        <w:pStyle w:val="body"/>
        <w:numPr>
          <w:ilvl w:val="2"/>
          <w:numId w:val="34"/>
        </w:numPr>
      </w:pPr>
      <w:r w:rsidRPr="00AA683D">
        <w:t>Thus prerequisites will in fact operate as if all mentions of sub tables were replaced by mentions of their respective templates (and so for example “C 71.00.a and C 71.00.w” or “C 71.00.a or C 71.00.w” are both in practice somewhat redundant, and simplify in effect to simply “C 71.00”.</w:t>
      </w:r>
    </w:p>
    <w:p w14:paraId="69952D2A" w14:textId="5C5488A6" w:rsidR="003A66E6" w:rsidRPr="00AA683D" w:rsidRDefault="00813933" w:rsidP="00813933">
      <w:pPr>
        <w:pStyle w:val="body"/>
        <w:numPr>
          <w:ilvl w:val="2"/>
          <w:numId w:val="34"/>
        </w:numPr>
      </w:pPr>
      <w:r w:rsidRPr="00AA683D">
        <w:t xml:space="preserve"> This is handled automatically at the XBRL functional level via the filing indicators assigned to sub tables and the mapping of the validation rule prerequisites to assertion sets and preconditions.</w:t>
      </w:r>
    </w:p>
    <w:p w14:paraId="063A6E18" w14:textId="144085A1" w:rsidR="007B2602" w:rsidRPr="00AA683D" w:rsidRDefault="009921E9" w:rsidP="007B2602">
      <w:pPr>
        <w:pStyle w:val="body"/>
        <w:numPr>
          <w:ilvl w:val="0"/>
          <w:numId w:val="34"/>
        </w:numPr>
      </w:pPr>
      <w:r w:rsidRPr="00AA683D">
        <w:t>A</w:t>
      </w:r>
      <w:r w:rsidR="007B2602" w:rsidRPr="00AA683D">
        <w:t>dded “</w:t>
      </w:r>
      <w:r w:rsidR="007B2602" w:rsidRPr="00AA683D">
        <w:rPr>
          <w:b/>
        </w:rPr>
        <w:t>Arithmetic approach</w:t>
      </w:r>
      <w:r w:rsidR="007B2602" w:rsidRPr="00AA683D">
        <w:t>” column to give information indicating how the rules are to be calculated (that was only previously determinable by considering the XBRL implementation of the rules):</w:t>
      </w:r>
    </w:p>
    <w:p w14:paraId="0A9E3A1B" w14:textId="77777777" w:rsidR="007B2602" w:rsidRPr="00AA683D" w:rsidRDefault="007B2602" w:rsidP="007B2602">
      <w:pPr>
        <w:pStyle w:val="body"/>
        <w:numPr>
          <w:ilvl w:val="1"/>
          <w:numId w:val="34"/>
        </w:numPr>
      </w:pPr>
      <w:r w:rsidRPr="00AA683D">
        <w:rPr>
          <w:b/>
        </w:rPr>
        <w:t>Interval</w:t>
      </w:r>
      <w:r w:rsidRPr="00AA683D">
        <w:t>: the indicated accuracy range of the reported value is to be considered when evaluating the rule.</w:t>
      </w:r>
    </w:p>
    <w:p w14:paraId="7327D7CD" w14:textId="77777777" w:rsidR="007B2602" w:rsidRPr="00AA683D" w:rsidRDefault="007B2602" w:rsidP="007B2602">
      <w:pPr>
        <w:pStyle w:val="body"/>
        <w:numPr>
          <w:ilvl w:val="1"/>
          <w:numId w:val="34"/>
        </w:numPr>
      </w:pPr>
      <w:r w:rsidRPr="00AA683D">
        <w:rPr>
          <w:b/>
        </w:rPr>
        <w:t>Point</w:t>
      </w:r>
      <w:r w:rsidRPr="00AA683D">
        <w:t xml:space="preserve">: normal, non-interval arithmetic should be used. I.e. only the reported </w:t>
      </w:r>
      <w:r w:rsidRPr="00AA683D">
        <w:rPr>
          <w:i/>
        </w:rPr>
        <w:t>value</w:t>
      </w:r>
      <w:r w:rsidRPr="00AA683D">
        <w:t xml:space="preserve"> should be considered, the indicated </w:t>
      </w:r>
      <w:r w:rsidRPr="00AA683D">
        <w:rPr>
          <w:i/>
        </w:rPr>
        <w:t>accuracy</w:t>
      </w:r>
      <w:r w:rsidRPr="00AA683D">
        <w:rPr>
          <w:rStyle w:val="FootnoteReference"/>
          <w:i/>
        </w:rPr>
        <w:footnoteReference w:id="18"/>
      </w:r>
      <w:r w:rsidRPr="00AA683D">
        <w:t xml:space="preserve"> of the value can be ignored. This is often used when simple comparisons with zero are involved</w:t>
      </w:r>
      <w:r w:rsidRPr="00AA683D">
        <w:rPr>
          <w:rStyle w:val="FootnoteReference"/>
        </w:rPr>
        <w:footnoteReference w:id="19"/>
      </w:r>
      <w:r w:rsidRPr="00AA683D">
        <w:t>, such as in sign rules.</w:t>
      </w:r>
    </w:p>
    <w:p w14:paraId="5A8EC3F0" w14:textId="77777777" w:rsidR="007B2602" w:rsidRPr="00AA683D" w:rsidRDefault="007B2602" w:rsidP="007B2602">
      <w:pPr>
        <w:pStyle w:val="body"/>
        <w:numPr>
          <w:ilvl w:val="1"/>
          <w:numId w:val="34"/>
        </w:numPr>
      </w:pPr>
      <w:r w:rsidRPr="00AA683D">
        <w:rPr>
          <w:b/>
        </w:rPr>
        <w:t>Mixed</w:t>
      </w:r>
      <w:r w:rsidRPr="00AA683D">
        <w:t>: a blend of the above. Typically elements of the rule that are simple comparisons between a reported value and zero (particularly where part of an “if” clause) will be handled with non-interval arithmetic, whereas other parts of the expression will take the accuracy of the reported values into account.</w:t>
      </w:r>
      <w:r w:rsidRPr="00AA683D">
        <w:rPr>
          <w:rStyle w:val="FootnoteReference"/>
        </w:rPr>
        <w:footnoteReference w:id="20"/>
      </w:r>
    </w:p>
    <w:p w14:paraId="1B041230" w14:textId="5190BA80" w:rsidR="007B2602" w:rsidRPr="00AA683D" w:rsidRDefault="007B2602" w:rsidP="007B2602">
      <w:pPr>
        <w:pStyle w:val="body"/>
        <w:numPr>
          <w:ilvl w:val="1"/>
          <w:numId w:val="34"/>
        </w:numPr>
      </w:pPr>
      <w:r w:rsidRPr="00AA683D">
        <w:rPr>
          <w:b/>
        </w:rPr>
        <w:t>Not applicable</w:t>
      </w:r>
      <w:r w:rsidRPr="00AA683D">
        <w:t>: the distinction is not relevant for the rule (e.g. the values involved are not numeric)</w:t>
      </w:r>
    </w:p>
    <w:p w14:paraId="2C4894BA" w14:textId="0CD5A3E1" w:rsidR="00D5651F" w:rsidRPr="00AA683D" w:rsidRDefault="00D5651F" w:rsidP="00D5651F">
      <w:pPr>
        <w:pStyle w:val="body"/>
        <w:numPr>
          <w:ilvl w:val="0"/>
          <w:numId w:val="34"/>
        </w:numPr>
      </w:pPr>
      <w:r w:rsidRPr="00AA683D">
        <w:lastRenderedPageBreak/>
        <w:t>Added “</w:t>
      </w:r>
      <w:proofErr w:type="spellStart"/>
      <w:r w:rsidRPr="00AA683D">
        <w:rPr>
          <w:b/>
        </w:rPr>
        <w:t>ArithmeticApproach</w:t>
      </w:r>
      <w:proofErr w:type="spellEnd"/>
      <w:r w:rsidRPr="00AA683D">
        <w:t>” and “</w:t>
      </w:r>
      <w:proofErr w:type="spellStart"/>
      <w:r w:rsidRPr="00AA683D">
        <w:rPr>
          <w:b/>
        </w:rPr>
        <w:t>TablePrerequisite</w:t>
      </w:r>
      <w:proofErr w:type="spellEnd"/>
      <w:r w:rsidRPr="00AA683D">
        <w:t>”</w:t>
      </w:r>
      <w:r w:rsidRPr="00AA683D">
        <w:rPr>
          <w:b/>
        </w:rPr>
        <w:t xml:space="preserve"> </w:t>
      </w:r>
      <w:r w:rsidRPr="00AA683D">
        <w:t>fields to</w:t>
      </w:r>
      <w:r w:rsidRPr="00AA683D">
        <w:rPr>
          <w:b/>
        </w:rPr>
        <w:t xml:space="preserve"> </w:t>
      </w:r>
      <w:proofErr w:type="spellStart"/>
      <w:r w:rsidRPr="00AA683D">
        <w:rPr>
          <w:b/>
        </w:rPr>
        <w:t>ValidationRule</w:t>
      </w:r>
      <w:proofErr w:type="spellEnd"/>
      <w:r w:rsidRPr="00AA683D">
        <w:rPr>
          <w:b/>
        </w:rPr>
        <w:t xml:space="preserve"> </w:t>
      </w:r>
      <w:r w:rsidRPr="00AA683D">
        <w:t>in DPM DB</w:t>
      </w:r>
      <w:r w:rsidRPr="00AA683D">
        <w:rPr>
          <w:b/>
        </w:rPr>
        <w:t xml:space="preserve"> </w:t>
      </w:r>
      <w:r w:rsidRPr="00AA683D">
        <w:t>to list this same information (N.B. not back filled for previous validation rule entries).</w:t>
      </w:r>
    </w:p>
    <w:p w14:paraId="7ED1B244" w14:textId="4D0F3CB8" w:rsidR="000717F0" w:rsidRPr="00AA683D" w:rsidRDefault="000717F0" w:rsidP="000717F0">
      <w:pPr>
        <w:pStyle w:val="Titlelevel3"/>
      </w:pPr>
      <w:r w:rsidRPr="00AA683D">
        <w:t>“Technical Standard” identification approach</w:t>
      </w:r>
    </w:p>
    <w:p w14:paraId="4DB0D031" w14:textId="6421412D" w:rsidR="000717F0" w:rsidRPr="00AA683D" w:rsidRDefault="000717F0" w:rsidP="000717F0">
      <w:pPr>
        <w:pStyle w:val="body"/>
        <w:numPr>
          <w:ilvl w:val="0"/>
          <w:numId w:val="34"/>
        </w:numPr>
      </w:pPr>
      <w:r w:rsidRPr="00AA683D">
        <w:t>Due to changes in the relative timings of the finalisation and publication of changes to EBA technical standards guidelines and the XBRL taxonomy that implements them (with the XBRL taxonomies no longer being finalised significantly after the publication of final drafts of the technical standards, but alongside or even ahead of them), the approach to indicating the “technical standard” to which a taxonomy relates has been changed.</w:t>
      </w:r>
    </w:p>
    <w:p w14:paraId="132FBA73" w14:textId="77777777" w:rsidR="000717F0" w:rsidRPr="00AA683D" w:rsidRDefault="000717F0" w:rsidP="000717F0">
      <w:pPr>
        <w:pStyle w:val="body"/>
        <w:numPr>
          <w:ilvl w:val="0"/>
          <w:numId w:val="34"/>
        </w:numPr>
      </w:pPr>
      <w:r w:rsidRPr="00AA683D">
        <w:t>Rather than attempting to indicate in the DPM and XBRL taxonomy particular ITS publications to which particular release related, the primary high level regulation or standard will be indicated instead (which is expected to be more stable and well known ahead of DPM / taxonomy finalisation).</w:t>
      </w:r>
    </w:p>
    <w:p w14:paraId="29108EAB" w14:textId="77777777" w:rsidR="000717F0" w:rsidRPr="00AA683D" w:rsidRDefault="000717F0" w:rsidP="000717F0">
      <w:pPr>
        <w:pStyle w:val="body"/>
        <w:numPr>
          <w:ilvl w:val="0"/>
          <w:numId w:val="34"/>
        </w:numPr>
      </w:pPr>
      <w:r w:rsidRPr="00AA683D">
        <w:t>Codes that will used for future updates to taxonomies will be e.g.</w:t>
      </w:r>
    </w:p>
    <w:p w14:paraId="7B3DF522" w14:textId="77777777" w:rsidR="000717F0" w:rsidRPr="00AA683D" w:rsidRDefault="000717F0" w:rsidP="000717F0">
      <w:pPr>
        <w:pStyle w:val="body"/>
        <w:numPr>
          <w:ilvl w:val="1"/>
          <w:numId w:val="34"/>
        </w:numPr>
      </w:pPr>
      <w:r w:rsidRPr="00AA683D">
        <w:t>CIR-680-2014 for ITS on reporting (COREP, FINREP, AE)</w:t>
      </w:r>
    </w:p>
    <w:p w14:paraId="12F21057" w14:textId="77777777" w:rsidR="000717F0" w:rsidRPr="00AA683D" w:rsidRDefault="000717F0" w:rsidP="000717F0">
      <w:pPr>
        <w:pStyle w:val="body"/>
        <w:numPr>
          <w:ilvl w:val="1"/>
          <w:numId w:val="34"/>
        </w:numPr>
      </w:pPr>
      <w:r w:rsidRPr="00AA683D">
        <w:t>CIR-2070-2016 for ITS on supervisory benchmarking</w:t>
      </w:r>
    </w:p>
    <w:p w14:paraId="6B699E2A" w14:textId="77777777" w:rsidR="000717F0" w:rsidRPr="00AA683D" w:rsidRDefault="000717F0" w:rsidP="000717F0">
      <w:pPr>
        <w:pStyle w:val="body"/>
        <w:numPr>
          <w:ilvl w:val="1"/>
          <w:numId w:val="34"/>
        </w:numPr>
      </w:pPr>
      <w:r w:rsidRPr="00AA683D">
        <w:t>GL-2014-04 for GL on funding plans</w:t>
      </w:r>
    </w:p>
    <w:p w14:paraId="21561789" w14:textId="7D983D98" w:rsidR="000717F0" w:rsidRPr="00AA683D" w:rsidRDefault="000717F0" w:rsidP="000717F0">
      <w:pPr>
        <w:pStyle w:val="body"/>
        <w:numPr>
          <w:ilvl w:val="0"/>
          <w:numId w:val="34"/>
        </w:numPr>
      </w:pPr>
      <w:r w:rsidRPr="00AA683D">
        <w:t xml:space="preserve">This will affect the </w:t>
      </w:r>
      <w:proofErr w:type="spellStart"/>
      <w:r w:rsidRPr="00AA683D">
        <w:rPr>
          <w:b/>
        </w:rPr>
        <w:t>Taxonomy</w:t>
      </w:r>
      <w:r w:rsidRPr="00AA683D">
        <w:t>.</w:t>
      </w:r>
      <w:r w:rsidRPr="00AA683D">
        <w:rPr>
          <w:b/>
        </w:rPr>
        <w:t>TechnicalStandard</w:t>
      </w:r>
      <w:proofErr w:type="spellEnd"/>
      <w:r w:rsidRPr="00AA683D">
        <w:t xml:space="preserve"> field in the DPM DB, and the URL of files in the XBRL taxonomy.</w:t>
      </w:r>
    </w:p>
    <w:p w14:paraId="661D043D" w14:textId="0608C509" w:rsidR="007B2602" w:rsidRPr="00AA683D" w:rsidRDefault="007B2602" w:rsidP="007B2602">
      <w:pPr>
        <w:pStyle w:val="Titlelevel3"/>
      </w:pPr>
      <w:r w:rsidRPr="00AA683D">
        <w:t>DPM DB adjustments</w:t>
      </w:r>
      <w:r w:rsidR="008D1BB7" w:rsidRPr="00AA683D">
        <w:t xml:space="preserve"> (before addition of new 2.7 entries)</w:t>
      </w:r>
    </w:p>
    <w:p w14:paraId="2D0F965D" w14:textId="3C14E1CF" w:rsidR="009B22D4" w:rsidRPr="00AA683D" w:rsidRDefault="006B1F1D" w:rsidP="006B1F1D">
      <w:pPr>
        <w:pStyle w:val="body"/>
        <w:numPr>
          <w:ilvl w:val="0"/>
          <w:numId w:val="34"/>
        </w:numPr>
      </w:pPr>
      <w:r w:rsidRPr="00AA683D">
        <w:t xml:space="preserve">Change of </w:t>
      </w:r>
      <w:proofErr w:type="spellStart"/>
      <w:r w:rsidRPr="00AA683D">
        <w:t>ToDates</w:t>
      </w:r>
      <w:proofErr w:type="spellEnd"/>
      <w:r w:rsidRPr="00AA683D">
        <w:t xml:space="preserve"> for 2.6 taxonomies in DPM DB</w:t>
      </w:r>
      <w:r w:rsidR="00D61D4B" w:rsidRPr="00AA683D">
        <w:t>, also indicate that 2.7 ED “replaces” 2.6 FINREP</w:t>
      </w:r>
      <w:r w:rsidRPr="00AA683D">
        <w:t>:</w:t>
      </w:r>
    </w:p>
    <w:p w14:paraId="48AFCCED" w14:textId="77777777" w:rsidR="007B2602" w:rsidRPr="00AA683D" w:rsidRDefault="007B2602" w:rsidP="007B2602">
      <w:pPr>
        <w:pStyle w:val="body"/>
        <w:numPr>
          <w:ilvl w:val="1"/>
          <w:numId w:val="34"/>
        </w:numPr>
      </w:pPr>
      <w:r w:rsidRPr="00AA683D">
        <w:t>Shift end date of 2.6 FINREP taxonomies from 29/03/2019 to 30/03/2018</w:t>
      </w:r>
    </w:p>
    <w:p w14:paraId="3D56DED8" w14:textId="5E4314BA" w:rsidR="007B2602" w:rsidRPr="00AA683D" w:rsidRDefault="007B2602" w:rsidP="007B2602">
      <w:pPr>
        <w:pStyle w:val="body"/>
        <w:numPr>
          <w:ilvl w:val="1"/>
          <w:numId w:val="34"/>
        </w:numPr>
      </w:pPr>
      <w:r w:rsidRPr="00AA683D">
        <w:t>Set end date of 2.7 ED to 30/03/2018 (the same as the start date, indicating it will never be / was never used for final reporting).</w:t>
      </w:r>
    </w:p>
    <w:p w14:paraId="1C04C62C" w14:textId="77777777" w:rsidR="006B1F1D" w:rsidRPr="00AA683D" w:rsidRDefault="006B1F1D" w:rsidP="000669A1">
      <w:pPr>
        <w:pStyle w:val="SQL"/>
      </w:pPr>
      <w:r w:rsidRPr="00AA683D">
        <w:t xml:space="preserve">UPDATE Taxonomy SET </w:t>
      </w:r>
      <w:proofErr w:type="spellStart"/>
      <w:r w:rsidRPr="00AA683D">
        <w:t>ToDate</w:t>
      </w:r>
      <w:proofErr w:type="spellEnd"/>
      <w:r w:rsidRPr="00AA683D">
        <w:t xml:space="preserve"> = #03/30/2018#</w:t>
      </w:r>
    </w:p>
    <w:p w14:paraId="1D15C5AF" w14:textId="7E335195" w:rsidR="006B1F1D" w:rsidRPr="00AA683D" w:rsidRDefault="006B1F1D" w:rsidP="000669A1">
      <w:pPr>
        <w:pStyle w:val="SQL"/>
      </w:pPr>
      <w:r w:rsidRPr="00AA683D">
        <w:t xml:space="preserve">WHERE </w:t>
      </w:r>
      <w:proofErr w:type="spellStart"/>
      <w:r w:rsidRPr="00AA683D">
        <w:t>ToDate</w:t>
      </w:r>
      <w:proofErr w:type="spellEnd"/>
      <w:r w:rsidRPr="00AA683D">
        <w:t>=#03/29/2019#;</w:t>
      </w:r>
    </w:p>
    <w:p w14:paraId="674D840B" w14:textId="77777777" w:rsidR="006B1F1D" w:rsidRPr="00AA683D" w:rsidRDefault="006B1F1D" w:rsidP="000669A1">
      <w:pPr>
        <w:pStyle w:val="SQL"/>
      </w:pPr>
    </w:p>
    <w:p w14:paraId="23CF800D" w14:textId="280DD8BD" w:rsidR="006B1F1D" w:rsidRPr="00AA683D" w:rsidRDefault="006B1F1D" w:rsidP="000669A1">
      <w:pPr>
        <w:pStyle w:val="SQL"/>
      </w:pPr>
      <w:r w:rsidRPr="00AA683D">
        <w:t xml:space="preserve">UPDATE </w:t>
      </w:r>
      <w:proofErr w:type="spellStart"/>
      <w:r w:rsidRPr="00AA683D">
        <w:t>tableversion</w:t>
      </w:r>
      <w:proofErr w:type="spellEnd"/>
      <w:r w:rsidRPr="00AA683D">
        <w:t xml:space="preserve"> SET </w:t>
      </w:r>
      <w:proofErr w:type="spellStart"/>
      <w:r w:rsidRPr="00AA683D">
        <w:t>ToDate</w:t>
      </w:r>
      <w:proofErr w:type="spellEnd"/>
      <w:r w:rsidRPr="00AA683D">
        <w:t>=#03/30/2018#</w:t>
      </w:r>
    </w:p>
    <w:p w14:paraId="6A703555" w14:textId="77777777" w:rsidR="006B1F1D" w:rsidRPr="00AA683D" w:rsidRDefault="006B1F1D" w:rsidP="000669A1">
      <w:pPr>
        <w:pStyle w:val="SQL"/>
      </w:pPr>
      <w:r w:rsidRPr="00AA683D">
        <w:t xml:space="preserve">WHERE </w:t>
      </w:r>
      <w:proofErr w:type="spellStart"/>
      <w:r w:rsidRPr="00AA683D">
        <w:t>ToDate</w:t>
      </w:r>
      <w:proofErr w:type="spellEnd"/>
      <w:r w:rsidRPr="00AA683D">
        <w:t>=#03/29/2019#;</w:t>
      </w:r>
    </w:p>
    <w:p w14:paraId="6DBAEA13" w14:textId="77777777" w:rsidR="006B1F1D" w:rsidRPr="00AA683D" w:rsidRDefault="006B1F1D" w:rsidP="000669A1">
      <w:pPr>
        <w:pStyle w:val="SQL"/>
      </w:pPr>
    </w:p>
    <w:p w14:paraId="36B2BFD5" w14:textId="480DF0BB" w:rsidR="006B1F1D" w:rsidRPr="00AA683D" w:rsidRDefault="006B1F1D" w:rsidP="000669A1">
      <w:pPr>
        <w:pStyle w:val="SQL"/>
      </w:pPr>
      <w:r w:rsidRPr="00AA683D">
        <w:t xml:space="preserve">UPDATE </w:t>
      </w:r>
      <w:proofErr w:type="spellStart"/>
      <w:r w:rsidRPr="00AA683D">
        <w:t>Datapointversion</w:t>
      </w:r>
      <w:proofErr w:type="spellEnd"/>
      <w:r w:rsidRPr="00AA683D">
        <w:t xml:space="preserve"> SET </w:t>
      </w:r>
      <w:proofErr w:type="spellStart"/>
      <w:r w:rsidRPr="00AA683D">
        <w:t>ToDate</w:t>
      </w:r>
      <w:proofErr w:type="spellEnd"/>
      <w:r w:rsidRPr="00AA683D">
        <w:t>=#03/30/2018#</w:t>
      </w:r>
    </w:p>
    <w:p w14:paraId="02761BA2" w14:textId="77777777" w:rsidR="006B1F1D" w:rsidRPr="00AA683D" w:rsidRDefault="006B1F1D" w:rsidP="000669A1">
      <w:pPr>
        <w:pStyle w:val="SQL"/>
      </w:pPr>
      <w:r w:rsidRPr="00AA683D">
        <w:t xml:space="preserve">WHERE </w:t>
      </w:r>
      <w:proofErr w:type="spellStart"/>
      <w:r w:rsidRPr="00AA683D">
        <w:t>ToDate</w:t>
      </w:r>
      <w:proofErr w:type="spellEnd"/>
      <w:r w:rsidRPr="00AA683D">
        <w:t>=#03/29/2019#;</w:t>
      </w:r>
    </w:p>
    <w:p w14:paraId="080ED3BF" w14:textId="77777777" w:rsidR="006B1F1D" w:rsidRPr="00AA683D" w:rsidRDefault="006B1F1D" w:rsidP="000669A1">
      <w:pPr>
        <w:pStyle w:val="SQL"/>
      </w:pPr>
    </w:p>
    <w:p w14:paraId="3BDDFB37" w14:textId="74DD372D" w:rsidR="006B1F1D" w:rsidRPr="00AA683D" w:rsidRDefault="006B1F1D" w:rsidP="000669A1">
      <w:pPr>
        <w:pStyle w:val="SQL"/>
      </w:pPr>
      <w:r w:rsidRPr="00AA683D">
        <w:t xml:space="preserve">UPDATE </w:t>
      </w:r>
      <w:proofErr w:type="spellStart"/>
      <w:r w:rsidRPr="00AA683D">
        <w:t>Datapointversiontransition</w:t>
      </w:r>
      <w:proofErr w:type="spellEnd"/>
    </w:p>
    <w:p w14:paraId="4DFB399F" w14:textId="02AC8C49" w:rsidR="006B1F1D" w:rsidRPr="00AA683D" w:rsidRDefault="006B1F1D" w:rsidP="000669A1">
      <w:pPr>
        <w:pStyle w:val="SQL"/>
      </w:pPr>
      <w:r w:rsidRPr="00AA683D">
        <w:t xml:space="preserve">SET </w:t>
      </w:r>
      <w:proofErr w:type="spellStart"/>
      <w:r w:rsidRPr="00AA683D">
        <w:t>transitiondescription</w:t>
      </w:r>
      <w:proofErr w:type="spellEnd"/>
      <w:r w:rsidRPr="00AA683D">
        <w:t xml:space="preserve"> = </w:t>
      </w:r>
      <w:proofErr w:type="gramStart"/>
      <w:r w:rsidRPr="00AA683D">
        <w:t>Replace(</w:t>
      </w:r>
      <w:proofErr w:type="spellStart"/>
      <w:proofErr w:type="gramEnd"/>
      <w:r w:rsidRPr="00AA683D">
        <w:t>transitiondescription</w:t>
      </w:r>
      <w:proofErr w:type="spellEnd"/>
      <w:r w:rsidRPr="00AA683D">
        <w:t>, "30MAR19", "30MAR18")</w:t>
      </w:r>
    </w:p>
    <w:p w14:paraId="39DE72B6" w14:textId="30EB574B" w:rsidR="006B1F1D" w:rsidRPr="00AA683D" w:rsidRDefault="006B1F1D" w:rsidP="000669A1">
      <w:pPr>
        <w:pStyle w:val="SQL"/>
      </w:pPr>
      <w:r w:rsidRPr="00AA683D">
        <w:t xml:space="preserve">WHERE </w:t>
      </w:r>
      <w:proofErr w:type="spellStart"/>
      <w:r w:rsidRPr="00AA683D">
        <w:t>transitiondescription</w:t>
      </w:r>
      <w:proofErr w:type="spellEnd"/>
      <w:r w:rsidRPr="00AA683D">
        <w:t xml:space="preserve"> like '*30MAR19*';</w:t>
      </w:r>
    </w:p>
    <w:p w14:paraId="25E383D0" w14:textId="77777777" w:rsidR="006B1F1D" w:rsidRPr="00AA683D" w:rsidRDefault="006B1F1D" w:rsidP="000669A1">
      <w:pPr>
        <w:pStyle w:val="SQL"/>
      </w:pPr>
    </w:p>
    <w:p w14:paraId="5C506C32" w14:textId="77777777" w:rsidR="006B1F1D" w:rsidRPr="00AA683D" w:rsidRDefault="006B1F1D" w:rsidP="000669A1">
      <w:pPr>
        <w:pStyle w:val="SQL"/>
      </w:pPr>
      <w:r w:rsidRPr="00AA683D">
        <w:t xml:space="preserve">UPDATE concept SET </w:t>
      </w:r>
      <w:proofErr w:type="spellStart"/>
      <w:r w:rsidRPr="00AA683D">
        <w:t>ToDate</w:t>
      </w:r>
      <w:proofErr w:type="spellEnd"/>
      <w:r w:rsidRPr="00AA683D">
        <w:t>=#03/30/2018#</w:t>
      </w:r>
    </w:p>
    <w:p w14:paraId="4B2684B5" w14:textId="145396DA" w:rsidR="006B1F1D" w:rsidRPr="00AA683D" w:rsidRDefault="006B1F1D" w:rsidP="000669A1">
      <w:pPr>
        <w:pStyle w:val="SQL"/>
      </w:pPr>
      <w:r w:rsidRPr="00AA683D">
        <w:lastRenderedPageBreak/>
        <w:t xml:space="preserve">WHERE </w:t>
      </w:r>
      <w:proofErr w:type="spellStart"/>
      <w:r w:rsidRPr="00AA683D">
        <w:t>ToDate</w:t>
      </w:r>
      <w:proofErr w:type="spellEnd"/>
      <w:r w:rsidRPr="00AA683D">
        <w:t>=#03/29/2019#;</w:t>
      </w:r>
    </w:p>
    <w:p w14:paraId="35F88B87" w14:textId="77777777" w:rsidR="00D61D4B" w:rsidRPr="00AA683D" w:rsidRDefault="00D61D4B" w:rsidP="000669A1">
      <w:pPr>
        <w:pStyle w:val="SQL"/>
      </w:pPr>
    </w:p>
    <w:p w14:paraId="28141D35" w14:textId="77777777" w:rsidR="00D61D4B" w:rsidRPr="00AA683D" w:rsidRDefault="00D61D4B" w:rsidP="000669A1">
      <w:pPr>
        <w:pStyle w:val="SQL"/>
      </w:pPr>
      <w:r w:rsidRPr="00AA683D">
        <w:t xml:space="preserve">Update </w:t>
      </w:r>
      <w:proofErr w:type="spellStart"/>
      <w:r w:rsidRPr="00AA683D">
        <w:t>TaxonomyHistory</w:t>
      </w:r>
      <w:proofErr w:type="spellEnd"/>
      <w:r w:rsidRPr="00AA683D">
        <w:t xml:space="preserve"> set Replaces = 28 where </w:t>
      </w:r>
      <w:proofErr w:type="spellStart"/>
      <w:r w:rsidRPr="00AA683D">
        <w:t>taxonomyid</w:t>
      </w:r>
      <w:proofErr w:type="spellEnd"/>
      <w:r w:rsidRPr="00AA683D">
        <w:t xml:space="preserve"> =34;</w:t>
      </w:r>
    </w:p>
    <w:p w14:paraId="15BBE6B8" w14:textId="270F0404" w:rsidR="00E43201" w:rsidRPr="00AA683D" w:rsidRDefault="00D61D4B" w:rsidP="000669A1">
      <w:pPr>
        <w:pStyle w:val="SQL"/>
      </w:pPr>
      <w:r w:rsidRPr="00AA683D">
        <w:t xml:space="preserve">Update </w:t>
      </w:r>
      <w:proofErr w:type="spellStart"/>
      <w:r w:rsidRPr="00AA683D">
        <w:t>TaxonomyHistory</w:t>
      </w:r>
      <w:proofErr w:type="spellEnd"/>
      <w:r w:rsidRPr="00AA683D">
        <w:t xml:space="preserve"> set Replaces = 29 where </w:t>
      </w:r>
      <w:proofErr w:type="spellStart"/>
      <w:r w:rsidRPr="00AA683D">
        <w:t>taxonomyid</w:t>
      </w:r>
      <w:proofErr w:type="spellEnd"/>
      <w:r w:rsidRPr="00AA683D">
        <w:t xml:space="preserve"> =35;</w:t>
      </w:r>
    </w:p>
    <w:p w14:paraId="53A3AF38" w14:textId="1476D376" w:rsidR="00E43201" w:rsidRPr="00AA683D" w:rsidRDefault="00E43201" w:rsidP="00D61D4B">
      <w:pPr>
        <w:pStyle w:val="body"/>
        <w:numPr>
          <w:ilvl w:val="0"/>
          <w:numId w:val="34"/>
        </w:numPr>
        <w:contextualSpacing/>
        <w:jc w:val="left"/>
        <w:rPr>
          <w:rFonts w:ascii="Courier New" w:hAnsi="Courier New" w:cs="Courier New"/>
          <w:i/>
        </w:rPr>
      </w:pPr>
      <w:r w:rsidRPr="00AA683D">
        <w:t>Also</w:t>
      </w:r>
    </w:p>
    <w:p w14:paraId="57403647" w14:textId="2497AF9A" w:rsidR="00E43201" w:rsidRPr="00AA683D" w:rsidRDefault="00E43201" w:rsidP="000669A1">
      <w:pPr>
        <w:pStyle w:val="SQL"/>
      </w:pPr>
      <w:r w:rsidRPr="00AA683D">
        <w:t xml:space="preserve">UPDATE Taxonomy SET </w:t>
      </w:r>
      <w:proofErr w:type="spellStart"/>
      <w:r w:rsidRPr="00AA683D">
        <w:t>ActualPublicationDate</w:t>
      </w:r>
      <w:proofErr w:type="spellEnd"/>
      <w:r w:rsidRPr="00AA683D">
        <w:t xml:space="preserve"> = </w:t>
      </w:r>
      <w:proofErr w:type="spellStart"/>
      <w:proofErr w:type="gramStart"/>
      <w:r w:rsidRPr="00AA683D">
        <w:t>datevalue</w:t>
      </w:r>
      <w:proofErr w:type="spellEnd"/>
      <w:r w:rsidRPr="00AA683D">
        <w:t>(</w:t>
      </w:r>
      <w:proofErr w:type="gramEnd"/>
      <w:r w:rsidRPr="00AA683D">
        <w:t xml:space="preserve">'30-Nov-2016') WHERE </w:t>
      </w:r>
      <w:proofErr w:type="spellStart"/>
      <w:r w:rsidRPr="00AA683D">
        <w:t>dpmPackagecode</w:t>
      </w:r>
      <w:proofErr w:type="spellEnd"/>
      <w:r w:rsidRPr="00AA683D">
        <w:t>='2.7ED'</w:t>
      </w:r>
    </w:p>
    <w:p w14:paraId="5FD52D99" w14:textId="5889301C" w:rsidR="00E76D21" w:rsidRPr="00AA683D" w:rsidRDefault="00E76D21" w:rsidP="000669A1">
      <w:pPr>
        <w:pStyle w:val="SQL"/>
      </w:pPr>
      <w:r w:rsidRPr="00AA683D">
        <w:t xml:space="preserve">UPDATE Taxonomy SET </w:t>
      </w:r>
      <w:proofErr w:type="spellStart"/>
      <w:r w:rsidRPr="00AA683D">
        <w:t>ActualPublicationDate</w:t>
      </w:r>
      <w:proofErr w:type="spellEnd"/>
      <w:r w:rsidRPr="00AA683D">
        <w:t xml:space="preserve"> = </w:t>
      </w:r>
      <w:proofErr w:type="spellStart"/>
      <w:proofErr w:type="gramStart"/>
      <w:r w:rsidRPr="00AA683D">
        <w:t>datevalue</w:t>
      </w:r>
      <w:proofErr w:type="spellEnd"/>
      <w:r w:rsidRPr="00AA683D">
        <w:t>(</w:t>
      </w:r>
      <w:proofErr w:type="gramEnd"/>
      <w:r w:rsidRPr="00AA683D">
        <w:t xml:space="preserve">'18-Jan-2017') WHERE </w:t>
      </w:r>
      <w:proofErr w:type="spellStart"/>
      <w:r w:rsidRPr="00AA683D">
        <w:t>dpmPackagecode</w:t>
      </w:r>
      <w:proofErr w:type="spellEnd"/>
      <w:r w:rsidRPr="00AA683D">
        <w:t>='2.6'</w:t>
      </w:r>
    </w:p>
    <w:p w14:paraId="1296CD41" w14:textId="77777777" w:rsidR="00841BD0" w:rsidRPr="00AA683D" w:rsidRDefault="00841BD0" w:rsidP="00841BD0">
      <w:pPr>
        <w:pStyle w:val="body"/>
        <w:ind w:left="360"/>
        <w:contextualSpacing/>
        <w:jc w:val="left"/>
        <w:rPr>
          <w:rFonts w:ascii="Courier New" w:hAnsi="Courier New" w:cs="Courier New"/>
          <w:i/>
        </w:rPr>
      </w:pPr>
    </w:p>
    <w:p w14:paraId="3BB10EEF" w14:textId="4FAF00F1" w:rsidR="00841BD0" w:rsidRPr="00AA683D" w:rsidRDefault="00841BD0" w:rsidP="00841BD0">
      <w:pPr>
        <w:pStyle w:val="body"/>
        <w:numPr>
          <w:ilvl w:val="0"/>
          <w:numId w:val="34"/>
        </w:numPr>
        <w:contextualSpacing/>
        <w:jc w:val="left"/>
        <w:rPr>
          <w:rFonts w:ascii="Courier New" w:hAnsi="Courier New" w:cs="Courier New"/>
          <w:i/>
        </w:rPr>
      </w:pPr>
      <w:r w:rsidRPr="00AA683D">
        <w:t xml:space="preserve">Correct </w:t>
      </w:r>
      <w:proofErr w:type="spellStart"/>
      <w:r w:rsidRPr="00AA683D">
        <w:rPr>
          <w:b/>
        </w:rPr>
        <w:t>DatapointVersion</w:t>
      </w:r>
      <w:proofErr w:type="spellEnd"/>
      <w:r w:rsidRPr="00AA683D">
        <w:t xml:space="preserve"> categorisation keys for C 09.04 to use “RIO999” rather than “RIO???” to indicate they are open with respect to the RIO dimension, to be consistent with existing treatment of C 15.00. Note that the related </w:t>
      </w:r>
      <w:proofErr w:type="spellStart"/>
      <w:r w:rsidRPr="00AA683D">
        <w:rPr>
          <w:b/>
        </w:rPr>
        <w:t>ContextOfDatapoints</w:t>
      </w:r>
      <w:proofErr w:type="spellEnd"/>
      <w:r w:rsidRPr="00AA683D">
        <w:t xml:space="preserve">  records uses “RIO???” and “RIO=?” in the </w:t>
      </w:r>
      <w:proofErr w:type="spellStart"/>
      <w:r w:rsidRPr="00AA683D">
        <w:t>ContextKey</w:t>
      </w:r>
      <w:proofErr w:type="spellEnd"/>
      <w:r w:rsidRPr="00AA683D">
        <w:t xml:space="preserve"> and </w:t>
      </w:r>
      <w:proofErr w:type="spellStart"/>
      <w:r w:rsidRPr="00AA683D">
        <w:t>XbrlContextKey</w:t>
      </w:r>
      <w:proofErr w:type="spellEnd"/>
      <w:r w:rsidRPr="00AA683D">
        <w:t xml:space="preserve"> fields respectively to indicate that the RIO dimension will not be present for the total figures in an XBRL instance file, and that such total figures are within the scope of the data point.</w:t>
      </w:r>
    </w:p>
    <w:p w14:paraId="21BEC19D" w14:textId="77777777" w:rsidR="00841BD0" w:rsidRPr="00AA683D" w:rsidRDefault="00841BD0" w:rsidP="000669A1">
      <w:pPr>
        <w:pStyle w:val="SQL"/>
      </w:pPr>
      <w:r w:rsidRPr="00AA683D">
        <w:t xml:space="preserve">Update </w:t>
      </w:r>
      <w:proofErr w:type="spellStart"/>
      <w:r w:rsidRPr="00AA683D">
        <w:t>DatapointVersion</w:t>
      </w:r>
      <w:proofErr w:type="spellEnd"/>
    </w:p>
    <w:p w14:paraId="2E167B07" w14:textId="77777777" w:rsidR="00841BD0" w:rsidRPr="00AA683D" w:rsidRDefault="00841BD0" w:rsidP="000669A1">
      <w:pPr>
        <w:pStyle w:val="SQL"/>
      </w:pPr>
      <w:proofErr w:type="gramStart"/>
      <w:r w:rsidRPr="00AA683D">
        <w:t>set</w:t>
      </w:r>
      <w:proofErr w:type="gramEnd"/>
      <w:r w:rsidRPr="00AA683D">
        <w:t xml:space="preserve"> </w:t>
      </w:r>
      <w:proofErr w:type="spellStart"/>
      <w:r w:rsidRPr="00AA683D">
        <w:t>CategorisationKey</w:t>
      </w:r>
      <w:proofErr w:type="spellEnd"/>
      <w:r w:rsidRPr="00AA683D">
        <w:t xml:space="preserve"> = Replace(</w:t>
      </w:r>
      <w:proofErr w:type="spellStart"/>
      <w:r w:rsidRPr="00AA683D">
        <w:t>categorisationkey</w:t>
      </w:r>
      <w:proofErr w:type="spellEnd"/>
      <w:r w:rsidRPr="00AA683D">
        <w:t>, "???", "999"),</w:t>
      </w:r>
    </w:p>
    <w:p w14:paraId="2F7A90F6" w14:textId="77777777" w:rsidR="00841BD0" w:rsidRPr="00AA683D" w:rsidRDefault="00841BD0" w:rsidP="000669A1">
      <w:pPr>
        <w:pStyle w:val="SQL"/>
      </w:pPr>
      <w:proofErr w:type="spellStart"/>
      <w:r w:rsidRPr="00AA683D">
        <w:t>CategorisationKeyWithoutDefaults</w:t>
      </w:r>
      <w:proofErr w:type="spellEnd"/>
      <w:r w:rsidRPr="00AA683D">
        <w:t xml:space="preserve"> = </w:t>
      </w:r>
      <w:proofErr w:type="gramStart"/>
      <w:r w:rsidRPr="00AA683D">
        <w:t>Replace(</w:t>
      </w:r>
      <w:proofErr w:type="spellStart"/>
      <w:proofErr w:type="gramEnd"/>
      <w:r w:rsidRPr="00AA683D">
        <w:t>CategorisationKeyWithoutDefaults</w:t>
      </w:r>
      <w:proofErr w:type="spellEnd"/>
      <w:r w:rsidRPr="00AA683D">
        <w:t>, "???", "999")</w:t>
      </w:r>
    </w:p>
    <w:p w14:paraId="24EF1D51" w14:textId="0C1809E8" w:rsidR="00841BD0" w:rsidRPr="00AA683D" w:rsidRDefault="00841BD0" w:rsidP="000669A1">
      <w:pPr>
        <w:pStyle w:val="SQL"/>
      </w:pPr>
      <w:proofErr w:type="gramStart"/>
      <w:r w:rsidRPr="00AA683D">
        <w:t>where</w:t>
      </w:r>
      <w:proofErr w:type="gramEnd"/>
      <w:r w:rsidRPr="00AA683D">
        <w:t xml:space="preserve"> </w:t>
      </w:r>
      <w:proofErr w:type="spellStart"/>
      <w:r w:rsidRPr="00AA683D">
        <w:t>CategorisationKey</w:t>
      </w:r>
      <w:proofErr w:type="spellEnd"/>
      <w:r w:rsidRPr="00AA683D">
        <w:t xml:space="preserve"> like '*[???]*';</w:t>
      </w:r>
    </w:p>
    <w:p w14:paraId="7F0344E8" w14:textId="77777777" w:rsidR="007B2602" w:rsidRPr="00AA683D" w:rsidRDefault="007B2602" w:rsidP="007B2602">
      <w:pPr>
        <w:pStyle w:val="body"/>
        <w:numPr>
          <w:ilvl w:val="0"/>
          <w:numId w:val="34"/>
        </w:numPr>
      </w:pPr>
      <w:r w:rsidRPr="00AA683D">
        <w:t xml:space="preserve">Restore the </w:t>
      </w:r>
      <w:proofErr w:type="spellStart"/>
      <w:r w:rsidRPr="00AA683D">
        <w:rPr>
          <w:b/>
        </w:rPr>
        <w:t>DatapointVersionTransition</w:t>
      </w:r>
      <w:proofErr w:type="spellEnd"/>
      <w:r w:rsidRPr="00AA683D">
        <w:t xml:space="preserve"> and </w:t>
      </w:r>
      <w:proofErr w:type="spellStart"/>
      <w:r w:rsidRPr="00AA683D">
        <w:rPr>
          <w:b/>
        </w:rPr>
        <w:t>DatapointVersionTransitionLink</w:t>
      </w:r>
      <w:proofErr w:type="spellEnd"/>
      <w:r w:rsidRPr="00AA683D">
        <w:t xml:space="preserve"> records from 2.5 that were missing in 2.6/2.7ED Database.</w:t>
      </w:r>
    </w:p>
    <w:p w14:paraId="3F57C7BF" w14:textId="271D6CF9" w:rsidR="006818ED" w:rsidRPr="00AA683D" w:rsidRDefault="007B2602" w:rsidP="007B2602">
      <w:pPr>
        <w:pStyle w:val="body"/>
        <w:numPr>
          <w:ilvl w:val="0"/>
          <w:numId w:val="34"/>
        </w:numPr>
      </w:pPr>
      <w:r w:rsidRPr="00AA683D">
        <w:t xml:space="preserve">Changed the </w:t>
      </w:r>
      <w:proofErr w:type="spellStart"/>
      <w:r w:rsidRPr="00AA683D">
        <w:rPr>
          <w:b/>
        </w:rPr>
        <w:t>ValidationRuleSet</w:t>
      </w:r>
      <w:proofErr w:type="spellEnd"/>
      <w:r w:rsidRPr="00AA683D">
        <w:t xml:space="preserve"> that was labelled (</w:t>
      </w:r>
      <w:proofErr w:type="spellStart"/>
      <w:r w:rsidRPr="00AA683D">
        <w:rPr>
          <w:b/>
        </w:rPr>
        <w:t>ValidationRuleSetCode</w:t>
      </w:r>
      <w:proofErr w:type="spellEnd"/>
      <w:r w:rsidRPr="00AA683D">
        <w:t>) “</w:t>
      </w:r>
      <w:r w:rsidRPr="00AA683D">
        <w:rPr>
          <w:b/>
        </w:rPr>
        <w:t>2.7.0.0</w:t>
      </w:r>
      <w:r w:rsidRPr="00AA683D">
        <w:t>” to “</w:t>
      </w:r>
      <w:r w:rsidRPr="00AA683D">
        <w:rPr>
          <w:b/>
        </w:rPr>
        <w:t>2.7.0.0.ED</w:t>
      </w:r>
      <w:r w:rsidRPr="00AA683D">
        <w:t>” (to free up 2.7.0.0 for the full 2.7 release).</w:t>
      </w:r>
    </w:p>
    <w:p w14:paraId="199B9463" w14:textId="5730CBD6" w:rsidR="008D1BB7" w:rsidRPr="00AA683D" w:rsidRDefault="008D1BB7" w:rsidP="000669A1">
      <w:pPr>
        <w:pStyle w:val="SQL"/>
      </w:pPr>
      <w:r w:rsidRPr="00AA683D">
        <w:t xml:space="preserve">Update </w:t>
      </w:r>
      <w:proofErr w:type="spellStart"/>
      <w:r w:rsidRPr="00AA683D">
        <w:t>ValidationRuleSet</w:t>
      </w:r>
      <w:proofErr w:type="spellEnd"/>
    </w:p>
    <w:p w14:paraId="77F450EC" w14:textId="77777777" w:rsidR="008D1BB7" w:rsidRPr="00AA683D" w:rsidRDefault="008D1BB7" w:rsidP="000669A1">
      <w:pPr>
        <w:pStyle w:val="SQL"/>
      </w:pPr>
      <w:proofErr w:type="gramStart"/>
      <w:r w:rsidRPr="00AA683D">
        <w:t>set</w:t>
      </w:r>
      <w:proofErr w:type="gramEnd"/>
      <w:r w:rsidRPr="00AA683D">
        <w:t xml:space="preserve"> </w:t>
      </w:r>
      <w:proofErr w:type="spellStart"/>
      <w:r w:rsidRPr="00AA683D">
        <w:t>ValidationRuleSetCode</w:t>
      </w:r>
      <w:proofErr w:type="spellEnd"/>
      <w:r w:rsidRPr="00AA683D">
        <w:t xml:space="preserve"> = '2.7.0.0.ED' </w:t>
      </w:r>
    </w:p>
    <w:p w14:paraId="59BFEE7E" w14:textId="2D82C8C3" w:rsidR="008D1BB7" w:rsidRPr="00AA683D" w:rsidRDefault="008D1BB7" w:rsidP="000669A1">
      <w:pPr>
        <w:pStyle w:val="SQL"/>
      </w:pPr>
      <w:proofErr w:type="gramStart"/>
      <w:r w:rsidRPr="00AA683D">
        <w:t>where</w:t>
      </w:r>
      <w:proofErr w:type="gramEnd"/>
      <w:r w:rsidRPr="00AA683D">
        <w:t xml:space="preserve"> </w:t>
      </w:r>
      <w:proofErr w:type="spellStart"/>
      <w:r w:rsidRPr="00AA683D">
        <w:t>ValidationRuleSetCode</w:t>
      </w:r>
      <w:proofErr w:type="spellEnd"/>
      <w:r w:rsidRPr="00AA683D">
        <w:t xml:space="preserve"> = '2.7.0.0';</w:t>
      </w:r>
    </w:p>
    <w:p w14:paraId="1F126B97" w14:textId="215384CE" w:rsidR="008D1BB7" w:rsidRPr="00AA683D" w:rsidRDefault="00DB4349" w:rsidP="008D1BB7">
      <w:pPr>
        <w:pStyle w:val="body"/>
      </w:pPr>
      <w:r w:rsidRPr="00AA683D">
        <w:t>Correct sign restrictions indicated for several rows</w:t>
      </w:r>
      <w:r w:rsidR="00DC3417" w:rsidRPr="00AA683D">
        <w:t xml:space="preserve"> in</w:t>
      </w:r>
      <w:r w:rsidRPr="00AA683D">
        <w:t xml:space="preserve"> P 01.02:</w:t>
      </w:r>
    </w:p>
    <w:p w14:paraId="0619D90F" w14:textId="77777777" w:rsidR="000669A1" w:rsidRPr="00AA683D" w:rsidRDefault="00DB4349" w:rsidP="000669A1">
      <w:pPr>
        <w:pStyle w:val="SQL"/>
      </w:pPr>
      <w:r w:rsidRPr="00AA683D">
        <w:t>UPDATE Concept INNER JOIN ((</w:t>
      </w:r>
      <w:proofErr w:type="spellStart"/>
      <w:r w:rsidRPr="00AA683D">
        <w:t>TableVersion</w:t>
      </w:r>
      <w:proofErr w:type="spellEnd"/>
      <w:r w:rsidRPr="00AA683D">
        <w:t xml:space="preserve"> INNER JOIN Axis ON </w:t>
      </w:r>
      <w:proofErr w:type="spellStart"/>
      <w:r w:rsidRPr="00AA683D">
        <w:t>TableVersion.TableVID</w:t>
      </w:r>
      <w:proofErr w:type="spellEnd"/>
      <w:r w:rsidRPr="00AA683D">
        <w:t xml:space="preserve"> = </w:t>
      </w:r>
      <w:proofErr w:type="spellStart"/>
      <w:r w:rsidRPr="00AA683D">
        <w:t>Axis.TableVID</w:t>
      </w:r>
      <w:proofErr w:type="spellEnd"/>
      <w:r w:rsidRPr="00AA683D">
        <w:t xml:space="preserve">) INNER JOIN </w:t>
      </w:r>
      <w:proofErr w:type="spellStart"/>
      <w:r w:rsidRPr="00AA683D">
        <w:t>AxisOrdinate</w:t>
      </w:r>
      <w:proofErr w:type="spellEnd"/>
      <w:r w:rsidRPr="00AA683D">
        <w:t xml:space="preserve"> ON </w:t>
      </w:r>
      <w:proofErr w:type="spellStart"/>
      <w:r w:rsidRPr="00AA683D">
        <w:t>Axis.AxisID</w:t>
      </w:r>
      <w:proofErr w:type="spellEnd"/>
      <w:r w:rsidRPr="00AA683D">
        <w:t xml:space="preserve"> = </w:t>
      </w:r>
      <w:proofErr w:type="spellStart"/>
      <w:r w:rsidRPr="00AA683D">
        <w:t>AxisOrdinate.AxisID</w:t>
      </w:r>
      <w:proofErr w:type="spellEnd"/>
      <w:r w:rsidRPr="00AA683D">
        <w:t>) ON (</w:t>
      </w:r>
      <w:proofErr w:type="spellStart"/>
      <w:r w:rsidRPr="00AA683D">
        <w:t>Concept.ConceptID</w:t>
      </w:r>
      <w:proofErr w:type="spellEnd"/>
      <w:r w:rsidRPr="00AA683D">
        <w:t xml:space="preserve"> = </w:t>
      </w:r>
      <w:proofErr w:type="spellStart"/>
      <w:r w:rsidRPr="00AA683D">
        <w:t>AxisOrdinate.ConceptID</w:t>
      </w:r>
      <w:proofErr w:type="spellEnd"/>
      <w:r w:rsidRPr="00AA683D">
        <w:t>) AND (</w:t>
      </w:r>
      <w:proofErr w:type="spellStart"/>
      <w:r w:rsidRPr="00AA683D">
        <w:t>Concept.ConceptID</w:t>
      </w:r>
      <w:proofErr w:type="spellEnd"/>
      <w:r w:rsidRPr="00AA683D">
        <w:t xml:space="preserve"> = </w:t>
      </w:r>
      <w:proofErr w:type="spellStart"/>
      <w:r w:rsidRPr="00AA683D">
        <w:t>AxisOrdinate.ConceptID</w:t>
      </w:r>
      <w:proofErr w:type="spellEnd"/>
      <w:r w:rsidRPr="00AA683D">
        <w:t xml:space="preserve">) </w:t>
      </w:r>
    </w:p>
    <w:p w14:paraId="5403FE97" w14:textId="28A8D27E" w:rsidR="00DB4349" w:rsidRPr="00AA683D" w:rsidRDefault="00DB4349" w:rsidP="000669A1">
      <w:pPr>
        <w:pStyle w:val="SQL"/>
      </w:pPr>
      <w:r w:rsidRPr="00AA683D">
        <w:t xml:space="preserve">SET </w:t>
      </w:r>
      <w:proofErr w:type="spellStart"/>
      <w:r w:rsidRPr="00AA683D">
        <w:t>Concept.ModificationDate</w:t>
      </w:r>
      <w:proofErr w:type="spellEnd"/>
      <w:r w:rsidRPr="00AA683D">
        <w:t xml:space="preserve"> = #4/4/2017#</w:t>
      </w:r>
    </w:p>
    <w:p w14:paraId="6F9FEE88" w14:textId="77777777" w:rsidR="000669A1" w:rsidRPr="00AA683D" w:rsidRDefault="00DB4349" w:rsidP="000669A1">
      <w:pPr>
        <w:pStyle w:val="SQL"/>
      </w:pPr>
      <w:r w:rsidRPr="00AA683D">
        <w:t>WHERE (((</w:t>
      </w:r>
      <w:proofErr w:type="spellStart"/>
      <w:r w:rsidRPr="00AA683D">
        <w:t>AxisOrdinate.RequiredDataSign</w:t>
      </w:r>
      <w:proofErr w:type="spellEnd"/>
      <w:proofErr w:type="gramStart"/>
      <w:r w:rsidRPr="00AA683D">
        <w:t>)=</w:t>
      </w:r>
      <w:proofErr w:type="gramEnd"/>
      <w:r w:rsidRPr="00AA683D">
        <w:t xml:space="preserve">"Negative") </w:t>
      </w:r>
    </w:p>
    <w:p w14:paraId="330977D2" w14:textId="77777777" w:rsidR="000669A1" w:rsidRPr="00AA683D" w:rsidRDefault="00DB4349" w:rsidP="000669A1">
      <w:pPr>
        <w:pStyle w:val="SQL"/>
      </w:pPr>
      <w:r w:rsidRPr="00AA683D">
        <w:t>AND ((</w:t>
      </w:r>
      <w:proofErr w:type="spellStart"/>
      <w:r w:rsidRPr="00AA683D">
        <w:t>TableVersion.TableVersionCode</w:t>
      </w:r>
      <w:proofErr w:type="spellEnd"/>
      <w:proofErr w:type="gramStart"/>
      <w:r w:rsidRPr="00AA683D">
        <w:t>)=</w:t>
      </w:r>
      <w:proofErr w:type="gramEnd"/>
      <w:r w:rsidRPr="00AA683D">
        <w:t xml:space="preserve">"P 01.02") </w:t>
      </w:r>
    </w:p>
    <w:p w14:paraId="64D7F139" w14:textId="77777777" w:rsidR="000669A1" w:rsidRPr="00AA683D" w:rsidRDefault="00DB4349" w:rsidP="000669A1">
      <w:pPr>
        <w:pStyle w:val="SQL"/>
      </w:pPr>
      <w:r w:rsidRPr="00AA683D">
        <w:t>AND ((</w:t>
      </w:r>
      <w:proofErr w:type="spellStart"/>
      <w:r w:rsidRPr="00AA683D">
        <w:t>Axis.AxisOrientation</w:t>
      </w:r>
      <w:proofErr w:type="spellEnd"/>
      <w:proofErr w:type="gramStart"/>
      <w:r w:rsidRPr="00AA683D">
        <w:t>)=</w:t>
      </w:r>
      <w:proofErr w:type="gramEnd"/>
      <w:r w:rsidRPr="00AA683D">
        <w:t xml:space="preserve">"y") </w:t>
      </w:r>
    </w:p>
    <w:p w14:paraId="28E8C627" w14:textId="4D3E7310" w:rsidR="00DB4349" w:rsidRPr="00AA683D" w:rsidRDefault="00DB4349" w:rsidP="000669A1">
      <w:pPr>
        <w:pStyle w:val="SQL"/>
      </w:pPr>
      <w:r w:rsidRPr="00AA683D">
        <w:t>AND ((</w:t>
      </w:r>
      <w:proofErr w:type="spellStart"/>
      <w:r w:rsidRPr="00AA683D">
        <w:t>AxisOrdinate.IsAbstractHeader</w:t>
      </w:r>
      <w:proofErr w:type="spellEnd"/>
      <w:proofErr w:type="gramStart"/>
      <w:r w:rsidRPr="00AA683D">
        <w:t>)=</w:t>
      </w:r>
      <w:proofErr w:type="gramEnd"/>
      <w:r w:rsidRPr="00AA683D">
        <w:t>False));</w:t>
      </w:r>
    </w:p>
    <w:p w14:paraId="6FD117F5" w14:textId="77777777" w:rsidR="000669A1" w:rsidRPr="00AA683D" w:rsidRDefault="000669A1" w:rsidP="000669A1">
      <w:pPr>
        <w:pStyle w:val="SQL"/>
      </w:pPr>
    </w:p>
    <w:p w14:paraId="1BF91393" w14:textId="77777777" w:rsidR="000669A1" w:rsidRPr="00AA683D" w:rsidRDefault="000669A1" w:rsidP="000669A1">
      <w:pPr>
        <w:pStyle w:val="SQL"/>
      </w:pPr>
      <w:r w:rsidRPr="00AA683D">
        <w:t xml:space="preserve">UPDATE </w:t>
      </w:r>
      <w:proofErr w:type="spellStart"/>
      <w:r w:rsidRPr="00AA683D">
        <w:t>TableVersion</w:t>
      </w:r>
      <w:proofErr w:type="spellEnd"/>
      <w:r w:rsidRPr="00AA683D">
        <w:t xml:space="preserve"> INNER JOIN (Axis INNER JOIN </w:t>
      </w:r>
      <w:proofErr w:type="spellStart"/>
      <w:r w:rsidRPr="00AA683D">
        <w:t>AxisOrdinate</w:t>
      </w:r>
      <w:proofErr w:type="spellEnd"/>
      <w:r w:rsidRPr="00AA683D">
        <w:t xml:space="preserve"> ON </w:t>
      </w:r>
      <w:proofErr w:type="spellStart"/>
      <w:r w:rsidRPr="00AA683D">
        <w:t>Axis.AxisID</w:t>
      </w:r>
      <w:proofErr w:type="spellEnd"/>
      <w:r w:rsidRPr="00AA683D">
        <w:t xml:space="preserve"> = </w:t>
      </w:r>
      <w:proofErr w:type="spellStart"/>
      <w:r w:rsidRPr="00AA683D">
        <w:t>AxisOrdinate.AxisID</w:t>
      </w:r>
      <w:proofErr w:type="spellEnd"/>
      <w:r w:rsidRPr="00AA683D">
        <w:t xml:space="preserve">) ON </w:t>
      </w:r>
      <w:proofErr w:type="spellStart"/>
      <w:r w:rsidRPr="00AA683D">
        <w:t>TableVersion.TableVID</w:t>
      </w:r>
      <w:proofErr w:type="spellEnd"/>
      <w:r w:rsidRPr="00AA683D">
        <w:t xml:space="preserve"> = </w:t>
      </w:r>
      <w:proofErr w:type="spellStart"/>
      <w:r w:rsidRPr="00AA683D">
        <w:t>Axis.TableVID</w:t>
      </w:r>
      <w:proofErr w:type="spellEnd"/>
    </w:p>
    <w:p w14:paraId="083D58F8" w14:textId="3D70AE2B" w:rsidR="000669A1" w:rsidRPr="00AA683D" w:rsidRDefault="000669A1" w:rsidP="000669A1">
      <w:pPr>
        <w:pStyle w:val="SQL"/>
      </w:pPr>
      <w:r w:rsidRPr="00AA683D">
        <w:t xml:space="preserve">SET </w:t>
      </w:r>
      <w:proofErr w:type="spellStart"/>
      <w:r w:rsidRPr="00AA683D">
        <w:t>AxisOrdinate.RequiredDataSign</w:t>
      </w:r>
      <w:proofErr w:type="spellEnd"/>
      <w:r w:rsidRPr="00AA683D">
        <w:t xml:space="preserve"> = "Positive"</w:t>
      </w:r>
    </w:p>
    <w:p w14:paraId="26D67134" w14:textId="77777777" w:rsidR="000669A1" w:rsidRPr="00AA683D" w:rsidRDefault="000669A1" w:rsidP="000669A1">
      <w:pPr>
        <w:pStyle w:val="SQL"/>
      </w:pPr>
      <w:r w:rsidRPr="00AA683D">
        <w:t>WHERE (((</w:t>
      </w:r>
      <w:proofErr w:type="spellStart"/>
      <w:r w:rsidRPr="00AA683D">
        <w:t>AxisOrdinate.RequiredDataSign</w:t>
      </w:r>
      <w:proofErr w:type="spellEnd"/>
      <w:proofErr w:type="gramStart"/>
      <w:r w:rsidRPr="00AA683D">
        <w:t>)=</w:t>
      </w:r>
      <w:proofErr w:type="gramEnd"/>
      <w:r w:rsidRPr="00AA683D">
        <w:t xml:space="preserve">"Negative") </w:t>
      </w:r>
    </w:p>
    <w:p w14:paraId="1D2E8E40" w14:textId="77777777" w:rsidR="000669A1" w:rsidRPr="00AA683D" w:rsidRDefault="000669A1" w:rsidP="000669A1">
      <w:pPr>
        <w:pStyle w:val="SQL"/>
      </w:pPr>
      <w:r w:rsidRPr="00AA683D">
        <w:t>AND ((</w:t>
      </w:r>
      <w:proofErr w:type="spellStart"/>
      <w:r w:rsidRPr="00AA683D">
        <w:t>TableVersion.TableVersionCode</w:t>
      </w:r>
      <w:proofErr w:type="spellEnd"/>
      <w:proofErr w:type="gramStart"/>
      <w:r w:rsidRPr="00AA683D">
        <w:t>)=</w:t>
      </w:r>
      <w:proofErr w:type="gramEnd"/>
      <w:r w:rsidRPr="00AA683D">
        <w:t xml:space="preserve">"P 01.02") </w:t>
      </w:r>
    </w:p>
    <w:p w14:paraId="7EF3EAF5" w14:textId="77777777" w:rsidR="000669A1" w:rsidRPr="00AA683D" w:rsidRDefault="000669A1" w:rsidP="000669A1">
      <w:pPr>
        <w:pStyle w:val="SQL"/>
      </w:pPr>
      <w:r w:rsidRPr="00AA683D">
        <w:t>AND ((</w:t>
      </w:r>
      <w:proofErr w:type="spellStart"/>
      <w:r w:rsidRPr="00AA683D">
        <w:t>Axis.AxisOrientation</w:t>
      </w:r>
      <w:proofErr w:type="spellEnd"/>
      <w:proofErr w:type="gramStart"/>
      <w:r w:rsidRPr="00AA683D">
        <w:t>)=</w:t>
      </w:r>
      <w:proofErr w:type="gramEnd"/>
      <w:r w:rsidRPr="00AA683D">
        <w:t xml:space="preserve">"y") </w:t>
      </w:r>
    </w:p>
    <w:p w14:paraId="3E868228" w14:textId="6E89C08C" w:rsidR="000669A1" w:rsidRPr="00AA683D" w:rsidRDefault="000669A1" w:rsidP="000669A1">
      <w:pPr>
        <w:pStyle w:val="SQL"/>
      </w:pPr>
      <w:r w:rsidRPr="00AA683D">
        <w:t>AND ((</w:t>
      </w:r>
      <w:proofErr w:type="spellStart"/>
      <w:r w:rsidRPr="00AA683D">
        <w:t>AxisOrdinate.IsAbstractHeader</w:t>
      </w:r>
      <w:proofErr w:type="spellEnd"/>
      <w:proofErr w:type="gramStart"/>
      <w:r w:rsidRPr="00AA683D">
        <w:t>)=</w:t>
      </w:r>
      <w:proofErr w:type="gramEnd"/>
      <w:r w:rsidRPr="00AA683D">
        <w:t>False));</w:t>
      </w:r>
    </w:p>
    <w:p w14:paraId="0E29CCD1" w14:textId="12E1B819" w:rsidR="007B2602" w:rsidRPr="00AA683D" w:rsidRDefault="007B2602" w:rsidP="007B2602">
      <w:pPr>
        <w:pStyle w:val="Titlelevel3"/>
      </w:pPr>
      <w:r w:rsidRPr="00AA683D">
        <w:lastRenderedPageBreak/>
        <w:t>DPM DB design changes</w:t>
      </w:r>
    </w:p>
    <w:p w14:paraId="68BBC86B" w14:textId="77777777" w:rsidR="002C61DD" w:rsidRPr="00AA683D" w:rsidRDefault="006818ED" w:rsidP="002C61DD">
      <w:pPr>
        <w:pStyle w:val="body"/>
        <w:numPr>
          <w:ilvl w:val="0"/>
          <w:numId w:val="34"/>
        </w:numPr>
        <w:contextualSpacing/>
        <w:jc w:val="left"/>
      </w:pPr>
      <w:r w:rsidRPr="00AA683D">
        <w:t xml:space="preserve">Add </w:t>
      </w:r>
      <w:r w:rsidRPr="00AA683D">
        <w:rPr>
          <w:b/>
        </w:rPr>
        <w:t xml:space="preserve">Alternative </w:t>
      </w:r>
      <w:r w:rsidRPr="00AA683D">
        <w:t xml:space="preserve">field to </w:t>
      </w:r>
      <w:proofErr w:type="spellStart"/>
      <w:r w:rsidRPr="00AA683D">
        <w:t>ValidationScope</w:t>
      </w:r>
      <w:proofErr w:type="spellEnd"/>
      <w:r w:rsidRPr="00AA683D">
        <w:t xml:space="preserve"> table </w:t>
      </w:r>
      <w:r w:rsidRPr="00AA683D">
        <w:rPr>
          <w:i/>
        </w:rPr>
        <w:t xml:space="preserve">to </w:t>
      </w:r>
      <w:proofErr w:type="gramStart"/>
      <w:r w:rsidRPr="00AA683D">
        <w:rPr>
          <w:i/>
        </w:rPr>
        <w:t>Indicate</w:t>
      </w:r>
      <w:proofErr w:type="gramEnd"/>
      <w:r w:rsidRPr="00AA683D">
        <w:rPr>
          <w:i/>
        </w:rPr>
        <w:t xml:space="preserve"> alternative independent sets of tables affected by / triggering a rule</w:t>
      </w:r>
      <w:r w:rsidRPr="00AA683D">
        <w:t xml:space="preserve">. Primary key is now compound of </w:t>
      </w:r>
      <w:proofErr w:type="spellStart"/>
      <w:r w:rsidRPr="00AA683D">
        <w:rPr>
          <w:b/>
        </w:rPr>
        <w:t>ValidationID</w:t>
      </w:r>
      <w:proofErr w:type="spellEnd"/>
      <w:r w:rsidRPr="00AA683D">
        <w:t xml:space="preserve">, </w:t>
      </w:r>
      <w:r w:rsidRPr="00AA683D">
        <w:rPr>
          <w:b/>
        </w:rPr>
        <w:t>Alternative</w:t>
      </w:r>
      <w:r w:rsidRPr="00AA683D">
        <w:t xml:space="preserve"> and </w:t>
      </w:r>
      <w:proofErr w:type="spellStart"/>
      <w:r w:rsidRPr="00AA683D">
        <w:rPr>
          <w:b/>
        </w:rPr>
        <w:t>TableVID</w:t>
      </w:r>
      <w:proofErr w:type="spellEnd"/>
    </w:p>
    <w:p w14:paraId="459AC7DE" w14:textId="522CEBA1" w:rsidR="009725AB" w:rsidRPr="00AA683D" w:rsidRDefault="00EB55D3" w:rsidP="002C61DD">
      <w:pPr>
        <w:pStyle w:val="body"/>
        <w:numPr>
          <w:ilvl w:val="0"/>
          <w:numId w:val="34"/>
        </w:numPr>
      </w:pPr>
      <w:r w:rsidRPr="00AA683D">
        <w:t xml:space="preserve">Add table </w:t>
      </w:r>
      <w:proofErr w:type="spellStart"/>
      <w:r w:rsidRPr="00AA683D">
        <w:rPr>
          <w:b/>
        </w:rPr>
        <w:t>AxisOrdinateTrace</w:t>
      </w:r>
      <w:proofErr w:type="spellEnd"/>
      <w:r w:rsidRPr="00AA683D">
        <w:t xml:space="preserve"> that indicates where a new ordinate is the equivalent </w:t>
      </w:r>
      <w:r w:rsidR="0020235F" w:rsidRPr="00AA683D">
        <w:t xml:space="preserve">of an old one, </w:t>
      </w:r>
      <w:r w:rsidRPr="00AA683D">
        <w:t>i.e. has the same business conceptual meaning, implying pote</w:t>
      </w:r>
      <w:r w:rsidR="0020235F" w:rsidRPr="00AA683D">
        <w:t>ntial continuity of time series</w:t>
      </w:r>
      <w:r w:rsidRPr="00AA683D">
        <w:t>. Note that only “exceptional” links are currently included (specifically those ordinates that are equivalent between the new C 17.01 tables and the old C 17.00), those links implied by the</w:t>
      </w:r>
      <w:r w:rsidR="0020235F" w:rsidRPr="00AA683D">
        <w:t xml:space="preserve"> normal</w:t>
      </w:r>
      <w:r w:rsidRPr="00AA683D">
        <w:t xml:space="preserve"> pattern of “same table name, same ordinate code, just a different </w:t>
      </w:r>
      <w:proofErr w:type="spellStart"/>
      <w:r w:rsidRPr="00AA683D">
        <w:t>tableversion</w:t>
      </w:r>
      <w:proofErr w:type="spellEnd"/>
      <w:r w:rsidRPr="00AA683D">
        <w:t xml:space="preserve">” are not explicitly recorded. </w:t>
      </w:r>
    </w:p>
    <w:p w14:paraId="795774D5" w14:textId="3B7779C2" w:rsidR="009725AB" w:rsidRPr="00AA683D" w:rsidRDefault="009725AB" w:rsidP="002C61DD">
      <w:pPr>
        <w:pStyle w:val="body"/>
        <w:numPr>
          <w:ilvl w:val="0"/>
          <w:numId w:val="34"/>
        </w:numPr>
      </w:pPr>
      <w:r w:rsidRPr="00AA683D">
        <w:t>Indicated the non-additivity of certain metrics</w:t>
      </w:r>
      <w:r w:rsidR="007B2602" w:rsidRPr="00AA683D">
        <w:t>.</w:t>
      </w:r>
      <w:r w:rsidRPr="00AA683D">
        <w:t xml:space="preserve"> N.B. remaining metrics should not be assumed to be additive!</w:t>
      </w:r>
    </w:p>
    <w:p w14:paraId="3FCE5381" w14:textId="70A5B998" w:rsidR="009725AB" w:rsidRPr="00AA683D" w:rsidRDefault="009725AB" w:rsidP="009725AB">
      <w:pPr>
        <w:pStyle w:val="body"/>
        <w:numPr>
          <w:ilvl w:val="1"/>
          <w:numId w:val="34"/>
        </w:numPr>
      </w:pPr>
      <w:r w:rsidRPr="00AA683D">
        <w:t>1323, md165, “Maximum single loss due to operational risk (flow)”</w:t>
      </w:r>
    </w:p>
    <w:p w14:paraId="26C47E63" w14:textId="77777777" w:rsidR="00FE01CB" w:rsidRPr="00AA683D" w:rsidRDefault="009725AB" w:rsidP="009725AB">
      <w:pPr>
        <w:pStyle w:val="body"/>
        <w:numPr>
          <w:ilvl w:val="1"/>
          <w:numId w:val="34"/>
        </w:numPr>
      </w:pPr>
      <w:r w:rsidRPr="00AA683D">
        <w:t>1627, md226 ,“Sum of the five largest losses due to operational risk”</w:t>
      </w:r>
    </w:p>
    <w:p w14:paraId="59A4574D" w14:textId="77777777" w:rsidR="007F1713" w:rsidRPr="00AA683D" w:rsidRDefault="00FE01CB" w:rsidP="00FE01CB">
      <w:pPr>
        <w:pStyle w:val="body"/>
        <w:numPr>
          <w:ilvl w:val="0"/>
          <w:numId w:val="34"/>
        </w:numPr>
      </w:pPr>
      <w:r w:rsidRPr="00AA683D">
        <w:t xml:space="preserve">Move </w:t>
      </w:r>
      <w:r w:rsidRPr="00AA683D">
        <w:rPr>
          <w:b/>
        </w:rPr>
        <w:t>Filter</w:t>
      </w:r>
      <w:r w:rsidRPr="00AA683D">
        <w:t xml:space="preserve"> field from </w:t>
      </w:r>
      <w:proofErr w:type="spellStart"/>
      <w:r w:rsidRPr="00AA683D">
        <w:rPr>
          <w:b/>
        </w:rPr>
        <w:t>SumOverOpenAxis</w:t>
      </w:r>
      <w:proofErr w:type="spellEnd"/>
      <w:r w:rsidRPr="00AA683D">
        <w:t xml:space="preserve"> to </w:t>
      </w:r>
      <w:r w:rsidRPr="00AA683D">
        <w:rPr>
          <w:b/>
        </w:rPr>
        <w:t xml:space="preserve">Variable. </w:t>
      </w:r>
      <w:r w:rsidRPr="00AA683D">
        <w:t>Use when specifying e.g. equivalence rules. Essentially maps directly to additional XBRL filter for that variable over an open dimension.</w:t>
      </w:r>
    </w:p>
    <w:p w14:paraId="700A52CC" w14:textId="7FE7480F" w:rsidR="007B2602" w:rsidRPr="00AA683D" w:rsidRDefault="007B2602" w:rsidP="007B2602">
      <w:pPr>
        <w:pStyle w:val="Titlelevel3"/>
      </w:pPr>
      <w:r w:rsidRPr="00AA683D">
        <w:t>XBRL level changes</w:t>
      </w:r>
    </w:p>
    <w:p w14:paraId="02D154BB" w14:textId="018FA734" w:rsidR="009B22D4" w:rsidRPr="00AA683D" w:rsidRDefault="007D40BD" w:rsidP="007F1713">
      <w:pPr>
        <w:pStyle w:val="body"/>
        <w:numPr>
          <w:ilvl w:val="0"/>
          <w:numId w:val="34"/>
        </w:numPr>
      </w:pPr>
      <w:r w:rsidRPr="00AA683D">
        <w:t xml:space="preserve">Taxonomy linkages – </w:t>
      </w:r>
      <w:r w:rsidR="00586B50" w:rsidRPr="00AA683D">
        <w:t xml:space="preserve">FINREP </w:t>
      </w:r>
      <w:r w:rsidRPr="00AA683D">
        <w:t>2.7 has an enforced break from 2.6 due to very low level of retained tables</w:t>
      </w:r>
      <w:r w:rsidR="00A10540" w:rsidRPr="00AA683D">
        <w:t xml:space="preserve"> and rules </w:t>
      </w:r>
      <w:r w:rsidR="00C33CCF" w:rsidRPr="00AA683D">
        <w:t xml:space="preserve">from 2.6. 2.7 COREP, FP and AE </w:t>
      </w:r>
      <w:r w:rsidR="00586B50" w:rsidRPr="00AA683D">
        <w:t>in contrast do not</w:t>
      </w:r>
      <w:r w:rsidR="002E5EC0" w:rsidRPr="00AA683D">
        <w:t>, and reference directly elements of 2.6 (validation rules/tables) where these are not changed in 2.7</w:t>
      </w:r>
      <w:r w:rsidR="00586B50" w:rsidRPr="00AA683D">
        <w:t>.</w:t>
      </w:r>
      <w:r w:rsidR="002E5EC0" w:rsidRPr="00AA683D">
        <w:t xml:space="preserve">  Note also that there is no linkage between 2.7 and the 2.7 Exposure Draft files. As a result the 2.7 taxonomy package requires, in addition to the 2.7 dictionary, the 2.6 taxonomy package or equivalent file to be available in order to operate.</w:t>
      </w:r>
      <w:r w:rsidR="009B22D4" w:rsidRPr="00AA683D">
        <w:br w:type="page"/>
      </w:r>
    </w:p>
    <w:p w14:paraId="5D5CEAE3" w14:textId="3193813A" w:rsidR="002326DA" w:rsidRPr="00AA683D" w:rsidRDefault="002326DA" w:rsidP="002326DA">
      <w:pPr>
        <w:pStyle w:val="Titlelevel1"/>
        <w:rPr>
          <w:i/>
        </w:rPr>
      </w:pPr>
      <w:r w:rsidRPr="00AA683D">
        <w:rPr>
          <w:i/>
        </w:rPr>
        <w:lastRenderedPageBreak/>
        <w:t>2.7</w:t>
      </w:r>
      <w:r w:rsidR="00F479E8" w:rsidRPr="00AA683D">
        <w:rPr>
          <w:i/>
        </w:rPr>
        <w:t>ED</w:t>
      </w:r>
      <w:r w:rsidRPr="00AA683D">
        <w:rPr>
          <w:i/>
        </w:rPr>
        <w:t xml:space="preserve"> FINREP IFRS 9 Exposure Draft (“2017-A-ED”)</w:t>
      </w:r>
    </w:p>
    <w:p w14:paraId="50ABEB64" w14:textId="77777777" w:rsidR="002326DA" w:rsidRPr="00AA683D" w:rsidRDefault="002326DA" w:rsidP="002326DA">
      <w:pPr>
        <w:pStyle w:val="Titlelevel2"/>
      </w:pPr>
      <w:r w:rsidRPr="00AA683D">
        <w:t>Summary and Impact</w:t>
      </w:r>
    </w:p>
    <w:p w14:paraId="2275E3DF" w14:textId="7DB44C37" w:rsidR="002326DA" w:rsidRPr="00AA683D" w:rsidRDefault="002326DA" w:rsidP="002326DA">
      <w:r w:rsidRPr="00AA683D">
        <w:t>This release provides an “</w:t>
      </w:r>
      <w:r w:rsidRPr="00AA683D">
        <w:rPr>
          <w:b/>
        </w:rPr>
        <w:t>exposure draft</w:t>
      </w:r>
      <w:r w:rsidR="001E284B" w:rsidRPr="00AA683D">
        <w:t xml:space="preserve">” </w:t>
      </w:r>
      <w:r w:rsidRPr="00AA683D">
        <w:t>of the changes expected in relation to the introduction of the IFRS 9 accounting standard.</w:t>
      </w:r>
    </w:p>
    <w:p w14:paraId="49635819" w14:textId="77777777" w:rsidR="002326DA" w:rsidRPr="00AA683D" w:rsidRDefault="002326DA" w:rsidP="002326DA"/>
    <w:p w14:paraId="0337866F" w14:textId="0CB9E6AC" w:rsidR="002326DA" w:rsidRPr="00AA683D" w:rsidRDefault="002326DA" w:rsidP="002326DA">
      <w:r w:rsidRPr="00AA683D">
        <w:t xml:space="preserve">This exposure draft is not expected to be required to be used for actual regulatory reporting remittance to the EBA, but is instead intended to provide a broadly accurate concrete example of the reporting requirements to be expected in the IFRS 9 regime, to facilitate implementation projects. </w:t>
      </w:r>
      <w:r w:rsidR="00E91DB3" w:rsidRPr="00AA683D">
        <w:t>. The exposure draft is based on the final draft Implementing Technical Standards to amend the Reporting Regulation following the changes in IFRS9 which the EBA has submitted to the European Commission for adoption.</w:t>
      </w:r>
    </w:p>
    <w:p w14:paraId="5005A97B" w14:textId="77777777" w:rsidR="002326DA" w:rsidRPr="00AA683D" w:rsidRDefault="002326DA" w:rsidP="002326DA"/>
    <w:p w14:paraId="519CFD42" w14:textId="247FFF60" w:rsidR="002326DA" w:rsidRPr="00AA683D" w:rsidRDefault="002326DA" w:rsidP="002326DA">
      <w:r w:rsidRPr="00AA683D">
        <w:t>Although the exposure draft is expected to be representative of the final requirements, further input, including any</w:t>
      </w:r>
      <w:r w:rsidR="00E91DB3" w:rsidRPr="00AA683D">
        <w:t xml:space="preserve"> feedback on this exposure draft, and technical or modelling aspects in particular, may lead to some degree </w:t>
      </w:r>
      <w:r w:rsidRPr="00AA683D">
        <w:t xml:space="preserve">of additional changes before the final release of the 2.7 </w:t>
      </w:r>
      <w:proofErr w:type="gramStart"/>
      <w:r w:rsidRPr="00AA683D">
        <w:t>taxonomy, that</w:t>
      </w:r>
      <w:proofErr w:type="gramEnd"/>
      <w:r w:rsidRPr="00AA683D">
        <w:t xml:space="preserve"> will be used for reference dates from March 2018. This final release is expected in the first half of next year.</w:t>
      </w:r>
    </w:p>
    <w:p w14:paraId="0EACB701" w14:textId="77777777" w:rsidR="002326DA" w:rsidRPr="00AA683D" w:rsidRDefault="002326DA" w:rsidP="002326DA"/>
    <w:p w14:paraId="68E42C5A" w14:textId="77777777" w:rsidR="002326DA" w:rsidRPr="00AA683D" w:rsidRDefault="002326DA" w:rsidP="002326DA">
      <w:pPr>
        <w:ind w:left="720"/>
        <w:rPr>
          <w:i/>
        </w:rPr>
      </w:pPr>
      <w:r w:rsidRPr="00AA683D">
        <w:rPr>
          <w:i/>
        </w:rPr>
        <w:t xml:space="preserve">It is hoped that provision of an early exposure draft for the IFRS 9 related changes in FINREP for 2.7 will reduce eventual implementation effort.  </w:t>
      </w:r>
    </w:p>
    <w:p w14:paraId="1486717C" w14:textId="77777777" w:rsidR="002326DA" w:rsidRPr="00AA683D" w:rsidRDefault="002326DA" w:rsidP="002326DA">
      <w:pPr>
        <w:pStyle w:val="Titlelevel2"/>
      </w:pPr>
      <w:r w:rsidRPr="00AA683D">
        <w:t>Contents</w:t>
      </w:r>
    </w:p>
    <w:p w14:paraId="6DA7676A" w14:textId="027F3D51" w:rsidR="002326DA" w:rsidRPr="00AA683D" w:rsidRDefault="002326DA" w:rsidP="002326DA">
      <w:pPr>
        <w:pStyle w:val="body"/>
        <w:numPr>
          <w:ilvl w:val="0"/>
          <w:numId w:val="32"/>
        </w:numPr>
      </w:pPr>
      <w:r w:rsidRPr="00AA683D">
        <w:t>Significant changes to the structure and modelling of all FINREP tables (except the general information table F 00.01).</w:t>
      </w:r>
    </w:p>
    <w:p w14:paraId="66600CDD" w14:textId="0D10AA56" w:rsidR="002326DA" w:rsidRPr="00AA683D" w:rsidRDefault="002326DA" w:rsidP="002326DA">
      <w:pPr>
        <w:pStyle w:val="body"/>
        <w:numPr>
          <w:ilvl w:val="0"/>
          <w:numId w:val="32"/>
        </w:numPr>
      </w:pPr>
      <w:r w:rsidRPr="00AA683D">
        <w:t>Significant changes to the Data Dictionary, including several new dimensions and members.</w:t>
      </w:r>
    </w:p>
    <w:p w14:paraId="4A3732E3" w14:textId="514E5725" w:rsidR="002326DA" w:rsidRPr="00AA683D" w:rsidRDefault="002326DA" w:rsidP="002326DA">
      <w:pPr>
        <w:pStyle w:val="body"/>
        <w:numPr>
          <w:ilvl w:val="0"/>
          <w:numId w:val="32"/>
        </w:numPr>
      </w:pPr>
      <w:r w:rsidRPr="00AA683D">
        <w:t>Many changes to FINREP validation rules</w:t>
      </w:r>
    </w:p>
    <w:p w14:paraId="706A00C7" w14:textId="77777777" w:rsidR="002326DA" w:rsidRPr="00AA683D" w:rsidRDefault="002326DA" w:rsidP="002326DA">
      <w:pPr>
        <w:pStyle w:val="Titlelevel2"/>
      </w:pPr>
      <w:r w:rsidRPr="00AA683D">
        <w:t>DPM notes:</w:t>
      </w:r>
    </w:p>
    <w:p w14:paraId="2DACC768" w14:textId="77777777" w:rsidR="002326DA" w:rsidRPr="00AA683D" w:rsidRDefault="002326DA" w:rsidP="002326DA">
      <w:pPr>
        <w:pStyle w:val="body"/>
        <w:numPr>
          <w:ilvl w:val="0"/>
          <w:numId w:val="31"/>
        </w:numPr>
      </w:pPr>
      <w:r w:rsidRPr="00AA683D">
        <w:t xml:space="preserve">Numbering/Coding of rows/columns in 2.7 Exposure draft: in several cases additional rows or columns have been inserted between existing rows/columns where there was no gap in the numbering (e.g. between row 190 and 191). In these cases, the new rows/columns are given codes that are numerically larger than the existing codes in the table (e.g. 600). Note that the </w:t>
      </w:r>
      <w:r w:rsidRPr="00AA683D">
        <w:rPr>
          <w:rFonts w:eastAsia="Times New Roman"/>
          <w:b/>
          <w:szCs w:val="22"/>
        </w:rPr>
        <w:t xml:space="preserve">Order </w:t>
      </w:r>
      <w:r w:rsidRPr="00AA683D">
        <w:t xml:space="preserve">field in the DPM DB indicates the relative order of these rows (i.e. for these tables there is no longer a trivial link between </w:t>
      </w:r>
      <w:r w:rsidRPr="00AA683D">
        <w:rPr>
          <w:b/>
        </w:rPr>
        <w:t>Order</w:t>
      </w:r>
      <w:r w:rsidRPr="00AA683D">
        <w:t xml:space="preserve"> and </w:t>
      </w:r>
      <w:proofErr w:type="spellStart"/>
      <w:r w:rsidRPr="00AA683D">
        <w:rPr>
          <w:b/>
        </w:rPr>
        <w:t>OrdinateCode</w:t>
      </w:r>
      <w:proofErr w:type="spellEnd"/>
      <w:r w:rsidRPr="00AA683D">
        <w:t>.</w:t>
      </w:r>
    </w:p>
    <w:p w14:paraId="4994E09B" w14:textId="77777777" w:rsidR="002326DA" w:rsidRPr="00AA683D" w:rsidRDefault="002326DA" w:rsidP="002326DA">
      <w:pPr>
        <w:pStyle w:val="body"/>
        <w:numPr>
          <w:ilvl w:val="0"/>
          <w:numId w:val="31"/>
        </w:numPr>
      </w:pPr>
      <w:r w:rsidRPr="00AA683D">
        <w:t xml:space="preserve">Validity dates for 2.7 exposure draft and 2.6 end date are subject to change, depending on a future choice of implementation alternatives regarding the implementation period of IFRS 9 </w:t>
      </w:r>
      <w:r w:rsidRPr="00AA683D">
        <w:lastRenderedPageBreak/>
        <w:t xml:space="preserve">reporting, which is expected to start with the first quarterly report </w:t>
      </w:r>
      <w:r w:rsidRPr="00AA683D">
        <w:rPr>
          <w:i/>
        </w:rPr>
        <w:t>“for annual periods beginning on or after 1 January 2018”</w:t>
      </w:r>
      <w:r w:rsidRPr="00AA683D">
        <w:t xml:space="preserve">, which means that the first Q1 report for an entity may fall between 31 March 2018 and a hypothetical latest possible date of 30 March 2019 (Q1 for a hypothetical entity beginning its financial year on 30Dec). </w:t>
      </w:r>
    </w:p>
    <w:p w14:paraId="6F7972F2" w14:textId="77777777" w:rsidR="002326DA" w:rsidRPr="00AA683D" w:rsidRDefault="002326DA" w:rsidP="002326DA">
      <w:pPr>
        <w:pStyle w:val="Titlelevel2"/>
      </w:pPr>
      <w:r w:rsidRPr="00AA683D">
        <w:t>XBRL</w:t>
      </w:r>
    </w:p>
    <w:p w14:paraId="08E42E76" w14:textId="4098AB31" w:rsidR="002326DA" w:rsidRPr="00AA683D" w:rsidRDefault="002326DA" w:rsidP="002326DA">
      <w:pPr>
        <w:pStyle w:val="body"/>
        <w:numPr>
          <w:ilvl w:val="0"/>
          <w:numId w:val="32"/>
        </w:numPr>
      </w:pPr>
      <w:r w:rsidRPr="00AA683D">
        <w:t>This IFRS9 draft resumes the “delta” approach used in taxonomies 2.4 and 2.5, referencing unchanged tables</w:t>
      </w:r>
      <w:r w:rsidRPr="00AA683D">
        <w:rPr>
          <w:rStyle w:val="FootnoteReference"/>
        </w:rPr>
        <w:footnoteReference w:id="21"/>
      </w:r>
      <w:r w:rsidRPr="00AA683D">
        <w:t xml:space="preserve"> from 2.6 FINREP.</w:t>
      </w:r>
    </w:p>
    <w:p w14:paraId="13F5F8B3" w14:textId="77777777" w:rsidR="002326DA" w:rsidRPr="00AA683D" w:rsidRDefault="002326DA" w:rsidP="002326DA">
      <w:pPr>
        <w:contextualSpacing/>
      </w:pPr>
    </w:p>
    <w:p w14:paraId="5E52B1C2" w14:textId="52B4EE7A" w:rsidR="002326DA" w:rsidRPr="00AA683D" w:rsidRDefault="001E5C84" w:rsidP="002326DA">
      <w:pPr>
        <w:contextualSpacing/>
      </w:pPr>
      <w:r w:rsidRPr="00AA683D">
        <w:t>I</w:t>
      </w:r>
      <w:r w:rsidR="002326DA" w:rsidRPr="00AA683D">
        <w:t xml:space="preserve">ncluded </w:t>
      </w:r>
      <w:r w:rsidRPr="00AA683D">
        <w:t>is</w:t>
      </w:r>
      <w:r w:rsidR="002326DA" w:rsidRPr="00AA683D">
        <w:t xml:space="preserve"> the usual plain “archive of all relevant files” for 2.7ED (or earlier versions), FullTaxonomy.2.7.0.0.ED.7z</w:t>
      </w:r>
    </w:p>
    <w:p w14:paraId="257A4B4D" w14:textId="77777777" w:rsidR="002326DA" w:rsidRPr="00AA683D" w:rsidRDefault="002326DA" w:rsidP="002326DA">
      <w:pPr>
        <w:pStyle w:val="Titlelevel2"/>
      </w:pPr>
      <w:r w:rsidRPr="00AA683D">
        <w:t>Known Issues</w:t>
      </w:r>
    </w:p>
    <w:p w14:paraId="5FA78B0F" w14:textId="77777777" w:rsidR="002326DA" w:rsidRPr="00AA683D" w:rsidRDefault="002326DA" w:rsidP="002326DA">
      <w:pPr>
        <w:pStyle w:val="body"/>
        <w:numPr>
          <w:ilvl w:val="0"/>
          <w:numId w:val="31"/>
        </w:numPr>
      </w:pPr>
      <w:r w:rsidRPr="00AA683D">
        <w:t>In the table layout documents, where the indentation level (or some other similar changes) has changed these are as would be a change in the data attributes (i.e. by colouring the cells on that row/column in orange). This means many cells are marked as changed where in fact their defining characteristics have not changed.</w:t>
      </w:r>
    </w:p>
    <w:p w14:paraId="2AD15DE5" w14:textId="5011DFAD" w:rsidR="00EC0C5D" w:rsidRPr="00AA683D" w:rsidRDefault="00EC0C5D" w:rsidP="009D1FF0">
      <w:pPr>
        <w:pStyle w:val="Titlelevel1"/>
        <w:rPr>
          <w:i/>
        </w:rPr>
      </w:pPr>
      <w:r w:rsidRPr="00AA683D">
        <w:rPr>
          <w:i/>
        </w:rPr>
        <w:t xml:space="preserve">v2.6 </w:t>
      </w:r>
      <w:r w:rsidR="002326DA" w:rsidRPr="00AA683D">
        <w:rPr>
          <w:i/>
        </w:rPr>
        <w:t>(“2016-B”)</w:t>
      </w:r>
    </w:p>
    <w:p w14:paraId="3A57D036" w14:textId="77777777" w:rsidR="003071E0" w:rsidRPr="00AA683D" w:rsidRDefault="003071E0" w:rsidP="003071E0">
      <w:pPr>
        <w:pStyle w:val="Titlelevel2"/>
      </w:pPr>
      <w:r w:rsidRPr="00AA683D">
        <w:t>Summary and Impact</w:t>
      </w:r>
    </w:p>
    <w:p w14:paraId="12C09840" w14:textId="275B2C38" w:rsidR="003C56B4" w:rsidRPr="00AA683D" w:rsidRDefault="003071E0" w:rsidP="003071E0">
      <w:r w:rsidRPr="00AA683D">
        <w:t xml:space="preserve">This release </w:t>
      </w:r>
      <w:r w:rsidR="003C56B4" w:rsidRPr="00AA683D">
        <w:t xml:space="preserve">contains </w:t>
      </w:r>
      <w:r w:rsidR="002326DA" w:rsidRPr="00AA683D">
        <w:t xml:space="preserve">an </w:t>
      </w:r>
      <w:r w:rsidR="003C56B4" w:rsidRPr="00AA683D">
        <w:rPr>
          <w:b/>
        </w:rPr>
        <w:t>update</w:t>
      </w:r>
      <w:r w:rsidR="00E93316" w:rsidRPr="00AA683D">
        <w:rPr>
          <w:b/>
        </w:rPr>
        <w:t xml:space="preserve"> </w:t>
      </w:r>
      <w:r w:rsidR="003C56B4" w:rsidRPr="00AA683D">
        <w:rPr>
          <w:b/>
        </w:rPr>
        <w:t xml:space="preserve">to the reporting framework </w:t>
      </w:r>
      <w:r w:rsidR="00E93316" w:rsidRPr="00AA683D">
        <w:rPr>
          <w:b/>
        </w:rPr>
        <w:t xml:space="preserve">(2.6) </w:t>
      </w:r>
      <w:r w:rsidR="003C56B4" w:rsidRPr="00AA683D">
        <w:rPr>
          <w:b/>
        </w:rPr>
        <w:t>expected to be used for reporting for reference dates from June 2017</w:t>
      </w:r>
      <w:r w:rsidR="003C56B4" w:rsidRPr="00AA683D">
        <w:t xml:space="preserve">. This update consists primarily of minor structural changes to Supervisor Benchmarking reporting tables, and enhancements to validation rules and </w:t>
      </w:r>
      <w:proofErr w:type="gramStart"/>
      <w:r w:rsidR="003C56B4" w:rsidRPr="00AA683D">
        <w:t>a</w:t>
      </w:r>
      <w:proofErr w:type="gramEnd"/>
      <w:r w:rsidR="003C56B4" w:rsidRPr="00AA683D">
        <w:t xml:space="preserve"> update of various XBRL technical features and the use of XBRL standards across all frameworks.</w:t>
      </w:r>
    </w:p>
    <w:p w14:paraId="61473412" w14:textId="77777777" w:rsidR="003071E0" w:rsidRPr="00AA683D" w:rsidRDefault="003071E0" w:rsidP="003071E0"/>
    <w:p w14:paraId="03A5801E" w14:textId="0915E0BB" w:rsidR="003071E0" w:rsidRPr="00AA683D" w:rsidRDefault="003071E0" w:rsidP="002326DA">
      <w:pPr>
        <w:ind w:left="720"/>
        <w:rPr>
          <w:i/>
        </w:rPr>
      </w:pPr>
      <w:r w:rsidRPr="00AA683D">
        <w:rPr>
          <w:i/>
        </w:rPr>
        <w:t xml:space="preserve">Implementation effort for participants is not expected to be large for 2.6. </w:t>
      </w:r>
    </w:p>
    <w:p w14:paraId="039641A6" w14:textId="3A97D820" w:rsidR="00E61D1A" w:rsidRPr="00AA683D" w:rsidRDefault="009F1652" w:rsidP="009F1652">
      <w:pPr>
        <w:pStyle w:val="Titlelevel2"/>
      </w:pPr>
      <w:r w:rsidRPr="00AA683D">
        <w:t>Contents</w:t>
      </w:r>
    </w:p>
    <w:p w14:paraId="5282027D" w14:textId="5DE12F79" w:rsidR="00E61D1A" w:rsidRPr="00AA683D" w:rsidRDefault="00E61D1A" w:rsidP="00E61D1A">
      <w:pPr>
        <w:pStyle w:val="body"/>
        <w:numPr>
          <w:ilvl w:val="0"/>
          <w:numId w:val="32"/>
        </w:numPr>
      </w:pPr>
      <w:r w:rsidRPr="00AA683D">
        <w:t>Updates to content of SBP taxonomy to be used for the 2018 data collection exercise</w:t>
      </w:r>
      <w:r w:rsidR="009F1652" w:rsidRPr="00AA683D">
        <w:t>. Primarily consists of changes to the row key arrangements and removal of sheets for tables C 101-103, and changes to data modelling of other tables</w:t>
      </w:r>
      <w:r w:rsidRPr="00AA683D">
        <w:t xml:space="preserve">. </w:t>
      </w:r>
      <w:r w:rsidRPr="00AA683D">
        <w:rPr>
          <w:b/>
        </w:rPr>
        <w:t xml:space="preserve">All other 2.6 Reporting taxonomies (COREP, FINREP, AE, </w:t>
      </w:r>
      <w:proofErr w:type="gramStart"/>
      <w:r w:rsidRPr="00AA683D">
        <w:rPr>
          <w:b/>
        </w:rPr>
        <w:t>FP</w:t>
      </w:r>
      <w:proofErr w:type="gramEnd"/>
      <w:r w:rsidRPr="00AA683D">
        <w:rPr>
          <w:b/>
        </w:rPr>
        <w:t xml:space="preserve">) have no </w:t>
      </w:r>
      <w:r w:rsidR="00E93316" w:rsidRPr="00AA683D">
        <w:rPr>
          <w:b/>
        </w:rPr>
        <w:t xml:space="preserve">structural </w:t>
      </w:r>
      <w:r w:rsidRPr="00AA683D">
        <w:rPr>
          <w:b/>
        </w:rPr>
        <w:t>changes to their tables.</w:t>
      </w:r>
      <w:r w:rsidR="00E93316" w:rsidRPr="00AA683D">
        <w:rPr>
          <w:b/>
        </w:rPr>
        <w:t xml:space="preserve"> </w:t>
      </w:r>
      <w:proofErr w:type="gramStart"/>
      <w:r w:rsidR="00E93316" w:rsidRPr="00AA683D">
        <w:t>i.e</w:t>
      </w:r>
      <w:proofErr w:type="gramEnd"/>
      <w:r w:rsidR="00E93316" w:rsidRPr="00AA683D">
        <w:t>. no changes to instance production or data extraction processes should be needed.</w:t>
      </w:r>
    </w:p>
    <w:p w14:paraId="36A7F85C" w14:textId="6E4B1AB0" w:rsidR="00E61D1A" w:rsidRPr="00AA683D" w:rsidRDefault="00E61D1A" w:rsidP="00E61D1A">
      <w:pPr>
        <w:pStyle w:val="body"/>
        <w:numPr>
          <w:ilvl w:val="0"/>
          <w:numId w:val="32"/>
        </w:numPr>
      </w:pPr>
      <w:r w:rsidRPr="00AA683D">
        <w:t xml:space="preserve">Updated validation rules for all </w:t>
      </w:r>
      <w:r w:rsidR="009F1652" w:rsidRPr="00AA683D">
        <w:t xml:space="preserve">2.6 </w:t>
      </w:r>
      <w:r w:rsidRPr="00AA683D">
        <w:t>frameworks.</w:t>
      </w:r>
    </w:p>
    <w:p w14:paraId="22E72E45" w14:textId="3C521774" w:rsidR="00E93316" w:rsidRPr="00AA683D" w:rsidRDefault="00E93316" w:rsidP="00764ECE">
      <w:pPr>
        <w:pStyle w:val="body"/>
        <w:numPr>
          <w:ilvl w:val="1"/>
          <w:numId w:val="32"/>
        </w:numPr>
      </w:pPr>
      <w:r w:rsidRPr="00AA683D">
        <w:lastRenderedPageBreak/>
        <w:t>470 changed rules (including 240 additions, 26 deletions, 163 changes)</w:t>
      </w:r>
    </w:p>
    <w:p w14:paraId="2260A3E8" w14:textId="06032FDA" w:rsidR="00764ECE" w:rsidRPr="00AA683D" w:rsidRDefault="00764ECE" w:rsidP="00764ECE">
      <w:pPr>
        <w:pStyle w:val="body"/>
        <w:numPr>
          <w:ilvl w:val="1"/>
          <w:numId w:val="32"/>
        </w:numPr>
      </w:pPr>
      <w:r w:rsidRPr="00AA683D">
        <w:t xml:space="preserve">Added some more “human readable” error messages to a few validation </w:t>
      </w:r>
      <w:r w:rsidR="009F1652" w:rsidRPr="00AA683D">
        <w:t>rules</w:t>
      </w:r>
    </w:p>
    <w:p w14:paraId="0938E902" w14:textId="17D40860" w:rsidR="009F1652" w:rsidRPr="00AA683D" w:rsidRDefault="009F1652" w:rsidP="009F1652">
      <w:pPr>
        <w:pStyle w:val="body"/>
        <w:numPr>
          <w:ilvl w:val="1"/>
          <w:numId w:val="32"/>
        </w:numPr>
      </w:pPr>
      <w:r w:rsidRPr="00AA683D">
        <w:t>Inclusion of “warning” validation rules, and use of assertion severity specification to indicate these in XBRL.</w:t>
      </w:r>
      <w:r w:rsidR="00E93316" w:rsidRPr="00AA683D">
        <w:t xml:space="preserve"> </w:t>
      </w:r>
      <w:r w:rsidRPr="00AA683D">
        <w:t>Note only three examples currently: v4920-22 in SBP. Mostly just to demonstrate the mechanism. Expect inclusion of further warning rules in future versions</w:t>
      </w:r>
    </w:p>
    <w:p w14:paraId="7715C082" w14:textId="765BBFDA" w:rsidR="009F1652" w:rsidRPr="00AA683D" w:rsidRDefault="009F1652" w:rsidP="002326DA">
      <w:pPr>
        <w:pStyle w:val="body"/>
        <w:numPr>
          <w:ilvl w:val="0"/>
          <w:numId w:val="32"/>
        </w:numPr>
      </w:pPr>
      <w:bookmarkStart w:id="1118" w:name="OLE_LINK17"/>
      <w:bookmarkStart w:id="1119" w:name="OLE_LINK18"/>
      <w:r w:rsidRPr="00AA683D">
        <w:t xml:space="preserve">Update to the 1.0 </w:t>
      </w:r>
      <w:r w:rsidR="00056A93" w:rsidRPr="00AA683D">
        <w:t xml:space="preserve">Table </w:t>
      </w:r>
      <w:proofErr w:type="spellStart"/>
      <w:r w:rsidR="00056A93" w:rsidRPr="00AA683D">
        <w:t>L</w:t>
      </w:r>
      <w:r w:rsidR="00E61D1A" w:rsidRPr="00AA683D">
        <w:t>inkbase</w:t>
      </w:r>
      <w:proofErr w:type="spellEnd"/>
      <w:r w:rsidR="00E61D1A" w:rsidRPr="00AA683D">
        <w:t xml:space="preserve"> </w:t>
      </w:r>
      <w:r w:rsidRPr="00AA683D">
        <w:t xml:space="preserve">XBRL </w:t>
      </w:r>
      <w:r w:rsidR="00E61D1A" w:rsidRPr="00AA683D">
        <w:t>spec</w:t>
      </w:r>
      <w:r w:rsidRPr="00AA683D">
        <w:t>ification</w:t>
      </w:r>
      <w:r w:rsidR="001E5C84" w:rsidRPr="00AA683D">
        <w:t xml:space="preserve"> </w:t>
      </w:r>
      <w:r w:rsidR="0061233C" w:rsidRPr="00AA683D">
        <w:t xml:space="preserve">and </w:t>
      </w:r>
      <w:r w:rsidR="00056A93" w:rsidRPr="00AA683D">
        <w:t>use of the Extensible Enumerations specification</w:t>
      </w:r>
      <w:r w:rsidR="00E61D1A" w:rsidRPr="00AA683D">
        <w:t>.</w:t>
      </w:r>
      <w:bookmarkEnd w:id="1118"/>
      <w:bookmarkEnd w:id="1119"/>
    </w:p>
    <w:p w14:paraId="1DC36855" w14:textId="74916833" w:rsidR="00A70EAC" w:rsidRPr="00AA683D" w:rsidRDefault="00A70EAC" w:rsidP="00052E3F">
      <w:pPr>
        <w:pStyle w:val="Titlelevel2"/>
      </w:pPr>
      <w:bookmarkStart w:id="1120" w:name="OLE_LINK10"/>
      <w:bookmarkStart w:id="1121" w:name="OLE_LINK11"/>
      <w:r w:rsidRPr="00AA683D">
        <w:t>General Design</w:t>
      </w:r>
    </w:p>
    <w:bookmarkEnd w:id="1120"/>
    <w:bookmarkEnd w:id="1121"/>
    <w:p w14:paraId="52E37B4F" w14:textId="77777777" w:rsidR="00E61D1A" w:rsidRPr="00AA683D" w:rsidRDefault="00052E3F" w:rsidP="00EC0C5D">
      <w:pPr>
        <w:pStyle w:val="body"/>
      </w:pPr>
      <w:r w:rsidRPr="00AA683D">
        <w:rPr>
          <w:b/>
          <w:color w:val="2F5773" w:themeColor="text2"/>
          <w:sz w:val="24"/>
        </w:rPr>
        <w:t>Assertion severity</w:t>
      </w:r>
    </w:p>
    <w:p w14:paraId="6C863AFA" w14:textId="586E936F" w:rsidR="00A70EAC" w:rsidRPr="00AA683D" w:rsidRDefault="00E61D1A" w:rsidP="00EC0C5D">
      <w:pPr>
        <w:pStyle w:val="body"/>
      </w:pPr>
      <w:r w:rsidRPr="00AA683D">
        <w:t>I</w:t>
      </w:r>
      <w:r w:rsidR="00052E3F" w:rsidRPr="00AA683D">
        <w:t xml:space="preserve">nclusion of validation rules that are warnings, i.e. do not definitely indicate that the relevant data is invalid or incorrect, but which may indicate potential errors to filers. </w:t>
      </w:r>
    </w:p>
    <w:p w14:paraId="251AE4D1" w14:textId="26D327E0" w:rsidR="00E61D1A" w:rsidRPr="00AA683D" w:rsidRDefault="00E61D1A" w:rsidP="00EC0C5D">
      <w:pPr>
        <w:pStyle w:val="body"/>
      </w:pPr>
      <w:r w:rsidRPr="00AA683D">
        <w:t>These are indicated by</w:t>
      </w:r>
      <w:r w:rsidR="00460093" w:rsidRPr="00AA683D">
        <w:t xml:space="preserve"> (having a severity of “warning” in the Excel spreadsheet and DPM database and) use of the XBRL assertion specification. The relevant rules are assigned</w:t>
      </w:r>
      <w:r w:rsidR="00764ECE" w:rsidRPr="00AA683D">
        <w:t xml:space="preserve"> the assertion </w:t>
      </w:r>
      <w:proofErr w:type="gramStart"/>
      <w:r w:rsidR="00764ECE" w:rsidRPr="00AA683D">
        <w:t xml:space="preserve">severity  </w:t>
      </w:r>
      <w:bookmarkStart w:id="1122" w:name="OLE_LINK14"/>
      <w:bookmarkStart w:id="1123" w:name="OLE_LINK15"/>
      <w:r w:rsidR="00764ECE" w:rsidRPr="00AA683D">
        <w:rPr>
          <w:rFonts w:ascii="Courier New" w:hAnsi="Courier New" w:cs="Courier New"/>
          <w:sz w:val="20"/>
        </w:rPr>
        <w:t>&lt;</w:t>
      </w:r>
      <w:proofErr w:type="spellStart"/>
      <w:proofErr w:type="gramEnd"/>
      <w:r w:rsidR="00764ECE" w:rsidRPr="00AA683D">
        <w:rPr>
          <w:rFonts w:ascii="Courier New" w:hAnsi="Courier New" w:cs="Courier New"/>
          <w:sz w:val="20"/>
        </w:rPr>
        <w:t>sev:warning</w:t>
      </w:r>
      <w:proofErr w:type="spellEnd"/>
      <w:r w:rsidR="00764ECE" w:rsidRPr="00AA683D">
        <w:rPr>
          <w:rFonts w:ascii="Courier New" w:hAnsi="Courier New" w:cs="Courier New"/>
          <w:sz w:val="20"/>
        </w:rPr>
        <w:t>&gt;.</w:t>
      </w:r>
      <w:bookmarkEnd w:id="1122"/>
      <w:bookmarkEnd w:id="1123"/>
    </w:p>
    <w:p w14:paraId="103EF7EF" w14:textId="6F156145" w:rsidR="00687BC1" w:rsidRPr="00AA683D" w:rsidRDefault="00687BC1" w:rsidP="00EC0C5D">
      <w:pPr>
        <w:pStyle w:val="body"/>
      </w:pPr>
      <w:r w:rsidRPr="00AA683D">
        <w:t xml:space="preserve">N.B. </w:t>
      </w:r>
      <w:r w:rsidR="009F1652" w:rsidRPr="00AA683D">
        <w:t xml:space="preserve">that </w:t>
      </w:r>
      <w:r w:rsidR="00460093" w:rsidRPr="00AA683D">
        <w:t xml:space="preserve">EBA uses </w:t>
      </w:r>
      <w:r w:rsidR="009F1652" w:rsidRPr="00AA683D">
        <w:t xml:space="preserve">the phrase </w:t>
      </w:r>
      <w:r w:rsidR="00460093" w:rsidRPr="00AA683D">
        <w:t>“non-blocking” to refer to validation errors which although indicating the data must be incorrect or inconsistent and so must be corrected, will not necessarily result in a</w:t>
      </w:r>
      <w:r w:rsidR="009F1652" w:rsidRPr="00AA683D">
        <w:t>n</w:t>
      </w:r>
      <w:r w:rsidR="00460093" w:rsidRPr="00AA683D">
        <w:t xml:space="preserve"> </w:t>
      </w:r>
      <w:r w:rsidR="009F1652" w:rsidRPr="00AA683D">
        <w:t>initial outright</w:t>
      </w:r>
      <w:r w:rsidR="00460093" w:rsidRPr="00AA683D">
        <w:t xml:space="preserve"> rejection by the EBA. </w:t>
      </w:r>
    </w:p>
    <w:p w14:paraId="10632FB0" w14:textId="77777777" w:rsidR="0061233C" w:rsidRPr="00AA683D" w:rsidRDefault="0061233C" w:rsidP="00EC0C5D">
      <w:pPr>
        <w:pStyle w:val="body"/>
      </w:pPr>
    </w:p>
    <w:tbl>
      <w:tblPr>
        <w:tblStyle w:val="EBAtable"/>
        <w:tblW w:w="0" w:type="auto"/>
        <w:tblLook w:val="04A0" w:firstRow="1" w:lastRow="0" w:firstColumn="1" w:lastColumn="0" w:noHBand="0" w:noVBand="1"/>
      </w:tblPr>
      <w:tblGrid>
        <w:gridCol w:w="1256"/>
        <w:gridCol w:w="1193"/>
        <w:gridCol w:w="1145"/>
        <w:gridCol w:w="2097"/>
        <w:gridCol w:w="3384"/>
      </w:tblGrid>
      <w:tr w:rsidR="00687BC1" w:rsidRPr="00AA683D" w14:paraId="62A4DA54" w14:textId="77777777" w:rsidTr="0061233C">
        <w:trPr>
          <w:cnfStyle w:val="100000000000" w:firstRow="1" w:lastRow="0" w:firstColumn="0" w:lastColumn="0" w:oddVBand="0" w:evenVBand="0" w:oddHBand="0" w:evenHBand="0" w:firstRowFirstColumn="0" w:firstRowLastColumn="0" w:lastRowFirstColumn="0" w:lastRowLastColumn="0"/>
          <w:cantSplit/>
        </w:trPr>
        <w:tc>
          <w:tcPr>
            <w:tcW w:w="1280" w:type="dxa"/>
          </w:tcPr>
          <w:p w14:paraId="4F8FEAE4" w14:textId="591D7B1E" w:rsidR="00687BC1" w:rsidRPr="00AA683D" w:rsidRDefault="00687BC1" w:rsidP="00EC0C5D">
            <w:pPr>
              <w:pStyle w:val="body"/>
              <w:rPr>
                <w:sz w:val="18"/>
                <w:lang w:val="en-GB"/>
                <w:rPrChange w:id="1124" w:author="Owen Jones" w:date="2018-07-31T16:06:00Z">
                  <w:rPr>
                    <w:sz w:val="18"/>
                  </w:rPr>
                </w:rPrChange>
              </w:rPr>
            </w:pPr>
            <w:r w:rsidRPr="00AA683D">
              <w:rPr>
                <w:sz w:val="18"/>
              </w:rPr>
              <w:t>EBA</w:t>
            </w:r>
          </w:p>
        </w:tc>
        <w:tc>
          <w:tcPr>
            <w:tcW w:w="1213" w:type="dxa"/>
          </w:tcPr>
          <w:p w14:paraId="5F330338" w14:textId="22417E18" w:rsidR="00687BC1" w:rsidRPr="00AA683D" w:rsidRDefault="00687BC1" w:rsidP="00EC0C5D">
            <w:pPr>
              <w:pStyle w:val="body"/>
              <w:rPr>
                <w:i/>
                <w:sz w:val="18"/>
                <w:lang w:val="en-GB"/>
                <w:rPrChange w:id="1125" w:author="Owen Jones" w:date="2018-07-31T16:06:00Z">
                  <w:rPr>
                    <w:i/>
                    <w:sz w:val="18"/>
                  </w:rPr>
                </w:rPrChange>
              </w:rPr>
            </w:pPr>
            <w:r w:rsidRPr="00AA683D">
              <w:rPr>
                <w:i/>
                <w:sz w:val="18"/>
              </w:rPr>
              <w:t>EIOPA</w:t>
            </w:r>
            <w:r w:rsidR="009F1652" w:rsidRPr="00AA683D">
              <w:rPr>
                <w:rStyle w:val="FootnoteReference"/>
                <w:i/>
              </w:rPr>
              <w:footnoteReference w:id="22"/>
            </w:r>
          </w:p>
        </w:tc>
        <w:tc>
          <w:tcPr>
            <w:tcW w:w="1159" w:type="dxa"/>
          </w:tcPr>
          <w:p w14:paraId="430F65BE" w14:textId="3C7E690D" w:rsidR="00687BC1" w:rsidRPr="00AA683D" w:rsidRDefault="00687BC1" w:rsidP="00EC0C5D">
            <w:pPr>
              <w:pStyle w:val="body"/>
              <w:rPr>
                <w:sz w:val="18"/>
                <w:lang w:val="en-GB"/>
                <w:rPrChange w:id="1126" w:author="Owen Jones" w:date="2018-07-31T16:06:00Z">
                  <w:rPr>
                    <w:sz w:val="18"/>
                  </w:rPr>
                </w:rPrChange>
              </w:rPr>
            </w:pPr>
            <w:r w:rsidRPr="00AA683D">
              <w:rPr>
                <w:sz w:val="18"/>
              </w:rPr>
              <w:t>XBRL Assertion severity</w:t>
            </w:r>
          </w:p>
        </w:tc>
        <w:tc>
          <w:tcPr>
            <w:tcW w:w="2126" w:type="dxa"/>
          </w:tcPr>
          <w:p w14:paraId="182AA6C9" w14:textId="71741A15" w:rsidR="00687BC1" w:rsidRPr="00AA683D" w:rsidRDefault="00E36339" w:rsidP="00E36339">
            <w:pPr>
              <w:pStyle w:val="body"/>
              <w:rPr>
                <w:sz w:val="18"/>
                <w:lang w:val="en-GB"/>
                <w:rPrChange w:id="1127" w:author="Owen Jones" w:date="2018-07-31T16:06:00Z">
                  <w:rPr>
                    <w:sz w:val="18"/>
                  </w:rPr>
                </w:rPrChange>
              </w:rPr>
            </w:pPr>
            <w:r w:rsidRPr="00AA683D">
              <w:rPr>
                <w:sz w:val="18"/>
              </w:rPr>
              <w:t>Data b</w:t>
            </w:r>
            <w:r w:rsidR="00687BC1" w:rsidRPr="00AA683D">
              <w:rPr>
                <w:sz w:val="18"/>
              </w:rPr>
              <w:t>reach</w:t>
            </w:r>
            <w:r w:rsidRPr="00AA683D">
              <w:rPr>
                <w:sz w:val="18"/>
              </w:rPr>
              <w:t>ing</w:t>
            </w:r>
            <w:r w:rsidR="00687BC1" w:rsidRPr="00AA683D">
              <w:rPr>
                <w:sz w:val="18"/>
              </w:rPr>
              <w:t xml:space="preserve"> rule is</w:t>
            </w:r>
          </w:p>
        </w:tc>
        <w:tc>
          <w:tcPr>
            <w:tcW w:w="3513" w:type="dxa"/>
          </w:tcPr>
          <w:p w14:paraId="40BF012A" w14:textId="564EB269" w:rsidR="00687BC1" w:rsidRPr="00AA683D" w:rsidRDefault="00687BC1" w:rsidP="00687BC1">
            <w:pPr>
              <w:pStyle w:val="body"/>
              <w:rPr>
                <w:sz w:val="18"/>
                <w:lang w:val="en-GB"/>
                <w:rPrChange w:id="1128" w:author="Owen Jones" w:date="2018-07-31T16:06:00Z">
                  <w:rPr>
                    <w:sz w:val="18"/>
                  </w:rPr>
                </w:rPrChange>
              </w:rPr>
            </w:pPr>
            <w:r w:rsidRPr="00AA683D">
              <w:rPr>
                <w:sz w:val="18"/>
              </w:rPr>
              <w:t xml:space="preserve">Typical </w:t>
            </w:r>
            <w:r w:rsidR="00056A93" w:rsidRPr="00AA683D">
              <w:rPr>
                <w:sz w:val="18"/>
              </w:rPr>
              <w:t xml:space="preserve">(EBA) </w:t>
            </w:r>
            <w:r w:rsidRPr="00AA683D">
              <w:rPr>
                <w:sz w:val="18"/>
              </w:rPr>
              <w:t>collection system behaviour</w:t>
            </w:r>
          </w:p>
        </w:tc>
      </w:tr>
      <w:tr w:rsidR="00687BC1" w:rsidRPr="00AA683D" w14:paraId="47999C99" w14:textId="77777777" w:rsidTr="00687BC1">
        <w:tc>
          <w:tcPr>
            <w:tcW w:w="1280" w:type="dxa"/>
          </w:tcPr>
          <w:p w14:paraId="6958AFB1" w14:textId="5A978F0B" w:rsidR="00687BC1" w:rsidRPr="00AA683D" w:rsidRDefault="00687BC1" w:rsidP="00EC0C5D">
            <w:pPr>
              <w:pStyle w:val="body"/>
              <w:rPr>
                <w:sz w:val="18"/>
                <w:lang w:val="en-GB"/>
                <w:rPrChange w:id="1129" w:author="Owen Jones" w:date="2018-07-31T16:06:00Z">
                  <w:rPr>
                    <w:sz w:val="18"/>
                  </w:rPr>
                </w:rPrChange>
              </w:rPr>
            </w:pPr>
            <w:r w:rsidRPr="00AA683D">
              <w:rPr>
                <w:sz w:val="18"/>
              </w:rPr>
              <w:t>Blocking</w:t>
            </w:r>
          </w:p>
        </w:tc>
        <w:tc>
          <w:tcPr>
            <w:tcW w:w="1213" w:type="dxa"/>
          </w:tcPr>
          <w:p w14:paraId="0A58F7B7" w14:textId="2816CD77" w:rsidR="00687BC1" w:rsidRPr="00AA683D" w:rsidRDefault="00687BC1" w:rsidP="00EC0C5D">
            <w:pPr>
              <w:pStyle w:val="body"/>
              <w:rPr>
                <w:i/>
                <w:sz w:val="18"/>
                <w:lang w:val="en-GB"/>
                <w:rPrChange w:id="1130" w:author="Owen Jones" w:date="2018-07-31T16:06:00Z">
                  <w:rPr>
                    <w:i/>
                    <w:sz w:val="18"/>
                  </w:rPr>
                </w:rPrChange>
              </w:rPr>
            </w:pPr>
            <w:r w:rsidRPr="00AA683D">
              <w:rPr>
                <w:i/>
                <w:sz w:val="18"/>
              </w:rPr>
              <w:t>Blocking</w:t>
            </w:r>
          </w:p>
        </w:tc>
        <w:tc>
          <w:tcPr>
            <w:tcW w:w="1159" w:type="dxa"/>
          </w:tcPr>
          <w:p w14:paraId="1223D5DD" w14:textId="70A3C9F4" w:rsidR="00687BC1" w:rsidRPr="00AA683D" w:rsidRDefault="00687BC1" w:rsidP="00EC0C5D">
            <w:pPr>
              <w:pStyle w:val="body"/>
              <w:rPr>
                <w:sz w:val="18"/>
                <w:lang w:val="en-GB"/>
                <w:rPrChange w:id="1131" w:author="Owen Jones" w:date="2018-07-31T16:06:00Z">
                  <w:rPr>
                    <w:sz w:val="18"/>
                  </w:rPr>
                </w:rPrChange>
              </w:rPr>
            </w:pPr>
            <w:r w:rsidRPr="00AA683D">
              <w:rPr>
                <w:sz w:val="18"/>
              </w:rPr>
              <w:t>Error</w:t>
            </w:r>
          </w:p>
        </w:tc>
        <w:tc>
          <w:tcPr>
            <w:tcW w:w="2126" w:type="dxa"/>
          </w:tcPr>
          <w:p w14:paraId="241B42DD" w14:textId="43F43881" w:rsidR="00687BC1" w:rsidRPr="00AA683D" w:rsidRDefault="00687BC1" w:rsidP="00EC0C5D">
            <w:pPr>
              <w:pStyle w:val="body"/>
              <w:rPr>
                <w:sz w:val="18"/>
                <w:lang w:val="en-GB"/>
                <w:rPrChange w:id="1132" w:author="Owen Jones" w:date="2018-07-31T16:06:00Z">
                  <w:rPr>
                    <w:sz w:val="18"/>
                  </w:rPr>
                </w:rPrChange>
              </w:rPr>
            </w:pPr>
            <w:r w:rsidRPr="00AA683D">
              <w:rPr>
                <w:sz w:val="18"/>
              </w:rPr>
              <w:t>Invalid/Incoherent</w:t>
            </w:r>
          </w:p>
        </w:tc>
        <w:tc>
          <w:tcPr>
            <w:tcW w:w="3513" w:type="dxa"/>
          </w:tcPr>
          <w:p w14:paraId="03D04379" w14:textId="58F4F56C" w:rsidR="00687BC1" w:rsidRPr="00AA683D" w:rsidRDefault="00687BC1" w:rsidP="00EC0C5D">
            <w:pPr>
              <w:pStyle w:val="body"/>
              <w:rPr>
                <w:sz w:val="18"/>
                <w:lang w:val="en-GB"/>
                <w:rPrChange w:id="1133" w:author="Owen Jones" w:date="2018-07-31T16:06:00Z">
                  <w:rPr>
                    <w:sz w:val="18"/>
                  </w:rPr>
                </w:rPrChange>
              </w:rPr>
            </w:pPr>
            <w:r w:rsidRPr="00AA683D">
              <w:rPr>
                <w:sz w:val="18"/>
              </w:rPr>
              <w:t>Reject</w:t>
            </w:r>
            <w:r w:rsidR="00052E3F" w:rsidRPr="00AA683D">
              <w:rPr>
                <w:sz w:val="18"/>
              </w:rPr>
              <w:t xml:space="preserve"> outright</w:t>
            </w:r>
          </w:p>
        </w:tc>
      </w:tr>
      <w:tr w:rsidR="00687BC1" w:rsidRPr="00AA683D" w14:paraId="7A8665F9" w14:textId="77777777" w:rsidTr="00687BC1">
        <w:tc>
          <w:tcPr>
            <w:tcW w:w="1280" w:type="dxa"/>
          </w:tcPr>
          <w:p w14:paraId="6B196EA0" w14:textId="411978E2" w:rsidR="00687BC1" w:rsidRPr="00AA683D" w:rsidRDefault="00687BC1" w:rsidP="00EC0C5D">
            <w:pPr>
              <w:pStyle w:val="body"/>
              <w:rPr>
                <w:sz w:val="18"/>
                <w:lang w:val="en-GB"/>
                <w:rPrChange w:id="1134" w:author="Owen Jones" w:date="2018-07-31T16:06:00Z">
                  <w:rPr>
                    <w:sz w:val="18"/>
                  </w:rPr>
                </w:rPrChange>
              </w:rPr>
            </w:pPr>
            <w:r w:rsidRPr="00AA683D">
              <w:rPr>
                <w:sz w:val="18"/>
              </w:rPr>
              <w:t>Non-Blocking</w:t>
            </w:r>
          </w:p>
        </w:tc>
        <w:tc>
          <w:tcPr>
            <w:tcW w:w="1213" w:type="dxa"/>
          </w:tcPr>
          <w:p w14:paraId="49B5D02F" w14:textId="77777777" w:rsidR="00687BC1" w:rsidRPr="00AA683D" w:rsidRDefault="00687BC1" w:rsidP="00EC0C5D">
            <w:pPr>
              <w:pStyle w:val="body"/>
              <w:rPr>
                <w:i/>
                <w:sz w:val="18"/>
                <w:lang w:val="en-GB"/>
                <w:rPrChange w:id="1135" w:author="Owen Jones" w:date="2018-07-31T16:06:00Z">
                  <w:rPr>
                    <w:i/>
                    <w:sz w:val="18"/>
                  </w:rPr>
                </w:rPrChange>
              </w:rPr>
            </w:pPr>
          </w:p>
        </w:tc>
        <w:tc>
          <w:tcPr>
            <w:tcW w:w="1159" w:type="dxa"/>
          </w:tcPr>
          <w:p w14:paraId="5F006FAB" w14:textId="5687856F" w:rsidR="00687BC1" w:rsidRPr="00AA683D" w:rsidRDefault="00687BC1" w:rsidP="00EC0C5D">
            <w:pPr>
              <w:pStyle w:val="body"/>
              <w:rPr>
                <w:sz w:val="18"/>
                <w:lang w:val="en-GB"/>
                <w:rPrChange w:id="1136" w:author="Owen Jones" w:date="2018-07-31T16:06:00Z">
                  <w:rPr>
                    <w:sz w:val="18"/>
                  </w:rPr>
                </w:rPrChange>
              </w:rPr>
            </w:pPr>
            <w:r w:rsidRPr="00AA683D">
              <w:rPr>
                <w:sz w:val="18"/>
              </w:rPr>
              <w:t>Error</w:t>
            </w:r>
          </w:p>
        </w:tc>
        <w:tc>
          <w:tcPr>
            <w:tcW w:w="2126" w:type="dxa"/>
          </w:tcPr>
          <w:p w14:paraId="01E127E4" w14:textId="055C82C7" w:rsidR="00687BC1" w:rsidRPr="00AA683D" w:rsidRDefault="00687BC1" w:rsidP="00687BC1">
            <w:pPr>
              <w:pStyle w:val="body"/>
              <w:rPr>
                <w:sz w:val="18"/>
                <w:lang w:val="en-GB"/>
                <w:rPrChange w:id="1137" w:author="Owen Jones" w:date="2018-07-31T16:06:00Z">
                  <w:rPr>
                    <w:sz w:val="18"/>
                  </w:rPr>
                </w:rPrChange>
              </w:rPr>
            </w:pPr>
            <w:r w:rsidRPr="00AA683D">
              <w:rPr>
                <w:sz w:val="18"/>
              </w:rPr>
              <w:t>Invalid/Incoherent</w:t>
            </w:r>
          </w:p>
        </w:tc>
        <w:tc>
          <w:tcPr>
            <w:tcW w:w="3513" w:type="dxa"/>
          </w:tcPr>
          <w:p w14:paraId="2EC8CFBC" w14:textId="44E0DF3E" w:rsidR="00687BC1" w:rsidRPr="00AA683D" w:rsidRDefault="00687BC1" w:rsidP="00687BC1">
            <w:pPr>
              <w:pStyle w:val="body"/>
              <w:rPr>
                <w:sz w:val="18"/>
                <w:lang w:val="en-GB"/>
                <w:rPrChange w:id="1138" w:author="Owen Jones" w:date="2018-07-31T16:06:00Z">
                  <w:rPr>
                    <w:sz w:val="18"/>
                  </w:rPr>
                </w:rPrChange>
              </w:rPr>
            </w:pPr>
            <w:r w:rsidRPr="00AA683D">
              <w:rPr>
                <w:sz w:val="18"/>
              </w:rPr>
              <w:t>Process further, but expect a subsequent correction</w:t>
            </w:r>
          </w:p>
        </w:tc>
      </w:tr>
      <w:tr w:rsidR="00687BC1" w:rsidRPr="00AA683D" w14:paraId="5ED74906" w14:textId="77777777" w:rsidTr="00687BC1">
        <w:tc>
          <w:tcPr>
            <w:tcW w:w="1280" w:type="dxa"/>
          </w:tcPr>
          <w:p w14:paraId="110303E9" w14:textId="4FEB413D" w:rsidR="00687BC1" w:rsidRPr="00AA683D" w:rsidRDefault="00687BC1" w:rsidP="00EC0C5D">
            <w:pPr>
              <w:pStyle w:val="body"/>
              <w:rPr>
                <w:sz w:val="18"/>
                <w:lang w:val="en-GB"/>
                <w:rPrChange w:id="1139" w:author="Owen Jones" w:date="2018-07-31T16:06:00Z">
                  <w:rPr>
                    <w:sz w:val="18"/>
                  </w:rPr>
                </w:rPrChange>
              </w:rPr>
            </w:pPr>
            <w:r w:rsidRPr="00AA683D">
              <w:rPr>
                <w:sz w:val="18"/>
              </w:rPr>
              <w:t>Warning</w:t>
            </w:r>
          </w:p>
        </w:tc>
        <w:tc>
          <w:tcPr>
            <w:tcW w:w="1213" w:type="dxa"/>
          </w:tcPr>
          <w:p w14:paraId="3BB9BE43" w14:textId="0F32AF75" w:rsidR="00687BC1" w:rsidRPr="00AA683D" w:rsidRDefault="00687BC1" w:rsidP="00EC0C5D">
            <w:pPr>
              <w:pStyle w:val="body"/>
              <w:rPr>
                <w:i/>
                <w:sz w:val="18"/>
                <w:lang w:val="en-GB"/>
                <w:rPrChange w:id="1140" w:author="Owen Jones" w:date="2018-07-31T16:06:00Z">
                  <w:rPr>
                    <w:i/>
                    <w:sz w:val="18"/>
                  </w:rPr>
                </w:rPrChange>
              </w:rPr>
            </w:pPr>
            <w:r w:rsidRPr="00AA683D">
              <w:rPr>
                <w:i/>
                <w:sz w:val="18"/>
              </w:rPr>
              <w:t>Non-Blocking</w:t>
            </w:r>
          </w:p>
        </w:tc>
        <w:tc>
          <w:tcPr>
            <w:tcW w:w="1159" w:type="dxa"/>
          </w:tcPr>
          <w:p w14:paraId="5FC4E827" w14:textId="0DD5156A" w:rsidR="00687BC1" w:rsidRPr="00AA683D" w:rsidRDefault="00687BC1" w:rsidP="00EC0C5D">
            <w:pPr>
              <w:pStyle w:val="body"/>
              <w:rPr>
                <w:sz w:val="18"/>
                <w:lang w:val="en-GB"/>
                <w:rPrChange w:id="1141" w:author="Owen Jones" w:date="2018-07-31T16:06:00Z">
                  <w:rPr>
                    <w:sz w:val="18"/>
                  </w:rPr>
                </w:rPrChange>
              </w:rPr>
            </w:pPr>
            <w:r w:rsidRPr="00AA683D">
              <w:rPr>
                <w:sz w:val="18"/>
              </w:rPr>
              <w:t>Warning</w:t>
            </w:r>
          </w:p>
        </w:tc>
        <w:tc>
          <w:tcPr>
            <w:tcW w:w="2126" w:type="dxa"/>
          </w:tcPr>
          <w:p w14:paraId="3CFC0321" w14:textId="4911CBD5" w:rsidR="00687BC1" w:rsidRPr="00AA683D" w:rsidRDefault="00687BC1" w:rsidP="00EC0C5D">
            <w:pPr>
              <w:pStyle w:val="body"/>
              <w:rPr>
                <w:sz w:val="18"/>
                <w:lang w:val="en-GB"/>
                <w:rPrChange w:id="1142" w:author="Owen Jones" w:date="2018-07-31T16:06:00Z">
                  <w:rPr>
                    <w:sz w:val="18"/>
                  </w:rPr>
                </w:rPrChange>
              </w:rPr>
            </w:pPr>
            <w:r w:rsidRPr="00AA683D">
              <w:rPr>
                <w:sz w:val="18"/>
              </w:rPr>
              <w:t>Unlikely/unusual</w:t>
            </w:r>
          </w:p>
        </w:tc>
        <w:tc>
          <w:tcPr>
            <w:tcW w:w="3513" w:type="dxa"/>
          </w:tcPr>
          <w:p w14:paraId="200B1BE0" w14:textId="241F4202" w:rsidR="00687BC1" w:rsidRPr="00AA683D" w:rsidRDefault="00687BC1" w:rsidP="00EC0C5D">
            <w:pPr>
              <w:pStyle w:val="body"/>
              <w:rPr>
                <w:sz w:val="18"/>
                <w:lang w:val="en-GB"/>
                <w:rPrChange w:id="1143" w:author="Owen Jones" w:date="2018-07-31T16:06:00Z">
                  <w:rPr>
                    <w:sz w:val="18"/>
                  </w:rPr>
                </w:rPrChange>
              </w:rPr>
            </w:pPr>
            <w:r w:rsidRPr="00AA683D">
              <w:rPr>
                <w:sz w:val="18"/>
              </w:rPr>
              <w:t>Accept</w:t>
            </w:r>
            <w:r w:rsidR="00056A93" w:rsidRPr="00AA683D">
              <w:rPr>
                <w:sz w:val="18"/>
              </w:rPr>
              <w:t>, perhaps request explanation</w:t>
            </w:r>
          </w:p>
        </w:tc>
      </w:tr>
    </w:tbl>
    <w:p w14:paraId="10543D2D" w14:textId="0ABBB32E" w:rsidR="00EF0E4E" w:rsidRPr="00AA683D" w:rsidRDefault="00687BC1" w:rsidP="00EC0C5D">
      <w:pPr>
        <w:pStyle w:val="body"/>
      </w:pPr>
      <w:r w:rsidRPr="00AA683D">
        <w:t xml:space="preserve"> </w:t>
      </w:r>
    </w:p>
    <w:p w14:paraId="5EEF60F1" w14:textId="40B47B90" w:rsidR="00EC0C5D" w:rsidRPr="00AA683D" w:rsidRDefault="00EC0C5D" w:rsidP="00052E3F">
      <w:pPr>
        <w:pStyle w:val="Titlelevel2"/>
      </w:pPr>
      <w:r w:rsidRPr="00AA683D">
        <w:lastRenderedPageBreak/>
        <w:t>DPM DB Changes:</w:t>
      </w:r>
    </w:p>
    <w:p w14:paraId="661D1545" w14:textId="4163B117" w:rsidR="00EC0C5D" w:rsidRPr="00AA683D" w:rsidRDefault="00EC0C5D" w:rsidP="00EC0C5D">
      <w:pPr>
        <w:pStyle w:val="bullet1"/>
        <w:rPr>
          <w:rFonts w:eastAsia="Times New Roman"/>
        </w:rPr>
      </w:pPr>
      <w:r w:rsidRPr="00AA683D">
        <w:rPr>
          <w:rFonts w:eastAsia="Times New Roman"/>
        </w:rPr>
        <w:t xml:space="preserve">Added </w:t>
      </w:r>
      <w:proofErr w:type="spellStart"/>
      <w:r w:rsidRPr="00AA683D">
        <w:rPr>
          <w:rFonts w:eastAsia="Times New Roman"/>
          <w:b/>
        </w:rPr>
        <w:t>ValidationRuleSetCode</w:t>
      </w:r>
      <w:proofErr w:type="spellEnd"/>
      <w:r w:rsidRPr="00AA683D">
        <w:rPr>
          <w:rFonts w:eastAsia="Times New Roman"/>
        </w:rPr>
        <w:t xml:space="preserve"> as additional part of primary key on </w:t>
      </w:r>
      <w:proofErr w:type="spellStart"/>
      <w:r w:rsidRPr="00AA683D">
        <w:rPr>
          <w:rFonts w:eastAsia="Times New Roman"/>
          <w:b/>
        </w:rPr>
        <w:t>ValidationRuleSet</w:t>
      </w:r>
      <w:proofErr w:type="spellEnd"/>
      <w:r w:rsidRPr="00AA683D">
        <w:rPr>
          <w:rFonts w:eastAsia="Times New Roman"/>
        </w:rPr>
        <w:t xml:space="preserve"> field. This is intended to prepare for the possible use of multiple releases of validation rules for the same taxonomy version, applicable for different reference date ranges. This field was generated for existing entries as per:</w:t>
      </w:r>
    </w:p>
    <w:p w14:paraId="607A3751" w14:textId="0F46D0DB" w:rsidR="00EC0C5D" w:rsidRPr="00AA683D" w:rsidRDefault="00EC0C5D" w:rsidP="00EC0C5D">
      <w:pPr>
        <w:pStyle w:val="SQL"/>
      </w:pPr>
      <w:r w:rsidRPr="00AA683D">
        <w:t>UPDATE (</w:t>
      </w:r>
      <w:proofErr w:type="spellStart"/>
      <w:r w:rsidRPr="00AA683D">
        <w:t>ValidationRuleSet</w:t>
      </w:r>
      <w:proofErr w:type="spellEnd"/>
      <w:r w:rsidRPr="00AA683D">
        <w:t xml:space="preserve"> </w:t>
      </w:r>
    </w:p>
    <w:p w14:paraId="4BA90633" w14:textId="7C190502" w:rsidR="00EC0C5D" w:rsidRPr="00AA683D" w:rsidRDefault="00EC0C5D" w:rsidP="00EC0C5D">
      <w:pPr>
        <w:pStyle w:val="SQL"/>
      </w:pPr>
      <w:r w:rsidRPr="00AA683D">
        <w:t xml:space="preserve">INNER JOIN [Module] ON </w:t>
      </w:r>
      <w:proofErr w:type="spellStart"/>
      <w:r w:rsidRPr="00AA683D">
        <w:t>Module.ModuleID</w:t>
      </w:r>
      <w:proofErr w:type="spellEnd"/>
      <w:r w:rsidRPr="00AA683D">
        <w:t xml:space="preserve"> = </w:t>
      </w:r>
      <w:proofErr w:type="spellStart"/>
      <w:r w:rsidRPr="00AA683D">
        <w:t>ValidationRuleSet.ModuleID</w:t>
      </w:r>
      <w:proofErr w:type="spellEnd"/>
      <w:r w:rsidRPr="00AA683D">
        <w:t xml:space="preserve">) </w:t>
      </w:r>
    </w:p>
    <w:p w14:paraId="2E5FC252" w14:textId="3B4EA101" w:rsidR="00EC0C5D" w:rsidRPr="00AA683D" w:rsidRDefault="00EC0C5D" w:rsidP="00EC0C5D">
      <w:pPr>
        <w:pStyle w:val="SQL"/>
      </w:pPr>
      <w:r w:rsidRPr="00AA683D">
        <w:t xml:space="preserve">INNER JOIN Taxonomy ON </w:t>
      </w:r>
      <w:proofErr w:type="spellStart"/>
      <w:r w:rsidRPr="00AA683D">
        <w:t>Taxonomy.TaxonomyID</w:t>
      </w:r>
      <w:proofErr w:type="spellEnd"/>
      <w:r w:rsidRPr="00AA683D">
        <w:t xml:space="preserve"> = </w:t>
      </w:r>
      <w:proofErr w:type="spellStart"/>
      <w:r w:rsidRPr="00AA683D">
        <w:t>Module.TaxonomyID</w:t>
      </w:r>
      <w:proofErr w:type="spellEnd"/>
      <w:r w:rsidRPr="00AA683D">
        <w:t xml:space="preserve"> </w:t>
      </w:r>
    </w:p>
    <w:p w14:paraId="2AAE9DEE" w14:textId="1F4F7871" w:rsidR="00EC0C5D" w:rsidRPr="00AA683D" w:rsidRDefault="00EC0C5D" w:rsidP="00EC0C5D">
      <w:pPr>
        <w:pStyle w:val="SQL"/>
      </w:pPr>
      <w:r w:rsidRPr="00AA683D">
        <w:t xml:space="preserve">SET </w:t>
      </w:r>
      <w:proofErr w:type="spellStart"/>
      <w:r w:rsidRPr="00AA683D">
        <w:t>ValidationRuleSet.ValidationRuleSetCode</w:t>
      </w:r>
      <w:proofErr w:type="spellEnd"/>
      <w:r w:rsidRPr="00AA683D">
        <w:t xml:space="preserve"> = </w:t>
      </w:r>
      <w:proofErr w:type="gramStart"/>
      <w:r w:rsidRPr="00AA683D">
        <w:t>Switch(</w:t>
      </w:r>
      <w:proofErr w:type="gramEnd"/>
      <w:r w:rsidRPr="00AA683D">
        <w:t xml:space="preserve"> </w:t>
      </w:r>
    </w:p>
    <w:p w14:paraId="07ED7AA6" w14:textId="43DF49E7"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 xml:space="preserve">]='2.5','2.5.0.1', </w:t>
      </w:r>
    </w:p>
    <w:p w14:paraId="064605D9" w14:textId="77777777"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]='2.4.1','2.4.1.1',</w:t>
      </w:r>
    </w:p>
    <w:p w14:paraId="1BA0588F" w14:textId="6822FDBB"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 xml:space="preserve">]='2.4','2.4.1.1', </w:t>
      </w:r>
    </w:p>
    <w:p w14:paraId="7172239D" w14:textId="216CCE78"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 xml:space="preserve">]='2.3.2','2.3.2.0', </w:t>
      </w:r>
    </w:p>
    <w:p w14:paraId="3FA9ABF5" w14:textId="66399BC5"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]='2.3.1','2.3.1.0',</w:t>
      </w:r>
    </w:p>
    <w:p w14:paraId="326BD264" w14:textId="77777777"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]='2.3','2.3.0.0',</w:t>
      </w:r>
    </w:p>
    <w:p w14:paraId="02A67E4F" w14:textId="2936BC9C"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 xml:space="preserve">]='2.2','2.2.0', </w:t>
      </w:r>
    </w:p>
    <w:p w14:paraId="484855DF" w14:textId="521F06BD"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 xml:space="preserve">]='2.1','2.1.0.1' </w:t>
      </w:r>
    </w:p>
    <w:p w14:paraId="3068D943" w14:textId="7286253D"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]='2.0','2.0.1')</w:t>
      </w:r>
    </w:p>
    <w:p w14:paraId="64BBD39D" w14:textId="0F457131" w:rsidR="00452B9F" w:rsidRPr="00AA683D" w:rsidRDefault="00452B9F" w:rsidP="00452B9F">
      <w:pPr>
        <w:pStyle w:val="bullet1"/>
        <w:rPr>
          <w:rFonts w:eastAsia="Times New Roman"/>
        </w:rPr>
      </w:pPr>
      <w:r w:rsidRPr="00AA683D">
        <w:rPr>
          <w:rFonts w:eastAsia="Times New Roman"/>
        </w:rPr>
        <w:t xml:space="preserve">Add </w:t>
      </w:r>
      <w:r w:rsidRPr="00AA683D">
        <w:rPr>
          <w:rFonts w:eastAsia="Times New Roman"/>
          <w:b/>
        </w:rPr>
        <w:t>Rows</w:t>
      </w:r>
      <w:r w:rsidRPr="00AA683D">
        <w:rPr>
          <w:rFonts w:eastAsia="Times New Roman"/>
        </w:rPr>
        <w:t xml:space="preserve">, </w:t>
      </w:r>
      <w:r w:rsidRPr="00AA683D">
        <w:rPr>
          <w:rFonts w:eastAsia="Times New Roman"/>
          <w:b/>
        </w:rPr>
        <w:t>Columns</w:t>
      </w:r>
      <w:r w:rsidRPr="00AA683D">
        <w:rPr>
          <w:rFonts w:eastAsia="Times New Roman"/>
        </w:rPr>
        <w:t xml:space="preserve">, </w:t>
      </w:r>
      <w:r w:rsidRPr="00AA683D">
        <w:rPr>
          <w:rFonts w:eastAsia="Times New Roman"/>
          <w:b/>
        </w:rPr>
        <w:t>Sheets</w:t>
      </w:r>
      <w:r w:rsidRPr="00AA683D">
        <w:rPr>
          <w:rFonts w:eastAsia="Times New Roman"/>
        </w:rPr>
        <w:t xml:space="preserve"> fields to </w:t>
      </w:r>
      <w:proofErr w:type="spellStart"/>
      <w:r w:rsidRPr="00AA683D">
        <w:rPr>
          <w:rFonts w:eastAsia="Times New Roman"/>
          <w:b/>
        </w:rPr>
        <w:t>ValidationRule</w:t>
      </w:r>
      <w:proofErr w:type="spellEnd"/>
      <w:r w:rsidRPr="00AA683D">
        <w:rPr>
          <w:rFonts w:eastAsia="Times New Roman"/>
        </w:rPr>
        <w:t xml:space="preserve"> (just carry same information as currently included in Scope field, but in perhaps in a form easier to use/compare to published rule spreadsheet).</w:t>
      </w:r>
    </w:p>
    <w:p w14:paraId="23921DCD" w14:textId="5A86D0FF" w:rsidR="00452B9F" w:rsidRPr="00AA683D" w:rsidRDefault="00452B9F" w:rsidP="00452B9F">
      <w:pPr>
        <w:pStyle w:val="bullet1"/>
        <w:rPr>
          <w:rFonts w:eastAsia="Times New Roman"/>
        </w:rPr>
      </w:pPr>
      <w:r w:rsidRPr="00AA683D">
        <w:rPr>
          <w:rFonts w:eastAsia="Times New Roman"/>
        </w:rPr>
        <w:t xml:space="preserve">Add </w:t>
      </w:r>
      <w:proofErr w:type="spellStart"/>
      <w:r w:rsidRPr="00AA683D">
        <w:rPr>
          <w:rFonts w:eastAsia="Times New Roman"/>
          <w:b/>
        </w:rPr>
        <w:t>NarrativeExplanation</w:t>
      </w:r>
      <w:proofErr w:type="spellEnd"/>
      <w:r w:rsidRPr="00AA683D">
        <w:rPr>
          <w:rFonts w:eastAsia="Times New Roman"/>
        </w:rPr>
        <w:t xml:space="preserve"> field to </w:t>
      </w:r>
      <w:proofErr w:type="spellStart"/>
      <w:r w:rsidRPr="00AA683D">
        <w:rPr>
          <w:rFonts w:eastAsia="Times New Roman"/>
          <w:b/>
        </w:rPr>
        <w:t>ValidationRule</w:t>
      </w:r>
      <w:proofErr w:type="spellEnd"/>
      <w:r w:rsidRPr="00AA683D">
        <w:rPr>
          <w:rFonts w:eastAsia="Times New Roman"/>
        </w:rPr>
        <w:t xml:space="preserve">. Intended to convey a more “business” relevant description or explanation of the validation rule (rather than the sometimes relatively complex or unintuitive formula). Only included for </w:t>
      </w:r>
      <w:r w:rsidR="00056A93" w:rsidRPr="00AA683D">
        <w:rPr>
          <w:rFonts w:eastAsia="Times New Roman"/>
        </w:rPr>
        <w:t>a few</w:t>
      </w:r>
      <w:r w:rsidRPr="00AA683D">
        <w:rPr>
          <w:rFonts w:eastAsia="Times New Roman"/>
        </w:rPr>
        <w:t xml:space="preserve"> rules in this version, mostly as a demonstration. </w:t>
      </w:r>
    </w:p>
    <w:p w14:paraId="43855B36" w14:textId="77777777" w:rsidR="00056A93" w:rsidRPr="00AA683D" w:rsidRDefault="00056A93" w:rsidP="00056A93">
      <w:pPr>
        <w:pStyle w:val="bullet1"/>
        <w:rPr>
          <w:rFonts w:eastAsia="Times New Roman"/>
          <w:i/>
          <w:sz w:val="20"/>
        </w:rPr>
      </w:pPr>
      <w:r w:rsidRPr="00AA683D">
        <w:rPr>
          <w:rFonts w:eastAsia="Times New Roman"/>
          <w:i/>
          <w:sz w:val="20"/>
        </w:rPr>
        <w:t xml:space="preserve">Added </w:t>
      </w:r>
      <w:r w:rsidRPr="00AA683D">
        <w:rPr>
          <w:rFonts w:eastAsia="Times New Roman"/>
          <w:b/>
          <w:i/>
          <w:sz w:val="20"/>
        </w:rPr>
        <w:t>Filter</w:t>
      </w:r>
      <w:r w:rsidRPr="00AA683D">
        <w:rPr>
          <w:rFonts w:eastAsia="Times New Roman"/>
          <w:i/>
          <w:sz w:val="20"/>
        </w:rPr>
        <w:t xml:space="preserve"> field to both </w:t>
      </w:r>
      <w:proofErr w:type="spellStart"/>
      <w:r w:rsidRPr="00AA683D">
        <w:rPr>
          <w:rFonts w:eastAsia="Times New Roman"/>
          <w:b/>
          <w:i/>
          <w:sz w:val="20"/>
        </w:rPr>
        <w:t>ValidationRule</w:t>
      </w:r>
      <w:proofErr w:type="spellEnd"/>
      <w:r w:rsidRPr="00AA683D">
        <w:rPr>
          <w:rFonts w:eastAsia="Times New Roman"/>
          <w:i/>
          <w:sz w:val="20"/>
        </w:rPr>
        <w:t xml:space="preserve"> (to represent a general filter on the rows to which a rule is applicable), and to </w:t>
      </w:r>
      <w:proofErr w:type="spellStart"/>
      <w:r w:rsidRPr="00AA683D">
        <w:rPr>
          <w:rFonts w:eastAsia="Times New Roman"/>
          <w:b/>
          <w:i/>
          <w:sz w:val="20"/>
        </w:rPr>
        <w:t>SumOverOpenAxis</w:t>
      </w:r>
      <w:proofErr w:type="spellEnd"/>
      <w:r w:rsidRPr="00AA683D">
        <w:rPr>
          <w:rFonts w:eastAsia="Times New Roman"/>
          <w:i/>
          <w:sz w:val="20"/>
        </w:rPr>
        <w:t xml:space="preserve"> (to restrict the rows included when calculating a sum – e.g. for elements such as sum({C 103.00, (</w:t>
      </w:r>
      <w:proofErr w:type="spellStart"/>
      <w:r w:rsidRPr="00AA683D">
        <w:rPr>
          <w:rFonts w:eastAsia="Times New Roman"/>
          <w:i/>
          <w:sz w:val="20"/>
        </w:rPr>
        <w:t>rNNN</w:t>
      </w:r>
      <w:proofErr w:type="spellEnd"/>
      <w:r w:rsidRPr="00AA683D">
        <w:rPr>
          <w:rFonts w:eastAsia="Times New Roman"/>
          <w:i/>
          <w:sz w:val="20"/>
        </w:rPr>
        <w:t>)} where [</w:t>
      </w:r>
      <w:proofErr w:type="spellStart"/>
      <w:r w:rsidRPr="00AA683D">
        <w:rPr>
          <w:rFonts w:eastAsia="Times New Roman"/>
          <w:i/>
          <w:sz w:val="20"/>
        </w:rPr>
        <w:t>dim:eba_PBE</w:t>
      </w:r>
      <w:proofErr w:type="spellEnd"/>
      <w:r w:rsidRPr="00AA683D">
        <w:rPr>
          <w:rFonts w:eastAsia="Times New Roman"/>
          <w:i/>
          <w:sz w:val="20"/>
        </w:rPr>
        <w:t xml:space="preserve">] like "SMEC0004") – </w:t>
      </w:r>
      <w:r w:rsidRPr="00AA683D">
        <w:rPr>
          <w:rFonts w:eastAsia="Times New Roman"/>
          <w:b/>
          <w:i/>
          <w:sz w:val="20"/>
        </w:rPr>
        <w:t>NOT CURRENTLY USED</w:t>
      </w:r>
    </w:p>
    <w:p w14:paraId="0DBA6A1C" w14:textId="77777777" w:rsidR="00056A93" w:rsidRPr="00AA683D" w:rsidRDefault="00056A93" w:rsidP="00056A93">
      <w:pPr>
        <w:pStyle w:val="body"/>
      </w:pPr>
    </w:p>
    <w:p w14:paraId="6582C894" w14:textId="77777777" w:rsidR="00EE38D6" w:rsidRPr="00AA683D" w:rsidRDefault="00EE38D6" w:rsidP="00EE38D6">
      <w:pPr>
        <w:pStyle w:val="Titlelevel2"/>
      </w:pPr>
      <w:r w:rsidRPr="00AA683D">
        <w:t>XBRL</w:t>
      </w:r>
    </w:p>
    <w:p w14:paraId="6A8CAFAC" w14:textId="339D498B" w:rsidR="00056A93" w:rsidRPr="00AA683D" w:rsidRDefault="00056A93" w:rsidP="00056A93">
      <w:pPr>
        <w:pStyle w:val="body"/>
        <w:numPr>
          <w:ilvl w:val="0"/>
          <w:numId w:val="32"/>
        </w:numPr>
      </w:pPr>
      <w:r w:rsidRPr="00AA683D">
        <w:t xml:space="preserve">Update to the 1.0 </w:t>
      </w:r>
      <w:r w:rsidR="0061233C" w:rsidRPr="00AA683D">
        <w:t>T</w:t>
      </w:r>
      <w:r w:rsidRPr="00AA683D">
        <w:t xml:space="preserve">able </w:t>
      </w:r>
      <w:proofErr w:type="spellStart"/>
      <w:r w:rsidRPr="00AA683D">
        <w:t>linkbase</w:t>
      </w:r>
      <w:proofErr w:type="spellEnd"/>
      <w:r w:rsidRPr="00AA683D">
        <w:t xml:space="preserve"> XBRL specification, rather than the “Dublin” PWD specification that had been in use previously.</w:t>
      </w:r>
    </w:p>
    <w:p w14:paraId="7F04A747" w14:textId="022414B7" w:rsidR="00056A93" w:rsidRPr="00AA683D" w:rsidRDefault="00056A93" w:rsidP="00056A93">
      <w:pPr>
        <w:pStyle w:val="body"/>
        <w:numPr>
          <w:ilvl w:val="1"/>
          <w:numId w:val="32"/>
        </w:numPr>
      </w:pPr>
      <w:r w:rsidRPr="00AA683D">
        <w:t xml:space="preserve">Note that since this changes </w:t>
      </w:r>
      <w:r w:rsidRPr="00AA683D">
        <w:rPr>
          <w:u w:val="single"/>
        </w:rPr>
        <w:t>all</w:t>
      </w:r>
      <w:r w:rsidRPr="00AA683D">
        <w:t xml:space="preserve"> the table rendering definition files (although fairly trivially, just namespace changes and one new attribute) it effectively makes the 2.6 taxonomy release a new “baseline”, i.e. it does not references any previous files, unlike the “delta” approach of the previous version.</w:t>
      </w:r>
    </w:p>
    <w:p w14:paraId="2843852C" w14:textId="7F5F747B" w:rsidR="00EE38D6" w:rsidRPr="00AA683D" w:rsidRDefault="00A946D4" w:rsidP="00EE38D6">
      <w:pPr>
        <w:pStyle w:val="body"/>
        <w:numPr>
          <w:ilvl w:val="0"/>
          <w:numId w:val="32"/>
        </w:numPr>
      </w:pPr>
      <w:r w:rsidRPr="00AA683D">
        <w:t>Introduction of A</w:t>
      </w:r>
      <w:r w:rsidR="00EE38D6" w:rsidRPr="00AA683D">
        <w:t xml:space="preserve">ssertion severity </w:t>
      </w:r>
      <w:r w:rsidRPr="00AA683D">
        <w:t xml:space="preserve">1.0 </w:t>
      </w:r>
      <w:r w:rsidR="00056A93" w:rsidRPr="00AA683D">
        <w:t xml:space="preserve">specification </w:t>
      </w:r>
      <w:r w:rsidR="00EE38D6" w:rsidRPr="00AA683D">
        <w:t>usage (see above).</w:t>
      </w:r>
    </w:p>
    <w:p w14:paraId="0C651B72" w14:textId="17888D50" w:rsidR="00056A93" w:rsidRPr="00AA683D" w:rsidRDefault="00056A93" w:rsidP="00EE38D6">
      <w:pPr>
        <w:pStyle w:val="body"/>
        <w:numPr>
          <w:ilvl w:val="0"/>
          <w:numId w:val="32"/>
        </w:numPr>
      </w:pPr>
      <w:bookmarkStart w:id="1144" w:name="OLE_LINK21"/>
      <w:bookmarkStart w:id="1145" w:name="OLE_LINK22"/>
      <w:r w:rsidRPr="00AA683D">
        <w:lastRenderedPageBreak/>
        <w:t xml:space="preserve">Addition of Extensible Enumeration </w:t>
      </w:r>
      <w:r w:rsidR="00A946D4" w:rsidRPr="00AA683D">
        <w:t xml:space="preserve">1.0 </w:t>
      </w:r>
      <w:r w:rsidRPr="00AA683D">
        <w:t>specification attributes to metric</w:t>
      </w:r>
      <w:r w:rsidR="00A946D4" w:rsidRPr="00AA683D">
        <w:t>s</w:t>
      </w:r>
      <w:r w:rsidRPr="00AA683D">
        <w:t xml:space="preserve"> that had previously used model attributes</w:t>
      </w:r>
      <w:r w:rsidR="0061233C" w:rsidRPr="00AA683D">
        <w:rPr>
          <w:rStyle w:val="FootnoteReference"/>
        </w:rPr>
        <w:footnoteReference w:id="23"/>
      </w:r>
      <w:r w:rsidRPr="00AA683D">
        <w:t xml:space="preserve"> described by the EBA Architecture to convey the same information.</w:t>
      </w:r>
    </w:p>
    <w:p w14:paraId="4158C1B3" w14:textId="60893FE5" w:rsidR="00EE38D6" w:rsidRPr="00AA683D" w:rsidRDefault="00EE38D6" w:rsidP="00EE38D6">
      <w:pPr>
        <w:pStyle w:val="body"/>
        <w:numPr>
          <w:ilvl w:val="0"/>
          <w:numId w:val="32"/>
        </w:numPr>
      </w:pPr>
      <w:r w:rsidRPr="00AA683D">
        <w:t xml:space="preserve">Examples </w:t>
      </w:r>
      <w:bookmarkEnd w:id="1144"/>
      <w:bookmarkEnd w:id="1145"/>
      <w:r w:rsidRPr="00AA683D">
        <w:t xml:space="preserve">of slightly improved error messages for some rules (see </w:t>
      </w:r>
      <w:proofErr w:type="spellStart"/>
      <w:r w:rsidRPr="00AA683D">
        <w:rPr>
          <w:rFonts w:eastAsia="Times New Roman"/>
          <w:b/>
        </w:rPr>
        <w:t>NarrativeExplanation</w:t>
      </w:r>
      <w:proofErr w:type="spellEnd"/>
      <w:r w:rsidRPr="00AA683D">
        <w:rPr>
          <w:rFonts w:eastAsia="Times New Roman"/>
          <w:b/>
        </w:rPr>
        <w:t xml:space="preserve"> </w:t>
      </w:r>
      <w:r w:rsidRPr="00AA683D">
        <w:t xml:space="preserve">above). Changed usage/differentiation of different labels and error messages on validation rules </w:t>
      </w:r>
      <w:r w:rsidR="00056A93" w:rsidRPr="00AA683D">
        <w:t xml:space="preserve">to provide differentiation </w:t>
      </w:r>
      <w:r w:rsidRPr="00AA683D">
        <w:t xml:space="preserve">(previously all were the same as shown below for </w:t>
      </w:r>
      <w:proofErr w:type="spellStart"/>
      <w:r w:rsidRPr="00AA683D">
        <w:t>terseMessage</w:t>
      </w:r>
      <w:proofErr w:type="spellEnd"/>
      <w:r w:rsidRPr="00AA683D">
        <w:t>).</w:t>
      </w:r>
    </w:p>
    <w:tbl>
      <w:tblPr>
        <w:tblStyle w:val="EBAtable"/>
        <w:tblW w:w="0" w:type="auto"/>
        <w:tblLook w:val="04A0" w:firstRow="1" w:lastRow="0" w:firstColumn="1" w:lastColumn="0" w:noHBand="0" w:noVBand="1"/>
      </w:tblPr>
      <w:tblGrid>
        <w:gridCol w:w="1234"/>
        <w:gridCol w:w="1081"/>
        <w:gridCol w:w="2397"/>
        <w:gridCol w:w="4363"/>
      </w:tblGrid>
      <w:tr w:rsidR="00EE38D6" w:rsidRPr="00AA683D" w14:paraId="4C075ABF" w14:textId="77777777" w:rsidTr="00A946D4">
        <w:trPr>
          <w:cnfStyle w:val="100000000000" w:firstRow="1" w:lastRow="0" w:firstColumn="0" w:lastColumn="0" w:oddVBand="0" w:evenVBand="0" w:oddHBand="0" w:evenHBand="0" w:firstRowFirstColumn="0" w:firstRowLastColumn="0" w:lastRowFirstColumn="0" w:lastRowLastColumn="0"/>
        </w:trPr>
        <w:tc>
          <w:tcPr>
            <w:tcW w:w="0" w:type="auto"/>
          </w:tcPr>
          <w:p w14:paraId="050BCC45" w14:textId="77777777" w:rsidR="00EE38D6" w:rsidRPr="00AA683D" w:rsidRDefault="00EE38D6" w:rsidP="00637090">
            <w:pPr>
              <w:pStyle w:val="body"/>
              <w:rPr>
                <w:sz w:val="18"/>
                <w:lang w:val="en-GB"/>
                <w:rPrChange w:id="1146" w:author="Owen Jones" w:date="2018-07-31T16:06:00Z">
                  <w:rPr>
                    <w:sz w:val="18"/>
                  </w:rPr>
                </w:rPrChange>
              </w:rPr>
            </w:pPr>
            <w:r w:rsidRPr="00AA683D">
              <w:rPr>
                <w:sz w:val="18"/>
              </w:rPr>
              <w:t>XBRL</w:t>
            </w:r>
          </w:p>
        </w:tc>
        <w:tc>
          <w:tcPr>
            <w:tcW w:w="0" w:type="auto"/>
          </w:tcPr>
          <w:p w14:paraId="30A8172F" w14:textId="77777777" w:rsidR="00EE38D6" w:rsidRPr="00AA683D" w:rsidRDefault="00EE38D6" w:rsidP="00637090">
            <w:pPr>
              <w:pStyle w:val="body"/>
              <w:rPr>
                <w:sz w:val="18"/>
                <w:lang w:val="en-GB"/>
                <w:rPrChange w:id="1147" w:author="Owen Jones" w:date="2018-07-31T16:06:00Z">
                  <w:rPr>
                    <w:sz w:val="18"/>
                  </w:rPr>
                </w:rPrChange>
              </w:rPr>
            </w:pPr>
            <w:r w:rsidRPr="00AA683D">
              <w:rPr>
                <w:sz w:val="18"/>
              </w:rPr>
              <w:t>DPM Architect</w:t>
            </w:r>
          </w:p>
        </w:tc>
        <w:tc>
          <w:tcPr>
            <w:tcW w:w="2397" w:type="dxa"/>
          </w:tcPr>
          <w:p w14:paraId="3B8E2EAE" w14:textId="77777777" w:rsidR="00EE38D6" w:rsidRPr="00AA683D" w:rsidRDefault="00EE38D6" w:rsidP="00637090">
            <w:pPr>
              <w:pStyle w:val="body"/>
              <w:rPr>
                <w:sz w:val="18"/>
                <w:lang w:val="en-GB"/>
                <w:rPrChange w:id="1148" w:author="Owen Jones" w:date="2018-07-31T16:06:00Z">
                  <w:rPr>
                    <w:sz w:val="18"/>
                  </w:rPr>
                </w:rPrChange>
              </w:rPr>
            </w:pPr>
            <w:r w:rsidRPr="00AA683D">
              <w:rPr>
                <w:sz w:val="18"/>
              </w:rPr>
              <w:t>Pattern</w:t>
            </w:r>
          </w:p>
        </w:tc>
        <w:tc>
          <w:tcPr>
            <w:tcW w:w="4363" w:type="dxa"/>
          </w:tcPr>
          <w:p w14:paraId="58A1A36C" w14:textId="77777777" w:rsidR="00EE38D6" w:rsidRPr="00AA683D" w:rsidRDefault="00EE38D6" w:rsidP="00637090">
            <w:pPr>
              <w:pStyle w:val="body"/>
              <w:rPr>
                <w:sz w:val="18"/>
                <w:lang w:val="en-GB"/>
                <w:rPrChange w:id="1149" w:author="Owen Jones" w:date="2018-07-31T16:06:00Z">
                  <w:rPr>
                    <w:sz w:val="18"/>
                  </w:rPr>
                </w:rPrChange>
              </w:rPr>
            </w:pPr>
            <w:r w:rsidRPr="00AA683D">
              <w:rPr>
                <w:sz w:val="18"/>
              </w:rPr>
              <w:t>Example</w:t>
            </w:r>
          </w:p>
        </w:tc>
      </w:tr>
      <w:tr w:rsidR="00EE38D6" w:rsidRPr="00AA683D" w14:paraId="213F454A" w14:textId="77777777" w:rsidTr="00A946D4">
        <w:tc>
          <w:tcPr>
            <w:tcW w:w="0" w:type="auto"/>
          </w:tcPr>
          <w:p w14:paraId="51313C89" w14:textId="77777777" w:rsidR="00EE38D6" w:rsidRPr="00AA683D" w:rsidRDefault="00EE38D6" w:rsidP="00637090">
            <w:pPr>
              <w:pStyle w:val="body"/>
              <w:rPr>
                <w:sz w:val="18"/>
                <w:lang w:val="en-GB"/>
                <w:rPrChange w:id="1150" w:author="Owen Jones" w:date="2018-07-31T16:06:00Z">
                  <w:rPr>
                    <w:sz w:val="18"/>
                  </w:rPr>
                </w:rPrChange>
              </w:rPr>
            </w:pPr>
            <w:r w:rsidRPr="00AA683D">
              <w:rPr>
                <w:sz w:val="18"/>
              </w:rPr>
              <w:t>label</w:t>
            </w:r>
          </w:p>
        </w:tc>
        <w:tc>
          <w:tcPr>
            <w:tcW w:w="0" w:type="auto"/>
          </w:tcPr>
          <w:p w14:paraId="68EC23DE" w14:textId="77777777" w:rsidR="00EE38D6" w:rsidRPr="00AA683D" w:rsidRDefault="00EE38D6" w:rsidP="00637090">
            <w:pPr>
              <w:pStyle w:val="body"/>
              <w:rPr>
                <w:sz w:val="18"/>
                <w:lang w:val="en-GB"/>
                <w:rPrChange w:id="1151" w:author="Owen Jones" w:date="2018-07-31T16:06:00Z">
                  <w:rPr>
                    <w:sz w:val="18"/>
                  </w:rPr>
                </w:rPrChange>
              </w:rPr>
            </w:pPr>
            <w:r w:rsidRPr="00AA683D">
              <w:rPr>
                <w:sz w:val="18"/>
              </w:rPr>
              <w:t>Description</w:t>
            </w:r>
          </w:p>
        </w:tc>
        <w:tc>
          <w:tcPr>
            <w:tcW w:w="2397" w:type="dxa"/>
          </w:tcPr>
          <w:p w14:paraId="4628DC28" w14:textId="77777777" w:rsidR="00EE38D6" w:rsidRPr="00AA683D" w:rsidRDefault="00EE38D6" w:rsidP="00637090">
            <w:pPr>
              <w:pStyle w:val="body"/>
              <w:jc w:val="left"/>
              <w:rPr>
                <w:b/>
                <w:sz w:val="14"/>
                <w:lang w:val="en-GB"/>
                <w:rPrChange w:id="1152" w:author="Owen Jones" w:date="2018-07-31T16:06:00Z">
                  <w:rPr>
                    <w:b/>
                    <w:sz w:val="14"/>
                  </w:rPr>
                </w:rPrChange>
              </w:rPr>
            </w:pPr>
            <w:r w:rsidRPr="00AA683D">
              <w:rPr>
                <w:b/>
                <w:sz w:val="14"/>
              </w:rPr>
              <w:t>code</w:t>
            </w:r>
          </w:p>
        </w:tc>
        <w:tc>
          <w:tcPr>
            <w:tcW w:w="4363" w:type="dxa"/>
          </w:tcPr>
          <w:p w14:paraId="2892C293" w14:textId="77777777" w:rsidR="00EE38D6" w:rsidRPr="00AA683D" w:rsidRDefault="00EE38D6" w:rsidP="00637090">
            <w:pPr>
              <w:pStyle w:val="body"/>
              <w:jc w:val="left"/>
              <w:rPr>
                <w:sz w:val="14"/>
                <w:lang w:val="en-GB"/>
                <w:rPrChange w:id="1153" w:author="Owen Jones" w:date="2018-07-31T16:06:00Z">
                  <w:rPr>
                    <w:sz w:val="14"/>
                  </w:rPr>
                </w:rPrChange>
              </w:rPr>
            </w:pPr>
            <w:r w:rsidRPr="00AA683D">
              <w:rPr>
                <w:sz w:val="14"/>
              </w:rPr>
              <w:t>v4915_m</w:t>
            </w:r>
          </w:p>
        </w:tc>
      </w:tr>
      <w:tr w:rsidR="00EE38D6" w:rsidRPr="00AA683D" w14:paraId="111E61D2" w14:textId="77777777" w:rsidTr="00A946D4">
        <w:tc>
          <w:tcPr>
            <w:tcW w:w="0" w:type="auto"/>
          </w:tcPr>
          <w:p w14:paraId="1351F117" w14:textId="77777777" w:rsidR="00EE38D6" w:rsidRPr="00AA683D" w:rsidRDefault="00EE38D6" w:rsidP="00637090">
            <w:pPr>
              <w:pStyle w:val="body"/>
              <w:rPr>
                <w:sz w:val="18"/>
                <w:lang w:val="en-GB"/>
                <w:rPrChange w:id="1154" w:author="Owen Jones" w:date="2018-07-31T16:06:00Z">
                  <w:rPr>
                    <w:sz w:val="18"/>
                  </w:rPr>
                </w:rPrChange>
              </w:rPr>
            </w:pPr>
            <w:proofErr w:type="spellStart"/>
            <w:r w:rsidRPr="00AA683D">
              <w:rPr>
                <w:sz w:val="18"/>
              </w:rPr>
              <w:t>verboseLabel</w:t>
            </w:r>
            <w:proofErr w:type="spellEnd"/>
          </w:p>
        </w:tc>
        <w:tc>
          <w:tcPr>
            <w:tcW w:w="0" w:type="auto"/>
          </w:tcPr>
          <w:p w14:paraId="499AC497" w14:textId="77777777" w:rsidR="00EE38D6" w:rsidRPr="00AA683D" w:rsidRDefault="00EE38D6" w:rsidP="00637090">
            <w:pPr>
              <w:pStyle w:val="body"/>
              <w:rPr>
                <w:sz w:val="18"/>
                <w:lang w:val="en-GB"/>
                <w:rPrChange w:id="1155" w:author="Owen Jones" w:date="2018-07-31T16:06:00Z">
                  <w:rPr>
                    <w:sz w:val="18"/>
                  </w:rPr>
                </w:rPrChange>
              </w:rPr>
            </w:pPr>
            <w:r w:rsidRPr="00AA683D">
              <w:rPr>
                <w:sz w:val="18"/>
              </w:rPr>
              <w:t>Extended description</w:t>
            </w:r>
          </w:p>
        </w:tc>
        <w:tc>
          <w:tcPr>
            <w:tcW w:w="2397" w:type="dxa"/>
          </w:tcPr>
          <w:p w14:paraId="5174A866" w14:textId="77777777" w:rsidR="00EE38D6" w:rsidRPr="00AA683D" w:rsidRDefault="00EE38D6" w:rsidP="00637090">
            <w:pPr>
              <w:pStyle w:val="body"/>
              <w:jc w:val="left"/>
              <w:rPr>
                <w:sz w:val="14"/>
                <w:lang w:val="en-GB"/>
                <w:rPrChange w:id="1156" w:author="Owen Jones" w:date="2018-07-31T16:06:00Z">
                  <w:rPr>
                    <w:sz w:val="14"/>
                  </w:rPr>
                </w:rPrChange>
              </w:rPr>
            </w:pPr>
            <w:r w:rsidRPr="00AA683D">
              <w:rPr>
                <w:b/>
                <w:sz w:val="14"/>
              </w:rPr>
              <w:t>code</w:t>
            </w:r>
            <w:r w:rsidRPr="00AA683D">
              <w:rPr>
                <w:sz w:val="14"/>
              </w:rPr>
              <w:t xml:space="preserve">: </w:t>
            </w:r>
            <w:r w:rsidRPr="00AA683D">
              <w:rPr>
                <w:b/>
                <w:sz w:val="14"/>
              </w:rPr>
              <w:t>explanation</w:t>
            </w:r>
            <w:r w:rsidRPr="00AA683D">
              <w:rPr>
                <w:sz w:val="14"/>
              </w:rPr>
              <w:t xml:space="preserve"> --&gt; [</w:t>
            </w:r>
            <w:r w:rsidRPr="00AA683D">
              <w:rPr>
                <w:b/>
                <w:sz w:val="14"/>
              </w:rPr>
              <w:t>scope</w:t>
            </w:r>
            <w:r w:rsidRPr="00AA683D">
              <w:rPr>
                <w:sz w:val="14"/>
              </w:rPr>
              <w:t xml:space="preserve">] </w:t>
            </w:r>
            <w:r w:rsidRPr="00AA683D">
              <w:rPr>
                <w:b/>
                <w:sz w:val="14"/>
              </w:rPr>
              <w:t>formula</w:t>
            </w:r>
          </w:p>
        </w:tc>
        <w:tc>
          <w:tcPr>
            <w:tcW w:w="4363" w:type="dxa"/>
          </w:tcPr>
          <w:p w14:paraId="036D3F34" w14:textId="77777777" w:rsidR="00EE38D6" w:rsidRPr="00AA683D" w:rsidRDefault="00EE38D6" w:rsidP="00637090">
            <w:pPr>
              <w:pStyle w:val="body"/>
              <w:jc w:val="left"/>
              <w:rPr>
                <w:sz w:val="14"/>
                <w:lang w:val="en-GB"/>
                <w:rPrChange w:id="1157" w:author="Owen Jones" w:date="2018-07-31T16:06:00Z">
                  <w:rPr>
                    <w:sz w:val="14"/>
                  </w:rPr>
                </w:rPrChange>
              </w:rPr>
            </w:pPr>
            <w:r w:rsidRPr="00AA683D">
              <w:rPr>
                <w:sz w:val="14"/>
              </w:rPr>
              <w:t>v4915_m: If Default Status is not "Defaulted" then the probability of default must not be 100% --&gt; [C 101.00 (All rows)] if {c070} != [eba_IM:x3] then {c060} != 1</w:t>
            </w:r>
          </w:p>
        </w:tc>
      </w:tr>
      <w:tr w:rsidR="00EE38D6" w:rsidRPr="00AA683D" w14:paraId="4446B277" w14:textId="77777777" w:rsidTr="00A946D4">
        <w:tc>
          <w:tcPr>
            <w:tcW w:w="0" w:type="auto"/>
          </w:tcPr>
          <w:p w14:paraId="559B640B" w14:textId="77777777" w:rsidR="00EE38D6" w:rsidRPr="00AA683D" w:rsidRDefault="00EE38D6" w:rsidP="00637090">
            <w:pPr>
              <w:pStyle w:val="body"/>
              <w:rPr>
                <w:sz w:val="18"/>
                <w:lang w:val="en-GB"/>
                <w:rPrChange w:id="1158" w:author="Owen Jones" w:date="2018-07-31T16:06:00Z">
                  <w:rPr>
                    <w:sz w:val="18"/>
                  </w:rPr>
                </w:rPrChange>
              </w:rPr>
            </w:pPr>
            <w:proofErr w:type="spellStart"/>
            <w:r w:rsidRPr="00AA683D">
              <w:rPr>
                <w:sz w:val="18"/>
              </w:rPr>
              <w:t>terseMessage</w:t>
            </w:r>
            <w:proofErr w:type="spellEnd"/>
          </w:p>
        </w:tc>
        <w:tc>
          <w:tcPr>
            <w:tcW w:w="0" w:type="auto"/>
          </w:tcPr>
          <w:p w14:paraId="4559E106" w14:textId="77777777" w:rsidR="00EE38D6" w:rsidRPr="00AA683D" w:rsidRDefault="00EE38D6" w:rsidP="00637090">
            <w:pPr>
              <w:pStyle w:val="body"/>
              <w:rPr>
                <w:sz w:val="18"/>
                <w:lang w:val="en-GB"/>
                <w:rPrChange w:id="1159" w:author="Owen Jones" w:date="2018-07-31T16:06:00Z">
                  <w:rPr>
                    <w:sz w:val="18"/>
                  </w:rPr>
                </w:rPrChange>
              </w:rPr>
            </w:pPr>
            <w:r w:rsidRPr="00AA683D">
              <w:rPr>
                <w:sz w:val="18"/>
              </w:rPr>
              <w:t>Custom message</w:t>
            </w:r>
          </w:p>
        </w:tc>
        <w:tc>
          <w:tcPr>
            <w:tcW w:w="2397" w:type="dxa"/>
          </w:tcPr>
          <w:p w14:paraId="241A73A8" w14:textId="77777777" w:rsidR="00EE38D6" w:rsidRPr="00AA683D" w:rsidRDefault="00EE38D6" w:rsidP="00637090">
            <w:pPr>
              <w:pStyle w:val="body"/>
              <w:jc w:val="left"/>
              <w:rPr>
                <w:sz w:val="14"/>
                <w:lang w:val="en-GB"/>
                <w:rPrChange w:id="1160" w:author="Owen Jones" w:date="2018-07-31T16:06:00Z">
                  <w:rPr>
                    <w:sz w:val="14"/>
                  </w:rPr>
                </w:rPrChange>
              </w:rPr>
            </w:pPr>
            <w:r w:rsidRPr="00AA683D">
              <w:rPr>
                <w:b/>
                <w:sz w:val="14"/>
              </w:rPr>
              <w:t>code</w:t>
            </w:r>
            <w:r w:rsidRPr="00AA683D">
              <w:rPr>
                <w:sz w:val="14"/>
              </w:rPr>
              <w:t>: [</w:t>
            </w:r>
            <w:r w:rsidRPr="00AA683D">
              <w:rPr>
                <w:b/>
                <w:sz w:val="14"/>
              </w:rPr>
              <w:t>scope</w:t>
            </w:r>
            <w:r w:rsidRPr="00AA683D">
              <w:rPr>
                <w:sz w:val="14"/>
              </w:rPr>
              <w:t xml:space="preserve">] </w:t>
            </w:r>
            <w:r w:rsidRPr="00AA683D">
              <w:rPr>
                <w:b/>
                <w:sz w:val="14"/>
              </w:rPr>
              <w:t>formula</w:t>
            </w:r>
          </w:p>
        </w:tc>
        <w:tc>
          <w:tcPr>
            <w:tcW w:w="4363" w:type="dxa"/>
          </w:tcPr>
          <w:p w14:paraId="25D3AAA8" w14:textId="77777777" w:rsidR="00EE38D6" w:rsidRPr="00AA683D" w:rsidRDefault="00EE38D6" w:rsidP="00637090">
            <w:pPr>
              <w:pStyle w:val="body"/>
              <w:jc w:val="left"/>
              <w:rPr>
                <w:sz w:val="14"/>
                <w:lang w:val="en-GB"/>
                <w:rPrChange w:id="1161" w:author="Owen Jones" w:date="2018-07-31T16:06:00Z">
                  <w:rPr>
                    <w:sz w:val="14"/>
                  </w:rPr>
                </w:rPrChange>
              </w:rPr>
            </w:pPr>
            <w:r w:rsidRPr="00AA683D">
              <w:rPr>
                <w:sz w:val="14"/>
              </w:rPr>
              <w:t>v4915_m: [C 101.00 (All rows)] if {c070} != [eba_IM:x3] then {c060} != 1</w:t>
            </w:r>
          </w:p>
        </w:tc>
      </w:tr>
      <w:tr w:rsidR="00EE38D6" w:rsidRPr="00AA683D" w14:paraId="25898A6E" w14:textId="77777777" w:rsidTr="00A946D4">
        <w:tc>
          <w:tcPr>
            <w:tcW w:w="0" w:type="auto"/>
          </w:tcPr>
          <w:p w14:paraId="67396B5A" w14:textId="77777777" w:rsidR="00EE38D6" w:rsidRPr="00AA683D" w:rsidRDefault="00EE38D6" w:rsidP="00637090">
            <w:pPr>
              <w:pStyle w:val="body"/>
              <w:rPr>
                <w:sz w:val="18"/>
                <w:lang w:val="en-GB"/>
                <w:rPrChange w:id="1162" w:author="Owen Jones" w:date="2018-07-31T16:06:00Z">
                  <w:rPr>
                    <w:sz w:val="18"/>
                  </w:rPr>
                </w:rPrChange>
              </w:rPr>
            </w:pPr>
            <w:r w:rsidRPr="00AA683D">
              <w:rPr>
                <w:sz w:val="18"/>
              </w:rPr>
              <w:t>message</w:t>
            </w:r>
          </w:p>
        </w:tc>
        <w:tc>
          <w:tcPr>
            <w:tcW w:w="0" w:type="auto"/>
          </w:tcPr>
          <w:p w14:paraId="20D839A8" w14:textId="77777777" w:rsidR="00EE38D6" w:rsidRPr="00AA683D" w:rsidRDefault="00EE38D6" w:rsidP="00637090">
            <w:pPr>
              <w:pStyle w:val="body"/>
              <w:rPr>
                <w:sz w:val="18"/>
                <w:lang w:val="en-GB"/>
                <w:rPrChange w:id="1163" w:author="Owen Jones" w:date="2018-07-31T16:06:00Z">
                  <w:rPr>
                    <w:sz w:val="18"/>
                  </w:rPr>
                </w:rPrChange>
              </w:rPr>
            </w:pPr>
            <w:r w:rsidRPr="00AA683D">
              <w:rPr>
                <w:sz w:val="18"/>
              </w:rPr>
              <w:t>Message</w:t>
            </w:r>
          </w:p>
        </w:tc>
        <w:tc>
          <w:tcPr>
            <w:tcW w:w="2397" w:type="dxa"/>
          </w:tcPr>
          <w:p w14:paraId="2228B355" w14:textId="77777777" w:rsidR="00EE38D6" w:rsidRPr="00AA683D" w:rsidRDefault="00EE38D6" w:rsidP="00637090">
            <w:pPr>
              <w:pStyle w:val="body"/>
              <w:jc w:val="left"/>
              <w:rPr>
                <w:sz w:val="14"/>
                <w:lang w:val="en-GB"/>
                <w:rPrChange w:id="1164" w:author="Owen Jones" w:date="2018-07-31T16:06:00Z">
                  <w:rPr>
                    <w:sz w:val="14"/>
                  </w:rPr>
                </w:rPrChange>
              </w:rPr>
            </w:pPr>
            <w:r w:rsidRPr="00AA683D">
              <w:rPr>
                <w:b/>
                <w:sz w:val="14"/>
              </w:rPr>
              <w:t>code</w:t>
            </w:r>
            <w:r w:rsidRPr="00AA683D">
              <w:rPr>
                <w:sz w:val="14"/>
              </w:rPr>
              <w:t xml:space="preserve">: </w:t>
            </w:r>
            <w:r w:rsidRPr="00AA683D">
              <w:rPr>
                <w:b/>
                <w:sz w:val="14"/>
              </w:rPr>
              <w:t>explanation</w:t>
            </w:r>
            <w:r w:rsidRPr="00AA683D">
              <w:rPr>
                <w:sz w:val="14"/>
              </w:rPr>
              <w:t xml:space="preserve"> --&gt; [</w:t>
            </w:r>
            <w:r w:rsidRPr="00AA683D">
              <w:rPr>
                <w:b/>
                <w:sz w:val="14"/>
              </w:rPr>
              <w:t>scope</w:t>
            </w:r>
            <w:r w:rsidRPr="00AA683D">
              <w:rPr>
                <w:sz w:val="14"/>
              </w:rPr>
              <w:t xml:space="preserve">] </w:t>
            </w:r>
            <w:r w:rsidRPr="00AA683D">
              <w:rPr>
                <w:b/>
                <w:sz w:val="14"/>
              </w:rPr>
              <w:t>formula</w:t>
            </w:r>
          </w:p>
        </w:tc>
        <w:tc>
          <w:tcPr>
            <w:tcW w:w="4363" w:type="dxa"/>
          </w:tcPr>
          <w:p w14:paraId="0E747A6E" w14:textId="77777777" w:rsidR="00EE38D6" w:rsidRPr="00AA683D" w:rsidRDefault="00EE38D6" w:rsidP="00637090">
            <w:pPr>
              <w:pStyle w:val="body"/>
              <w:jc w:val="left"/>
              <w:rPr>
                <w:sz w:val="14"/>
                <w:lang w:val="en-GB"/>
                <w:rPrChange w:id="1165" w:author="Owen Jones" w:date="2018-07-31T16:06:00Z">
                  <w:rPr>
                    <w:sz w:val="14"/>
                  </w:rPr>
                </w:rPrChange>
              </w:rPr>
            </w:pPr>
            <w:r w:rsidRPr="00AA683D">
              <w:rPr>
                <w:sz w:val="14"/>
              </w:rPr>
              <w:t>v4915_m: If Default Status is not "Defaulted" then the probability of default must not be 100% --&gt; [C 101.00 (All rows)] if {c070} != [eba_IM:x3] then {c060} != 1</w:t>
            </w:r>
          </w:p>
        </w:tc>
      </w:tr>
    </w:tbl>
    <w:p w14:paraId="2105FFC6" w14:textId="77777777" w:rsidR="00A307D6" w:rsidRPr="00AA683D" w:rsidRDefault="00A307D6" w:rsidP="00352DD9">
      <w:pPr>
        <w:contextualSpacing/>
      </w:pPr>
    </w:p>
    <w:p w14:paraId="2441FA9A" w14:textId="1C3F35AC" w:rsidR="00A307D6" w:rsidRPr="00AA683D" w:rsidRDefault="00DB6D5C" w:rsidP="00352DD9">
      <w:pPr>
        <w:contextualSpacing/>
      </w:pPr>
      <w:r w:rsidRPr="00AA683D">
        <w:t>I</w:t>
      </w:r>
      <w:r w:rsidR="00A307D6" w:rsidRPr="00AA683D">
        <w:t xml:space="preserve">ncluded </w:t>
      </w:r>
      <w:r w:rsidRPr="00AA683D">
        <w:t>is</w:t>
      </w:r>
      <w:r w:rsidR="00A307D6" w:rsidRPr="00AA683D">
        <w:t xml:space="preserve"> the usual plain “archive of all relevant files” for 2.6 (or earlier versions), FullTaxonomy.2.6.0.0.7z</w:t>
      </w:r>
    </w:p>
    <w:p w14:paraId="1FA5A3AD" w14:textId="77777777" w:rsidR="00637090" w:rsidRPr="00AA683D" w:rsidRDefault="00637090" w:rsidP="00637090">
      <w:pPr>
        <w:ind w:left="360"/>
      </w:pPr>
    </w:p>
    <w:p w14:paraId="24454A4A" w14:textId="77777777" w:rsidR="002B431C" w:rsidRPr="00AA683D" w:rsidRDefault="002B431C">
      <w:pPr>
        <w:rPr>
          <w:rFonts w:asciiTheme="majorHAnsi" w:eastAsiaTheme="majorEastAsia" w:hAnsiTheme="majorHAnsi" w:cstheme="majorBidi"/>
          <w:i/>
          <w:color w:val="2F5773" w:themeColor="text2"/>
          <w:spacing w:val="5"/>
          <w:kern w:val="28"/>
          <w:sz w:val="52"/>
          <w:szCs w:val="52"/>
        </w:rPr>
      </w:pPr>
      <w:r w:rsidRPr="00AA683D">
        <w:rPr>
          <w:i/>
        </w:rPr>
        <w:br w:type="page"/>
      </w:r>
    </w:p>
    <w:p w14:paraId="33003281" w14:textId="4BF8D662" w:rsidR="009D1FF0" w:rsidRPr="00AA683D" w:rsidRDefault="009D1FF0" w:rsidP="009D1FF0">
      <w:pPr>
        <w:pStyle w:val="Titlelevel1"/>
        <w:rPr>
          <w:i/>
        </w:rPr>
      </w:pPr>
      <w:proofErr w:type="gramStart"/>
      <w:r w:rsidRPr="00AA683D">
        <w:rPr>
          <w:i/>
        </w:rPr>
        <w:lastRenderedPageBreak/>
        <w:t>v2.5.0.1</w:t>
      </w:r>
      <w:proofErr w:type="gramEnd"/>
      <w:r w:rsidRPr="00AA683D">
        <w:rPr>
          <w:i/>
        </w:rPr>
        <w:t xml:space="preserve"> and v2.4.1.1</w:t>
      </w:r>
      <w:r w:rsidR="0045148F" w:rsidRPr="00AA683D">
        <w:rPr>
          <w:i/>
        </w:rPr>
        <w:t xml:space="preserve"> </w:t>
      </w:r>
    </w:p>
    <w:p w14:paraId="1ABD5978" w14:textId="075A100F" w:rsidR="008C6146" w:rsidRPr="00AA683D" w:rsidRDefault="008C6146" w:rsidP="00B37B93">
      <w:pPr>
        <w:pStyle w:val="Titlelevel2"/>
      </w:pPr>
      <w:r w:rsidRPr="00AA683D">
        <w:t xml:space="preserve">Summary </w:t>
      </w:r>
    </w:p>
    <w:p w14:paraId="4E5F244B" w14:textId="1E4943A5" w:rsidR="009D1FF0" w:rsidRPr="00AA683D" w:rsidRDefault="00433B41" w:rsidP="00B37B93">
      <w:r w:rsidRPr="00AA683D">
        <w:t>“Instance compatible” patch to c</w:t>
      </w:r>
      <w:r w:rsidR="009D1FF0" w:rsidRPr="00AA683D">
        <w:t>orrect validation rule implementation error affecting rules on table C 75</w:t>
      </w:r>
      <w:r w:rsidR="00F66EEB" w:rsidRPr="00AA683D">
        <w:rPr>
          <w:rStyle w:val="FootnoteReference"/>
        </w:rPr>
        <w:footnoteReference w:id="24"/>
      </w:r>
      <w:r w:rsidR="002317E2" w:rsidRPr="00AA683D">
        <w:t>, and removing invalid rules applied to tables C 101-103</w:t>
      </w:r>
      <w:r w:rsidR="002317E2" w:rsidRPr="00AA683D">
        <w:rPr>
          <w:rStyle w:val="FootnoteReference"/>
        </w:rPr>
        <w:footnoteReference w:id="25"/>
      </w:r>
      <w:r w:rsidR="002317E2" w:rsidRPr="00AA683D">
        <w:t>.</w:t>
      </w:r>
    </w:p>
    <w:p w14:paraId="2526B118" w14:textId="50EAAF97" w:rsidR="008C6146" w:rsidRPr="00AA683D" w:rsidRDefault="008C6146" w:rsidP="008C6146">
      <w:pPr>
        <w:pStyle w:val="Titlelevel2"/>
      </w:pPr>
      <w:r w:rsidRPr="00AA683D">
        <w:t>Impact</w:t>
      </w:r>
    </w:p>
    <w:p w14:paraId="720134DC" w14:textId="5C90F67B" w:rsidR="008C6146" w:rsidRPr="00AA683D" w:rsidRDefault="008C6146" w:rsidP="009D1FF0">
      <w:r w:rsidRPr="00AA683D">
        <w:t>This patch is implemented in the form of changes to some of the XBRL files specified by previous</w:t>
      </w:r>
      <w:r w:rsidR="00455509" w:rsidRPr="00AA683D">
        <w:t xml:space="preserve"> taxonomy</w:t>
      </w:r>
      <w:r w:rsidRPr="00AA683D">
        <w:t xml:space="preserve"> </w:t>
      </w:r>
      <w:r w:rsidR="00455509" w:rsidRPr="00AA683D">
        <w:t>releases.</w:t>
      </w:r>
    </w:p>
    <w:p w14:paraId="032E0719" w14:textId="77777777" w:rsidR="008C6146" w:rsidRPr="00AA683D" w:rsidRDefault="008C6146" w:rsidP="009D1FF0"/>
    <w:p w14:paraId="6A4D85B1" w14:textId="5DFA89F6" w:rsidR="008C6146" w:rsidRPr="00AA683D" w:rsidRDefault="008C6146" w:rsidP="009D1FF0">
      <w:r w:rsidRPr="00AA683D">
        <w:t xml:space="preserve">Note that since this patch release merely corrects some taxonomy files involved in specific validation rule implementations, </w:t>
      </w:r>
      <w:r w:rsidR="00455509" w:rsidRPr="00AA683D">
        <w:t xml:space="preserve">and does not change the structure (table layout, allowed cells, enumerations/lists of values etc.) of the reporting requirements </w:t>
      </w:r>
      <w:r w:rsidRPr="00AA683D">
        <w:t>it is possible for parties utilising different parallel</w:t>
      </w:r>
      <w:r w:rsidR="00455509" w:rsidRPr="00AA683D">
        <w:rPr>
          <w:rStyle w:val="FootnoteReference"/>
        </w:rPr>
        <w:footnoteReference w:id="26"/>
      </w:r>
      <w:r w:rsidRPr="00AA683D">
        <w:t xml:space="preserve"> minor revisions of the taxonomy to successfully exchange instance files and to structural validate them (since identical instance files would result/be defined by either version).</w:t>
      </w:r>
    </w:p>
    <w:p w14:paraId="42F2A719" w14:textId="77777777" w:rsidR="008C6146" w:rsidRPr="00AA683D" w:rsidRDefault="008C6146" w:rsidP="009D1FF0"/>
    <w:p w14:paraId="60D4B411" w14:textId="45E1FF1E" w:rsidR="008C6146" w:rsidRPr="00AA683D" w:rsidRDefault="008C6146" w:rsidP="009D1FF0">
      <w:r w:rsidRPr="00AA683D">
        <w:t>Two such parties w</w:t>
      </w:r>
      <w:r w:rsidR="007B6124" w:rsidRPr="00AA683D">
        <w:t>ill</w:t>
      </w:r>
      <w:r w:rsidRPr="00AA683D">
        <w:t xml:space="preserve"> differ only in the validation results (XBRL assertion formula output) the</w:t>
      </w:r>
      <w:r w:rsidR="007B6124" w:rsidRPr="00AA683D">
        <w:t>y will</w:t>
      </w:r>
      <w:r w:rsidRPr="00AA683D">
        <w:t xml:space="preserve"> obtain for a given file</w:t>
      </w:r>
      <w:r w:rsidR="00455509" w:rsidRPr="00AA683D">
        <w:t>. Therefore if a party does not wish to update to these latest versions then</w:t>
      </w:r>
      <w:r w:rsidR="007B6124" w:rsidRPr="00AA683D">
        <w:t>,</w:t>
      </w:r>
      <w:r w:rsidR="00455509" w:rsidRPr="00AA683D">
        <w:t xml:space="preserve"> provided they make appropriate provisions to deal with any potential incorrect validation results they may produce locally</w:t>
      </w:r>
      <w:r w:rsidR="00455509" w:rsidRPr="00AA683D">
        <w:rPr>
          <w:rStyle w:val="FootnoteReference"/>
        </w:rPr>
        <w:footnoteReference w:id="27"/>
      </w:r>
      <w:r w:rsidR="00455509" w:rsidRPr="00AA683D">
        <w:t>, they would be able to continue to utilise the prior version successfully with no necessary impact on the reporting chain.</w:t>
      </w:r>
      <w:r w:rsidR="00455509" w:rsidRPr="00AA683D">
        <w:rPr>
          <w:rStyle w:val="FootnoteReference"/>
        </w:rPr>
        <w:footnoteReference w:id="28"/>
      </w:r>
      <w:r w:rsidR="00455509" w:rsidRPr="00AA683D">
        <w:t xml:space="preserve"> </w:t>
      </w:r>
      <w:r w:rsidRPr="00AA683D">
        <w:t xml:space="preserve"> </w:t>
      </w:r>
    </w:p>
    <w:p w14:paraId="679E3B97" w14:textId="77777777" w:rsidR="008C6146" w:rsidRPr="00AA683D" w:rsidRDefault="008C6146" w:rsidP="009D1FF0"/>
    <w:p w14:paraId="78DFB5CF" w14:textId="3E9263C9" w:rsidR="008C6146" w:rsidRPr="00AA683D" w:rsidRDefault="008C6146" w:rsidP="009D1FF0">
      <w:r w:rsidRPr="00AA683D">
        <w:t xml:space="preserve">As such, the impact of this release is considered low. </w:t>
      </w:r>
    </w:p>
    <w:p w14:paraId="46BEF860" w14:textId="77777777" w:rsidR="00B37B93" w:rsidRPr="00AA683D" w:rsidRDefault="00B37B93" w:rsidP="00B37B93">
      <w:pPr>
        <w:pStyle w:val="Titlelevel2"/>
      </w:pPr>
      <w:r w:rsidRPr="00AA683D">
        <w:t>DPM / Reporting content changes:</w:t>
      </w:r>
    </w:p>
    <w:p w14:paraId="4939BAC5" w14:textId="2D764CE4" w:rsidR="00B37B93" w:rsidRPr="00AA683D" w:rsidRDefault="00B37B93" w:rsidP="009D1FF0">
      <w:r w:rsidRPr="00AA683D">
        <w:t>No changes to the fundamental reporting content, just corrections to implementation in order to more closely align with reporting content as intended by the validation rule specification spreadsheets.</w:t>
      </w:r>
    </w:p>
    <w:p w14:paraId="3F10F5F8" w14:textId="77777777" w:rsidR="002317E2" w:rsidRPr="00AA683D" w:rsidRDefault="002317E2" w:rsidP="009D1FF0"/>
    <w:p w14:paraId="087B4887" w14:textId="1D695A73" w:rsidR="002317E2" w:rsidRPr="00AA683D" w:rsidRDefault="002317E2" w:rsidP="009D1FF0">
      <w:r w:rsidRPr="00AA683D">
        <w:t>Three validation rules deactivated/removed (v4741_h-v4743_h) as they applied numerical addition relationships to non-numeric &amp; non-additive values in error.</w:t>
      </w:r>
    </w:p>
    <w:p w14:paraId="07A7C8B8" w14:textId="77777777" w:rsidR="009D1FF0" w:rsidRPr="00AA683D" w:rsidRDefault="009D1FF0" w:rsidP="009D1FF0">
      <w:pPr>
        <w:pStyle w:val="Titlelevel2"/>
      </w:pPr>
      <w:r w:rsidRPr="00AA683D">
        <w:t>DPM DB Changes</w:t>
      </w:r>
    </w:p>
    <w:p w14:paraId="51462874" w14:textId="1DDC8E41" w:rsidR="009D1FF0" w:rsidRPr="00AA683D" w:rsidRDefault="009D1FF0" w:rsidP="009D1FF0">
      <w:pPr>
        <w:pStyle w:val="ListParagraph"/>
        <w:numPr>
          <w:ilvl w:val="0"/>
          <w:numId w:val="23"/>
        </w:numPr>
      </w:pPr>
      <w:r w:rsidRPr="00AA683D">
        <w:t>Removal of erroneous ordinates from sums</w:t>
      </w:r>
    </w:p>
    <w:p w14:paraId="20775ABE" w14:textId="559298D7" w:rsidR="009D1FF0" w:rsidRPr="00AA683D" w:rsidRDefault="000669A1" w:rsidP="002F1FBD">
      <w:pPr>
        <w:pStyle w:val="SQL"/>
      </w:pPr>
      <w:proofErr w:type="gramStart"/>
      <w:r w:rsidRPr="00AA683D">
        <w:lastRenderedPageBreak/>
        <w:t>delete</w:t>
      </w:r>
      <w:proofErr w:type="gramEnd"/>
      <w:r w:rsidRPr="00AA683D">
        <w:t xml:space="preserve"> from </w:t>
      </w:r>
      <w:proofErr w:type="spellStart"/>
      <w:r w:rsidRPr="00AA683D">
        <w:t>SumOfManyO</w:t>
      </w:r>
      <w:r w:rsidR="009D1FF0" w:rsidRPr="00AA683D">
        <w:t>rdinates</w:t>
      </w:r>
      <w:proofErr w:type="spellEnd"/>
    </w:p>
    <w:p w14:paraId="6C22A1D8" w14:textId="32CFD408" w:rsidR="009D1FF0" w:rsidRPr="00AA683D" w:rsidRDefault="009D1FF0" w:rsidP="002F1FBD">
      <w:pPr>
        <w:pStyle w:val="SQL"/>
      </w:pPr>
      <w:r w:rsidRPr="00AA683D">
        <w:t xml:space="preserve">where </w:t>
      </w:r>
      <w:proofErr w:type="spellStart"/>
      <w:r w:rsidRPr="00AA683D">
        <w:t>VariableCode</w:t>
      </w:r>
      <w:proofErr w:type="spellEnd"/>
      <w:r w:rsidRPr="00AA683D">
        <w:t xml:space="preserve"> = "b" and </w:t>
      </w:r>
      <w:proofErr w:type="spellStart"/>
      <w:r w:rsidRPr="00AA683D">
        <w:t>OrdinateId</w:t>
      </w:r>
      <w:proofErr w:type="spellEnd"/>
      <w:r w:rsidRPr="00AA683D">
        <w:t xml:space="preserve"> in (39953,39962,39971,39980,39989,39998,40007,40016,40043,45051,40052,45060,45069,40061,40070,45078,40079,45087,40088,45096,40097,45105,40106,45114);</w:t>
      </w:r>
    </w:p>
    <w:p w14:paraId="314A163A" w14:textId="77777777" w:rsidR="00433B41" w:rsidRPr="00AA683D" w:rsidRDefault="00433B41" w:rsidP="009D1FF0">
      <w:pPr>
        <w:ind w:left="720"/>
        <w:rPr>
          <w:sz w:val="16"/>
          <w:szCs w:val="16"/>
        </w:rPr>
      </w:pPr>
    </w:p>
    <w:p w14:paraId="2D6E1E92" w14:textId="3F0A0124" w:rsidR="00433B41" w:rsidRPr="00AA683D" w:rsidRDefault="00433B41" w:rsidP="00433B41">
      <w:pPr>
        <w:pStyle w:val="ListParagraph"/>
        <w:numPr>
          <w:ilvl w:val="0"/>
          <w:numId w:val="23"/>
        </w:numPr>
      </w:pPr>
      <w:r w:rsidRPr="00AA683D">
        <w:t>Correction of one attribute for one formula variable ordinate association</w:t>
      </w:r>
    </w:p>
    <w:p w14:paraId="71380A4E" w14:textId="77777777" w:rsidR="009D1FF0" w:rsidRPr="00AA683D" w:rsidRDefault="009D1FF0" w:rsidP="002F1FBD">
      <w:pPr>
        <w:pStyle w:val="SQL"/>
      </w:pPr>
      <w:proofErr w:type="gramStart"/>
      <w:r w:rsidRPr="00AA683D">
        <w:t>update</w:t>
      </w:r>
      <w:proofErr w:type="gramEnd"/>
      <w:r w:rsidRPr="00AA683D">
        <w:t xml:space="preserve"> </w:t>
      </w:r>
      <w:proofErr w:type="spellStart"/>
      <w:r w:rsidRPr="00AA683D">
        <w:t>OrdinateVariable</w:t>
      </w:r>
      <w:proofErr w:type="spellEnd"/>
    </w:p>
    <w:p w14:paraId="0DF03C70" w14:textId="77777777" w:rsidR="009D1FF0" w:rsidRPr="00AA683D" w:rsidRDefault="009D1FF0" w:rsidP="002F1FBD">
      <w:pPr>
        <w:pStyle w:val="SQL"/>
      </w:pPr>
      <w:proofErr w:type="gramStart"/>
      <w:r w:rsidRPr="00AA683D">
        <w:t>set</w:t>
      </w:r>
      <w:proofErr w:type="gramEnd"/>
      <w:r w:rsidRPr="00AA683D">
        <w:t xml:space="preserve"> </w:t>
      </w:r>
      <w:proofErr w:type="spellStart"/>
      <w:r w:rsidRPr="00AA683D">
        <w:t>IsScopeFilter</w:t>
      </w:r>
      <w:proofErr w:type="spellEnd"/>
      <w:r w:rsidRPr="00AA683D">
        <w:t xml:space="preserve"> = 0 </w:t>
      </w:r>
    </w:p>
    <w:p w14:paraId="544B4FF4" w14:textId="77777777" w:rsidR="009D1FF0" w:rsidRPr="00AA683D" w:rsidRDefault="009D1FF0" w:rsidP="002F1FBD">
      <w:pPr>
        <w:pStyle w:val="SQL"/>
      </w:pPr>
      <w:proofErr w:type="gramStart"/>
      <w:r w:rsidRPr="00AA683D">
        <w:t>where</w:t>
      </w:r>
      <w:proofErr w:type="gramEnd"/>
      <w:r w:rsidRPr="00AA683D">
        <w:t xml:space="preserve"> </w:t>
      </w:r>
      <w:proofErr w:type="spellStart"/>
      <w:r w:rsidRPr="00AA683D">
        <w:t>Expressionid</w:t>
      </w:r>
      <w:proofErr w:type="spellEnd"/>
      <w:r w:rsidRPr="00AA683D">
        <w:t xml:space="preserve"> =13314 and </w:t>
      </w:r>
      <w:proofErr w:type="spellStart"/>
      <w:r w:rsidRPr="00AA683D">
        <w:t>VariableCode</w:t>
      </w:r>
      <w:proofErr w:type="spellEnd"/>
      <w:r w:rsidRPr="00AA683D">
        <w:t xml:space="preserve"> = "a" and </w:t>
      </w:r>
      <w:proofErr w:type="spellStart"/>
      <w:r w:rsidRPr="00AA683D">
        <w:t>Ordinateid</w:t>
      </w:r>
      <w:proofErr w:type="spellEnd"/>
      <w:r w:rsidRPr="00AA683D">
        <w:t xml:space="preserve"> = 39953;</w:t>
      </w:r>
    </w:p>
    <w:p w14:paraId="5BFAB042" w14:textId="77777777" w:rsidR="00EF4B8E" w:rsidRPr="00AA683D" w:rsidRDefault="00EF4B8E" w:rsidP="009D1FF0">
      <w:pPr>
        <w:ind w:left="720"/>
        <w:rPr>
          <w:sz w:val="16"/>
          <w:szCs w:val="16"/>
        </w:rPr>
      </w:pPr>
    </w:p>
    <w:p w14:paraId="4CC04EDA" w14:textId="080A135C" w:rsidR="0023080F" w:rsidRPr="00AA683D" w:rsidRDefault="00EF4B8E" w:rsidP="009D1FF0">
      <w:pPr>
        <w:pStyle w:val="ListParagraph"/>
        <w:numPr>
          <w:ilvl w:val="0"/>
          <w:numId w:val="23"/>
        </w:numPr>
      </w:pPr>
      <w:r w:rsidRPr="00AA683D">
        <w:t>(Incidental) Adjustment of start date for v2.4 line</w:t>
      </w:r>
      <w:r w:rsidR="00972653" w:rsidRPr="00AA683D">
        <w:t xml:space="preserve">, </w:t>
      </w:r>
      <w:r w:rsidRPr="00AA683D">
        <w:t>now</w:t>
      </w:r>
      <w:r w:rsidR="00972653" w:rsidRPr="00AA683D">
        <w:t xml:space="preserve"> that </w:t>
      </w:r>
      <w:r w:rsidR="00F66EEB" w:rsidRPr="00AA683D">
        <w:t xml:space="preserve">LR &amp; </w:t>
      </w:r>
      <w:r w:rsidRPr="00AA683D">
        <w:t>LCR delegated act reporting commencement date has been set by European Commission via publication of ITS in Official Journal:</w:t>
      </w:r>
    </w:p>
    <w:p w14:paraId="77C3C1BD" w14:textId="77777777" w:rsidR="002F1FBD" w:rsidRPr="00AA683D" w:rsidRDefault="002F1FBD" w:rsidP="002F1FBD">
      <w:pPr>
        <w:pStyle w:val="SQL"/>
      </w:pPr>
      <w:proofErr w:type="gramStart"/>
      <w:r w:rsidRPr="00AA683D">
        <w:t>update</w:t>
      </w:r>
      <w:proofErr w:type="gramEnd"/>
      <w:r w:rsidRPr="00AA683D">
        <w:t xml:space="preserve"> Taxonomy </w:t>
      </w:r>
    </w:p>
    <w:p w14:paraId="7712C072" w14:textId="77777777" w:rsidR="00972653" w:rsidRPr="00AA683D" w:rsidRDefault="002F1FBD" w:rsidP="002F1FBD">
      <w:pPr>
        <w:pStyle w:val="SQL"/>
      </w:pPr>
      <w:proofErr w:type="gramStart"/>
      <w:r w:rsidRPr="00AA683D">
        <w:t>set</w:t>
      </w:r>
      <w:proofErr w:type="gramEnd"/>
      <w:r w:rsidRPr="00AA683D">
        <w:t xml:space="preserve"> </w:t>
      </w:r>
      <w:proofErr w:type="spellStart"/>
      <w:r w:rsidRPr="00AA683D">
        <w:t>FromDate</w:t>
      </w:r>
      <w:proofErr w:type="spellEnd"/>
      <w:r w:rsidRPr="00AA683D">
        <w:t xml:space="preserve"> = switch(</w:t>
      </w:r>
      <w:proofErr w:type="spellStart"/>
      <w:r w:rsidRPr="00AA683D">
        <w:t>FromDate</w:t>
      </w:r>
      <w:proofErr w:type="spellEnd"/>
      <w:r w:rsidRPr="00AA683D">
        <w:t xml:space="preserve">=#03/30/2016#, #09/29/2016#,  </w:t>
      </w:r>
    </w:p>
    <w:p w14:paraId="2BEC667F" w14:textId="5C304A2A" w:rsidR="002F1FBD" w:rsidRPr="00AA683D" w:rsidRDefault="00972653" w:rsidP="002F1FBD">
      <w:pPr>
        <w:pStyle w:val="SQL"/>
      </w:pPr>
      <w:r w:rsidRPr="00AA683D">
        <w:t xml:space="preserve">                      </w:t>
      </w:r>
      <w:proofErr w:type="spellStart"/>
      <w:r w:rsidR="002F1FBD" w:rsidRPr="00AA683D">
        <w:t>FromDate</w:t>
      </w:r>
      <w:proofErr w:type="spellEnd"/>
      <w:r w:rsidR="002F1FBD" w:rsidRPr="00AA683D">
        <w:t>=#03/31/2016#, #09/30/2016#,  true,</w:t>
      </w:r>
      <w:r w:rsidRPr="00AA683D">
        <w:t xml:space="preserve"> </w:t>
      </w:r>
      <w:proofErr w:type="spellStart"/>
      <w:r w:rsidR="002F1FBD" w:rsidRPr="00AA683D">
        <w:t>FromDate</w:t>
      </w:r>
      <w:proofErr w:type="spellEnd"/>
      <w:r w:rsidR="002F1FBD" w:rsidRPr="00AA683D">
        <w:t>),</w:t>
      </w:r>
    </w:p>
    <w:p w14:paraId="141DC6EF" w14:textId="77777777" w:rsidR="00972653" w:rsidRPr="00AA683D" w:rsidRDefault="002F1FBD" w:rsidP="002F1FBD">
      <w:pPr>
        <w:pStyle w:val="SQL"/>
      </w:pPr>
      <w:r w:rsidRPr="00AA683D">
        <w:t xml:space="preserve">    </w:t>
      </w:r>
      <w:proofErr w:type="spellStart"/>
      <w:r w:rsidRPr="00AA683D">
        <w:t>ToDate</w:t>
      </w:r>
      <w:proofErr w:type="spellEnd"/>
      <w:r w:rsidRPr="00AA683D">
        <w:t xml:space="preserve"> = </w:t>
      </w:r>
      <w:proofErr w:type="gramStart"/>
      <w:r w:rsidRPr="00AA683D">
        <w:t>switch(</w:t>
      </w:r>
      <w:proofErr w:type="spellStart"/>
      <w:proofErr w:type="gramEnd"/>
      <w:r w:rsidRPr="00AA683D">
        <w:t>ToDa</w:t>
      </w:r>
      <w:r w:rsidR="00972653" w:rsidRPr="00AA683D">
        <w:t>te</w:t>
      </w:r>
      <w:proofErr w:type="spellEnd"/>
      <w:r w:rsidR="00972653" w:rsidRPr="00AA683D">
        <w:t xml:space="preserve">=#03/30/2016#, #09/29/2016#, </w:t>
      </w:r>
    </w:p>
    <w:p w14:paraId="4F8FD60F" w14:textId="73FE4ED0" w:rsidR="002F1FBD" w:rsidRPr="00AA683D" w:rsidRDefault="00972653" w:rsidP="002F1FBD">
      <w:pPr>
        <w:pStyle w:val="SQL"/>
      </w:pPr>
      <w:r w:rsidRPr="00AA683D">
        <w:t xml:space="preserve"> </w:t>
      </w:r>
      <w:r w:rsidRPr="00AA683D">
        <w:tab/>
      </w:r>
      <w:r w:rsidRPr="00AA683D">
        <w:tab/>
        <w:t xml:space="preserve"> </w:t>
      </w:r>
      <w:r w:rsidR="000669A1" w:rsidRPr="00AA683D">
        <w:t xml:space="preserve">    </w:t>
      </w:r>
      <w:proofErr w:type="spellStart"/>
      <w:r w:rsidR="002F1FBD" w:rsidRPr="00AA683D">
        <w:t>ToDate</w:t>
      </w:r>
      <w:proofErr w:type="spellEnd"/>
      <w:r w:rsidR="002F1FBD" w:rsidRPr="00AA683D">
        <w:t>=#03/31/2016#, #09/30/2016#,  true,</w:t>
      </w:r>
      <w:r w:rsidRPr="00AA683D">
        <w:t xml:space="preserve"> </w:t>
      </w:r>
      <w:proofErr w:type="spellStart"/>
      <w:r w:rsidR="002F1FBD" w:rsidRPr="00AA683D">
        <w:t>ToDate</w:t>
      </w:r>
      <w:proofErr w:type="spellEnd"/>
      <w:r w:rsidR="002F1FBD" w:rsidRPr="00AA683D">
        <w:t>);</w:t>
      </w:r>
    </w:p>
    <w:p w14:paraId="02F46401" w14:textId="77777777" w:rsidR="002F1FBD" w:rsidRPr="00AA683D" w:rsidRDefault="002F1FBD" w:rsidP="002F1FBD">
      <w:pPr>
        <w:pStyle w:val="SQL"/>
      </w:pPr>
    </w:p>
    <w:p w14:paraId="1F6EF0EE" w14:textId="03CAEF2D" w:rsidR="002F1FBD" w:rsidRPr="00AA683D" w:rsidRDefault="002F1FBD" w:rsidP="002F1FBD">
      <w:pPr>
        <w:pStyle w:val="SQL"/>
      </w:pPr>
      <w:proofErr w:type="gramStart"/>
      <w:r w:rsidRPr="00AA683D">
        <w:t>update</w:t>
      </w:r>
      <w:proofErr w:type="gramEnd"/>
      <w:r w:rsidRPr="00AA683D">
        <w:t xml:space="preserve"> </w:t>
      </w:r>
      <w:r w:rsidR="00972653" w:rsidRPr="00AA683D">
        <w:t>C</w:t>
      </w:r>
      <w:r w:rsidRPr="00AA683D">
        <w:t xml:space="preserve">oncept </w:t>
      </w:r>
    </w:p>
    <w:p w14:paraId="465365BD" w14:textId="77777777" w:rsidR="00972653" w:rsidRPr="00AA683D" w:rsidRDefault="00972653" w:rsidP="00972653">
      <w:pPr>
        <w:pStyle w:val="SQL"/>
      </w:pPr>
      <w:proofErr w:type="gramStart"/>
      <w:r w:rsidRPr="00AA683D">
        <w:t>set</w:t>
      </w:r>
      <w:proofErr w:type="gramEnd"/>
      <w:r w:rsidRPr="00AA683D">
        <w:t xml:space="preserve"> </w:t>
      </w:r>
      <w:proofErr w:type="spellStart"/>
      <w:r w:rsidRPr="00AA683D">
        <w:t>FromDate</w:t>
      </w:r>
      <w:proofErr w:type="spellEnd"/>
      <w:r w:rsidRPr="00AA683D">
        <w:t xml:space="preserve"> = switch(</w:t>
      </w:r>
      <w:proofErr w:type="spellStart"/>
      <w:r w:rsidRPr="00AA683D">
        <w:t>FromDate</w:t>
      </w:r>
      <w:proofErr w:type="spellEnd"/>
      <w:r w:rsidRPr="00AA683D">
        <w:t xml:space="preserve">=#03/30/2016#, #09/29/2016#,  </w:t>
      </w:r>
    </w:p>
    <w:p w14:paraId="0872CE11" w14:textId="77777777" w:rsidR="00972653" w:rsidRPr="00AA683D" w:rsidRDefault="00972653" w:rsidP="00972653">
      <w:pPr>
        <w:pStyle w:val="SQL"/>
      </w:pPr>
      <w:r w:rsidRPr="00AA683D">
        <w:t xml:space="preserve">                      </w:t>
      </w:r>
      <w:proofErr w:type="spellStart"/>
      <w:r w:rsidRPr="00AA683D">
        <w:t>FromDate</w:t>
      </w:r>
      <w:proofErr w:type="spellEnd"/>
      <w:r w:rsidRPr="00AA683D">
        <w:t xml:space="preserve">=#03/31/2016#, #09/30/2016#,  true, </w:t>
      </w:r>
      <w:proofErr w:type="spellStart"/>
      <w:r w:rsidRPr="00AA683D">
        <w:t>FromDate</w:t>
      </w:r>
      <w:proofErr w:type="spellEnd"/>
      <w:r w:rsidRPr="00AA683D">
        <w:t>),</w:t>
      </w:r>
    </w:p>
    <w:p w14:paraId="375823D0" w14:textId="77777777" w:rsidR="00972653" w:rsidRPr="00AA683D" w:rsidRDefault="00972653" w:rsidP="00972653">
      <w:pPr>
        <w:pStyle w:val="SQL"/>
      </w:pPr>
      <w:r w:rsidRPr="00AA683D">
        <w:t xml:space="preserve">    </w:t>
      </w:r>
      <w:proofErr w:type="spellStart"/>
      <w:r w:rsidRPr="00AA683D">
        <w:t>ToDate</w:t>
      </w:r>
      <w:proofErr w:type="spellEnd"/>
      <w:r w:rsidRPr="00AA683D">
        <w:t xml:space="preserve"> = </w:t>
      </w:r>
      <w:proofErr w:type="gramStart"/>
      <w:r w:rsidRPr="00AA683D">
        <w:t>switch(</w:t>
      </w:r>
      <w:proofErr w:type="spellStart"/>
      <w:proofErr w:type="gramEnd"/>
      <w:r w:rsidRPr="00AA683D">
        <w:t>ToDate</w:t>
      </w:r>
      <w:proofErr w:type="spellEnd"/>
      <w:r w:rsidRPr="00AA683D">
        <w:t xml:space="preserve">=#03/30/2016#, #09/29/2016#, </w:t>
      </w:r>
    </w:p>
    <w:p w14:paraId="4B62C0E6" w14:textId="7E22722D" w:rsidR="00972653" w:rsidRPr="00AA683D" w:rsidRDefault="00972653" w:rsidP="00972653">
      <w:pPr>
        <w:pStyle w:val="SQL"/>
      </w:pPr>
      <w:r w:rsidRPr="00AA683D">
        <w:t xml:space="preserve"> </w:t>
      </w:r>
      <w:r w:rsidRPr="00AA683D">
        <w:tab/>
      </w:r>
      <w:r w:rsidRPr="00AA683D">
        <w:tab/>
        <w:t xml:space="preserve"> </w:t>
      </w:r>
      <w:r w:rsidR="000669A1" w:rsidRPr="00AA683D">
        <w:t xml:space="preserve">    </w:t>
      </w:r>
      <w:proofErr w:type="spellStart"/>
      <w:r w:rsidRPr="00AA683D">
        <w:t>ToDate</w:t>
      </w:r>
      <w:proofErr w:type="spellEnd"/>
      <w:r w:rsidRPr="00AA683D">
        <w:t xml:space="preserve">=#03/31/2016#, #09/30/2016#,  true, </w:t>
      </w:r>
      <w:proofErr w:type="spellStart"/>
      <w:r w:rsidRPr="00AA683D">
        <w:t>ToDate</w:t>
      </w:r>
      <w:proofErr w:type="spellEnd"/>
      <w:r w:rsidRPr="00AA683D">
        <w:t>);</w:t>
      </w:r>
    </w:p>
    <w:p w14:paraId="51CAC3BE" w14:textId="77777777" w:rsidR="00EF4B8E" w:rsidRPr="00AA683D" w:rsidRDefault="00EF4B8E" w:rsidP="00EF4B8E">
      <w:pPr>
        <w:ind w:left="720"/>
        <w:rPr>
          <w:sz w:val="16"/>
          <w:szCs w:val="16"/>
        </w:rPr>
      </w:pPr>
    </w:p>
    <w:p w14:paraId="4B59F23E" w14:textId="594A9A73" w:rsidR="00972653" w:rsidRPr="00AA683D" w:rsidRDefault="00972653" w:rsidP="00972653">
      <w:pPr>
        <w:pStyle w:val="SQL"/>
      </w:pPr>
      <w:proofErr w:type="gramStart"/>
      <w:r w:rsidRPr="00AA683D">
        <w:t>update</w:t>
      </w:r>
      <w:proofErr w:type="gramEnd"/>
      <w:r w:rsidRPr="00AA683D">
        <w:t xml:space="preserve"> </w:t>
      </w:r>
      <w:proofErr w:type="spellStart"/>
      <w:r w:rsidRPr="00AA683D">
        <w:t>DataPointVersion</w:t>
      </w:r>
      <w:proofErr w:type="spellEnd"/>
      <w:r w:rsidRPr="00AA683D">
        <w:t xml:space="preserve"> </w:t>
      </w:r>
    </w:p>
    <w:p w14:paraId="54AF0512" w14:textId="77777777" w:rsidR="00972653" w:rsidRPr="00AA683D" w:rsidRDefault="00972653" w:rsidP="00972653">
      <w:pPr>
        <w:pStyle w:val="SQL"/>
      </w:pPr>
      <w:proofErr w:type="gramStart"/>
      <w:r w:rsidRPr="00AA683D">
        <w:t>set</w:t>
      </w:r>
      <w:proofErr w:type="gramEnd"/>
      <w:r w:rsidRPr="00AA683D">
        <w:t xml:space="preserve"> </w:t>
      </w:r>
      <w:proofErr w:type="spellStart"/>
      <w:r w:rsidRPr="00AA683D">
        <w:t>FromDate</w:t>
      </w:r>
      <w:proofErr w:type="spellEnd"/>
      <w:r w:rsidRPr="00AA683D">
        <w:t xml:space="preserve"> = switch(</w:t>
      </w:r>
      <w:proofErr w:type="spellStart"/>
      <w:r w:rsidRPr="00AA683D">
        <w:t>FromDate</w:t>
      </w:r>
      <w:proofErr w:type="spellEnd"/>
      <w:r w:rsidRPr="00AA683D">
        <w:t xml:space="preserve">=#03/30/2016#, #09/29/2016#,  </w:t>
      </w:r>
    </w:p>
    <w:p w14:paraId="5962677E" w14:textId="77777777" w:rsidR="00972653" w:rsidRPr="00AA683D" w:rsidRDefault="00972653" w:rsidP="00972653">
      <w:pPr>
        <w:pStyle w:val="SQL"/>
      </w:pPr>
      <w:r w:rsidRPr="00AA683D">
        <w:t xml:space="preserve">                      </w:t>
      </w:r>
      <w:proofErr w:type="spellStart"/>
      <w:r w:rsidRPr="00AA683D">
        <w:t>FromDate</w:t>
      </w:r>
      <w:proofErr w:type="spellEnd"/>
      <w:r w:rsidRPr="00AA683D">
        <w:t xml:space="preserve">=#03/31/2016#, #09/30/2016#,  true, </w:t>
      </w:r>
      <w:proofErr w:type="spellStart"/>
      <w:r w:rsidRPr="00AA683D">
        <w:t>FromDate</w:t>
      </w:r>
      <w:proofErr w:type="spellEnd"/>
      <w:r w:rsidRPr="00AA683D">
        <w:t>),</w:t>
      </w:r>
    </w:p>
    <w:p w14:paraId="2F293274" w14:textId="77777777" w:rsidR="00972653" w:rsidRPr="00AA683D" w:rsidRDefault="00972653" w:rsidP="00972653">
      <w:pPr>
        <w:pStyle w:val="SQL"/>
      </w:pPr>
      <w:r w:rsidRPr="00AA683D">
        <w:t xml:space="preserve">    </w:t>
      </w:r>
      <w:proofErr w:type="spellStart"/>
      <w:r w:rsidRPr="00AA683D">
        <w:t>ToDate</w:t>
      </w:r>
      <w:proofErr w:type="spellEnd"/>
      <w:r w:rsidRPr="00AA683D">
        <w:t xml:space="preserve"> = </w:t>
      </w:r>
      <w:proofErr w:type="gramStart"/>
      <w:r w:rsidRPr="00AA683D">
        <w:t>switch(</w:t>
      </w:r>
      <w:proofErr w:type="spellStart"/>
      <w:proofErr w:type="gramEnd"/>
      <w:r w:rsidRPr="00AA683D">
        <w:t>ToDate</w:t>
      </w:r>
      <w:proofErr w:type="spellEnd"/>
      <w:r w:rsidRPr="00AA683D">
        <w:t xml:space="preserve">=#03/30/2016#, #09/29/2016#, </w:t>
      </w:r>
    </w:p>
    <w:p w14:paraId="5A815246" w14:textId="0A8328DA" w:rsidR="00972653" w:rsidRPr="00AA683D" w:rsidRDefault="00972653" w:rsidP="00972653">
      <w:pPr>
        <w:pStyle w:val="SQL"/>
      </w:pPr>
      <w:r w:rsidRPr="00AA683D">
        <w:t xml:space="preserve"> </w:t>
      </w:r>
      <w:r w:rsidRPr="00AA683D">
        <w:tab/>
      </w:r>
      <w:r w:rsidRPr="00AA683D">
        <w:tab/>
        <w:t xml:space="preserve"> </w:t>
      </w:r>
      <w:r w:rsidR="000669A1" w:rsidRPr="00AA683D">
        <w:t xml:space="preserve">    </w:t>
      </w:r>
      <w:proofErr w:type="spellStart"/>
      <w:r w:rsidRPr="00AA683D">
        <w:t>ToDate</w:t>
      </w:r>
      <w:proofErr w:type="spellEnd"/>
      <w:r w:rsidRPr="00AA683D">
        <w:t xml:space="preserve">=#03/31/2016#, #09/30/2016#,  true, </w:t>
      </w:r>
      <w:proofErr w:type="spellStart"/>
      <w:r w:rsidRPr="00AA683D">
        <w:t>ToDate</w:t>
      </w:r>
      <w:proofErr w:type="spellEnd"/>
      <w:r w:rsidRPr="00AA683D">
        <w:t>);</w:t>
      </w:r>
    </w:p>
    <w:p w14:paraId="6ECD3D1B" w14:textId="77777777" w:rsidR="00972653" w:rsidRPr="00AA683D" w:rsidRDefault="00972653" w:rsidP="00972653">
      <w:pPr>
        <w:pStyle w:val="SQL"/>
      </w:pPr>
    </w:p>
    <w:p w14:paraId="07F17944" w14:textId="453A75FD" w:rsidR="00972653" w:rsidRPr="00AA683D" w:rsidRDefault="00972653" w:rsidP="00972653">
      <w:pPr>
        <w:pStyle w:val="SQL"/>
      </w:pPr>
      <w:proofErr w:type="gramStart"/>
      <w:r w:rsidRPr="00AA683D">
        <w:t>update</w:t>
      </w:r>
      <w:proofErr w:type="gramEnd"/>
      <w:r w:rsidRPr="00AA683D">
        <w:t xml:space="preserve"> </w:t>
      </w:r>
      <w:proofErr w:type="spellStart"/>
      <w:r w:rsidRPr="00AA683D">
        <w:t>TableVersion</w:t>
      </w:r>
      <w:proofErr w:type="spellEnd"/>
      <w:r w:rsidRPr="00AA683D">
        <w:t xml:space="preserve"> </w:t>
      </w:r>
    </w:p>
    <w:p w14:paraId="55C5E4F1" w14:textId="77777777" w:rsidR="00972653" w:rsidRPr="00AA683D" w:rsidRDefault="00972653" w:rsidP="00972653">
      <w:pPr>
        <w:pStyle w:val="SQL"/>
      </w:pPr>
      <w:proofErr w:type="gramStart"/>
      <w:r w:rsidRPr="00AA683D">
        <w:t>set</w:t>
      </w:r>
      <w:proofErr w:type="gramEnd"/>
      <w:r w:rsidRPr="00AA683D">
        <w:t xml:space="preserve"> </w:t>
      </w:r>
      <w:proofErr w:type="spellStart"/>
      <w:r w:rsidRPr="00AA683D">
        <w:t>FromDate</w:t>
      </w:r>
      <w:proofErr w:type="spellEnd"/>
      <w:r w:rsidRPr="00AA683D">
        <w:t xml:space="preserve"> = switch(</w:t>
      </w:r>
      <w:proofErr w:type="spellStart"/>
      <w:r w:rsidRPr="00AA683D">
        <w:t>FromDate</w:t>
      </w:r>
      <w:proofErr w:type="spellEnd"/>
      <w:r w:rsidRPr="00AA683D">
        <w:t xml:space="preserve">=#03/30/2016#, #09/29/2016#,  </w:t>
      </w:r>
    </w:p>
    <w:p w14:paraId="23ECD715" w14:textId="77777777" w:rsidR="00972653" w:rsidRPr="00AA683D" w:rsidRDefault="00972653" w:rsidP="00972653">
      <w:pPr>
        <w:pStyle w:val="SQL"/>
      </w:pPr>
      <w:r w:rsidRPr="00AA683D">
        <w:t xml:space="preserve">                      </w:t>
      </w:r>
      <w:proofErr w:type="spellStart"/>
      <w:r w:rsidRPr="00AA683D">
        <w:t>FromDate</w:t>
      </w:r>
      <w:proofErr w:type="spellEnd"/>
      <w:r w:rsidRPr="00AA683D">
        <w:t xml:space="preserve">=#03/31/2016#, #09/30/2016#,  true, </w:t>
      </w:r>
      <w:proofErr w:type="spellStart"/>
      <w:r w:rsidRPr="00AA683D">
        <w:t>FromDate</w:t>
      </w:r>
      <w:proofErr w:type="spellEnd"/>
      <w:r w:rsidRPr="00AA683D">
        <w:t>),</w:t>
      </w:r>
    </w:p>
    <w:p w14:paraId="5003F8D3" w14:textId="77777777" w:rsidR="00972653" w:rsidRPr="00AA683D" w:rsidRDefault="00972653" w:rsidP="00972653">
      <w:pPr>
        <w:pStyle w:val="SQL"/>
      </w:pPr>
      <w:r w:rsidRPr="00AA683D">
        <w:t xml:space="preserve">    </w:t>
      </w:r>
      <w:proofErr w:type="spellStart"/>
      <w:r w:rsidRPr="00AA683D">
        <w:t>ToDate</w:t>
      </w:r>
      <w:proofErr w:type="spellEnd"/>
      <w:r w:rsidRPr="00AA683D">
        <w:t xml:space="preserve"> = </w:t>
      </w:r>
      <w:proofErr w:type="gramStart"/>
      <w:r w:rsidRPr="00AA683D">
        <w:t>switch(</w:t>
      </w:r>
      <w:proofErr w:type="spellStart"/>
      <w:proofErr w:type="gramEnd"/>
      <w:r w:rsidRPr="00AA683D">
        <w:t>ToDate</w:t>
      </w:r>
      <w:proofErr w:type="spellEnd"/>
      <w:r w:rsidRPr="00AA683D">
        <w:t xml:space="preserve">=#03/30/2016#, #09/29/2016#, </w:t>
      </w:r>
    </w:p>
    <w:p w14:paraId="436D9955" w14:textId="64C2FA73" w:rsidR="00972653" w:rsidRPr="00AA683D" w:rsidRDefault="00972653" w:rsidP="00972653">
      <w:pPr>
        <w:pStyle w:val="SQL"/>
      </w:pPr>
      <w:r w:rsidRPr="00AA683D">
        <w:t xml:space="preserve"> </w:t>
      </w:r>
      <w:r w:rsidRPr="00AA683D">
        <w:tab/>
      </w:r>
      <w:r w:rsidRPr="00AA683D">
        <w:tab/>
        <w:t xml:space="preserve"> </w:t>
      </w:r>
      <w:r w:rsidR="000669A1" w:rsidRPr="00AA683D">
        <w:t xml:space="preserve">    </w:t>
      </w:r>
      <w:proofErr w:type="spellStart"/>
      <w:r w:rsidRPr="00AA683D">
        <w:t>ToDate</w:t>
      </w:r>
      <w:proofErr w:type="spellEnd"/>
      <w:r w:rsidRPr="00AA683D">
        <w:t xml:space="preserve">=#03/31/2016#, #09/30/2016#,  true, </w:t>
      </w:r>
      <w:proofErr w:type="spellStart"/>
      <w:r w:rsidRPr="00AA683D">
        <w:t>ToDate</w:t>
      </w:r>
      <w:proofErr w:type="spellEnd"/>
      <w:r w:rsidRPr="00AA683D">
        <w:t>);</w:t>
      </w:r>
    </w:p>
    <w:p w14:paraId="0FEB2793" w14:textId="77777777" w:rsidR="00972653" w:rsidRPr="00AA683D" w:rsidRDefault="00972653" w:rsidP="00EF4B8E">
      <w:pPr>
        <w:ind w:left="720"/>
        <w:rPr>
          <w:sz w:val="16"/>
          <w:szCs w:val="16"/>
        </w:rPr>
      </w:pPr>
    </w:p>
    <w:p w14:paraId="60EDE6EA" w14:textId="77777777" w:rsidR="00B37B93" w:rsidRPr="00AA683D" w:rsidRDefault="00B37B93" w:rsidP="00B37B93">
      <w:pPr>
        <w:pStyle w:val="Titlelevel2"/>
      </w:pPr>
      <w:r w:rsidRPr="00AA683D">
        <w:t>XBRL Changes</w:t>
      </w:r>
    </w:p>
    <w:p w14:paraId="089DF1D1" w14:textId="59993B47" w:rsidR="0023080F" w:rsidRPr="00AA683D" w:rsidRDefault="00B37B93" w:rsidP="0045148F">
      <w:pPr>
        <w:pStyle w:val="Titlelevel3"/>
      </w:pPr>
      <w:r w:rsidRPr="00AA683D">
        <w:t>For 2.4.1.1 (c.f. release 2.4.1.0)</w:t>
      </w:r>
      <w:r w:rsidR="0045148F" w:rsidRPr="00AA683D">
        <w:t xml:space="preserve"> and 2.5.0.1 (c.f. release 2.5.0.0)</w:t>
      </w:r>
      <w:proofErr w:type="gramStart"/>
      <w:r w:rsidR="0045148F" w:rsidRPr="00AA683D">
        <w:t>:</w:t>
      </w:r>
      <w:r w:rsidRPr="00AA683D">
        <w:t>:</w:t>
      </w:r>
      <w:proofErr w:type="gramEnd"/>
    </w:p>
    <w:p w14:paraId="2E70991A" w14:textId="77777777" w:rsidR="00B37B93" w:rsidRPr="00AA683D" w:rsidRDefault="00B37B93" w:rsidP="00B37B93">
      <w:pPr>
        <w:rPr>
          <w:sz w:val="16"/>
          <w:szCs w:val="16"/>
        </w:rPr>
      </w:pPr>
    </w:p>
    <w:p w14:paraId="3D7F831F" w14:textId="627B41B7" w:rsidR="00B37B93" w:rsidRPr="00AA683D" w:rsidRDefault="0045148F" w:rsidP="0045148F">
      <w:pPr>
        <w:pStyle w:val="ListParagraph"/>
        <w:numPr>
          <w:ilvl w:val="0"/>
          <w:numId w:val="23"/>
        </w:numPr>
      </w:pPr>
      <w:r w:rsidRPr="00AA683D">
        <w:t xml:space="preserve">COREP </w:t>
      </w:r>
      <w:r w:rsidR="00CD1A55" w:rsidRPr="00AA683D">
        <w:t>“</w:t>
      </w:r>
      <w:r w:rsidRPr="00AA683D">
        <w:t>2.2.1</w:t>
      </w:r>
      <w:r w:rsidR="00CD1A55" w:rsidRPr="00AA683D">
        <w:t>”</w:t>
      </w:r>
      <w:r w:rsidRPr="00AA683D">
        <w:t xml:space="preserve"> (from set 2.4.1) and </w:t>
      </w:r>
      <w:r w:rsidR="00CD1A55" w:rsidRPr="00AA683D">
        <w:t>“</w:t>
      </w:r>
      <w:r w:rsidRPr="00AA683D">
        <w:t>2.2.</w:t>
      </w:r>
      <w:r w:rsidR="00CD1A55" w:rsidRPr="00AA683D">
        <w:t>2”</w:t>
      </w:r>
      <w:r w:rsidRPr="00AA683D">
        <w:t xml:space="preserve"> (from set 2.5.0): </w:t>
      </w:r>
      <w:r w:rsidR="00B37B93" w:rsidRPr="00AA683D">
        <w:t>Change in assertion set for C75.00.a and C75.00.w, addition</w:t>
      </w:r>
      <w:r w:rsidRPr="00AA683D">
        <w:t>/correction</w:t>
      </w:r>
      <w:r w:rsidR="00B37B93" w:rsidRPr="00AA683D">
        <w:t xml:space="preserve"> of local versions of validation rule files for rules v4533-454</w:t>
      </w:r>
      <w:r w:rsidR="008C6146" w:rsidRPr="00AA683D">
        <w:t>9 and v4672-4688</w:t>
      </w:r>
      <w:r w:rsidR="00B37B93" w:rsidRPr="00AA683D">
        <w:t xml:space="preserve">), change to module schema files for COREP_LCR entry </w:t>
      </w:r>
      <w:proofErr w:type="gramStart"/>
      <w:r w:rsidR="00B37B93" w:rsidRPr="00AA683D">
        <w:t>points</w:t>
      </w:r>
      <w:r w:rsidRPr="00AA683D">
        <w:t xml:space="preserve"> </w:t>
      </w:r>
      <w:r w:rsidR="00B37B93" w:rsidRPr="00AA683D">
        <w:t xml:space="preserve"> to</w:t>
      </w:r>
      <w:proofErr w:type="gramEnd"/>
      <w:r w:rsidR="00B37B93" w:rsidRPr="00AA683D">
        <w:t xml:space="preserve"> reference the local versions of the corrected validation rule files </w:t>
      </w:r>
      <w:r w:rsidRPr="00AA683D">
        <w:t xml:space="preserve">where previously the </w:t>
      </w:r>
      <w:r w:rsidR="00B37B93" w:rsidRPr="00AA683D">
        <w:t xml:space="preserve">2.4.0.0 </w:t>
      </w:r>
      <w:r w:rsidRPr="00AA683D">
        <w:t xml:space="preserve">taxonomy </w:t>
      </w:r>
      <w:r w:rsidR="00CD1A55" w:rsidRPr="00AA683D">
        <w:t xml:space="preserve">set </w:t>
      </w:r>
      <w:r w:rsidR="00B37B93" w:rsidRPr="00AA683D">
        <w:t>version</w:t>
      </w:r>
      <w:r w:rsidRPr="00AA683D">
        <w:t>s of these files were directly referenced</w:t>
      </w:r>
      <w:r w:rsidR="00B37B93" w:rsidRPr="00AA683D">
        <w:t>.</w:t>
      </w:r>
    </w:p>
    <w:p w14:paraId="50151380" w14:textId="6EE5FF2D" w:rsidR="00B37B93" w:rsidRPr="00AA683D" w:rsidRDefault="002317E2" w:rsidP="0045148F">
      <w:pPr>
        <w:pStyle w:val="ListParagraph"/>
        <w:numPr>
          <w:ilvl w:val="0"/>
          <w:numId w:val="23"/>
        </w:numPr>
      </w:pPr>
      <w:r w:rsidRPr="00AA683D">
        <w:t>SBP “1.0.3” from 2.5 line: commenting out of link between SBP_IND and SBP_CON modules and validation rules v4741_h-v4743_h.</w:t>
      </w:r>
    </w:p>
    <w:p w14:paraId="5FBB5275" w14:textId="077BB71C" w:rsidR="00B37B93" w:rsidRPr="00AA683D" w:rsidRDefault="0045148F" w:rsidP="0045148F">
      <w:pPr>
        <w:pStyle w:val="ListParagraph"/>
        <w:numPr>
          <w:ilvl w:val="0"/>
          <w:numId w:val="23"/>
        </w:numPr>
      </w:pPr>
      <w:r w:rsidRPr="00AA683D">
        <w:t xml:space="preserve">(Incidental) </w:t>
      </w:r>
      <w:r w:rsidR="00B37B93" w:rsidRPr="00AA683D">
        <w:t>Change of to / from date metadata attributes in various dictionary schema files, and tax.xsd</w:t>
      </w:r>
      <w:r w:rsidRPr="00AA683D">
        <w:t xml:space="preserve"> files for 2.3 and 2.4 line COREP, FINREP and SBP reporting taxonomies </w:t>
      </w:r>
      <w:r w:rsidR="00B37B93" w:rsidRPr="00AA683D">
        <w:t xml:space="preserve">with now known start date for 2.4.x taxonomy line (i.e. end March 2016 </w:t>
      </w:r>
      <w:r w:rsidRPr="00AA683D">
        <w:t xml:space="preserve">dates </w:t>
      </w:r>
      <w:r w:rsidR="00B37B93" w:rsidRPr="00AA683D">
        <w:t>changed to end September 2016</w:t>
      </w:r>
      <w:r w:rsidRPr="00AA683D">
        <w:t xml:space="preserve"> dates</w:t>
      </w:r>
      <w:r w:rsidR="00B37B93" w:rsidRPr="00AA683D">
        <w:t>).</w:t>
      </w:r>
    </w:p>
    <w:p w14:paraId="029F7521" w14:textId="77777777" w:rsidR="008C6146" w:rsidRPr="00AA683D" w:rsidRDefault="008C6146" w:rsidP="008C6146">
      <w:pPr>
        <w:pStyle w:val="ListParagraph"/>
      </w:pPr>
    </w:p>
    <w:p w14:paraId="35406640" w14:textId="77777777" w:rsidR="008C6146" w:rsidRPr="00AA683D" w:rsidRDefault="008C6146" w:rsidP="008C6146">
      <w:pPr>
        <w:pStyle w:val="ListParagraph"/>
      </w:pPr>
    </w:p>
    <w:p w14:paraId="37650E03" w14:textId="594F4F91" w:rsidR="0045148F" w:rsidRPr="00AA683D" w:rsidRDefault="008C6146" w:rsidP="008C6146">
      <w:r w:rsidRPr="00AA683D">
        <w:lastRenderedPageBreak/>
        <w:t>Note that the taxonomy packages included are laid out in directories so as to indicate both the changes in this version vs 2.5.0 / 2.4.1, and the changes that were made to them in 2.5.0/2.4.1</w:t>
      </w:r>
    </w:p>
    <w:p w14:paraId="2DAF03DC" w14:textId="77777777" w:rsidR="00625D93" w:rsidRPr="00AA683D" w:rsidRDefault="00625D93" w:rsidP="008C6146"/>
    <w:p w14:paraId="55B5EA66" w14:textId="182A831A" w:rsidR="00AD231B" w:rsidRPr="00AA683D" w:rsidRDefault="00AD231B" w:rsidP="00923CC5">
      <w:pPr>
        <w:pStyle w:val="Titlelevel1"/>
        <w:rPr>
          <w:i/>
        </w:rPr>
      </w:pPr>
      <w:r w:rsidRPr="00AA683D">
        <w:rPr>
          <w:i/>
        </w:rPr>
        <w:t>v2.5.0 (“2016-A”)</w:t>
      </w:r>
    </w:p>
    <w:p w14:paraId="5CD8344B" w14:textId="77777777" w:rsidR="008350C5" w:rsidRPr="00AA683D" w:rsidRDefault="008350C5" w:rsidP="008350C5">
      <w:pPr>
        <w:pStyle w:val="Titlelevel2"/>
      </w:pPr>
      <w:bookmarkStart w:id="1168" w:name="OLE_LINK16"/>
      <w:r w:rsidRPr="00AA683D">
        <w:t>Summary and Impact</w:t>
      </w:r>
    </w:p>
    <w:p w14:paraId="6DD4151E" w14:textId="56E44AAD" w:rsidR="008350C5" w:rsidRPr="00AA683D" w:rsidRDefault="008350C5" w:rsidP="008350C5">
      <w:r w:rsidRPr="00AA683D">
        <w:t>This release implements general evolution of the EBA reporting frameworks. All of the EBA frameworks and reports are affected, though the degree of change is not extensive. Changes are in general relatively minor adjustments, corrections and enhancements, with only limited additional data requirements.</w:t>
      </w:r>
    </w:p>
    <w:p w14:paraId="008DF6C0" w14:textId="77777777" w:rsidR="008350C5" w:rsidRPr="00AA683D" w:rsidRDefault="008350C5" w:rsidP="008350C5"/>
    <w:p w14:paraId="5AB4DABE" w14:textId="4D7A7466" w:rsidR="008350C5" w:rsidRPr="00AA683D" w:rsidRDefault="008350C5" w:rsidP="008350C5">
      <w:pPr>
        <w:ind w:left="720"/>
        <w:rPr>
          <w:i/>
        </w:rPr>
      </w:pPr>
      <w:r w:rsidRPr="00AA683D">
        <w:rPr>
          <w:i/>
        </w:rPr>
        <w:t>Implementation effort for participants is not expected to be large.</w:t>
      </w:r>
    </w:p>
    <w:p w14:paraId="08E3BFD8" w14:textId="77777777" w:rsidR="00A526CE" w:rsidRPr="00AA683D" w:rsidRDefault="00A526CE" w:rsidP="00A526CE">
      <w:pPr>
        <w:pStyle w:val="Titlelevel2"/>
      </w:pPr>
      <w:bookmarkStart w:id="1169" w:name="OLE_LINK12"/>
      <w:bookmarkStart w:id="1170" w:name="OLE_LINK13"/>
      <w:bookmarkEnd w:id="1168"/>
      <w:r w:rsidRPr="00AA683D">
        <w:t>Purpose</w:t>
      </w:r>
    </w:p>
    <w:bookmarkEnd w:id="1169"/>
    <w:bookmarkEnd w:id="1170"/>
    <w:p w14:paraId="2443897A" w14:textId="18B79101" w:rsidR="00A526CE" w:rsidRPr="00AA683D" w:rsidRDefault="00B2759E" w:rsidP="00183058">
      <w:pPr>
        <w:pStyle w:val="ListParagraph"/>
        <w:numPr>
          <w:ilvl w:val="0"/>
          <w:numId w:val="21"/>
        </w:numPr>
      </w:pPr>
      <w:r w:rsidRPr="00AA683D">
        <w:t>Primarily c</w:t>
      </w:r>
      <w:r w:rsidR="00A526CE" w:rsidRPr="00AA683D">
        <w:t>orrections and changes to FINREP and COREP:</w:t>
      </w:r>
    </w:p>
    <w:p w14:paraId="4DFDD626" w14:textId="77777777" w:rsidR="00A526CE" w:rsidRPr="00AA683D" w:rsidRDefault="00A526CE" w:rsidP="00183058">
      <w:pPr>
        <w:pStyle w:val="ListParagraph"/>
        <w:numPr>
          <w:ilvl w:val="1"/>
          <w:numId w:val="21"/>
        </w:numPr>
      </w:pPr>
      <w:r w:rsidRPr="00AA683D">
        <w:t>Changes to FINREP as regards GAAP reporters</w:t>
      </w:r>
    </w:p>
    <w:p w14:paraId="1E0D5EED" w14:textId="77777777" w:rsidR="00A526CE" w:rsidRPr="00AA683D" w:rsidRDefault="00A526CE" w:rsidP="00183058">
      <w:pPr>
        <w:pStyle w:val="ListParagraph"/>
        <w:numPr>
          <w:ilvl w:val="1"/>
          <w:numId w:val="21"/>
        </w:numPr>
      </w:pPr>
      <w:r w:rsidRPr="00AA683D">
        <w:t>Changes to COREP to align with CCB disclosure</w:t>
      </w:r>
    </w:p>
    <w:p w14:paraId="01FF6BE4" w14:textId="77777777" w:rsidR="00A526CE" w:rsidRPr="00AA683D" w:rsidRDefault="00A526CE" w:rsidP="00183058">
      <w:pPr>
        <w:pStyle w:val="ListParagraph"/>
        <w:numPr>
          <w:ilvl w:val="0"/>
          <w:numId w:val="21"/>
        </w:numPr>
      </w:pPr>
      <w:r w:rsidRPr="00AA683D">
        <w:t>Implementation at the XBRL level of the additional Asset Encumbrance validation rules that were added to the validation rule spreadsheet in v2.4</w:t>
      </w:r>
    </w:p>
    <w:p w14:paraId="2D1DA64D" w14:textId="3B7E0B03" w:rsidR="0000662A" w:rsidRPr="00AA683D" w:rsidRDefault="0000662A" w:rsidP="00183058">
      <w:pPr>
        <w:pStyle w:val="ListParagraph"/>
        <w:numPr>
          <w:ilvl w:val="0"/>
          <w:numId w:val="21"/>
        </w:numPr>
      </w:pPr>
      <w:r w:rsidRPr="00AA683D">
        <w:t>Minor changes and corrections to the other frameworks.</w:t>
      </w:r>
    </w:p>
    <w:p w14:paraId="55B5EA67" w14:textId="2C5E4D14" w:rsidR="00394670" w:rsidRPr="00AA683D" w:rsidRDefault="00BC7A7F" w:rsidP="00BC7A7F">
      <w:pPr>
        <w:pStyle w:val="Titlelevel2"/>
      </w:pPr>
      <w:r w:rsidRPr="00AA683D">
        <w:t xml:space="preserve">DPM / </w:t>
      </w:r>
      <w:r w:rsidR="0060474C" w:rsidRPr="00AA683D">
        <w:t>Reporting content</w:t>
      </w:r>
      <w:r w:rsidR="00394670" w:rsidRPr="00AA683D">
        <w:t xml:space="preserve"> changes:</w:t>
      </w:r>
    </w:p>
    <w:p w14:paraId="55B5EA68" w14:textId="48DCBE42" w:rsidR="00394670" w:rsidRPr="00AA683D" w:rsidRDefault="001A4D91" w:rsidP="00AD231B">
      <w:r w:rsidRPr="00AA683D">
        <w:t>(</w:t>
      </w:r>
      <w:proofErr w:type="gramStart"/>
      <w:r w:rsidRPr="00AA683D">
        <w:t>see</w:t>
      </w:r>
      <w:proofErr w:type="gramEnd"/>
      <w:r w:rsidRPr="00AA683D">
        <w:t xml:space="preserve"> “</w:t>
      </w:r>
      <w:r w:rsidR="00A526CE" w:rsidRPr="00AA683D">
        <w:t>Summary Differences 2.5 to 2.4.docx</w:t>
      </w:r>
      <w:r w:rsidRPr="00AA683D">
        <w:t>” file for more detail of changes)</w:t>
      </w:r>
    </w:p>
    <w:p w14:paraId="55B5EA69" w14:textId="77777777" w:rsidR="00BC7A7F" w:rsidRPr="00AA683D" w:rsidRDefault="00BC7A7F" w:rsidP="00BC7A7F">
      <w:pPr>
        <w:pStyle w:val="Titlelevel3"/>
      </w:pPr>
      <w:r w:rsidRPr="00AA683D">
        <w:t xml:space="preserve">COREP </w:t>
      </w:r>
    </w:p>
    <w:p w14:paraId="59394D6D" w14:textId="7518892C" w:rsidR="001A4D91" w:rsidRPr="00AA683D" w:rsidRDefault="00113BFD" w:rsidP="00183058">
      <w:pPr>
        <w:pStyle w:val="ListParagraph"/>
        <w:numPr>
          <w:ilvl w:val="0"/>
          <w:numId w:val="28"/>
        </w:numPr>
        <w:rPr>
          <w:rFonts w:ascii="Calibri" w:eastAsia="Times New Roman" w:hAnsi="Calibri" w:cs="Times New Roman"/>
          <w:color w:val="000000"/>
          <w:szCs w:val="22"/>
        </w:rPr>
      </w:pPr>
      <w:r w:rsidRPr="00AA683D">
        <w:t>C 09.03 table deleted, replaced with C09.04</w:t>
      </w:r>
      <w:r w:rsidR="001A4D91" w:rsidRPr="00AA683D">
        <w:t xml:space="preserve"> requesting a wider set of data related to the </w:t>
      </w:r>
      <w:proofErr w:type="gramStart"/>
      <w:r w:rsidR="001A4D91" w:rsidRPr="00AA683D">
        <w:t>Countercyclical</w:t>
      </w:r>
      <w:proofErr w:type="gramEnd"/>
      <w:r w:rsidR="001A4D91" w:rsidRPr="00AA683D">
        <w:t xml:space="preserve"> buffer calculation.</w:t>
      </w:r>
    </w:p>
    <w:p w14:paraId="16472928" w14:textId="74E97EB7" w:rsidR="001A4D91" w:rsidRPr="00AA683D" w:rsidRDefault="001A4D91" w:rsidP="00183058">
      <w:pPr>
        <w:pStyle w:val="ListParagraph"/>
        <w:numPr>
          <w:ilvl w:val="0"/>
          <w:numId w:val="28"/>
        </w:numPr>
        <w:rPr>
          <w:rFonts w:ascii="Calibri" w:eastAsia="Times New Roman" w:hAnsi="Calibri" w:cs="Times New Roman"/>
          <w:color w:val="000000"/>
          <w:szCs w:val="22"/>
        </w:rPr>
      </w:pPr>
      <w:r w:rsidRPr="00AA683D">
        <w:rPr>
          <w:rFonts w:ascii="Calibri" w:eastAsia="Times New Roman" w:hAnsi="Calibri" w:cs="Times New Roman"/>
          <w:color w:val="000000"/>
          <w:szCs w:val="22"/>
        </w:rPr>
        <w:t>Additions to the currency codes noted below, impacting C 51-54, 60, 61, 66-76.</w:t>
      </w:r>
    </w:p>
    <w:p w14:paraId="55B5EA6B" w14:textId="77777777" w:rsidR="00BC7A7F" w:rsidRPr="00AA683D" w:rsidRDefault="00BC7A7F" w:rsidP="00BC7A7F">
      <w:pPr>
        <w:pStyle w:val="Titlelevel3"/>
      </w:pPr>
      <w:r w:rsidRPr="00AA683D">
        <w:t>FINREP</w:t>
      </w:r>
    </w:p>
    <w:p w14:paraId="55B5EA6C" w14:textId="5AC2D339" w:rsidR="00394670" w:rsidRPr="00AA683D" w:rsidRDefault="00394670" w:rsidP="00183058">
      <w:pPr>
        <w:pStyle w:val="ListParagraph"/>
        <w:numPr>
          <w:ilvl w:val="0"/>
          <w:numId w:val="27"/>
        </w:numPr>
      </w:pPr>
      <w:r w:rsidRPr="00AA683D">
        <w:t>Nesting of row</w:t>
      </w:r>
      <w:r w:rsidR="00024782" w:rsidRPr="00AA683D">
        <w:t xml:space="preserve">s in F_18.00 and F_19.00 corrected. Previously rows 010 to 170 did </w:t>
      </w:r>
      <w:r w:rsidRPr="00AA683D">
        <w:t>not appear to be chi</w:t>
      </w:r>
      <w:r w:rsidR="00024782" w:rsidRPr="00AA683D">
        <w:t>ldren of row 180 but rather had</w:t>
      </w:r>
      <w:r w:rsidRPr="00AA683D">
        <w:t xml:space="preserve"> no par</w:t>
      </w:r>
      <w:r w:rsidR="00024782" w:rsidRPr="00AA683D">
        <w:t xml:space="preserve">ent, and rows 190 to 310 appeared </w:t>
      </w:r>
      <w:r w:rsidRPr="00AA683D">
        <w:t>as children of row 180 ins</w:t>
      </w:r>
      <w:r w:rsidR="00C27FA7" w:rsidRPr="00AA683D">
        <w:t xml:space="preserve">tead. Note this is the first use of a different value for </w:t>
      </w:r>
      <w:proofErr w:type="spellStart"/>
      <w:r w:rsidR="00C27FA7" w:rsidRPr="00AA683D">
        <w:t>ParentBeforeChildren</w:t>
      </w:r>
      <w:proofErr w:type="spellEnd"/>
      <w:r w:rsidR="00C27FA7" w:rsidRPr="00AA683D">
        <w:t xml:space="preserve"> field in </w:t>
      </w:r>
      <w:proofErr w:type="spellStart"/>
      <w:r w:rsidR="00C27FA7" w:rsidRPr="00AA683D">
        <w:t>AxisOrdinate</w:t>
      </w:r>
      <w:proofErr w:type="spellEnd"/>
      <w:r w:rsidR="00AF39A0" w:rsidRPr="00AA683D">
        <w:t xml:space="preserve"> table of DPM database.</w:t>
      </w:r>
    </w:p>
    <w:p w14:paraId="55B5EA6D" w14:textId="77777777" w:rsidR="00DD74C7" w:rsidRPr="00AA683D" w:rsidRDefault="00BC7A7F" w:rsidP="00BC7A7F">
      <w:pPr>
        <w:pStyle w:val="Titlelevel3"/>
      </w:pPr>
      <w:r w:rsidRPr="00AA683D">
        <w:lastRenderedPageBreak/>
        <w:t>Funding Plans</w:t>
      </w:r>
      <w:r w:rsidR="00AB25CF" w:rsidRPr="00AA683D">
        <w:tab/>
      </w:r>
    </w:p>
    <w:p w14:paraId="55B5EA6E" w14:textId="4135C94E" w:rsidR="00DD74C7" w:rsidRPr="00AA683D" w:rsidRDefault="00DD74C7" w:rsidP="00183058">
      <w:pPr>
        <w:pStyle w:val="ListParagraph"/>
        <w:numPr>
          <w:ilvl w:val="0"/>
          <w:numId w:val="26"/>
        </w:numPr>
        <w:rPr>
          <w:rFonts w:ascii="Calibri" w:eastAsia="Times New Roman" w:hAnsi="Calibri" w:cs="Times New Roman"/>
          <w:color w:val="000000"/>
          <w:szCs w:val="22"/>
        </w:rPr>
      </w:pPr>
      <w:r w:rsidRPr="00AA683D">
        <w:rPr>
          <w:rFonts w:ascii="Calibri" w:eastAsia="Times New Roman" w:hAnsi="Calibri" w:cs="Times New Roman"/>
          <w:color w:val="000000"/>
          <w:szCs w:val="22"/>
        </w:rPr>
        <w:t>Renumber</w:t>
      </w:r>
      <w:r w:rsidR="00AF39A0" w:rsidRPr="00AA683D">
        <w:rPr>
          <w:rFonts w:ascii="Calibri" w:eastAsia="Times New Roman" w:hAnsi="Calibri" w:cs="Times New Roman"/>
          <w:color w:val="000000"/>
          <w:szCs w:val="22"/>
        </w:rPr>
        <w:t>ed</w:t>
      </w:r>
      <w:r w:rsidRPr="00AA683D">
        <w:rPr>
          <w:rFonts w:ascii="Calibri" w:eastAsia="Times New Roman" w:hAnsi="Calibri" w:cs="Times New Roman"/>
          <w:color w:val="000000"/>
          <w:szCs w:val="22"/>
        </w:rPr>
        <w:t>/corrected P02.06 row 049 to 039 (to reflect correct position in layout), this shuffles the XBRL hierarchy, such that 040 is now correctly the child of this row (rather than erroneously being included with rows 010-030).</w:t>
      </w:r>
    </w:p>
    <w:p w14:paraId="55B5EA6F" w14:textId="77777777" w:rsidR="00BC7A7F" w:rsidRPr="00AA683D" w:rsidRDefault="00BC7A7F" w:rsidP="00BC7A7F">
      <w:pPr>
        <w:pStyle w:val="Titlelevel3"/>
        <w:rPr>
          <w:rFonts w:eastAsia="Times New Roman"/>
        </w:rPr>
      </w:pPr>
      <w:r w:rsidRPr="00AA683D">
        <w:rPr>
          <w:rFonts w:eastAsia="Times New Roman"/>
        </w:rPr>
        <w:t>Benchmarking (SBP)</w:t>
      </w:r>
    </w:p>
    <w:p w14:paraId="55B5EA70" w14:textId="47787E64" w:rsidR="00BC7A7F" w:rsidRPr="00AA683D" w:rsidRDefault="00BC7A7F" w:rsidP="00183058">
      <w:pPr>
        <w:pStyle w:val="ListParagraph"/>
        <w:numPr>
          <w:ilvl w:val="0"/>
          <w:numId w:val="25"/>
        </w:numPr>
        <w:rPr>
          <w:rFonts w:ascii="Calibri" w:eastAsia="Times New Roman" w:hAnsi="Calibri" w:cs="Times New Roman"/>
          <w:color w:val="0070C0"/>
          <w:szCs w:val="22"/>
        </w:rPr>
      </w:pPr>
      <w:r w:rsidRPr="00AA683D">
        <w:rPr>
          <w:rFonts w:ascii="Calibri" w:eastAsia="Times New Roman" w:hAnsi="Calibri" w:cs="Times New Roman"/>
          <w:color w:val="000000"/>
          <w:szCs w:val="22"/>
        </w:rPr>
        <w:t xml:space="preserve">Tables C101-103 </w:t>
      </w:r>
      <w:r w:rsidR="00AF39A0" w:rsidRPr="00AA683D">
        <w:rPr>
          <w:rFonts w:ascii="Calibri" w:eastAsia="Times New Roman" w:hAnsi="Calibri" w:cs="Times New Roman"/>
          <w:color w:val="000000"/>
          <w:szCs w:val="22"/>
        </w:rPr>
        <w:t xml:space="preserve">are </w:t>
      </w:r>
      <w:r w:rsidRPr="00AA683D">
        <w:rPr>
          <w:rFonts w:ascii="Calibri" w:eastAsia="Times New Roman" w:hAnsi="Calibri" w:cs="Times New Roman"/>
          <w:color w:val="000000"/>
          <w:szCs w:val="22"/>
        </w:rPr>
        <w:t>each split into 3 sheets (one each for “Credit risk, counterparty credit risk and free deliveries” , “Credit risk and free deliveries”  and “Counterparty credit risk”) – rather than all implicitly being “Credit risk, counterparty credit risk and free deliveries”.</w:t>
      </w:r>
    </w:p>
    <w:p w14:paraId="55B5EA71" w14:textId="77777777" w:rsidR="006E587D" w:rsidRPr="00AA683D" w:rsidRDefault="006E587D" w:rsidP="00BC7A7F">
      <w:pPr>
        <w:pStyle w:val="Titlelevel3"/>
      </w:pPr>
      <w:r w:rsidRPr="00AA683D">
        <w:t>Asset Encumbrance (AE)</w:t>
      </w:r>
    </w:p>
    <w:p w14:paraId="0146DBA8" w14:textId="2D3CB818" w:rsidR="0095121B" w:rsidRPr="00AA683D" w:rsidRDefault="00C132AD" w:rsidP="00183058">
      <w:pPr>
        <w:pStyle w:val="ListParagraph"/>
        <w:numPr>
          <w:ilvl w:val="0"/>
          <w:numId w:val="24"/>
        </w:numPr>
        <w:rPr>
          <w:rFonts w:ascii="Calibri" w:eastAsia="Times New Roman" w:hAnsi="Calibri" w:cs="Times New Roman"/>
          <w:color w:val="000000"/>
          <w:szCs w:val="22"/>
        </w:rPr>
      </w:pPr>
      <w:r w:rsidRPr="00AA683D">
        <w:rPr>
          <w:rFonts w:ascii="Calibri" w:eastAsia="Times New Roman" w:hAnsi="Calibri" w:cs="Times New Roman"/>
          <w:color w:val="000000"/>
          <w:szCs w:val="22"/>
        </w:rPr>
        <w:t>Additional validation rules</w:t>
      </w:r>
      <w:r w:rsidR="0095121B" w:rsidRPr="00AA683D">
        <w:rPr>
          <w:rFonts w:ascii="Calibri" w:eastAsia="Times New Roman" w:hAnsi="Calibri" w:cs="Times New Roman"/>
          <w:color w:val="000000"/>
          <w:szCs w:val="22"/>
        </w:rPr>
        <w:t xml:space="preserve"> (that were previously published but noted as not implemented in the XBRL taxonomy)</w:t>
      </w:r>
      <w:r w:rsidRPr="00AA683D">
        <w:rPr>
          <w:rFonts w:ascii="Calibri" w:eastAsia="Times New Roman" w:hAnsi="Calibri" w:cs="Times New Roman"/>
          <w:color w:val="000000"/>
          <w:szCs w:val="22"/>
        </w:rPr>
        <w:t xml:space="preserve"> included at XBRL level. </w:t>
      </w:r>
    </w:p>
    <w:p w14:paraId="7F2E2132" w14:textId="097DACEE" w:rsidR="001A4D91" w:rsidRPr="00AA683D" w:rsidRDefault="001A4D91" w:rsidP="00183058">
      <w:pPr>
        <w:pStyle w:val="ListParagraph"/>
        <w:numPr>
          <w:ilvl w:val="0"/>
          <w:numId w:val="24"/>
        </w:numPr>
        <w:rPr>
          <w:rFonts w:ascii="Calibri" w:eastAsia="Times New Roman" w:hAnsi="Calibri" w:cs="Times New Roman"/>
          <w:color w:val="000000"/>
          <w:szCs w:val="22"/>
        </w:rPr>
      </w:pPr>
      <w:r w:rsidRPr="00AA683D">
        <w:rPr>
          <w:rFonts w:ascii="Calibri" w:eastAsia="Times New Roman" w:hAnsi="Calibri" w:cs="Times New Roman"/>
          <w:color w:val="000000"/>
          <w:szCs w:val="22"/>
        </w:rPr>
        <w:t>Corrections to sign metadata on columns 100, 200 and 140 of F 35.00.</w:t>
      </w:r>
    </w:p>
    <w:p w14:paraId="55B5EA72" w14:textId="5B1D9724" w:rsidR="006E587D" w:rsidRPr="00AA683D" w:rsidRDefault="00156A70" w:rsidP="00183058">
      <w:pPr>
        <w:pStyle w:val="ListParagraph"/>
        <w:numPr>
          <w:ilvl w:val="0"/>
          <w:numId w:val="24"/>
        </w:numPr>
        <w:rPr>
          <w:rFonts w:ascii="Calibri" w:eastAsia="Times New Roman" w:hAnsi="Calibri" w:cs="Times New Roman"/>
          <w:color w:val="000000"/>
          <w:szCs w:val="22"/>
        </w:rPr>
      </w:pPr>
      <w:r w:rsidRPr="00AA683D">
        <w:rPr>
          <w:rFonts w:ascii="Calibri" w:eastAsia="Times New Roman" w:hAnsi="Calibri" w:cs="Times New Roman"/>
          <w:color w:val="000000"/>
          <w:szCs w:val="22"/>
        </w:rPr>
        <w:t>Additions</w:t>
      </w:r>
      <w:r w:rsidR="006E587D" w:rsidRPr="00AA683D">
        <w:rPr>
          <w:rFonts w:ascii="Calibri" w:eastAsia="Times New Roman" w:hAnsi="Calibri" w:cs="Times New Roman"/>
          <w:color w:val="000000"/>
          <w:szCs w:val="22"/>
        </w:rPr>
        <w:t xml:space="preserve"> to the currency codes noted below, impacting F </w:t>
      </w:r>
      <w:proofErr w:type="gramStart"/>
      <w:r w:rsidR="006E587D" w:rsidRPr="00AA683D">
        <w:rPr>
          <w:rFonts w:ascii="Calibri" w:eastAsia="Times New Roman" w:hAnsi="Calibri" w:cs="Times New Roman"/>
          <w:color w:val="000000"/>
          <w:szCs w:val="22"/>
        </w:rPr>
        <w:t>34.00.c .</w:t>
      </w:r>
      <w:proofErr w:type="gramEnd"/>
      <w:r w:rsidR="006E587D" w:rsidRPr="00AA683D">
        <w:rPr>
          <w:rFonts w:ascii="Calibri" w:eastAsia="Times New Roman" w:hAnsi="Calibri" w:cs="Times New Roman"/>
          <w:color w:val="000000"/>
          <w:szCs w:val="22"/>
        </w:rPr>
        <w:t xml:space="preserve"> </w:t>
      </w:r>
    </w:p>
    <w:p w14:paraId="55B5EA73" w14:textId="77777777" w:rsidR="00BC7A7F" w:rsidRPr="00AA683D" w:rsidRDefault="00BC7A7F" w:rsidP="00BC7A7F">
      <w:pPr>
        <w:pStyle w:val="Titlelevel3"/>
      </w:pPr>
      <w:r w:rsidRPr="00AA683D">
        <w:t>General</w:t>
      </w:r>
    </w:p>
    <w:p w14:paraId="44ED4FFC" w14:textId="77777777" w:rsidR="00B2759E" w:rsidRPr="00AA683D" w:rsidRDefault="00BC7A7F" w:rsidP="00183058">
      <w:pPr>
        <w:pStyle w:val="ListParagraph"/>
        <w:numPr>
          <w:ilvl w:val="0"/>
          <w:numId w:val="29"/>
        </w:numPr>
        <w:rPr>
          <w:rFonts w:ascii="Calibri" w:eastAsia="Times New Roman" w:hAnsi="Calibri" w:cs="Times New Roman"/>
          <w:szCs w:val="22"/>
        </w:rPr>
      </w:pPr>
      <w:r w:rsidRPr="00AA683D">
        <w:t>Addition of new Eurostat International organisations fr</w:t>
      </w:r>
      <w:r w:rsidR="00675C65" w:rsidRPr="00AA683D">
        <w:t xml:space="preserve">om 2015 </w:t>
      </w:r>
      <w:proofErr w:type="spellStart"/>
      <w:r w:rsidR="00675C65" w:rsidRPr="00AA683D">
        <w:t>vandemecum</w:t>
      </w:r>
      <w:proofErr w:type="spellEnd"/>
      <w:r w:rsidR="00675C65" w:rsidRPr="00AA683D">
        <w:t xml:space="preserve"> update</w:t>
      </w:r>
    </w:p>
    <w:p w14:paraId="39750C26" w14:textId="77777777" w:rsidR="00B2759E" w:rsidRPr="00AA683D" w:rsidRDefault="00B2759E" w:rsidP="00B2759E"/>
    <w:p w14:paraId="55B5EA74" w14:textId="388AA1FC" w:rsidR="00BC7A7F" w:rsidRPr="00AA683D" w:rsidRDefault="00B2759E" w:rsidP="00B2759E">
      <w:pPr>
        <w:rPr>
          <w:rFonts w:ascii="Calibri" w:eastAsia="Times New Roman" w:hAnsi="Calibri" w:cs="Times New Roman"/>
          <w:szCs w:val="22"/>
        </w:rPr>
      </w:pPr>
      <w:r w:rsidRPr="00AA683D">
        <w:t>N</w:t>
      </w:r>
      <w:r w:rsidR="00675C65" w:rsidRPr="00AA683D">
        <w:t xml:space="preserve">ote Eurostat’s </w:t>
      </w:r>
      <w:r w:rsidR="00BC7A7F" w:rsidRPr="00AA683D">
        <w:t xml:space="preserve">change from </w:t>
      </w:r>
      <w:r w:rsidR="00675C65" w:rsidRPr="00AA683D">
        <w:t xml:space="preserve">use of </w:t>
      </w:r>
      <w:r w:rsidR="00BC7A7F" w:rsidRPr="00AA683D">
        <w:t>ESTAT</w:t>
      </w:r>
      <w:proofErr w:type="gramStart"/>
      <w:r w:rsidR="00BC7A7F" w:rsidRPr="00AA683D">
        <w:t>:CL</w:t>
      </w:r>
      <w:proofErr w:type="gramEnd"/>
      <w:r w:rsidR="00BC7A7F" w:rsidRPr="00AA683D">
        <w:t>_AREA_EE</w:t>
      </w:r>
      <w:r w:rsidR="00156A70" w:rsidRPr="00AA683D">
        <w:t xml:space="preserve"> code list</w:t>
      </w:r>
      <w:r w:rsidR="00CE0618" w:rsidRPr="00AA683D">
        <w:t xml:space="preserve"> to IMF:CL_AREA in 2015(2014</w:t>
      </w:r>
      <w:r w:rsidR="003006D2" w:rsidRPr="00AA683D">
        <w:t>?</w:t>
      </w:r>
      <w:r w:rsidR="00BC7A7F" w:rsidRPr="00AA683D">
        <w:t>)</w:t>
      </w:r>
      <w:r w:rsidR="003006D2" w:rsidRPr="00AA683D">
        <w:t xml:space="preserve"> Under BPM6</w:t>
      </w:r>
      <w:r w:rsidR="00BC7A7F" w:rsidRPr="00AA683D">
        <w:t>. Several of the codes from the new country list clash with those from the old, in those cases the new countries have been given codes prefixed with “</w:t>
      </w:r>
      <w:r w:rsidR="00BC7A7F" w:rsidRPr="00AA683D">
        <w:rPr>
          <w:rFonts w:ascii="Calibri" w:eastAsia="Times New Roman" w:hAnsi="Calibri" w:cs="Times New Roman"/>
          <w:szCs w:val="22"/>
        </w:rPr>
        <w:t>IMF.CL_AREA.</w:t>
      </w:r>
      <w:r w:rsidR="00EA370A" w:rsidRPr="00AA683D">
        <w:rPr>
          <w:rFonts w:ascii="Calibri" w:eastAsia="Times New Roman" w:hAnsi="Calibri" w:cs="Times New Roman"/>
          <w:szCs w:val="22"/>
        </w:rPr>
        <w:t>”. Countries with pre-existing (CL_AREA_</w:t>
      </w:r>
      <w:r w:rsidR="00780161" w:rsidRPr="00AA683D">
        <w:rPr>
          <w:rFonts w:ascii="Calibri" w:eastAsia="Times New Roman" w:hAnsi="Calibri" w:cs="Times New Roman"/>
          <w:szCs w:val="22"/>
        </w:rPr>
        <w:t>EE) codes that are different in</w:t>
      </w:r>
      <w:r w:rsidR="00EA370A" w:rsidRPr="00AA683D">
        <w:rPr>
          <w:rFonts w:ascii="Calibri" w:eastAsia="Times New Roman" w:hAnsi="Calibri" w:cs="Times New Roman"/>
          <w:szCs w:val="22"/>
        </w:rPr>
        <w:t xml:space="preserve"> the new Eurostat list retain their previous codes.</w:t>
      </w:r>
    </w:p>
    <w:p w14:paraId="55B5EA75" w14:textId="77777777" w:rsidR="00BC7A7F" w:rsidRPr="00AA683D" w:rsidRDefault="00BC7A7F" w:rsidP="00BC7A7F"/>
    <w:p w14:paraId="63099102" w14:textId="296743C9" w:rsidR="00B2759E" w:rsidRPr="00AA683D" w:rsidRDefault="00BC7A7F" w:rsidP="00183058">
      <w:pPr>
        <w:pStyle w:val="ListParagraph"/>
        <w:numPr>
          <w:ilvl w:val="0"/>
          <w:numId w:val="29"/>
        </w:numPr>
      </w:pPr>
      <w:r w:rsidRPr="00AA683D">
        <w:t>Addition of currency member (CU</w:t>
      </w:r>
      <w:proofErr w:type="gramStart"/>
      <w:r w:rsidRPr="00AA683D">
        <w:t>:</w:t>
      </w:r>
      <w:r w:rsidR="00780161" w:rsidRPr="00AA683D">
        <w:t>B</w:t>
      </w:r>
      <w:r w:rsidR="007E291A" w:rsidRPr="00AA683D">
        <w:rPr>
          <w:highlight w:val="yellow"/>
        </w:rPr>
        <w:t>Y</w:t>
      </w:r>
      <w:r w:rsidR="00780161" w:rsidRPr="00AA683D">
        <w:t>N</w:t>
      </w:r>
      <w:proofErr w:type="gramEnd"/>
      <w:r w:rsidRPr="00AA683D">
        <w:t xml:space="preserve">) for planned new (“2009 series”) Belarus </w:t>
      </w:r>
      <w:proofErr w:type="spellStart"/>
      <w:r w:rsidRPr="00AA683D">
        <w:t>Ruble</w:t>
      </w:r>
      <w:proofErr w:type="spellEnd"/>
      <w:r w:rsidRPr="00AA683D">
        <w:t xml:space="preserve">, and “new” </w:t>
      </w:r>
      <w:r w:rsidR="00B2759E" w:rsidRPr="00AA683D">
        <w:t>(2013) Zambian Kwacha (CU:ZMW).</w:t>
      </w:r>
    </w:p>
    <w:p w14:paraId="65FEF65F" w14:textId="77777777" w:rsidR="00B2759E" w:rsidRPr="00AA683D" w:rsidRDefault="00B2759E" w:rsidP="00B2759E"/>
    <w:p w14:paraId="55B5EA76" w14:textId="013E89B6" w:rsidR="00BC7A7F" w:rsidRPr="00AA683D" w:rsidRDefault="00BC7A7F" w:rsidP="00B2759E">
      <w:r w:rsidRPr="00AA683D">
        <w:t>Add</w:t>
      </w:r>
      <w:r w:rsidR="00B2759E" w:rsidRPr="00AA683D">
        <w:t>ition of</w:t>
      </w:r>
      <w:r w:rsidRPr="00AA683D">
        <w:t xml:space="preserve"> these new currencies to CU3_1 (triggers knock on regeneration of </w:t>
      </w:r>
      <w:r w:rsidRPr="00AA683D">
        <w:rPr>
          <w:rFonts w:ascii="Calibri" w:eastAsia="Times New Roman" w:hAnsi="Calibri" w:cs="Times New Roman"/>
          <w:color w:val="000000"/>
          <w:szCs w:val="22"/>
        </w:rPr>
        <w:t>C 51.00.w, C 51.00.x, C 52.00.w, C 52.00.x, C 52.00.y, C 52.00.z, C 53.00.w, C 53.00.x, C 53.00.y, C 54.00.w, C 60.00.w, C 60.00.x, C 61.00.w, C 61.00.x, F 34.00.c, P 02.06, C 66.00.w, C 66.00.x, C 67.00.w, C 68.00.w, C 69.00.w, C 70.00.w, C 71.00.w, C 72.00.w, C 73.00.w, C 74.00.w, C 75.00.w, C 76.00.w</w:t>
      </w:r>
      <w:r w:rsidR="00DF1E50" w:rsidRPr="00AA683D">
        <w:t xml:space="preserve"> at XBRL level </w:t>
      </w:r>
      <w:r w:rsidRPr="00AA683D">
        <w:t>to add app</w:t>
      </w:r>
      <w:r w:rsidR="00DF1E50" w:rsidRPr="00AA683D">
        <w:t xml:space="preserve">ropriated entries to the valid </w:t>
      </w:r>
      <w:proofErr w:type="spellStart"/>
      <w:r w:rsidRPr="00AA683D">
        <w:t>hypercubes</w:t>
      </w:r>
      <w:proofErr w:type="spellEnd"/>
      <w:r w:rsidRPr="00AA683D">
        <w:t>).</w:t>
      </w:r>
    </w:p>
    <w:p w14:paraId="3D75D189" w14:textId="77777777" w:rsidR="00F823CC" w:rsidRPr="00AA683D" w:rsidRDefault="00F823CC" w:rsidP="00BC7A7F"/>
    <w:p w14:paraId="174D3EC7" w14:textId="77777777" w:rsidR="00F823CC" w:rsidRPr="00AA683D" w:rsidRDefault="00F823CC" w:rsidP="00F823CC">
      <w:pPr>
        <w:pStyle w:val="Titlelevel2"/>
      </w:pPr>
      <w:r w:rsidRPr="00AA683D">
        <w:t>DPM DB Changes</w:t>
      </w:r>
    </w:p>
    <w:p w14:paraId="096E0D45" w14:textId="77777777" w:rsidR="00F823CC" w:rsidRPr="00AA683D" w:rsidRDefault="00F823CC" w:rsidP="00183058">
      <w:pPr>
        <w:pStyle w:val="ListParagraph"/>
        <w:numPr>
          <w:ilvl w:val="0"/>
          <w:numId w:val="21"/>
        </w:numPr>
      </w:pPr>
      <w:r w:rsidRPr="00AA683D">
        <w:t xml:space="preserve">Use of new </w:t>
      </w:r>
      <w:proofErr w:type="spellStart"/>
      <w:r w:rsidRPr="00AA683D">
        <w:t>DatapointVersionTransition</w:t>
      </w:r>
      <w:proofErr w:type="spellEnd"/>
      <w:r w:rsidRPr="00AA683D">
        <w:t xml:space="preserve"> and </w:t>
      </w:r>
      <w:proofErr w:type="spellStart"/>
      <w:r w:rsidRPr="00AA683D">
        <w:t>DatapointVersionTransitionLink</w:t>
      </w:r>
      <w:proofErr w:type="spellEnd"/>
      <w:r w:rsidRPr="00AA683D">
        <w:t xml:space="preserve"> tables:</w:t>
      </w:r>
    </w:p>
    <w:p w14:paraId="5DFFD3A6" w14:textId="77777777" w:rsidR="00F823CC" w:rsidRPr="00AA683D" w:rsidRDefault="00F823CC" w:rsidP="00F823CC">
      <w:pPr>
        <w:pStyle w:val="ListParagraph"/>
        <w:ind w:left="1080"/>
      </w:pPr>
      <w:r w:rsidRPr="00AA683D">
        <w:rPr>
          <w:noProof/>
          <w:rPrChange w:id="1171" w:author="Owen Jones" w:date="2018-07-31T16:06:00Z">
            <w:rPr>
              <w:noProof/>
            </w:rPr>
          </w:rPrChange>
        </w:rPr>
        <w:lastRenderedPageBreak/>
        <w:drawing>
          <wp:inline distT="0" distB="0" distL="0" distR="0" wp14:anchorId="15C4C084" wp14:editId="381A4193">
            <wp:extent cx="5762625" cy="1367101"/>
            <wp:effectExtent l="0" t="0" r="0" b="0"/>
            <wp:docPr id="1" name="Picture 1" descr="cid:image001.png@01D0FF78.A6EA0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FF78.A6EA0F6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62625" cy="1367101"/>
                    </a:xfrm>
                    <a:prstGeom prst="rect">
                      <a:avLst/>
                    </a:prstGeom>
                    <a:noFill/>
                    <a:ln>
                      <a:noFill/>
                    </a:ln>
                  </pic:spPr>
                </pic:pic>
              </a:graphicData>
            </a:graphic>
          </wp:inline>
        </w:drawing>
      </w:r>
    </w:p>
    <w:p w14:paraId="3A67815D" w14:textId="77777777" w:rsidR="00F823CC" w:rsidRPr="00AA683D" w:rsidRDefault="00F823CC" w:rsidP="00183058">
      <w:pPr>
        <w:pStyle w:val="ListParagraph"/>
        <w:numPr>
          <w:ilvl w:val="1"/>
          <w:numId w:val="21"/>
        </w:numPr>
      </w:pPr>
      <w:r w:rsidRPr="00AA683D">
        <w:t xml:space="preserve">The intention of these tables is to provide a mechanism to document more complex transitions to data series than the current possibilities of “start” (new </w:t>
      </w:r>
      <w:proofErr w:type="spellStart"/>
      <w:r w:rsidRPr="00AA683D">
        <w:t>DataPoint</w:t>
      </w:r>
      <w:proofErr w:type="spellEnd"/>
      <w:r w:rsidRPr="00AA683D">
        <w:t xml:space="preserve"> and </w:t>
      </w:r>
      <w:proofErr w:type="spellStart"/>
      <w:r w:rsidRPr="00AA683D">
        <w:t>DataPointVersion</w:t>
      </w:r>
      <w:proofErr w:type="spellEnd"/>
      <w:r w:rsidRPr="00AA683D">
        <w:t xml:space="preserve">), “change modelling” (additional </w:t>
      </w:r>
      <w:proofErr w:type="spellStart"/>
      <w:r w:rsidRPr="00AA683D">
        <w:t>DataPointVersion</w:t>
      </w:r>
      <w:proofErr w:type="spellEnd"/>
      <w:r w:rsidRPr="00AA683D">
        <w:t xml:space="preserve"> for same </w:t>
      </w:r>
      <w:proofErr w:type="spellStart"/>
      <w:r w:rsidRPr="00AA683D">
        <w:t>DataPoint</w:t>
      </w:r>
      <w:proofErr w:type="spellEnd"/>
      <w:r w:rsidRPr="00AA683D">
        <w:t xml:space="preserve">) or “stop” (end date on last </w:t>
      </w:r>
      <w:proofErr w:type="spellStart"/>
      <w:r w:rsidRPr="00AA683D">
        <w:t>DataPointVersion</w:t>
      </w:r>
      <w:proofErr w:type="spellEnd"/>
      <w:r w:rsidRPr="00AA683D">
        <w:t>).</w:t>
      </w:r>
    </w:p>
    <w:p w14:paraId="2FDAA281" w14:textId="77777777" w:rsidR="00F823CC" w:rsidRPr="00AA683D" w:rsidRDefault="00F823CC" w:rsidP="00183058">
      <w:pPr>
        <w:pStyle w:val="ListParagraph"/>
        <w:numPr>
          <w:ilvl w:val="1"/>
          <w:numId w:val="21"/>
        </w:numPr>
      </w:pPr>
      <w:r w:rsidRPr="00AA683D">
        <w:t>Note that at present the data in these tables is not an exhaustive documentation of historic changes. (I.e. it does not document all modelling changes that have previously happened).</w:t>
      </w:r>
    </w:p>
    <w:p w14:paraId="719900E8" w14:textId="77777777" w:rsidR="00F823CC" w:rsidRPr="00AA683D" w:rsidRDefault="00F823CC" w:rsidP="00183058">
      <w:pPr>
        <w:pStyle w:val="ListParagraph"/>
        <w:numPr>
          <w:ilvl w:val="1"/>
          <w:numId w:val="21"/>
        </w:numPr>
      </w:pPr>
      <w:r w:rsidRPr="00AA683D">
        <w:t xml:space="preserve">This version currently documents 1841 </w:t>
      </w:r>
      <w:proofErr w:type="spellStart"/>
      <w:r w:rsidRPr="00AA683D">
        <w:t>Datapoints</w:t>
      </w:r>
      <w:proofErr w:type="spellEnd"/>
      <w:r w:rsidRPr="00AA683D">
        <w:t xml:space="preserve"> that stopped being reported at some point in time due to changes in tables, and one “merge” of two time series between version 2.4 and 2.5</w:t>
      </w:r>
      <w:r w:rsidRPr="00AA683D">
        <w:rPr>
          <w:rStyle w:val="FootnoteReference"/>
        </w:rPr>
        <w:footnoteReference w:id="29"/>
      </w:r>
      <w:r w:rsidRPr="00AA683D">
        <w:t>.</w:t>
      </w:r>
    </w:p>
    <w:p w14:paraId="51A13AD4" w14:textId="77777777" w:rsidR="00187BD9" w:rsidRPr="00AA683D" w:rsidRDefault="00187BD9" w:rsidP="00AD231B"/>
    <w:p w14:paraId="60462DA3" w14:textId="77777777" w:rsidR="0000662A" w:rsidRPr="00AA683D" w:rsidRDefault="0000662A" w:rsidP="0000662A">
      <w:pPr>
        <w:pStyle w:val="Titlelevel2"/>
      </w:pPr>
      <w:r w:rsidRPr="00AA683D">
        <w:t>XBRL Changes</w:t>
      </w:r>
    </w:p>
    <w:p w14:paraId="6B77C2A7" w14:textId="77777777" w:rsidR="00F823CC" w:rsidRPr="00AA683D" w:rsidRDefault="00F823CC" w:rsidP="00183058">
      <w:pPr>
        <w:pStyle w:val="ListParagraph"/>
        <w:numPr>
          <w:ilvl w:val="0"/>
          <w:numId w:val="21"/>
        </w:numPr>
      </w:pPr>
      <w:r w:rsidRPr="00AA683D">
        <w:t>All frameworks have new reporting taxonomy versions.</w:t>
      </w:r>
    </w:p>
    <w:p w14:paraId="6C73631F" w14:textId="77777777" w:rsidR="00F823CC" w:rsidRPr="00AA683D" w:rsidRDefault="00F823CC" w:rsidP="00183058">
      <w:pPr>
        <w:pStyle w:val="ListParagraph"/>
        <w:numPr>
          <w:ilvl w:val="1"/>
          <w:numId w:val="21"/>
        </w:numPr>
      </w:pPr>
      <w:r w:rsidRPr="00AA683D">
        <w:t>N.B. FINREP and FINREP_IND are still identical in terms of tables.</w:t>
      </w:r>
    </w:p>
    <w:p w14:paraId="21AE9007" w14:textId="716F269C" w:rsidR="00F823CC" w:rsidRPr="00AA683D" w:rsidRDefault="00F823CC" w:rsidP="00183058">
      <w:pPr>
        <w:pStyle w:val="ListParagraph"/>
        <w:numPr>
          <w:ilvl w:val="0"/>
          <w:numId w:val="21"/>
        </w:numPr>
      </w:pPr>
      <w:r w:rsidRPr="00AA683D">
        <w:t>Implement</w:t>
      </w:r>
      <w:r w:rsidR="00B2759E" w:rsidRPr="00AA683D">
        <w:t>ation</w:t>
      </w:r>
      <w:r w:rsidRPr="00AA683D">
        <w:t xml:space="preserve"> in XBRL formulae </w:t>
      </w:r>
      <w:r w:rsidR="00B2759E" w:rsidRPr="00AA683D">
        <w:t xml:space="preserve">of </w:t>
      </w:r>
      <w:r w:rsidRPr="00AA683D">
        <w:t>the additional Asset Encumbrance validation rules that were previously added to the validation rule spreadsheet in v2.4</w:t>
      </w:r>
    </w:p>
    <w:p w14:paraId="3E113DD3" w14:textId="111E4418" w:rsidR="00F823CC" w:rsidRPr="00AA683D" w:rsidRDefault="00F823CC" w:rsidP="00183058">
      <w:pPr>
        <w:pStyle w:val="ListParagraph"/>
        <w:numPr>
          <w:ilvl w:val="0"/>
          <w:numId w:val="21"/>
        </w:numPr>
      </w:pPr>
      <w:r w:rsidRPr="00AA683D">
        <w:t>Change to allowable currencies on tables with currency z-axis</w:t>
      </w:r>
    </w:p>
    <w:p w14:paraId="2E592F6F" w14:textId="7F1B59D4" w:rsidR="00BC1FD0" w:rsidRPr="00AA683D" w:rsidRDefault="00BC1FD0" w:rsidP="006C65AD">
      <w:pPr>
        <w:pStyle w:val="Titlelevel3"/>
      </w:pPr>
      <w:r w:rsidRPr="00AA683D">
        <w:t>XBRL Taxonomy structure</w:t>
      </w:r>
    </w:p>
    <w:p w14:paraId="02144CEB" w14:textId="77777777" w:rsidR="006C65AD" w:rsidRPr="00AA683D" w:rsidRDefault="00A93E8D" w:rsidP="00AD231B">
      <w:r w:rsidRPr="00AA683D">
        <w:t>XBRL taxonomy constructed</w:t>
      </w:r>
      <w:r w:rsidR="002230AE" w:rsidRPr="00AA683D">
        <w:t xml:space="preserve"> by</w:t>
      </w:r>
      <w:r w:rsidR="00823E7E" w:rsidRPr="00AA683D">
        <w:t xml:space="preserve"> “delta” approach described under v2.4.1.0 below. Each of the new reporting taxonomy versions references unchanged elements of its</w:t>
      </w:r>
      <w:r w:rsidR="00AF1DDD" w:rsidRPr="00AA683D">
        <w:t xml:space="preserve"> </w:t>
      </w:r>
      <w:r w:rsidR="00104E8B" w:rsidRPr="00AA683D">
        <w:t xml:space="preserve">immediate </w:t>
      </w:r>
      <w:r w:rsidR="000753EF" w:rsidRPr="00AA683D">
        <w:t>predecessor (generally v2.4.0.1)</w:t>
      </w:r>
      <w:r w:rsidR="00AF1DDD" w:rsidRPr="00AA683D">
        <w:t xml:space="preserve"> </w:t>
      </w:r>
      <w:r w:rsidR="006C65AD" w:rsidRPr="00AA683D">
        <w:t>and hence is dependent upon it.</w:t>
      </w:r>
    </w:p>
    <w:p w14:paraId="6B2BFB31" w14:textId="77777777" w:rsidR="006C65AD" w:rsidRPr="00AA683D" w:rsidRDefault="006C65AD" w:rsidP="00AD231B"/>
    <w:p w14:paraId="55B5EA7D" w14:textId="6B1DA812" w:rsidR="00394670" w:rsidRPr="00AA683D" w:rsidRDefault="00AF1DDD" w:rsidP="00AD231B">
      <w:r w:rsidRPr="00AA683D">
        <w:t xml:space="preserve">Note that the v2.5.0.0 </w:t>
      </w:r>
      <w:r w:rsidR="000753EF" w:rsidRPr="00AA683D">
        <w:t xml:space="preserve">COREP entry points </w:t>
      </w:r>
      <w:r w:rsidR="00617050" w:rsidRPr="00AA683D">
        <w:t>reference</w:t>
      </w:r>
      <w:r w:rsidRPr="00AA683D">
        <w:t xml:space="preserve"> both v2.4.1.0 </w:t>
      </w:r>
      <w:r w:rsidR="00FE66B8" w:rsidRPr="00AA683D">
        <w:t>COREP</w:t>
      </w:r>
      <w:r w:rsidR="00F31A03" w:rsidRPr="00AA683D">
        <w:t xml:space="preserve"> files (</w:t>
      </w:r>
      <w:r w:rsidR="00AB6DC8" w:rsidRPr="00AA683D">
        <w:t>for items changed in 2.4.1.0 but not changed in 2.5.0.0) and v2.4.0</w:t>
      </w:r>
      <w:r w:rsidR="00B87A85" w:rsidRPr="00AA683D">
        <w:t>.1 COREP (for items unchanged by 2.4.1.0 and 2.5.0.0)</w:t>
      </w:r>
      <w:r w:rsidR="00774202" w:rsidRPr="00AA683D">
        <w:t xml:space="preserve">. As such v2.5.0.0 COREP entry points </w:t>
      </w:r>
      <w:r w:rsidR="001805E5" w:rsidRPr="00AA683D">
        <w:t>will require</w:t>
      </w:r>
      <w:r w:rsidR="00C320E8" w:rsidRPr="00AA683D">
        <w:t xml:space="preserve"> the</w:t>
      </w:r>
      <w:r w:rsidR="00CD4B4B" w:rsidRPr="00AA683D">
        <w:t xml:space="preserve"> XBRL files from v2.5.0.0, v2.4.1.0 and v2.4.0.1 COREP</w:t>
      </w:r>
      <w:r w:rsidR="00C320E8" w:rsidRPr="00AA683D">
        <w:t xml:space="preserve"> as well as the v2.5.0.0 dictionary files in order to be processed.</w:t>
      </w:r>
    </w:p>
    <w:p w14:paraId="55B5EAD9" w14:textId="77777777" w:rsidR="00F07268" w:rsidRPr="00AA683D" w:rsidRDefault="00F07268" w:rsidP="00F07268"/>
    <w:p w14:paraId="55B5EADA" w14:textId="54D271CE" w:rsidR="00923CC5" w:rsidRPr="00AA683D" w:rsidRDefault="00923CC5" w:rsidP="00923CC5">
      <w:pPr>
        <w:pStyle w:val="Titlelevel2"/>
      </w:pPr>
      <w:r w:rsidRPr="00AA683D">
        <w:t>Note</w:t>
      </w:r>
    </w:p>
    <w:p w14:paraId="55B5EADC" w14:textId="4716B715" w:rsidR="00F14EAF" w:rsidRPr="00AA683D" w:rsidRDefault="0084357B">
      <w:r w:rsidRPr="00AA683D">
        <w:t>The appropriate c</w:t>
      </w:r>
      <w:r w:rsidR="00923CC5" w:rsidRPr="00AA683D">
        <w:t xml:space="preserve">ode for “Normative Reference” </w:t>
      </w:r>
      <w:r w:rsidR="00F07268" w:rsidRPr="00AA683D">
        <w:t xml:space="preserve">for 2.5 </w:t>
      </w:r>
      <w:r w:rsidR="008350C5" w:rsidRPr="00AA683D">
        <w:t>was</w:t>
      </w:r>
      <w:r w:rsidR="00923CC5" w:rsidRPr="00AA683D">
        <w:t xml:space="preserve"> not known </w:t>
      </w:r>
      <w:r w:rsidR="008350C5" w:rsidRPr="00AA683D">
        <w:t xml:space="preserve">at the time of production of the taxonomy, as a result more generic values than usual </w:t>
      </w:r>
      <w:r w:rsidRPr="00AA683D">
        <w:t>(e.g. “</w:t>
      </w:r>
      <w:proofErr w:type="spellStart"/>
      <w:r w:rsidRPr="00AA683D">
        <w:t>its</w:t>
      </w:r>
      <w:proofErr w:type="spellEnd"/>
      <w:r w:rsidR="00F07268" w:rsidRPr="00AA683D">
        <w:t>-2016-</w:t>
      </w:r>
      <w:r w:rsidRPr="00AA683D">
        <w:t>repxx</w:t>
      </w:r>
      <w:r w:rsidR="00F07268" w:rsidRPr="00AA683D">
        <w:t>”</w:t>
      </w:r>
      <w:r w:rsidR="00F823CC" w:rsidRPr="00AA683D">
        <w:t>)</w:t>
      </w:r>
      <w:r w:rsidRPr="00AA683D">
        <w:t xml:space="preserve"> </w:t>
      </w:r>
      <w:r w:rsidR="00F07268" w:rsidRPr="00AA683D">
        <w:t>ha</w:t>
      </w:r>
      <w:r w:rsidRPr="00AA683D">
        <w:t>ve</w:t>
      </w:r>
      <w:r w:rsidR="00F07268" w:rsidRPr="00AA683D">
        <w:t xml:space="preserve"> been </w:t>
      </w:r>
      <w:r w:rsidR="00923CC5" w:rsidRPr="00AA683D">
        <w:t>used.</w:t>
      </w:r>
      <w:r w:rsidR="008350C5" w:rsidRPr="00AA683D">
        <w:t xml:space="preserve"> This is a trivial XBRL level detail however, and unlikely to be of functional concern for any participants.</w:t>
      </w:r>
      <w:r w:rsidR="00923CC5" w:rsidRPr="00AA683D">
        <w:t xml:space="preserve">  </w:t>
      </w:r>
      <w:r w:rsidR="00F14EAF" w:rsidRPr="00AA683D">
        <w:br w:type="page"/>
      </w:r>
    </w:p>
    <w:p w14:paraId="01E2B3EA" w14:textId="45D1A639" w:rsidR="001444B4" w:rsidRPr="00AA683D" w:rsidRDefault="001444B4" w:rsidP="001444B4">
      <w:pPr>
        <w:pStyle w:val="Titlelevel1"/>
        <w:rPr>
          <w:i/>
        </w:rPr>
      </w:pPr>
      <w:r w:rsidRPr="00AA683D">
        <w:rPr>
          <w:i/>
        </w:rPr>
        <w:lastRenderedPageBreak/>
        <w:t>v2.4.1 (“2015-B-1”</w:t>
      </w:r>
      <w:proofErr w:type="gramStart"/>
      <w:r w:rsidRPr="00AA683D">
        <w:rPr>
          <w:i/>
        </w:rPr>
        <w:t xml:space="preserve">) </w:t>
      </w:r>
      <w:r w:rsidRPr="00AA683D">
        <w:rPr>
          <w:rFonts w:ascii="Arial" w:hAnsi="Arial" w:cs="Arial"/>
          <w:i/>
          <w:color w:val="696969"/>
          <w:sz w:val="18"/>
          <w:szCs w:val="18"/>
          <w:shd w:val="clear" w:color="auto" w:fill="FFFFFF"/>
        </w:rPr>
        <w:t xml:space="preserve"> (</w:t>
      </w:r>
      <w:proofErr w:type="gramEnd"/>
      <w:r w:rsidRPr="00AA683D">
        <w:rPr>
          <w:rFonts w:ascii="Arial" w:hAnsi="Arial" w:cs="Arial"/>
          <w:i/>
          <w:color w:val="696969"/>
          <w:sz w:val="18"/>
          <w:szCs w:val="18"/>
          <w:shd w:val="clear" w:color="auto" w:fill="FFFFFF"/>
        </w:rPr>
        <w:t>Incorporating v2.4.0.1, 02/02/2016)</w:t>
      </w:r>
    </w:p>
    <w:p w14:paraId="3889DD1C" w14:textId="77777777" w:rsidR="008350C5" w:rsidRPr="00AA683D" w:rsidRDefault="008350C5" w:rsidP="008350C5">
      <w:pPr>
        <w:pStyle w:val="Titlelevel2"/>
      </w:pPr>
      <w:r w:rsidRPr="00AA683D">
        <w:t>Summary and Impact</w:t>
      </w:r>
    </w:p>
    <w:p w14:paraId="1BF44068" w14:textId="77777777" w:rsidR="008350C5" w:rsidRPr="00AA683D" w:rsidRDefault="008350C5" w:rsidP="008350C5">
      <w:r w:rsidRPr="00AA683D">
        <w:t>This release corrects errors identified in the 2.4.0 release of the EBA taxonomy.</w:t>
      </w:r>
    </w:p>
    <w:p w14:paraId="0457A955" w14:textId="77777777" w:rsidR="008350C5" w:rsidRPr="00AA683D" w:rsidRDefault="008350C5" w:rsidP="008350C5"/>
    <w:p w14:paraId="3207C34C" w14:textId="44D751EF" w:rsidR="008350C5" w:rsidRPr="00AA683D" w:rsidRDefault="008350C5" w:rsidP="008350C5">
      <w:r w:rsidRPr="00AA683D">
        <w:t xml:space="preserve">The most significant of these would have led to an inability for </w:t>
      </w:r>
      <w:proofErr w:type="gramStart"/>
      <w:r w:rsidRPr="00AA683D">
        <w:t>filers  to</w:t>
      </w:r>
      <w:proofErr w:type="gramEnd"/>
      <w:r w:rsidRPr="00AA683D">
        <w:t xml:space="preserve"> report the “Leverage ratio calculation” summary table (C 47.00) in </w:t>
      </w:r>
      <w:r w:rsidR="009679C4" w:rsidRPr="00AA683D">
        <w:t>individual</w:t>
      </w:r>
      <w:r w:rsidRPr="00AA683D">
        <w:t xml:space="preserve"> COREP reports. Correcting this issue requires a new set of “entry points” for COREP. </w:t>
      </w:r>
    </w:p>
    <w:p w14:paraId="6EDC14E5" w14:textId="77777777" w:rsidR="008350C5" w:rsidRPr="00AA683D" w:rsidRDefault="008350C5" w:rsidP="008350C5"/>
    <w:p w14:paraId="0C1A90AD" w14:textId="7E0CB217" w:rsidR="008350C5" w:rsidRPr="00AA683D" w:rsidRDefault="008350C5" w:rsidP="008350C5">
      <w:pPr>
        <w:ind w:left="720"/>
        <w:rPr>
          <w:i/>
        </w:rPr>
      </w:pPr>
      <w:r w:rsidRPr="00AA683D">
        <w:rPr>
          <w:i/>
        </w:rPr>
        <w:t xml:space="preserve">In practice this means that XBRL instance files that were produced targeting the 2.4.0 version of COREP modules will need the value of their </w:t>
      </w:r>
      <w:proofErr w:type="spellStart"/>
      <w:r w:rsidRPr="00AA683D">
        <w:rPr>
          <w:i/>
        </w:rPr>
        <w:t>SchemaRef</w:t>
      </w:r>
      <w:proofErr w:type="spellEnd"/>
      <w:r w:rsidRPr="00AA683D">
        <w:rPr>
          <w:i/>
        </w:rPr>
        <w:t xml:space="preserve"> element changed. For all modules other than COREP_</w:t>
      </w:r>
      <w:r w:rsidR="009679C4" w:rsidRPr="00AA683D">
        <w:rPr>
          <w:i/>
        </w:rPr>
        <w:t>IND</w:t>
      </w:r>
      <w:r w:rsidRPr="00AA683D">
        <w:rPr>
          <w:i/>
        </w:rPr>
        <w:t xml:space="preserve"> this is the only required change. COREP_</w:t>
      </w:r>
      <w:r w:rsidR="009679C4" w:rsidRPr="00AA683D">
        <w:rPr>
          <w:i/>
        </w:rPr>
        <w:t>IND</w:t>
      </w:r>
      <w:r w:rsidRPr="00AA683D">
        <w:rPr>
          <w:i/>
        </w:rPr>
        <w:t xml:space="preserve"> instances will also need to </w:t>
      </w:r>
      <w:r w:rsidR="009679C4" w:rsidRPr="00AA683D">
        <w:rPr>
          <w:i/>
        </w:rPr>
        <w:t>include data</w:t>
      </w:r>
      <w:r w:rsidRPr="00AA683D">
        <w:rPr>
          <w:i/>
        </w:rPr>
        <w:t xml:space="preserve"> for C47.00</w:t>
      </w:r>
      <w:r w:rsidR="009679C4" w:rsidRPr="00AA683D">
        <w:rPr>
          <w:i/>
        </w:rPr>
        <w:t xml:space="preserve"> where the reporter is required to submit this template</w:t>
      </w:r>
      <w:r w:rsidRPr="00AA683D">
        <w:rPr>
          <w:i/>
        </w:rPr>
        <w:t xml:space="preserve"> (as most reporters likely anyway expected to have been the case).</w:t>
      </w:r>
    </w:p>
    <w:p w14:paraId="722CFD82" w14:textId="77777777" w:rsidR="008350C5" w:rsidRPr="00AA683D" w:rsidRDefault="008350C5" w:rsidP="008350C5">
      <w:pPr>
        <w:rPr>
          <w:i/>
        </w:rPr>
      </w:pPr>
    </w:p>
    <w:p w14:paraId="43065B10" w14:textId="77777777" w:rsidR="008350C5" w:rsidRPr="00AA683D" w:rsidRDefault="008350C5" w:rsidP="008350C5">
      <w:r w:rsidRPr="00AA683D">
        <w:t>In addition the 2.4.0 release of the COREP, FINREP and SBP report modules had errors in some of their validation rules that would have led to these validation rules always reporting a failure. In addition an error has been corrected in the implementation of the underlying evaluation approach for the validation calculations which might have led to subtle disagreements between different XBRL validation tools in certain circumstances.  These errors are directly corrected in the relevant files.</w:t>
      </w:r>
    </w:p>
    <w:p w14:paraId="65E051CC" w14:textId="77777777" w:rsidR="008350C5" w:rsidRPr="00AA683D" w:rsidRDefault="008350C5" w:rsidP="008350C5"/>
    <w:p w14:paraId="69AEE8E8" w14:textId="77777777" w:rsidR="008350C5" w:rsidRPr="00AA683D" w:rsidRDefault="008350C5" w:rsidP="008350C5">
      <w:pPr>
        <w:ind w:left="720"/>
        <w:rPr>
          <w:i/>
        </w:rPr>
      </w:pPr>
      <w:r w:rsidRPr="00AA683D">
        <w:rPr>
          <w:i/>
        </w:rPr>
        <w:t>Where the relevant files from this release are used in place of those from the 2.4.0 release, these validation rules will now produce the correct results. No change to any produced instance files is required – only to the configuration of whatever XBRL validation tool is used to generate the validation results.</w:t>
      </w:r>
    </w:p>
    <w:p w14:paraId="7629F866" w14:textId="77777777" w:rsidR="008350C5" w:rsidRPr="00AA683D" w:rsidRDefault="008350C5" w:rsidP="008350C5">
      <w:pPr>
        <w:rPr>
          <w:i/>
        </w:rPr>
      </w:pPr>
      <w:r w:rsidRPr="00AA683D">
        <w:rPr>
          <w:i/>
        </w:rPr>
        <w:t xml:space="preserve"> </w:t>
      </w:r>
    </w:p>
    <w:p w14:paraId="432B6561" w14:textId="77777777" w:rsidR="008350C5" w:rsidRPr="00AA683D" w:rsidRDefault="008350C5" w:rsidP="008350C5">
      <w:r w:rsidRPr="00AA683D">
        <w:t xml:space="preserve">At a technical XBRL level, because of the essentially trivial degree of change between 2.4.0 and 2.4.1 the usual EBA practice of including completely new sets of files for each taxonomy update was viewed as likely to cause excessive and unnecessary overhead and confusion. As a result the 2.4.1 taxonomy has been constructed in a way which much more clearly identifies those elements (i.e. tables and validation rules) which have changed, separating out the minimal set of changed files into the location of the “new” modules, and referencing instead of duplicating those files that are unchanged. </w:t>
      </w:r>
    </w:p>
    <w:p w14:paraId="72DD0B88" w14:textId="77777777" w:rsidR="008350C5" w:rsidRPr="00AA683D" w:rsidRDefault="008350C5" w:rsidP="008350C5"/>
    <w:p w14:paraId="251063AF" w14:textId="77777777" w:rsidR="008350C5" w:rsidRPr="00AA683D" w:rsidRDefault="008350C5" w:rsidP="008350C5">
      <w:pPr>
        <w:ind w:left="720"/>
      </w:pPr>
      <w:r w:rsidRPr="00AA683D">
        <w:rPr>
          <w:i/>
        </w:rPr>
        <w:t>The change in the construction/layout of the taxonomy at the file level may in the short term be expected to make implementation easier or more complex in some respects depending on the details of individual reporter’s systems. Following this approach in future would be expected to generally make future implementations easier.</w:t>
      </w:r>
    </w:p>
    <w:p w14:paraId="00CCED0C" w14:textId="77777777" w:rsidR="008350C5" w:rsidRPr="00AA683D" w:rsidRDefault="008350C5" w:rsidP="008350C5"/>
    <w:p w14:paraId="50AE88E0" w14:textId="77777777" w:rsidR="008350C5" w:rsidRPr="00AA683D" w:rsidRDefault="008350C5" w:rsidP="008350C5">
      <w:pPr>
        <w:ind w:left="720"/>
        <w:rPr>
          <w:b/>
          <w:i/>
        </w:rPr>
      </w:pPr>
      <w:r w:rsidRPr="00AA683D">
        <w:rPr>
          <w:b/>
          <w:i/>
        </w:rPr>
        <w:t xml:space="preserve">Overall the impact of these changes on filers is expected to be relatively minimal (since no significant change to the content or process of production of instance files will be required). </w:t>
      </w:r>
    </w:p>
    <w:p w14:paraId="52C5D6F6" w14:textId="77777777" w:rsidR="008350C5" w:rsidRPr="00AA683D" w:rsidRDefault="008350C5" w:rsidP="008350C5">
      <w:pPr>
        <w:ind w:left="720"/>
        <w:rPr>
          <w:i/>
        </w:rPr>
      </w:pPr>
    </w:p>
    <w:p w14:paraId="1C4D3D25" w14:textId="77777777" w:rsidR="008350C5" w:rsidRPr="00AA683D" w:rsidRDefault="008350C5" w:rsidP="008350C5">
      <w:pPr>
        <w:ind w:left="720"/>
        <w:rPr>
          <w:i/>
        </w:rPr>
      </w:pPr>
    </w:p>
    <w:p w14:paraId="5DBBF0A5" w14:textId="77777777" w:rsidR="00D62FD8" w:rsidRPr="00AA683D" w:rsidRDefault="00D62FD8" w:rsidP="008350C5">
      <w:pPr>
        <w:pStyle w:val="Titlelevel2"/>
      </w:pPr>
      <w:r w:rsidRPr="00AA683D">
        <w:lastRenderedPageBreak/>
        <w:t>Purpose</w:t>
      </w:r>
    </w:p>
    <w:p w14:paraId="48F4DE13" w14:textId="77777777" w:rsidR="001444B4" w:rsidRPr="00AA683D" w:rsidRDefault="001444B4" w:rsidP="001444B4">
      <w:r w:rsidRPr="00AA683D">
        <w:t xml:space="preserve">Corrective release for v2.4: </w:t>
      </w:r>
    </w:p>
    <w:p w14:paraId="22E159DB" w14:textId="77777777" w:rsidR="00D62FD8" w:rsidRPr="00AA683D" w:rsidRDefault="001444B4" w:rsidP="00183058">
      <w:pPr>
        <w:pStyle w:val="ListParagraph"/>
        <w:numPr>
          <w:ilvl w:val="0"/>
          <w:numId w:val="22"/>
        </w:numPr>
      </w:pPr>
      <w:r w:rsidRPr="00AA683D">
        <w:t>New COREP taxonomy c</w:t>
      </w:r>
      <w:r w:rsidR="00D62FD8" w:rsidRPr="00AA683D">
        <w:t>orrecting version from 2.4.0.0</w:t>
      </w:r>
    </w:p>
    <w:p w14:paraId="6335367F" w14:textId="424B0C8F" w:rsidR="001444B4" w:rsidRPr="00AA683D" w:rsidRDefault="001444B4" w:rsidP="00183058">
      <w:pPr>
        <w:pStyle w:val="ListParagraph"/>
        <w:numPr>
          <w:ilvl w:val="1"/>
          <w:numId w:val="22"/>
        </w:numPr>
      </w:pPr>
      <w:r w:rsidRPr="00AA683D">
        <w:t xml:space="preserve">Addition of missing C 47.00 to COREP </w:t>
      </w:r>
      <w:r w:rsidR="009679C4" w:rsidRPr="00AA683D">
        <w:t>IND</w:t>
      </w:r>
      <w:r w:rsidRPr="00AA683D">
        <w:t xml:space="preserve"> in COREP 2.2.1 </w:t>
      </w:r>
      <w:r w:rsidR="00D62FD8" w:rsidRPr="00AA683D">
        <w:t xml:space="preserve">(“COREP 2015-B-1”) </w:t>
      </w:r>
      <w:r w:rsidRPr="00AA683D">
        <w:t>fix version.</w:t>
      </w:r>
    </w:p>
    <w:p w14:paraId="355BD13D" w14:textId="46FCEC98" w:rsidR="001444B4" w:rsidRPr="00AA683D" w:rsidRDefault="001444B4" w:rsidP="00183058">
      <w:pPr>
        <w:pStyle w:val="ListParagraph"/>
        <w:numPr>
          <w:ilvl w:val="0"/>
          <w:numId w:val="22"/>
        </w:numPr>
      </w:pPr>
      <w:r w:rsidRPr="00AA683D">
        <w:t>Correction to XBRL implementation</w:t>
      </w:r>
      <w:r w:rsidR="00F00500" w:rsidRPr="00AA683D">
        <w:t xml:space="preserve"> of validation rules in COREP, FINREP, FINREP-IND and SBP</w:t>
      </w:r>
    </w:p>
    <w:p w14:paraId="700D6C91" w14:textId="42F2C0AB" w:rsidR="00F00500" w:rsidRPr="00AA683D" w:rsidRDefault="001444B4" w:rsidP="00183058">
      <w:pPr>
        <w:pStyle w:val="ListParagraph"/>
        <w:numPr>
          <w:ilvl w:val="0"/>
          <w:numId w:val="22"/>
        </w:numPr>
      </w:pPr>
      <w:r w:rsidRPr="00AA683D">
        <w:t xml:space="preserve">Inclusion of corrected </w:t>
      </w:r>
      <w:proofErr w:type="spellStart"/>
      <w:r w:rsidRPr="00AA683D">
        <w:t>Eurofiling</w:t>
      </w:r>
      <w:proofErr w:type="spellEnd"/>
      <w:r w:rsidRPr="00AA683D">
        <w:t xml:space="preserve"> “interval-arithmetics.xml” file</w:t>
      </w:r>
    </w:p>
    <w:p w14:paraId="6291C5D1" w14:textId="77777777" w:rsidR="001444B4" w:rsidRPr="00AA683D" w:rsidRDefault="001444B4" w:rsidP="001444B4">
      <w:pPr>
        <w:pStyle w:val="ListParagraph"/>
      </w:pPr>
    </w:p>
    <w:p w14:paraId="2C9B1FE9" w14:textId="4705A8E2" w:rsidR="001444B4" w:rsidRPr="00AA683D" w:rsidRDefault="001444B4" w:rsidP="001444B4">
      <w:r w:rsidRPr="00AA683D">
        <w:t xml:space="preserve">Note that v2.4.1.0 replaces v2.4.0.0 (for COREP) and </w:t>
      </w:r>
      <w:r w:rsidRPr="00AA683D">
        <w:rPr>
          <w:b/>
        </w:rPr>
        <w:t>v2.4.1.0 must be used for reporting of COREP entry points to the EBA under any “2.4” reporting requested</w:t>
      </w:r>
      <w:r w:rsidRPr="00AA683D">
        <w:t xml:space="preserve">. Similarly </w:t>
      </w:r>
      <w:r w:rsidR="00F00500" w:rsidRPr="00AA683D">
        <w:rPr>
          <w:b/>
        </w:rPr>
        <w:t xml:space="preserve">v2.4.0.1 </w:t>
      </w:r>
      <w:r w:rsidRPr="00AA683D">
        <w:rPr>
          <w:b/>
        </w:rPr>
        <w:t>should be used for entry points other than COREP</w:t>
      </w:r>
      <w:r w:rsidRPr="00AA683D">
        <w:t xml:space="preserve"> (though since v2.4.0.1 and v2.4.0.0 are “instance compatible” – use the same </w:t>
      </w:r>
      <w:proofErr w:type="spellStart"/>
      <w:r w:rsidRPr="00AA683D">
        <w:t>schemaRef</w:t>
      </w:r>
      <w:proofErr w:type="spellEnd"/>
      <w:r w:rsidRPr="00AA683D">
        <w:t xml:space="preserve"> URI and produce/define identical instance files - this is relevant only in terms of validation results).</w:t>
      </w:r>
    </w:p>
    <w:p w14:paraId="6879DB57" w14:textId="77777777" w:rsidR="00D62FD8" w:rsidRPr="00AA683D" w:rsidRDefault="00D62FD8" w:rsidP="00D62FD8">
      <w:pPr>
        <w:pStyle w:val="Titlelevel2"/>
      </w:pPr>
      <w:r w:rsidRPr="00AA683D">
        <w:t>DPM Changes</w:t>
      </w:r>
    </w:p>
    <w:p w14:paraId="79450911" w14:textId="5E4D07CF" w:rsidR="00D62FD8" w:rsidRPr="00AA683D" w:rsidRDefault="00D62FD8" w:rsidP="001444B4">
      <w:r w:rsidRPr="00AA683D">
        <w:t>There are no substantive reporting requirement changes; all changes are corrective (i.e. to give effect to the reporting requirements as intended for v2.4).</w:t>
      </w:r>
    </w:p>
    <w:p w14:paraId="2702B299" w14:textId="06C9CA9D" w:rsidR="001444B4" w:rsidRPr="00AA683D" w:rsidRDefault="00D62FD8" w:rsidP="001444B4">
      <w:pPr>
        <w:pStyle w:val="Titlelevel3"/>
      </w:pPr>
      <w:r w:rsidRPr="00AA683D">
        <w:t xml:space="preserve">DPM </w:t>
      </w:r>
      <w:r w:rsidR="001444B4" w:rsidRPr="00AA683D">
        <w:t>DB corrections:</w:t>
      </w:r>
    </w:p>
    <w:p w14:paraId="547BC5C4" w14:textId="50DD7290" w:rsidR="00D62FD8" w:rsidRPr="00AA683D" w:rsidRDefault="00D62FD8" w:rsidP="00183058">
      <w:pPr>
        <w:pStyle w:val="ListParagraph"/>
        <w:numPr>
          <w:ilvl w:val="0"/>
          <w:numId w:val="23"/>
        </w:numPr>
      </w:pPr>
      <w:r w:rsidRPr="00AA683D">
        <w:t xml:space="preserve">Additional taxonomy entry (“COREP 2015-B-1”) and related entries </w:t>
      </w:r>
    </w:p>
    <w:p w14:paraId="6D88F2D0" w14:textId="0D884769" w:rsidR="00D62FD8" w:rsidRPr="00AA683D" w:rsidRDefault="00D62FD8" w:rsidP="00183058">
      <w:pPr>
        <w:pStyle w:val="ListParagraph"/>
        <w:numPr>
          <w:ilvl w:val="1"/>
          <w:numId w:val="23"/>
        </w:numPr>
      </w:pPr>
      <w:r w:rsidRPr="00AA683D">
        <w:t>Only difference from “COREP 2015-B” is correct</w:t>
      </w:r>
      <w:r w:rsidR="009679C4" w:rsidRPr="00AA683D">
        <w:t>ly linking C 47 table to COREP IND</w:t>
      </w:r>
      <w:r w:rsidRPr="00AA683D">
        <w:t xml:space="preserve"> module.</w:t>
      </w:r>
    </w:p>
    <w:p w14:paraId="2DD8AB56" w14:textId="6DFE5235" w:rsidR="001444B4" w:rsidRPr="00AA683D" w:rsidRDefault="00F00500" w:rsidP="00183058">
      <w:pPr>
        <w:pStyle w:val="ListParagraph"/>
        <w:numPr>
          <w:ilvl w:val="0"/>
          <w:numId w:val="23"/>
        </w:numPr>
      </w:pPr>
      <w:r w:rsidRPr="00AA683D">
        <w:t>A</w:t>
      </w:r>
      <w:r w:rsidR="001444B4" w:rsidRPr="00AA683D">
        <w:t xml:space="preserve">ddition of </w:t>
      </w:r>
      <w:proofErr w:type="spellStart"/>
      <w:r w:rsidR="001444B4" w:rsidRPr="00AA683D">
        <w:t>ToDate</w:t>
      </w:r>
      <w:proofErr w:type="spellEnd"/>
      <w:r w:rsidR="001444B4" w:rsidRPr="00AA683D">
        <w:t xml:space="preserve"> to </w:t>
      </w:r>
      <w:proofErr w:type="spellStart"/>
      <w:r w:rsidR="001444B4" w:rsidRPr="00AA683D">
        <w:t>TableVersions</w:t>
      </w:r>
      <w:proofErr w:type="spellEnd"/>
      <w:r w:rsidR="001444B4" w:rsidRPr="00AA683D">
        <w:t xml:space="preserve"> no longer in use:</w:t>
      </w:r>
    </w:p>
    <w:p w14:paraId="6C31DC9A" w14:textId="77777777" w:rsidR="001444B4" w:rsidRPr="00AA683D" w:rsidRDefault="001444B4" w:rsidP="001444B4">
      <w:pPr>
        <w:ind w:left="720"/>
        <w:rPr>
          <w:sz w:val="16"/>
          <w:szCs w:val="16"/>
        </w:rPr>
      </w:pPr>
      <w:r w:rsidRPr="00AA683D">
        <w:rPr>
          <w:sz w:val="16"/>
          <w:szCs w:val="16"/>
        </w:rPr>
        <w:t xml:space="preserve">*Updated </w:t>
      </w:r>
      <w:proofErr w:type="spellStart"/>
      <w:r w:rsidRPr="00AA683D">
        <w:rPr>
          <w:sz w:val="16"/>
          <w:szCs w:val="16"/>
        </w:rPr>
        <w:t>TableVersions</w:t>
      </w:r>
      <w:proofErr w:type="spellEnd"/>
      <w:r w:rsidRPr="00AA683D">
        <w:rPr>
          <w:sz w:val="16"/>
          <w:szCs w:val="16"/>
        </w:rPr>
        <w:t xml:space="preserve"> 605,605,732,739 (C 08.01.c, C 08.01.d, C 06.02, C 06.01) with missing </w:t>
      </w:r>
      <w:proofErr w:type="spellStart"/>
      <w:r w:rsidRPr="00AA683D">
        <w:rPr>
          <w:sz w:val="16"/>
          <w:szCs w:val="16"/>
        </w:rPr>
        <w:t>ToDate</w:t>
      </w:r>
      <w:proofErr w:type="spellEnd"/>
      <w:r w:rsidRPr="00AA683D">
        <w:rPr>
          <w:sz w:val="16"/>
          <w:szCs w:val="16"/>
        </w:rPr>
        <w:t xml:space="preserve"> (29/06/201)</w:t>
      </w:r>
    </w:p>
    <w:p w14:paraId="4FE90265" w14:textId="77777777" w:rsidR="001444B4" w:rsidRPr="00AA683D" w:rsidRDefault="001444B4" w:rsidP="001444B4">
      <w:pPr>
        <w:ind w:left="720"/>
        <w:rPr>
          <w:sz w:val="16"/>
          <w:szCs w:val="16"/>
        </w:rPr>
      </w:pPr>
    </w:p>
    <w:p w14:paraId="390DBFAC" w14:textId="77777777" w:rsidR="001444B4" w:rsidRPr="00AA683D" w:rsidRDefault="001444B4" w:rsidP="00972653">
      <w:pPr>
        <w:pStyle w:val="SQL"/>
      </w:pPr>
      <w:r w:rsidRPr="00AA683D">
        <w:t xml:space="preserve">UPDATE concept INNER JOIN </w:t>
      </w:r>
      <w:proofErr w:type="spellStart"/>
      <w:r w:rsidRPr="00AA683D">
        <w:t>TableVersion</w:t>
      </w:r>
      <w:proofErr w:type="spellEnd"/>
      <w:r w:rsidRPr="00AA683D">
        <w:t xml:space="preserve"> ON </w:t>
      </w:r>
      <w:proofErr w:type="spellStart"/>
      <w:r w:rsidRPr="00AA683D">
        <w:t>Concept.ConceptID</w:t>
      </w:r>
      <w:proofErr w:type="spellEnd"/>
      <w:r w:rsidRPr="00AA683D">
        <w:t xml:space="preserve"> = </w:t>
      </w:r>
      <w:proofErr w:type="spellStart"/>
      <w:r w:rsidRPr="00AA683D">
        <w:t>TableVersion.ConceptID</w:t>
      </w:r>
      <w:proofErr w:type="spellEnd"/>
      <w:r w:rsidRPr="00AA683D">
        <w:t xml:space="preserve"> </w:t>
      </w:r>
    </w:p>
    <w:p w14:paraId="5F7F014C" w14:textId="77777777" w:rsidR="001444B4" w:rsidRPr="00AA683D" w:rsidRDefault="001444B4" w:rsidP="00972653">
      <w:pPr>
        <w:pStyle w:val="SQL"/>
      </w:pPr>
      <w:r w:rsidRPr="00AA683D">
        <w:t xml:space="preserve">SET </w:t>
      </w:r>
      <w:proofErr w:type="spellStart"/>
      <w:r w:rsidRPr="00AA683D">
        <w:t>TableVersion.ToDate</w:t>
      </w:r>
      <w:proofErr w:type="spellEnd"/>
      <w:r w:rsidRPr="00AA683D">
        <w:t xml:space="preserve"> = #06/29/2015#, </w:t>
      </w:r>
      <w:proofErr w:type="spellStart"/>
      <w:r w:rsidRPr="00AA683D">
        <w:t>Concept.ModificationDate</w:t>
      </w:r>
      <w:proofErr w:type="spellEnd"/>
      <w:r w:rsidRPr="00AA683D">
        <w:t xml:space="preserve"> =#1/15/2016#, </w:t>
      </w:r>
      <w:proofErr w:type="spellStart"/>
      <w:r w:rsidRPr="00AA683D">
        <w:t>Concept.ToDate</w:t>
      </w:r>
      <w:proofErr w:type="spellEnd"/>
      <w:r w:rsidRPr="00AA683D">
        <w:t>=#06/29/2015#</w:t>
      </w:r>
    </w:p>
    <w:p w14:paraId="2661BC51" w14:textId="77777777" w:rsidR="001444B4" w:rsidRPr="00AA683D" w:rsidRDefault="001444B4" w:rsidP="00972653">
      <w:pPr>
        <w:pStyle w:val="SQL"/>
      </w:pPr>
      <w:r w:rsidRPr="00AA683D">
        <w:t>WHERE (((</w:t>
      </w:r>
      <w:proofErr w:type="spellStart"/>
      <w:r w:rsidRPr="00AA683D">
        <w:t>TableVersion.TableVID</w:t>
      </w:r>
      <w:proofErr w:type="spellEnd"/>
      <w:r w:rsidRPr="00AA683D">
        <w:t>) In (605,606,732,739)));</w:t>
      </w:r>
    </w:p>
    <w:p w14:paraId="0E8244FF" w14:textId="77777777" w:rsidR="001444B4" w:rsidRPr="00AA683D" w:rsidRDefault="001444B4" w:rsidP="001444B4">
      <w:pPr>
        <w:ind w:left="720"/>
        <w:rPr>
          <w:sz w:val="16"/>
          <w:szCs w:val="16"/>
        </w:rPr>
      </w:pPr>
    </w:p>
    <w:p w14:paraId="369DAEBF" w14:textId="77777777" w:rsidR="001444B4" w:rsidRPr="00AA683D" w:rsidRDefault="001444B4" w:rsidP="001444B4">
      <w:pPr>
        <w:ind w:left="720"/>
        <w:rPr>
          <w:sz w:val="16"/>
          <w:szCs w:val="16"/>
        </w:rPr>
      </w:pPr>
      <w:r w:rsidRPr="00AA683D">
        <w:rPr>
          <w:sz w:val="16"/>
          <w:szCs w:val="16"/>
        </w:rPr>
        <w:t xml:space="preserve">*Updated </w:t>
      </w:r>
      <w:proofErr w:type="spellStart"/>
      <w:r w:rsidRPr="00AA683D">
        <w:rPr>
          <w:sz w:val="16"/>
          <w:szCs w:val="16"/>
        </w:rPr>
        <w:t>TableVersions</w:t>
      </w:r>
      <w:proofErr w:type="spellEnd"/>
      <w:r w:rsidRPr="00AA683D">
        <w:rPr>
          <w:sz w:val="16"/>
          <w:szCs w:val="16"/>
        </w:rPr>
        <w:t xml:space="preserve"> 642,643,644,646,819 (C 45.00.a, C 45.00.b, C 46.00.a, C 46.00.c, C 46.00.b) with missing </w:t>
      </w:r>
      <w:proofErr w:type="spellStart"/>
      <w:r w:rsidRPr="00AA683D">
        <w:rPr>
          <w:sz w:val="16"/>
          <w:szCs w:val="16"/>
        </w:rPr>
        <w:t>ToDates</w:t>
      </w:r>
      <w:proofErr w:type="spellEnd"/>
    </w:p>
    <w:p w14:paraId="5A45B37F" w14:textId="77777777" w:rsidR="001444B4" w:rsidRPr="00AA683D" w:rsidRDefault="001444B4" w:rsidP="001444B4">
      <w:pPr>
        <w:ind w:left="720"/>
        <w:rPr>
          <w:sz w:val="16"/>
          <w:szCs w:val="16"/>
        </w:rPr>
      </w:pPr>
    </w:p>
    <w:p w14:paraId="3F03EE5F" w14:textId="77777777" w:rsidR="001444B4" w:rsidRPr="00AA683D" w:rsidRDefault="001444B4" w:rsidP="00972653">
      <w:pPr>
        <w:pStyle w:val="SQL"/>
      </w:pPr>
      <w:r w:rsidRPr="00AA683D">
        <w:t xml:space="preserve">UPDATE concept INNER JOIN </w:t>
      </w:r>
      <w:proofErr w:type="spellStart"/>
      <w:r w:rsidRPr="00AA683D">
        <w:t>TableVersion</w:t>
      </w:r>
      <w:proofErr w:type="spellEnd"/>
      <w:r w:rsidRPr="00AA683D">
        <w:t xml:space="preserve"> ON </w:t>
      </w:r>
      <w:proofErr w:type="spellStart"/>
      <w:r w:rsidRPr="00AA683D">
        <w:t>Concept.ConceptID</w:t>
      </w:r>
      <w:proofErr w:type="spellEnd"/>
      <w:r w:rsidRPr="00AA683D">
        <w:t xml:space="preserve"> = </w:t>
      </w:r>
      <w:proofErr w:type="spellStart"/>
      <w:r w:rsidRPr="00AA683D">
        <w:t>TableVersion.ConceptID</w:t>
      </w:r>
      <w:proofErr w:type="spellEnd"/>
      <w:r w:rsidRPr="00AA683D">
        <w:t xml:space="preserve"> </w:t>
      </w:r>
    </w:p>
    <w:p w14:paraId="14DC872F" w14:textId="77777777" w:rsidR="001444B4" w:rsidRPr="00AA683D" w:rsidRDefault="001444B4" w:rsidP="00972653">
      <w:pPr>
        <w:pStyle w:val="SQL"/>
      </w:pPr>
      <w:r w:rsidRPr="00AA683D">
        <w:t xml:space="preserve">SET </w:t>
      </w:r>
      <w:proofErr w:type="spellStart"/>
      <w:r w:rsidRPr="00AA683D">
        <w:t>TableVersion.ToDate</w:t>
      </w:r>
      <w:proofErr w:type="spellEnd"/>
      <w:r w:rsidRPr="00AA683D">
        <w:t xml:space="preserve"> = #03/30/2016#, </w:t>
      </w:r>
      <w:proofErr w:type="spellStart"/>
      <w:r w:rsidRPr="00AA683D">
        <w:t>Concept.ModificationDate</w:t>
      </w:r>
      <w:proofErr w:type="spellEnd"/>
      <w:r w:rsidRPr="00AA683D">
        <w:t xml:space="preserve"> =#1/15/2016#, </w:t>
      </w:r>
      <w:proofErr w:type="spellStart"/>
      <w:r w:rsidRPr="00AA683D">
        <w:t>Concept.ToDate</w:t>
      </w:r>
      <w:proofErr w:type="spellEnd"/>
      <w:r w:rsidRPr="00AA683D">
        <w:t>=#03/30/2016#</w:t>
      </w:r>
    </w:p>
    <w:p w14:paraId="6B3AD34A" w14:textId="77777777" w:rsidR="001444B4" w:rsidRPr="00AA683D" w:rsidRDefault="001444B4" w:rsidP="00972653">
      <w:pPr>
        <w:pStyle w:val="SQL"/>
      </w:pPr>
      <w:r w:rsidRPr="00AA683D">
        <w:t>WHERE (((</w:t>
      </w:r>
      <w:proofErr w:type="spellStart"/>
      <w:r w:rsidRPr="00AA683D">
        <w:t>TableVersion.TableVID</w:t>
      </w:r>
      <w:proofErr w:type="spellEnd"/>
      <w:r w:rsidRPr="00AA683D">
        <w:t>) In (642,643,644,646,819)));</w:t>
      </w:r>
    </w:p>
    <w:p w14:paraId="4AC8A715" w14:textId="77777777" w:rsidR="001444B4" w:rsidRPr="00AA683D" w:rsidRDefault="001444B4" w:rsidP="001444B4">
      <w:pPr>
        <w:ind w:left="720"/>
        <w:rPr>
          <w:sz w:val="16"/>
          <w:szCs w:val="16"/>
        </w:rPr>
      </w:pPr>
    </w:p>
    <w:p w14:paraId="0EBEAB5F" w14:textId="77777777" w:rsidR="001444B4" w:rsidRPr="00AA683D" w:rsidRDefault="001444B4" w:rsidP="00183058">
      <w:pPr>
        <w:pStyle w:val="ListParagraph"/>
        <w:numPr>
          <w:ilvl w:val="0"/>
          <w:numId w:val="23"/>
        </w:numPr>
      </w:pPr>
      <w:r w:rsidRPr="00AA683D">
        <w:t>Removal of incorrect links between validation rule and previous table versions (for metric allowed value rules)</w:t>
      </w:r>
    </w:p>
    <w:p w14:paraId="43C10DB7" w14:textId="77777777" w:rsidR="001444B4" w:rsidRPr="00AA683D" w:rsidRDefault="001444B4" w:rsidP="001444B4">
      <w:pPr>
        <w:rPr>
          <w:sz w:val="16"/>
          <w:szCs w:val="16"/>
        </w:rPr>
      </w:pPr>
    </w:p>
    <w:p w14:paraId="6037F3C7" w14:textId="77777777" w:rsidR="001444B4" w:rsidRPr="00AA683D" w:rsidRDefault="001444B4" w:rsidP="00183058">
      <w:pPr>
        <w:pStyle w:val="ListParagraph"/>
        <w:numPr>
          <w:ilvl w:val="0"/>
          <w:numId w:val="23"/>
        </w:numPr>
      </w:pPr>
      <w:r w:rsidRPr="00AA683D">
        <w:t>Remove misleading severity information from validation rule (basically this never actually provided reliable information, since EBA publishes changes to the status of rules in between taxonomy releases).</w:t>
      </w:r>
    </w:p>
    <w:p w14:paraId="5D901260" w14:textId="77777777" w:rsidR="001444B4" w:rsidRPr="00AA683D" w:rsidRDefault="001444B4" w:rsidP="001444B4"/>
    <w:p w14:paraId="7B1DDB17" w14:textId="77777777" w:rsidR="001444B4" w:rsidRPr="00AA683D" w:rsidRDefault="001444B4" w:rsidP="00972653">
      <w:pPr>
        <w:pStyle w:val="SQL"/>
      </w:pPr>
      <w:r w:rsidRPr="00AA683D">
        <w:t xml:space="preserve">UPDATE </w:t>
      </w:r>
      <w:proofErr w:type="spellStart"/>
      <w:r w:rsidRPr="00AA683D">
        <w:t>ValidationRule</w:t>
      </w:r>
      <w:proofErr w:type="spellEnd"/>
      <w:r w:rsidRPr="00AA683D">
        <w:t xml:space="preserve"> SET </w:t>
      </w:r>
      <w:proofErr w:type="spellStart"/>
      <w:r w:rsidRPr="00AA683D">
        <w:t>ValidationRule.Severity</w:t>
      </w:r>
      <w:proofErr w:type="spellEnd"/>
      <w:r w:rsidRPr="00AA683D">
        <w:t xml:space="preserve"> = Null;</w:t>
      </w:r>
    </w:p>
    <w:p w14:paraId="44D98C79" w14:textId="77777777" w:rsidR="0084357B" w:rsidRPr="00AA683D" w:rsidRDefault="0084357B" w:rsidP="00183058">
      <w:pPr>
        <w:pStyle w:val="ListParagraph"/>
        <w:numPr>
          <w:ilvl w:val="0"/>
          <w:numId w:val="21"/>
        </w:numPr>
      </w:pPr>
      <w:r w:rsidRPr="00AA683D">
        <w:t>Clarified status of the old/orphaned C 06.01 and C06.02 tables which used the filing indicator “C 06.00” (</w:t>
      </w:r>
      <w:proofErr w:type="spellStart"/>
      <w:r w:rsidRPr="00AA683D">
        <w:t>TableVersionIDs</w:t>
      </w:r>
      <w:proofErr w:type="spellEnd"/>
      <w:r w:rsidRPr="00AA683D">
        <w:t xml:space="preserve"> 732 and 739) by setting </w:t>
      </w:r>
      <w:proofErr w:type="spellStart"/>
      <w:r w:rsidRPr="00AA683D">
        <w:t>ToDate</w:t>
      </w:r>
      <w:proofErr w:type="spellEnd"/>
      <w:r w:rsidRPr="00AA683D">
        <w:t xml:space="preserve"> to 29/06/2015.</w:t>
      </w:r>
    </w:p>
    <w:p w14:paraId="68EEDDB7" w14:textId="77777777" w:rsidR="0084357B" w:rsidRPr="00AA683D" w:rsidRDefault="0084357B" w:rsidP="00183058">
      <w:pPr>
        <w:pStyle w:val="ListParagraph"/>
        <w:numPr>
          <w:ilvl w:val="0"/>
          <w:numId w:val="21"/>
        </w:numPr>
      </w:pPr>
      <w:r w:rsidRPr="00AA683D">
        <w:t>Corrected the version number of taxonomy SBP 2015-B to 1.0.2</w:t>
      </w:r>
    </w:p>
    <w:p w14:paraId="2EBC9491" w14:textId="77777777" w:rsidR="0084357B" w:rsidRPr="00AA683D" w:rsidRDefault="0084357B" w:rsidP="00183058">
      <w:pPr>
        <w:pStyle w:val="ListParagraph"/>
        <w:numPr>
          <w:ilvl w:val="0"/>
          <w:numId w:val="21"/>
        </w:numPr>
      </w:pPr>
      <w:r w:rsidRPr="00AA683D">
        <w:lastRenderedPageBreak/>
        <w:t xml:space="preserve">Corrected </w:t>
      </w:r>
      <w:proofErr w:type="spellStart"/>
      <w:r w:rsidRPr="00AA683D">
        <w:t>OpenMemberRestriction</w:t>
      </w:r>
      <w:proofErr w:type="spellEnd"/>
      <w:r w:rsidRPr="00AA683D">
        <w:t xml:space="preserve"> records, all records with </w:t>
      </w:r>
      <w:proofErr w:type="spellStart"/>
      <w:r w:rsidRPr="00AA683D">
        <w:t>MemberIncluded</w:t>
      </w:r>
      <w:proofErr w:type="spellEnd"/>
      <w:r w:rsidRPr="00AA683D">
        <w:t xml:space="preserve">=true should also have had the (slightly redundant) </w:t>
      </w:r>
      <w:proofErr w:type="spellStart"/>
      <w:r w:rsidRPr="00AA683D">
        <w:t>AllowsDefaultMember</w:t>
      </w:r>
      <w:proofErr w:type="spellEnd"/>
      <w:r w:rsidRPr="00AA683D">
        <w:t xml:space="preserve"> field set to true as well</w:t>
      </w:r>
    </w:p>
    <w:p w14:paraId="142D6947" w14:textId="320F2AD1" w:rsidR="0084357B" w:rsidRPr="00AA683D" w:rsidRDefault="0084357B" w:rsidP="0084357B">
      <w:pPr>
        <w:pStyle w:val="Titlelevel3"/>
      </w:pPr>
      <w:r w:rsidRPr="00AA683D">
        <w:t>DPM DB structure changes:</w:t>
      </w:r>
    </w:p>
    <w:p w14:paraId="139C4569" w14:textId="77777777" w:rsidR="0084357B" w:rsidRPr="00AA683D" w:rsidRDefault="0084357B" w:rsidP="00183058">
      <w:pPr>
        <w:pStyle w:val="ListParagraph"/>
        <w:numPr>
          <w:ilvl w:val="0"/>
          <w:numId w:val="21"/>
        </w:numPr>
      </w:pPr>
      <w:r w:rsidRPr="00AA683D">
        <w:t xml:space="preserve">Added new </w:t>
      </w:r>
      <w:proofErr w:type="spellStart"/>
      <w:r w:rsidRPr="00AA683D">
        <w:t>DatapointVersionTransition</w:t>
      </w:r>
      <w:proofErr w:type="spellEnd"/>
      <w:r w:rsidRPr="00AA683D">
        <w:t xml:space="preserve"> and </w:t>
      </w:r>
      <w:proofErr w:type="spellStart"/>
      <w:r w:rsidRPr="00AA683D">
        <w:t>DatapointVersionTransitionLink</w:t>
      </w:r>
      <w:proofErr w:type="spellEnd"/>
      <w:r w:rsidRPr="00AA683D">
        <w:t xml:space="preserve"> tables:</w:t>
      </w:r>
    </w:p>
    <w:p w14:paraId="6D1F929A" w14:textId="77777777" w:rsidR="0084357B" w:rsidRPr="00AA683D" w:rsidRDefault="0084357B" w:rsidP="0084357B">
      <w:pPr>
        <w:pStyle w:val="ListParagraph"/>
        <w:ind w:left="1080"/>
      </w:pPr>
      <w:r w:rsidRPr="00AA683D">
        <w:rPr>
          <w:noProof/>
          <w:rPrChange w:id="1172" w:author="Owen Jones" w:date="2018-07-31T16:06:00Z">
            <w:rPr>
              <w:noProof/>
            </w:rPr>
          </w:rPrChange>
        </w:rPr>
        <w:drawing>
          <wp:inline distT="0" distB="0" distL="0" distR="0" wp14:anchorId="392A3279" wp14:editId="22DF2772">
            <wp:extent cx="5762625" cy="1367101"/>
            <wp:effectExtent l="0" t="0" r="0" b="0"/>
            <wp:docPr id="2" name="Picture 2" descr="cid:image001.png@01D0FF78.A6EA0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FF78.A6EA0F6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62625" cy="1367101"/>
                    </a:xfrm>
                    <a:prstGeom prst="rect">
                      <a:avLst/>
                    </a:prstGeom>
                    <a:noFill/>
                    <a:ln>
                      <a:noFill/>
                    </a:ln>
                  </pic:spPr>
                </pic:pic>
              </a:graphicData>
            </a:graphic>
          </wp:inline>
        </w:drawing>
      </w:r>
    </w:p>
    <w:p w14:paraId="6F480665" w14:textId="5C5FA272" w:rsidR="0084357B" w:rsidRPr="00AA683D" w:rsidRDefault="0084357B" w:rsidP="00183058">
      <w:pPr>
        <w:pStyle w:val="ListParagraph"/>
        <w:numPr>
          <w:ilvl w:val="1"/>
          <w:numId w:val="21"/>
        </w:numPr>
      </w:pPr>
      <w:r w:rsidRPr="00AA683D">
        <w:t xml:space="preserve">The intention of these tables is to provide a mechanism to document more complex transitions to data series than the current possibilities of “start” (new </w:t>
      </w:r>
      <w:proofErr w:type="spellStart"/>
      <w:r w:rsidRPr="00AA683D">
        <w:t>DataPoint</w:t>
      </w:r>
      <w:proofErr w:type="spellEnd"/>
      <w:r w:rsidRPr="00AA683D">
        <w:t xml:space="preserve"> and </w:t>
      </w:r>
      <w:proofErr w:type="spellStart"/>
      <w:r w:rsidRPr="00AA683D">
        <w:t>DataPointVersion</w:t>
      </w:r>
      <w:proofErr w:type="spellEnd"/>
      <w:r w:rsidRPr="00AA683D">
        <w:t xml:space="preserve">), “change modelling” (additional </w:t>
      </w:r>
      <w:proofErr w:type="spellStart"/>
      <w:r w:rsidRPr="00AA683D">
        <w:t>DataPointVersion</w:t>
      </w:r>
      <w:proofErr w:type="spellEnd"/>
      <w:r w:rsidRPr="00AA683D">
        <w:t xml:space="preserve"> for same </w:t>
      </w:r>
      <w:proofErr w:type="spellStart"/>
      <w:r w:rsidRPr="00AA683D">
        <w:t>DataPoint</w:t>
      </w:r>
      <w:proofErr w:type="spellEnd"/>
      <w:r w:rsidRPr="00AA683D">
        <w:t xml:space="preserve">) or “stop” (end date on last </w:t>
      </w:r>
      <w:proofErr w:type="spellStart"/>
      <w:r w:rsidRPr="00AA683D">
        <w:t>DataPointVersion</w:t>
      </w:r>
      <w:proofErr w:type="spellEnd"/>
      <w:r w:rsidRPr="00AA683D">
        <w:t xml:space="preserve">). </w:t>
      </w:r>
    </w:p>
    <w:p w14:paraId="0AEA5F88" w14:textId="5BE7D889" w:rsidR="0084357B" w:rsidRPr="00AA683D" w:rsidRDefault="0084357B" w:rsidP="00183058">
      <w:pPr>
        <w:pStyle w:val="ListParagraph"/>
        <w:numPr>
          <w:ilvl w:val="1"/>
          <w:numId w:val="21"/>
        </w:numPr>
      </w:pPr>
      <w:r w:rsidRPr="00AA683D">
        <w:t>Note they contain no records in this version.</w:t>
      </w:r>
    </w:p>
    <w:p w14:paraId="104BBE8B" w14:textId="77777777" w:rsidR="0084357B" w:rsidRPr="00AA683D" w:rsidRDefault="0084357B" w:rsidP="001444B4">
      <w:pPr>
        <w:ind w:left="720"/>
        <w:rPr>
          <w:sz w:val="16"/>
          <w:szCs w:val="16"/>
        </w:rPr>
      </w:pPr>
    </w:p>
    <w:p w14:paraId="1FE4182E" w14:textId="77777777" w:rsidR="00D62FD8" w:rsidRPr="00AA683D" w:rsidRDefault="00D62FD8" w:rsidP="001444B4">
      <w:pPr>
        <w:ind w:left="720"/>
        <w:rPr>
          <w:sz w:val="16"/>
          <w:szCs w:val="16"/>
        </w:rPr>
      </w:pPr>
    </w:p>
    <w:p w14:paraId="3C105FA0" w14:textId="77777777" w:rsidR="00D62FD8" w:rsidRPr="00AA683D" w:rsidRDefault="00D62FD8" w:rsidP="00D62FD8">
      <w:pPr>
        <w:pStyle w:val="Titlelevel2"/>
      </w:pPr>
      <w:r w:rsidRPr="00AA683D">
        <w:t>XBRL changes</w:t>
      </w:r>
    </w:p>
    <w:p w14:paraId="34AA7AEB" w14:textId="5B3151A5" w:rsidR="00D62FD8" w:rsidRPr="00AA683D" w:rsidRDefault="00D62FD8" w:rsidP="00D62FD8">
      <w:pPr>
        <w:pStyle w:val="Titlelevel3"/>
      </w:pPr>
      <w:r w:rsidRPr="00AA683D">
        <w:t xml:space="preserve"> “Changes only” XBRL taxonomy structure</w:t>
      </w:r>
    </w:p>
    <w:p w14:paraId="0B3A5889" w14:textId="77777777" w:rsidR="00D62FD8" w:rsidRPr="00AA683D" w:rsidRDefault="00D62FD8" w:rsidP="00D62FD8">
      <w:r w:rsidRPr="00AA683D">
        <w:t xml:space="preserve">Note that the file structure of the XBRL taxonomy for this new correction version of COREP is implemented differently from previous EBA taxonomy releases. The new taxonomy directly references the (files containing the) unchanged elements (validation rules and tables) of the previous version, itself containing only those items that have changed or been added (i.e. it is a kind of “delta”). </w:t>
      </w:r>
    </w:p>
    <w:p w14:paraId="586342B8" w14:textId="77777777" w:rsidR="00D62FD8" w:rsidRPr="00AA683D" w:rsidRDefault="00D62FD8" w:rsidP="00D62FD8"/>
    <w:p w14:paraId="73035EDA" w14:textId="77777777" w:rsidR="00D62FD8" w:rsidRPr="00AA683D" w:rsidRDefault="00D62FD8" w:rsidP="00D62FD8">
      <w:r w:rsidRPr="00AA683D">
        <w:t>This has the significant advantages of making the (set of new files describing the) additional reporting taxonomy version much smaller (as it does not repeat the vast swathe of unchanged content), and making much clearer what is and is not changed. However it has the notable consequent disadvantage of making the new COREP entry points dependent on the files of the previous version, rather than solely on the dictionary files as was the previous pattern.</w:t>
      </w:r>
    </w:p>
    <w:p w14:paraId="7C87D191" w14:textId="199D3346" w:rsidR="00D62FD8" w:rsidRPr="00AA683D" w:rsidRDefault="00D62FD8" w:rsidP="00D62FD8">
      <w:pPr>
        <w:pStyle w:val="Titlelevel3"/>
      </w:pPr>
      <w:r w:rsidRPr="00AA683D">
        <w:t>Validation rule implementation corrections</w:t>
      </w:r>
    </w:p>
    <w:p w14:paraId="27F94223" w14:textId="055A8740" w:rsidR="00D62FD8" w:rsidRPr="00AA683D" w:rsidRDefault="00D62FD8" w:rsidP="00D62FD8">
      <w:pPr>
        <w:pStyle w:val="ListParagraph"/>
        <w:ind w:left="0"/>
      </w:pPr>
      <w:r w:rsidRPr="00AA683D">
        <w:t>As a result of a technical error in the taxonomy production process, validation rules intended to be of the form “</w:t>
      </w:r>
      <w:r w:rsidRPr="00AA683D">
        <w:rPr>
          <w:i/>
        </w:rPr>
        <w:t>if a then b</w:t>
      </w:r>
      <w:r w:rsidR="000F3477" w:rsidRPr="00AA683D">
        <w:rPr>
          <w:i/>
        </w:rPr>
        <w:t>”</w:t>
      </w:r>
      <w:r w:rsidRPr="00AA683D">
        <w:t xml:space="preserve"> were incorrectly implemented in the original release of the 2.4 XBRL taxonomy, and would always result in </w:t>
      </w:r>
      <w:r w:rsidR="000F3477" w:rsidRPr="00AA683D">
        <w:t>a “failed” rule.</w:t>
      </w:r>
    </w:p>
    <w:p w14:paraId="15A1F052" w14:textId="77777777" w:rsidR="000F3477" w:rsidRPr="00AA683D" w:rsidRDefault="000F3477" w:rsidP="00D62FD8">
      <w:pPr>
        <w:pStyle w:val="ListParagraph"/>
        <w:ind w:left="0"/>
      </w:pPr>
    </w:p>
    <w:p w14:paraId="008D46BF" w14:textId="4A7188F5" w:rsidR="000F3477" w:rsidRPr="00AA683D" w:rsidRDefault="000F3477" w:rsidP="00D62FD8">
      <w:pPr>
        <w:pStyle w:val="ListParagraph"/>
        <w:ind w:left="0"/>
      </w:pPr>
      <w:r w:rsidRPr="00AA683D">
        <w:t xml:space="preserve">As the correction of this error does not affect the structural validity of any instance file, merely the potential results of evaluating XBRL assertions (i.e. they are “instance compatible”) this release includes “in-place” corrections to these files. The new versions of these files (or equivalently the new version of the relevant taxonomy packages) should be used.  Instances prepared using the previous </w:t>
      </w:r>
      <w:r w:rsidRPr="00AA683D">
        <w:lastRenderedPageBreak/>
        <w:t xml:space="preserve">versions of these taxonomies may be directly validated against the new taxonomy files without needing any changes (i.e. the </w:t>
      </w:r>
      <w:proofErr w:type="spellStart"/>
      <w:r w:rsidRPr="00AA683D">
        <w:t>schemaRef</w:t>
      </w:r>
      <w:proofErr w:type="spellEnd"/>
      <w:r w:rsidRPr="00AA683D">
        <w:t xml:space="preserve"> URIs needed are unchanged), or indeed vice versa.</w:t>
      </w:r>
    </w:p>
    <w:p w14:paraId="15612267" w14:textId="77777777" w:rsidR="000F3477" w:rsidRPr="00AA683D" w:rsidRDefault="000F3477" w:rsidP="00D62FD8">
      <w:pPr>
        <w:pStyle w:val="ListParagraph"/>
        <w:ind w:left="0"/>
      </w:pPr>
    </w:p>
    <w:p w14:paraId="009FFA0C" w14:textId="083ACB3B" w:rsidR="000F3477" w:rsidRPr="00AA683D" w:rsidRDefault="000F3477" w:rsidP="00D62FD8">
      <w:pPr>
        <w:pStyle w:val="ListParagraph"/>
        <w:ind w:left="0"/>
      </w:pPr>
      <w:r w:rsidRPr="00AA683D">
        <w:t xml:space="preserve">This applies to the v2.4 SBP and FINREP, for which updated versions 2.1.4.1 and 1.0.2.1 are supplied. In addition a correction for this error in the v2.4 COREP </w:t>
      </w:r>
      <w:r w:rsidR="00172A38" w:rsidRPr="00AA683D">
        <w:t xml:space="preserve">files </w:t>
      </w:r>
      <w:r w:rsidRPr="00AA683D">
        <w:t xml:space="preserve">is also included, though this is superseded by the </w:t>
      </w:r>
      <w:r w:rsidR="00172A38" w:rsidRPr="00AA683D">
        <w:t>new entry points required for the correction in the v2.4.1.0 COREP noted above</w:t>
      </w:r>
      <w:r w:rsidR="00172A38" w:rsidRPr="00AA683D">
        <w:rPr>
          <w:rStyle w:val="FootnoteReference"/>
        </w:rPr>
        <w:footnoteReference w:id="30"/>
      </w:r>
      <w:r w:rsidRPr="00AA683D">
        <w:t>,</w:t>
      </w:r>
      <w:r w:rsidR="00172A38" w:rsidRPr="00AA683D">
        <w:t xml:space="preserve"> and should not be used for any reporting to the EBA.</w:t>
      </w:r>
      <w:r w:rsidRPr="00AA683D">
        <w:t xml:space="preserve"> </w:t>
      </w:r>
      <w:r w:rsidR="00172A38" w:rsidRPr="00AA683D">
        <w:t xml:space="preserve">These corrections form </w:t>
      </w:r>
      <w:r w:rsidRPr="00AA683D">
        <w:t xml:space="preserve">a notional </w:t>
      </w:r>
      <w:r w:rsidRPr="00AA683D">
        <w:rPr>
          <w:b/>
        </w:rPr>
        <w:t xml:space="preserve">v2.4.0.1 </w:t>
      </w:r>
      <w:r w:rsidRPr="00AA683D">
        <w:t>release</w:t>
      </w:r>
      <w:r w:rsidR="00172A38" w:rsidRPr="00AA683D">
        <w:t>.</w:t>
      </w:r>
    </w:p>
    <w:p w14:paraId="2A2395A4" w14:textId="77777777" w:rsidR="00D62FD8" w:rsidRPr="00AA683D" w:rsidRDefault="00D62FD8" w:rsidP="00D62FD8">
      <w:pPr>
        <w:pStyle w:val="Titlelevel3"/>
      </w:pPr>
      <w:r w:rsidRPr="00AA683D">
        <w:t>Additional metadata files</w:t>
      </w:r>
    </w:p>
    <w:p w14:paraId="32306CC7" w14:textId="00DF67E8" w:rsidR="00D62FD8" w:rsidRPr="00AA683D" w:rsidRDefault="00D62FD8" w:rsidP="00D62FD8">
      <w:pPr>
        <w:pStyle w:val="ListParagraph"/>
        <w:ind w:left="0"/>
      </w:pPr>
      <w:r w:rsidRPr="00AA683D">
        <w:t>Inclusion of DPM architect format “tax-inf.xml” files to provide metadata on required precision</w:t>
      </w:r>
      <w:r w:rsidR="000F3477" w:rsidRPr="00AA683D">
        <w:t>.</w:t>
      </w:r>
      <w:r w:rsidRPr="00AA683D">
        <w:t xml:space="preserve"> </w:t>
      </w:r>
      <w:r w:rsidR="000F3477" w:rsidRPr="00AA683D">
        <w:t>N.B.</w:t>
      </w:r>
      <w:r w:rsidRPr="00AA683D">
        <w:t xml:space="preserve"> these are merely complementary to existing information in filing rules, not directly referenced by any entry point, not crucial for any XBRL processing, and provided only in case they are useful to some consumers</w:t>
      </w:r>
      <w:r w:rsidR="000F3477" w:rsidRPr="00AA683D">
        <w:t>.</w:t>
      </w:r>
    </w:p>
    <w:p w14:paraId="436B08FA" w14:textId="77777777" w:rsidR="001444B4" w:rsidRPr="00AA683D" w:rsidRDefault="001444B4" w:rsidP="001444B4">
      <w:pPr>
        <w:rPr>
          <w:sz w:val="16"/>
          <w:szCs w:val="16"/>
        </w:rPr>
      </w:pPr>
    </w:p>
    <w:p w14:paraId="7C442FD0" w14:textId="77777777" w:rsidR="001444B4" w:rsidRPr="00AA683D" w:rsidRDefault="001444B4" w:rsidP="001444B4">
      <w:pPr>
        <w:pStyle w:val="Titlelevel3"/>
      </w:pPr>
      <w:r w:rsidRPr="00AA683D">
        <w:t>Known Errors:</w:t>
      </w:r>
    </w:p>
    <w:p w14:paraId="488DC59B" w14:textId="00D832CA" w:rsidR="001444B4" w:rsidRPr="00AA683D" w:rsidRDefault="00F00500" w:rsidP="001444B4">
      <w:pPr>
        <w:rPr>
          <w:rFonts w:asciiTheme="majorHAnsi" w:eastAsiaTheme="majorEastAsia" w:hAnsiTheme="majorHAnsi" w:cstheme="majorBidi"/>
          <w:bCs/>
          <w:color w:val="2F5773" w:themeColor="text2"/>
          <w:sz w:val="32"/>
        </w:rPr>
      </w:pPr>
      <w:r w:rsidRPr="00AA683D">
        <w:t>There is</w:t>
      </w:r>
      <w:r w:rsidR="001444B4" w:rsidRPr="00AA683D">
        <w:t xml:space="preserve"> an error in the table layout for P 02.06 in DPM/XBRL. </w:t>
      </w:r>
      <w:r w:rsidRPr="00AA683D">
        <w:t>R</w:t>
      </w:r>
      <w:r w:rsidR="001444B4" w:rsidRPr="00AA683D">
        <w:t xml:space="preserve">ow 040 </w:t>
      </w:r>
      <w:r w:rsidRPr="00AA683D">
        <w:t>is positioned i</w:t>
      </w:r>
      <w:r w:rsidR="001444B4" w:rsidRPr="00AA683D">
        <w:t>n the first section (under the first header) in the DPM/XBRL, but should fall into the second section. This is a display issue not a categorization one, i.e. the dimensional attributes and label of the row is still correct, but please be aware.</w:t>
      </w:r>
      <w:r w:rsidRPr="00AA683D">
        <w:t xml:space="preserve"> [This is corrected in v2.5]</w:t>
      </w:r>
    </w:p>
    <w:p w14:paraId="39AE2F27" w14:textId="77777777" w:rsidR="00F00500" w:rsidRPr="00AA683D" w:rsidRDefault="00F00500">
      <w:pPr>
        <w:rPr>
          <w:rFonts w:asciiTheme="majorHAnsi" w:eastAsiaTheme="majorEastAsia" w:hAnsiTheme="majorHAnsi" w:cstheme="majorBidi"/>
          <w:i/>
          <w:color w:val="2F5773" w:themeColor="text2"/>
          <w:spacing w:val="5"/>
          <w:kern w:val="28"/>
          <w:sz w:val="52"/>
          <w:szCs w:val="52"/>
        </w:rPr>
      </w:pPr>
      <w:r w:rsidRPr="00AA683D">
        <w:rPr>
          <w:i/>
        </w:rPr>
        <w:br w:type="page"/>
      </w:r>
    </w:p>
    <w:p w14:paraId="55B5EADD" w14:textId="228A9621" w:rsidR="00DC113D" w:rsidRPr="00AA683D" w:rsidRDefault="00DC113D" w:rsidP="00DC113D">
      <w:pPr>
        <w:pStyle w:val="Titlelevel1"/>
        <w:rPr>
          <w:i/>
        </w:rPr>
      </w:pPr>
      <w:r w:rsidRPr="00AA683D">
        <w:rPr>
          <w:i/>
        </w:rPr>
        <w:lastRenderedPageBreak/>
        <w:t>v2.4.</w:t>
      </w:r>
      <w:r w:rsidR="00351662" w:rsidRPr="00AA683D">
        <w:rPr>
          <w:i/>
        </w:rPr>
        <w:t>0</w:t>
      </w:r>
      <w:r w:rsidRPr="00AA683D">
        <w:rPr>
          <w:i/>
        </w:rPr>
        <w:t xml:space="preserve"> (“2015-B”)</w:t>
      </w:r>
      <w:r w:rsidRPr="00AA683D">
        <w:rPr>
          <w:rFonts w:ascii="Arial" w:hAnsi="Arial" w:cs="Arial"/>
          <w:i/>
          <w:color w:val="696969"/>
          <w:sz w:val="18"/>
          <w:szCs w:val="18"/>
          <w:shd w:val="clear" w:color="auto" w:fill="FFFFFF"/>
        </w:rPr>
        <w:t xml:space="preserve"> (11/08/2015)</w:t>
      </w:r>
    </w:p>
    <w:p w14:paraId="55B5EADE" w14:textId="77777777" w:rsidR="00D77280" w:rsidRPr="00AA683D" w:rsidRDefault="00D77280" w:rsidP="00D77280">
      <w:pPr>
        <w:pStyle w:val="Titlelevel2"/>
      </w:pPr>
      <w:r w:rsidRPr="00AA683D">
        <w:t>Purpose</w:t>
      </w:r>
    </w:p>
    <w:p w14:paraId="55B5EADF" w14:textId="77777777" w:rsidR="00D77280" w:rsidRPr="00AA683D" w:rsidRDefault="00D77280" w:rsidP="00183058">
      <w:pPr>
        <w:pStyle w:val="ListParagraph"/>
        <w:numPr>
          <w:ilvl w:val="0"/>
          <w:numId w:val="21"/>
        </w:numPr>
      </w:pPr>
      <w:r w:rsidRPr="00AA683D">
        <w:t>Alignment of LR and LCR reporting with respective Commission delegated acts.</w:t>
      </w:r>
    </w:p>
    <w:p w14:paraId="55B5EAE0" w14:textId="77777777" w:rsidR="00D77280" w:rsidRPr="00AA683D" w:rsidRDefault="00D77280" w:rsidP="00183058">
      <w:pPr>
        <w:pStyle w:val="ListParagraph"/>
        <w:numPr>
          <w:ilvl w:val="0"/>
          <w:numId w:val="21"/>
        </w:numPr>
      </w:pPr>
      <w:r w:rsidRPr="00AA683D">
        <w:t xml:space="preserve">Introduction of true Multicurrency reporting to COREP and ALM per QA 1042.  </w:t>
      </w:r>
    </w:p>
    <w:p w14:paraId="55B5EAE1" w14:textId="77777777" w:rsidR="00D77280" w:rsidRPr="00AA683D" w:rsidRDefault="00D77280" w:rsidP="00D77280"/>
    <w:p w14:paraId="55B5EAE2" w14:textId="77777777" w:rsidR="00D77280" w:rsidRPr="00AA683D" w:rsidRDefault="00D77280" w:rsidP="00D77280">
      <w:pPr>
        <w:pStyle w:val="Titlelevel2"/>
      </w:pPr>
      <w:r w:rsidRPr="00AA683D">
        <w:t>DPM Changes</w:t>
      </w:r>
    </w:p>
    <w:p w14:paraId="55B5EAE3" w14:textId="77777777" w:rsidR="00D77280" w:rsidRPr="00AA683D" w:rsidRDefault="00D77280" w:rsidP="00D77280">
      <w:pPr>
        <w:pStyle w:val="Titlelevel3"/>
      </w:pPr>
      <w:r w:rsidRPr="00AA683D">
        <w:t>Leverage Ratio</w:t>
      </w:r>
    </w:p>
    <w:p w14:paraId="55B5EAE4" w14:textId="77777777" w:rsidR="00D77280" w:rsidRPr="00AA683D" w:rsidRDefault="00D77280" w:rsidP="00D77280">
      <w:r w:rsidRPr="00AA683D">
        <w:t>In accordance with the Commission Delegated Regulation 2015/62, and Implementing Technical Standards EBA/ITS/2015/03, the leverage ratio templates (C 40-46) have been updated. Templates C 40-44 have been adapted, C 45-46 deleted and C 47 added (effectively replacing C 45). As usual, these templates should be reported as part of the main COREP module.</w:t>
      </w:r>
    </w:p>
    <w:p w14:paraId="55B5EAE5" w14:textId="77777777" w:rsidR="00D77280" w:rsidRPr="00AA683D" w:rsidRDefault="00D77280" w:rsidP="00D77280"/>
    <w:p w14:paraId="55B5EAE6" w14:textId="77777777" w:rsidR="00D77280" w:rsidRPr="00AA683D" w:rsidRDefault="00D77280" w:rsidP="00D77280">
      <w:pPr>
        <w:pStyle w:val="Titlelevel3"/>
      </w:pPr>
      <w:r w:rsidRPr="00AA683D">
        <w:t>Liquidity Coverage Ratio</w:t>
      </w:r>
    </w:p>
    <w:p w14:paraId="55B5EAE7" w14:textId="77777777" w:rsidR="00D77280" w:rsidRPr="00AA683D" w:rsidRDefault="00D77280" w:rsidP="00D77280">
      <w:r w:rsidRPr="00AA683D">
        <w:t>In accordance with Commission Delegated Regulation 2015/61, and Implementing Technical Standards EBA/ITS/2015/04, an additional conceptual module (LCR_DA in Individual and Consolidated variants) has been introduced containing revised versions of the Liquidity Coverage Ratio templates. These are included in an additional module, rather than altering the existing templates, as the delegated act applies to only one section (broadly credit institutions) of the potential reporters of LCR templates, others of which (broadly investment firms) may continue to be required to report the pre-delegated act LCR templates.</w:t>
      </w:r>
    </w:p>
    <w:p w14:paraId="55B5EAE8" w14:textId="77777777" w:rsidR="00D77280" w:rsidRPr="00AA683D" w:rsidRDefault="00D77280" w:rsidP="00D77280">
      <w:pPr>
        <w:pStyle w:val="Titlelevel3"/>
      </w:pPr>
      <w:r w:rsidRPr="00AA683D">
        <w:t>QA 1042 - Multicurrency</w:t>
      </w:r>
    </w:p>
    <w:p w14:paraId="55B5EAE9" w14:textId="77777777" w:rsidR="00D77280" w:rsidRPr="00AA683D" w:rsidRDefault="00D77280" w:rsidP="00D77280">
      <w:r w:rsidRPr="00AA683D">
        <w:t>Significant implementation changes have been made to the data model and XBRL reporting mechanics regarding the reporting of currency breakdowns (and other non-reporting currency figures).</w:t>
      </w:r>
    </w:p>
    <w:p w14:paraId="55B5EAEA" w14:textId="77777777" w:rsidR="00D77280" w:rsidRPr="00AA683D" w:rsidRDefault="00D77280" w:rsidP="00D77280"/>
    <w:p w14:paraId="55B5EAEB" w14:textId="77777777" w:rsidR="00D77280" w:rsidRPr="00AA683D" w:rsidRDefault="00D77280" w:rsidP="00D77280">
      <w:r w:rsidRPr="00AA683D">
        <w:t>On 29/05/2015 the question #1042 on the EBA Single Rulebook Q&amp;A</w:t>
      </w:r>
      <w:r w:rsidRPr="00AA683D">
        <w:rPr>
          <w:vertAlign w:val="superscript"/>
        </w:rPr>
        <w:footnoteReference w:id="31"/>
      </w:r>
      <w:r w:rsidRPr="00AA683D">
        <w:rPr>
          <w:vertAlign w:val="superscript"/>
        </w:rPr>
        <w:t xml:space="preserve"> </w:t>
      </w:r>
      <w:r w:rsidRPr="00AA683D">
        <w:t>(“</w:t>
      </w:r>
      <w:r w:rsidRPr="00AA683D">
        <w:rPr>
          <w:rFonts w:ascii="Arial" w:hAnsi="Arial" w:cs="Arial"/>
          <w:color w:val="303A40"/>
          <w:sz w:val="18"/>
          <w:szCs w:val="18"/>
          <w:shd w:val="clear" w:color="auto" w:fill="FFFFFF"/>
        </w:rPr>
        <w:t>Currency in which the information that the institutions report to the competent authorities of the home member State must be submitted, according to art. 415 (2) [LCR and NSFR templates]</w:t>
      </w:r>
      <w:r w:rsidRPr="00AA683D">
        <w:t>”) was answered thus:</w:t>
      </w:r>
    </w:p>
    <w:p w14:paraId="55B5EAEC" w14:textId="77777777" w:rsidR="00D77280" w:rsidRPr="00AA683D" w:rsidRDefault="00D77280" w:rsidP="00D77280"/>
    <w:p w14:paraId="55B5EAED" w14:textId="77777777" w:rsidR="00D77280" w:rsidRPr="00AA683D" w:rsidRDefault="00D77280" w:rsidP="00D77280">
      <w:r w:rsidRPr="00AA683D">
        <w:t>“</w:t>
      </w:r>
      <w:r w:rsidRPr="00AA683D">
        <w:rPr>
          <w:rFonts w:ascii="Arial" w:hAnsi="Arial" w:cs="Arial"/>
          <w:color w:val="303A40"/>
          <w:sz w:val="18"/>
          <w:szCs w:val="18"/>
          <w:shd w:val="clear" w:color="auto" w:fill="FFFFFF"/>
        </w:rPr>
        <w:t xml:space="preserve">The reporting of data in each significant currency shall, according to Article 415(2) a, be done using the significant currency itself. As the IT solutions of Article 17 of Regulation (EU) No 680/2014 - ITS on Supervisory Reporting currently do not allow for a reporting in each significant currency, the reporting currency should be used. Therefore significant currencies have to be converted into the reporting currency, </w:t>
      </w:r>
      <w:r w:rsidRPr="00AA683D">
        <w:rPr>
          <w:rFonts w:ascii="Arial" w:hAnsi="Arial" w:cs="Arial"/>
          <w:b/>
          <w:color w:val="303A40"/>
          <w:sz w:val="18"/>
          <w:szCs w:val="18"/>
          <w:shd w:val="clear" w:color="auto" w:fill="FFFFFF"/>
        </w:rPr>
        <w:t>until the IT solutions have been amended accordingly, to allow for reporting in significant currencies. This change will be made with the next possible release</w:t>
      </w:r>
      <w:r w:rsidRPr="00AA683D">
        <w:rPr>
          <w:rFonts w:ascii="Arial" w:hAnsi="Arial" w:cs="Arial"/>
          <w:color w:val="303A40"/>
          <w:sz w:val="18"/>
          <w:szCs w:val="18"/>
          <w:shd w:val="clear" w:color="auto" w:fill="FFFFFF"/>
        </w:rPr>
        <w:t>. Until then the conversion should be made according to the spot ECB foreign exchange reference rates as at the reporting reference date</w:t>
      </w:r>
      <w:r w:rsidRPr="00AA683D">
        <w:t>”</w:t>
      </w:r>
    </w:p>
    <w:p w14:paraId="55B5EAEE" w14:textId="77777777" w:rsidR="00D77280" w:rsidRPr="00AA683D" w:rsidRDefault="00D77280" w:rsidP="00D77280"/>
    <w:p w14:paraId="55B5EAEF" w14:textId="77777777" w:rsidR="00D77280" w:rsidRPr="00AA683D" w:rsidRDefault="00D77280" w:rsidP="00D77280">
      <w:r w:rsidRPr="00AA683D">
        <w:t>This release gives effect to this response (being the next feasible release after the QA response publication) and adjusts the operation of the requirement for a single reporting currency. The EBA filing rules have been modified to provide for reporting in other than the main reporting currency of an instance where indicated as appropriate by the Data Point Model.</w:t>
      </w:r>
    </w:p>
    <w:p w14:paraId="55B5EAF0" w14:textId="77777777" w:rsidR="00D77280" w:rsidRPr="00AA683D" w:rsidRDefault="00D77280" w:rsidP="00D77280">
      <w:pPr>
        <w:pStyle w:val="Titlelevel4"/>
      </w:pPr>
      <w:r w:rsidRPr="00AA683D">
        <w:t>Currency breakdown sheets in LCR and NSFR</w:t>
      </w:r>
    </w:p>
    <w:p w14:paraId="55B5EAF1" w14:textId="77777777" w:rsidR="00D77280" w:rsidRPr="00AA683D" w:rsidRDefault="00D77280" w:rsidP="00D77280">
      <w:r w:rsidRPr="00AA683D">
        <w:t xml:space="preserve">The existing tables C.51.00.w, C.51.00.x, C.52.00.w, C.52.00.x, C.52.00.y, C.52.00.z, C.53.00.w, C.53.00.x, C.53.00.y, C.54.00.a, C54.00.w, C 60.00.w, C 60.00.x, C 61.00.w, </w:t>
      </w:r>
      <w:proofErr w:type="gramStart"/>
      <w:r w:rsidRPr="00AA683D">
        <w:t>C</w:t>
      </w:r>
      <w:proofErr w:type="gramEnd"/>
      <w:r w:rsidRPr="00AA683D">
        <w:t xml:space="preserve"> 61.00.x (LCR and NSFR) have been altered.</w:t>
      </w:r>
    </w:p>
    <w:p w14:paraId="55B5EAF2" w14:textId="77777777" w:rsidR="00D77280" w:rsidRPr="00AA683D" w:rsidRDefault="00D77280" w:rsidP="00D77280"/>
    <w:p w14:paraId="55B5EAF3" w14:textId="77777777" w:rsidR="00D77280" w:rsidRPr="00AA683D" w:rsidRDefault="00D77280" w:rsidP="00D77280">
      <w:r w:rsidRPr="00AA683D">
        <w:t xml:space="preserve">Each of the monetary data items on these tables has had the member </w:t>
      </w:r>
      <w:r w:rsidRPr="00AA683D">
        <w:rPr>
          <w:b/>
        </w:rPr>
        <w:t>eba_CA</w:t>
      </w:r>
      <w:proofErr w:type="gramStart"/>
      <w:r w:rsidRPr="00AA683D">
        <w:rPr>
          <w:b/>
        </w:rPr>
        <w:t>:x1</w:t>
      </w:r>
      <w:proofErr w:type="gramEnd"/>
      <w:r w:rsidRPr="00AA683D">
        <w:rPr>
          <w:rFonts w:ascii="Courier New" w:hAnsi="Courier New" w:cs="Courier New"/>
          <w:b/>
        </w:rPr>
        <w:t xml:space="preserve"> </w:t>
      </w:r>
      <w:r w:rsidRPr="00AA683D">
        <w:rPr>
          <w:i/>
        </w:rPr>
        <w:t xml:space="preserve">(“Expressed in currency of denomination (not converted to reporting currency)” </w:t>
      </w:r>
      <w:r w:rsidRPr="00AA683D">
        <w:t xml:space="preserve">for the new dimension </w:t>
      </w:r>
      <w:r w:rsidRPr="00AA683D">
        <w:rPr>
          <w:b/>
        </w:rPr>
        <w:t>CCA</w:t>
      </w:r>
      <w:r w:rsidRPr="00AA683D">
        <w:t xml:space="preserve"> </w:t>
      </w:r>
      <w:r w:rsidRPr="00AA683D">
        <w:rPr>
          <w:i/>
        </w:rPr>
        <w:t>(“Currency Conversion Approach”)</w:t>
      </w:r>
      <w:r w:rsidRPr="00AA683D">
        <w:t xml:space="preserve"> added to its modelling.  As noted above the EBA filing rules (v4.1) now allow such data items to be reported in currencies other than the “reporting currency” of the instance (whereas other monetary data items not so marked must still be reported in a single reporting currency per instance).</w:t>
      </w:r>
    </w:p>
    <w:p w14:paraId="55B5EAF4" w14:textId="77777777" w:rsidR="00D77280" w:rsidRPr="00AA683D" w:rsidRDefault="00D77280" w:rsidP="00D77280"/>
    <w:p w14:paraId="55B5EAF5" w14:textId="77777777" w:rsidR="00D77280" w:rsidRPr="00AA683D" w:rsidRDefault="00D77280" w:rsidP="00D77280">
      <w:r w:rsidRPr="00AA683D">
        <w:t xml:space="preserve">Furthermore the filing rules state that for such facts where they have a value for </w:t>
      </w:r>
      <w:r w:rsidRPr="00AA683D">
        <w:rPr>
          <w:b/>
        </w:rPr>
        <w:t>CUS</w:t>
      </w:r>
      <w:r w:rsidRPr="00AA683D">
        <w:t xml:space="preserve"> (</w:t>
      </w:r>
      <w:r w:rsidRPr="00AA683D">
        <w:rPr>
          <w:i/>
        </w:rPr>
        <w:t xml:space="preserve">“Currency with significant liabilities”) </w:t>
      </w:r>
      <w:r w:rsidRPr="00AA683D">
        <w:t>the currency unit of the reported value must be consistent</w:t>
      </w:r>
      <w:r w:rsidRPr="00AA683D">
        <w:rPr>
          <w:rStyle w:val="FootnoteReference"/>
        </w:rPr>
        <w:footnoteReference w:id="32"/>
      </w:r>
      <w:r w:rsidRPr="00AA683D">
        <w:t xml:space="preserve"> with the value given for this dimension. This is the dimension used on the open z axis to identify to which sheet of the currency breakdown tables each fact relates.</w:t>
      </w:r>
    </w:p>
    <w:p w14:paraId="55B5EAF6" w14:textId="77777777" w:rsidR="00D77280" w:rsidRPr="00AA683D" w:rsidRDefault="00D77280" w:rsidP="00D77280"/>
    <w:p w14:paraId="55B5EAF7" w14:textId="77777777" w:rsidR="00D77280" w:rsidRPr="00AA683D" w:rsidRDefault="00D77280" w:rsidP="00D77280">
      <w:r w:rsidRPr="00AA683D">
        <w:t>The new LCR delegated act tables are also modelled in this way.</w:t>
      </w:r>
    </w:p>
    <w:p w14:paraId="55B5EAF8" w14:textId="77777777" w:rsidR="00D77280" w:rsidRPr="00AA683D" w:rsidRDefault="00D77280" w:rsidP="00D77280"/>
    <w:p w14:paraId="55B5EAF9" w14:textId="77777777" w:rsidR="00D77280" w:rsidRPr="00AA683D" w:rsidRDefault="00D77280" w:rsidP="00D77280">
      <w:r w:rsidRPr="00AA683D">
        <w:t>Note that table F 34.00.c in Asset Encumbrance and P 02.06 from Funding Plans, although sharing the same structure as the above mentioned tables in LCR and NSFR have NOT been altered. This is because the scope of the QA 1042 was specifically LCR and NSFR, and so does not automatically apply to these tables. F 34.00.c and P 02.06 should for now continue to be reported with all figures converted to the reporting currency (they are not marked with the member indicating otherwise).</w:t>
      </w:r>
    </w:p>
    <w:p w14:paraId="55B5EAFA" w14:textId="77777777" w:rsidR="00D77280" w:rsidRPr="00AA683D" w:rsidRDefault="00D77280" w:rsidP="00D77280">
      <w:pPr>
        <w:pStyle w:val="Titlelevel4"/>
      </w:pPr>
      <w:r w:rsidRPr="00AA683D">
        <w:t>Benchmarking</w:t>
      </w:r>
    </w:p>
    <w:p w14:paraId="55B5EAFB" w14:textId="77777777" w:rsidR="00D77280" w:rsidRPr="00AA683D" w:rsidRDefault="00D77280" w:rsidP="00D77280">
      <w:r w:rsidRPr="00AA683D">
        <w:t>The tables in benchmarking that previously used “decimal” primary items to report figures in various currencies without mentioning the currency have been remodelled to instead use normal monetary primary items.</w:t>
      </w:r>
    </w:p>
    <w:p w14:paraId="55B5EAFC" w14:textId="77777777" w:rsidR="00D77280" w:rsidRPr="00AA683D" w:rsidRDefault="00D77280" w:rsidP="00D77280"/>
    <w:p w14:paraId="55B5EAFD" w14:textId="77777777" w:rsidR="00D77280" w:rsidRPr="00AA683D" w:rsidRDefault="00D77280" w:rsidP="00D77280">
      <w:r w:rsidRPr="00AA683D">
        <w:t xml:space="preserve">The dimensional attributes of these data items in the DPM again contain the </w:t>
      </w:r>
      <w:r w:rsidRPr="00AA683D">
        <w:rPr>
          <w:b/>
        </w:rPr>
        <w:t>eba_CA</w:t>
      </w:r>
      <w:proofErr w:type="gramStart"/>
      <w:r w:rsidRPr="00AA683D">
        <w:rPr>
          <w:b/>
        </w:rPr>
        <w:t>:x1</w:t>
      </w:r>
      <w:proofErr w:type="gramEnd"/>
      <w:r w:rsidRPr="00AA683D">
        <w:t xml:space="preserve"> member of the </w:t>
      </w:r>
      <w:r w:rsidRPr="00AA683D">
        <w:rPr>
          <w:b/>
        </w:rPr>
        <w:t>CCA</w:t>
      </w:r>
      <w:r w:rsidRPr="00AA683D">
        <w:t xml:space="preserve"> dimension to indicate they can (must) be reported with currencies other than the reporting currency where relevant.</w:t>
      </w:r>
    </w:p>
    <w:p w14:paraId="55B5EAFE" w14:textId="77777777" w:rsidR="00D77280" w:rsidRPr="00AA683D" w:rsidRDefault="00D77280" w:rsidP="00D77280"/>
    <w:p w14:paraId="55B5EAFF" w14:textId="77777777" w:rsidR="00D77280" w:rsidRPr="00AA683D" w:rsidRDefault="00D77280" w:rsidP="00D77280">
      <w:r w:rsidRPr="00AA683D">
        <w:t xml:space="preserve">The data items (unlike those in LCR and NSFR) do not however have any predetermined currency dimension associated. This is because the appropriate currency varies for each item (each row/sheet associated to a portfolio ID) in the open tables, driven by the details specified for the notional supervisory benchmarking portfolios in the lists published by the EBA in preparation for each specific </w:t>
      </w:r>
      <w:r w:rsidRPr="00AA683D">
        <w:lastRenderedPageBreak/>
        <w:t>benchmarking exercise</w:t>
      </w:r>
      <w:r w:rsidRPr="00AA683D">
        <w:rPr>
          <w:rStyle w:val="FootnoteReference"/>
        </w:rPr>
        <w:footnoteReference w:id="33"/>
      </w:r>
      <w:r w:rsidRPr="00AA683D">
        <w:t>. These open data items are therefore not a priori restricted by the data model to being reported in a specific currency, but of course should be reported in the appropriate currency of denomination on a reported fact by fact basis.</w:t>
      </w:r>
    </w:p>
    <w:p w14:paraId="55B5EB00" w14:textId="77777777" w:rsidR="00D77280" w:rsidRPr="00AA683D" w:rsidRDefault="00D77280" w:rsidP="00D77280"/>
    <w:p w14:paraId="55B5EB01" w14:textId="77777777" w:rsidR="00AE7465" w:rsidRPr="00AA683D" w:rsidRDefault="00AE7465" w:rsidP="00AE7465">
      <w:pPr>
        <w:pStyle w:val="Titlelevel3"/>
      </w:pPr>
      <w:proofErr w:type="spellStart"/>
      <w:r w:rsidRPr="00AA683D">
        <w:t>Finrep</w:t>
      </w:r>
      <w:proofErr w:type="spellEnd"/>
      <w:r w:rsidRPr="00AA683D">
        <w:t xml:space="preserve"> Individual</w:t>
      </w:r>
    </w:p>
    <w:p w14:paraId="55B5EB02" w14:textId="77777777" w:rsidR="00AE7465" w:rsidRPr="00AA683D" w:rsidRDefault="00AE7465" w:rsidP="00AE7465">
      <w:r w:rsidRPr="00AA683D">
        <w:t xml:space="preserve">Please note that in order to facilitate implementation the </w:t>
      </w:r>
      <w:proofErr w:type="spellStart"/>
      <w:r w:rsidRPr="00AA683D">
        <w:t>Finrep</w:t>
      </w:r>
      <w:proofErr w:type="spellEnd"/>
      <w:r w:rsidRPr="00AA683D">
        <w:t xml:space="preserve"> Individual entry points form a separate reporting taxonomy (i.e. are separated into their own subdirectory at the XBRL level), the definitions of the tables (and hence the table layouts) are identical between the Consolidated and Individual versions.</w:t>
      </w:r>
    </w:p>
    <w:p w14:paraId="55B5EB03" w14:textId="77777777" w:rsidR="00D77280" w:rsidRPr="00AA683D" w:rsidRDefault="00D77280" w:rsidP="00D77280">
      <w:pPr>
        <w:pStyle w:val="Titlelevel3"/>
      </w:pPr>
      <w:r w:rsidRPr="00AA683D">
        <w:t>Validation rules</w:t>
      </w:r>
    </w:p>
    <w:p w14:paraId="55B5EB04" w14:textId="77777777" w:rsidR="00D77280" w:rsidRPr="00AA683D" w:rsidRDefault="00D77280" w:rsidP="00D77280">
      <w:r w:rsidRPr="00AA683D">
        <w:t>The “severity” attribute of validation rules is no longer populated in the DPM database (since it is essentially out of date as soon as the taxonomy is published, and hence just a potential source of confusion). All validation rules entries for 2.4 have this field as null. The activation / deactivation and blocking / non-blocking status of rules should be determined from the validation rule spreadsheets published from time to time by the EBA.</w:t>
      </w:r>
    </w:p>
    <w:p w14:paraId="55B5EB05" w14:textId="77777777" w:rsidR="00D77280" w:rsidRPr="00AA683D" w:rsidRDefault="00D77280" w:rsidP="00D77280"/>
    <w:p w14:paraId="55B5EB06" w14:textId="77777777" w:rsidR="00D77280" w:rsidRPr="00AA683D" w:rsidRDefault="00D77280" w:rsidP="00D77280">
      <w:r w:rsidRPr="00AA683D">
        <w:t>The accompanying validation spreadsheet includes additional rules for Asset Encumbrance, which are not represented in the XBRL taxonomy, being marked as “Not implemented in XBRL”. There is no new Asset Encumbrance taxonomy version in this release.</w:t>
      </w:r>
    </w:p>
    <w:p w14:paraId="55B5EB07" w14:textId="77777777" w:rsidR="00D77280" w:rsidRPr="00AA683D" w:rsidRDefault="00D77280" w:rsidP="00D77280"/>
    <w:p w14:paraId="55B5EB08" w14:textId="77777777" w:rsidR="00D77280" w:rsidRPr="00AA683D" w:rsidRDefault="00D77280" w:rsidP="00D77280">
      <w:r w:rsidRPr="00AA683D">
        <w:t>The function “min” is used for the first time in validation rules in this release.</w:t>
      </w:r>
    </w:p>
    <w:p w14:paraId="55B5EB09" w14:textId="77777777" w:rsidR="00D77280" w:rsidRPr="00AA683D" w:rsidRDefault="00D77280" w:rsidP="00D77280">
      <w:pPr>
        <w:pStyle w:val="Titlelevel4"/>
        <w:ind w:left="720" w:right="711"/>
      </w:pPr>
      <w:r w:rsidRPr="00AA683D">
        <w:t>A quick clarification regarding the “</w:t>
      </w:r>
      <w:proofErr w:type="spellStart"/>
      <w:r w:rsidRPr="00AA683D">
        <w:t>xsum</w:t>
      </w:r>
      <w:proofErr w:type="spellEnd"/>
      <w:r w:rsidRPr="00AA683D">
        <w:t>” function.</w:t>
      </w:r>
    </w:p>
    <w:p w14:paraId="55B5EB0A" w14:textId="77777777" w:rsidR="00D77280" w:rsidRPr="00AA683D" w:rsidRDefault="00D77280" w:rsidP="00D77280">
      <w:pPr>
        <w:ind w:left="720" w:right="711"/>
        <w:jc w:val="both"/>
      </w:pPr>
      <w:r w:rsidRPr="00AA683D">
        <w:t>Used in the EBA validation rule formulae, “</w:t>
      </w:r>
      <w:proofErr w:type="spellStart"/>
      <w:r w:rsidRPr="00AA683D">
        <w:t>xsum</w:t>
      </w:r>
      <w:proofErr w:type="spellEnd"/>
      <w:r w:rsidRPr="00AA683D">
        <w:t>” indicates that the value of all the cells at intersections of the listed co-ordinates should be summed. I.e. if a formula stated “</w:t>
      </w:r>
      <w:proofErr w:type="spellStart"/>
      <w:proofErr w:type="gramStart"/>
      <w:r w:rsidRPr="00AA683D">
        <w:t>xsum</w:t>
      </w:r>
      <w:proofErr w:type="spellEnd"/>
      <w:r w:rsidRPr="00AA683D">
        <w:t>(</w:t>
      </w:r>
      <w:proofErr w:type="gramEnd"/>
      <w:r w:rsidRPr="00AA683D">
        <w:t>{TABLECODE, (r010, r030, c010, 030, 040)})”, then it would indicate the sum of the six cells labelled A-F in the illustration below</w:t>
      </w:r>
    </w:p>
    <w:p w14:paraId="55B5EB0B" w14:textId="77777777" w:rsidR="00D77280" w:rsidRPr="00AA683D" w:rsidRDefault="00D77280" w:rsidP="00D77280">
      <w:pPr>
        <w:ind w:left="720"/>
        <w:rPr>
          <w:rFonts w:ascii="Calibri" w:hAnsi="Calibri"/>
          <w:color w:val="44546A"/>
          <w:szCs w:val="22"/>
        </w:rPr>
      </w:pPr>
    </w:p>
    <w:tbl>
      <w:tblPr>
        <w:tblW w:w="4633" w:type="dxa"/>
        <w:tblInd w:w="1440" w:type="dxa"/>
        <w:tblCellMar>
          <w:left w:w="0" w:type="dxa"/>
          <w:right w:w="0" w:type="dxa"/>
        </w:tblCellMar>
        <w:tblLook w:val="04A0" w:firstRow="1" w:lastRow="0" w:firstColumn="1" w:lastColumn="0" w:noHBand="0" w:noVBand="1"/>
      </w:tblPr>
      <w:tblGrid>
        <w:gridCol w:w="664"/>
        <w:gridCol w:w="709"/>
        <w:gridCol w:w="850"/>
        <w:gridCol w:w="851"/>
        <w:gridCol w:w="850"/>
        <w:gridCol w:w="709"/>
      </w:tblGrid>
      <w:tr w:rsidR="00D77280" w:rsidRPr="00AA683D" w14:paraId="55B5EB12" w14:textId="77777777" w:rsidTr="00923CC5">
        <w:tc>
          <w:tcPr>
            <w:tcW w:w="664" w:type="dxa"/>
            <w:tcBorders>
              <w:top w:val="single" w:sz="8" w:space="0" w:color="auto"/>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tcPr>
          <w:p w14:paraId="55B5EB0C" w14:textId="77777777" w:rsidR="00D77280" w:rsidRPr="00AA683D" w:rsidRDefault="00D77280" w:rsidP="00923CC5">
            <w:pPr>
              <w:rPr>
                <w:rFonts w:ascii="Calibri" w:eastAsiaTheme="minorHAnsi" w:hAnsi="Calibri"/>
                <w:b/>
                <w:bCs/>
                <w:color w:val="44546A"/>
                <w:szCs w:val="22"/>
              </w:rPr>
            </w:pPr>
          </w:p>
        </w:tc>
        <w:tc>
          <w:tcPr>
            <w:tcW w:w="709"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0D" w14:textId="77777777" w:rsidR="00D77280" w:rsidRPr="00AA683D" w:rsidRDefault="00D77280" w:rsidP="00923CC5">
            <w:pPr>
              <w:rPr>
                <w:rFonts w:ascii="Calibri" w:eastAsiaTheme="minorHAnsi" w:hAnsi="Calibri"/>
                <w:b/>
                <w:bCs/>
                <w:color w:val="44546A"/>
                <w:szCs w:val="22"/>
              </w:rPr>
            </w:pPr>
            <w:r w:rsidRPr="00AA683D">
              <w:rPr>
                <w:rFonts w:ascii="Calibri" w:hAnsi="Calibri"/>
                <w:b/>
                <w:bCs/>
                <w:color w:val="44546A"/>
                <w:szCs w:val="22"/>
              </w:rPr>
              <w:t>010</w:t>
            </w:r>
          </w:p>
        </w:tc>
        <w:tc>
          <w:tcPr>
            <w:tcW w:w="850" w:type="dxa"/>
            <w:tcBorders>
              <w:top w:val="single" w:sz="8" w:space="0" w:color="auto"/>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hideMark/>
          </w:tcPr>
          <w:p w14:paraId="55B5EB0E" w14:textId="77777777" w:rsidR="00D77280" w:rsidRPr="00AA683D" w:rsidRDefault="00D77280" w:rsidP="00923CC5">
            <w:pPr>
              <w:rPr>
                <w:rFonts w:ascii="Calibri" w:eastAsiaTheme="minorHAnsi" w:hAnsi="Calibri"/>
                <w:b/>
                <w:bCs/>
                <w:color w:val="44546A"/>
                <w:szCs w:val="22"/>
              </w:rPr>
            </w:pPr>
            <w:r w:rsidRPr="00AA683D">
              <w:rPr>
                <w:rFonts w:ascii="Calibri" w:hAnsi="Calibri"/>
                <w:b/>
                <w:bCs/>
                <w:color w:val="44546A"/>
                <w:szCs w:val="22"/>
              </w:rPr>
              <w:t>020</w:t>
            </w:r>
          </w:p>
        </w:tc>
        <w:tc>
          <w:tcPr>
            <w:tcW w:w="851"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0F" w14:textId="77777777" w:rsidR="00D77280" w:rsidRPr="00AA683D" w:rsidRDefault="00D77280" w:rsidP="00923CC5">
            <w:pPr>
              <w:rPr>
                <w:rFonts w:ascii="Calibri" w:eastAsiaTheme="minorHAnsi" w:hAnsi="Calibri"/>
                <w:b/>
                <w:bCs/>
                <w:color w:val="44546A"/>
                <w:szCs w:val="22"/>
              </w:rPr>
            </w:pPr>
            <w:r w:rsidRPr="00AA683D">
              <w:rPr>
                <w:rFonts w:ascii="Calibri" w:hAnsi="Calibri"/>
                <w:b/>
                <w:bCs/>
                <w:color w:val="44546A"/>
                <w:szCs w:val="22"/>
              </w:rPr>
              <w:t>030</w:t>
            </w:r>
          </w:p>
        </w:tc>
        <w:tc>
          <w:tcPr>
            <w:tcW w:w="850"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10" w14:textId="77777777" w:rsidR="00D77280" w:rsidRPr="00AA683D" w:rsidRDefault="00D77280" w:rsidP="00923CC5">
            <w:pPr>
              <w:rPr>
                <w:rFonts w:ascii="Calibri" w:eastAsiaTheme="minorHAnsi" w:hAnsi="Calibri"/>
                <w:b/>
                <w:bCs/>
                <w:color w:val="44546A"/>
                <w:szCs w:val="22"/>
              </w:rPr>
            </w:pPr>
            <w:r w:rsidRPr="00AA683D">
              <w:rPr>
                <w:rFonts w:ascii="Calibri" w:hAnsi="Calibri"/>
                <w:b/>
                <w:bCs/>
                <w:color w:val="44546A"/>
                <w:szCs w:val="22"/>
              </w:rPr>
              <w:t>040</w:t>
            </w:r>
          </w:p>
        </w:tc>
        <w:tc>
          <w:tcPr>
            <w:tcW w:w="709" w:type="dxa"/>
            <w:tcBorders>
              <w:top w:val="single" w:sz="8" w:space="0" w:color="auto"/>
              <w:left w:val="nil"/>
              <w:bottom w:val="single" w:sz="18" w:space="0" w:color="FFFF00"/>
              <w:right w:val="single" w:sz="8" w:space="0" w:color="auto"/>
            </w:tcBorders>
          </w:tcPr>
          <w:p w14:paraId="55B5EB11" w14:textId="77777777" w:rsidR="00D77280" w:rsidRPr="00AA683D" w:rsidRDefault="00D77280" w:rsidP="00923CC5">
            <w:pPr>
              <w:rPr>
                <w:rFonts w:ascii="Calibri" w:hAnsi="Calibri"/>
                <w:b/>
                <w:bCs/>
                <w:color w:val="44546A"/>
                <w:szCs w:val="22"/>
              </w:rPr>
            </w:pPr>
            <w:r w:rsidRPr="00AA683D">
              <w:rPr>
                <w:rFonts w:ascii="Calibri" w:hAnsi="Calibri"/>
                <w:b/>
                <w:bCs/>
                <w:color w:val="44546A"/>
                <w:szCs w:val="22"/>
              </w:rPr>
              <w:t>050</w:t>
            </w:r>
          </w:p>
        </w:tc>
      </w:tr>
      <w:tr w:rsidR="00D77280" w:rsidRPr="00AA683D" w14:paraId="55B5EB19" w14:textId="77777777" w:rsidTr="00923CC5">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14:paraId="55B5EB13" w14:textId="77777777" w:rsidR="00D77280" w:rsidRPr="00AA683D" w:rsidRDefault="00D77280" w:rsidP="00923CC5">
            <w:pPr>
              <w:rPr>
                <w:rFonts w:ascii="Calibri" w:eastAsiaTheme="minorHAnsi" w:hAnsi="Calibri"/>
                <w:b/>
                <w:bCs/>
                <w:color w:val="44546A"/>
                <w:szCs w:val="22"/>
              </w:rPr>
            </w:pPr>
            <w:r w:rsidRPr="00AA683D">
              <w:rPr>
                <w:rFonts w:ascii="Calibri" w:hAnsi="Calibri"/>
                <w:b/>
                <w:bCs/>
                <w:color w:val="44546A"/>
                <w:szCs w:val="22"/>
              </w:rPr>
              <w:t>010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4" w14:textId="77777777" w:rsidR="00D77280" w:rsidRPr="00AA683D" w:rsidRDefault="00D77280" w:rsidP="00923CC5">
            <w:pPr>
              <w:rPr>
                <w:rFonts w:ascii="Calibri" w:eastAsiaTheme="minorHAnsi" w:hAnsi="Calibri"/>
                <w:color w:val="44546A"/>
                <w:szCs w:val="22"/>
              </w:rPr>
            </w:pPr>
            <w:r w:rsidRPr="00AA683D">
              <w:rPr>
                <w:rFonts w:ascii="Calibri" w:hAnsi="Calibri"/>
                <w:color w:val="44546A"/>
                <w:szCs w:val="22"/>
              </w:rPr>
              <w:t>A</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14:paraId="55B5EB15" w14:textId="77777777" w:rsidR="00D77280" w:rsidRPr="00AA683D"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6" w14:textId="77777777" w:rsidR="00D77280" w:rsidRPr="00AA683D" w:rsidRDefault="00D77280" w:rsidP="00923CC5">
            <w:pPr>
              <w:rPr>
                <w:rFonts w:ascii="Calibri" w:hAnsi="Calibri"/>
                <w:color w:val="44546A"/>
                <w:szCs w:val="22"/>
              </w:rPr>
            </w:pPr>
            <w:r w:rsidRPr="00AA683D">
              <w:rPr>
                <w:rFonts w:ascii="Calibri" w:hAnsi="Calibri"/>
                <w:color w:val="44546A"/>
                <w:szCs w:val="22"/>
              </w:rPr>
              <w:t>B</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7" w14:textId="77777777" w:rsidR="00D77280" w:rsidRPr="00AA683D" w:rsidRDefault="00D77280" w:rsidP="00923CC5">
            <w:pPr>
              <w:rPr>
                <w:rFonts w:ascii="Calibri" w:eastAsiaTheme="minorHAnsi" w:hAnsi="Calibri"/>
                <w:color w:val="44546A"/>
                <w:szCs w:val="22"/>
              </w:rPr>
            </w:pPr>
            <w:r w:rsidRPr="00AA683D">
              <w:rPr>
                <w:rFonts w:ascii="Calibri" w:hAnsi="Calibri"/>
                <w:color w:val="44546A"/>
                <w:szCs w:val="22"/>
              </w:rPr>
              <w:t>C</w:t>
            </w:r>
          </w:p>
        </w:tc>
        <w:tc>
          <w:tcPr>
            <w:tcW w:w="709" w:type="dxa"/>
            <w:tcBorders>
              <w:top w:val="single" w:sz="18" w:space="0" w:color="FFFF00"/>
              <w:left w:val="nil"/>
              <w:bottom w:val="single" w:sz="18" w:space="0" w:color="FFFF00"/>
              <w:right w:val="single" w:sz="18" w:space="0" w:color="FFFF00"/>
            </w:tcBorders>
            <w:shd w:val="clear" w:color="auto" w:fill="FFFFCC"/>
          </w:tcPr>
          <w:p w14:paraId="55B5EB18" w14:textId="77777777" w:rsidR="00D77280" w:rsidRPr="00AA683D" w:rsidRDefault="00D77280" w:rsidP="00923CC5">
            <w:pPr>
              <w:rPr>
                <w:rFonts w:ascii="Calibri" w:hAnsi="Calibri"/>
                <w:color w:val="44546A"/>
                <w:szCs w:val="22"/>
              </w:rPr>
            </w:pPr>
          </w:p>
        </w:tc>
      </w:tr>
      <w:tr w:rsidR="00D77280" w:rsidRPr="00AA683D" w14:paraId="55B5EB20" w14:textId="77777777" w:rsidTr="00923CC5">
        <w:tc>
          <w:tcPr>
            <w:tcW w:w="664" w:type="dxa"/>
            <w:tcBorders>
              <w:top w:val="single" w:sz="18" w:space="0" w:color="FFFF00"/>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hideMark/>
          </w:tcPr>
          <w:p w14:paraId="55B5EB1A" w14:textId="77777777" w:rsidR="00D77280" w:rsidRPr="00AA683D" w:rsidRDefault="00D77280" w:rsidP="00923CC5">
            <w:pPr>
              <w:rPr>
                <w:rFonts w:ascii="Calibri" w:eastAsiaTheme="minorHAnsi" w:hAnsi="Calibri"/>
                <w:b/>
                <w:bCs/>
                <w:color w:val="44546A"/>
                <w:szCs w:val="22"/>
              </w:rPr>
            </w:pPr>
            <w:r w:rsidRPr="00AA683D">
              <w:rPr>
                <w:rFonts w:ascii="Calibri" w:hAnsi="Calibri"/>
                <w:b/>
                <w:bCs/>
                <w:color w:val="44546A"/>
                <w:szCs w:val="22"/>
              </w:rPr>
              <w:t>020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B" w14:textId="77777777" w:rsidR="00D77280" w:rsidRPr="00AA683D" w:rsidRDefault="00D77280" w:rsidP="00923CC5">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tcPr>
          <w:p w14:paraId="55B5EB1C" w14:textId="77777777" w:rsidR="00D77280" w:rsidRPr="00AA683D"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D" w14:textId="77777777" w:rsidR="00D77280" w:rsidRPr="00AA683D" w:rsidRDefault="00D77280" w:rsidP="00923CC5">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E" w14:textId="77777777" w:rsidR="00D77280" w:rsidRPr="00AA683D" w:rsidRDefault="00D77280" w:rsidP="00923CC5">
            <w:pPr>
              <w:rPr>
                <w:rFonts w:ascii="Calibri" w:eastAsiaTheme="minorHAnsi" w:hAnsi="Calibri"/>
                <w:color w:val="44546A"/>
                <w:szCs w:val="22"/>
              </w:rPr>
            </w:pPr>
          </w:p>
        </w:tc>
        <w:tc>
          <w:tcPr>
            <w:tcW w:w="709" w:type="dxa"/>
            <w:tcBorders>
              <w:top w:val="single" w:sz="18" w:space="0" w:color="FFFF00"/>
              <w:left w:val="nil"/>
              <w:bottom w:val="single" w:sz="18" w:space="0" w:color="FFFF00"/>
              <w:right w:val="single" w:sz="8" w:space="0" w:color="auto"/>
            </w:tcBorders>
          </w:tcPr>
          <w:p w14:paraId="55B5EB1F" w14:textId="77777777" w:rsidR="00D77280" w:rsidRPr="00AA683D" w:rsidRDefault="00D77280" w:rsidP="00923CC5">
            <w:pPr>
              <w:rPr>
                <w:rFonts w:ascii="Calibri" w:eastAsiaTheme="minorHAnsi" w:hAnsi="Calibri"/>
                <w:color w:val="44546A"/>
                <w:szCs w:val="22"/>
              </w:rPr>
            </w:pPr>
          </w:p>
        </w:tc>
      </w:tr>
      <w:tr w:rsidR="00D77280" w:rsidRPr="00AA683D" w14:paraId="55B5EB27" w14:textId="77777777" w:rsidTr="00923CC5">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14:paraId="55B5EB21" w14:textId="77777777" w:rsidR="00D77280" w:rsidRPr="00AA683D" w:rsidRDefault="00D77280" w:rsidP="00923CC5">
            <w:pPr>
              <w:rPr>
                <w:rFonts w:ascii="Calibri" w:eastAsiaTheme="minorHAnsi" w:hAnsi="Calibri"/>
                <w:b/>
                <w:bCs/>
                <w:color w:val="44546A"/>
                <w:szCs w:val="22"/>
              </w:rPr>
            </w:pPr>
            <w:r w:rsidRPr="00AA683D">
              <w:rPr>
                <w:rFonts w:ascii="Calibri" w:hAnsi="Calibri"/>
                <w:b/>
                <w:bCs/>
                <w:color w:val="44546A"/>
                <w:szCs w:val="22"/>
              </w:rPr>
              <w:t>030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2" w14:textId="77777777" w:rsidR="00D77280" w:rsidRPr="00AA683D" w:rsidRDefault="00D77280" w:rsidP="00923CC5">
            <w:pPr>
              <w:rPr>
                <w:rFonts w:ascii="Calibri" w:eastAsiaTheme="minorHAnsi" w:hAnsi="Calibri"/>
                <w:color w:val="44546A"/>
                <w:szCs w:val="22"/>
              </w:rPr>
            </w:pPr>
            <w:r w:rsidRPr="00AA683D">
              <w:rPr>
                <w:rFonts w:ascii="Calibri" w:hAnsi="Calibri"/>
                <w:color w:val="44546A"/>
                <w:szCs w:val="22"/>
              </w:rPr>
              <w:t>D</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14:paraId="55B5EB23" w14:textId="77777777" w:rsidR="00D77280" w:rsidRPr="00AA683D"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4" w14:textId="77777777" w:rsidR="00D77280" w:rsidRPr="00AA683D" w:rsidRDefault="00D77280" w:rsidP="00923CC5">
            <w:pPr>
              <w:rPr>
                <w:rFonts w:ascii="Calibri" w:eastAsiaTheme="minorHAnsi" w:hAnsi="Calibri"/>
                <w:color w:val="44546A"/>
                <w:szCs w:val="22"/>
              </w:rPr>
            </w:pPr>
            <w:r w:rsidRPr="00AA683D">
              <w:rPr>
                <w:rFonts w:ascii="Calibri" w:hAnsi="Calibri"/>
                <w:color w:val="44546A"/>
                <w:szCs w:val="22"/>
              </w:rPr>
              <w:t>E</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5" w14:textId="77777777" w:rsidR="00D77280" w:rsidRPr="00AA683D" w:rsidRDefault="00D77280" w:rsidP="00923CC5">
            <w:pPr>
              <w:rPr>
                <w:rFonts w:ascii="Calibri" w:eastAsiaTheme="minorHAnsi" w:hAnsi="Calibri"/>
                <w:color w:val="44546A"/>
                <w:szCs w:val="22"/>
              </w:rPr>
            </w:pPr>
            <w:r w:rsidRPr="00AA683D">
              <w:rPr>
                <w:rFonts w:ascii="Calibri" w:hAnsi="Calibri"/>
                <w:color w:val="44546A"/>
                <w:szCs w:val="22"/>
              </w:rPr>
              <w:t>F</w:t>
            </w:r>
          </w:p>
        </w:tc>
        <w:tc>
          <w:tcPr>
            <w:tcW w:w="709" w:type="dxa"/>
            <w:tcBorders>
              <w:top w:val="single" w:sz="18" w:space="0" w:color="FFFF00"/>
              <w:bottom w:val="single" w:sz="18" w:space="0" w:color="FFFF00"/>
              <w:right w:val="single" w:sz="18" w:space="0" w:color="FFFF00"/>
            </w:tcBorders>
            <w:shd w:val="clear" w:color="auto" w:fill="FFFFCC"/>
          </w:tcPr>
          <w:p w14:paraId="55B5EB26" w14:textId="77777777" w:rsidR="00D77280" w:rsidRPr="00AA683D" w:rsidRDefault="00D77280" w:rsidP="00923CC5">
            <w:pPr>
              <w:rPr>
                <w:rFonts w:ascii="Calibri" w:hAnsi="Calibri"/>
                <w:color w:val="44546A"/>
                <w:szCs w:val="22"/>
              </w:rPr>
            </w:pPr>
          </w:p>
        </w:tc>
      </w:tr>
      <w:tr w:rsidR="00D77280" w:rsidRPr="00AA683D" w14:paraId="55B5EB2E" w14:textId="77777777" w:rsidTr="00923CC5">
        <w:tc>
          <w:tcPr>
            <w:tcW w:w="664" w:type="dxa"/>
            <w:tcBorders>
              <w:top w:val="single" w:sz="18" w:space="0" w:color="FFFF00"/>
              <w:left w:val="single" w:sz="8" w:space="0" w:color="auto"/>
              <w:bottom w:val="single" w:sz="8" w:space="0" w:color="auto"/>
              <w:right w:val="single" w:sz="18" w:space="0" w:color="D44D2A" w:themeColor="accent3"/>
            </w:tcBorders>
            <w:shd w:val="clear" w:color="auto" w:fill="auto"/>
            <w:tcMar>
              <w:top w:w="0" w:type="dxa"/>
              <w:left w:w="108" w:type="dxa"/>
              <w:bottom w:w="0" w:type="dxa"/>
              <w:right w:w="108" w:type="dxa"/>
            </w:tcMar>
          </w:tcPr>
          <w:p w14:paraId="55B5EB28" w14:textId="77777777" w:rsidR="00D77280" w:rsidRPr="00AA683D" w:rsidRDefault="00D77280" w:rsidP="00923CC5">
            <w:pPr>
              <w:rPr>
                <w:rFonts w:ascii="Calibri" w:hAnsi="Calibri"/>
                <w:b/>
                <w:bCs/>
                <w:color w:val="44546A"/>
                <w:szCs w:val="22"/>
              </w:rPr>
            </w:pPr>
            <w:r w:rsidRPr="00AA683D">
              <w:rPr>
                <w:rFonts w:ascii="Calibri" w:hAnsi="Calibri"/>
                <w:b/>
                <w:bCs/>
                <w:color w:val="44546A"/>
                <w:szCs w:val="22"/>
              </w:rPr>
              <w:t>040</w:t>
            </w:r>
          </w:p>
        </w:tc>
        <w:tc>
          <w:tcPr>
            <w:tcW w:w="709"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9" w14:textId="77777777" w:rsidR="00D77280" w:rsidRPr="00AA683D" w:rsidRDefault="00D77280" w:rsidP="00923CC5">
            <w:pPr>
              <w:rPr>
                <w:rFonts w:ascii="Calibri" w:hAnsi="Calibri"/>
                <w:b/>
                <w:bCs/>
                <w:color w:val="44546A"/>
                <w:szCs w:val="22"/>
              </w:rPr>
            </w:pPr>
          </w:p>
        </w:tc>
        <w:tc>
          <w:tcPr>
            <w:tcW w:w="850" w:type="dxa"/>
            <w:tcBorders>
              <w:top w:val="single" w:sz="18" w:space="0" w:color="FFFF00"/>
              <w:left w:val="single" w:sz="18" w:space="0" w:color="D44D2A" w:themeColor="accent3"/>
              <w:bottom w:val="single" w:sz="8" w:space="0" w:color="auto"/>
              <w:right w:val="single" w:sz="18" w:space="0" w:color="D44D2A" w:themeColor="accent3"/>
            </w:tcBorders>
            <w:shd w:val="clear" w:color="auto" w:fill="auto"/>
            <w:tcMar>
              <w:top w:w="0" w:type="dxa"/>
              <w:left w:w="108" w:type="dxa"/>
              <w:bottom w:w="0" w:type="dxa"/>
              <w:right w:w="108" w:type="dxa"/>
            </w:tcMar>
          </w:tcPr>
          <w:p w14:paraId="55B5EB2A" w14:textId="77777777" w:rsidR="00D77280" w:rsidRPr="00AA683D" w:rsidRDefault="00D77280" w:rsidP="00923CC5">
            <w:pPr>
              <w:rPr>
                <w:rFonts w:ascii="Calibri" w:hAnsi="Calibri"/>
                <w:b/>
                <w:bCs/>
                <w:color w:val="44546A"/>
                <w:szCs w:val="22"/>
              </w:rPr>
            </w:pPr>
          </w:p>
        </w:tc>
        <w:tc>
          <w:tcPr>
            <w:tcW w:w="851"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B" w14:textId="77777777" w:rsidR="00D77280" w:rsidRPr="00AA683D" w:rsidRDefault="00D77280" w:rsidP="00923CC5">
            <w:pPr>
              <w:rPr>
                <w:rFonts w:ascii="Calibri" w:hAnsi="Calibri"/>
                <w:b/>
                <w:bCs/>
                <w:color w:val="44546A"/>
                <w:szCs w:val="22"/>
              </w:rPr>
            </w:pPr>
          </w:p>
        </w:tc>
        <w:tc>
          <w:tcPr>
            <w:tcW w:w="850"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C" w14:textId="77777777" w:rsidR="00D77280" w:rsidRPr="00AA683D" w:rsidRDefault="00D77280" w:rsidP="00923CC5">
            <w:pPr>
              <w:rPr>
                <w:rFonts w:ascii="Calibri" w:hAnsi="Calibri"/>
                <w:b/>
                <w:bCs/>
                <w:color w:val="44546A"/>
                <w:szCs w:val="22"/>
              </w:rPr>
            </w:pPr>
          </w:p>
        </w:tc>
        <w:tc>
          <w:tcPr>
            <w:tcW w:w="709" w:type="dxa"/>
            <w:tcBorders>
              <w:top w:val="single" w:sz="18" w:space="0" w:color="FFFF00"/>
              <w:left w:val="single" w:sz="18" w:space="0" w:color="D44D2A" w:themeColor="accent3"/>
              <w:bottom w:val="single" w:sz="8" w:space="0" w:color="auto"/>
              <w:right w:val="single" w:sz="8" w:space="0" w:color="auto"/>
            </w:tcBorders>
          </w:tcPr>
          <w:p w14:paraId="55B5EB2D" w14:textId="77777777" w:rsidR="00D77280" w:rsidRPr="00AA683D" w:rsidRDefault="00D77280" w:rsidP="00923CC5">
            <w:pPr>
              <w:rPr>
                <w:rFonts w:ascii="Calibri" w:hAnsi="Calibri"/>
                <w:b/>
                <w:bCs/>
                <w:color w:val="44546A"/>
                <w:szCs w:val="22"/>
              </w:rPr>
            </w:pPr>
          </w:p>
        </w:tc>
      </w:tr>
    </w:tbl>
    <w:p w14:paraId="55B5EB2F" w14:textId="77777777" w:rsidR="00D77280" w:rsidRPr="00AA683D" w:rsidRDefault="00D77280" w:rsidP="00D77280"/>
    <w:p w14:paraId="55B5EB30" w14:textId="77777777" w:rsidR="00D77280" w:rsidRPr="00AA683D" w:rsidRDefault="00D77280" w:rsidP="00D77280">
      <w:pPr>
        <w:pStyle w:val="Titlelevel2"/>
      </w:pPr>
      <w:r w:rsidRPr="00AA683D">
        <w:lastRenderedPageBreak/>
        <w:t>XBRL changes</w:t>
      </w:r>
    </w:p>
    <w:p w14:paraId="55B5EB31" w14:textId="77777777" w:rsidR="00D77280" w:rsidRPr="00AA683D" w:rsidRDefault="00D77280" w:rsidP="00D77280">
      <w:pPr>
        <w:pStyle w:val="Titlelevel3"/>
      </w:pPr>
      <w:r w:rsidRPr="00AA683D">
        <w:t>Validation rules</w:t>
      </w:r>
    </w:p>
    <w:p w14:paraId="55B5EB32" w14:textId="77777777" w:rsidR="00D77280" w:rsidRPr="00AA683D" w:rsidRDefault="00D77280" w:rsidP="00D77280">
      <w:r w:rsidRPr="00AA683D">
        <w:t>All validation rules which are not marked as “not implemented in XBRL” or “deleted” are now mapped to XBRL formulae. This includes formulae that are currently marked as “deactivated” (not all of which have been mapped to XBRL in prior releases).</w:t>
      </w:r>
    </w:p>
    <w:p w14:paraId="55B5EB33" w14:textId="77777777" w:rsidR="00D77280" w:rsidRPr="00AA683D" w:rsidRDefault="00D77280" w:rsidP="00D77280"/>
    <w:p w14:paraId="55B5EB34" w14:textId="77777777" w:rsidR="00D77280" w:rsidRPr="00AA683D" w:rsidRDefault="00D77280" w:rsidP="00D77280">
      <w:pPr>
        <w:pStyle w:val="Titlelevel3"/>
      </w:pPr>
      <w:r w:rsidRPr="00AA683D">
        <w:t>QA 1042 - Multicurrency</w:t>
      </w:r>
    </w:p>
    <w:p w14:paraId="55B5EB35" w14:textId="77777777" w:rsidR="00D77280" w:rsidRPr="00AA683D" w:rsidRDefault="00D77280" w:rsidP="00D77280">
      <w:r w:rsidRPr="00AA683D">
        <w:t xml:space="preserve">Note that at present there is no XBRL level enforcement of the modified EBA filing rule 3.1 which specifies the new rules around multicurrency reporting, i.e. the relationship between value of the </w:t>
      </w:r>
      <w:r w:rsidRPr="00AA683D">
        <w:rPr>
          <w:b/>
        </w:rPr>
        <w:t xml:space="preserve">CUS </w:t>
      </w:r>
      <w:r w:rsidRPr="00AA683D">
        <w:t xml:space="preserve">dimension and the unit currency, and the restriction that non-reporting currency units may only be used on facts with the </w:t>
      </w:r>
      <w:r w:rsidRPr="00AA683D">
        <w:rPr>
          <w:b/>
        </w:rPr>
        <w:t>eba_CA</w:t>
      </w:r>
      <w:proofErr w:type="gramStart"/>
      <w:r w:rsidRPr="00AA683D">
        <w:rPr>
          <w:b/>
        </w:rPr>
        <w:t>:x1</w:t>
      </w:r>
      <w:proofErr w:type="gramEnd"/>
      <w:r w:rsidRPr="00AA683D">
        <w:rPr>
          <w:b/>
        </w:rPr>
        <w:t xml:space="preserve"> </w:t>
      </w:r>
      <w:r w:rsidRPr="00AA683D">
        <w:t>member for the</w:t>
      </w:r>
      <w:r w:rsidRPr="00AA683D">
        <w:rPr>
          <w:b/>
        </w:rPr>
        <w:t xml:space="preserve"> CCA </w:t>
      </w:r>
      <w:r w:rsidRPr="00AA683D">
        <w:t xml:space="preserve">dimension. As with the previous “one reporting currency per instance” version of the rule this is currently primarily expected to be enforced by recipient data collection platforms. </w:t>
      </w:r>
    </w:p>
    <w:p w14:paraId="55B5EB36" w14:textId="77777777" w:rsidR="00A2385B" w:rsidRPr="00AA683D" w:rsidRDefault="00A2385B" w:rsidP="00D77280"/>
    <w:p w14:paraId="55B5EB37" w14:textId="77777777" w:rsidR="00A2385B" w:rsidRPr="00AA683D" w:rsidRDefault="00A2385B" w:rsidP="00A2385B">
      <w:pPr>
        <w:pStyle w:val="Titlelevel3"/>
      </w:pPr>
      <w:r w:rsidRPr="00AA683D">
        <w:t>LEI Scheme URI</w:t>
      </w:r>
    </w:p>
    <w:p w14:paraId="55B5EB38" w14:textId="77777777" w:rsidR="00A2385B" w:rsidRPr="00AA683D" w:rsidRDefault="00A2385B" w:rsidP="00A2385B">
      <w:r w:rsidRPr="00AA683D">
        <w:t>Previous editions of the EBA filing rules have sadly erroneously specified a scheme URI of “http://standard.iso.org/</w:t>
      </w:r>
      <w:proofErr w:type="spellStart"/>
      <w:r w:rsidRPr="00AA683D">
        <w:t>iso</w:t>
      </w:r>
      <w:proofErr w:type="spellEnd"/>
      <w:r w:rsidRPr="00AA683D">
        <w:t xml:space="preserve">/17442” for (pre)LEI codes (note the missing </w:t>
      </w:r>
      <w:proofErr w:type="spellStart"/>
      <w:r w:rsidRPr="00AA683D">
        <w:t>final s</w:t>
      </w:r>
      <w:proofErr w:type="spellEnd"/>
      <w:r w:rsidRPr="00AA683D">
        <w:t xml:space="preserve"> of “standards”). RFC5141 however specifies the plural form.</w:t>
      </w:r>
    </w:p>
    <w:p w14:paraId="55B5EB39" w14:textId="77777777" w:rsidR="00A2385B" w:rsidRPr="00AA683D" w:rsidRDefault="00A2385B" w:rsidP="00A2385B"/>
    <w:p w14:paraId="55B5EB3A" w14:textId="77777777" w:rsidR="00A2385B" w:rsidRPr="00AA683D" w:rsidRDefault="00A2385B" w:rsidP="00A2385B">
      <w:r w:rsidRPr="00AA683D">
        <w:t>Producers of instance documents are encouraged to switch as quickly as possible to producing the correct form “http://standards.iso.org/</w:t>
      </w:r>
      <w:proofErr w:type="spellStart"/>
      <w:r w:rsidRPr="00AA683D">
        <w:t>iso</w:t>
      </w:r>
      <w:proofErr w:type="spellEnd"/>
      <w:r w:rsidRPr="00AA683D">
        <w:t>/17442”. The EBA will (and consumers of instance documents are strongly encouraged also to) in practice accept either form from submitters.</w:t>
      </w:r>
    </w:p>
    <w:p w14:paraId="55B5EB3B" w14:textId="77777777" w:rsidR="00D77280" w:rsidRPr="00AA683D" w:rsidRDefault="00D77280" w:rsidP="00D77280">
      <w:pPr>
        <w:pStyle w:val="Titlelevel2"/>
      </w:pPr>
      <w:r w:rsidRPr="00AA683D">
        <w:t>Correction of Outstanding Known Issues</w:t>
      </w:r>
    </w:p>
    <w:p w14:paraId="55B5EB3C" w14:textId="77777777" w:rsidR="00D77280" w:rsidRPr="00AA683D" w:rsidRDefault="00D77280" w:rsidP="00D77280">
      <w:r w:rsidRPr="00AA683D">
        <w:t>The issue noted for 2.3.x regarding the incorrectly assigned metrics for COREP C 06.02 column 040, and FINREP F 40.01 column 150 has been resolved. Reporters should now use the appropriate members for these columns, in alignment with the ITS instructions.</w:t>
      </w:r>
    </w:p>
    <w:p w14:paraId="55B5EB3D" w14:textId="77777777" w:rsidR="00360446" w:rsidRPr="00AA683D" w:rsidRDefault="00360446" w:rsidP="00060ADA"/>
    <w:p w14:paraId="55B5EB3E" w14:textId="77777777" w:rsidR="00360446" w:rsidRPr="00AA683D" w:rsidRDefault="00360446" w:rsidP="00360446"/>
    <w:p w14:paraId="55B5EB3F" w14:textId="77777777" w:rsidR="00360446" w:rsidRPr="00AA683D" w:rsidRDefault="00360446">
      <w:pPr>
        <w:rPr>
          <w:rFonts w:asciiTheme="majorHAnsi" w:eastAsiaTheme="majorEastAsia" w:hAnsiTheme="majorHAnsi" w:cstheme="majorBidi"/>
          <w:i/>
          <w:color w:val="2F5773" w:themeColor="text2"/>
          <w:spacing w:val="5"/>
          <w:kern w:val="28"/>
          <w:sz w:val="52"/>
          <w:szCs w:val="52"/>
        </w:rPr>
      </w:pPr>
      <w:r w:rsidRPr="00AA683D">
        <w:rPr>
          <w:i/>
        </w:rPr>
        <w:br w:type="page"/>
      </w:r>
    </w:p>
    <w:p w14:paraId="55B5EB40" w14:textId="77777777" w:rsidR="00E47786" w:rsidRPr="00AA683D" w:rsidRDefault="00E47786" w:rsidP="00E47786">
      <w:pPr>
        <w:pStyle w:val="Titlelevel1"/>
        <w:rPr>
          <w:i/>
        </w:rPr>
      </w:pPr>
      <w:r w:rsidRPr="00AA683D">
        <w:rPr>
          <w:i/>
        </w:rPr>
        <w:lastRenderedPageBreak/>
        <w:t>v2.3.2 (“2015-A-2”</w:t>
      </w:r>
      <w:r w:rsidR="005A683A" w:rsidRPr="00AA683D">
        <w:rPr>
          <w:i/>
        </w:rPr>
        <w:t xml:space="preserve"> Addition</w:t>
      </w:r>
      <w:r w:rsidRPr="00AA683D">
        <w:rPr>
          <w:i/>
        </w:rPr>
        <w:t>)</w:t>
      </w:r>
      <w:r w:rsidRPr="00AA683D">
        <w:rPr>
          <w:rFonts w:ascii="Arial" w:hAnsi="Arial" w:cs="Arial"/>
          <w:i/>
          <w:color w:val="696969"/>
          <w:sz w:val="18"/>
          <w:szCs w:val="18"/>
          <w:shd w:val="clear" w:color="auto" w:fill="FFFFFF"/>
        </w:rPr>
        <w:t xml:space="preserve"> </w:t>
      </w:r>
      <w:r w:rsidR="005A683A" w:rsidRPr="00AA683D">
        <w:rPr>
          <w:rFonts w:ascii="Arial" w:hAnsi="Arial" w:cs="Arial"/>
          <w:i/>
          <w:color w:val="696969"/>
          <w:sz w:val="18"/>
          <w:szCs w:val="18"/>
          <w:shd w:val="clear" w:color="auto" w:fill="FFFFFF"/>
        </w:rPr>
        <w:t>(03</w:t>
      </w:r>
      <w:r w:rsidRPr="00AA683D">
        <w:rPr>
          <w:rFonts w:ascii="Arial" w:hAnsi="Arial" w:cs="Arial"/>
          <w:i/>
          <w:color w:val="696969"/>
          <w:sz w:val="18"/>
          <w:szCs w:val="18"/>
          <w:shd w:val="clear" w:color="auto" w:fill="FFFFFF"/>
        </w:rPr>
        <w:t>/07/2015)</w:t>
      </w:r>
    </w:p>
    <w:p w14:paraId="55B5EB41" w14:textId="77777777" w:rsidR="00E47786" w:rsidRPr="00AA683D" w:rsidRDefault="00E47786" w:rsidP="00E47786">
      <w:pPr>
        <w:pStyle w:val="Titlelevel2"/>
      </w:pPr>
      <w:r w:rsidRPr="00AA683D">
        <w:t>Purpose</w:t>
      </w:r>
    </w:p>
    <w:p w14:paraId="55B5EB42" w14:textId="77777777" w:rsidR="00587A42" w:rsidRPr="00AA683D" w:rsidRDefault="00CB1E6B" w:rsidP="00587A42">
      <w:r w:rsidRPr="00AA683D">
        <w:t>T</w:t>
      </w:r>
      <w:r w:rsidR="00587A42" w:rsidRPr="00AA683D">
        <w:t xml:space="preserve">axonomy release for FINREP Individual reporting.  </w:t>
      </w:r>
    </w:p>
    <w:p w14:paraId="55B5EB43" w14:textId="77777777" w:rsidR="00587A42" w:rsidRPr="00AA683D" w:rsidRDefault="00587A42" w:rsidP="00587A42"/>
    <w:p w14:paraId="55B5EB44" w14:textId="77777777" w:rsidR="005A683A" w:rsidRPr="00AA683D" w:rsidRDefault="005A683A" w:rsidP="005A683A">
      <w:r w:rsidRPr="00AA683D">
        <w:t xml:space="preserve">This v2.3.2 </w:t>
      </w:r>
      <w:r w:rsidR="0022111D" w:rsidRPr="00AA683D">
        <w:t xml:space="preserve">additive </w:t>
      </w:r>
      <w:r w:rsidRPr="00AA683D">
        <w:t>release simply adds two additional entry points (reports) which may be used for individual (</w:t>
      </w:r>
      <w:r w:rsidR="0022111D" w:rsidRPr="00AA683D">
        <w:t>i.e. “Solo”/unconsolidated</w:t>
      </w:r>
      <w:r w:rsidRPr="00AA683D">
        <w:t>) FINREP data. Note that the structure of the tables in these Individual entry points is identical to the equivalent Consolidated FINREP reports in v2.3/2.3.1. The validation rules are also functionally equivalent, with the exception of two minor changes to rules applying to table F 00.01 required in order to allow proper indication of the “Individual” reporting scope of these reports.</w:t>
      </w:r>
    </w:p>
    <w:p w14:paraId="55B5EB45" w14:textId="77777777" w:rsidR="005A683A" w:rsidRPr="00AA683D" w:rsidRDefault="005A683A" w:rsidP="005A683A"/>
    <w:p w14:paraId="55B5EB46" w14:textId="77777777" w:rsidR="005A683A" w:rsidRPr="00AA683D" w:rsidRDefault="005A683A" w:rsidP="005A683A">
      <w:pPr>
        <w:rPr>
          <w:b/>
        </w:rPr>
      </w:pPr>
      <w:r w:rsidRPr="00AA683D">
        <w:rPr>
          <w:b/>
        </w:rPr>
        <w:t>PLEASE NOTE – Entities who do NOT intend to use FINREP Individual reports have no need to use or install 2.3.2. Remittance of Consolidated FINREP should continue using the existing 2.3 entry points.</w:t>
      </w:r>
    </w:p>
    <w:p w14:paraId="55B5EB47" w14:textId="77777777" w:rsidR="00DA19C1" w:rsidRPr="00AA683D" w:rsidRDefault="00DA19C1" w:rsidP="00587A42"/>
    <w:p w14:paraId="55B5EB48" w14:textId="77777777" w:rsidR="00587A42" w:rsidRPr="00AA683D" w:rsidRDefault="007D121B" w:rsidP="00587A42">
      <w:r w:rsidRPr="00AA683D">
        <w:t>Although the EBA does not currently expect to receive FINREP individual data from Competent Authorities, these reporting structures are being provided at the EB</w:t>
      </w:r>
      <w:r w:rsidR="005A683A" w:rsidRPr="00AA683D">
        <w:t>A level to facilitate greater European h</w:t>
      </w:r>
      <w:r w:rsidRPr="00AA683D">
        <w:t>armonisation. They are</w:t>
      </w:r>
      <w:r w:rsidR="003E109D" w:rsidRPr="00AA683D">
        <w:t>,</w:t>
      </w:r>
      <w:r w:rsidRPr="00AA683D">
        <w:t xml:space="preserve"> </w:t>
      </w:r>
      <w:r w:rsidR="003E109D" w:rsidRPr="00AA683D">
        <w:t xml:space="preserve">for example, </w:t>
      </w:r>
      <w:r w:rsidRPr="00AA683D">
        <w:t xml:space="preserve">likely to be used in the forthcoming SSM </w:t>
      </w:r>
      <w:r w:rsidR="00DA19C1" w:rsidRPr="00AA683D">
        <w:t>reporting of Individual level FINREP.</w:t>
      </w:r>
      <w:r w:rsidRPr="00AA683D">
        <w:t xml:space="preserve"> </w:t>
      </w:r>
    </w:p>
    <w:p w14:paraId="55B5EB49" w14:textId="77777777" w:rsidR="00413725" w:rsidRPr="00AA683D" w:rsidRDefault="00413725" w:rsidP="00587A42"/>
    <w:p w14:paraId="55B5EB4A" w14:textId="77777777" w:rsidR="00E47786" w:rsidRPr="00AA683D" w:rsidRDefault="00E47786" w:rsidP="00E47786">
      <w:pPr>
        <w:pStyle w:val="Titlelevel2"/>
      </w:pPr>
      <w:r w:rsidRPr="00AA683D">
        <w:t>DPM Changes</w:t>
      </w:r>
    </w:p>
    <w:p w14:paraId="55B5EB4B" w14:textId="77777777" w:rsidR="00E47786" w:rsidRPr="00AA683D" w:rsidRDefault="00587A42" w:rsidP="00183058">
      <w:pPr>
        <w:pStyle w:val="ListParagraph"/>
        <w:numPr>
          <w:ilvl w:val="0"/>
          <w:numId w:val="5"/>
        </w:numPr>
      </w:pPr>
      <w:r w:rsidRPr="00AA683D">
        <w:t xml:space="preserve">Two additional </w:t>
      </w:r>
      <w:r w:rsidR="00E47786" w:rsidRPr="00AA683D">
        <w:t xml:space="preserve">entry points </w:t>
      </w:r>
      <w:r w:rsidRPr="00AA683D">
        <w:t xml:space="preserve">have been added </w:t>
      </w:r>
      <w:r w:rsidR="00E47786" w:rsidRPr="00AA683D">
        <w:t xml:space="preserve">for </w:t>
      </w:r>
      <w:r w:rsidRPr="00AA683D">
        <w:t xml:space="preserve">Individual (i.e. solo) </w:t>
      </w:r>
      <w:r w:rsidR="00E47786" w:rsidRPr="00AA683D">
        <w:t>F</w:t>
      </w:r>
      <w:r w:rsidRPr="00AA683D">
        <w:t>INREP</w:t>
      </w:r>
      <w:r w:rsidR="00AF5AA3" w:rsidRPr="00AA683D">
        <w:t xml:space="preserve"> alongside the existing consolidated entry points from </w:t>
      </w:r>
      <w:r w:rsidR="005A683A" w:rsidRPr="00AA683D">
        <w:t>v</w:t>
      </w:r>
      <w:r w:rsidR="00AF5AA3" w:rsidRPr="00AA683D">
        <w:t>2.3</w:t>
      </w:r>
      <w:r w:rsidR="00E47786" w:rsidRPr="00AA683D">
        <w:t>:</w:t>
      </w:r>
    </w:p>
    <w:tbl>
      <w:tblPr>
        <w:tblStyle w:val="EBAtable"/>
        <w:tblW w:w="0" w:type="auto"/>
        <w:tblInd w:w="51" w:type="dxa"/>
        <w:tblLayout w:type="fixed"/>
        <w:tblLook w:val="04A0" w:firstRow="1" w:lastRow="0" w:firstColumn="1" w:lastColumn="0" w:noHBand="0" w:noVBand="1"/>
      </w:tblPr>
      <w:tblGrid>
        <w:gridCol w:w="1475"/>
        <w:gridCol w:w="3402"/>
        <w:gridCol w:w="4312"/>
      </w:tblGrid>
      <w:tr w:rsidR="00AF5AA3" w:rsidRPr="00AA683D" w14:paraId="55B5EB4F" w14:textId="77777777" w:rsidTr="00AF5AA3">
        <w:trPr>
          <w:cnfStyle w:val="100000000000" w:firstRow="1" w:lastRow="0" w:firstColumn="0" w:lastColumn="0" w:oddVBand="0" w:evenVBand="0" w:oddHBand="0" w:evenHBand="0" w:firstRowFirstColumn="0" w:firstRowLastColumn="0" w:lastRowFirstColumn="0" w:lastRowLastColumn="0"/>
          <w:cantSplit/>
        </w:trPr>
        <w:tc>
          <w:tcPr>
            <w:tcW w:w="1475" w:type="dxa"/>
          </w:tcPr>
          <w:p w14:paraId="55B5EB4C" w14:textId="77777777" w:rsidR="00AF5AA3" w:rsidRPr="00AA683D" w:rsidRDefault="00AF5AA3" w:rsidP="00587A42">
            <w:pPr>
              <w:keepNext/>
              <w:keepLines/>
              <w:rPr>
                <w:b/>
                <w:lang w:val="en-GB"/>
                <w:rPrChange w:id="1173" w:author="Owen Jones" w:date="2018-07-31T16:06:00Z">
                  <w:rPr>
                    <w:b/>
                  </w:rPr>
                </w:rPrChange>
              </w:rPr>
            </w:pPr>
            <w:r w:rsidRPr="00AA683D">
              <w:rPr>
                <w:b/>
              </w:rPr>
              <w:t>Introduced In</w:t>
            </w:r>
          </w:p>
        </w:tc>
        <w:tc>
          <w:tcPr>
            <w:tcW w:w="3402" w:type="dxa"/>
            <w:tcMar>
              <w:left w:w="57" w:type="dxa"/>
              <w:right w:w="57" w:type="dxa"/>
            </w:tcMar>
          </w:tcPr>
          <w:p w14:paraId="55B5EB4D" w14:textId="77777777" w:rsidR="00AF5AA3" w:rsidRPr="00AA683D" w:rsidRDefault="00AF5AA3" w:rsidP="00587A42">
            <w:pPr>
              <w:keepNext/>
              <w:keepLines/>
              <w:rPr>
                <w:b/>
                <w:lang w:val="en-GB"/>
                <w:rPrChange w:id="1174" w:author="Owen Jones" w:date="2018-07-31T16:06:00Z">
                  <w:rPr>
                    <w:b/>
                  </w:rPr>
                </w:rPrChange>
              </w:rPr>
            </w:pPr>
            <w:r w:rsidRPr="00AA683D">
              <w:rPr>
                <w:b/>
              </w:rPr>
              <w:t>Report</w:t>
            </w:r>
          </w:p>
        </w:tc>
        <w:tc>
          <w:tcPr>
            <w:tcW w:w="4312" w:type="dxa"/>
            <w:tcMar>
              <w:left w:w="57" w:type="dxa"/>
              <w:right w:w="57" w:type="dxa"/>
            </w:tcMar>
          </w:tcPr>
          <w:p w14:paraId="55B5EB4E" w14:textId="77777777" w:rsidR="00AF5AA3" w:rsidRPr="00AA683D" w:rsidRDefault="00AF5AA3" w:rsidP="00587A42">
            <w:pPr>
              <w:keepNext/>
              <w:keepLines/>
              <w:rPr>
                <w:b/>
                <w:lang w:val="en-GB"/>
                <w:rPrChange w:id="1175" w:author="Owen Jones" w:date="2018-07-31T16:06:00Z">
                  <w:rPr>
                    <w:b/>
                  </w:rPr>
                </w:rPrChange>
              </w:rPr>
            </w:pPr>
            <w:proofErr w:type="spellStart"/>
            <w:r w:rsidRPr="00AA683D">
              <w:rPr>
                <w:b/>
              </w:rPr>
              <w:t>SchemaRef</w:t>
            </w:r>
            <w:proofErr w:type="spellEnd"/>
          </w:p>
        </w:tc>
      </w:tr>
      <w:tr w:rsidR="00AF5AA3" w:rsidRPr="00AA683D" w14:paraId="55B5EB53" w14:textId="77777777" w:rsidTr="00AF5AA3">
        <w:trPr>
          <w:cantSplit/>
          <w:trHeight w:val="195"/>
        </w:trPr>
        <w:tc>
          <w:tcPr>
            <w:tcW w:w="1475" w:type="dxa"/>
          </w:tcPr>
          <w:p w14:paraId="55B5EB50" w14:textId="77777777" w:rsidR="00AF5AA3" w:rsidRPr="00AA683D" w:rsidRDefault="00AF5AA3" w:rsidP="00587A42">
            <w:pPr>
              <w:keepNext/>
              <w:keepLines/>
              <w:rPr>
                <w:sz w:val="16"/>
                <w:lang w:val="en-GB"/>
                <w:rPrChange w:id="1176" w:author="Owen Jones" w:date="2018-07-31T16:06:00Z">
                  <w:rPr>
                    <w:sz w:val="16"/>
                  </w:rPr>
                </w:rPrChange>
              </w:rPr>
            </w:pPr>
            <w:r w:rsidRPr="00AA683D">
              <w:rPr>
                <w:sz w:val="16"/>
              </w:rPr>
              <w:t>2.3</w:t>
            </w:r>
          </w:p>
        </w:tc>
        <w:tc>
          <w:tcPr>
            <w:tcW w:w="3402" w:type="dxa"/>
            <w:tcMar>
              <w:left w:w="57" w:type="dxa"/>
              <w:right w:w="57" w:type="dxa"/>
            </w:tcMar>
          </w:tcPr>
          <w:p w14:paraId="55B5EB51" w14:textId="77777777" w:rsidR="00AF5AA3" w:rsidRPr="00AA683D" w:rsidRDefault="00AF5AA3" w:rsidP="00587A42">
            <w:pPr>
              <w:keepNext/>
              <w:keepLines/>
              <w:rPr>
                <w:sz w:val="16"/>
                <w:lang w:val="en-GB"/>
                <w:rPrChange w:id="1177" w:author="Owen Jones" w:date="2018-07-31T16:06:00Z">
                  <w:rPr>
                    <w:sz w:val="16"/>
                  </w:rPr>
                </w:rPrChange>
              </w:rPr>
            </w:pPr>
            <w:r w:rsidRPr="00AA683D">
              <w:rPr>
                <w:sz w:val="16"/>
              </w:rPr>
              <w:t>Financial Reporting, Consolidated (Prudential scope) National GAAP</w:t>
            </w:r>
          </w:p>
        </w:tc>
        <w:tc>
          <w:tcPr>
            <w:tcW w:w="4312" w:type="dxa"/>
            <w:tcMar>
              <w:left w:w="57" w:type="dxa"/>
              <w:right w:w="57" w:type="dxa"/>
            </w:tcMar>
          </w:tcPr>
          <w:p w14:paraId="55B5EB52" w14:textId="77777777" w:rsidR="00AF5AA3" w:rsidRPr="00AA683D" w:rsidRDefault="00AF5AA3" w:rsidP="00587A42">
            <w:pPr>
              <w:keepNext/>
              <w:keepLines/>
              <w:rPr>
                <w:rFonts w:ascii="Arial Narrow" w:hAnsi="Arial Narrow"/>
                <w:sz w:val="18"/>
                <w:lang w:val="en-GB"/>
                <w:rPrChange w:id="1178" w:author="Owen Jones" w:date="2018-07-31T16:06:00Z">
                  <w:rPr>
                    <w:rFonts w:ascii="Arial Narrow" w:hAnsi="Arial Narrow"/>
                    <w:sz w:val="18"/>
                  </w:rPr>
                </w:rPrChange>
              </w:rPr>
            </w:pPr>
            <w:r w:rsidRPr="00AA683D">
              <w:rPr>
                <w:rFonts w:ascii="Arial Narrow" w:hAnsi="Arial Narrow"/>
                <w:sz w:val="18"/>
              </w:rPr>
              <w:t>http://www.eba.europa.eu/eu/fr/xbrl/crr/fws/finrep/its-2014-05/2015-02-16/mod/finrep_con_gaap.xsd</w:t>
            </w:r>
          </w:p>
        </w:tc>
      </w:tr>
      <w:tr w:rsidR="00AF5AA3" w:rsidRPr="00AA683D" w14:paraId="55B5EB57" w14:textId="77777777" w:rsidTr="00AF5AA3">
        <w:trPr>
          <w:cantSplit/>
          <w:trHeight w:val="195"/>
        </w:trPr>
        <w:tc>
          <w:tcPr>
            <w:tcW w:w="1475" w:type="dxa"/>
          </w:tcPr>
          <w:p w14:paraId="55B5EB54" w14:textId="77777777" w:rsidR="00AF5AA3" w:rsidRPr="00AA683D" w:rsidRDefault="00AF5AA3" w:rsidP="00587A42">
            <w:pPr>
              <w:keepNext/>
              <w:keepLines/>
              <w:rPr>
                <w:sz w:val="16"/>
                <w:lang w:val="en-GB"/>
                <w:rPrChange w:id="1179" w:author="Owen Jones" w:date="2018-07-31T16:06:00Z">
                  <w:rPr>
                    <w:sz w:val="16"/>
                  </w:rPr>
                </w:rPrChange>
              </w:rPr>
            </w:pPr>
            <w:r w:rsidRPr="00AA683D">
              <w:rPr>
                <w:sz w:val="16"/>
              </w:rPr>
              <w:t>2.3</w:t>
            </w:r>
          </w:p>
        </w:tc>
        <w:tc>
          <w:tcPr>
            <w:tcW w:w="3402" w:type="dxa"/>
            <w:tcMar>
              <w:left w:w="57" w:type="dxa"/>
              <w:right w:w="57" w:type="dxa"/>
            </w:tcMar>
          </w:tcPr>
          <w:p w14:paraId="55B5EB55" w14:textId="77777777" w:rsidR="00AF5AA3" w:rsidRPr="00AA683D" w:rsidRDefault="00AF5AA3" w:rsidP="00587A42">
            <w:pPr>
              <w:keepNext/>
              <w:keepLines/>
              <w:rPr>
                <w:sz w:val="16"/>
                <w:lang w:val="en-GB"/>
                <w:rPrChange w:id="1180" w:author="Owen Jones" w:date="2018-07-31T16:06:00Z">
                  <w:rPr>
                    <w:sz w:val="16"/>
                  </w:rPr>
                </w:rPrChange>
              </w:rPr>
            </w:pPr>
            <w:r w:rsidRPr="00AA683D">
              <w:rPr>
                <w:sz w:val="16"/>
              </w:rPr>
              <w:t>Financial Reporting, Consolidated (Prudential scope) IFRS</w:t>
            </w:r>
          </w:p>
        </w:tc>
        <w:tc>
          <w:tcPr>
            <w:tcW w:w="4312" w:type="dxa"/>
            <w:tcMar>
              <w:left w:w="57" w:type="dxa"/>
              <w:right w:w="57" w:type="dxa"/>
            </w:tcMar>
          </w:tcPr>
          <w:p w14:paraId="55B5EB56" w14:textId="77777777" w:rsidR="00AF5AA3" w:rsidRPr="00AA683D" w:rsidRDefault="00AF5AA3" w:rsidP="00587A42">
            <w:pPr>
              <w:keepNext/>
              <w:keepLines/>
              <w:rPr>
                <w:rFonts w:ascii="Arial Narrow" w:hAnsi="Arial Narrow"/>
                <w:sz w:val="18"/>
                <w:lang w:val="en-GB"/>
                <w:rPrChange w:id="1181" w:author="Owen Jones" w:date="2018-07-31T16:06:00Z">
                  <w:rPr>
                    <w:rFonts w:ascii="Arial Narrow" w:hAnsi="Arial Narrow"/>
                    <w:sz w:val="18"/>
                  </w:rPr>
                </w:rPrChange>
              </w:rPr>
            </w:pPr>
            <w:r w:rsidRPr="00AA683D">
              <w:rPr>
                <w:rFonts w:ascii="Arial Narrow" w:hAnsi="Arial Narrow"/>
                <w:sz w:val="18"/>
              </w:rPr>
              <w:t>http://www.eba.europa.eu/eu/fr/xbrl/crr/fws/finrep/its-2014-05/2015-02-16/mod/finrep_con_ifrs.xsd</w:t>
            </w:r>
          </w:p>
        </w:tc>
      </w:tr>
      <w:tr w:rsidR="00AF5AA3" w:rsidRPr="00AA683D" w14:paraId="55B5EB5B" w14:textId="77777777" w:rsidTr="00AF5AA3">
        <w:trPr>
          <w:cantSplit/>
          <w:trHeight w:val="195"/>
        </w:trPr>
        <w:tc>
          <w:tcPr>
            <w:tcW w:w="1475" w:type="dxa"/>
          </w:tcPr>
          <w:p w14:paraId="55B5EB58" w14:textId="77777777" w:rsidR="00AF5AA3" w:rsidRPr="00AA683D" w:rsidRDefault="00AF5AA3" w:rsidP="00587A42">
            <w:pPr>
              <w:keepNext/>
              <w:keepLines/>
              <w:rPr>
                <w:b/>
                <w:sz w:val="16"/>
                <w:lang w:val="en-GB"/>
                <w:rPrChange w:id="1182" w:author="Owen Jones" w:date="2018-07-31T16:06:00Z">
                  <w:rPr>
                    <w:b/>
                    <w:sz w:val="16"/>
                  </w:rPr>
                </w:rPrChange>
              </w:rPr>
            </w:pPr>
            <w:r w:rsidRPr="00AA683D">
              <w:rPr>
                <w:b/>
                <w:sz w:val="16"/>
              </w:rPr>
              <w:t>2.3.2</w:t>
            </w:r>
          </w:p>
        </w:tc>
        <w:tc>
          <w:tcPr>
            <w:tcW w:w="3402" w:type="dxa"/>
            <w:tcMar>
              <w:left w:w="57" w:type="dxa"/>
              <w:right w:w="57" w:type="dxa"/>
            </w:tcMar>
          </w:tcPr>
          <w:p w14:paraId="55B5EB59" w14:textId="77777777" w:rsidR="00AF5AA3" w:rsidRPr="00AA683D" w:rsidRDefault="00AF5AA3" w:rsidP="00587A42">
            <w:pPr>
              <w:keepNext/>
              <w:keepLines/>
              <w:rPr>
                <w:b/>
                <w:sz w:val="16"/>
                <w:lang w:val="en-GB"/>
                <w:rPrChange w:id="1183" w:author="Owen Jones" w:date="2018-07-31T16:06:00Z">
                  <w:rPr>
                    <w:b/>
                    <w:sz w:val="16"/>
                  </w:rPr>
                </w:rPrChange>
              </w:rPr>
            </w:pPr>
            <w:r w:rsidRPr="00AA683D">
              <w:rPr>
                <w:b/>
                <w:sz w:val="16"/>
              </w:rPr>
              <w:t>Financial Reporting, Individual National GAAP</w:t>
            </w:r>
          </w:p>
        </w:tc>
        <w:tc>
          <w:tcPr>
            <w:tcW w:w="4312" w:type="dxa"/>
            <w:tcMar>
              <w:left w:w="57" w:type="dxa"/>
              <w:right w:w="57" w:type="dxa"/>
            </w:tcMar>
          </w:tcPr>
          <w:p w14:paraId="55B5EB5A" w14:textId="77777777" w:rsidR="00AF5AA3" w:rsidRPr="00AA683D" w:rsidRDefault="00AF5AA3" w:rsidP="005A683A">
            <w:pPr>
              <w:keepNext/>
              <w:keepLines/>
              <w:rPr>
                <w:rFonts w:ascii="Arial Narrow" w:hAnsi="Arial Narrow"/>
                <w:sz w:val="18"/>
                <w:lang w:val="en-GB"/>
                <w:rPrChange w:id="1184" w:author="Owen Jones" w:date="2018-07-31T16:06:00Z">
                  <w:rPr>
                    <w:rFonts w:ascii="Arial Narrow" w:hAnsi="Arial Narrow"/>
                    <w:sz w:val="18"/>
                  </w:rPr>
                </w:rPrChange>
              </w:rPr>
            </w:pPr>
            <w:r w:rsidRPr="00AA683D">
              <w:rPr>
                <w:rFonts w:ascii="Arial Narrow" w:hAnsi="Arial Narrow"/>
                <w:sz w:val="18"/>
              </w:rPr>
              <w:t>http://www.eba.europa.eu/eu/fr/xbrl/crr/fws/finrep/its-2014-05/2015-</w:t>
            </w:r>
            <w:r w:rsidRPr="00AA683D">
              <w:rPr>
                <w:rFonts w:ascii="Arial Narrow" w:hAnsi="Arial Narrow"/>
                <w:b/>
                <w:sz w:val="18"/>
              </w:rPr>
              <w:t>0</w:t>
            </w:r>
            <w:r w:rsidR="005A683A" w:rsidRPr="00AA683D">
              <w:rPr>
                <w:rFonts w:ascii="Arial Narrow" w:hAnsi="Arial Narrow"/>
                <w:b/>
                <w:sz w:val="18"/>
              </w:rPr>
              <w:t>7-03</w:t>
            </w:r>
            <w:r w:rsidRPr="00AA683D">
              <w:rPr>
                <w:rFonts w:ascii="Arial Narrow" w:hAnsi="Arial Narrow"/>
                <w:sz w:val="18"/>
              </w:rPr>
              <w:t>/mod/finrep_</w:t>
            </w:r>
            <w:r w:rsidRPr="00AA683D">
              <w:rPr>
                <w:rFonts w:ascii="Arial Narrow" w:hAnsi="Arial Narrow"/>
                <w:b/>
                <w:sz w:val="18"/>
              </w:rPr>
              <w:t>ind</w:t>
            </w:r>
            <w:r w:rsidRPr="00AA683D">
              <w:rPr>
                <w:rFonts w:ascii="Arial Narrow" w:hAnsi="Arial Narrow"/>
                <w:sz w:val="18"/>
              </w:rPr>
              <w:t>_gaap.xsd</w:t>
            </w:r>
          </w:p>
        </w:tc>
      </w:tr>
      <w:tr w:rsidR="00AF5AA3" w:rsidRPr="00AA683D" w14:paraId="55B5EB5F" w14:textId="77777777" w:rsidTr="00AF5AA3">
        <w:trPr>
          <w:trHeight w:val="195"/>
        </w:trPr>
        <w:tc>
          <w:tcPr>
            <w:tcW w:w="1475" w:type="dxa"/>
          </w:tcPr>
          <w:p w14:paraId="55B5EB5C" w14:textId="77777777" w:rsidR="00AF5AA3" w:rsidRPr="00AA683D" w:rsidRDefault="00AF5AA3" w:rsidP="00587A42">
            <w:pPr>
              <w:keepLines/>
              <w:rPr>
                <w:b/>
                <w:sz w:val="16"/>
                <w:lang w:val="en-GB"/>
                <w:rPrChange w:id="1185" w:author="Owen Jones" w:date="2018-07-31T16:06:00Z">
                  <w:rPr>
                    <w:b/>
                    <w:sz w:val="16"/>
                  </w:rPr>
                </w:rPrChange>
              </w:rPr>
            </w:pPr>
            <w:r w:rsidRPr="00AA683D">
              <w:rPr>
                <w:b/>
                <w:sz w:val="16"/>
              </w:rPr>
              <w:t>2.3.2</w:t>
            </w:r>
          </w:p>
        </w:tc>
        <w:tc>
          <w:tcPr>
            <w:tcW w:w="3402" w:type="dxa"/>
            <w:tcMar>
              <w:left w:w="57" w:type="dxa"/>
              <w:right w:w="57" w:type="dxa"/>
            </w:tcMar>
          </w:tcPr>
          <w:p w14:paraId="55B5EB5D" w14:textId="77777777" w:rsidR="00AF5AA3" w:rsidRPr="00AA683D" w:rsidRDefault="00AF5AA3" w:rsidP="00587A42">
            <w:pPr>
              <w:keepLines/>
              <w:rPr>
                <w:b/>
                <w:sz w:val="16"/>
                <w:lang w:val="en-GB"/>
                <w:rPrChange w:id="1186" w:author="Owen Jones" w:date="2018-07-31T16:06:00Z">
                  <w:rPr>
                    <w:b/>
                    <w:sz w:val="16"/>
                  </w:rPr>
                </w:rPrChange>
              </w:rPr>
            </w:pPr>
            <w:r w:rsidRPr="00AA683D">
              <w:rPr>
                <w:b/>
                <w:sz w:val="16"/>
              </w:rPr>
              <w:t>Financial Reporting, Individual IFRS</w:t>
            </w:r>
          </w:p>
        </w:tc>
        <w:tc>
          <w:tcPr>
            <w:tcW w:w="4312" w:type="dxa"/>
            <w:tcMar>
              <w:left w:w="57" w:type="dxa"/>
              <w:right w:w="57" w:type="dxa"/>
            </w:tcMar>
          </w:tcPr>
          <w:p w14:paraId="55B5EB5E" w14:textId="77777777" w:rsidR="00AF5AA3" w:rsidRPr="00AA683D" w:rsidRDefault="00AF5AA3" w:rsidP="005A683A">
            <w:pPr>
              <w:keepNext/>
              <w:keepLines/>
              <w:rPr>
                <w:sz w:val="16"/>
                <w:lang w:val="en-GB"/>
                <w:rPrChange w:id="1187" w:author="Owen Jones" w:date="2018-07-31T16:06:00Z">
                  <w:rPr>
                    <w:sz w:val="16"/>
                  </w:rPr>
                </w:rPrChange>
              </w:rPr>
            </w:pPr>
            <w:r w:rsidRPr="00AA683D">
              <w:rPr>
                <w:rFonts w:ascii="Arial Narrow" w:hAnsi="Arial Narrow"/>
                <w:sz w:val="18"/>
              </w:rPr>
              <w:t>http://www.eba.europa.eu/eu/fr/xbrl/cr</w:t>
            </w:r>
            <w:r w:rsidR="005A683A" w:rsidRPr="00AA683D">
              <w:rPr>
                <w:rFonts w:ascii="Arial Narrow" w:hAnsi="Arial Narrow"/>
                <w:sz w:val="18"/>
              </w:rPr>
              <w:t>r/fws/finrep/its-2014-05/2015-</w:t>
            </w:r>
            <w:r w:rsidR="005A683A" w:rsidRPr="00AA683D">
              <w:rPr>
                <w:rFonts w:ascii="Arial Narrow" w:hAnsi="Arial Narrow"/>
                <w:b/>
                <w:sz w:val="18"/>
              </w:rPr>
              <w:t>07-03</w:t>
            </w:r>
            <w:r w:rsidRPr="00AA683D">
              <w:rPr>
                <w:rFonts w:ascii="Arial Narrow" w:hAnsi="Arial Narrow"/>
                <w:sz w:val="18"/>
              </w:rPr>
              <w:t>/mod/finrep_</w:t>
            </w:r>
            <w:r w:rsidRPr="00AA683D">
              <w:rPr>
                <w:rFonts w:ascii="Arial Narrow" w:hAnsi="Arial Narrow"/>
                <w:b/>
                <w:sz w:val="18"/>
              </w:rPr>
              <w:t>ind</w:t>
            </w:r>
            <w:r w:rsidRPr="00AA683D">
              <w:rPr>
                <w:rFonts w:ascii="Arial Narrow" w:hAnsi="Arial Narrow"/>
                <w:sz w:val="18"/>
              </w:rPr>
              <w:t>_ifrs.xsd</w:t>
            </w:r>
          </w:p>
        </w:tc>
      </w:tr>
    </w:tbl>
    <w:p w14:paraId="55B5EB60" w14:textId="77777777" w:rsidR="00E47786" w:rsidRPr="00AA683D" w:rsidRDefault="00E47786" w:rsidP="00E47786">
      <w:pPr>
        <w:pStyle w:val="Titlelevel3"/>
      </w:pPr>
      <w:r w:rsidRPr="00AA683D">
        <w:t>Validation Rule Changes</w:t>
      </w:r>
    </w:p>
    <w:p w14:paraId="55B5EB61" w14:textId="77777777" w:rsidR="00AF5AA3" w:rsidRPr="00AA683D" w:rsidRDefault="00AF5AA3" w:rsidP="00183058">
      <w:pPr>
        <w:pStyle w:val="ListParagraph"/>
        <w:numPr>
          <w:ilvl w:val="0"/>
          <w:numId w:val="5"/>
        </w:numPr>
      </w:pPr>
      <w:r w:rsidRPr="00AA683D">
        <w:t xml:space="preserve">The validation rule </w:t>
      </w:r>
      <w:r w:rsidR="00C92C09" w:rsidRPr="00AA683D">
        <w:t>v4006_c</w:t>
      </w:r>
      <w:r w:rsidR="00C05123" w:rsidRPr="00AA683D">
        <w:t>,</w:t>
      </w:r>
      <w:r w:rsidRPr="00AA683D">
        <w:t xml:space="preserve"> which in v2.3.1 and before enforced that the consolidation level reported in table F 00.01 for a FINREP report had to be “Consolidated”</w:t>
      </w:r>
      <w:r w:rsidR="00C05123" w:rsidRPr="00AA683D">
        <w:t>,</w:t>
      </w:r>
      <w:r w:rsidRPr="00AA683D">
        <w:t xml:space="preserve"> has been changed to require this only for consolidated FINREP entry points</w:t>
      </w:r>
      <w:r w:rsidR="00C05123" w:rsidRPr="00AA683D">
        <w:t xml:space="preserve"> </w:t>
      </w:r>
      <w:r w:rsidRPr="00AA683D">
        <w:t>as per the equivalent rules for other frameworks.</w:t>
      </w:r>
    </w:p>
    <w:p w14:paraId="55B5EB62" w14:textId="77777777" w:rsidR="00AF5AA3" w:rsidRPr="00AA683D" w:rsidRDefault="00AF5AA3" w:rsidP="00183058">
      <w:pPr>
        <w:pStyle w:val="ListParagraph"/>
        <w:numPr>
          <w:ilvl w:val="0"/>
          <w:numId w:val="5"/>
        </w:numPr>
      </w:pPr>
      <w:r w:rsidRPr="00AA683D">
        <w:t xml:space="preserve">An additional rule </w:t>
      </w:r>
      <w:r w:rsidR="00C92C09" w:rsidRPr="00AA683D">
        <w:t xml:space="preserve">v4442_c </w:t>
      </w:r>
      <w:r w:rsidRPr="00AA683D">
        <w:t>has been added to FINREP to enforce the complementary check that the consolidation reported in F 00.01 should be “Individual” for the individual entry points.</w:t>
      </w:r>
    </w:p>
    <w:p w14:paraId="55B5EB63" w14:textId="77777777" w:rsidR="00AF5AA3" w:rsidRPr="00AA683D" w:rsidRDefault="00AF5AA3" w:rsidP="007D121B">
      <w:pPr>
        <w:pStyle w:val="Titlelevel3"/>
      </w:pPr>
      <w:r w:rsidRPr="00AA683D">
        <w:lastRenderedPageBreak/>
        <w:t>DPM DB Changes</w:t>
      </w:r>
    </w:p>
    <w:p w14:paraId="55B5EB64" w14:textId="77777777" w:rsidR="00772008" w:rsidRPr="00AA683D" w:rsidRDefault="00772008" w:rsidP="00183058">
      <w:pPr>
        <w:pStyle w:val="ListParagraph"/>
        <w:numPr>
          <w:ilvl w:val="0"/>
          <w:numId w:val="20"/>
        </w:numPr>
      </w:pPr>
      <w:r w:rsidRPr="00AA683D">
        <w:rPr>
          <w:b/>
        </w:rPr>
        <w:t>Taxonomy</w:t>
      </w:r>
      <w:r w:rsidR="00C92C09" w:rsidRPr="00AA683D">
        <w:t xml:space="preserve">: </w:t>
      </w:r>
      <w:proofErr w:type="spellStart"/>
      <w:r w:rsidR="00C92C09" w:rsidRPr="00AA683D">
        <w:t>TaxonomyID</w:t>
      </w:r>
      <w:proofErr w:type="spellEnd"/>
      <w:r w:rsidR="00C92C09" w:rsidRPr="00AA683D">
        <w:t xml:space="preserve"> 1</w:t>
      </w:r>
      <w:r w:rsidR="0022111D" w:rsidRPr="00AA683D">
        <w:t>6</w:t>
      </w:r>
      <w:r w:rsidR="00C92C09" w:rsidRPr="00AA683D">
        <w:t xml:space="preserve"> </w:t>
      </w:r>
      <w:r w:rsidR="0022111D" w:rsidRPr="00AA683D">
        <w:t xml:space="preserve">added as </w:t>
      </w:r>
      <w:r w:rsidR="00C92C09" w:rsidRPr="00AA683D">
        <w:t>updated to Version=’2.1.3</w:t>
      </w:r>
      <w:r w:rsidR="0022111D" w:rsidRPr="00AA683D">
        <w:t xml:space="preserve">’, </w:t>
      </w:r>
      <w:proofErr w:type="spellStart"/>
      <w:r w:rsidR="0022111D" w:rsidRPr="00AA683D">
        <w:t>TaxonomyCode</w:t>
      </w:r>
      <w:proofErr w:type="spellEnd"/>
      <w:r w:rsidR="0022111D" w:rsidRPr="00AA683D">
        <w:t>='FINREP 2015-A-Ind</w:t>
      </w:r>
      <w:r w:rsidR="00C92C09" w:rsidRPr="00AA683D">
        <w:t xml:space="preserve">', </w:t>
      </w:r>
      <w:proofErr w:type="spellStart"/>
      <w:r w:rsidR="00C92C09" w:rsidRPr="00AA683D">
        <w:t>TaxonomyLabel</w:t>
      </w:r>
      <w:proofErr w:type="spellEnd"/>
      <w:r w:rsidR="00C92C09" w:rsidRPr="00AA683D">
        <w:t xml:space="preserve"> = </w:t>
      </w:r>
      <w:r w:rsidR="0022111D" w:rsidRPr="00AA683D">
        <w:t>‘</w:t>
      </w:r>
      <w:proofErr w:type="spellStart"/>
      <w:r w:rsidR="0022111D" w:rsidRPr="00AA683D">
        <w:t>FINancial</w:t>
      </w:r>
      <w:proofErr w:type="spellEnd"/>
      <w:r w:rsidR="0022111D" w:rsidRPr="00AA683D">
        <w:t xml:space="preserve"> </w:t>
      </w:r>
      <w:proofErr w:type="spellStart"/>
      <w:r w:rsidR="0022111D" w:rsidRPr="00AA683D">
        <w:t>REPorting</w:t>
      </w:r>
      <w:proofErr w:type="spellEnd"/>
      <w:r w:rsidR="0022111D" w:rsidRPr="00AA683D">
        <w:t xml:space="preserve"> 2015-A Individual (2.1.3)’</w:t>
      </w:r>
      <w:r w:rsidR="00C92C09" w:rsidRPr="00AA683D">
        <w:t xml:space="preserve">. Matching </w:t>
      </w:r>
      <w:r w:rsidR="00C92C09" w:rsidRPr="00AA683D">
        <w:rPr>
          <w:b/>
        </w:rPr>
        <w:t>Concept</w:t>
      </w:r>
      <w:r w:rsidR="00C92C09" w:rsidRPr="00AA683D">
        <w:t xml:space="preserve">s entry with </w:t>
      </w:r>
      <w:proofErr w:type="spellStart"/>
      <w:r w:rsidR="00C92C09" w:rsidRPr="00AA683D">
        <w:t>ModificationDate</w:t>
      </w:r>
      <w:proofErr w:type="spellEnd"/>
      <w:r w:rsidR="00C92C09" w:rsidRPr="00AA683D">
        <w:t xml:space="preserve"> added.</w:t>
      </w:r>
    </w:p>
    <w:p w14:paraId="55B5EB65" w14:textId="77777777" w:rsidR="0022111D" w:rsidRPr="00AA683D" w:rsidRDefault="0022111D" w:rsidP="00183058">
      <w:pPr>
        <w:pStyle w:val="ListParagraph"/>
        <w:numPr>
          <w:ilvl w:val="0"/>
          <w:numId w:val="20"/>
        </w:numPr>
      </w:pPr>
      <w:proofErr w:type="spellStart"/>
      <w:r w:rsidRPr="00AA683D">
        <w:rPr>
          <w:b/>
        </w:rPr>
        <w:t>TableGroup</w:t>
      </w:r>
      <w:proofErr w:type="spellEnd"/>
      <w:r w:rsidRPr="00AA683D">
        <w:rPr>
          <w:b/>
        </w:rPr>
        <w:t xml:space="preserve"> </w:t>
      </w:r>
      <w:r w:rsidRPr="00AA683D">
        <w:t>(with associated Concepts),</w:t>
      </w:r>
      <w:r w:rsidRPr="00AA683D">
        <w:rPr>
          <w:b/>
        </w:rPr>
        <w:t xml:space="preserve"> </w:t>
      </w:r>
      <w:proofErr w:type="spellStart"/>
      <w:r w:rsidRPr="00AA683D">
        <w:rPr>
          <w:b/>
        </w:rPr>
        <w:t>TableGroupTemplate</w:t>
      </w:r>
      <w:proofErr w:type="spellEnd"/>
      <w:r w:rsidRPr="00AA683D">
        <w:rPr>
          <w:b/>
        </w:rPr>
        <w:t xml:space="preserve"> </w:t>
      </w:r>
      <w:r w:rsidRPr="00AA683D">
        <w:t>and</w:t>
      </w:r>
      <w:r w:rsidRPr="00AA683D">
        <w:rPr>
          <w:b/>
        </w:rPr>
        <w:t xml:space="preserve"> </w:t>
      </w:r>
      <w:proofErr w:type="spellStart"/>
      <w:r w:rsidRPr="00AA683D">
        <w:rPr>
          <w:b/>
        </w:rPr>
        <w:t>TaxonomyTableVersion</w:t>
      </w:r>
      <w:proofErr w:type="spellEnd"/>
      <w:r w:rsidRPr="00AA683D">
        <w:rPr>
          <w:b/>
        </w:rPr>
        <w:t xml:space="preserve"> </w:t>
      </w:r>
      <w:r w:rsidRPr="00AA683D">
        <w:t>entries added duplicating those related to the FINREP 2.3 taxonomy.</w:t>
      </w:r>
    </w:p>
    <w:p w14:paraId="55B5EB66" w14:textId="77777777" w:rsidR="00C92C09" w:rsidRPr="00AA683D" w:rsidRDefault="00C92C09" w:rsidP="00183058">
      <w:pPr>
        <w:pStyle w:val="ListParagraph"/>
        <w:numPr>
          <w:ilvl w:val="0"/>
          <w:numId w:val="20"/>
        </w:numPr>
      </w:pPr>
      <w:r w:rsidRPr="00AA683D">
        <w:t xml:space="preserve">New </w:t>
      </w:r>
      <w:r w:rsidRPr="00AA683D">
        <w:rPr>
          <w:b/>
        </w:rPr>
        <w:t>Module</w:t>
      </w:r>
      <w:r w:rsidRPr="00AA683D">
        <w:t xml:space="preserve">s (with associated </w:t>
      </w:r>
      <w:r w:rsidRPr="00AA683D">
        <w:rPr>
          <w:b/>
        </w:rPr>
        <w:t>Concept</w:t>
      </w:r>
      <w:r w:rsidRPr="00AA683D">
        <w:t>s) 59 (</w:t>
      </w:r>
      <w:proofErr w:type="spellStart"/>
      <w:r w:rsidRPr="00AA683D">
        <w:t>FINREP_Ind_GAAP</w:t>
      </w:r>
      <w:proofErr w:type="spellEnd"/>
      <w:r w:rsidRPr="00AA683D">
        <w:t>) and 60 (</w:t>
      </w:r>
      <w:proofErr w:type="spellStart"/>
      <w:r w:rsidRPr="00AA683D">
        <w:t>FINREP_Ind_IFRS</w:t>
      </w:r>
      <w:proofErr w:type="spellEnd"/>
      <w:r w:rsidRPr="00AA683D">
        <w:t>) added.</w:t>
      </w:r>
    </w:p>
    <w:p w14:paraId="55B5EB67" w14:textId="77777777" w:rsidR="00C92C09" w:rsidRPr="00AA683D" w:rsidRDefault="00C92C09" w:rsidP="00183058">
      <w:pPr>
        <w:pStyle w:val="ListParagraph"/>
        <w:numPr>
          <w:ilvl w:val="0"/>
          <w:numId w:val="20"/>
        </w:numPr>
      </w:pPr>
      <w:proofErr w:type="spellStart"/>
      <w:r w:rsidRPr="00AA683D">
        <w:rPr>
          <w:b/>
        </w:rPr>
        <w:t>ModuleTableOrGroup</w:t>
      </w:r>
      <w:proofErr w:type="spellEnd"/>
      <w:r w:rsidRPr="00AA683D">
        <w:t xml:space="preserve"> and </w:t>
      </w:r>
      <w:proofErr w:type="spellStart"/>
      <w:r w:rsidRPr="00AA683D">
        <w:rPr>
          <w:b/>
        </w:rPr>
        <w:t>ModuleTableVersion</w:t>
      </w:r>
      <w:proofErr w:type="spellEnd"/>
      <w:r w:rsidRPr="00AA683D">
        <w:t xml:space="preserve"> records added for </w:t>
      </w:r>
      <w:r w:rsidRPr="00AA683D">
        <w:rPr>
          <w:b/>
        </w:rPr>
        <w:t>Module</w:t>
      </w:r>
      <w:r w:rsidRPr="00AA683D">
        <w:t xml:space="preserve"> 59 and 60 as per </w:t>
      </w:r>
      <w:r w:rsidRPr="00AA683D">
        <w:rPr>
          <w:b/>
        </w:rPr>
        <w:t>Module</w:t>
      </w:r>
      <w:r w:rsidRPr="00AA683D">
        <w:t>s 44 (</w:t>
      </w:r>
      <w:proofErr w:type="spellStart"/>
      <w:r w:rsidRPr="00AA683D">
        <w:t>FINREP_Ind_GAAP</w:t>
      </w:r>
      <w:proofErr w:type="spellEnd"/>
      <w:r w:rsidRPr="00AA683D">
        <w:t>) and 45 (</w:t>
      </w:r>
      <w:proofErr w:type="spellStart"/>
      <w:r w:rsidRPr="00AA683D">
        <w:t>FINREP_Ind_IFRS</w:t>
      </w:r>
      <w:proofErr w:type="spellEnd"/>
      <w:r w:rsidRPr="00AA683D">
        <w:t>)</w:t>
      </w:r>
    </w:p>
    <w:p w14:paraId="55B5EB68" w14:textId="77777777" w:rsidR="00C92C09" w:rsidRPr="00AA683D" w:rsidRDefault="00C92C09" w:rsidP="00183058">
      <w:pPr>
        <w:pStyle w:val="ListParagraph"/>
        <w:numPr>
          <w:ilvl w:val="0"/>
          <w:numId w:val="20"/>
        </w:numPr>
      </w:pPr>
      <w:r w:rsidRPr="00AA683D">
        <w:t xml:space="preserve">Appropriate </w:t>
      </w:r>
      <w:proofErr w:type="spellStart"/>
      <w:r w:rsidRPr="00AA683D">
        <w:rPr>
          <w:b/>
        </w:rPr>
        <w:t>ModuleDimensionImpliedValue</w:t>
      </w:r>
      <w:proofErr w:type="spellEnd"/>
      <w:r w:rsidRPr="00AA683D">
        <w:t xml:space="preserve">, </w:t>
      </w:r>
      <w:proofErr w:type="spellStart"/>
      <w:r w:rsidRPr="00AA683D">
        <w:rPr>
          <w:b/>
        </w:rPr>
        <w:t>ModuleDataPointRestriction</w:t>
      </w:r>
      <w:proofErr w:type="spellEnd"/>
      <w:r w:rsidR="0022111D" w:rsidRPr="00AA683D">
        <w:rPr>
          <w:b/>
        </w:rPr>
        <w:t xml:space="preserve"> </w:t>
      </w:r>
      <w:r w:rsidRPr="00AA683D">
        <w:t>records added</w:t>
      </w:r>
    </w:p>
    <w:p w14:paraId="55B5EB69" w14:textId="77777777" w:rsidR="00C05123" w:rsidRPr="00AA683D" w:rsidRDefault="00C92C09" w:rsidP="00183058">
      <w:pPr>
        <w:pStyle w:val="ListParagraph"/>
        <w:numPr>
          <w:ilvl w:val="0"/>
          <w:numId w:val="20"/>
        </w:numPr>
      </w:pPr>
      <w:proofErr w:type="spellStart"/>
      <w:r w:rsidRPr="00AA683D">
        <w:rPr>
          <w:b/>
        </w:rPr>
        <w:t>ValidationRule</w:t>
      </w:r>
      <w:proofErr w:type="spellEnd"/>
      <w:r w:rsidRPr="00AA683D">
        <w:t xml:space="preserve"> and </w:t>
      </w:r>
      <w:r w:rsidR="0022111D" w:rsidRPr="00AA683D">
        <w:t>related records added for the validation rules associated with the new taxonomy</w:t>
      </w:r>
    </w:p>
    <w:p w14:paraId="55B5EB6A" w14:textId="77777777" w:rsidR="007D121B" w:rsidRPr="00AA683D" w:rsidRDefault="007D121B" w:rsidP="007C6692">
      <w:pPr>
        <w:pStyle w:val="Titlelevel2"/>
      </w:pPr>
      <w:r w:rsidRPr="00AA683D">
        <w:t>XBRL Changes</w:t>
      </w:r>
    </w:p>
    <w:p w14:paraId="55B5EB6B" w14:textId="77777777" w:rsidR="00600178" w:rsidRPr="00AA683D" w:rsidRDefault="007D121B" w:rsidP="007D121B">
      <w:r w:rsidRPr="00AA683D">
        <w:t xml:space="preserve">The two additional entry points are added into </w:t>
      </w:r>
      <w:r w:rsidR="00600178" w:rsidRPr="00AA683D">
        <w:t>a new</w:t>
      </w:r>
      <w:r w:rsidRPr="00AA683D">
        <w:t xml:space="preserve"> directory </w:t>
      </w:r>
      <w:r w:rsidR="00600178" w:rsidRPr="00AA683D">
        <w:t>(\its-2014-05\2015-07-03)within the FINREP folder, alongside the existing 2.3 FINREP folder (\its-2014-05\2015-02-16).</w:t>
      </w:r>
      <w:r w:rsidR="00695825" w:rsidRPr="00AA683D">
        <w:t xml:space="preserve"> </w:t>
      </w:r>
      <w:r w:rsidR="00600178" w:rsidRPr="00AA683D">
        <w:t>N</w:t>
      </w:r>
      <w:r w:rsidR="00695825" w:rsidRPr="00AA683D">
        <w:t>ote:</w:t>
      </w:r>
      <w:r w:rsidR="00600178" w:rsidRPr="00AA683D">
        <w:t xml:space="preserve"> </w:t>
      </w:r>
      <w:r w:rsidR="00695825" w:rsidRPr="00AA683D">
        <w:t>o</w:t>
      </w:r>
      <w:r w:rsidR="00600178" w:rsidRPr="00AA683D">
        <w:t>nly the packages required for Individual FINREP reporting are included in this release.</w:t>
      </w:r>
    </w:p>
    <w:p w14:paraId="55B5EB6C" w14:textId="77777777" w:rsidR="00E47786" w:rsidRPr="00AA683D" w:rsidRDefault="00E47786" w:rsidP="00E75446">
      <w:pPr>
        <w:pStyle w:val="Titlelevel2"/>
      </w:pPr>
      <w:r w:rsidRPr="00AA683D">
        <w:t>Known Issues</w:t>
      </w:r>
    </w:p>
    <w:p w14:paraId="55B5EB6D" w14:textId="77777777" w:rsidR="00E47786" w:rsidRPr="00AA683D" w:rsidRDefault="00AF5AA3" w:rsidP="00360446">
      <w:pPr>
        <w:keepNext/>
        <w:keepLines/>
        <w:rPr>
          <w:i/>
        </w:rPr>
      </w:pPr>
      <w:r w:rsidRPr="00AA683D">
        <w:t xml:space="preserve">The same known issue as noted for v2.3.1 remains in place, reporting </w:t>
      </w:r>
      <w:r w:rsidR="00695825" w:rsidRPr="00AA683D">
        <w:t xml:space="preserve">of table F 40.01 </w:t>
      </w:r>
      <w:r w:rsidRPr="00AA683D">
        <w:t>should follow the guidance given under 2.3.1</w:t>
      </w:r>
      <w:r w:rsidRPr="00AA683D">
        <w:rPr>
          <w:i/>
        </w:rPr>
        <w:t xml:space="preserve"> </w:t>
      </w:r>
    </w:p>
    <w:p w14:paraId="55B5EB6E" w14:textId="77777777" w:rsidR="00E75446" w:rsidRPr="00AA683D" w:rsidRDefault="00E75446">
      <w:pPr>
        <w:rPr>
          <w:rFonts w:asciiTheme="majorHAnsi" w:eastAsiaTheme="majorEastAsia" w:hAnsiTheme="majorHAnsi" w:cstheme="majorBidi"/>
          <w:color w:val="2F5773" w:themeColor="text2"/>
          <w:spacing w:val="5"/>
          <w:kern w:val="28"/>
          <w:sz w:val="52"/>
          <w:szCs w:val="52"/>
        </w:rPr>
      </w:pPr>
      <w:r w:rsidRPr="00AA683D">
        <w:br w:type="page"/>
      </w:r>
    </w:p>
    <w:p w14:paraId="55B5EB6F" w14:textId="77777777" w:rsidR="00B000E3" w:rsidRPr="00AA683D" w:rsidRDefault="00D515AE" w:rsidP="00D515AE">
      <w:pPr>
        <w:pStyle w:val="Titlelevel1"/>
      </w:pPr>
      <w:r w:rsidRPr="00AA683D">
        <w:lastRenderedPageBreak/>
        <w:t>v2.3.1 (“2015-A-1” Patch)</w:t>
      </w:r>
      <w:r w:rsidR="001A4CAA" w:rsidRPr="00AA683D">
        <w:rPr>
          <w:rFonts w:ascii="Arial" w:hAnsi="Arial" w:cs="Arial"/>
          <w:color w:val="696969"/>
          <w:sz w:val="18"/>
          <w:szCs w:val="18"/>
          <w:shd w:val="clear" w:color="auto" w:fill="FFFFFF"/>
        </w:rPr>
        <w:t xml:space="preserve"> (05/05/2015)</w:t>
      </w:r>
    </w:p>
    <w:p w14:paraId="55B5EB70" w14:textId="77777777" w:rsidR="00B000E3" w:rsidRPr="00AA683D" w:rsidRDefault="00B000E3" w:rsidP="00D515AE">
      <w:pPr>
        <w:pStyle w:val="Titlelevel2"/>
      </w:pPr>
      <w:r w:rsidRPr="00AA683D">
        <w:t>Purpose</w:t>
      </w:r>
    </w:p>
    <w:p w14:paraId="55B5EB71" w14:textId="77777777" w:rsidR="00B000E3" w:rsidRPr="00AA683D" w:rsidRDefault="00B000E3" w:rsidP="00B000E3">
      <w:r w:rsidRPr="00AA683D">
        <w:t>The 2.3.1 release is a “patch” release, modifying the FP (funding plans) and SBP (benchmarking) reporting taxonomies to be used for remittance to the EBA to provide distinct entry points (reports) for individual and consolidated data.</w:t>
      </w:r>
      <w:r w:rsidR="00534F52" w:rsidRPr="00AA683D">
        <w:t xml:space="preserve"> This change has been identified to be vital for the proper functioning of a significant number of the European CA’s data collection systems (not least the EBAs own collection system).</w:t>
      </w:r>
    </w:p>
    <w:p w14:paraId="55B5EB72" w14:textId="77777777" w:rsidR="00B000E3" w:rsidRPr="00AA683D" w:rsidRDefault="00B000E3" w:rsidP="00B000E3">
      <w:r w:rsidRPr="00AA683D">
        <w:t>PLEASE NOTE – reporters who have been directed by their relevant Competent Authority to use XBRL based on the EBA taxonomy to report to the CA, should confirm with their relevant Competent Authority which versions of FP and SBP their CA requires to be used. Reporters should not assume that the 2.3.1 versions will necessarily be utilised by every CA.</w:t>
      </w:r>
    </w:p>
    <w:p w14:paraId="55B5EB73" w14:textId="77777777" w:rsidR="00B000E3" w:rsidRPr="00AA683D" w:rsidRDefault="00B000E3" w:rsidP="00B000E3">
      <w:r w:rsidRPr="00AA683D">
        <w:t>The original 2.3 releases of FP and SBP must NOT be used by CAs for remittance of data to the EBA. The 2.3.1 releases replace the 2.3 versions for this purpose for all reporting reference dates.</w:t>
      </w:r>
    </w:p>
    <w:p w14:paraId="55B5EB74" w14:textId="77777777" w:rsidR="00B000E3" w:rsidRPr="00AA683D" w:rsidRDefault="00B000E3" w:rsidP="00B000E3">
      <w:r w:rsidRPr="00AA683D">
        <w:t xml:space="preserve">The main data dictionary and the other reporting taxonomies (COREP, FINREP, </w:t>
      </w:r>
      <w:proofErr w:type="gramStart"/>
      <w:r w:rsidRPr="00AA683D">
        <w:t>AE</w:t>
      </w:r>
      <w:proofErr w:type="gramEnd"/>
      <w:r w:rsidRPr="00AA683D">
        <w:t>) are unchanged compared to the 2.3 release.</w:t>
      </w:r>
    </w:p>
    <w:p w14:paraId="55B5EB75" w14:textId="77777777" w:rsidR="00B000E3" w:rsidRPr="00AA683D" w:rsidRDefault="006A5AC9" w:rsidP="00D515AE">
      <w:pPr>
        <w:pStyle w:val="Titlelevel2"/>
      </w:pPr>
      <w:r w:rsidRPr="00AA683D">
        <w:t xml:space="preserve">DPM </w:t>
      </w:r>
      <w:r w:rsidR="00B000E3" w:rsidRPr="00AA683D">
        <w:t>Changes</w:t>
      </w:r>
    </w:p>
    <w:p w14:paraId="55B5EB76" w14:textId="77777777" w:rsidR="00B000E3" w:rsidRPr="00AA683D" w:rsidRDefault="00534F52" w:rsidP="00183058">
      <w:pPr>
        <w:pStyle w:val="ListParagraph"/>
        <w:numPr>
          <w:ilvl w:val="0"/>
          <w:numId w:val="5"/>
        </w:numPr>
      </w:pPr>
      <w:r w:rsidRPr="00AA683D">
        <w:t>The 2.3 e</w:t>
      </w:r>
      <w:r w:rsidR="00B000E3" w:rsidRPr="00AA683D">
        <w:t xml:space="preserve">ntry points for FP and SBP each replaced by two distinct </w:t>
      </w:r>
      <w:r w:rsidRPr="00AA683D">
        <w:t>entry points:</w:t>
      </w:r>
    </w:p>
    <w:tbl>
      <w:tblPr>
        <w:tblStyle w:val="EBAtable"/>
        <w:tblW w:w="0" w:type="auto"/>
        <w:tblLayout w:type="fixed"/>
        <w:tblLook w:val="04A0" w:firstRow="1" w:lastRow="0" w:firstColumn="1" w:lastColumn="0" w:noHBand="0" w:noVBand="1"/>
      </w:tblPr>
      <w:tblGrid>
        <w:gridCol w:w="1162"/>
        <w:gridCol w:w="3261"/>
        <w:gridCol w:w="1134"/>
        <w:gridCol w:w="3574"/>
      </w:tblGrid>
      <w:tr w:rsidR="00AA0EE8" w:rsidRPr="00AA683D" w14:paraId="55B5EB7B" w14:textId="77777777" w:rsidTr="00766D0C">
        <w:trPr>
          <w:cnfStyle w:val="100000000000" w:firstRow="1" w:lastRow="0" w:firstColumn="0" w:lastColumn="0" w:oddVBand="0" w:evenVBand="0" w:oddHBand="0" w:evenHBand="0" w:firstRowFirstColumn="0" w:firstRowLastColumn="0" w:lastRowFirstColumn="0" w:lastRowLastColumn="0"/>
        </w:trPr>
        <w:tc>
          <w:tcPr>
            <w:tcW w:w="1162" w:type="dxa"/>
            <w:tcMar>
              <w:left w:w="57" w:type="dxa"/>
              <w:right w:w="57" w:type="dxa"/>
            </w:tcMar>
          </w:tcPr>
          <w:p w14:paraId="55B5EB77" w14:textId="77777777" w:rsidR="00534F52" w:rsidRPr="00AA683D" w:rsidRDefault="00534F52" w:rsidP="00B939D1">
            <w:pPr>
              <w:keepLines/>
              <w:rPr>
                <w:b/>
                <w:lang w:val="en-GB"/>
                <w:rPrChange w:id="1188" w:author="Owen Jones" w:date="2018-07-31T16:06:00Z">
                  <w:rPr>
                    <w:b/>
                  </w:rPr>
                </w:rPrChange>
              </w:rPr>
            </w:pPr>
            <w:r w:rsidRPr="00AA683D">
              <w:rPr>
                <w:b/>
              </w:rPr>
              <w:t>Was</w:t>
            </w:r>
          </w:p>
        </w:tc>
        <w:tc>
          <w:tcPr>
            <w:tcW w:w="3261" w:type="dxa"/>
            <w:tcMar>
              <w:left w:w="57" w:type="dxa"/>
              <w:right w:w="57" w:type="dxa"/>
            </w:tcMar>
          </w:tcPr>
          <w:p w14:paraId="55B5EB78" w14:textId="77777777" w:rsidR="00534F52" w:rsidRPr="00AA683D" w:rsidRDefault="002E6BE9" w:rsidP="00B939D1">
            <w:pPr>
              <w:keepLines/>
              <w:rPr>
                <w:b/>
                <w:lang w:val="en-GB"/>
                <w:rPrChange w:id="1189" w:author="Owen Jones" w:date="2018-07-31T16:06:00Z">
                  <w:rPr>
                    <w:b/>
                  </w:rPr>
                </w:rPrChange>
              </w:rPr>
            </w:pPr>
            <w:r w:rsidRPr="00AA683D">
              <w:rPr>
                <w:b/>
              </w:rPr>
              <w:t xml:space="preserve">Old </w:t>
            </w:r>
            <w:proofErr w:type="spellStart"/>
            <w:r w:rsidRPr="00AA683D">
              <w:rPr>
                <w:b/>
              </w:rPr>
              <w:t>SchemaRef</w:t>
            </w:r>
            <w:proofErr w:type="spellEnd"/>
          </w:p>
        </w:tc>
        <w:tc>
          <w:tcPr>
            <w:tcW w:w="1134" w:type="dxa"/>
            <w:tcMar>
              <w:left w:w="57" w:type="dxa"/>
              <w:right w:w="57" w:type="dxa"/>
            </w:tcMar>
          </w:tcPr>
          <w:p w14:paraId="55B5EB79" w14:textId="77777777" w:rsidR="00534F52" w:rsidRPr="00AA683D" w:rsidRDefault="00534F52" w:rsidP="00B939D1">
            <w:pPr>
              <w:keepLines/>
              <w:rPr>
                <w:b/>
                <w:lang w:val="en-GB"/>
                <w:rPrChange w:id="1190" w:author="Owen Jones" w:date="2018-07-31T16:06:00Z">
                  <w:rPr>
                    <w:b/>
                  </w:rPr>
                </w:rPrChange>
              </w:rPr>
            </w:pPr>
            <w:r w:rsidRPr="00AA683D">
              <w:rPr>
                <w:b/>
              </w:rPr>
              <w:t>Now</w:t>
            </w:r>
          </w:p>
        </w:tc>
        <w:tc>
          <w:tcPr>
            <w:tcW w:w="3574" w:type="dxa"/>
            <w:tcMar>
              <w:left w:w="57" w:type="dxa"/>
              <w:right w:w="57" w:type="dxa"/>
            </w:tcMar>
          </w:tcPr>
          <w:p w14:paraId="55B5EB7A" w14:textId="77777777" w:rsidR="00534F52" w:rsidRPr="00AA683D" w:rsidRDefault="002E6BE9" w:rsidP="00B939D1">
            <w:pPr>
              <w:keepLines/>
              <w:rPr>
                <w:b/>
                <w:lang w:val="en-GB"/>
                <w:rPrChange w:id="1191" w:author="Owen Jones" w:date="2018-07-31T16:06:00Z">
                  <w:rPr>
                    <w:b/>
                  </w:rPr>
                </w:rPrChange>
              </w:rPr>
            </w:pPr>
            <w:r w:rsidRPr="00AA683D">
              <w:rPr>
                <w:b/>
              </w:rPr>
              <w:t xml:space="preserve">New </w:t>
            </w:r>
            <w:proofErr w:type="spellStart"/>
            <w:r w:rsidRPr="00AA683D">
              <w:rPr>
                <w:b/>
              </w:rPr>
              <w:t>SchemaRef</w:t>
            </w:r>
            <w:proofErr w:type="spellEnd"/>
          </w:p>
        </w:tc>
      </w:tr>
      <w:tr w:rsidR="00AA0EE8" w:rsidRPr="00AA683D" w14:paraId="55B5EB80" w14:textId="77777777" w:rsidTr="00766D0C">
        <w:tc>
          <w:tcPr>
            <w:tcW w:w="1162" w:type="dxa"/>
            <w:vMerge w:val="restart"/>
            <w:tcMar>
              <w:left w:w="57" w:type="dxa"/>
              <w:right w:w="57" w:type="dxa"/>
            </w:tcMar>
          </w:tcPr>
          <w:p w14:paraId="55B5EB7C" w14:textId="77777777" w:rsidR="00AA0EE8" w:rsidRPr="00AA683D" w:rsidRDefault="00AA0EE8" w:rsidP="00B939D1">
            <w:pPr>
              <w:keepNext/>
              <w:keepLines/>
              <w:rPr>
                <w:sz w:val="16"/>
                <w:lang w:val="en-GB"/>
                <w:rPrChange w:id="1192" w:author="Owen Jones" w:date="2018-07-31T16:06:00Z">
                  <w:rPr>
                    <w:sz w:val="16"/>
                  </w:rPr>
                </w:rPrChange>
              </w:rPr>
            </w:pPr>
            <w:r w:rsidRPr="00AA683D">
              <w:rPr>
                <w:sz w:val="16"/>
              </w:rPr>
              <w:t>Funding Plans</w:t>
            </w:r>
          </w:p>
        </w:tc>
        <w:tc>
          <w:tcPr>
            <w:tcW w:w="3261" w:type="dxa"/>
            <w:vMerge w:val="restart"/>
            <w:tcMar>
              <w:left w:w="57" w:type="dxa"/>
              <w:right w:w="57" w:type="dxa"/>
            </w:tcMar>
          </w:tcPr>
          <w:p w14:paraId="55B5EB7D" w14:textId="77777777" w:rsidR="00AA0EE8" w:rsidRPr="00AA683D" w:rsidRDefault="00AA0EE8" w:rsidP="00B939D1">
            <w:pPr>
              <w:keepNext/>
              <w:keepLines/>
              <w:rPr>
                <w:rFonts w:ascii="Arial Narrow" w:hAnsi="Arial Narrow"/>
                <w:sz w:val="18"/>
                <w:lang w:val="en-GB"/>
                <w:rPrChange w:id="1193" w:author="Owen Jones" w:date="2018-07-31T16:06:00Z">
                  <w:rPr>
                    <w:rFonts w:ascii="Arial Narrow" w:hAnsi="Arial Narrow"/>
                    <w:sz w:val="18"/>
                  </w:rPr>
                </w:rPrChange>
              </w:rPr>
            </w:pPr>
            <w:r w:rsidRPr="00AA683D">
              <w:rPr>
                <w:rFonts w:ascii="Arial Narrow" w:hAnsi="Arial Narrow"/>
                <w:sz w:val="18"/>
              </w:rPr>
              <w:t>http://www.eba.europa.eu/eu/fr/xbrl/crr/fws/</w:t>
            </w:r>
            <w:r w:rsidR="002E6BE9" w:rsidRPr="00AA683D">
              <w:rPr>
                <w:rFonts w:ascii="Arial" w:hAnsi="Arial" w:cs="Arial"/>
                <w:sz w:val="18"/>
              </w:rPr>
              <w:t>‌</w:t>
            </w:r>
            <w:r w:rsidRPr="00AA683D">
              <w:rPr>
                <w:rFonts w:ascii="Arial Narrow" w:hAnsi="Arial Narrow"/>
                <w:sz w:val="18"/>
              </w:rPr>
              <w:t>fp/gl-2014-04/</w:t>
            </w:r>
            <w:r w:rsidRPr="00AA683D">
              <w:rPr>
                <w:rFonts w:ascii="Arial Narrow" w:hAnsi="Arial Narrow"/>
                <w:b/>
                <w:sz w:val="18"/>
              </w:rPr>
              <w:t>2015-02-16/mod/fp.xsd</w:t>
            </w:r>
          </w:p>
        </w:tc>
        <w:tc>
          <w:tcPr>
            <w:tcW w:w="1134" w:type="dxa"/>
            <w:tcMar>
              <w:left w:w="57" w:type="dxa"/>
              <w:right w:w="57" w:type="dxa"/>
            </w:tcMar>
          </w:tcPr>
          <w:p w14:paraId="55B5EB7E" w14:textId="77777777" w:rsidR="00AA0EE8" w:rsidRPr="00AA683D" w:rsidRDefault="00AA0EE8" w:rsidP="00B939D1">
            <w:pPr>
              <w:keepNext/>
              <w:keepLines/>
              <w:rPr>
                <w:sz w:val="16"/>
                <w:lang w:val="en-GB"/>
                <w:rPrChange w:id="1194" w:author="Owen Jones" w:date="2018-07-31T16:06:00Z">
                  <w:rPr>
                    <w:sz w:val="16"/>
                  </w:rPr>
                </w:rPrChange>
              </w:rPr>
            </w:pPr>
            <w:r w:rsidRPr="00AA683D">
              <w:rPr>
                <w:sz w:val="16"/>
              </w:rPr>
              <w:t>FP Individual</w:t>
            </w:r>
          </w:p>
        </w:tc>
        <w:tc>
          <w:tcPr>
            <w:tcW w:w="3574" w:type="dxa"/>
            <w:tcMar>
              <w:left w:w="57" w:type="dxa"/>
              <w:right w:w="57" w:type="dxa"/>
            </w:tcMar>
          </w:tcPr>
          <w:p w14:paraId="55B5EB7F" w14:textId="77777777" w:rsidR="00AA0EE8" w:rsidRPr="00AA683D" w:rsidRDefault="00AA0EE8" w:rsidP="00B939D1">
            <w:pPr>
              <w:keepNext/>
              <w:keepLines/>
              <w:rPr>
                <w:rFonts w:ascii="Arial Narrow" w:hAnsi="Arial Narrow"/>
                <w:sz w:val="18"/>
                <w:lang w:val="en-GB"/>
                <w:rPrChange w:id="1195" w:author="Owen Jones" w:date="2018-07-31T16:06:00Z">
                  <w:rPr>
                    <w:rFonts w:ascii="Arial Narrow" w:hAnsi="Arial Narrow"/>
                    <w:sz w:val="18"/>
                  </w:rPr>
                </w:rPrChange>
              </w:rPr>
            </w:pPr>
            <w:r w:rsidRPr="00AA683D">
              <w:rPr>
                <w:rFonts w:ascii="Arial Narrow" w:hAnsi="Arial Narrow"/>
                <w:sz w:val="18"/>
              </w:rPr>
              <w:t>http://www.eba.europa.eu/eu/fr/xbrl/crr/fws/</w:t>
            </w:r>
            <w:r w:rsidR="002E6BE9" w:rsidRPr="00AA683D">
              <w:rPr>
                <w:rFonts w:ascii="Arial" w:hAnsi="Arial" w:cs="Arial"/>
                <w:sz w:val="18"/>
              </w:rPr>
              <w:t>‌</w:t>
            </w:r>
            <w:r w:rsidR="002E6BE9" w:rsidRPr="00AA683D">
              <w:rPr>
                <w:rFonts w:ascii="Arial Narrow" w:hAnsi="Arial Narrow"/>
                <w:sz w:val="18"/>
              </w:rPr>
              <w:t>fp/gl</w:t>
            </w:r>
            <w:r w:rsidR="002E6BE9" w:rsidRPr="00AA683D">
              <w:rPr>
                <w:rFonts w:ascii="Arial Narrow" w:hAnsi="Arial Narrow"/>
                <w:sz w:val="18"/>
              </w:rPr>
              <w:noBreakHyphen/>
            </w:r>
            <w:r w:rsidRPr="00AA683D">
              <w:rPr>
                <w:rFonts w:ascii="Arial Narrow" w:hAnsi="Arial Narrow"/>
                <w:sz w:val="18"/>
              </w:rPr>
              <w:t>2014-04/</w:t>
            </w:r>
            <w:r w:rsidRPr="00AA683D">
              <w:rPr>
                <w:rFonts w:ascii="Arial Narrow" w:hAnsi="Arial Narrow"/>
                <w:b/>
                <w:sz w:val="18"/>
              </w:rPr>
              <w:t>2015-05-29/mod/fp_ind.xsd</w:t>
            </w:r>
          </w:p>
        </w:tc>
      </w:tr>
      <w:tr w:rsidR="00AA0EE8" w:rsidRPr="00AA683D" w14:paraId="55B5EB85" w14:textId="77777777" w:rsidTr="00766D0C">
        <w:tc>
          <w:tcPr>
            <w:tcW w:w="1162" w:type="dxa"/>
            <w:vMerge/>
            <w:tcMar>
              <w:left w:w="57" w:type="dxa"/>
              <w:right w:w="57" w:type="dxa"/>
            </w:tcMar>
          </w:tcPr>
          <w:p w14:paraId="55B5EB81" w14:textId="77777777" w:rsidR="00AA0EE8" w:rsidRPr="00AA683D" w:rsidRDefault="00AA0EE8" w:rsidP="00B939D1">
            <w:pPr>
              <w:keepLines/>
              <w:rPr>
                <w:sz w:val="16"/>
                <w:lang w:val="en-GB"/>
                <w:rPrChange w:id="1196" w:author="Owen Jones" w:date="2018-07-31T16:06:00Z">
                  <w:rPr>
                    <w:sz w:val="16"/>
                  </w:rPr>
                </w:rPrChange>
              </w:rPr>
            </w:pPr>
          </w:p>
        </w:tc>
        <w:tc>
          <w:tcPr>
            <w:tcW w:w="3261" w:type="dxa"/>
            <w:vMerge/>
            <w:tcMar>
              <w:left w:w="57" w:type="dxa"/>
              <w:right w:w="57" w:type="dxa"/>
            </w:tcMar>
          </w:tcPr>
          <w:p w14:paraId="55B5EB82" w14:textId="77777777" w:rsidR="00AA0EE8" w:rsidRPr="00AA683D" w:rsidRDefault="00AA0EE8" w:rsidP="00B939D1">
            <w:pPr>
              <w:keepLines/>
              <w:rPr>
                <w:rFonts w:ascii="Arial Narrow" w:hAnsi="Arial Narrow"/>
                <w:sz w:val="18"/>
                <w:lang w:val="en-GB"/>
                <w:rPrChange w:id="1197" w:author="Owen Jones" w:date="2018-07-31T16:06:00Z">
                  <w:rPr>
                    <w:rFonts w:ascii="Arial Narrow" w:hAnsi="Arial Narrow"/>
                    <w:sz w:val="18"/>
                  </w:rPr>
                </w:rPrChange>
              </w:rPr>
            </w:pPr>
          </w:p>
        </w:tc>
        <w:tc>
          <w:tcPr>
            <w:tcW w:w="1134" w:type="dxa"/>
            <w:tcMar>
              <w:left w:w="57" w:type="dxa"/>
              <w:right w:w="57" w:type="dxa"/>
            </w:tcMar>
          </w:tcPr>
          <w:p w14:paraId="55B5EB83" w14:textId="77777777" w:rsidR="00AA0EE8" w:rsidRPr="00AA683D" w:rsidRDefault="00AA0EE8" w:rsidP="00B939D1">
            <w:pPr>
              <w:keepLines/>
              <w:rPr>
                <w:sz w:val="16"/>
                <w:lang w:val="en-GB"/>
                <w:rPrChange w:id="1198" w:author="Owen Jones" w:date="2018-07-31T16:06:00Z">
                  <w:rPr>
                    <w:sz w:val="16"/>
                  </w:rPr>
                </w:rPrChange>
              </w:rPr>
            </w:pPr>
            <w:r w:rsidRPr="00AA683D">
              <w:rPr>
                <w:sz w:val="16"/>
              </w:rPr>
              <w:t>FP Consolidated</w:t>
            </w:r>
          </w:p>
        </w:tc>
        <w:tc>
          <w:tcPr>
            <w:tcW w:w="3574" w:type="dxa"/>
            <w:tcMar>
              <w:left w:w="57" w:type="dxa"/>
              <w:right w:w="57" w:type="dxa"/>
            </w:tcMar>
          </w:tcPr>
          <w:p w14:paraId="55B5EB84" w14:textId="77777777" w:rsidR="00AA0EE8" w:rsidRPr="00AA683D" w:rsidRDefault="00AA0EE8" w:rsidP="00B939D1">
            <w:pPr>
              <w:keepLines/>
              <w:rPr>
                <w:rFonts w:ascii="Arial Narrow" w:hAnsi="Arial Narrow"/>
                <w:sz w:val="18"/>
                <w:lang w:val="en-GB"/>
                <w:rPrChange w:id="1199" w:author="Owen Jones" w:date="2018-07-31T16:06:00Z">
                  <w:rPr>
                    <w:rFonts w:ascii="Arial Narrow" w:hAnsi="Arial Narrow"/>
                    <w:sz w:val="18"/>
                  </w:rPr>
                </w:rPrChange>
              </w:rPr>
            </w:pPr>
            <w:r w:rsidRPr="00AA683D">
              <w:rPr>
                <w:rFonts w:ascii="Arial Narrow" w:hAnsi="Arial Narrow"/>
                <w:sz w:val="18"/>
              </w:rPr>
              <w:t>http://www.eba.europa.eu/eu/fr/xbrl/crr/fws/</w:t>
            </w:r>
            <w:r w:rsidR="002E6BE9" w:rsidRPr="00AA683D">
              <w:rPr>
                <w:rFonts w:ascii="Arial" w:hAnsi="Arial" w:cs="Arial"/>
                <w:sz w:val="18"/>
              </w:rPr>
              <w:t>‌</w:t>
            </w:r>
            <w:r w:rsidRPr="00AA683D">
              <w:rPr>
                <w:rFonts w:ascii="Arial Narrow" w:hAnsi="Arial Narrow"/>
                <w:sz w:val="18"/>
              </w:rPr>
              <w:t>fp/gl</w:t>
            </w:r>
            <w:r w:rsidR="002E6BE9" w:rsidRPr="00AA683D">
              <w:rPr>
                <w:rFonts w:ascii="Arial Narrow" w:hAnsi="Arial Narrow"/>
                <w:sz w:val="18"/>
              </w:rPr>
              <w:noBreakHyphen/>
            </w:r>
            <w:r w:rsidRPr="00AA683D">
              <w:rPr>
                <w:rFonts w:ascii="Arial Narrow" w:hAnsi="Arial Narrow"/>
                <w:sz w:val="18"/>
              </w:rPr>
              <w:t>2014-04/</w:t>
            </w:r>
            <w:r w:rsidRPr="00AA683D">
              <w:rPr>
                <w:rFonts w:ascii="Arial Narrow" w:hAnsi="Arial Narrow"/>
                <w:b/>
                <w:sz w:val="18"/>
              </w:rPr>
              <w:t>2015-05-29/mod/fp_con.xsd</w:t>
            </w:r>
          </w:p>
        </w:tc>
      </w:tr>
      <w:tr w:rsidR="00AA0EE8" w:rsidRPr="00AA683D" w14:paraId="55B5EB8A" w14:textId="77777777" w:rsidTr="00766D0C">
        <w:tc>
          <w:tcPr>
            <w:tcW w:w="1162" w:type="dxa"/>
            <w:vMerge w:val="restart"/>
            <w:tcMar>
              <w:left w:w="57" w:type="dxa"/>
              <w:right w:w="57" w:type="dxa"/>
            </w:tcMar>
          </w:tcPr>
          <w:p w14:paraId="55B5EB86" w14:textId="77777777" w:rsidR="00AA0EE8" w:rsidRPr="00AA683D" w:rsidRDefault="00AA0EE8" w:rsidP="00B939D1">
            <w:pPr>
              <w:keepNext/>
              <w:keepLines/>
              <w:rPr>
                <w:sz w:val="16"/>
                <w:lang w:val="en-GB"/>
                <w:rPrChange w:id="1200" w:author="Owen Jones" w:date="2018-07-31T16:06:00Z">
                  <w:rPr>
                    <w:sz w:val="16"/>
                  </w:rPr>
                </w:rPrChange>
              </w:rPr>
            </w:pPr>
            <w:r w:rsidRPr="00AA683D">
              <w:rPr>
                <w:sz w:val="16"/>
              </w:rPr>
              <w:t>SBP Benchmarking</w:t>
            </w:r>
          </w:p>
        </w:tc>
        <w:tc>
          <w:tcPr>
            <w:tcW w:w="3261" w:type="dxa"/>
            <w:vMerge w:val="restart"/>
            <w:tcMar>
              <w:left w:w="57" w:type="dxa"/>
              <w:right w:w="57" w:type="dxa"/>
            </w:tcMar>
          </w:tcPr>
          <w:p w14:paraId="55B5EB87" w14:textId="77777777" w:rsidR="00AA0EE8" w:rsidRPr="00AA683D" w:rsidRDefault="00AA0EE8" w:rsidP="00B939D1">
            <w:pPr>
              <w:keepNext/>
              <w:keepLines/>
              <w:rPr>
                <w:rFonts w:ascii="Arial Narrow" w:hAnsi="Arial Narrow"/>
                <w:sz w:val="18"/>
                <w:lang w:val="en-GB"/>
                <w:rPrChange w:id="1201" w:author="Owen Jones" w:date="2018-07-31T16:06:00Z">
                  <w:rPr>
                    <w:rFonts w:ascii="Arial Narrow" w:hAnsi="Arial Narrow"/>
                    <w:sz w:val="18"/>
                  </w:rPr>
                </w:rPrChange>
              </w:rPr>
            </w:pPr>
            <w:r w:rsidRPr="00AA683D">
              <w:rPr>
                <w:rFonts w:ascii="Arial Narrow" w:hAnsi="Arial Narrow"/>
                <w:sz w:val="18"/>
              </w:rPr>
              <w:t>http://www.eba.europa.eu/eu/fr/xbrl/crr/fws/</w:t>
            </w:r>
            <w:r w:rsidR="002E6BE9" w:rsidRPr="00AA683D">
              <w:rPr>
                <w:rFonts w:ascii="Arial" w:hAnsi="Arial" w:cs="Arial"/>
                <w:sz w:val="18"/>
              </w:rPr>
              <w:t>‌</w:t>
            </w:r>
            <w:r w:rsidRPr="00AA683D">
              <w:rPr>
                <w:rFonts w:ascii="Arial Narrow" w:hAnsi="Arial Narrow"/>
                <w:sz w:val="18"/>
              </w:rPr>
              <w:t>sbp/cp-2014-07/</w:t>
            </w:r>
            <w:r w:rsidRPr="00AA683D">
              <w:rPr>
                <w:rFonts w:ascii="Arial Narrow" w:hAnsi="Arial Narrow"/>
                <w:b/>
                <w:sz w:val="18"/>
              </w:rPr>
              <w:t>2015-02-16/mod/sbp.xsd</w:t>
            </w:r>
          </w:p>
        </w:tc>
        <w:tc>
          <w:tcPr>
            <w:tcW w:w="1134" w:type="dxa"/>
            <w:tcMar>
              <w:left w:w="57" w:type="dxa"/>
              <w:right w:w="57" w:type="dxa"/>
            </w:tcMar>
          </w:tcPr>
          <w:p w14:paraId="55B5EB88" w14:textId="77777777" w:rsidR="00AA0EE8" w:rsidRPr="00AA683D" w:rsidRDefault="00AA0EE8" w:rsidP="00B939D1">
            <w:pPr>
              <w:keepNext/>
              <w:keepLines/>
              <w:rPr>
                <w:sz w:val="16"/>
                <w:lang w:val="en-GB"/>
                <w:rPrChange w:id="1202" w:author="Owen Jones" w:date="2018-07-31T16:06:00Z">
                  <w:rPr>
                    <w:sz w:val="16"/>
                  </w:rPr>
                </w:rPrChange>
              </w:rPr>
            </w:pPr>
            <w:r w:rsidRPr="00AA683D">
              <w:rPr>
                <w:sz w:val="16"/>
              </w:rPr>
              <w:t>Benchmarking Individual</w:t>
            </w:r>
          </w:p>
        </w:tc>
        <w:tc>
          <w:tcPr>
            <w:tcW w:w="3574" w:type="dxa"/>
            <w:tcMar>
              <w:left w:w="57" w:type="dxa"/>
              <w:right w:w="57" w:type="dxa"/>
            </w:tcMar>
          </w:tcPr>
          <w:p w14:paraId="55B5EB89" w14:textId="77777777" w:rsidR="00AA0EE8" w:rsidRPr="00AA683D" w:rsidRDefault="00AA0EE8" w:rsidP="00B939D1">
            <w:pPr>
              <w:keepNext/>
              <w:keepLines/>
              <w:rPr>
                <w:rFonts w:ascii="Arial Narrow" w:hAnsi="Arial Narrow"/>
                <w:sz w:val="18"/>
                <w:lang w:val="en-GB"/>
                <w:rPrChange w:id="1203" w:author="Owen Jones" w:date="2018-07-31T16:06:00Z">
                  <w:rPr>
                    <w:rFonts w:ascii="Arial Narrow" w:hAnsi="Arial Narrow"/>
                    <w:sz w:val="18"/>
                  </w:rPr>
                </w:rPrChange>
              </w:rPr>
            </w:pPr>
            <w:r w:rsidRPr="00AA683D">
              <w:rPr>
                <w:rFonts w:ascii="Arial Narrow" w:hAnsi="Arial Narrow"/>
                <w:sz w:val="18"/>
              </w:rPr>
              <w:t>http://www.eba.europa.eu/eu/fr/xbrl/crr/fws/</w:t>
            </w:r>
            <w:r w:rsidR="002E6BE9" w:rsidRPr="00AA683D">
              <w:rPr>
                <w:rFonts w:ascii="Arial" w:hAnsi="Arial" w:cs="Arial"/>
                <w:sz w:val="18"/>
              </w:rPr>
              <w:t>‌</w:t>
            </w:r>
            <w:r w:rsidRPr="00AA683D">
              <w:rPr>
                <w:rFonts w:ascii="Arial Narrow" w:hAnsi="Arial Narrow"/>
                <w:sz w:val="18"/>
              </w:rPr>
              <w:t>sbp/cp</w:t>
            </w:r>
            <w:r w:rsidR="002E6BE9" w:rsidRPr="00AA683D">
              <w:rPr>
                <w:rFonts w:ascii="Arial Narrow" w:hAnsi="Arial Narrow"/>
                <w:sz w:val="18"/>
              </w:rPr>
              <w:noBreakHyphen/>
            </w:r>
            <w:r w:rsidRPr="00AA683D">
              <w:rPr>
                <w:rFonts w:ascii="Arial Narrow" w:hAnsi="Arial Narrow"/>
                <w:sz w:val="18"/>
              </w:rPr>
              <w:t>2014-07/</w:t>
            </w:r>
            <w:r w:rsidRPr="00AA683D">
              <w:rPr>
                <w:rFonts w:ascii="Arial Narrow" w:hAnsi="Arial Narrow"/>
                <w:b/>
                <w:sz w:val="18"/>
              </w:rPr>
              <w:t>2015-05-29/mod/sbp_ind.xsd</w:t>
            </w:r>
          </w:p>
        </w:tc>
      </w:tr>
      <w:tr w:rsidR="00AA0EE8" w:rsidRPr="00AA683D" w14:paraId="55B5EB8F" w14:textId="77777777" w:rsidTr="00766D0C">
        <w:tc>
          <w:tcPr>
            <w:tcW w:w="1162" w:type="dxa"/>
            <w:vMerge/>
            <w:tcMar>
              <w:left w:w="57" w:type="dxa"/>
              <w:right w:w="57" w:type="dxa"/>
            </w:tcMar>
          </w:tcPr>
          <w:p w14:paraId="55B5EB8B" w14:textId="77777777" w:rsidR="00AA0EE8" w:rsidRPr="00AA683D" w:rsidRDefault="00AA0EE8" w:rsidP="00B939D1">
            <w:pPr>
              <w:keepLines/>
              <w:rPr>
                <w:sz w:val="16"/>
                <w:lang w:val="en-GB"/>
                <w:rPrChange w:id="1204" w:author="Owen Jones" w:date="2018-07-31T16:06:00Z">
                  <w:rPr>
                    <w:sz w:val="16"/>
                  </w:rPr>
                </w:rPrChange>
              </w:rPr>
            </w:pPr>
          </w:p>
        </w:tc>
        <w:tc>
          <w:tcPr>
            <w:tcW w:w="3261" w:type="dxa"/>
            <w:vMerge/>
            <w:tcMar>
              <w:left w:w="57" w:type="dxa"/>
              <w:right w:w="57" w:type="dxa"/>
            </w:tcMar>
          </w:tcPr>
          <w:p w14:paraId="55B5EB8C" w14:textId="77777777" w:rsidR="00AA0EE8" w:rsidRPr="00AA683D" w:rsidRDefault="00AA0EE8" w:rsidP="00B939D1">
            <w:pPr>
              <w:keepLines/>
              <w:rPr>
                <w:rFonts w:ascii="Arial Narrow" w:hAnsi="Arial Narrow"/>
                <w:sz w:val="18"/>
                <w:lang w:val="en-GB"/>
                <w:rPrChange w:id="1205" w:author="Owen Jones" w:date="2018-07-31T16:06:00Z">
                  <w:rPr>
                    <w:rFonts w:ascii="Arial Narrow" w:hAnsi="Arial Narrow"/>
                    <w:sz w:val="18"/>
                  </w:rPr>
                </w:rPrChange>
              </w:rPr>
            </w:pPr>
          </w:p>
        </w:tc>
        <w:tc>
          <w:tcPr>
            <w:tcW w:w="1134" w:type="dxa"/>
            <w:tcMar>
              <w:left w:w="57" w:type="dxa"/>
              <w:right w:w="57" w:type="dxa"/>
            </w:tcMar>
          </w:tcPr>
          <w:p w14:paraId="55B5EB8D" w14:textId="77777777" w:rsidR="00AA0EE8" w:rsidRPr="00AA683D" w:rsidRDefault="00AA0EE8" w:rsidP="00B939D1">
            <w:pPr>
              <w:keepLines/>
              <w:rPr>
                <w:sz w:val="16"/>
                <w:lang w:val="en-GB"/>
                <w:rPrChange w:id="1206" w:author="Owen Jones" w:date="2018-07-31T16:06:00Z">
                  <w:rPr>
                    <w:sz w:val="16"/>
                  </w:rPr>
                </w:rPrChange>
              </w:rPr>
            </w:pPr>
            <w:r w:rsidRPr="00AA683D">
              <w:rPr>
                <w:sz w:val="16"/>
              </w:rPr>
              <w:t>Benchmarking Consolidated</w:t>
            </w:r>
          </w:p>
        </w:tc>
        <w:tc>
          <w:tcPr>
            <w:tcW w:w="3574" w:type="dxa"/>
            <w:tcMar>
              <w:left w:w="57" w:type="dxa"/>
              <w:right w:w="57" w:type="dxa"/>
            </w:tcMar>
          </w:tcPr>
          <w:p w14:paraId="55B5EB8E" w14:textId="77777777" w:rsidR="00AA0EE8" w:rsidRPr="00AA683D" w:rsidRDefault="00AA0EE8" w:rsidP="00766D0C">
            <w:pPr>
              <w:keepLines/>
              <w:rPr>
                <w:rFonts w:ascii="Arial Narrow" w:hAnsi="Arial Narrow"/>
                <w:sz w:val="18"/>
                <w:lang w:val="en-GB"/>
                <w:rPrChange w:id="1207" w:author="Owen Jones" w:date="2018-07-31T16:06:00Z">
                  <w:rPr>
                    <w:rFonts w:ascii="Arial Narrow" w:hAnsi="Arial Narrow"/>
                    <w:sz w:val="18"/>
                  </w:rPr>
                </w:rPrChange>
              </w:rPr>
            </w:pPr>
            <w:r w:rsidRPr="00AA683D">
              <w:rPr>
                <w:rFonts w:ascii="Arial Narrow" w:hAnsi="Arial Narrow"/>
                <w:sz w:val="18"/>
              </w:rPr>
              <w:t>http://www.eba.europa.eu/eu/fr/xbrl/crr/fws/</w:t>
            </w:r>
            <w:r w:rsidR="002E6BE9" w:rsidRPr="00AA683D">
              <w:rPr>
                <w:rFonts w:ascii="Arial" w:hAnsi="Arial" w:cs="Arial"/>
                <w:sz w:val="18"/>
              </w:rPr>
              <w:t>‌</w:t>
            </w:r>
            <w:r w:rsidRPr="00AA683D">
              <w:rPr>
                <w:rFonts w:ascii="Arial Narrow" w:hAnsi="Arial Narrow"/>
                <w:sz w:val="18"/>
              </w:rPr>
              <w:t>sbp/cp</w:t>
            </w:r>
            <w:r w:rsidR="00766D0C" w:rsidRPr="00AA683D">
              <w:rPr>
                <w:rFonts w:ascii="Arial Narrow" w:hAnsi="Arial Narrow"/>
                <w:sz w:val="18"/>
              </w:rPr>
              <w:noBreakHyphen/>
            </w:r>
            <w:r w:rsidRPr="00AA683D">
              <w:rPr>
                <w:rFonts w:ascii="Arial Narrow" w:hAnsi="Arial Narrow"/>
                <w:sz w:val="18"/>
              </w:rPr>
              <w:t>2014-07/</w:t>
            </w:r>
            <w:r w:rsidRPr="00AA683D">
              <w:rPr>
                <w:rFonts w:ascii="Arial Narrow" w:hAnsi="Arial Narrow"/>
                <w:b/>
                <w:sz w:val="18"/>
              </w:rPr>
              <w:t>2015-05-29/mod/sbp_con.xsd</w:t>
            </w:r>
          </w:p>
        </w:tc>
      </w:tr>
      <w:tr w:rsidR="00AA0EE8" w:rsidRPr="00AA683D" w14:paraId="55B5EB94" w14:textId="77777777" w:rsidTr="00766D0C">
        <w:tc>
          <w:tcPr>
            <w:tcW w:w="1162" w:type="dxa"/>
            <w:vMerge w:val="restart"/>
            <w:tcMar>
              <w:left w:w="57" w:type="dxa"/>
              <w:right w:w="57" w:type="dxa"/>
            </w:tcMar>
          </w:tcPr>
          <w:p w14:paraId="55B5EB90" w14:textId="77777777" w:rsidR="00AA0EE8" w:rsidRPr="00AA683D" w:rsidRDefault="00AA0EE8" w:rsidP="00B939D1">
            <w:pPr>
              <w:keepNext/>
              <w:keepLines/>
              <w:rPr>
                <w:sz w:val="16"/>
                <w:lang w:val="en-GB"/>
                <w:rPrChange w:id="1208" w:author="Owen Jones" w:date="2018-07-31T16:06:00Z">
                  <w:rPr>
                    <w:sz w:val="16"/>
                  </w:rPr>
                </w:rPrChange>
              </w:rPr>
            </w:pPr>
            <w:r w:rsidRPr="00AA683D">
              <w:rPr>
                <w:sz w:val="16"/>
              </w:rPr>
              <w:t>Benchmarking Initial Valuation</w:t>
            </w:r>
          </w:p>
        </w:tc>
        <w:tc>
          <w:tcPr>
            <w:tcW w:w="3261" w:type="dxa"/>
            <w:vMerge w:val="restart"/>
            <w:tcMar>
              <w:left w:w="57" w:type="dxa"/>
              <w:right w:w="57" w:type="dxa"/>
            </w:tcMar>
          </w:tcPr>
          <w:p w14:paraId="55B5EB91" w14:textId="77777777" w:rsidR="00AA0EE8" w:rsidRPr="00AA683D" w:rsidRDefault="00AA0EE8" w:rsidP="00B939D1">
            <w:pPr>
              <w:keepNext/>
              <w:keepLines/>
              <w:rPr>
                <w:rFonts w:ascii="Arial Narrow" w:hAnsi="Arial Narrow"/>
                <w:sz w:val="18"/>
                <w:lang w:val="en-GB"/>
                <w:rPrChange w:id="1209" w:author="Owen Jones" w:date="2018-07-31T16:06:00Z">
                  <w:rPr>
                    <w:rFonts w:ascii="Arial Narrow" w:hAnsi="Arial Narrow"/>
                    <w:sz w:val="18"/>
                  </w:rPr>
                </w:rPrChange>
              </w:rPr>
            </w:pPr>
            <w:r w:rsidRPr="00AA683D">
              <w:rPr>
                <w:rFonts w:ascii="Arial Narrow" w:hAnsi="Arial Narrow"/>
                <w:sz w:val="18"/>
              </w:rPr>
              <w:t>http://www.eba.europa.eu/eu/fr/xbrl/crr/fws/</w:t>
            </w:r>
            <w:r w:rsidR="002E6BE9" w:rsidRPr="00AA683D">
              <w:rPr>
                <w:rFonts w:ascii="Arial" w:hAnsi="Arial" w:cs="Arial"/>
                <w:sz w:val="18"/>
              </w:rPr>
              <w:t>‌</w:t>
            </w:r>
            <w:r w:rsidRPr="00AA683D">
              <w:rPr>
                <w:rFonts w:ascii="Arial Narrow" w:hAnsi="Arial Narrow"/>
                <w:sz w:val="18"/>
              </w:rPr>
              <w:t>sbp/cp</w:t>
            </w:r>
            <w:r w:rsidR="00B939D1" w:rsidRPr="00AA683D">
              <w:rPr>
                <w:rFonts w:ascii="Arial Narrow" w:hAnsi="Arial Narrow"/>
                <w:sz w:val="18"/>
              </w:rPr>
              <w:noBreakHyphen/>
            </w:r>
            <w:r w:rsidRPr="00AA683D">
              <w:rPr>
                <w:rFonts w:ascii="Arial Narrow" w:hAnsi="Arial Narrow"/>
                <w:sz w:val="18"/>
              </w:rPr>
              <w:t>2014</w:t>
            </w:r>
            <w:r w:rsidR="00B939D1" w:rsidRPr="00AA683D">
              <w:rPr>
                <w:rFonts w:ascii="Arial Narrow" w:hAnsi="Arial Narrow"/>
                <w:sz w:val="18"/>
              </w:rPr>
              <w:noBreakHyphen/>
            </w:r>
            <w:r w:rsidRPr="00AA683D">
              <w:rPr>
                <w:rFonts w:ascii="Arial Narrow" w:hAnsi="Arial Narrow"/>
                <w:sz w:val="18"/>
              </w:rPr>
              <w:t>07/</w:t>
            </w:r>
            <w:r w:rsidRPr="00AA683D">
              <w:rPr>
                <w:rFonts w:ascii="Arial Narrow" w:hAnsi="Arial Narrow"/>
                <w:b/>
                <w:sz w:val="18"/>
              </w:rPr>
              <w:t>2015</w:t>
            </w:r>
            <w:r w:rsidR="00B939D1" w:rsidRPr="00AA683D">
              <w:rPr>
                <w:rFonts w:ascii="Arial Narrow" w:hAnsi="Arial Narrow"/>
                <w:b/>
                <w:sz w:val="18"/>
              </w:rPr>
              <w:noBreakHyphen/>
            </w:r>
            <w:r w:rsidRPr="00AA683D">
              <w:rPr>
                <w:rFonts w:ascii="Arial Narrow" w:hAnsi="Arial Narrow"/>
                <w:b/>
                <w:sz w:val="18"/>
              </w:rPr>
              <w:t>02</w:t>
            </w:r>
            <w:r w:rsidR="00B939D1" w:rsidRPr="00AA683D">
              <w:rPr>
                <w:rFonts w:ascii="Arial Narrow" w:hAnsi="Arial Narrow"/>
                <w:b/>
                <w:sz w:val="18"/>
              </w:rPr>
              <w:noBreakHyphen/>
            </w:r>
            <w:r w:rsidRPr="00AA683D">
              <w:rPr>
                <w:rFonts w:ascii="Arial Narrow" w:hAnsi="Arial Narrow"/>
                <w:b/>
                <w:sz w:val="18"/>
              </w:rPr>
              <w:t>16/mod/sbpimv.xsd</w:t>
            </w:r>
          </w:p>
        </w:tc>
        <w:tc>
          <w:tcPr>
            <w:tcW w:w="1134" w:type="dxa"/>
            <w:tcMar>
              <w:left w:w="57" w:type="dxa"/>
              <w:right w:w="57" w:type="dxa"/>
            </w:tcMar>
          </w:tcPr>
          <w:p w14:paraId="55B5EB92" w14:textId="77777777" w:rsidR="00AA0EE8" w:rsidRPr="00AA683D" w:rsidRDefault="00AA0EE8" w:rsidP="00B939D1">
            <w:pPr>
              <w:keepLines/>
              <w:rPr>
                <w:sz w:val="16"/>
                <w:lang w:val="en-GB"/>
                <w:rPrChange w:id="1210" w:author="Owen Jones" w:date="2018-07-31T16:06:00Z">
                  <w:rPr>
                    <w:sz w:val="16"/>
                  </w:rPr>
                </w:rPrChange>
              </w:rPr>
            </w:pPr>
            <w:r w:rsidRPr="00AA683D">
              <w:rPr>
                <w:sz w:val="16"/>
              </w:rPr>
              <w:t>IMV Individual</w:t>
            </w:r>
          </w:p>
        </w:tc>
        <w:tc>
          <w:tcPr>
            <w:tcW w:w="3574" w:type="dxa"/>
            <w:tcMar>
              <w:left w:w="57" w:type="dxa"/>
              <w:right w:w="57" w:type="dxa"/>
            </w:tcMar>
          </w:tcPr>
          <w:p w14:paraId="55B5EB93" w14:textId="77777777" w:rsidR="00AA0EE8" w:rsidRPr="00AA683D" w:rsidRDefault="00AA0EE8" w:rsidP="00766D0C">
            <w:pPr>
              <w:keepLines/>
              <w:rPr>
                <w:rFonts w:ascii="Arial Narrow" w:hAnsi="Arial Narrow"/>
                <w:sz w:val="18"/>
                <w:lang w:val="en-GB"/>
                <w:rPrChange w:id="1211" w:author="Owen Jones" w:date="2018-07-31T16:06:00Z">
                  <w:rPr>
                    <w:rFonts w:ascii="Arial Narrow" w:hAnsi="Arial Narrow"/>
                    <w:sz w:val="18"/>
                  </w:rPr>
                </w:rPrChange>
              </w:rPr>
            </w:pPr>
            <w:r w:rsidRPr="00AA683D">
              <w:rPr>
                <w:rFonts w:ascii="Arial Narrow" w:hAnsi="Arial Narrow"/>
                <w:sz w:val="18"/>
              </w:rPr>
              <w:t>http://www.eba.europa.eu/eu/fr/xbrl/crr/fws/</w:t>
            </w:r>
            <w:r w:rsidR="002E6BE9" w:rsidRPr="00AA683D">
              <w:rPr>
                <w:rFonts w:ascii="Arial" w:hAnsi="Arial" w:cs="Arial"/>
                <w:sz w:val="18"/>
              </w:rPr>
              <w:t>‌</w:t>
            </w:r>
            <w:r w:rsidRPr="00AA683D">
              <w:rPr>
                <w:rFonts w:ascii="Arial Narrow" w:hAnsi="Arial Narrow"/>
                <w:sz w:val="18"/>
              </w:rPr>
              <w:t>sbp/cp</w:t>
            </w:r>
            <w:r w:rsidR="00766D0C" w:rsidRPr="00AA683D">
              <w:rPr>
                <w:rFonts w:ascii="Arial Narrow" w:hAnsi="Arial Narrow"/>
                <w:sz w:val="18"/>
              </w:rPr>
              <w:noBreakHyphen/>
            </w:r>
            <w:r w:rsidRPr="00AA683D">
              <w:rPr>
                <w:rFonts w:ascii="Arial Narrow" w:hAnsi="Arial Narrow"/>
                <w:sz w:val="18"/>
              </w:rPr>
              <w:t>2014-07/</w:t>
            </w:r>
            <w:r w:rsidRPr="00AA683D">
              <w:rPr>
                <w:rFonts w:ascii="Arial Narrow" w:hAnsi="Arial Narrow"/>
                <w:b/>
                <w:sz w:val="18"/>
              </w:rPr>
              <w:t>2015-05-29/mod/sbpimv_ind.xsd</w:t>
            </w:r>
          </w:p>
        </w:tc>
      </w:tr>
      <w:tr w:rsidR="00AA0EE8" w:rsidRPr="00AA683D" w14:paraId="55B5EB99" w14:textId="77777777" w:rsidTr="00766D0C">
        <w:tc>
          <w:tcPr>
            <w:tcW w:w="1162" w:type="dxa"/>
            <w:vMerge/>
            <w:tcMar>
              <w:left w:w="57" w:type="dxa"/>
              <w:right w:w="57" w:type="dxa"/>
            </w:tcMar>
          </w:tcPr>
          <w:p w14:paraId="55B5EB95" w14:textId="77777777" w:rsidR="00AA0EE8" w:rsidRPr="00AA683D" w:rsidRDefault="00AA0EE8" w:rsidP="00B939D1">
            <w:pPr>
              <w:keepLines/>
              <w:rPr>
                <w:sz w:val="16"/>
                <w:lang w:val="en-GB"/>
                <w:rPrChange w:id="1212" w:author="Owen Jones" w:date="2018-07-31T16:06:00Z">
                  <w:rPr>
                    <w:sz w:val="16"/>
                  </w:rPr>
                </w:rPrChange>
              </w:rPr>
            </w:pPr>
          </w:p>
        </w:tc>
        <w:tc>
          <w:tcPr>
            <w:tcW w:w="3261" w:type="dxa"/>
            <w:vMerge/>
            <w:tcMar>
              <w:left w:w="57" w:type="dxa"/>
              <w:right w:w="57" w:type="dxa"/>
            </w:tcMar>
          </w:tcPr>
          <w:p w14:paraId="55B5EB96" w14:textId="77777777" w:rsidR="00AA0EE8" w:rsidRPr="00AA683D" w:rsidRDefault="00AA0EE8" w:rsidP="00B939D1">
            <w:pPr>
              <w:keepLines/>
              <w:rPr>
                <w:sz w:val="16"/>
                <w:lang w:val="en-GB"/>
                <w:rPrChange w:id="1213" w:author="Owen Jones" w:date="2018-07-31T16:06:00Z">
                  <w:rPr>
                    <w:sz w:val="16"/>
                  </w:rPr>
                </w:rPrChange>
              </w:rPr>
            </w:pPr>
          </w:p>
        </w:tc>
        <w:tc>
          <w:tcPr>
            <w:tcW w:w="1134" w:type="dxa"/>
            <w:tcMar>
              <w:left w:w="57" w:type="dxa"/>
              <w:right w:w="57" w:type="dxa"/>
            </w:tcMar>
          </w:tcPr>
          <w:p w14:paraId="55B5EB97" w14:textId="77777777" w:rsidR="00AA0EE8" w:rsidRPr="00AA683D" w:rsidRDefault="00AA0EE8" w:rsidP="00B939D1">
            <w:pPr>
              <w:keepLines/>
              <w:rPr>
                <w:sz w:val="16"/>
                <w:lang w:val="en-GB"/>
                <w:rPrChange w:id="1214" w:author="Owen Jones" w:date="2018-07-31T16:06:00Z">
                  <w:rPr>
                    <w:sz w:val="16"/>
                  </w:rPr>
                </w:rPrChange>
              </w:rPr>
            </w:pPr>
            <w:r w:rsidRPr="00AA683D">
              <w:rPr>
                <w:sz w:val="16"/>
              </w:rPr>
              <w:t>IMV Consolidated</w:t>
            </w:r>
          </w:p>
        </w:tc>
        <w:tc>
          <w:tcPr>
            <w:tcW w:w="3574" w:type="dxa"/>
            <w:tcMar>
              <w:left w:w="57" w:type="dxa"/>
              <w:right w:w="57" w:type="dxa"/>
            </w:tcMar>
          </w:tcPr>
          <w:p w14:paraId="55B5EB98" w14:textId="77777777" w:rsidR="00AA0EE8" w:rsidRPr="00AA683D" w:rsidRDefault="00AA0EE8" w:rsidP="00766D0C">
            <w:pPr>
              <w:keepLines/>
              <w:rPr>
                <w:rFonts w:ascii="Arial Narrow" w:hAnsi="Arial Narrow"/>
                <w:sz w:val="18"/>
                <w:lang w:val="en-GB"/>
                <w:rPrChange w:id="1215" w:author="Owen Jones" w:date="2018-07-31T16:06:00Z">
                  <w:rPr>
                    <w:rFonts w:ascii="Arial Narrow" w:hAnsi="Arial Narrow"/>
                    <w:sz w:val="18"/>
                  </w:rPr>
                </w:rPrChange>
              </w:rPr>
            </w:pPr>
            <w:r w:rsidRPr="00AA683D">
              <w:rPr>
                <w:rFonts w:ascii="Arial Narrow" w:hAnsi="Arial Narrow"/>
                <w:sz w:val="18"/>
              </w:rPr>
              <w:t>http://www.eba.europa.eu/eu/fr/xbrl/crr/fws/</w:t>
            </w:r>
            <w:r w:rsidR="002E6BE9" w:rsidRPr="00AA683D">
              <w:rPr>
                <w:rFonts w:ascii="Arial" w:hAnsi="Arial" w:cs="Arial"/>
                <w:sz w:val="18"/>
              </w:rPr>
              <w:t>‌</w:t>
            </w:r>
            <w:r w:rsidRPr="00AA683D">
              <w:rPr>
                <w:rFonts w:ascii="Arial Narrow" w:hAnsi="Arial Narrow"/>
                <w:sz w:val="18"/>
              </w:rPr>
              <w:t>sbp/cp</w:t>
            </w:r>
            <w:r w:rsidR="00766D0C" w:rsidRPr="00AA683D">
              <w:rPr>
                <w:rFonts w:ascii="Arial Narrow" w:hAnsi="Arial Narrow"/>
                <w:sz w:val="18"/>
              </w:rPr>
              <w:noBreakHyphen/>
            </w:r>
            <w:r w:rsidRPr="00AA683D">
              <w:rPr>
                <w:rFonts w:ascii="Arial Narrow" w:hAnsi="Arial Narrow"/>
                <w:sz w:val="18"/>
              </w:rPr>
              <w:t>2014-07/</w:t>
            </w:r>
            <w:r w:rsidRPr="00AA683D">
              <w:rPr>
                <w:rFonts w:ascii="Arial Narrow" w:hAnsi="Arial Narrow"/>
                <w:b/>
                <w:sz w:val="18"/>
              </w:rPr>
              <w:t>2015-05-29/mod/sbpimv_con.xsd</w:t>
            </w:r>
          </w:p>
        </w:tc>
      </w:tr>
    </w:tbl>
    <w:p w14:paraId="55B5EB9A" w14:textId="77777777" w:rsidR="00534F52" w:rsidRPr="00AA683D" w:rsidRDefault="00534F52" w:rsidP="00B000E3"/>
    <w:p w14:paraId="55B5EB9B" w14:textId="77777777" w:rsidR="00534F52" w:rsidRPr="00AA683D" w:rsidRDefault="00534F52" w:rsidP="00057CFC">
      <w:pPr>
        <w:keepNext/>
        <w:keepLines/>
        <w:pBdr>
          <w:top w:val="single" w:sz="4" w:space="1" w:color="auto"/>
          <w:left w:val="single" w:sz="4" w:space="4" w:color="auto"/>
          <w:bottom w:val="single" w:sz="4" w:space="1" w:color="auto"/>
          <w:right w:val="single" w:sz="4" w:space="4" w:color="auto"/>
        </w:pBdr>
        <w:ind w:left="720" w:right="425"/>
        <w:rPr>
          <w:b/>
        </w:rPr>
      </w:pPr>
      <w:r w:rsidRPr="00AA683D">
        <w:rPr>
          <w:b/>
        </w:rPr>
        <w:lastRenderedPageBreak/>
        <w:t>Mapping 2.3 Instance files to 2.3.1</w:t>
      </w:r>
    </w:p>
    <w:p w14:paraId="55B5EB9C" w14:textId="77777777" w:rsidR="00534F52" w:rsidRPr="00AA683D" w:rsidRDefault="00534F52" w:rsidP="00057CFC">
      <w:pPr>
        <w:keepNext/>
        <w:keepLines/>
        <w:pBdr>
          <w:top w:val="single" w:sz="4" w:space="1" w:color="auto"/>
          <w:left w:val="single" w:sz="4" w:space="4" w:color="auto"/>
          <w:bottom w:val="single" w:sz="4" w:space="1" w:color="auto"/>
          <w:right w:val="single" w:sz="4" w:space="4" w:color="auto"/>
        </w:pBdr>
        <w:ind w:left="720" w:right="425"/>
      </w:pPr>
      <w:r w:rsidRPr="00AA683D">
        <w:t>Since the data content of 2.3 and 2.3.1 FP and SBP reports are mostly identical (with one exception, see below), is it plausible to map 2.3 Instance Files to 2.3.1 compatible instance files.</w:t>
      </w:r>
    </w:p>
    <w:p w14:paraId="55B5EB9D" w14:textId="77777777" w:rsidR="00534F52" w:rsidRPr="00AA683D" w:rsidRDefault="00534F52" w:rsidP="00057CFC">
      <w:pPr>
        <w:keepNext/>
        <w:keepLines/>
        <w:pBdr>
          <w:top w:val="single" w:sz="4" w:space="1" w:color="auto"/>
          <w:left w:val="single" w:sz="4" w:space="4" w:color="auto"/>
          <w:bottom w:val="single" w:sz="4" w:space="1" w:color="auto"/>
          <w:right w:val="single" w:sz="4" w:space="4" w:color="auto"/>
        </w:pBdr>
        <w:ind w:left="720" w:right="425"/>
      </w:pPr>
      <w:r w:rsidRPr="00AA683D">
        <w:t>Both the 2.3.1 SBP and SBPIMV reports are identical structures to the 2.3 versions, with the only difference being the explicit differentiation</w:t>
      </w:r>
      <w:r w:rsidR="00AA0EE8" w:rsidRPr="00AA683D">
        <w:t xml:space="preserve"> of individual and c</w:t>
      </w:r>
      <w:r w:rsidRPr="00AA683D">
        <w:t xml:space="preserve">onsolidated entry points, </w:t>
      </w:r>
      <w:r w:rsidR="00AA0EE8" w:rsidRPr="00AA683D">
        <w:t xml:space="preserve">replacing the </w:t>
      </w:r>
      <w:proofErr w:type="spellStart"/>
      <w:r w:rsidR="00AA0EE8" w:rsidRPr="00AA683D">
        <w:t>schemaR</w:t>
      </w:r>
      <w:r w:rsidRPr="00AA683D">
        <w:t>ef</w:t>
      </w:r>
      <w:proofErr w:type="spellEnd"/>
      <w:r w:rsidRPr="00AA683D">
        <w:t xml:space="preserve"> of a valid 2.3 instance file </w:t>
      </w:r>
      <w:r w:rsidR="00AA0EE8" w:rsidRPr="00AA683D">
        <w:t>with the appropriate i</w:t>
      </w:r>
      <w:r w:rsidRPr="00AA683D">
        <w:t xml:space="preserve">ndividual or </w:t>
      </w:r>
      <w:r w:rsidR="00AA0EE8" w:rsidRPr="00AA683D">
        <w:t>c</w:t>
      </w:r>
      <w:r w:rsidRPr="00AA683D">
        <w:t xml:space="preserve">onsolidated </w:t>
      </w:r>
      <w:proofErr w:type="spellStart"/>
      <w:r w:rsidRPr="00AA683D">
        <w:t>schemaRef</w:t>
      </w:r>
      <w:proofErr w:type="spellEnd"/>
      <w:r w:rsidRPr="00AA683D">
        <w:t xml:space="preserve"> for 2.3.1 would converted the file to a valid 2.3.1 Instance.</w:t>
      </w:r>
    </w:p>
    <w:p w14:paraId="55B5EB9E" w14:textId="77777777" w:rsidR="00534F52" w:rsidRPr="00AA683D" w:rsidRDefault="00534F52" w:rsidP="00057CFC">
      <w:pPr>
        <w:keepNext/>
        <w:keepLines/>
        <w:pBdr>
          <w:top w:val="single" w:sz="4" w:space="1" w:color="auto"/>
          <w:left w:val="single" w:sz="4" w:space="4" w:color="auto"/>
          <w:bottom w:val="single" w:sz="4" w:space="1" w:color="auto"/>
          <w:right w:val="single" w:sz="4" w:space="4" w:color="auto"/>
        </w:pBdr>
        <w:ind w:left="720" w:right="425"/>
      </w:pPr>
      <w:r w:rsidRPr="00AA683D">
        <w:t>FP table P</w:t>
      </w:r>
      <w:r w:rsidR="00B939D1" w:rsidRPr="00AA683D">
        <w:t xml:space="preserve"> </w:t>
      </w:r>
      <w:r w:rsidRPr="00AA683D">
        <w:t>00.01 in version 2.3 did not contain a row 020 to indicate consolidation status. This is added in version 2.3.1. As such</w:t>
      </w:r>
      <w:r w:rsidR="00AA0EE8" w:rsidRPr="00AA683D">
        <w:t xml:space="preserve">, as well as mapping the </w:t>
      </w:r>
      <w:proofErr w:type="spellStart"/>
      <w:r w:rsidR="00AA0EE8" w:rsidRPr="00AA683D">
        <w:t>schemaR</w:t>
      </w:r>
      <w:r w:rsidRPr="00AA683D">
        <w:t>ef</w:t>
      </w:r>
      <w:proofErr w:type="spellEnd"/>
      <w:r w:rsidRPr="00AA683D">
        <w:t xml:space="preserve"> to the appropriate value based on the consolidation nature of the report</w:t>
      </w:r>
      <w:r w:rsidR="00AA0EE8" w:rsidRPr="00AA683D">
        <w:t>, this data point should be added, i.e. either:</w:t>
      </w:r>
    </w:p>
    <w:p w14:paraId="55B5EB9F" w14:textId="77777777" w:rsidR="00AA0EE8" w:rsidRPr="00AA683D"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AA683D">
        <w:rPr>
          <w:b/>
        </w:rPr>
        <w:t xml:space="preserve">&lt;eba_met:ei207 </w:t>
      </w:r>
      <w:proofErr w:type="spellStart"/>
      <w:r w:rsidRPr="00AA683D">
        <w:rPr>
          <w:b/>
        </w:rPr>
        <w:t>contextRef</w:t>
      </w:r>
      <w:proofErr w:type="spellEnd"/>
      <w:r w:rsidRPr="00AA683D">
        <w:rPr>
          <w:b/>
        </w:rPr>
        <w:t>="c2"&gt;eba_SC</w:t>
      </w:r>
      <w:proofErr w:type="gramStart"/>
      <w:r w:rsidRPr="00AA683D">
        <w:rPr>
          <w:b/>
        </w:rPr>
        <w:t>:x6</w:t>
      </w:r>
      <w:proofErr w:type="gramEnd"/>
      <w:r w:rsidRPr="00AA683D">
        <w:rPr>
          <w:b/>
        </w:rPr>
        <w:t>&lt;/eba_met:ei207&gt;</w:t>
      </w:r>
    </w:p>
    <w:p w14:paraId="55B5EBA0" w14:textId="77777777" w:rsidR="00AA0EE8" w:rsidRPr="00AA683D" w:rsidRDefault="00AA0EE8" w:rsidP="00057CFC">
      <w:pPr>
        <w:keepNext/>
        <w:keepLines/>
        <w:pBdr>
          <w:top w:val="single" w:sz="4" w:space="1" w:color="auto"/>
          <w:left w:val="single" w:sz="4" w:space="4" w:color="auto"/>
          <w:bottom w:val="single" w:sz="4" w:space="1" w:color="auto"/>
          <w:right w:val="single" w:sz="4" w:space="4" w:color="auto"/>
        </w:pBdr>
        <w:ind w:left="720" w:right="425"/>
      </w:pPr>
      <w:proofErr w:type="gramStart"/>
      <w:r w:rsidRPr="00AA683D">
        <w:t>for</w:t>
      </w:r>
      <w:proofErr w:type="gramEnd"/>
      <w:r w:rsidRPr="00AA683D">
        <w:t xml:space="preserve"> individual, or for consolidated:</w:t>
      </w:r>
    </w:p>
    <w:p w14:paraId="55B5EBA1" w14:textId="77777777" w:rsidR="00AA0EE8" w:rsidRPr="00AA683D"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AA683D">
        <w:rPr>
          <w:b/>
        </w:rPr>
        <w:t xml:space="preserve">&lt;eba_met:ei207 </w:t>
      </w:r>
      <w:proofErr w:type="spellStart"/>
      <w:r w:rsidRPr="00AA683D">
        <w:rPr>
          <w:b/>
        </w:rPr>
        <w:t>contextRef</w:t>
      </w:r>
      <w:proofErr w:type="spellEnd"/>
      <w:r w:rsidRPr="00AA683D">
        <w:rPr>
          <w:b/>
        </w:rPr>
        <w:t>="c2"&gt;eba_SC</w:t>
      </w:r>
      <w:proofErr w:type="gramStart"/>
      <w:r w:rsidRPr="00AA683D">
        <w:rPr>
          <w:b/>
        </w:rPr>
        <w:t>:x7</w:t>
      </w:r>
      <w:proofErr w:type="gramEnd"/>
      <w:r w:rsidRPr="00AA683D">
        <w:rPr>
          <w:b/>
        </w:rPr>
        <w:t>&lt;/eba_met:ei207&gt;</w:t>
      </w:r>
    </w:p>
    <w:p w14:paraId="55B5EBA2" w14:textId="77777777" w:rsidR="00AA0EE8" w:rsidRPr="00AA683D" w:rsidRDefault="00AA0EE8" w:rsidP="00057CFC">
      <w:pPr>
        <w:keepLines/>
        <w:pBdr>
          <w:top w:val="single" w:sz="4" w:space="1" w:color="auto"/>
          <w:left w:val="single" w:sz="4" w:space="4" w:color="auto"/>
          <w:bottom w:val="single" w:sz="4" w:space="1" w:color="auto"/>
          <w:right w:val="single" w:sz="4" w:space="4" w:color="auto"/>
        </w:pBdr>
        <w:ind w:left="720" w:right="425"/>
      </w:pPr>
      <w:proofErr w:type="gramStart"/>
      <w:r w:rsidRPr="00AA683D">
        <w:t>would</w:t>
      </w:r>
      <w:proofErr w:type="gramEnd"/>
      <w:r w:rsidRPr="00AA683D">
        <w:t xml:space="preserve"> be added within the &lt;xbrl&gt; tag, where context “c2” is the context already used for ei4 data item, and assuming the use in the instance of the canonical namespace prefixes (if this is not the case, “</w:t>
      </w:r>
      <w:proofErr w:type="spellStart"/>
      <w:r w:rsidRPr="00AA683D">
        <w:t>eba_met</w:t>
      </w:r>
      <w:proofErr w:type="spellEnd"/>
      <w:r w:rsidRPr="00AA683D">
        <w:t>” and “</w:t>
      </w:r>
      <w:proofErr w:type="spellStart"/>
      <w:r w:rsidRPr="00AA683D">
        <w:t>eba_SC</w:t>
      </w:r>
      <w:proofErr w:type="spellEnd"/>
      <w:r w:rsidRPr="00AA683D">
        <w:t>” would need to be changed appropriately).</w:t>
      </w:r>
    </w:p>
    <w:p w14:paraId="55B5EBA3" w14:textId="77777777" w:rsidR="00D515AE" w:rsidRPr="00AA683D" w:rsidRDefault="00D515AE" w:rsidP="00B000E3">
      <w:pPr>
        <w:rPr>
          <w:b/>
        </w:rPr>
      </w:pPr>
    </w:p>
    <w:p w14:paraId="55B5EBA4" w14:textId="77777777" w:rsidR="00534F52" w:rsidRPr="00AA683D" w:rsidRDefault="00B939D1" w:rsidP="00D515AE">
      <w:pPr>
        <w:pStyle w:val="Titlelevel3"/>
      </w:pPr>
      <w:r w:rsidRPr="00AA683D">
        <w:t>Table Changes</w:t>
      </w:r>
    </w:p>
    <w:p w14:paraId="55B5EBA5" w14:textId="77777777" w:rsidR="00B939D1" w:rsidRPr="00AA683D" w:rsidRDefault="00B939D1" w:rsidP="00183058">
      <w:pPr>
        <w:pStyle w:val="ListParagraph"/>
        <w:numPr>
          <w:ilvl w:val="0"/>
          <w:numId w:val="5"/>
        </w:numPr>
      </w:pPr>
      <w:r w:rsidRPr="00AA683D">
        <w:t>As noted above, row 020 “</w:t>
      </w:r>
      <w:r w:rsidR="001F0E7F" w:rsidRPr="00AA683D">
        <w:t>Reporting Level</w:t>
      </w:r>
      <w:r w:rsidRPr="00AA683D">
        <w:t>” added to P 00.01.</w:t>
      </w:r>
    </w:p>
    <w:p w14:paraId="55B5EBA6" w14:textId="77777777" w:rsidR="00B939D1" w:rsidRPr="00AA683D" w:rsidRDefault="00B939D1" w:rsidP="00183058">
      <w:pPr>
        <w:pStyle w:val="ListParagraph"/>
        <w:numPr>
          <w:ilvl w:val="0"/>
          <w:numId w:val="5"/>
        </w:numPr>
      </w:pPr>
      <w:r w:rsidRPr="00AA683D">
        <w:t>Label of Open Axis for C 105.02 “Mapping of internal models to portfolios” changed from “Portfolio” to “Row Number”</w:t>
      </w:r>
      <w:r w:rsidR="001A4CAA" w:rsidRPr="00AA683D">
        <w:t xml:space="preserve"> (minor cosmetic change only, does not affect instance files)</w:t>
      </w:r>
      <w:r w:rsidRPr="00AA683D">
        <w:t>.</w:t>
      </w:r>
    </w:p>
    <w:p w14:paraId="55B5EBA7" w14:textId="77777777" w:rsidR="00B939D1" w:rsidRPr="00AA683D" w:rsidRDefault="00057CFC" w:rsidP="00D515AE">
      <w:pPr>
        <w:pStyle w:val="Titlelevel3"/>
      </w:pPr>
      <w:r w:rsidRPr="00AA683D">
        <w:t>Validation Rule Changes</w:t>
      </w:r>
    </w:p>
    <w:p w14:paraId="55B5EBA8" w14:textId="77777777" w:rsidR="006A5AC9" w:rsidRPr="00AA683D" w:rsidRDefault="006A5AC9" w:rsidP="00183058">
      <w:pPr>
        <w:pStyle w:val="ListParagraph"/>
        <w:numPr>
          <w:ilvl w:val="0"/>
          <w:numId w:val="5"/>
        </w:numPr>
      </w:pPr>
      <w:r w:rsidRPr="00AA683D">
        <w:t>Added check on existence of value for P 00.01 row 020 (e4437_e), and checks that the values of P 00.01 and S 00.01 are agree with the Individual/Consolidated nature of the report (v4438_c - v4441_c).</w:t>
      </w:r>
    </w:p>
    <w:p w14:paraId="55B5EBA9" w14:textId="77777777" w:rsidR="00766D0C" w:rsidRPr="00AA683D" w:rsidRDefault="00766D0C" w:rsidP="00766D0C">
      <w:pPr>
        <w:pStyle w:val="Titlelevel3"/>
      </w:pPr>
      <w:r w:rsidRPr="00AA683D">
        <w:t>Documentation</w:t>
      </w:r>
      <w:r w:rsidR="00057CFC" w:rsidRPr="00AA683D">
        <w:t xml:space="preserve"> Changes</w:t>
      </w:r>
    </w:p>
    <w:p w14:paraId="55B5EBAA" w14:textId="77777777" w:rsidR="001F0E7F" w:rsidRPr="00AA683D" w:rsidRDefault="001F0E7F" w:rsidP="00183058">
      <w:pPr>
        <w:pStyle w:val="ListParagraph"/>
        <w:numPr>
          <w:ilvl w:val="0"/>
          <w:numId w:val="5"/>
        </w:numPr>
      </w:pPr>
      <w:r w:rsidRPr="00AA683D">
        <w:t xml:space="preserve">“Not Included in XBRL” marker added to </w:t>
      </w:r>
      <w:r w:rsidR="00766D0C" w:rsidRPr="00AA683D">
        <w:t xml:space="preserve">validation rules v3330_i and v3331_i on </w:t>
      </w:r>
      <w:r w:rsidRPr="00AA683D">
        <w:t xml:space="preserve">2.3 </w:t>
      </w:r>
      <w:r w:rsidR="00766D0C" w:rsidRPr="00AA683D">
        <w:t>tab</w:t>
      </w:r>
      <w:r w:rsidRPr="00AA683D">
        <w:t xml:space="preserve"> </w:t>
      </w:r>
      <w:r w:rsidR="006A5AC9" w:rsidRPr="00AA683D">
        <w:t xml:space="preserve">(was </w:t>
      </w:r>
      <w:r w:rsidR="00766D0C" w:rsidRPr="00AA683D">
        <w:t xml:space="preserve">already </w:t>
      </w:r>
      <w:r w:rsidR="006A5AC9" w:rsidRPr="00AA683D">
        <w:t>present on the other tabs).</w:t>
      </w:r>
    </w:p>
    <w:p w14:paraId="55B5EBAB" w14:textId="77777777" w:rsidR="00057CFC" w:rsidRPr="00AA683D" w:rsidRDefault="00057CFC" w:rsidP="00057CFC"/>
    <w:p w14:paraId="55B5EBAC" w14:textId="77777777" w:rsidR="00057CFC" w:rsidRPr="00AA683D" w:rsidRDefault="00057CFC" w:rsidP="00057CFC">
      <w:pPr>
        <w:pStyle w:val="Titlelevel3"/>
      </w:pPr>
      <w:r w:rsidRPr="00AA683D">
        <w:t>Unchanged</w:t>
      </w:r>
    </w:p>
    <w:p w14:paraId="55B5EBAD" w14:textId="77777777" w:rsidR="00057CFC" w:rsidRPr="00AA683D" w:rsidRDefault="00057CFC" w:rsidP="00183058">
      <w:pPr>
        <w:pStyle w:val="ListParagraph"/>
        <w:numPr>
          <w:ilvl w:val="0"/>
          <w:numId w:val="5"/>
        </w:numPr>
      </w:pPr>
      <w:r w:rsidRPr="00AA683D">
        <w:t>Asset Encumbrance remains unchanged from version 2.2 (i.e. v2.2 entry point/taxonomy should continue to be used)</w:t>
      </w:r>
    </w:p>
    <w:p w14:paraId="55B5EBAE" w14:textId="77777777" w:rsidR="00057CFC" w:rsidRPr="00AA683D" w:rsidRDefault="00057CFC" w:rsidP="00183058">
      <w:pPr>
        <w:pStyle w:val="ListParagraph"/>
        <w:numPr>
          <w:ilvl w:val="0"/>
          <w:numId w:val="5"/>
        </w:numPr>
      </w:pPr>
      <w:r w:rsidRPr="00AA683D">
        <w:t>FINREP remains unchanged from version 2.3</w:t>
      </w:r>
    </w:p>
    <w:p w14:paraId="55B5EBAF" w14:textId="77777777" w:rsidR="00057CFC" w:rsidRPr="00AA683D" w:rsidRDefault="00057CFC" w:rsidP="00183058">
      <w:pPr>
        <w:pStyle w:val="ListParagraph"/>
        <w:numPr>
          <w:ilvl w:val="0"/>
          <w:numId w:val="5"/>
        </w:numPr>
      </w:pPr>
      <w:r w:rsidRPr="00AA683D">
        <w:t>COREP remains unchanged from version 2.3 (however see Known Issues section below)</w:t>
      </w:r>
    </w:p>
    <w:p w14:paraId="55B5EBB0" w14:textId="77777777" w:rsidR="00057CFC" w:rsidRPr="00AA683D" w:rsidRDefault="00057CFC" w:rsidP="00057CFC">
      <w:pPr>
        <w:pStyle w:val="ListParagraph"/>
      </w:pPr>
    </w:p>
    <w:p w14:paraId="55B5EBB1" w14:textId="77777777" w:rsidR="00057CFC" w:rsidRPr="00AA683D" w:rsidRDefault="00057CFC" w:rsidP="00057CFC">
      <w:pPr>
        <w:pStyle w:val="Titlelevel2"/>
        <w:keepLines/>
        <w:rPr>
          <w:b/>
        </w:rPr>
      </w:pPr>
      <w:r w:rsidRPr="00AA683D">
        <w:rPr>
          <w:b/>
        </w:rPr>
        <w:lastRenderedPageBreak/>
        <w:t>Known Issues</w:t>
      </w:r>
    </w:p>
    <w:p w14:paraId="55B5EBB2" w14:textId="77777777" w:rsidR="00057CFC" w:rsidRPr="00AA683D" w:rsidRDefault="00057CFC" w:rsidP="00183058">
      <w:pPr>
        <w:pStyle w:val="ListParagraph"/>
        <w:keepNext/>
        <w:keepLines/>
        <w:numPr>
          <w:ilvl w:val="0"/>
          <w:numId w:val="5"/>
        </w:numPr>
      </w:pPr>
      <w:r w:rsidRPr="00AA683D">
        <w:t>The metrics assigned to COREP C 06.02 column 040, and FINREP F 40.01 column 150 are incorrect in v2.3 (and 2.3.1), have been mistakenly swapped over.</w:t>
      </w:r>
    </w:p>
    <w:p w14:paraId="55B5EBB3" w14:textId="77777777" w:rsidR="00057CFC" w:rsidRPr="00AA683D" w:rsidRDefault="00057CFC" w:rsidP="00183058">
      <w:pPr>
        <w:pStyle w:val="ListParagraph"/>
        <w:keepNext/>
        <w:keepLines/>
        <w:numPr>
          <w:ilvl w:val="1"/>
          <w:numId w:val="5"/>
        </w:numPr>
      </w:pPr>
      <w:r w:rsidRPr="00AA683D">
        <w:t xml:space="preserve">This error has </w:t>
      </w:r>
      <w:r w:rsidRPr="00AA683D">
        <w:rPr>
          <w:b/>
        </w:rPr>
        <w:t>NOT</w:t>
      </w:r>
      <w:r w:rsidRPr="00AA683D">
        <w:t xml:space="preserve"> been corrected in v2.3.1, so as to avoid impacting the FINREP or COREP taxonomies</w:t>
      </w:r>
    </w:p>
    <w:p w14:paraId="55B5EBB4" w14:textId="77777777" w:rsidR="00057CFC" w:rsidRPr="00AA683D" w:rsidRDefault="00057CFC" w:rsidP="00183058">
      <w:pPr>
        <w:pStyle w:val="ListParagraph"/>
        <w:keepNext/>
        <w:keepLines/>
        <w:numPr>
          <w:ilvl w:val="1"/>
          <w:numId w:val="5"/>
        </w:numPr>
      </w:pPr>
      <w:r w:rsidRPr="00AA683D">
        <w:t>F 40.01 col 150 remains a string metric as it was in previous versions, reporters should continue to report this as they have done previously</w:t>
      </w:r>
    </w:p>
    <w:p w14:paraId="55B5EBB5" w14:textId="77777777" w:rsidR="00057CFC" w:rsidRPr="00AA683D" w:rsidRDefault="00057CFC" w:rsidP="00183058">
      <w:pPr>
        <w:pStyle w:val="ListParagraph"/>
        <w:keepNext/>
        <w:keepLines/>
        <w:numPr>
          <w:ilvl w:val="1"/>
          <w:numId w:val="5"/>
        </w:numPr>
      </w:pPr>
      <w:r w:rsidRPr="00AA683D">
        <w:rPr>
          <w:b/>
        </w:rPr>
        <w:t>For COREP, table C 06.02</w:t>
      </w:r>
      <w:r w:rsidRPr="00AA683D">
        <w:t xml:space="preserve"> the taxonomy allows for column 040 all four values below, but </w:t>
      </w:r>
      <w:r w:rsidRPr="00AA683D">
        <w:rPr>
          <w:b/>
        </w:rPr>
        <w:t>instance files should be reported respecting the supplementary instructions below</w:t>
      </w:r>
      <w:r w:rsidRPr="00AA683D">
        <w:t xml:space="preserve">: </w:t>
      </w:r>
    </w:p>
    <w:p w14:paraId="55B5EBB6" w14:textId="77777777" w:rsidR="00057CFC" w:rsidRPr="00AA683D" w:rsidRDefault="00057CFC" w:rsidP="00057CFC">
      <w:pPr>
        <w:ind w:left="1080"/>
      </w:pPr>
    </w:p>
    <w:tbl>
      <w:tblPr>
        <w:tblStyle w:val="EBAtable"/>
        <w:tblW w:w="0" w:type="auto"/>
        <w:tblLook w:val="04A0" w:firstRow="1" w:lastRow="0" w:firstColumn="1" w:lastColumn="0" w:noHBand="0" w:noVBand="1"/>
      </w:tblPr>
      <w:tblGrid>
        <w:gridCol w:w="1391"/>
        <w:gridCol w:w="3793"/>
        <w:gridCol w:w="3891"/>
      </w:tblGrid>
      <w:tr w:rsidR="00057CFC" w:rsidRPr="00AA683D" w14:paraId="55B5EBBA" w14:textId="77777777" w:rsidTr="00587A42">
        <w:trPr>
          <w:cnfStyle w:val="100000000000" w:firstRow="1" w:lastRow="0" w:firstColumn="0" w:lastColumn="0" w:oddVBand="0" w:evenVBand="0" w:oddHBand="0" w:evenHBand="0" w:firstRowFirstColumn="0" w:firstRowLastColumn="0" w:lastRowFirstColumn="0" w:lastRowLastColumn="0"/>
        </w:trPr>
        <w:tc>
          <w:tcPr>
            <w:tcW w:w="1126" w:type="dxa"/>
          </w:tcPr>
          <w:p w14:paraId="55B5EBB7" w14:textId="77777777" w:rsidR="00057CFC" w:rsidRPr="00AA683D" w:rsidRDefault="00057CFC" w:rsidP="00587A42">
            <w:pPr>
              <w:rPr>
                <w:rFonts w:ascii="Arial" w:hAnsi="Arial" w:cs="Arial"/>
                <w:b/>
                <w:lang w:val="en-GB"/>
                <w:rPrChange w:id="1216" w:author="Owen Jones" w:date="2018-07-31T16:06:00Z">
                  <w:rPr>
                    <w:rFonts w:ascii="Arial" w:hAnsi="Arial" w:cs="Arial"/>
                    <w:b/>
                  </w:rPr>
                </w:rPrChange>
              </w:rPr>
            </w:pPr>
            <w:r w:rsidRPr="00AA683D">
              <w:rPr>
                <w:rFonts w:ascii="Arial" w:hAnsi="Arial" w:cs="Arial"/>
                <w:b/>
              </w:rPr>
              <w:t>Member</w:t>
            </w:r>
          </w:p>
        </w:tc>
        <w:tc>
          <w:tcPr>
            <w:tcW w:w="3984" w:type="dxa"/>
          </w:tcPr>
          <w:p w14:paraId="55B5EBB8" w14:textId="77777777" w:rsidR="00057CFC" w:rsidRPr="00AA683D" w:rsidRDefault="00057CFC" w:rsidP="00587A42">
            <w:pPr>
              <w:rPr>
                <w:rFonts w:ascii="Arial" w:hAnsi="Arial" w:cs="Arial"/>
                <w:b/>
                <w:lang w:val="en-GB"/>
                <w:rPrChange w:id="1217" w:author="Owen Jones" w:date="2018-07-31T16:06:00Z">
                  <w:rPr>
                    <w:rFonts w:ascii="Arial" w:hAnsi="Arial" w:cs="Arial"/>
                    <w:b/>
                  </w:rPr>
                </w:rPrChange>
              </w:rPr>
            </w:pPr>
            <w:r w:rsidRPr="00AA683D">
              <w:rPr>
                <w:rFonts w:ascii="Arial" w:hAnsi="Arial" w:cs="Arial"/>
                <w:b/>
              </w:rPr>
              <w:t>Label</w:t>
            </w:r>
          </w:p>
        </w:tc>
        <w:tc>
          <w:tcPr>
            <w:tcW w:w="4070" w:type="dxa"/>
          </w:tcPr>
          <w:p w14:paraId="55B5EBB9" w14:textId="77777777" w:rsidR="00057CFC" w:rsidRPr="00AA683D" w:rsidRDefault="00057CFC" w:rsidP="00587A42">
            <w:pPr>
              <w:rPr>
                <w:rFonts w:ascii="Arial" w:hAnsi="Arial" w:cs="Arial"/>
                <w:b/>
                <w:lang w:val="en-GB"/>
                <w:rPrChange w:id="1218" w:author="Owen Jones" w:date="2018-07-31T16:06:00Z">
                  <w:rPr>
                    <w:rFonts w:ascii="Arial" w:hAnsi="Arial" w:cs="Arial"/>
                    <w:b/>
                  </w:rPr>
                </w:rPrChange>
              </w:rPr>
            </w:pPr>
            <w:r w:rsidRPr="00AA683D">
              <w:rPr>
                <w:rFonts w:ascii="Arial" w:hAnsi="Arial" w:cs="Arial"/>
                <w:b/>
              </w:rPr>
              <w:t>Supplementary instruction</w:t>
            </w:r>
          </w:p>
        </w:tc>
      </w:tr>
      <w:tr w:rsidR="00057CFC" w:rsidRPr="00AA683D" w14:paraId="55B5EBBE" w14:textId="77777777" w:rsidTr="00587A42">
        <w:tc>
          <w:tcPr>
            <w:tcW w:w="1126" w:type="dxa"/>
          </w:tcPr>
          <w:p w14:paraId="55B5EBBB" w14:textId="77777777" w:rsidR="00057CFC" w:rsidRPr="00AA683D" w:rsidRDefault="00057CFC" w:rsidP="00587A42">
            <w:pPr>
              <w:rPr>
                <w:rFonts w:ascii="Arial" w:hAnsi="Arial" w:cs="Arial"/>
                <w:lang w:val="en-GB"/>
                <w:rPrChange w:id="1219" w:author="Owen Jones" w:date="2018-07-31T16:06:00Z">
                  <w:rPr>
                    <w:rFonts w:ascii="Arial" w:hAnsi="Arial" w:cs="Arial"/>
                  </w:rPr>
                </w:rPrChange>
              </w:rPr>
            </w:pPr>
            <w:r w:rsidRPr="00AA683D">
              <w:rPr>
                <w:rFonts w:ascii="Arial" w:hAnsi="Arial" w:cs="Arial"/>
              </w:rPr>
              <w:t>eba_ZZ:x29</w:t>
            </w:r>
          </w:p>
        </w:tc>
        <w:tc>
          <w:tcPr>
            <w:tcW w:w="3984" w:type="dxa"/>
          </w:tcPr>
          <w:p w14:paraId="55B5EBBC" w14:textId="77777777" w:rsidR="00057CFC" w:rsidRPr="00AA683D" w:rsidRDefault="00057CFC" w:rsidP="00587A42">
            <w:pPr>
              <w:rPr>
                <w:rFonts w:ascii="Arial" w:hAnsi="Arial" w:cs="Arial"/>
                <w:lang w:val="en-GB"/>
                <w:rPrChange w:id="1220" w:author="Owen Jones" w:date="2018-07-31T16:06:00Z">
                  <w:rPr>
                    <w:rFonts w:ascii="Arial" w:hAnsi="Arial" w:cs="Arial"/>
                  </w:rPr>
                </w:rPrChange>
              </w:rPr>
            </w:pPr>
            <w:r w:rsidRPr="00AA683D">
              <w:rPr>
                <w:rFonts w:ascii="Arial" w:hAnsi="Arial" w:cs="Arial"/>
              </w:rPr>
              <w:t>Full consolidation</w:t>
            </w:r>
          </w:p>
        </w:tc>
        <w:tc>
          <w:tcPr>
            <w:tcW w:w="4070" w:type="dxa"/>
          </w:tcPr>
          <w:p w14:paraId="55B5EBBD" w14:textId="77777777" w:rsidR="00057CFC" w:rsidRPr="00AA683D" w:rsidRDefault="00057CFC" w:rsidP="00587A42">
            <w:pPr>
              <w:rPr>
                <w:rFonts w:ascii="Arial" w:hAnsi="Arial" w:cs="Arial"/>
                <w:lang w:val="en-GB"/>
                <w:rPrChange w:id="1221" w:author="Owen Jones" w:date="2018-07-31T16:06:00Z">
                  <w:rPr>
                    <w:rFonts w:ascii="Arial" w:hAnsi="Arial" w:cs="Arial"/>
                  </w:rPr>
                </w:rPrChange>
              </w:rPr>
            </w:pPr>
            <w:r w:rsidRPr="00AA683D">
              <w:rPr>
                <w:rFonts w:ascii="Arial" w:hAnsi="Arial" w:cs="Arial"/>
              </w:rPr>
              <w:t>Use to report value “fully consolidated” ("SF")</w:t>
            </w:r>
          </w:p>
        </w:tc>
      </w:tr>
      <w:tr w:rsidR="00057CFC" w:rsidRPr="00AA683D" w14:paraId="55B5EBC2" w14:textId="77777777" w:rsidTr="00587A42">
        <w:tc>
          <w:tcPr>
            <w:tcW w:w="1126" w:type="dxa"/>
          </w:tcPr>
          <w:p w14:paraId="55B5EBBF" w14:textId="77777777" w:rsidR="00057CFC" w:rsidRPr="00AA683D" w:rsidRDefault="00057CFC" w:rsidP="00587A42">
            <w:pPr>
              <w:rPr>
                <w:rFonts w:ascii="Arial" w:hAnsi="Arial" w:cs="Arial"/>
                <w:lang w:val="en-GB"/>
                <w:rPrChange w:id="1222" w:author="Owen Jones" w:date="2018-07-31T16:06:00Z">
                  <w:rPr>
                    <w:rFonts w:ascii="Arial" w:hAnsi="Arial" w:cs="Arial"/>
                  </w:rPr>
                </w:rPrChange>
              </w:rPr>
            </w:pPr>
            <w:r w:rsidRPr="00AA683D">
              <w:rPr>
                <w:rFonts w:ascii="Arial" w:hAnsi="Arial" w:cs="Arial"/>
              </w:rPr>
              <w:t>eba_ZZ:x30</w:t>
            </w:r>
          </w:p>
        </w:tc>
        <w:tc>
          <w:tcPr>
            <w:tcW w:w="3984" w:type="dxa"/>
          </w:tcPr>
          <w:p w14:paraId="55B5EBC0" w14:textId="77777777" w:rsidR="00057CFC" w:rsidRPr="00AA683D" w:rsidRDefault="00057CFC" w:rsidP="00587A42">
            <w:pPr>
              <w:rPr>
                <w:rFonts w:ascii="Arial" w:hAnsi="Arial" w:cs="Arial"/>
                <w:lang w:val="en-GB"/>
                <w:rPrChange w:id="1223" w:author="Owen Jones" w:date="2018-07-31T16:06:00Z">
                  <w:rPr>
                    <w:rFonts w:ascii="Arial" w:hAnsi="Arial" w:cs="Arial"/>
                  </w:rPr>
                </w:rPrChange>
              </w:rPr>
            </w:pPr>
            <w:r w:rsidRPr="00AA683D">
              <w:rPr>
                <w:rFonts w:ascii="Arial" w:hAnsi="Arial" w:cs="Arial"/>
              </w:rPr>
              <w:t>Proportional consolidation</w:t>
            </w:r>
          </w:p>
        </w:tc>
        <w:tc>
          <w:tcPr>
            <w:tcW w:w="4070" w:type="dxa"/>
          </w:tcPr>
          <w:p w14:paraId="55B5EBC1" w14:textId="77777777" w:rsidR="00057CFC" w:rsidRPr="00AA683D" w:rsidRDefault="00057CFC" w:rsidP="00587A42">
            <w:pPr>
              <w:rPr>
                <w:rFonts w:ascii="Arial" w:hAnsi="Arial" w:cs="Arial"/>
                <w:lang w:val="en-GB"/>
                <w:rPrChange w:id="1224" w:author="Owen Jones" w:date="2018-07-31T16:06:00Z">
                  <w:rPr>
                    <w:rFonts w:ascii="Arial" w:hAnsi="Arial" w:cs="Arial"/>
                  </w:rPr>
                </w:rPrChange>
              </w:rPr>
            </w:pPr>
            <w:r w:rsidRPr="00AA683D">
              <w:rPr>
                <w:rFonts w:ascii="Arial" w:hAnsi="Arial" w:cs="Arial"/>
              </w:rPr>
              <w:t>DO NOT USE</w:t>
            </w:r>
          </w:p>
        </w:tc>
      </w:tr>
      <w:tr w:rsidR="00057CFC" w:rsidRPr="00AA683D" w14:paraId="55B5EBC6" w14:textId="77777777" w:rsidTr="00587A42">
        <w:tc>
          <w:tcPr>
            <w:tcW w:w="1126" w:type="dxa"/>
          </w:tcPr>
          <w:p w14:paraId="55B5EBC3" w14:textId="77777777" w:rsidR="00057CFC" w:rsidRPr="00AA683D" w:rsidRDefault="00057CFC" w:rsidP="00587A42">
            <w:pPr>
              <w:rPr>
                <w:rFonts w:ascii="Arial" w:hAnsi="Arial" w:cs="Arial"/>
                <w:lang w:val="en-GB"/>
                <w:rPrChange w:id="1225" w:author="Owen Jones" w:date="2018-07-31T16:06:00Z">
                  <w:rPr>
                    <w:rFonts w:ascii="Arial" w:hAnsi="Arial" w:cs="Arial"/>
                  </w:rPr>
                </w:rPrChange>
              </w:rPr>
            </w:pPr>
            <w:r w:rsidRPr="00AA683D">
              <w:rPr>
                <w:rFonts w:ascii="Arial" w:hAnsi="Arial" w:cs="Arial"/>
              </w:rPr>
              <w:t>eba_ZZ:x31</w:t>
            </w:r>
          </w:p>
        </w:tc>
        <w:tc>
          <w:tcPr>
            <w:tcW w:w="3984" w:type="dxa"/>
          </w:tcPr>
          <w:p w14:paraId="55B5EBC4" w14:textId="77777777" w:rsidR="00057CFC" w:rsidRPr="00AA683D" w:rsidRDefault="00057CFC" w:rsidP="00587A42">
            <w:pPr>
              <w:rPr>
                <w:rFonts w:ascii="Arial" w:hAnsi="Arial" w:cs="Arial"/>
                <w:lang w:val="en-GB"/>
                <w:rPrChange w:id="1226" w:author="Owen Jones" w:date="2018-07-31T16:06:00Z">
                  <w:rPr>
                    <w:rFonts w:ascii="Arial" w:hAnsi="Arial" w:cs="Arial"/>
                  </w:rPr>
                </w:rPrChange>
              </w:rPr>
            </w:pPr>
            <w:r w:rsidRPr="00AA683D">
              <w:rPr>
                <w:rFonts w:ascii="Arial" w:hAnsi="Arial" w:cs="Arial"/>
              </w:rPr>
              <w:t>Equity method</w:t>
            </w:r>
          </w:p>
        </w:tc>
        <w:tc>
          <w:tcPr>
            <w:tcW w:w="4070" w:type="dxa"/>
          </w:tcPr>
          <w:p w14:paraId="55B5EBC5" w14:textId="77777777" w:rsidR="00057CFC" w:rsidRPr="00AA683D" w:rsidRDefault="00057CFC" w:rsidP="00587A42">
            <w:pPr>
              <w:rPr>
                <w:rFonts w:ascii="Arial" w:hAnsi="Arial" w:cs="Arial"/>
                <w:lang w:val="en-GB"/>
                <w:rPrChange w:id="1227" w:author="Owen Jones" w:date="2018-07-31T16:06:00Z">
                  <w:rPr>
                    <w:rFonts w:ascii="Arial" w:hAnsi="Arial" w:cs="Arial"/>
                  </w:rPr>
                </w:rPrChange>
              </w:rPr>
            </w:pPr>
            <w:r w:rsidRPr="00AA683D">
              <w:rPr>
                <w:rFonts w:ascii="Arial" w:hAnsi="Arial" w:cs="Arial"/>
              </w:rPr>
              <w:t>DO NOT USE</w:t>
            </w:r>
          </w:p>
        </w:tc>
      </w:tr>
      <w:tr w:rsidR="00057CFC" w:rsidRPr="00AA683D" w14:paraId="55B5EBCA" w14:textId="77777777" w:rsidTr="00587A42">
        <w:tc>
          <w:tcPr>
            <w:tcW w:w="1126" w:type="dxa"/>
          </w:tcPr>
          <w:p w14:paraId="55B5EBC7" w14:textId="77777777" w:rsidR="00057CFC" w:rsidRPr="00AA683D" w:rsidRDefault="00057CFC" w:rsidP="00587A42">
            <w:pPr>
              <w:rPr>
                <w:rFonts w:ascii="Arial" w:hAnsi="Arial" w:cs="Arial"/>
                <w:lang w:val="en-GB"/>
                <w:rPrChange w:id="1228" w:author="Owen Jones" w:date="2018-07-31T16:06:00Z">
                  <w:rPr>
                    <w:rFonts w:ascii="Arial" w:hAnsi="Arial" w:cs="Arial"/>
                  </w:rPr>
                </w:rPrChange>
              </w:rPr>
            </w:pPr>
            <w:r w:rsidRPr="00AA683D">
              <w:rPr>
                <w:rFonts w:ascii="Arial" w:hAnsi="Arial" w:cs="Arial"/>
              </w:rPr>
              <w:t>eba_ZZ:x32</w:t>
            </w:r>
          </w:p>
        </w:tc>
        <w:tc>
          <w:tcPr>
            <w:tcW w:w="3984" w:type="dxa"/>
          </w:tcPr>
          <w:p w14:paraId="55B5EBC8" w14:textId="77777777" w:rsidR="00057CFC" w:rsidRPr="00AA683D" w:rsidRDefault="00057CFC" w:rsidP="00587A42">
            <w:pPr>
              <w:rPr>
                <w:rFonts w:ascii="Arial" w:hAnsi="Arial" w:cs="Arial"/>
                <w:lang w:val="en-GB"/>
                <w:rPrChange w:id="1229" w:author="Owen Jones" w:date="2018-07-31T16:06:00Z">
                  <w:rPr>
                    <w:rFonts w:ascii="Arial" w:hAnsi="Arial" w:cs="Arial"/>
                  </w:rPr>
                </w:rPrChange>
              </w:rPr>
            </w:pPr>
            <w:r w:rsidRPr="00AA683D">
              <w:rPr>
                <w:rFonts w:ascii="Arial" w:hAnsi="Arial" w:cs="Arial"/>
              </w:rPr>
              <w:t>Other than Full consolidation, Proportional consolidation, Equity method</w:t>
            </w:r>
          </w:p>
        </w:tc>
        <w:tc>
          <w:tcPr>
            <w:tcW w:w="4070" w:type="dxa"/>
          </w:tcPr>
          <w:p w14:paraId="55B5EBC9" w14:textId="77777777" w:rsidR="00057CFC" w:rsidRPr="00AA683D" w:rsidRDefault="00057CFC" w:rsidP="00587A42">
            <w:pPr>
              <w:rPr>
                <w:rFonts w:ascii="Arial" w:hAnsi="Arial" w:cs="Arial"/>
                <w:lang w:val="en-GB"/>
                <w:rPrChange w:id="1230" w:author="Owen Jones" w:date="2018-07-31T16:06:00Z">
                  <w:rPr>
                    <w:rFonts w:ascii="Arial" w:hAnsi="Arial" w:cs="Arial"/>
                  </w:rPr>
                </w:rPrChange>
              </w:rPr>
            </w:pPr>
            <w:r w:rsidRPr="00AA683D">
              <w:rPr>
                <w:rFonts w:ascii="Arial" w:hAnsi="Arial" w:cs="Arial"/>
              </w:rPr>
              <w:t>Usable to report value “partially consolidated” ("SP")</w:t>
            </w:r>
          </w:p>
        </w:tc>
      </w:tr>
    </w:tbl>
    <w:p w14:paraId="55B5EBCB" w14:textId="77777777" w:rsidR="00057CFC" w:rsidRPr="00AA683D" w:rsidRDefault="00057CFC" w:rsidP="00057CFC"/>
    <w:p w14:paraId="55B5EBCC" w14:textId="77777777" w:rsidR="004A28AD" w:rsidRPr="00AA683D" w:rsidRDefault="004A28AD" w:rsidP="004A28AD">
      <w:pPr>
        <w:pStyle w:val="Heading1"/>
      </w:pPr>
      <w:r w:rsidRPr="00AA683D">
        <w:t xml:space="preserve">2.3.0 (“2015-A” Package) </w:t>
      </w:r>
    </w:p>
    <w:p w14:paraId="55B5EBCD" w14:textId="77777777" w:rsidR="00766D0C" w:rsidRPr="00AA683D" w:rsidRDefault="00766D0C">
      <w:pPr>
        <w:rPr>
          <w:rFonts w:asciiTheme="majorHAnsi" w:eastAsiaTheme="majorEastAsia" w:hAnsiTheme="majorHAnsi" w:cstheme="majorBidi"/>
          <w:color w:val="2F5773" w:themeColor="text2"/>
          <w:spacing w:val="5"/>
          <w:kern w:val="28"/>
          <w:sz w:val="52"/>
          <w:szCs w:val="52"/>
        </w:rPr>
      </w:pPr>
      <w:r w:rsidRPr="00AA683D">
        <w:br w:type="page"/>
      </w:r>
    </w:p>
    <w:p w14:paraId="55B5EBCE" w14:textId="77777777" w:rsidR="004A28AD" w:rsidRPr="00AA683D" w:rsidRDefault="00D515AE" w:rsidP="00D515AE">
      <w:pPr>
        <w:pStyle w:val="Heading2"/>
      </w:pPr>
      <w:r w:rsidRPr="00AA683D">
        <w:lastRenderedPageBreak/>
        <w:t>v2.3.0 (“2015-A” Package)</w:t>
      </w:r>
      <w:r w:rsidR="001A4CAA" w:rsidRPr="00AA683D">
        <w:rPr>
          <w:rFonts w:ascii="Arial" w:hAnsi="Arial" w:cs="Arial"/>
          <w:color w:val="696969"/>
          <w:sz w:val="18"/>
          <w:szCs w:val="18"/>
          <w:shd w:val="clear" w:color="auto" w:fill="FFFFFF"/>
        </w:rPr>
        <w:t xml:space="preserve"> (02/03/2015)</w:t>
      </w:r>
    </w:p>
    <w:p w14:paraId="55B5EBCF" w14:textId="77777777" w:rsidR="004A28AD" w:rsidRPr="00AA683D" w:rsidRDefault="00D515AE" w:rsidP="00D515AE">
      <w:pPr>
        <w:pStyle w:val="Titlelevel2"/>
      </w:pPr>
      <w:r w:rsidRPr="00AA683D">
        <w:t>DPM changes</w:t>
      </w:r>
    </w:p>
    <w:p w14:paraId="55B5EBD0" w14:textId="77777777" w:rsidR="006A3920" w:rsidRPr="00AA683D" w:rsidRDefault="006A3920" w:rsidP="00183058">
      <w:pPr>
        <w:pStyle w:val="ListParagraph"/>
        <w:numPr>
          <w:ilvl w:val="0"/>
          <w:numId w:val="5"/>
        </w:numPr>
      </w:pPr>
      <w:r w:rsidRPr="00AA683D">
        <w:t>New version of Funding Plans taxonomy – replacing previous version which will not be used.</w:t>
      </w:r>
    </w:p>
    <w:p w14:paraId="55B5EBD1" w14:textId="77777777" w:rsidR="0049741E" w:rsidRPr="00AA683D" w:rsidRDefault="0049741E" w:rsidP="00183058">
      <w:pPr>
        <w:pStyle w:val="ListParagraph"/>
        <w:numPr>
          <w:ilvl w:val="1"/>
          <w:numId w:val="5"/>
        </w:numPr>
      </w:pPr>
      <w:r w:rsidRPr="00AA683D">
        <w:t>Correction of erroneous modelling of tables P 02.07 and P02.08 (column 010 marked identical to P 01.02</w:t>
      </w:r>
      <w:r w:rsidR="0089263A" w:rsidRPr="00AA683D">
        <w:t>)</w:t>
      </w:r>
      <w:r w:rsidR="007D6736" w:rsidRPr="00AA683D">
        <w:t xml:space="preserve"> </w:t>
      </w:r>
      <w:r w:rsidRPr="00AA683D">
        <w:t xml:space="preserve"> </w:t>
      </w:r>
    </w:p>
    <w:p w14:paraId="55B5EBD2" w14:textId="77777777" w:rsidR="006A3920" w:rsidRPr="00AA683D" w:rsidRDefault="006A3920" w:rsidP="00183058">
      <w:pPr>
        <w:pStyle w:val="ListParagraph"/>
        <w:numPr>
          <w:ilvl w:val="0"/>
          <w:numId w:val="5"/>
        </w:numPr>
      </w:pPr>
      <w:r w:rsidRPr="00AA683D">
        <w:t xml:space="preserve">Preliminary version of </w:t>
      </w:r>
      <w:r w:rsidR="00291461" w:rsidRPr="00AA683D">
        <w:t xml:space="preserve">new </w:t>
      </w:r>
      <w:r w:rsidRPr="00AA683D">
        <w:t xml:space="preserve">Benchmarking </w:t>
      </w:r>
      <w:r w:rsidR="00291461" w:rsidRPr="00AA683D">
        <w:t xml:space="preserve">framework </w:t>
      </w:r>
      <w:r w:rsidR="00273419" w:rsidRPr="00AA683D">
        <w:t>/</w:t>
      </w:r>
      <w:r w:rsidR="00291461" w:rsidRPr="00AA683D">
        <w:t xml:space="preserve"> </w:t>
      </w:r>
      <w:r w:rsidRPr="00AA683D">
        <w:t>taxonomy included.</w:t>
      </w:r>
    </w:p>
    <w:p w14:paraId="55B5EBD3" w14:textId="77777777" w:rsidR="00BA6A8E" w:rsidRPr="00AA683D" w:rsidRDefault="00BA6A8E" w:rsidP="00183058">
      <w:pPr>
        <w:pStyle w:val="ListParagraph"/>
        <w:numPr>
          <w:ilvl w:val="1"/>
          <w:numId w:val="5"/>
        </w:numPr>
      </w:pPr>
      <w:r w:rsidRPr="00AA683D">
        <w:t xml:space="preserve">Several tables in Benchmarking </w:t>
      </w:r>
      <w:r w:rsidR="00F441B8" w:rsidRPr="00AA683D">
        <w:t xml:space="preserve">(C 106 – 110) </w:t>
      </w:r>
      <w:r w:rsidRPr="00AA683D">
        <w:t>require figures to be reported in the intrinsic currency of the value (i.e. the value of a portfolio of USD bonds should be reported in USD, whereas a portfolio of EUR assets should be reported in EUR), rather than converted to equivalents in a single reporting currency (as is the approach in the rest of the EBA reporting). The data to which this reporting approach is applicable is indicated by the application of</w:t>
      </w:r>
      <w:r w:rsidR="004D40E3" w:rsidRPr="00AA683D">
        <w:t xml:space="preserve"> values from</w:t>
      </w:r>
      <w:r w:rsidRPr="00AA683D">
        <w:t xml:space="preserve"> a new dimension CCA (“Currency conversion approach”).</w:t>
      </w:r>
    </w:p>
    <w:p w14:paraId="55B5EBD4" w14:textId="77777777" w:rsidR="00291461" w:rsidRPr="00AA683D" w:rsidRDefault="00291461" w:rsidP="00183058">
      <w:pPr>
        <w:pStyle w:val="ListParagraph"/>
        <w:numPr>
          <w:ilvl w:val="1"/>
          <w:numId w:val="5"/>
        </w:numPr>
      </w:pPr>
      <w:r w:rsidRPr="00AA683D">
        <w:t>Addition of (decimal) members to be used to report values in market value section of benchmarking that are in different currencies per</w:t>
      </w:r>
      <w:r w:rsidR="004D40E3" w:rsidRPr="00AA683D">
        <w:t xml:space="preserve"> row (by portfolio) as currency-</w:t>
      </w:r>
      <w:r w:rsidRPr="00AA683D">
        <w:t xml:space="preserve">less numbers to avoid the need for tools to support </w:t>
      </w:r>
      <w:r w:rsidR="004D40E3" w:rsidRPr="00AA683D">
        <w:t xml:space="preserve">full </w:t>
      </w:r>
      <w:r w:rsidRPr="00AA683D">
        <w:t>multicurrency reporting (</w:t>
      </w:r>
      <w:r w:rsidR="004D40E3" w:rsidRPr="00AA683D">
        <w:t xml:space="preserve">which was </w:t>
      </w:r>
      <w:r w:rsidRPr="00AA683D">
        <w:t xml:space="preserve">expected to be </w:t>
      </w:r>
      <w:r w:rsidR="00BA6A8E" w:rsidRPr="00AA683D">
        <w:t>problematic in the short term).</w:t>
      </w:r>
    </w:p>
    <w:p w14:paraId="55B5EBD5" w14:textId="77777777" w:rsidR="00291461" w:rsidRPr="00AA683D" w:rsidRDefault="006A3920" w:rsidP="00183058">
      <w:pPr>
        <w:pStyle w:val="ListParagraph"/>
        <w:numPr>
          <w:ilvl w:val="0"/>
          <w:numId w:val="5"/>
        </w:numPr>
      </w:pPr>
      <w:r w:rsidRPr="00AA683D">
        <w:t>Mi</w:t>
      </w:r>
      <w:r w:rsidR="00273419" w:rsidRPr="00AA683D">
        <w:t>nor changes to COREP and FINREP, including</w:t>
      </w:r>
    </w:p>
    <w:p w14:paraId="55B5EBD6" w14:textId="77777777" w:rsidR="00291461" w:rsidRPr="00AA683D" w:rsidRDefault="00291461" w:rsidP="00183058">
      <w:pPr>
        <w:pStyle w:val="ListParagraph"/>
        <w:numPr>
          <w:ilvl w:val="1"/>
          <w:numId w:val="5"/>
        </w:numPr>
      </w:pPr>
      <w:r w:rsidRPr="00AA683D">
        <w:rPr>
          <w:b/>
        </w:rPr>
        <w:t xml:space="preserve">Tables F 19.00.e and .f removed, </w:t>
      </w:r>
      <w:r w:rsidRPr="00AA683D">
        <w:t>C 18 sheets 010 and 011 removed, F 19.00.b and .c row 340 added.</w:t>
      </w:r>
    </w:p>
    <w:p w14:paraId="55B5EBD7" w14:textId="77777777" w:rsidR="00237B31" w:rsidRPr="00AA683D" w:rsidRDefault="006A3920" w:rsidP="00183058">
      <w:pPr>
        <w:pStyle w:val="ListParagraph"/>
        <w:numPr>
          <w:ilvl w:val="0"/>
          <w:numId w:val="5"/>
        </w:numPr>
      </w:pPr>
      <w:r w:rsidRPr="00AA683D">
        <w:t>Asset Encumbrance is unchanged.</w:t>
      </w:r>
    </w:p>
    <w:p w14:paraId="55B5EBD8" w14:textId="77777777" w:rsidR="004A28AD" w:rsidRPr="00AA683D" w:rsidRDefault="007D6736" w:rsidP="00183058">
      <w:pPr>
        <w:pStyle w:val="ListParagraph"/>
        <w:numPr>
          <w:ilvl w:val="0"/>
          <w:numId w:val="5"/>
        </w:numPr>
      </w:pPr>
      <w:r w:rsidRPr="00AA683D">
        <w:t xml:space="preserve">Changed or Corrected many validation rules, </w:t>
      </w:r>
      <w:r w:rsidR="004A28AD" w:rsidRPr="00AA683D">
        <w:t>"Reacti</w:t>
      </w:r>
      <w:r w:rsidR="00237B31" w:rsidRPr="00AA683D">
        <w:t>vated" several validation rules</w:t>
      </w:r>
    </w:p>
    <w:p w14:paraId="55B5EBD9" w14:textId="77777777" w:rsidR="00237B31" w:rsidRPr="00AA683D" w:rsidRDefault="00237B31" w:rsidP="00237B31">
      <w:pPr>
        <w:pStyle w:val="ListParagraph"/>
      </w:pPr>
    </w:p>
    <w:p w14:paraId="55B5EBDA" w14:textId="77777777" w:rsidR="007D6736" w:rsidRPr="00AA683D" w:rsidRDefault="007D6736" w:rsidP="004A28AD">
      <w:r w:rsidRPr="00AA683D">
        <w:t>See accompanying documentation for more detail of changes.</w:t>
      </w:r>
    </w:p>
    <w:p w14:paraId="55B5EBDB" w14:textId="77777777" w:rsidR="004A28AD" w:rsidRPr="00AA683D" w:rsidRDefault="004A28AD" w:rsidP="004A28AD"/>
    <w:p w14:paraId="55B5EBDC" w14:textId="77777777" w:rsidR="004A28AD" w:rsidRPr="00AA683D" w:rsidRDefault="00237B31" w:rsidP="00D515AE">
      <w:pPr>
        <w:pStyle w:val="Titlelevel2"/>
      </w:pPr>
      <w:r w:rsidRPr="00AA683D">
        <w:t>XBRL changes</w:t>
      </w:r>
    </w:p>
    <w:p w14:paraId="55B5EBDD" w14:textId="77777777" w:rsidR="004A28AD" w:rsidRPr="00AA683D" w:rsidRDefault="004A28AD" w:rsidP="00183058">
      <w:pPr>
        <w:pStyle w:val="ListParagraph"/>
        <w:numPr>
          <w:ilvl w:val="0"/>
          <w:numId w:val="9"/>
        </w:numPr>
      </w:pPr>
      <w:r w:rsidRPr="00AA683D">
        <w:t xml:space="preserve">Decimal metrics are mapped to primary items starting </w:t>
      </w:r>
      <w:r w:rsidR="00BA6A8E" w:rsidRPr="00AA683D">
        <w:t>r</w:t>
      </w:r>
      <w:r w:rsidRPr="00AA683D">
        <w:t xml:space="preserve"> (i.e. </w:t>
      </w:r>
      <w:r w:rsidR="00BA6A8E" w:rsidRPr="00AA683D">
        <w:t>r</w:t>
      </w:r>
      <w:r w:rsidRPr="00AA683D">
        <w:t xml:space="preserve">i128). </w:t>
      </w:r>
    </w:p>
    <w:p w14:paraId="55B5EBDE" w14:textId="77777777" w:rsidR="004A28AD" w:rsidRPr="00AA683D" w:rsidRDefault="004A28AD" w:rsidP="00183058">
      <w:pPr>
        <w:pStyle w:val="ListParagraph"/>
        <w:numPr>
          <w:ilvl w:val="0"/>
          <w:numId w:val="9"/>
        </w:numPr>
      </w:pPr>
      <w:r w:rsidRPr="00AA683D">
        <w:t>Addition o</w:t>
      </w:r>
      <w:r w:rsidR="00237B31" w:rsidRPr="00AA683D">
        <w:t xml:space="preserve">f role refs to various </w:t>
      </w:r>
      <w:proofErr w:type="spellStart"/>
      <w:r w:rsidR="00237B31" w:rsidRPr="00AA683D">
        <w:t>linkbaseR</w:t>
      </w:r>
      <w:r w:rsidRPr="00AA683D">
        <w:t>ef</w:t>
      </w:r>
      <w:proofErr w:type="spellEnd"/>
      <w:r w:rsidRPr="00AA683D">
        <w:t xml:space="preserve"> elements, which eliminates warnings generated when validating the taxonomy using several XBRL tools.</w:t>
      </w:r>
    </w:p>
    <w:p w14:paraId="55B5EBDF" w14:textId="77777777" w:rsidR="00F441B8" w:rsidRPr="00AA683D" w:rsidRDefault="00F441B8" w:rsidP="00183058">
      <w:pPr>
        <w:pStyle w:val="ListParagraph"/>
        <w:numPr>
          <w:ilvl w:val="0"/>
          <w:numId w:val="9"/>
        </w:numPr>
      </w:pPr>
      <w:r w:rsidRPr="00AA683D">
        <w:t xml:space="preserve">Addition of existence rules ("e****_e") requiring the reporting of cells on tables </w:t>
      </w:r>
      <w:proofErr w:type="gramStart"/>
      <w:r w:rsidRPr="00AA683D">
        <w:t>00.01 .</w:t>
      </w:r>
      <w:proofErr w:type="gramEnd"/>
      <w:r w:rsidRPr="00AA683D">
        <w:t xml:space="preserve"> </w:t>
      </w:r>
    </w:p>
    <w:p w14:paraId="55B5EBE0" w14:textId="77777777" w:rsidR="00F441B8" w:rsidRPr="00AA683D" w:rsidRDefault="004A28AD" w:rsidP="00183058">
      <w:pPr>
        <w:pStyle w:val="ListParagraph"/>
        <w:numPr>
          <w:ilvl w:val="1"/>
          <w:numId w:val="9"/>
        </w:numPr>
      </w:pPr>
      <w:r w:rsidRPr="00AA683D">
        <w:t xml:space="preserve">Note that </w:t>
      </w:r>
      <w:r w:rsidR="00DD121A" w:rsidRPr="00AA683D">
        <w:t>the</w:t>
      </w:r>
      <w:r w:rsidR="00F441B8" w:rsidRPr="00AA683D">
        <w:t>se</w:t>
      </w:r>
      <w:r w:rsidR="00DD121A" w:rsidRPr="00AA683D">
        <w:t xml:space="preserve"> </w:t>
      </w:r>
      <w:r w:rsidRPr="00AA683D">
        <w:t>do not depend on any filing indicators and run whatever.</w:t>
      </w:r>
    </w:p>
    <w:p w14:paraId="55B5EBE1" w14:textId="77777777" w:rsidR="004A28AD" w:rsidRPr="00AA683D" w:rsidRDefault="00237B31" w:rsidP="00D515AE">
      <w:pPr>
        <w:pStyle w:val="Titlelevel2"/>
      </w:pPr>
      <w:r w:rsidRPr="00AA683D">
        <w:t>Documentation changes</w:t>
      </w:r>
    </w:p>
    <w:p w14:paraId="55B5EBE2" w14:textId="77777777" w:rsidR="004A28AD" w:rsidRPr="00AA683D" w:rsidRDefault="004A28AD" w:rsidP="00183058">
      <w:pPr>
        <w:pStyle w:val="ListParagraph"/>
        <w:numPr>
          <w:ilvl w:val="0"/>
          <w:numId w:val="10"/>
        </w:numPr>
      </w:pPr>
      <w:r w:rsidRPr="00AA683D">
        <w:t>Changed Taxonomy Architecture</w:t>
      </w:r>
      <w:r w:rsidR="00DD121A" w:rsidRPr="00AA683D">
        <w:t xml:space="preserve"> document</w:t>
      </w:r>
      <w:r w:rsidRPr="00AA683D">
        <w:t xml:space="preserve"> to list the prefix for decimal types as "</w:t>
      </w:r>
      <w:r w:rsidR="00BA6A8E" w:rsidRPr="00AA683D">
        <w:t>r</w:t>
      </w:r>
      <w:r w:rsidRPr="00AA683D">
        <w:t>".</w:t>
      </w:r>
    </w:p>
    <w:p w14:paraId="55B5EBE3" w14:textId="77777777" w:rsidR="004A28AD" w:rsidRPr="00AA683D" w:rsidRDefault="004A28AD" w:rsidP="00183058">
      <w:pPr>
        <w:pStyle w:val="ListParagraph"/>
        <w:numPr>
          <w:ilvl w:val="0"/>
          <w:numId w:val="10"/>
        </w:numPr>
      </w:pPr>
      <w:r w:rsidRPr="00AA683D">
        <w:t xml:space="preserve">Filing rules updated to cover the reporting of </w:t>
      </w:r>
      <w:proofErr w:type="spellStart"/>
      <w:r w:rsidRPr="00AA683D">
        <w:t>currencyless</w:t>
      </w:r>
      <w:proofErr w:type="spellEnd"/>
      <w:r w:rsidRPr="00AA683D">
        <w:t xml:space="preserve"> money values using decimal data type, and the use of negative filing indicators</w:t>
      </w:r>
      <w:r w:rsidR="00476AA2" w:rsidRPr="00AA683D">
        <w:t xml:space="preserve"> for indicating intentional non-reporting of templates</w:t>
      </w:r>
      <w:r w:rsidRPr="00AA683D">
        <w:t>.</w:t>
      </w:r>
    </w:p>
    <w:p w14:paraId="55B5EBE4" w14:textId="77777777" w:rsidR="00F441B8" w:rsidRPr="00AA683D" w:rsidRDefault="00F441B8" w:rsidP="00F441B8">
      <w:pPr>
        <w:pStyle w:val="ListParagraph"/>
      </w:pPr>
    </w:p>
    <w:p w14:paraId="55B5EBE5" w14:textId="77777777" w:rsidR="00E56F2E" w:rsidRPr="00AA683D" w:rsidRDefault="00E56F2E" w:rsidP="00D515AE">
      <w:pPr>
        <w:pStyle w:val="Titlelevel2"/>
      </w:pPr>
      <w:bookmarkStart w:id="1231" w:name="OLE_LINK3"/>
      <w:bookmarkStart w:id="1232" w:name="OLE_LINK4"/>
      <w:r w:rsidRPr="00AA683D">
        <w:lastRenderedPageBreak/>
        <w:t xml:space="preserve">Tables </w:t>
      </w:r>
      <w:proofErr w:type="gramStart"/>
      <w:r w:rsidRPr="00AA683D">
        <w:t>C  06.01</w:t>
      </w:r>
      <w:proofErr w:type="gramEnd"/>
      <w:r w:rsidRPr="00AA683D">
        <w:t xml:space="preserve"> and C 06.02</w:t>
      </w:r>
    </w:p>
    <w:p w14:paraId="55B5EBE6" w14:textId="77777777" w:rsidR="00E56F2E" w:rsidRPr="00AA683D" w:rsidRDefault="00E56F2E">
      <w:r w:rsidRPr="00AA683D">
        <w:t>As noted below, in v2.2 table C 06.00 was renamed C 06.02, and C 06.0</w:t>
      </w:r>
      <w:r w:rsidRPr="00AA683D">
        <w:rPr>
          <w:color w:val="1F497D"/>
        </w:rPr>
        <w:t>1</w:t>
      </w:r>
      <w:r w:rsidRPr="00AA683D">
        <w:t xml:space="preserve"> was added. In 2.2 they both formed part of the same </w:t>
      </w:r>
      <w:r w:rsidR="00273419" w:rsidRPr="00AA683D">
        <w:t xml:space="preserve">“group solvency” template </w:t>
      </w:r>
      <w:r w:rsidRPr="00AA683D">
        <w:t xml:space="preserve">filing unit, as indicated in the </w:t>
      </w:r>
      <w:r w:rsidR="00273419" w:rsidRPr="00AA683D">
        <w:t xml:space="preserve">appropriate fields of the </w:t>
      </w:r>
      <w:r w:rsidRPr="00AA683D">
        <w:t>DPM database and the XBRL taxonomy</w:t>
      </w:r>
      <w:r w:rsidR="00273419" w:rsidRPr="00AA683D">
        <w:t xml:space="preserve">, as per the taxonomy architecture </w:t>
      </w:r>
      <w:r w:rsidRPr="00AA683D">
        <w:t>– i.e. one filing indicator with the code “C_06.00” was to be used, which would indicate that both were notionally filed (or both were not filed).</w:t>
      </w:r>
    </w:p>
    <w:p w14:paraId="55B5EBE7" w14:textId="77777777" w:rsidR="00E56F2E" w:rsidRPr="00AA683D" w:rsidRDefault="00E56F2E"/>
    <w:p w14:paraId="55B5EBE8" w14:textId="77777777" w:rsidR="00E56F2E" w:rsidRPr="00AA683D" w:rsidRDefault="00E56F2E">
      <w:r w:rsidRPr="00AA683D">
        <w:t>This did</w:t>
      </w:r>
      <w:r w:rsidR="00273419" w:rsidRPr="00AA683D">
        <w:t xml:space="preserve"> not fit with the implied </w:t>
      </w:r>
      <w:r w:rsidRPr="00AA683D">
        <w:t xml:space="preserve">naming approach </w:t>
      </w:r>
      <w:r w:rsidR="00273419" w:rsidRPr="00AA683D">
        <w:t>seen</w:t>
      </w:r>
      <w:r w:rsidRPr="00AA683D">
        <w:t xml:space="preserve"> elsewhere in the EBA </w:t>
      </w:r>
      <w:r w:rsidR="00273419" w:rsidRPr="00AA683D">
        <w:t xml:space="preserve">reporting, </w:t>
      </w:r>
      <w:r w:rsidRPr="00AA683D">
        <w:t xml:space="preserve">where “.01”, “.02” etc. </w:t>
      </w:r>
      <w:r w:rsidR="00273419" w:rsidRPr="00AA683D">
        <w:t xml:space="preserve">are generally given to </w:t>
      </w:r>
      <w:r w:rsidRPr="00AA683D">
        <w:t>independently file</w:t>
      </w:r>
      <w:r w:rsidR="00273419" w:rsidRPr="00AA683D">
        <w:t>d</w:t>
      </w:r>
      <w:r w:rsidRPr="00AA683D">
        <w:t xml:space="preserve"> tables, whereas </w:t>
      </w:r>
      <w:r w:rsidR="00273419" w:rsidRPr="00AA683D">
        <w:t>“.a” or “.x” etc. are given to tables that are sub parts of a template and form part of a single reporting unit.</w:t>
      </w:r>
    </w:p>
    <w:p w14:paraId="55B5EBE9" w14:textId="77777777" w:rsidR="00E56F2E" w:rsidRPr="00AA683D" w:rsidRDefault="00E56F2E"/>
    <w:p w14:paraId="55B5EBEA" w14:textId="77777777" w:rsidR="004A28AD" w:rsidRPr="00AA683D" w:rsidRDefault="00273419">
      <w:pPr>
        <w:rPr>
          <w:rFonts w:ascii="Cambria" w:hAnsi="Cambria" w:cs="Cambria"/>
          <w:b/>
          <w:bCs/>
          <w:sz w:val="28"/>
          <w:szCs w:val="28"/>
        </w:rPr>
      </w:pPr>
      <w:r w:rsidRPr="00AA683D">
        <w:t>In the 2015-A version of the COREP taxonomy</w:t>
      </w:r>
      <w:r w:rsidR="00E56F2E" w:rsidRPr="00AA683D">
        <w:t xml:space="preserve"> version these tables now form </w:t>
      </w:r>
      <w:r w:rsidRPr="00AA683D">
        <w:t xml:space="preserve">fully </w:t>
      </w:r>
      <w:r w:rsidR="00E56F2E" w:rsidRPr="00AA683D">
        <w:t xml:space="preserve">independent templates – i.e. they can be </w:t>
      </w:r>
      <w:r w:rsidRPr="00AA683D">
        <w:t>reported</w:t>
      </w:r>
      <w:r w:rsidR="00E56F2E" w:rsidRPr="00AA683D">
        <w:t xml:space="preserve"> independently</w:t>
      </w:r>
      <w:r w:rsidRPr="00AA683D">
        <w:t xml:space="preserve"> if necessary (i.e. none, one or the other, or both)</w:t>
      </w:r>
      <w:r w:rsidR="00E56F2E" w:rsidRPr="00AA683D">
        <w:t>, and the filing indicators codes “</w:t>
      </w:r>
      <w:r w:rsidRPr="00AA683D">
        <w:t>C_06.01” and “C_06.02” should be used – “C_06.00” no longer being used</w:t>
      </w:r>
      <w:r w:rsidR="00E56F2E" w:rsidRPr="00AA683D">
        <w:t>.</w:t>
      </w:r>
    </w:p>
    <w:bookmarkEnd w:id="1231"/>
    <w:bookmarkEnd w:id="1232"/>
    <w:p w14:paraId="55B5EBEB" w14:textId="77777777" w:rsidR="00237B31" w:rsidRPr="00AA683D" w:rsidRDefault="00237B31" w:rsidP="00237B31">
      <w:pPr>
        <w:pStyle w:val="Heading2"/>
        <w:rPr>
          <w:b/>
        </w:rPr>
      </w:pPr>
      <w:r w:rsidRPr="00AA683D">
        <w:t>v2.2.0 (“2014/07” Package)</w:t>
      </w:r>
      <w:r w:rsidRPr="00AA683D">
        <w:rPr>
          <w:rFonts w:ascii="Arial" w:hAnsi="Arial" w:cs="Arial"/>
          <w:color w:val="696969"/>
          <w:sz w:val="18"/>
          <w:szCs w:val="18"/>
          <w:shd w:val="clear" w:color="auto" w:fill="FFFFFF"/>
        </w:rPr>
        <w:t xml:space="preserve"> </w:t>
      </w:r>
      <w:r w:rsidR="001A4CAA" w:rsidRPr="00AA683D">
        <w:rPr>
          <w:rFonts w:ascii="Arial" w:hAnsi="Arial" w:cs="Arial"/>
          <w:color w:val="696969"/>
          <w:sz w:val="18"/>
          <w:szCs w:val="18"/>
          <w:shd w:val="clear" w:color="auto" w:fill="FFFFFF"/>
        </w:rPr>
        <w:t>(1</w:t>
      </w:r>
      <w:r w:rsidRPr="00AA683D">
        <w:rPr>
          <w:rFonts w:ascii="Arial" w:hAnsi="Arial" w:cs="Arial"/>
          <w:color w:val="696969"/>
          <w:sz w:val="18"/>
          <w:szCs w:val="18"/>
          <w:shd w:val="clear" w:color="auto" w:fill="FFFFFF"/>
        </w:rPr>
        <w:t>8/0</w:t>
      </w:r>
      <w:r w:rsidR="001A4CAA" w:rsidRPr="00AA683D">
        <w:rPr>
          <w:rFonts w:ascii="Arial" w:hAnsi="Arial" w:cs="Arial"/>
          <w:color w:val="696969"/>
          <w:sz w:val="18"/>
          <w:szCs w:val="18"/>
          <w:shd w:val="clear" w:color="auto" w:fill="FFFFFF"/>
        </w:rPr>
        <w:t>8</w:t>
      </w:r>
      <w:r w:rsidRPr="00AA683D">
        <w:rPr>
          <w:rFonts w:ascii="Arial" w:hAnsi="Arial" w:cs="Arial"/>
          <w:color w:val="696969"/>
          <w:sz w:val="18"/>
          <w:szCs w:val="18"/>
          <w:shd w:val="clear" w:color="auto" w:fill="FFFFFF"/>
        </w:rPr>
        <w:t>/2014)</w:t>
      </w:r>
    </w:p>
    <w:p w14:paraId="55B5EBEC" w14:textId="77777777" w:rsidR="002C36C9" w:rsidRPr="00AA683D" w:rsidRDefault="002C36C9" w:rsidP="002C36C9">
      <w:pPr>
        <w:jc w:val="center"/>
        <w:rPr>
          <w:b/>
        </w:rPr>
      </w:pPr>
      <w:r w:rsidRPr="00AA683D">
        <w:rPr>
          <w:b/>
        </w:rPr>
        <w:t xml:space="preserve">N.B. Applicable for reporting </w:t>
      </w:r>
      <w:r w:rsidR="00A55E27" w:rsidRPr="00AA683D">
        <w:rPr>
          <w:b/>
        </w:rPr>
        <w:t xml:space="preserve">for </w:t>
      </w:r>
      <w:r w:rsidRPr="00AA683D">
        <w:rPr>
          <w:b/>
        </w:rPr>
        <w:t>reference date</w:t>
      </w:r>
      <w:r w:rsidR="00A55E27" w:rsidRPr="00AA683D">
        <w:rPr>
          <w:b/>
        </w:rPr>
        <w:t>s from</w:t>
      </w:r>
      <w:r w:rsidRPr="00AA683D">
        <w:rPr>
          <w:b/>
        </w:rPr>
        <w:t xml:space="preserve"> 31/12/2014</w:t>
      </w:r>
      <w:r w:rsidR="00A55E27" w:rsidRPr="00AA683D">
        <w:rPr>
          <w:b/>
        </w:rPr>
        <w:t xml:space="preserve"> onwards</w:t>
      </w:r>
    </w:p>
    <w:p w14:paraId="55B5EBED" w14:textId="77777777" w:rsidR="00237B31" w:rsidRPr="00AA683D" w:rsidRDefault="00237B31" w:rsidP="002C36C9">
      <w:pPr>
        <w:jc w:val="center"/>
        <w:rPr>
          <w:b/>
        </w:rPr>
      </w:pPr>
    </w:p>
    <w:p w14:paraId="55B5EBEE" w14:textId="77777777" w:rsidR="00B677D6" w:rsidRPr="00AA683D" w:rsidRDefault="00B677D6" w:rsidP="00B677D6">
      <w:bookmarkStart w:id="1233" w:name="OLE_LINK5"/>
      <w:bookmarkStart w:id="1234" w:name="OLE_LINK6"/>
      <w:bookmarkStart w:id="1235" w:name="OLE_LINK7"/>
      <w:r w:rsidRPr="00AA683D">
        <w:t xml:space="preserve">Includes first release </w:t>
      </w:r>
      <w:bookmarkEnd w:id="1233"/>
      <w:bookmarkEnd w:id="1234"/>
      <w:bookmarkEnd w:id="1235"/>
      <w:r w:rsidRPr="00AA683D">
        <w:t>(and first use) version of Funding Plans, and first use</w:t>
      </w:r>
      <w:r w:rsidR="00AC2556" w:rsidRPr="00AA683D">
        <w:t xml:space="preserve"> version of Asset Encumbrance (</w:t>
      </w:r>
      <w:proofErr w:type="spellStart"/>
      <w:r w:rsidR="00AC2556" w:rsidRPr="00AA683D">
        <w:t>n.b</w:t>
      </w:r>
      <w:r w:rsidRPr="00AA683D">
        <w:t>.</w:t>
      </w:r>
      <w:proofErr w:type="spellEnd"/>
      <w:r w:rsidRPr="00AA683D">
        <w:t xml:space="preserve"> very minor change</w:t>
      </w:r>
      <w:r w:rsidR="00AC2556" w:rsidRPr="00AA683D">
        <w:t>s</w:t>
      </w:r>
      <w:r w:rsidRPr="00AA683D">
        <w:t xml:space="preserve"> compared to previous first release version – just grey cells on F32.04.b).</w:t>
      </w:r>
    </w:p>
    <w:p w14:paraId="55B5EBEF" w14:textId="77777777" w:rsidR="00B677D6" w:rsidRPr="00AA683D" w:rsidRDefault="00B677D6" w:rsidP="00D515AE">
      <w:pPr>
        <w:pStyle w:val="Titlelevel2"/>
      </w:pPr>
      <w:r w:rsidRPr="00AA683D">
        <w:t>DPM Changes</w:t>
      </w:r>
    </w:p>
    <w:p w14:paraId="55B5EBF0" w14:textId="77777777" w:rsidR="00B677D6" w:rsidRPr="00AA683D" w:rsidRDefault="00B677D6" w:rsidP="00183058">
      <w:pPr>
        <w:pStyle w:val="ListParagraph"/>
        <w:numPr>
          <w:ilvl w:val="0"/>
          <w:numId w:val="5"/>
        </w:numPr>
      </w:pPr>
      <w:r w:rsidRPr="00AA683D">
        <w:t>Addition of set of Funding Plans templates (P 00.01 to P 03.00)</w:t>
      </w:r>
    </w:p>
    <w:p w14:paraId="55B5EBF1" w14:textId="77777777" w:rsidR="00B677D6" w:rsidRPr="00AA683D" w:rsidRDefault="00B677D6" w:rsidP="00183058">
      <w:pPr>
        <w:pStyle w:val="ListParagraph"/>
        <w:numPr>
          <w:ilvl w:val="1"/>
          <w:numId w:val="5"/>
        </w:numPr>
      </w:pPr>
      <w:r w:rsidRPr="00AA683D">
        <w:t>includes additional DPM/XBRL only table P00.01 (report wide info - Similar to C/F/A 00.01)</w:t>
      </w:r>
    </w:p>
    <w:p w14:paraId="55B5EBF2" w14:textId="77777777" w:rsidR="00B677D6" w:rsidRPr="00AA683D" w:rsidRDefault="00B677D6" w:rsidP="00183058">
      <w:pPr>
        <w:pStyle w:val="ListParagraph"/>
        <w:numPr>
          <w:ilvl w:val="1"/>
          <w:numId w:val="5"/>
        </w:numPr>
      </w:pPr>
      <w:r w:rsidRPr="00AA683D">
        <w:t>Note that this P 00.01 has only details on accounting standard, detailed reporting / consolidation scope of Funding Templates is specified on template P 03.00</w:t>
      </w:r>
    </w:p>
    <w:p w14:paraId="55B5EBF3" w14:textId="77777777" w:rsidR="00B677D6" w:rsidRPr="00AA683D" w:rsidRDefault="00B677D6" w:rsidP="00183058">
      <w:pPr>
        <w:pStyle w:val="ListParagraph"/>
        <w:numPr>
          <w:ilvl w:val="1"/>
          <w:numId w:val="5"/>
        </w:numPr>
      </w:pPr>
      <w:r w:rsidRPr="00AA683D">
        <w:t>N.B header row 009 from P03.00 *not* included in DPM/XBRL (technical constraint).</w:t>
      </w:r>
    </w:p>
    <w:p w14:paraId="55B5EBF4" w14:textId="77777777" w:rsidR="00B677D6" w:rsidRPr="00AA683D" w:rsidRDefault="00B677D6" w:rsidP="00183058">
      <w:pPr>
        <w:pStyle w:val="ListParagraph"/>
        <w:numPr>
          <w:ilvl w:val="0"/>
          <w:numId w:val="5"/>
        </w:numPr>
      </w:pPr>
      <w:r w:rsidRPr="00AA683D">
        <w:t>Add C 06.01 (total summary for some columns of group solvency)</w:t>
      </w:r>
    </w:p>
    <w:p w14:paraId="55B5EBF5" w14:textId="77777777" w:rsidR="00B677D6" w:rsidRPr="00AA683D" w:rsidRDefault="00B677D6" w:rsidP="00183058">
      <w:pPr>
        <w:pStyle w:val="ListParagraph"/>
        <w:numPr>
          <w:ilvl w:val="0"/>
          <w:numId w:val="5"/>
        </w:numPr>
      </w:pPr>
      <w:r w:rsidRPr="00AA683D">
        <w:t>Change table number of C06.00 to C 06.02, label of open row to Entity Code for consistency</w:t>
      </w:r>
    </w:p>
    <w:p w14:paraId="55B5EBF6" w14:textId="77777777" w:rsidR="00B677D6" w:rsidRPr="00AA683D" w:rsidRDefault="00B677D6" w:rsidP="00183058">
      <w:pPr>
        <w:pStyle w:val="ListParagraph"/>
        <w:numPr>
          <w:ilvl w:val="0"/>
          <w:numId w:val="5"/>
        </w:numPr>
      </w:pPr>
      <w:r w:rsidRPr="00AA683D">
        <w:t>Add "Total" member to BT - used in C 06.01</w:t>
      </w:r>
    </w:p>
    <w:p w14:paraId="55B5EBF7" w14:textId="77777777" w:rsidR="00B677D6" w:rsidRPr="00AA683D" w:rsidRDefault="00B677D6" w:rsidP="00183058">
      <w:pPr>
        <w:pStyle w:val="ListParagraph"/>
        <w:numPr>
          <w:ilvl w:val="0"/>
          <w:numId w:val="5"/>
        </w:numPr>
      </w:pPr>
      <w:r w:rsidRPr="00AA683D">
        <w:t xml:space="preserve">C 22.00 row 260 ("Latvian </w:t>
      </w:r>
      <w:proofErr w:type="spellStart"/>
      <w:r w:rsidRPr="00AA683D">
        <w:t>Lats</w:t>
      </w:r>
      <w:proofErr w:type="spellEnd"/>
      <w:r w:rsidRPr="00AA683D">
        <w:t>") removed (old change)</w:t>
      </w:r>
    </w:p>
    <w:p w14:paraId="55B5EBF8" w14:textId="77777777" w:rsidR="00B677D6" w:rsidRPr="00AA683D" w:rsidRDefault="00B677D6" w:rsidP="00183058">
      <w:pPr>
        <w:pStyle w:val="ListParagraph"/>
        <w:numPr>
          <w:ilvl w:val="0"/>
          <w:numId w:val="5"/>
        </w:numPr>
      </w:pPr>
      <w:r w:rsidRPr="00AA683D">
        <w:t>F 16.07.a and F16.07.b row 145 ("Other" (impairments)) added</w:t>
      </w:r>
    </w:p>
    <w:p w14:paraId="55B5EBF9" w14:textId="77777777" w:rsidR="00B677D6" w:rsidRPr="00AA683D" w:rsidRDefault="00B677D6" w:rsidP="00183058">
      <w:pPr>
        <w:pStyle w:val="ListParagraph"/>
        <w:numPr>
          <w:ilvl w:val="0"/>
          <w:numId w:val="5"/>
        </w:numPr>
      </w:pPr>
      <w:r w:rsidRPr="00AA683D">
        <w:t>Delete restrictions in C 08.01a (c260, rows 040 - 060)</w:t>
      </w:r>
    </w:p>
    <w:p w14:paraId="55B5EBFA" w14:textId="77777777" w:rsidR="00B677D6" w:rsidRPr="00AA683D" w:rsidRDefault="00B677D6" w:rsidP="00183058">
      <w:pPr>
        <w:pStyle w:val="ListParagraph"/>
        <w:numPr>
          <w:ilvl w:val="0"/>
          <w:numId w:val="5"/>
        </w:numPr>
      </w:pPr>
      <w:r w:rsidRPr="00AA683D">
        <w:t>Shaded C12 column 360, rows 110 to 240</w:t>
      </w:r>
    </w:p>
    <w:p w14:paraId="55B5EBFB" w14:textId="77777777" w:rsidR="00B677D6" w:rsidRPr="00AA683D" w:rsidRDefault="00B677D6" w:rsidP="00183058">
      <w:pPr>
        <w:pStyle w:val="ListParagraph"/>
        <w:numPr>
          <w:ilvl w:val="0"/>
          <w:numId w:val="5"/>
        </w:numPr>
      </w:pPr>
      <w:r w:rsidRPr="00AA683D">
        <w:t>Shaded F07 col 110, rows 010-050</w:t>
      </w:r>
    </w:p>
    <w:p w14:paraId="55B5EBFC" w14:textId="77777777" w:rsidR="00B677D6" w:rsidRPr="00AA683D" w:rsidRDefault="00B677D6" w:rsidP="00183058">
      <w:pPr>
        <w:pStyle w:val="ListParagraph"/>
        <w:numPr>
          <w:ilvl w:val="0"/>
          <w:numId w:val="5"/>
        </w:numPr>
      </w:pPr>
      <w:r w:rsidRPr="00AA683D">
        <w:t>F 32.04.b, r060, c040-c050  greyed-out and  F 32.04.b, r070, c040-c050 whitened (unrestricted)</w:t>
      </w:r>
    </w:p>
    <w:p w14:paraId="55B5EBFD" w14:textId="77777777" w:rsidR="00B677D6" w:rsidRPr="00AA683D" w:rsidRDefault="00B677D6" w:rsidP="00183058">
      <w:pPr>
        <w:pStyle w:val="ListParagraph"/>
        <w:numPr>
          <w:ilvl w:val="0"/>
          <w:numId w:val="5"/>
        </w:numPr>
      </w:pPr>
      <w:r w:rsidRPr="00AA683D">
        <w:t>Change labels on C01.00 rows 350 &amp; 400 , C 06.02 Columns 140,170,200</w:t>
      </w:r>
    </w:p>
    <w:p w14:paraId="55B5EBFE" w14:textId="77777777" w:rsidR="00B677D6" w:rsidRPr="00AA683D" w:rsidRDefault="00B677D6" w:rsidP="00183058">
      <w:pPr>
        <w:pStyle w:val="ListParagraph"/>
        <w:numPr>
          <w:ilvl w:val="0"/>
          <w:numId w:val="5"/>
        </w:numPr>
      </w:pPr>
      <w:r w:rsidRPr="00AA683D">
        <w:lastRenderedPageBreak/>
        <w:t>Change labels on F01.01 r010, F04.04 c030 c040 , F07.00 c080 c090,F12.00 r020 r160, F20.04 r210</w:t>
      </w:r>
    </w:p>
    <w:p w14:paraId="55B5EBFF" w14:textId="77777777" w:rsidR="00AC2556" w:rsidRPr="00AA683D" w:rsidRDefault="00B677D6" w:rsidP="00183058">
      <w:pPr>
        <w:pStyle w:val="ListParagraph"/>
        <w:numPr>
          <w:ilvl w:val="0"/>
          <w:numId w:val="5"/>
        </w:numPr>
      </w:pPr>
      <w:r w:rsidRPr="00AA683D">
        <w:t>Change label on F 18.00.b c170</w:t>
      </w:r>
    </w:p>
    <w:p w14:paraId="55B5EC00" w14:textId="77777777" w:rsidR="00B677D6" w:rsidRPr="00AA683D" w:rsidRDefault="00AC2556" w:rsidP="00183058">
      <w:pPr>
        <w:pStyle w:val="ListParagraph"/>
        <w:numPr>
          <w:ilvl w:val="0"/>
          <w:numId w:val="5"/>
        </w:numPr>
      </w:pPr>
      <w:r w:rsidRPr="00AA683D">
        <w:t>Various v</w:t>
      </w:r>
      <w:r w:rsidR="00B677D6" w:rsidRPr="00AA683D">
        <w:t>alidation rule changes</w:t>
      </w:r>
      <w:r w:rsidRPr="00AA683D">
        <w:t>.</w:t>
      </w:r>
    </w:p>
    <w:p w14:paraId="55B5EC01" w14:textId="77777777" w:rsidR="00B677D6" w:rsidRPr="00AA683D" w:rsidRDefault="00B677D6" w:rsidP="00B677D6">
      <w:r w:rsidRPr="00AA683D">
        <w:t>N.B. Deactivations not necessarily perfectly up to date with published lists, additional deactivation list for 2.2 (and 2.1) to bring in line to be published shortly.</w:t>
      </w:r>
    </w:p>
    <w:p w14:paraId="55B5EC02" w14:textId="77777777" w:rsidR="00B677D6" w:rsidRPr="00AA683D" w:rsidRDefault="00B677D6" w:rsidP="00D515AE">
      <w:pPr>
        <w:pStyle w:val="Titlelevel2"/>
      </w:pPr>
      <w:r w:rsidRPr="00AA683D">
        <w:t>Taxonomy Changes</w:t>
      </w:r>
    </w:p>
    <w:p w14:paraId="55B5EC03" w14:textId="77777777" w:rsidR="00B677D6" w:rsidRPr="00AA683D" w:rsidRDefault="00B677D6" w:rsidP="00183058">
      <w:pPr>
        <w:pStyle w:val="ListParagraph"/>
        <w:numPr>
          <w:ilvl w:val="0"/>
          <w:numId w:val="5"/>
        </w:numPr>
      </w:pPr>
      <w:r w:rsidRPr="00AA683D">
        <w:t>Addition of FP reporting taxonomy.</w:t>
      </w:r>
    </w:p>
    <w:p w14:paraId="55B5EC04" w14:textId="77777777" w:rsidR="00B677D6" w:rsidRPr="00AA683D" w:rsidRDefault="00B677D6" w:rsidP="00183058">
      <w:pPr>
        <w:pStyle w:val="ListParagraph"/>
        <w:numPr>
          <w:ilvl w:val="0"/>
          <w:numId w:val="5"/>
        </w:numPr>
      </w:pPr>
      <w:r w:rsidRPr="00AA683D">
        <w:t>Creation of x.x.x.1 version of old taxonomies to include suitable non-breaking changes (i.e. could be used interchangeably with x.x.x.0 versions)</w:t>
      </w:r>
    </w:p>
    <w:p w14:paraId="55B5EC05" w14:textId="77777777" w:rsidR="00B677D6" w:rsidRPr="00AA683D" w:rsidRDefault="00B677D6" w:rsidP="00183058">
      <w:pPr>
        <w:pStyle w:val="ListParagraph"/>
        <w:numPr>
          <w:ilvl w:val="1"/>
          <w:numId w:val="5"/>
        </w:numPr>
      </w:pPr>
      <w:r w:rsidRPr="00AA683D">
        <w:t>Simple label corrections</w:t>
      </w:r>
    </w:p>
    <w:p w14:paraId="55B5EC06" w14:textId="77777777" w:rsidR="00B677D6" w:rsidRPr="00AA683D" w:rsidRDefault="00B677D6" w:rsidP="00183058">
      <w:pPr>
        <w:pStyle w:val="ListParagraph"/>
        <w:numPr>
          <w:ilvl w:val="1"/>
          <w:numId w:val="5"/>
        </w:numPr>
      </w:pPr>
      <w:r w:rsidRPr="00AA683D">
        <w:t>Addition of taxonomy end dates (and change of notional date for AE 1.0.0)</w:t>
      </w:r>
    </w:p>
    <w:p w14:paraId="55B5EC07" w14:textId="77777777" w:rsidR="00B677D6" w:rsidRPr="00AA683D" w:rsidRDefault="00B677D6" w:rsidP="00183058">
      <w:pPr>
        <w:pStyle w:val="ListParagraph"/>
        <w:numPr>
          <w:ilvl w:val="1"/>
          <w:numId w:val="5"/>
        </w:numPr>
      </w:pPr>
      <w:r w:rsidRPr="00AA683D">
        <w:t>N.B. these x.x.x.1 versions have the same dictionary package requirements as the originally released x.x.x.0 versions.</w:t>
      </w:r>
    </w:p>
    <w:p w14:paraId="55B5EC08" w14:textId="77777777" w:rsidR="00B677D6" w:rsidRPr="00AA683D" w:rsidRDefault="00B677D6" w:rsidP="00183058">
      <w:pPr>
        <w:pStyle w:val="ListParagraph"/>
        <w:numPr>
          <w:ilvl w:val="1"/>
          <w:numId w:val="5"/>
        </w:numPr>
      </w:pPr>
      <w:r w:rsidRPr="00AA683D">
        <w:t>There is no requirement to adapt system to utilise these versions rather than the x.x.x.0 versions.</w:t>
      </w:r>
    </w:p>
    <w:p w14:paraId="55B5EC09" w14:textId="77777777" w:rsidR="00A55E27" w:rsidRPr="00AA683D" w:rsidRDefault="00A55E27" w:rsidP="00D515AE">
      <w:pPr>
        <w:pStyle w:val="Titlelevel3"/>
      </w:pPr>
      <w:r w:rsidRPr="00AA683D">
        <w:t xml:space="preserve">Change of XBRL Taxonomy Package labelling pattern </w:t>
      </w:r>
    </w:p>
    <w:p w14:paraId="55B5EC0A" w14:textId="77777777" w:rsidR="00A55E27" w:rsidRPr="00AA683D" w:rsidRDefault="00A55E27" w:rsidP="00A55E27">
      <w:r w:rsidRPr="00AA683D">
        <w:t xml:space="preserve">To simplify the association of taxonomy versions with the related ITS/DPM/reporting requirements package the taxonomy packages in this release are named according </w:t>
      </w:r>
      <w:r w:rsidR="005909B9" w:rsidRPr="00AA683D">
        <w:t>to the pattern</w:t>
      </w:r>
    </w:p>
    <w:p w14:paraId="55B5EC0B" w14:textId="77777777" w:rsidR="00A55E27" w:rsidRPr="00AA683D" w:rsidRDefault="00A55E27" w:rsidP="00A55E27">
      <w:pPr>
        <w:rPr>
          <w:b/>
          <w:color w:val="3F8BD0" w:themeColor="accent6" w:themeTint="99"/>
        </w:rPr>
      </w:pPr>
      <w:proofErr w:type="gramStart"/>
      <w:r w:rsidRPr="00AA683D">
        <w:rPr>
          <w:b/>
          <w:color w:val="3F8BD0" w:themeColor="accent6" w:themeTint="99"/>
        </w:rPr>
        <w:t>eba</w:t>
      </w:r>
      <w:r w:rsidRPr="00AA683D">
        <w:rPr>
          <w:b/>
          <w:color w:val="D44D2A" w:themeColor="accent3"/>
          <w:u w:val="single"/>
        </w:rPr>
        <w:t>_VERSIONOFDPM/BUSINESSPACKAGE_</w:t>
      </w:r>
      <w:r w:rsidRPr="00AA683D">
        <w:rPr>
          <w:b/>
          <w:color w:val="3F8BD0" w:themeColor="accent6" w:themeTint="99"/>
        </w:rPr>
        <w:t>reportingtaxonomycode_VERSIONOFTAXONOMY</w:t>
      </w:r>
      <w:proofErr w:type="gramEnd"/>
      <w:r w:rsidRPr="00AA683D">
        <w:rPr>
          <w:b/>
          <w:color w:val="3F8BD0" w:themeColor="accent6" w:themeTint="99"/>
        </w:rPr>
        <w:t xml:space="preserve"> </w:t>
      </w:r>
    </w:p>
    <w:p w14:paraId="55B5EC0C" w14:textId="77777777" w:rsidR="00A55E27" w:rsidRPr="00AA683D" w:rsidRDefault="00A55E27" w:rsidP="00A55E27">
      <w:r w:rsidRPr="00AA683D">
        <w:t>e.g. eba_corep_2.0.</w:t>
      </w:r>
      <w:r w:rsidR="005909B9" w:rsidRPr="00AA683D">
        <w:t>2.1</w:t>
      </w:r>
      <w:r w:rsidRPr="00AA683D">
        <w:t xml:space="preserve">.zip </w:t>
      </w:r>
      <w:r w:rsidRPr="00AA683D">
        <w:sym w:font="Wingdings" w:char="F0E0"/>
      </w:r>
      <w:r w:rsidR="005909B9" w:rsidRPr="00AA683D">
        <w:t xml:space="preserve"> eba</w:t>
      </w:r>
      <w:r w:rsidR="005909B9" w:rsidRPr="00AA683D">
        <w:rPr>
          <w:color w:val="D44D2A" w:themeColor="accent3"/>
        </w:rPr>
        <w:t>_2.2_</w:t>
      </w:r>
      <w:r w:rsidR="005909B9" w:rsidRPr="00AA683D">
        <w:t>corep_2.0.2.1.zip</w:t>
      </w:r>
    </w:p>
    <w:p w14:paraId="55B5EC0D" w14:textId="77777777" w:rsidR="00A55E27" w:rsidRPr="00AA683D" w:rsidRDefault="00A55E27" w:rsidP="00A55E27">
      <w:pPr>
        <w:rPr>
          <w:rFonts w:ascii="Courier New" w:hAnsi="Courier New" w:cs="Courier New"/>
          <w:i/>
          <w:color w:val="808080" w:themeColor="background1" w:themeShade="80"/>
        </w:rPr>
      </w:pPr>
    </w:p>
    <w:tbl>
      <w:tblPr>
        <w:tblStyle w:val="EBAtable"/>
        <w:tblW w:w="9242" w:type="dxa"/>
        <w:tblLook w:val="04A0" w:firstRow="1" w:lastRow="0" w:firstColumn="1" w:lastColumn="0" w:noHBand="0" w:noVBand="1"/>
      </w:tblPr>
      <w:tblGrid>
        <w:gridCol w:w="3975"/>
        <w:gridCol w:w="5267"/>
      </w:tblGrid>
      <w:tr w:rsidR="00A55E27" w:rsidRPr="00AA683D" w14:paraId="55B5EC10" w14:textId="77777777" w:rsidTr="00AA0EE8">
        <w:trPr>
          <w:cnfStyle w:val="100000000000" w:firstRow="1" w:lastRow="0" w:firstColumn="0" w:lastColumn="0" w:oddVBand="0" w:evenVBand="0" w:oddHBand="0" w:evenHBand="0" w:firstRowFirstColumn="0" w:firstRowLastColumn="0" w:lastRowFirstColumn="0" w:lastRowLastColumn="0"/>
        </w:trPr>
        <w:tc>
          <w:tcPr>
            <w:tcW w:w="3975" w:type="dxa"/>
          </w:tcPr>
          <w:p w14:paraId="55B5EC0E" w14:textId="77777777" w:rsidR="00A55E27" w:rsidRPr="00AA683D" w:rsidRDefault="00A55E27" w:rsidP="00AA0EE8">
            <w:pPr>
              <w:pStyle w:val="Tableheader"/>
              <w:rPr>
                <w:lang w:val="en-GB"/>
                <w:rPrChange w:id="1236" w:author="Owen Jones" w:date="2018-07-31T16:06:00Z">
                  <w:rPr/>
                </w:rPrChange>
              </w:rPr>
            </w:pPr>
            <w:r w:rsidRPr="00AA683D">
              <w:t>Old</w:t>
            </w:r>
          </w:p>
        </w:tc>
        <w:tc>
          <w:tcPr>
            <w:tcW w:w="5267" w:type="dxa"/>
          </w:tcPr>
          <w:p w14:paraId="55B5EC0F" w14:textId="77777777" w:rsidR="00A55E27" w:rsidRPr="00AA683D" w:rsidRDefault="00A55E27" w:rsidP="00AA0EE8">
            <w:pPr>
              <w:pStyle w:val="Tableheader"/>
              <w:rPr>
                <w:lang w:val="en-GB"/>
                <w:rPrChange w:id="1237" w:author="Owen Jones" w:date="2018-07-31T16:06:00Z">
                  <w:rPr/>
                </w:rPrChange>
              </w:rPr>
            </w:pPr>
            <w:r w:rsidRPr="00AA683D">
              <w:t>Becomes</w:t>
            </w:r>
            <w:r w:rsidR="005909B9" w:rsidRPr="00AA683D">
              <w:t>/New in 2.2</w:t>
            </w:r>
          </w:p>
        </w:tc>
      </w:tr>
      <w:tr w:rsidR="00A55E27" w:rsidRPr="00AA683D" w14:paraId="55B5EC13" w14:textId="77777777" w:rsidTr="00AA0EE8">
        <w:trPr>
          <w:trHeight w:val="170"/>
        </w:trPr>
        <w:tc>
          <w:tcPr>
            <w:tcW w:w="3975" w:type="dxa"/>
          </w:tcPr>
          <w:p w14:paraId="55B5EC11" w14:textId="77777777" w:rsidR="00A55E27" w:rsidRPr="00AA683D" w:rsidRDefault="00A55E27" w:rsidP="00AA0EE8">
            <w:pPr>
              <w:pStyle w:val="Tabledata"/>
              <w:rPr>
                <w:lang w:val="en-GB"/>
                <w:rPrChange w:id="1238" w:author="Owen Jones" w:date="2018-07-31T16:06:00Z">
                  <w:rPr/>
                </w:rPrChange>
              </w:rPr>
            </w:pPr>
            <w:r w:rsidRPr="00AA683D">
              <w:t>eba_finrep_2.0.1.1.zip</w:t>
            </w:r>
          </w:p>
        </w:tc>
        <w:tc>
          <w:tcPr>
            <w:tcW w:w="5267" w:type="dxa"/>
          </w:tcPr>
          <w:p w14:paraId="55B5EC12" w14:textId="77777777" w:rsidR="00A55E27" w:rsidRPr="00AA683D" w:rsidRDefault="00A55E27" w:rsidP="00AA0EE8">
            <w:pPr>
              <w:pStyle w:val="Tabledata"/>
              <w:rPr>
                <w:lang w:val="en-GB"/>
                <w:rPrChange w:id="1239" w:author="Owen Jones" w:date="2018-07-31T16:06:00Z">
                  <w:rPr/>
                </w:rPrChange>
              </w:rPr>
            </w:pPr>
            <w:r w:rsidRPr="00AA683D">
              <w:t>eba_2.0_finrep_2.0.1.1.zip</w:t>
            </w:r>
          </w:p>
        </w:tc>
      </w:tr>
      <w:tr w:rsidR="00A55E27" w:rsidRPr="00AA683D" w14:paraId="55B5EC16" w14:textId="77777777" w:rsidTr="00AA0EE8">
        <w:trPr>
          <w:trHeight w:val="170"/>
        </w:trPr>
        <w:tc>
          <w:tcPr>
            <w:tcW w:w="3975" w:type="dxa"/>
          </w:tcPr>
          <w:p w14:paraId="55B5EC14" w14:textId="77777777" w:rsidR="00A55E27" w:rsidRPr="00AA683D" w:rsidRDefault="00A55E27" w:rsidP="00AA0EE8">
            <w:pPr>
              <w:pStyle w:val="Tabledata"/>
              <w:rPr>
                <w:lang w:val="en-GB"/>
                <w:rPrChange w:id="1240" w:author="Owen Jones" w:date="2018-07-31T16:06:00Z">
                  <w:rPr/>
                </w:rPrChange>
              </w:rPr>
            </w:pPr>
            <w:r w:rsidRPr="00AA683D">
              <w:t xml:space="preserve">eba_corep_2.0.1.1.zip </w:t>
            </w:r>
          </w:p>
        </w:tc>
        <w:tc>
          <w:tcPr>
            <w:tcW w:w="5267" w:type="dxa"/>
          </w:tcPr>
          <w:p w14:paraId="55B5EC15" w14:textId="77777777" w:rsidR="00A55E27" w:rsidRPr="00AA683D" w:rsidRDefault="00A55E27" w:rsidP="00AA0EE8">
            <w:pPr>
              <w:pStyle w:val="Tabledata"/>
              <w:rPr>
                <w:lang w:val="en-GB"/>
                <w:rPrChange w:id="1241" w:author="Owen Jones" w:date="2018-07-31T16:06:00Z">
                  <w:rPr/>
                </w:rPrChange>
              </w:rPr>
            </w:pPr>
            <w:r w:rsidRPr="00AA683D">
              <w:t xml:space="preserve">eba_2.0_corep_2.0.1.1.zip </w:t>
            </w:r>
          </w:p>
        </w:tc>
      </w:tr>
      <w:tr w:rsidR="00A55E27" w:rsidRPr="00AA683D" w14:paraId="55B5EC19" w14:textId="77777777" w:rsidTr="00A55E27">
        <w:trPr>
          <w:trHeight w:val="170"/>
        </w:trPr>
        <w:tc>
          <w:tcPr>
            <w:tcW w:w="3975" w:type="dxa"/>
          </w:tcPr>
          <w:p w14:paraId="55B5EC17" w14:textId="77777777" w:rsidR="00A55E27" w:rsidRPr="00AA683D" w:rsidRDefault="00A55E27" w:rsidP="00AA0EE8">
            <w:pPr>
              <w:pStyle w:val="Tabledata"/>
              <w:rPr>
                <w:lang w:val="en-GB"/>
                <w:rPrChange w:id="1242" w:author="Owen Jones" w:date="2018-07-31T16:06:00Z">
                  <w:rPr/>
                </w:rPrChange>
              </w:rPr>
            </w:pPr>
            <w:r w:rsidRPr="00AA683D">
              <w:t>eba_ae_1.0.0.1.zip</w:t>
            </w:r>
          </w:p>
        </w:tc>
        <w:tc>
          <w:tcPr>
            <w:tcW w:w="5267" w:type="dxa"/>
          </w:tcPr>
          <w:p w14:paraId="55B5EC18" w14:textId="77777777" w:rsidR="00A55E27" w:rsidRPr="00AA683D" w:rsidRDefault="00A55E27" w:rsidP="00AA0EE8">
            <w:pPr>
              <w:pStyle w:val="Tabledata"/>
              <w:rPr>
                <w:lang w:val="en-GB"/>
                <w:rPrChange w:id="1243" w:author="Owen Jones" w:date="2018-07-31T16:06:00Z">
                  <w:rPr/>
                </w:rPrChange>
              </w:rPr>
            </w:pPr>
            <w:r w:rsidRPr="00AA683D">
              <w:t>eba_2.1_ae_1.0.0.1.zip</w:t>
            </w:r>
          </w:p>
        </w:tc>
      </w:tr>
      <w:tr w:rsidR="00A55E27" w:rsidRPr="00AA683D" w14:paraId="55B5EC1C" w14:textId="77777777" w:rsidTr="00A55E27">
        <w:trPr>
          <w:trHeight w:val="170"/>
        </w:trPr>
        <w:tc>
          <w:tcPr>
            <w:tcW w:w="3975" w:type="dxa"/>
          </w:tcPr>
          <w:p w14:paraId="55B5EC1A" w14:textId="77777777" w:rsidR="00A55E27" w:rsidRPr="00AA683D" w:rsidRDefault="00A55E27" w:rsidP="00AA0EE8">
            <w:pPr>
              <w:pStyle w:val="Tabledata"/>
              <w:rPr>
                <w:lang w:val="en-GB"/>
                <w:rPrChange w:id="1244" w:author="Owen Jones" w:date="2018-07-31T16:06:00Z">
                  <w:rPr/>
                </w:rPrChange>
              </w:rPr>
            </w:pPr>
            <w:r w:rsidRPr="00AA683D">
              <w:t>eba_corep_2.0.2.1.zip</w:t>
            </w:r>
          </w:p>
        </w:tc>
        <w:tc>
          <w:tcPr>
            <w:tcW w:w="5267" w:type="dxa"/>
          </w:tcPr>
          <w:p w14:paraId="55B5EC1B" w14:textId="77777777" w:rsidR="00A55E27" w:rsidRPr="00AA683D" w:rsidRDefault="00A55E27" w:rsidP="00AA0EE8">
            <w:pPr>
              <w:pStyle w:val="Tabledata"/>
              <w:rPr>
                <w:lang w:val="en-GB"/>
                <w:rPrChange w:id="1245" w:author="Owen Jones" w:date="2018-07-31T16:06:00Z">
                  <w:rPr/>
                </w:rPrChange>
              </w:rPr>
            </w:pPr>
            <w:r w:rsidRPr="00AA683D">
              <w:t>eba_2.1_corep_2.0.2.1.zip</w:t>
            </w:r>
          </w:p>
        </w:tc>
      </w:tr>
      <w:tr w:rsidR="00A55E27" w:rsidRPr="00AA683D" w14:paraId="55B5EC1F" w14:textId="77777777" w:rsidTr="00A55E27">
        <w:trPr>
          <w:trHeight w:val="170"/>
        </w:trPr>
        <w:tc>
          <w:tcPr>
            <w:tcW w:w="3975" w:type="dxa"/>
          </w:tcPr>
          <w:p w14:paraId="55B5EC1D" w14:textId="77777777" w:rsidR="00A55E27" w:rsidRPr="00AA683D" w:rsidRDefault="00A55E27" w:rsidP="00AA0EE8">
            <w:pPr>
              <w:pStyle w:val="Tabledata"/>
              <w:rPr>
                <w:lang w:val="en-GB"/>
                <w:rPrChange w:id="1246" w:author="Owen Jones" w:date="2018-07-31T16:06:00Z">
                  <w:rPr/>
                </w:rPrChange>
              </w:rPr>
            </w:pPr>
            <w:r w:rsidRPr="00AA683D">
              <w:t>eba_finrep_2.1.0.1.zip</w:t>
            </w:r>
          </w:p>
        </w:tc>
        <w:tc>
          <w:tcPr>
            <w:tcW w:w="5267" w:type="dxa"/>
          </w:tcPr>
          <w:p w14:paraId="55B5EC1E" w14:textId="77777777" w:rsidR="00A55E27" w:rsidRPr="00AA683D" w:rsidRDefault="00A55E27" w:rsidP="00AA0EE8">
            <w:pPr>
              <w:pStyle w:val="Tabledata"/>
              <w:rPr>
                <w:lang w:val="en-GB"/>
                <w:rPrChange w:id="1247" w:author="Owen Jones" w:date="2018-07-31T16:06:00Z">
                  <w:rPr/>
                </w:rPrChange>
              </w:rPr>
            </w:pPr>
            <w:r w:rsidRPr="00AA683D">
              <w:t>eba_2.1_finrep_2.1.0.1.zip</w:t>
            </w:r>
          </w:p>
        </w:tc>
      </w:tr>
      <w:tr w:rsidR="00A55E27" w:rsidRPr="00AA683D" w14:paraId="55B5EC22" w14:textId="77777777" w:rsidTr="00AA0EE8">
        <w:trPr>
          <w:trHeight w:val="170"/>
        </w:trPr>
        <w:tc>
          <w:tcPr>
            <w:tcW w:w="3975" w:type="dxa"/>
          </w:tcPr>
          <w:p w14:paraId="55B5EC20" w14:textId="77777777" w:rsidR="00A55E27" w:rsidRPr="00AA683D" w:rsidRDefault="00A55E27" w:rsidP="00AA0EE8">
            <w:pPr>
              <w:pStyle w:val="Tabledata"/>
              <w:rPr>
                <w:i/>
                <w:lang w:val="en-GB"/>
                <w:rPrChange w:id="1248" w:author="Owen Jones" w:date="2018-07-31T16:06:00Z">
                  <w:rPr>
                    <w:i/>
                  </w:rPr>
                </w:rPrChange>
              </w:rPr>
            </w:pPr>
          </w:p>
        </w:tc>
        <w:tc>
          <w:tcPr>
            <w:tcW w:w="5267" w:type="dxa"/>
          </w:tcPr>
          <w:p w14:paraId="55B5EC21" w14:textId="77777777" w:rsidR="00A55E27" w:rsidRPr="00AA683D" w:rsidRDefault="00A55E27" w:rsidP="00AA0EE8">
            <w:pPr>
              <w:pStyle w:val="Tabledata"/>
              <w:rPr>
                <w:lang w:val="en-GB"/>
                <w:rPrChange w:id="1249" w:author="Owen Jones" w:date="2018-07-31T16:06:00Z">
                  <w:rPr/>
                </w:rPrChange>
              </w:rPr>
            </w:pPr>
            <w:r w:rsidRPr="00AA683D">
              <w:t>eba_2.2_ae_1.0.1.0.zip</w:t>
            </w:r>
          </w:p>
        </w:tc>
      </w:tr>
      <w:tr w:rsidR="00A55E27" w:rsidRPr="00AA683D" w14:paraId="55B5EC25" w14:textId="77777777" w:rsidTr="00AA0EE8">
        <w:trPr>
          <w:trHeight w:val="170"/>
        </w:trPr>
        <w:tc>
          <w:tcPr>
            <w:tcW w:w="3975" w:type="dxa"/>
          </w:tcPr>
          <w:p w14:paraId="55B5EC23" w14:textId="77777777" w:rsidR="00A55E27" w:rsidRPr="00AA683D" w:rsidRDefault="00A55E27" w:rsidP="00AA0EE8">
            <w:pPr>
              <w:pStyle w:val="Tabledata"/>
              <w:rPr>
                <w:i/>
                <w:lang w:val="en-GB"/>
                <w:rPrChange w:id="1250" w:author="Owen Jones" w:date="2018-07-31T16:06:00Z">
                  <w:rPr>
                    <w:i/>
                  </w:rPr>
                </w:rPrChange>
              </w:rPr>
            </w:pPr>
          </w:p>
        </w:tc>
        <w:tc>
          <w:tcPr>
            <w:tcW w:w="5267" w:type="dxa"/>
          </w:tcPr>
          <w:p w14:paraId="55B5EC24" w14:textId="77777777" w:rsidR="00A55E27" w:rsidRPr="00AA683D" w:rsidRDefault="00A55E27" w:rsidP="00AA0EE8">
            <w:pPr>
              <w:pStyle w:val="Tabledata"/>
              <w:rPr>
                <w:lang w:val="en-GB"/>
                <w:rPrChange w:id="1251" w:author="Owen Jones" w:date="2018-07-31T16:06:00Z">
                  <w:rPr/>
                </w:rPrChange>
              </w:rPr>
            </w:pPr>
            <w:r w:rsidRPr="00AA683D">
              <w:t>eba_2.2_corep_2.0.3.0.zip</w:t>
            </w:r>
          </w:p>
        </w:tc>
      </w:tr>
      <w:tr w:rsidR="00A55E27" w:rsidRPr="00AA683D" w14:paraId="55B5EC28" w14:textId="77777777" w:rsidTr="00AA0EE8">
        <w:trPr>
          <w:trHeight w:val="170"/>
        </w:trPr>
        <w:tc>
          <w:tcPr>
            <w:tcW w:w="3975" w:type="dxa"/>
          </w:tcPr>
          <w:p w14:paraId="55B5EC26" w14:textId="77777777" w:rsidR="00A55E27" w:rsidRPr="00AA683D" w:rsidRDefault="00A55E27" w:rsidP="00AA0EE8">
            <w:pPr>
              <w:pStyle w:val="Tabledata"/>
              <w:rPr>
                <w:i/>
                <w:lang w:val="en-GB"/>
                <w:rPrChange w:id="1252" w:author="Owen Jones" w:date="2018-07-31T16:06:00Z">
                  <w:rPr>
                    <w:i/>
                  </w:rPr>
                </w:rPrChange>
              </w:rPr>
            </w:pPr>
          </w:p>
        </w:tc>
        <w:tc>
          <w:tcPr>
            <w:tcW w:w="5267" w:type="dxa"/>
          </w:tcPr>
          <w:p w14:paraId="55B5EC27" w14:textId="77777777" w:rsidR="00A55E27" w:rsidRPr="00AA683D" w:rsidRDefault="00A55E27" w:rsidP="00AA0EE8">
            <w:pPr>
              <w:pStyle w:val="Tabledata"/>
              <w:rPr>
                <w:lang w:val="en-GB"/>
                <w:rPrChange w:id="1253" w:author="Owen Jones" w:date="2018-07-31T16:06:00Z">
                  <w:rPr/>
                </w:rPrChange>
              </w:rPr>
            </w:pPr>
            <w:r w:rsidRPr="00AA683D">
              <w:t>eba_2.2_finrep_2.1.1.0.zip</w:t>
            </w:r>
          </w:p>
        </w:tc>
      </w:tr>
      <w:tr w:rsidR="00A55E27" w:rsidRPr="00AA683D" w14:paraId="55B5EC2B" w14:textId="77777777" w:rsidTr="00AA0EE8">
        <w:trPr>
          <w:trHeight w:val="170"/>
        </w:trPr>
        <w:tc>
          <w:tcPr>
            <w:tcW w:w="3975" w:type="dxa"/>
          </w:tcPr>
          <w:p w14:paraId="55B5EC29" w14:textId="77777777" w:rsidR="00A55E27" w:rsidRPr="00AA683D" w:rsidRDefault="00A55E27" w:rsidP="00AA0EE8">
            <w:pPr>
              <w:pStyle w:val="Tabledata"/>
              <w:rPr>
                <w:i/>
                <w:lang w:val="en-GB"/>
                <w:rPrChange w:id="1254" w:author="Owen Jones" w:date="2018-07-31T16:06:00Z">
                  <w:rPr>
                    <w:i/>
                  </w:rPr>
                </w:rPrChange>
              </w:rPr>
            </w:pPr>
          </w:p>
        </w:tc>
        <w:tc>
          <w:tcPr>
            <w:tcW w:w="5267" w:type="dxa"/>
          </w:tcPr>
          <w:p w14:paraId="55B5EC2A" w14:textId="77777777" w:rsidR="00A55E27" w:rsidRPr="00AA683D" w:rsidRDefault="00A55E27" w:rsidP="00AA0EE8">
            <w:pPr>
              <w:pStyle w:val="Tabledata"/>
              <w:rPr>
                <w:lang w:val="en-GB"/>
                <w:rPrChange w:id="1255" w:author="Owen Jones" w:date="2018-07-31T16:06:00Z">
                  <w:rPr/>
                </w:rPrChange>
              </w:rPr>
            </w:pPr>
            <w:r w:rsidRPr="00AA683D">
              <w:t>eba_2.2_fp_1.0.0.0.zip</w:t>
            </w:r>
          </w:p>
        </w:tc>
      </w:tr>
      <w:tr w:rsidR="00A55E27" w:rsidRPr="00AA683D" w14:paraId="55B5EC2E" w14:textId="77777777" w:rsidTr="00AA0EE8">
        <w:trPr>
          <w:trHeight w:val="170"/>
        </w:trPr>
        <w:tc>
          <w:tcPr>
            <w:tcW w:w="3975" w:type="dxa"/>
          </w:tcPr>
          <w:p w14:paraId="55B5EC2C" w14:textId="77777777" w:rsidR="00A55E27" w:rsidRPr="00AA683D" w:rsidRDefault="00A55E27" w:rsidP="00AA0EE8">
            <w:pPr>
              <w:pStyle w:val="Tabledata"/>
              <w:rPr>
                <w:i/>
                <w:lang w:val="en-GB"/>
                <w:rPrChange w:id="1256" w:author="Owen Jones" w:date="2018-07-31T16:06:00Z">
                  <w:rPr>
                    <w:i/>
                  </w:rPr>
                </w:rPrChange>
              </w:rPr>
            </w:pPr>
          </w:p>
        </w:tc>
        <w:tc>
          <w:tcPr>
            <w:tcW w:w="5267" w:type="dxa"/>
          </w:tcPr>
          <w:p w14:paraId="55B5EC2D" w14:textId="77777777" w:rsidR="00A55E27" w:rsidRPr="00AA683D" w:rsidRDefault="00A55E27" w:rsidP="00AA0EE8">
            <w:pPr>
              <w:pStyle w:val="Tabledata"/>
              <w:rPr>
                <w:lang w:val="en-GB"/>
                <w:rPrChange w:id="1257" w:author="Owen Jones" w:date="2018-07-31T16:06:00Z">
                  <w:rPr/>
                </w:rPrChange>
              </w:rPr>
            </w:pPr>
            <w:r w:rsidRPr="00AA683D">
              <w:t>eba_2.2_dict_2.2.0.0.zip</w:t>
            </w:r>
          </w:p>
        </w:tc>
      </w:tr>
    </w:tbl>
    <w:p w14:paraId="55B5EC2F" w14:textId="77777777" w:rsidR="00AC2556" w:rsidRPr="00AA683D" w:rsidRDefault="00AC2556" w:rsidP="00AC2556"/>
    <w:p w14:paraId="55B5EC30" w14:textId="77777777" w:rsidR="005909B9" w:rsidRPr="00AA683D" w:rsidRDefault="005909B9" w:rsidP="00D515AE">
      <w:pPr>
        <w:pStyle w:val="Titlelevel3"/>
      </w:pPr>
      <w:r w:rsidRPr="00AA683D">
        <w:lastRenderedPageBreak/>
        <w:t xml:space="preserve">Blocking of use of non-explicitly mentioned metrics at XBRL level. </w:t>
      </w:r>
    </w:p>
    <w:p w14:paraId="55B5EC31" w14:textId="77777777" w:rsidR="005909B9" w:rsidRPr="00AA683D" w:rsidRDefault="005909B9" w:rsidP="005909B9">
      <w:r w:rsidRPr="00AA683D">
        <w:t>Every metric is now linked to a “null” hypercube by default that contains a link to a dimension with no members (i.e. the hypercube actually has no possible elements). The result of this is that any metrics included in an instance that are not explicitly given allowed usage in a module (i.e. are supposed to be reported in that report) will now fail XBRL dimensional validation.</w:t>
      </w:r>
    </w:p>
    <w:p w14:paraId="55B5EC32" w14:textId="77777777" w:rsidR="005909B9" w:rsidRPr="00AA683D" w:rsidRDefault="005909B9" w:rsidP="005909B9">
      <w:r w:rsidRPr="00AA683D">
        <w:t xml:space="preserve">Previously the mechanics of the XBRL specification meant that metrics mentioned without *any* hypercube(s) attached could be used legitimately (at the XBRL level) with any dimensional contexts (they were excluded from dimensional validation).  Since each EBA module imported all the EBA metrics </w:t>
      </w:r>
      <w:proofErr w:type="spellStart"/>
      <w:r w:rsidRPr="00AA683D">
        <w:t>en</w:t>
      </w:r>
      <w:proofErr w:type="spellEnd"/>
      <w:r w:rsidRPr="00AA683D">
        <w:t xml:space="preserve"> masse, this meant that any metric *not* actually intended to be used in a particular module, and hence without an explicit hypercube associated in that module, could be used in any dimensional combination without triggering an XBRL validation failure (These instances would breach filing rule 1.8.1 however.</w:t>
      </w:r>
    </w:p>
    <w:p w14:paraId="55B5EC33" w14:textId="77777777" w:rsidR="005909B9" w:rsidRPr="00AA683D" w:rsidRDefault="005909B9" w:rsidP="005909B9">
      <w:r w:rsidRPr="00AA683D">
        <w:t xml:space="preserve">This will now trigger an XBRL dimensional validation failure, achieved by: </w:t>
      </w:r>
    </w:p>
    <w:p w14:paraId="55B5EC34" w14:textId="77777777" w:rsidR="005909B9" w:rsidRPr="00AA683D" w:rsidRDefault="005909B9" w:rsidP="00183058">
      <w:pPr>
        <w:pStyle w:val="ListParagraph"/>
        <w:numPr>
          <w:ilvl w:val="0"/>
          <w:numId w:val="5"/>
        </w:numPr>
      </w:pPr>
      <w:r w:rsidRPr="00AA683D">
        <w:t xml:space="preserve">Addition of a specific </w:t>
      </w:r>
      <w:proofErr w:type="spellStart"/>
      <w:r w:rsidRPr="00AA683D">
        <w:t>roleType</w:t>
      </w:r>
      <w:proofErr w:type="spellEnd"/>
      <w:r w:rsidRPr="00AA683D">
        <w:t xml:space="preserve"> and dummy “</w:t>
      </w:r>
      <w:proofErr w:type="spellStart"/>
      <w:r w:rsidRPr="00AA683D">
        <w:t>NullDimension</w:t>
      </w:r>
      <w:proofErr w:type="spellEnd"/>
      <w:r w:rsidRPr="00AA683D">
        <w:t xml:space="preserve">” dimension into the EBA model.xsd file. </w:t>
      </w:r>
    </w:p>
    <w:p w14:paraId="55B5EC35" w14:textId="77777777" w:rsidR="005909B9" w:rsidRPr="00AA683D" w:rsidRDefault="005909B9" w:rsidP="00183058">
      <w:pPr>
        <w:pStyle w:val="ListParagraph"/>
        <w:numPr>
          <w:ilvl w:val="0"/>
          <w:numId w:val="5"/>
        </w:numPr>
      </w:pPr>
      <w:r w:rsidRPr="00AA683D">
        <w:t>Creation of a met-def.xml file that links all metrics to a hypercube linked to this null dimension (but not to any members).</w:t>
      </w:r>
    </w:p>
    <w:p w14:paraId="55B5EC36" w14:textId="77777777" w:rsidR="00237B31" w:rsidRPr="00AA683D" w:rsidRDefault="005909B9" w:rsidP="00183058">
      <w:pPr>
        <w:pStyle w:val="ListParagraph"/>
        <w:numPr>
          <w:ilvl w:val="0"/>
          <w:numId w:val="5"/>
        </w:numPr>
      </w:pPr>
      <w:r w:rsidRPr="00AA683D">
        <w:t>Linking from each of the new entry points to this met-def.xml file.</w:t>
      </w:r>
    </w:p>
    <w:p w14:paraId="55B5EC37" w14:textId="77777777" w:rsidR="00237B31" w:rsidRPr="00AA683D" w:rsidRDefault="00237B31" w:rsidP="00237B31"/>
    <w:p w14:paraId="55B5EC38" w14:textId="77777777" w:rsidR="00237B31" w:rsidRPr="00AA683D" w:rsidRDefault="005909B9" w:rsidP="00237B31">
      <w:r w:rsidRPr="00AA683D">
        <w:t xml:space="preserve">Since the </w:t>
      </w:r>
      <w:proofErr w:type="spellStart"/>
      <w:r w:rsidRPr="00AA683D">
        <w:t>hypercubes</w:t>
      </w:r>
      <w:proofErr w:type="spellEnd"/>
      <w:r w:rsidRPr="00AA683D">
        <w:t xml:space="preserve"> used are additive, any metric intended to be used in a module will also be associated with additional </w:t>
      </w:r>
      <w:proofErr w:type="spellStart"/>
      <w:proofErr w:type="gramStart"/>
      <w:r w:rsidRPr="00AA683D">
        <w:t>hypercubes</w:t>
      </w:r>
      <w:proofErr w:type="spellEnd"/>
      <w:r w:rsidRPr="00AA683D">
        <w:t>, that</w:t>
      </w:r>
      <w:proofErr w:type="gramEnd"/>
      <w:r w:rsidRPr="00AA683D">
        <w:t xml:space="preserve"> will allow it to be used as intended. All others will only have the null hypercube, making them unusable. As they will however have </w:t>
      </w:r>
      <w:r w:rsidRPr="00AA683D">
        <w:rPr>
          <w:b/>
        </w:rPr>
        <w:t>a</w:t>
      </w:r>
      <w:r w:rsidRPr="00AA683D">
        <w:t xml:space="preserve"> hypercube (i.e. the null hypercube) associated they will be eligible for XBRL dimensional validation to enforce their non-use.</w:t>
      </w:r>
    </w:p>
    <w:p w14:paraId="55B5EC39" w14:textId="77777777" w:rsidR="00237B31" w:rsidRPr="00AA683D" w:rsidRDefault="00237B31" w:rsidP="00237B31"/>
    <w:p w14:paraId="55B5EC3A" w14:textId="77777777" w:rsidR="00237B31" w:rsidRPr="00AA683D" w:rsidRDefault="00237B31" w:rsidP="00237B31">
      <w:pPr>
        <w:pStyle w:val="Heading2"/>
      </w:pPr>
      <w:proofErr w:type="gramStart"/>
      <w:r w:rsidRPr="00AA683D">
        <w:t>v2.1.0.1</w:t>
      </w:r>
      <w:proofErr w:type="gramEnd"/>
      <w:r w:rsidRPr="00AA683D">
        <w:t xml:space="preserve"> DPM Errata</w:t>
      </w:r>
      <w:r w:rsidRPr="00AA683D">
        <w:rPr>
          <w:rFonts w:ascii="Arial" w:hAnsi="Arial" w:cs="Arial"/>
          <w:color w:val="696969"/>
          <w:sz w:val="18"/>
          <w:szCs w:val="18"/>
          <w:shd w:val="clear" w:color="auto" w:fill="FFFFFF"/>
        </w:rPr>
        <w:t>(28/07/2014)</w:t>
      </w:r>
    </w:p>
    <w:p w14:paraId="55B5EC3B" w14:textId="77777777" w:rsidR="00AC2556" w:rsidRPr="00AA683D" w:rsidRDefault="00237B31" w:rsidP="00237B31">
      <w:pPr>
        <w:pStyle w:val="Subtitle"/>
      </w:pPr>
      <w:r w:rsidRPr="00AA683D">
        <w:t>Correction of minor errors in DPM Database</w:t>
      </w:r>
      <w:r w:rsidR="003D5718" w:rsidRPr="00AA683D">
        <w:t xml:space="preserve"> </w:t>
      </w:r>
    </w:p>
    <w:p w14:paraId="55B5EC3C" w14:textId="77777777" w:rsidR="00AC2556" w:rsidRPr="00AA683D" w:rsidRDefault="00AC2556" w:rsidP="00AC2556"/>
    <w:p w14:paraId="55B5EC3D" w14:textId="77777777" w:rsidR="00AC2556" w:rsidRPr="00AA683D" w:rsidRDefault="00AC2556" w:rsidP="00AC2556">
      <w:r w:rsidRPr="00AA683D">
        <w:t>N.B. no related taxonomy update, corrections do not affect XBRL taxonomy representation.</w:t>
      </w:r>
    </w:p>
    <w:p w14:paraId="55B5EC3E" w14:textId="77777777" w:rsidR="00AC2556" w:rsidRPr="00AA683D" w:rsidRDefault="000F3810" w:rsidP="00D515AE">
      <w:pPr>
        <w:pStyle w:val="Titlelevel2"/>
        <w:rPr>
          <w:b/>
        </w:rPr>
      </w:pPr>
      <w:r w:rsidRPr="00AA683D">
        <w:t>Table</w:t>
      </w:r>
      <w:r w:rsidRPr="00AA683D">
        <w:rPr>
          <w:b/>
        </w:rPr>
        <w:t xml:space="preserve"> </w:t>
      </w:r>
      <w:r w:rsidRPr="00AA683D">
        <w:t>Layouts</w:t>
      </w:r>
    </w:p>
    <w:p w14:paraId="55B5EC3F" w14:textId="77777777" w:rsidR="00AC2556" w:rsidRPr="00AA683D" w:rsidRDefault="00AC2556" w:rsidP="00AC2556">
      <w:r w:rsidRPr="00AA683D">
        <w:t>Annotations of cells in row 100 of Table F31.01 corrected.</w:t>
      </w:r>
    </w:p>
    <w:p w14:paraId="55B5EC40" w14:textId="77777777" w:rsidR="00AC2556" w:rsidRPr="00AA683D" w:rsidRDefault="00AC2556" w:rsidP="00AC2556">
      <w:proofErr w:type="spellStart"/>
      <w:r w:rsidRPr="00AA683D">
        <w:t>Were</w:t>
      </w:r>
      <w:proofErr w:type="spellEnd"/>
      <w:r w:rsidRPr="00AA683D">
        <w:t xml:space="preserve"> missing dimensions implied by row and column headings due to error in data related to the contexts of associated data points in the DPM </w:t>
      </w:r>
      <w:proofErr w:type="gramStart"/>
      <w:r w:rsidRPr="00AA683D">
        <w:t>Database.</w:t>
      </w:r>
      <w:proofErr w:type="gramEnd"/>
    </w:p>
    <w:p w14:paraId="55B5EC41" w14:textId="77777777" w:rsidR="00AC2556" w:rsidRPr="00AA683D" w:rsidRDefault="00AC2556" w:rsidP="00AC2556">
      <w:r w:rsidRPr="00AA683D">
        <w:t>See correction to database for more details</w:t>
      </w:r>
    </w:p>
    <w:p w14:paraId="55B5EC42" w14:textId="77777777" w:rsidR="00AC2556" w:rsidRPr="00AA683D" w:rsidRDefault="00AC2556" w:rsidP="00D515AE">
      <w:pPr>
        <w:pStyle w:val="Titlelevel2"/>
      </w:pPr>
      <w:r w:rsidRPr="00AA683D">
        <w:t>DPM Database</w:t>
      </w:r>
    </w:p>
    <w:p w14:paraId="55B5EC43" w14:textId="77777777" w:rsidR="000F3810" w:rsidRPr="00AA683D" w:rsidRDefault="000F3810" w:rsidP="000F3810">
      <w:r w:rsidRPr="00AA683D">
        <w:t xml:space="preserve">Set incorrect </w:t>
      </w:r>
      <w:proofErr w:type="spellStart"/>
      <w:r w:rsidRPr="00AA683D">
        <w:t>AllowsDefaultMember</w:t>
      </w:r>
      <w:proofErr w:type="spellEnd"/>
      <w:r w:rsidRPr="00AA683D">
        <w:t xml:space="preserve"> flag for </w:t>
      </w:r>
      <w:proofErr w:type="spellStart"/>
      <w:r w:rsidRPr="00AA683D">
        <w:t>OpenMemberRestrictions</w:t>
      </w:r>
      <w:proofErr w:type="spellEnd"/>
      <w:r w:rsidRPr="00AA683D">
        <w:t xml:space="preserve"> 1 and 5.</w:t>
      </w:r>
    </w:p>
    <w:p w14:paraId="55B5EC44" w14:textId="77777777" w:rsidR="00AC2556" w:rsidRPr="00AA683D" w:rsidRDefault="00AC2556" w:rsidP="00AC2556">
      <w:r w:rsidRPr="00AA683D">
        <w:t>Correction of errors in Contexts for 6 data points on F31.01</w:t>
      </w:r>
    </w:p>
    <w:p w14:paraId="55B5EC45" w14:textId="77777777" w:rsidR="003D5718" w:rsidRPr="00AA683D" w:rsidRDefault="003D5718" w:rsidP="003D5718">
      <w:pPr>
        <w:rPr>
          <w:b/>
        </w:rPr>
      </w:pPr>
      <w:r w:rsidRPr="00AA683D">
        <w:rPr>
          <w:b/>
        </w:rPr>
        <w:t>Missing Contexts:</w:t>
      </w:r>
    </w:p>
    <w:tbl>
      <w:tblPr>
        <w:tblStyle w:val="EBAtable"/>
        <w:tblW w:w="0" w:type="auto"/>
        <w:tblLayout w:type="fixed"/>
        <w:tblLook w:val="04A0" w:firstRow="1" w:lastRow="0" w:firstColumn="1" w:lastColumn="0" w:noHBand="0" w:noVBand="1"/>
      </w:tblPr>
      <w:tblGrid>
        <w:gridCol w:w="1242"/>
        <w:gridCol w:w="2764"/>
        <w:gridCol w:w="5285"/>
      </w:tblGrid>
      <w:tr w:rsidR="003D5718" w:rsidRPr="00AA683D" w14:paraId="55B5EC49" w14:textId="77777777" w:rsidTr="00AA0EE8">
        <w:trPr>
          <w:cnfStyle w:val="100000000000" w:firstRow="1" w:lastRow="0" w:firstColumn="0" w:lastColumn="0" w:oddVBand="0" w:evenVBand="0" w:oddHBand="0" w:evenHBand="0" w:firstRowFirstColumn="0" w:firstRowLastColumn="0" w:lastRowFirstColumn="0" w:lastRowLastColumn="0"/>
        </w:trPr>
        <w:tc>
          <w:tcPr>
            <w:tcW w:w="1242" w:type="dxa"/>
          </w:tcPr>
          <w:p w14:paraId="55B5EC46" w14:textId="77777777" w:rsidR="003D5718" w:rsidRPr="00AA683D" w:rsidRDefault="003D5718" w:rsidP="00AA0EE8">
            <w:pPr>
              <w:pStyle w:val="Tableheader"/>
              <w:rPr>
                <w:lang w:val="en-GB"/>
                <w:rPrChange w:id="1258" w:author="Owen Jones" w:date="2018-07-31T16:06:00Z">
                  <w:rPr/>
                </w:rPrChange>
              </w:rPr>
            </w:pPr>
            <w:proofErr w:type="spellStart"/>
            <w:r w:rsidRPr="00AA683D">
              <w:lastRenderedPageBreak/>
              <w:t>ContextID</w:t>
            </w:r>
            <w:proofErr w:type="spellEnd"/>
          </w:p>
        </w:tc>
        <w:tc>
          <w:tcPr>
            <w:tcW w:w="2764" w:type="dxa"/>
          </w:tcPr>
          <w:p w14:paraId="55B5EC47" w14:textId="77777777" w:rsidR="003D5718" w:rsidRPr="00AA683D" w:rsidRDefault="003D5718" w:rsidP="00AA0EE8">
            <w:pPr>
              <w:pStyle w:val="Tableheader"/>
              <w:rPr>
                <w:lang w:val="en-GB"/>
                <w:rPrChange w:id="1259" w:author="Owen Jones" w:date="2018-07-31T16:06:00Z">
                  <w:rPr/>
                </w:rPrChange>
              </w:rPr>
            </w:pPr>
            <w:r w:rsidRPr="00AA683D">
              <w:tab/>
            </w:r>
            <w:proofErr w:type="spellStart"/>
            <w:r w:rsidRPr="00AA683D">
              <w:t>ContextKey</w:t>
            </w:r>
            <w:proofErr w:type="spellEnd"/>
          </w:p>
        </w:tc>
        <w:tc>
          <w:tcPr>
            <w:tcW w:w="5285" w:type="dxa"/>
          </w:tcPr>
          <w:p w14:paraId="55B5EC48" w14:textId="77777777" w:rsidR="003D5718" w:rsidRPr="00AA683D" w:rsidRDefault="003D5718" w:rsidP="00AA0EE8">
            <w:pPr>
              <w:pStyle w:val="Tableheader"/>
              <w:rPr>
                <w:lang w:val="en-GB"/>
                <w:rPrChange w:id="1260" w:author="Owen Jones" w:date="2018-07-31T16:06:00Z">
                  <w:rPr/>
                </w:rPrChange>
              </w:rPr>
            </w:pPr>
            <w:r w:rsidRPr="00AA683D">
              <w:tab/>
            </w:r>
            <w:proofErr w:type="spellStart"/>
            <w:r w:rsidRPr="00AA683D">
              <w:t>XbrlContextKey</w:t>
            </w:r>
            <w:proofErr w:type="spellEnd"/>
          </w:p>
        </w:tc>
      </w:tr>
      <w:tr w:rsidR="003D5718" w:rsidRPr="00AA683D" w14:paraId="55B5EC4D" w14:textId="77777777" w:rsidTr="00AA0EE8">
        <w:tc>
          <w:tcPr>
            <w:tcW w:w="1242" w:type="dxa"/>
          </w:tcPr>
          <w:p w14:paraId="55B5EC4A" w14:textId="77777777" w:rsidR="003D5718" w:rsidRPr="00AA683D" w:rsidRDefault="003D5718" w:rsidP="00AA0EE8">
            <w:pPr>
              <w:pStyle w:val="Tabledata"/>
              <w:rPr>
                <w:b/>
                <w:lang w:val="en-GB"/>
                <w:rPrChange w:id="1261" w:author="Owen Jones" w:date="2018-07-31T16:06:00Z">
                  <w:rPr>
                    <w:b/>
                  </w:rPr>
                </w:rPrChange>
              </w:rPr>
            </w:pPr>
            <w:r w:rsidRPr="00AA683D">
              <w:rPr>
                <w:b/>
              </w:rPr>
              <w:t>63000</w:t>
            </w:r>
          </w:p>
        </w:tc>
        <w:tc>
          <w:tcPr>
            <w:tcW w:w="2764" w:type="dxa"/>
          </w:tcPr>
          <w:p w14:paraId="55B5EC4B" w14:textId="77777777" w:rsidR="003D5718" w:rsidRPr="00AA683D" w:rsidRDefault="003D5718" w:rsidP="00AA0EE8">
            <w:pPr>
              <w:pStyle w:val="Tabledata"/>
              <w:rPr>
                <w:b/>
                <w:lang w:val="en-GB"/>
                <w:rPrChange w:id="1262" w:author="Owen Jones" w:date="2018-07-31T16:06:00Z">
                  <w:rPr>
                    <w:b/>
                  </w:rPr>
                </w:rPrChange>
              </w:rPr>
            </w:pPr>
            <w:r w:rsidRPr="00AA683D">
              <w:rPr>
                <w:b/>
              </w:rPr>
              <w:t>BAS1516IMS1801MCY2255RPR2672</w:t>
            </w:r>
          </w:p>
        </w:tc>
        <w:tc>
          <w:tcPr>
            <w:tcW w:w="5285" w:type="dxa"/>
          </w:tcPr>
          <w:p w14:paraId="55B5EC4C" w14:textId="77777777" w:rsidR="003D5718" w:rsidRPr="00AA683D" w:rsidRDefault="003D5718" w:rsidP="00AA0EE8">
            <w:pPr>
              <w:pStyle w:val="Tabledata"/>
              <w:rPr>
                <w:b/>
                <w:lang w:val="en-GB"/>
                <w:rPrChange w:id="1263" w:author="Owen Jones" w:date="2018-07-31T16:06:00Z">
                  <w:rPr>
                    <w:b/>
                  </w:rPr>
                </w:rPrChange>
              </w:rPr>
            </w:pPr>
            <w:r w:rsidRPr="00AA683D">
              <w:rPr>
                <w:b/>
              </w:rPr>
              <w:t>BAS=eba_BA:x10,IMS=eba_IM:x3,MCY=eba_MC:x251,RPR=eba_RP:x4</w:t>
            </w:r>
          </w:p>
        </w:tc>
      </w:tr>
      <w:tr w:rsidR="003D5718" w:rsidRPr="00AA683D" w14:paraId="55B5EC51" w14:textId="77777777" w:rsidTr="00AA0EE8">
        <w:tc>
          <w:tcPr>
            <w:tcW w:w="1242" w:type="dxa"/>
          </w:tcPr>
          <w:p w14:paraId="55B5EC4E" w14:textId="77777777" w:rsidR="003D5718" w:rsidRPr="00AA683D" w:rsidRDefault="003D5718" w:rsidP="00AA0EE8">
            <w:pPr>
              <w:pStyle w:val="Tabledata"/>
              <w:rPr>
                <w:b/>
                <w:lang w:val="en-GB"/>
                <w:rPrChange w:id="1264" w:author="Owen Jones" w:date="2018-07-31T16:06:00Z">
                  <w:rPr>
                    <w:b/>
                  </w:rPr>
                </w:rPrChange>
              </w:rPr>
            </w:pPr>
            <w:r w:rsidRPr="00AA683D">
              <w:rPr>
                <w:b/>
              </w:rPr>
              <w:t>63001</w:t>
            </w:r>
          </w:p>
        </w:tc>
        <w:tc>
          <w:tcPr>
            <w:tcW w:w="2764" w:type="dxa"/>
          </w:tcPr>
          <w:p w14:paraId="55B5EC4F" w14:textId="77777777" w:rsidR="003D5718" w:rsidRPr="00AA683D" w:rsidRDefault="003D5718" w:rsidP="00AA0EE8">
            <w:pPr>
              <w:pStyle w:val="Tabledata"/>
              <w:rPr>
                <w:b/>
                <w:lang w:val="en-GB"/>
                <w:rPrChange w:id="1265" w:author="Owen Jones" w:date="2018-07-31T16:06:00Z">
                  <w:rPr>
                    <w:b/>
                  </w:rPr>
                </w:rPrChange>
              </w:rPr>
            </w:pPr>
            <w:r w:rsidRPr="00AA683D">
              <w:rPr>
                <w:b/>
              </w:rPr>
              <w:t>BAS1516IMS1801MCY2255RPR2673</w:t>
            </w:r>
          </w:p>
        </w:tc>
        <w:tc>
          <w:tcPr>
            <w:tcW w:w="5285" w:type="dxa"/>
          </w:tcPr>
          <w:p w14:paraId="55B5EC50" w14:textId="77777777" w:rsidR="003D5718" w:rsidRPr="00AA683D" w:rsidRDefault="003D5718" w:rsidP="00AA0EE8">
            <w:pPr>
              <w:pStyle w:val="Tabledata"/>
              <w:rPr>
                <w:b/>
                <w:lang w:val="en-GB"/>
                <w:rPrChange w:id="1266" w:author="Owen Jones" w:date="2018-07-31T16:06:00Z">
                  <w:rPr>
                    <w:b/>
                  </w:rPr>
                </w:rPrChange>
              </w:rPr>
            </w:pPr>
            <w:r w:rsidRPr="00AA683D">
              <w:rPr>
                <w:b/>
              </w:rPr>
              <w:t>BAS=eba_BA:x10,IMS=eba_IM:x3,MCY=eba_MC:x251,RPR=eba_RP:x5</w:t>
            </w:r>
          </w:p>
        </w:tc>
      </w:tr>
      <w:tr w:rsidR="003D5718" w:rsidRPr="00AA683D" w14:paraId="55B5EC55" w14:textId="77777777" w:rsidTr="00AA0EE8">
        <w:tc>
          <w:tcPr>
            <w:tcW w:w="1242" w:type="dxa"/>
          </w:tcPr>
          <w:p w14:paraId="55B5EC52" w14:textId="77777777" w:rsidR="003D5718" w:rsidRPr="00AA683D" w:rsidRDefault="003D5718" w:rsidP="00AA0EE8">
            <w:pPr>
              <w:pStyle w:val="Tabledata"/>
              <w:rPr>
                <w:b/>
                <w:lang w:val="en-GB"/>
                <w:rPrChange w:id="1267" w:author="Owen Jones" w:date="2018-07-31T16:06:00Z">
                  <w:rPr>
                    <w:b/>
                  </w:rPr>
                </w:rPrChange>
              </w:rPr>
            </w:pPr>
            <w:r w:rsidRPr="00AA683D">
              <w:rPr>
                <w:b/>
              </w:rPr>
              <w:t>63002</w:t>
            </w:r>
          </w:p>
        </w:tc>
        <w:tc>
          <w:tcPr>
            <w:tcW w:w="2764" w:type="dxa"/>
          </w:tcPr>
          <w:p w14:paraId="55B5EC53" w14:textId="77777777" w:rsidR="003D5718" w:rsidRPr="00AA683D" w:rsidRDefault="003D5718" w:rsidP="00AA0EE8">
            <w:pPr>
              <w:pStyle w:val="Tabledata"/>
              <w:rPr>
                <w:b/>
                <w:lang w:val="en-GB"/>
                <w:rPrChange w:id="1268" w:author="Owen Jones" w:date="2018-07-31T16:06:00Z">
                  <w:rPr>
                    <w:b/>
                  </w:rPr>
                </w:rPrChange>
              </w:rPr>
            </w:pPr>
            <w:r w:rsidRPr="00AA683D">
              <w:rPr>
                <w:b/>
              </w:rPr>
              <w:t>BAS1516IMS1801MCY2255RPR2676</w:t>
            </w:r>
          </w:p>
        </w:tc>
        <w:tc>
          <w:tcPr>
            <w:tcW w:w="5285" w:type="dxa"/>
          </w:tcPr>
          <w:p w14:paraId="55B5EC54" w14:textId="77777777" w:rsidR="003D5718" w:rsidRPr="00AA683D" w:rsidRDefault="003D5718" w:rsidP="00AA0EE8">
            <w:pPr>
              <w:pStyle w:val="Tabledata"/>
              <w:rPr>
                <w:b/>
                <w:lang w:val="en-GB"/>
                <w:rPrChange w:id="1269" w:author="Owen Jones" w:date="2018-07-31T16:06:00Z">
                  <w:rPr>
                    <w:b/>
                  </w:rPr>
                </w:rPrChange>
              </w:rPr>
            </w:pPr>
            <w:r w:rsidRPr="00AA683D">
              <w:rPr>
                <w:b/>
              </w:rPr>
              <w:t>BAS=eba_BA:x10,IMS=eba_IM:x3,MCY=eba_MC:x251,RPR=eba_RP:x8</w:t>
            </w:r>
          </w:p>
        </w:tc>
      </w:tr>
      <w:tr w:rsidR="003D5718" w:rsidRPr="00AA683D" w14:paraId="55B5EC59" w14:textId="77777777" w:rsidTr="00AA0EE8">
        <w:tc>
          <w:tcPr>
            <w:tcW w:w="1242" w:type="dxa"/>
          </w:tcPr>
          <w:p w14:paraId="55B5EC56" w14:textId="77777777" w:rsidR="003D5718" w:rsidRPr="00AA683D" w:rsidRDefault="003D5718" w:rsidP="00AA0EE8">
            <w:pPr>
              <w:pStyle w:val="Tabledata"/>
              <w:rPr>
                <w:b/>
                <w:lang w:val="en-GB"/>
                <w:rPrChange w:id="1270" w:author="Owen Jones" w:date="2018-07-31T16:06:00Z">
                  <w:rPr>
                    <w:b/>
                  </w:rPr>
                </w:rPrChange>
              </w:rPr>
            </w:pPr>
            <w:r w:rsidRPr="00AA683D">
              <w:rPr>
                <w:b/>
              </w:rPr>
              <w:t>63003</w:t>
            </w:r>
          </w:p>
        </w:tc>
        <w:tc>
          <w:tcPr>
            <w:tcW w:w="2764" w:type="dxa"/>
          </w:tcPr>
          <w:p w14:paraId="55B5EC57" w14:textId="77777777" w:rsidR="003D5718" w:rsidRPr="00AA683D" w:rsidRDefault="003D5718" w:rsidP="00AA0EE8">
            <w:pPr>
              <w:pStyle w:val="Tabledata"/>
              <w:rPr>
                <w:b/>
                <w:lang w:val="en-GB"/>
                <w:rPrChange w:id="1271" w:author="Owen Jones" w:date="2018-07-31T16:06:00Z">
                  <w:rPr>
                    <w:b/>
                  </w:rPr>
                </w:rPrChange>
              </w:rPr>
            </w:pPr>
            <w:r w:rsidRPr="00AA683D">
              <w:rPr>
                <w:b/>
              </w:rPr>
              <w:t>BAS1516IMS1801MCY2255RPR2679</w:t>
            </w:r>
          </w:p>
        </w:tc>
        <w:tc>
          <w:tcPr>
            <w:tcW w:w="5285" w:type="dxa"/>
          </w:tcPr>
          <w:p w14:paraId="55B5EC58" w14:textId="77777777" w:rsidR="003D5718" w:rsidRPr="00AA683D" w:rsidRDefault="003D5718" w:rsidP="00AA0EE8">
            <w:pPr>
              <w:pStyle w:val="Tabledata"/>
              <w:rPr>
                <w:b/>
                <w:lang w:val="en-GB"/>
                <w:rPrChange w:id="1272" w:author="Owen Jones" w:date="2018-07-31T16:06:00Z">
                  <w:rPr>
                    <w:b/>
                  </w:rPr>
                </w:rPrChange>
              </w:rPr>
            </w:pPr>
            <w:r w:rsidRPr="00AA683D">
              <w:rPr>
                <w:b/>
              </w:rPr>
              <w:t>BAS=eba_BA:x10,IMS=eba_IM:x3,MCY=eba_MC:x251,RPR=eba_RP:x10</w:t>
            </w:r>
          </w:p>
        </w:tc>
      </w:tr>
      <w:tr w:rsidR="003D5718" w:rsidRPr="00AA683D" w14:paraId="55B5EC5D" w14:textId="77777777" w:rsidTr="00AA0EE8">
        <w:tc>
          <w:tcPr>
            <w:tcW w:w="1242" w:type="dxa"/>
          </w:tcPr>
          <w:p w14:paraId="55B5EC5A" w14:textId="77777777" w:rsidR="003D5718" w:rsidRPr="00AA683D" w:rsidRDefault="003D5718" w:rsidP="00AA0EE8">
            <w:pPr>
              <w:pStyle w:val="Tabledata"/>
              <w:rPr>
                <w:b/>
                <w:lang w:val="en-GB"/>
                <w:rPrChange w:id="1273" w:author="Owen Jones" w:date="2018-07-31T16:06:00Z">
                  <w:rPr>
                    <w:b/>
                  </w:rPr>
                </w:rPrChange>
              </w:rPr>
            </w:pPr>
            <w:r w:rsidRPr="00AA683D">
              <w:rPr>
                <w:b/>
              </w:rPr>
              <w:t>63004</w:t>
            </w:r>
          </w:p>
        </w:tc>
        <w:tc>
          <w:tcPr>
            <w:tcW w:w="2764" w:type="dxa"/>
          </w:tcPr>
          <w:p w14:paraId="55B5EC5B" w14:textId="77777777" w:rsidR="003D5718" w:rsidRPr="00AA683D" w:rsidRDefault="003D5718" w:rsidP="00AA0EE8">
            <w:pPr>
              <w:pStyle w:val="Tabledata"/>
              <w:rPr>
                <w:b/>
                <w:lang w:val="en-GB"/>
                <w:rPrChange w:id="1274" w:author="Owen Jones" w:date="2018-07-31T16:06:00Z">
                  <w:rPr>
                    <w:b/>
                  </w:rPr>
                </w:rPrChange>
              </w:rPr>
            </w:pPr>
            <w:r w:rsidRPr="00AA683D">
              <w:rPr>
                <w:b/>
              </w:rPr>
              <w:t>BAS1516IMS1801MCY2255RPR2680</w:t>
            </w:r>
          </w:p>
        </w:tc>
        <w:tc>
          <w:tcPr>
            <w:tcW w:w="5285" w:type="dxa"/>
          </w:tcPr>
          <w:p w14:paraId="55B5EC5C" w14:textId="77777777" w:rsidR="003D5718" w:rsidRPr="00AA683D" w:rsidRDefault="003D5718" w:rsidP="00AA0EE8">
            <w:pPr>
              <w:pStyle w:val="Tabledata"/>
              <w:rPr>
                <w:b/>
                <w:lang w:val="en-GB"/>
                <w:rPrChange w:id="1275" w:author="Owen Jones" w:date="2018-07-31T16:06:00Z">
                  <w:rPr>
                    <w:b/>
                  </w:rPr>
                </w:rPrChange>
              </w:rPr>
            </w:pPr>
            <w:r w:rsidRPr="00AA683D">
              <w:rPr>
                <w:b/>
              </w:rPr>
              <w:t>BAS=eba_BA:x10,IMS=eba_IM:x3,MCY=eba_MC:x251,RPR=eba_RP:x1</w:t>
            </w:r>
          </w:p>
        </w:tc>
      </w:tr>
    </w:tbl>
    <w:p w14:paraId="55B5EC5E" w14:textId="77777777" w:rsidR="00AC2556" w:rsidRPr="00AA683D" w:rsidRDefault="00AC2556" w:rsidP="00AC2556"/>
    <w:p w14:paraId="55B5EC5F" w14:textId="77777777" w:rsidR="003D5718" w:rsidRPr="00AA683D" w:rsidRDefault="003D5718" w:rsidP="003D5718">
      <w:r w:rsidRPr="00AA683D">
        <w:t>Missing Context Definition Entries:</w:t>
      </w:r>
    </w:p>
    <w:tbl>
      <w:tblPr>
        <w:tblStyle w:val="EBAtable"/>
        <w:tblW w:w="0" w:type="auto"/>
        <w:tblLook w:val="04A0" w:firstRow="1" w:lastRow="0" w:firstColumn="1" w:lastColumn="0" w:noHBand="0" w:noVBand="1"/>
      </w:tblPr>
      <w:tblGrid>
        <w:gridCol w:w="3021"/>
        <w:gridCol w:w="3031"/>
        <w:gridCol w:w="3023"/>
      </w:tblGrid>
      <w:tr w:rsidR="003D5718" w:rsidRPr="00AA683D" w14:paraId="55B5EC63" w14:textId="77777777" w:rsidTr="00AA0EE8">
        <w:trPr>
          <w:cnfStyle w:val="100000000000" w:firstRow="1" w:lastRow="0" w:firstColumn="0" w:lastColumn="0" w:oddVBand="0" w:evenVBand="0" w:oddHBand="0" w:evenHBand="0" w:firstRowFirstColumn="0" w:firstRowLastColumn="0" w:lastRowFirstColumn="0" w:lastRowLastColumn="0"/>
        </w:trPr>
        <w:tc>
          <w:tcPr>
            <w:tcW w:w="3097" w:type="dxa"/>
          </w:tcPr>
          <w:p w14:paraId="55B5EC60" w14:textId="77777777" w:rsidR="003D5718" w:rsidRPr="00AA683D" w:rsidRDefault="003D5718" w:rsidP="00AA0EE8">
            <w:pPr>
              <w:pStyle w:val="Tableheader"/>
              <w:rPr>
                <w:lang w:val="en-GB"/>
                <w:rPrChange w:id="1276" w:author="Owen Jones" w:date="2018-07-31T16:06:00Z">
                  <w:rPr/>
                </w:rPrChange>
              </w:rPr>
            </w:pPr>
            <w:proofErr w:type="spellStart"/>
            <w:r w:rsidRPr="00AA683D">
              <w:t>ContextID</w:t>
            </w:r>
            <w:proofErr w:type="spellEnd"/>
          </w:p>
        </w:tc>
        <w:tc>
          <w:tcPr>
            <w:tcW w:w="3097" w:type="dxa"/>
          </w:tcPr>
          <w:p w14:paraId="55B5EC61" w14:textId="77777777" w:rsidR="003D5718" w:rsidRPr="00AA683D" w:rsidRDefault="003D5718" w:rsidP="00AA0EE8">
            <w:pPr>
              <w:pStyle w:val="Tableheader"/>
              <w:rPr>
                <w:lang w:val="en-GB"/>
                <w:rPrChange w:id="1277" w:author="Owen Jones" w:date="2018-07-31T16:06:00Z">
                  <w:rPr/>
                </w:rPrChange>
              </w:rPr>
            </w:pPr>
            <w:proofErr w:type="spellStart"/>
            <w:r w:rsidRPr="00AA683D">
              <w:t>DimensionID</w:t>
            </w:r>
            <w:proofErr w:type="spellEnd"/>
          </w:p>
        </w:tc>
        <w:tc>
          <w:tcPr>
            <w:tcW w:w="3097" w:type="dxa"/>
          </w:tcPr>
          <w:p w14:paraId="55B5EC62" w14:textId="77777777" w:rsidR="003D5718" w:rsidRPr="00AA683D" w:rsidRDefault="003D5718" w:rsidP="00AA0EE8">
            <w:pPr>
              <w:pStyle w:val="Tableheader"/>
              <w:rPr>
                <w:lang w:val="en-GB"/>
                <w:rPrChange w:id="1278" w:author="Owen Jones" w:date="2018-07-31T16:06:00Z">
                  <w:rPr/>
                </w:rPrChange>
              </w:rPr>
            </w:pPr>
            <w:proofErr w:type="spellStart"/>
            <w:r w:rsidRPr="00AA683D">
              <w:t>MemberID</w:t>
            </w:r>
            <w:proofErr w:type="spellEnd"/>
          </w:p>
        </w:tc>
      </w:tr>
      <w:tr w:rsidR="003D5718" w:rsidRPr="00AA683D" w14:paraId="55B5EC67" w14:textId="77777777" w:rsidTr="00AA0EE8">
        <w:tc>
          <w:tcPr>
            <w:tcW w:w="3097" w:type="dxa"/>
          </w:tcPr>
          <w:p w14:paraId="55B5EC64" w14:textId="77777777" w:rsidR="003D5718" w:rsidRPr="00AA683D" w:rsidRDefault="003D5718" w:rsidP="00AA0EE8">
            <w:pPr>
              <w:pStyle w:val="Tabledata"/>
              <w:rPr>
                <w:lang w:val="en-GB"/>
                <w:rPrChange w:id="1279" w:author="Owen Jones" w:date="2018-07-31T16:06:00Z">
                  <w:rPr/>
                </w:rPrChange>
              </w:rPr>
            </w:pPr>
            <w:r w:rsidRPr="00AA683D">
              <w:t>63000</w:t>
            </w:r>
          </w:p>
        </w:tc>
        <w:tc>
          <w:tcPr>
            <w:tcW w:w="3097" w:type="dxa"/>
          </w:tcPr>
          <w:p w14:paraId="55B5EC65" w14:textId="77777777" w:rsidR="003D5718" w:rsidRPr="00AA683D" w:rsidRDefault="003D5718" w:rsidP="00AA0EE8">
            <w:pPr>
              <w:pStyle w:val="Tabledata"/>
              <w:rPr>
                <w:lang w:val="en-GB"/>
                <w:rPrChange w:id="1280" w:author="Owen Jones" w:date="2018-07-31T16:06:00Z">
                  <w:rPr/>
                </w:rPrChange>
              </w:rPr>
            </w:pPr>
            <w:r w:rsidRPr="00AA683D">
              <w:t>110</w:t>
            </w:r>
          </w:p>
        </w:tc>
        <w:tc>
          <w:tcPr>
            <w:tcW w:w="3097" w:type="dxa"/>
          </w:tcPr>
          <w:p w14:paraId="55B5EC66" w14:textId="77777777" w:rsidR="003D5718" w:rsidRPr="00AA683D" w:rsidRDefault="003D5718" w:rsidP="00AA0EE8">
            <w:pPr>
              <w:pStyle w:val="Tabledata"/>
              <w:rPr>
                <w:lang w:val="en-GB"/>
                <w:rPrChange w:id="1281" w:author="Owen Jones" w:date="2018-07-31T16:06:00Z">
                  <w:rPr/>
                </w:rPrChange>
              </w:rPr>
            </w:pPr>
            <w:r w:rsidRPr="00AA683D">
              <w:t>1516</w:t>
            </w:r>
          </w:p>
        </w:tc>
      </w:tr>
      <w:tr w:rsidR="003D5718" w:rsidRPr="00AA683D" w14:paraId="55B5EC6B" w14:textId="77777777" w:rsidTr="00AA0EE8">
        <w:tc>
          <w:tcPr>
            <w:tcW w:w="3097" w:type="dxa"/>
          </w:tcPr>
          <w:p w14:paraId="55B5EC68" w14:textId="77777777" w:rsidR="003D5718" w:rsidRPr="00AA683D" w:rsidRDefault="003D5718" w:rsidP="00AA0EE8">
            <w:pPr>
              <w:pStyle w:val="Tabledata"/>
              <w:rPr>
                <w:lang w:val="en-GB"/>
                <w:rPrChange w:id="1282" w:author="Owen Jones" w:date="2018-07-31T16:06:00Z">
                  <w:rPr/>
                </w:rPrChange>
              </w:rPr>
            </w:pPr>
            <w:r w:rsidRPr="00AA683D">
              <w:t>63000</w:t>
            </w:r>
          </w:p>
        </w:tc>
        <w:tc>
          <w:tcPr>
            <w:tcW w:w="3097" w:type="dxa"/>
          </w:tcPr>
          <w:p w14:paraId="55B5EC69" w14:textId="77777777" w:rsidR="003D5718" w:rsidRPr="00AA683D" w:rsidRDefault="003D5718" w:rsidP="00AA0EE8">
            <w:pPr>
              <w:pStyle w:val="Tabledata"/>
              <w:rPr>
                <w:lang w:val="en-GB"/>
                <w:rPrChange w:id="1283" w:author="Owen Jones" w:date="2018-07-31T16:06:00Z">
                  <w:rPr/>
                </w:rPrChange>
              </w:rPr>
            </w:pPr>
            <w:r w:rsidRPr="00AA683D">
              <w:t>120</w:t>
            </w:r>
          </w:p>
        </w:tc>
        <w:tc>
          <w:tcPr>
            <w:tcW w:w="3097" w:type="dxa"/>
          </w:tcPr>
          <w:p w14:paraId="55B5EC6A" w14:textId="77777777" w:rsidR="003D5718" w:rsidRPr="00AA683D" w:rsidRDefault="003D5718" w:rsidP="00AA0EE8">
            <w:pPr>
              <w:pStyle w:val="Tabledata"/>
              <w:rPr>
                <w:lang w:val="en-GB"/>
                <w:rPrChange w:id="1284" w:author="Owen Jones" w:date="2018-07-31T16:06:00Z">
                  <w:rPr/>
                </w:rPrChange>
              </w:rPr>
            </w:pPr>
            <w:r w:rsidRPr="00AA683D">
              <w:t>2255</w:t>
            </w:r>
          </w:p>
        </w:tc>
      </w:tr>
      <w:tr w:rsidR="003D5718" w:rsidRPr="00AA683D" w14:paraId="55B5EC6F" w14:textId="77777777" w:rsidTr="00AA0EE8">
        <w:tc>
          <w:tcPr>
            <w:tcW w:w="3097" w:type="dxa"/>
          </w:tcPr>
          <w:p w14:paraId="55B5EC6C" w14:textId="77777777" w:rsidR="003D5718" w:rsidRPr="00AA683D" w:rsidRDefault="003D5718" w:rsidP="00AA0EE8">
            <w:pPr>
              <w:pStyle w:val="Tabledata"/>
              <w:rPr>
                <w:lang w:val="en-GB"/>
                <w:rPrChange w:id="1285" w:author="Owen Jones" w:date="2018-07-31T16:06:00Z">
                  <w:rPr/>
                </w:rPrChange>
              </w:rPr>
            </w:pPr>
            <w:r w:rsidRPr="00AA683D">
              <w:t>63000</w:t>
            </w:r>
          </w:p>
        </w:tc>
        <w:tc>
          <w:tcPr>
            <w:tcW w:w="3097" w:type="dxa"/>
          </w:tcPr>
          <w:p w14:paraId="55B5EC6D" w14:textId="77777777" w:rsidR="003D5718" w:rsidRPr="00AA683D" w:rsidRDefault="003D5718" w:rsidP="00AA0EE8">
            <w:pPr>
              <w:pStyle w:val="Tabledata"/>
              <w:rPr>
                <w:lang w:val="en-GB"/>
                <w:rPrChange w:id="1286" w:author="Owen Jones" w:date="2018-07-31T16:06:00Z">
                  <w:rPr/>
                </w:rPrChange>
              </w:rPr>
            </w:pPr>
            <w:r w:rsidRPr="00AA683D">
              <w:t>390</w:t>
            </w:r>
          </w:p>
        </w:tc>
        <w:tc>
          <w:tcPr>
            <w:tcW w:w="3097" w:type="dxa"/>
          </w:tcPr>
          <w:p w14:paraId="55B5EC6E" w14:textId="77777777" w:rsidR="003D5718" w:rsidRPr="00AA683D" w:rsidRDefault="003D5718" w:rsidP="00AA0EE8">
            <w:pPr>
              <w:pStyle w:val="Tabledata"/>
              <w:rPr>
                <w:lang w:val="en-GB"/>
                <w:rPrChange w:id="1287" w:author="Owen Jones" w:date="2018-07-31T16:06:00Z">
                  <w:rPr/>
                </w:rPrChange>
              </w:rPr>
            </w:pPr>
            <w:r w:rsidRPr="00AA683D">
              <w:t>1801</w:t>
            </w:r>
          </w:p>
        </w:tc>
      </w:tr>
      <w:tr w:rsidR="003D5718" w:rsidRPr="00AA683D" w14:paraId="55B5EC73" w14:textId="77777777" w:rsidTr="00AA0EE8">
        <w:tc>
          <w:tcPr>
            <w:tcW w:w="3097" w:type="dxa"/>
          </w:tcPr>
          <w:p w14:paraId="55B5EC70" w14:textId="77777777" w:rsidR="003D5718" w:rsidRPr="00AA683D" w:rsidRDefault="003D5718" w:rsidP="00AA0EE8">
            <w:pPr>
              <w:pStyle w:val="Tabledata"/>
              <w:rPr>
                <w:lang w:val="en-GB"/>
                <w:rPrChange w:id="1288" w:author="Owen Jones" w:date="2018-07-31T16:06:00Z">
                  <w:rPr/>
                </w:rPrChange>
              </w:rPr>
            </w:pPr>
            <w:r w:rsidRPr="00AA683D">
              <w:t>63000</w:t>
            </w:r>
          </w:p>
        </w:tc>
        <w:tc>
          <w:tcPr>
            <w:tcW w:w="3097" w:type="dxa"/>
          </w:tcPr>
          <w:p w14:paraId="55B5EC71" w14:textId="77777777" w:rsidR="003D5718" w:rsidRPr="00AA683D" w:rsidRDefault="003D5718" w:rsidP="00AA0EE8">
            <w:pPr>
              <w:pStyle w:val="Tabledata"/>
              <w:rPr>
                <w:lang w:val="en-GB"/>
                <w:rPrChange w:id="1289" w:author="Owen Jones" w:date="2018-07-31T16:06:00Z">
                  <w:rPr/>
                </w:rPrChange>
              </w:rPr>
            </w:pPr>
            <w:r w:rsidRPr="00AA683D">
              <w:t>525</w:t>
            </w:r>
          </w:p>
        </w:tc>
        <w:tc>
          <w:tcPr>
            <w:tcW w:w="3097" w:type="dxa"/>
          </w:tcPr>
          <w:p w14:paraId="55B5EC72" w14:textId="77777777" w:rsidR="003D5718" w:rsidRPr="00AA683D" w:rsidRDefault="003D5718" w:rsidP="00AA0EE8">
            <w:pPr>
              <w:pStyle w:val="Tabledata"/>
              <w:rPr>
                <w:lang w:val="en-GB"/>
                <w:rPrChange w:id="1290" w:author="Owen Jones" w:date="2018-07-31T16:06:00Z">
                  <w:rPr/>
                </w:rPrChange>
              </w:rPr>
            </w:pPr>
            <w:r w:rsidRPr="00AA683D">
              <w:t>2672</w:t>
            </w:r>
          </w:p>
        </w:tc>
      </w:tr>
      <w:tr w:rsidR="003D5718" w:rsidRPr="00AA683D" w14:paraId="55B5EC77" w14:textId="77777777" w:rsidTr="00AA0EE8">
        <w:tc>
          <w:tcPr>
            <w:tcW w:w="3097" w:type="dxa"/>
          </w:tcPr>
          <w:p w14:paraId="55B5EC74" w14:textId="77777777" w:rsidR="003D5718" w:rsidRPr="00AA683D" w:rsidRDefault="003D5718" w:rsidP="00AA0EE8">
            <w:pPr>
              <w:pStyle w:val="Tabledata"/>
              <w:rPr>
                <w:lang w:val="en-GB"/>
                <w:rPrChange w:id="1291" w:author="Owen Jones" w:date="2018-07-31T16:06:00Z">
                  <w:rPr/>
                </w:rPrChange>
              </w:rPr>
            </w:pPr>
            <w:r w:rsidRPr="00AA683D">
              <w:t>63001</w:t>
            </w:r>
          </w:p>
        </w:tc>
        <w:tc>
          <w:tcPr>
            <w:tcW w:w="3097" w:type="dxa"/>
          </w:tcPr>
          <w:p w14:paraId="55B5EC75" w14:textId="77777777" w:rsidR="003D5718" w:rsidRPr="00AA683D" w:rsidRDefault="003D5718" w:rsidP="00AA0EE8">
            <w:pPr>
              <w:pStyle w:val="Tabledata"/>
              <w:rPr>
                <w:lang w:val="en-GB"/>
                <w:rPrChange w:id="1292" w:author="Owen Jones" w:date="2018-07-31T16:06:00Z">
                  <w:rPr/>
                </w:rPrChange>
              </w:rPr>
            </w:pPr>
            <w:r w:rsidRPr="00AA683D">
              <w:t>110</w:t>
            </w:r>
          </w:p>
        </w:tc>
        <w:tc>
          <w:tcPr>
            <w:tcW w:w="3097" w:type="dxa"/>
          </w:tcPr>
          <w:p w14:paraId="55B5EC76" w14:textId="77777777" w:rsidR="003D5718" w:rsidRPr="00AA683D" w:rsidRDefault="003D5718" w:rsidP="00AA0EE8">
            <w:pPr>
              <w:pStyle w:val="Tabledata"/>
              <w:rPr>
                <w:lang w:val="en-GB"/>
                <w:rPrChange w:id="1293" w:author="Owen Jones" w:date="2018-07-31T16:06:00Z">
                  <w:rPr/>
                </w:rPrChange>
              </w:rPr>
            </w:pPr>
            <w:r w:rsidRPr="00AA683D">
              <w:t>1516</w:t>
            </w:r>
          </w:p>
        </w:tc>
      </w:tr>
      <w:tr w:rsidR="003D5718" w:rsidRPr="00AA683D" w14:paraId="55B5EC7B" w14:textId="77777777" w:rsidTr="00AA0EE8">
        <w:tc>
          <w:tcPr>
            <w:tcW w:w="3097" w:type="dxa"/>
          </w:tcPr>
          <w:p w14:paraId="55B5EC78" w14:textId="77777777" w:rsidR="003D5718" w:rsidRPr="00AA683D" w:rsidRDefault="003D5718" w:rsidP="00AA0EE8">
            <w:pPr>
              <w:pStyle w:val="Tabledata"/>
              <w:rPr>
                <w:lang w:val="en-GB"/>
                <w:rPrChange w:id="1294" w:author="Owen Jones" w:date="2018-07-31T16:06:00Z">
                  <w:rPr/>
                </w:rPrChange>
              </w:rPr>
            </w:pPr>
            <w:r w:rsidRPr="00AA683D">
              <w:t>63001</w:t>
            </w:r>
          </w:p>
        </w:tc>
        <w:tc>
          <w:tcPr>
            <w:tcW w:w="3097" w:type="dxa"/>
          </w:tcPr>
          <w:p w14:paraId="55B5EC79" w14:textId="77777777" w:rsidR="003D5718" w:rsidRPr="00AA683D" w:rsidRDefault="003D5718" w:rsidP="00AA0EE8">
            <w:pPr>
              <w:pStyle w:val="Tabledata"/>
              <w:rPr>
                <w:lang w:val="en-GB"/>
                <w:rPrChange w:id="1295" w:author="Owen Jones" w:date="2018-07-31T16:06:00Z">
                  <w:rPr/>
                </w:rPrChange>
              </w:rPr>
            </w:pPr>
            <w:r w:rsidRPr="00AA683D">
              <w:t>120</w:t>
            </w:r>
          </w:p>
        </w:tc>
        <w:tc>
          <w:tcPr>
            <w:tcW w:w="3097" w:type="dxa"/>
          </w:tcPr>
          <w:p w14:paraId="55B5EC7A" w14:textId="77777777" w:rsidR="003D5718" w:rsidRPr="00AA683D" w:rsidRDefault="003D5718" w:rsidP="00AA0EE8">
            <w:pPr>
              <w:pStyle w:val="Tabledata"/>
              <w:rPr>
                <w:lang w:val="en-GB"/>
                <w:rPrChange w:id="1296" w:author="Owen Jones" w:date="2018-07-31T16:06:00Z">
                  <w:rPr/>
                </w:rPrChange>
              </w:rPr>
            </w:pPr>
            <w:r w:rsidRPr="00AA683D">
              <w:t>2255</w:t>
            </w:r>
          </w:p>
        </w:tc>
      </w:tr>
      <w:tr w:rsidR="003D5718" w:rsidRPr="00AA683D" w14:paraId="55B5EC7F" w14:textId="77777777" w:rsidTr="00AA0EE8">
        <w:tc>
          <w:tcPr>
            <w:tcW w:w="3097" w:type="dxa"/>
          </w:tcPr>
          <w:p w14:paraId="55B5EC7C" w14:textId="77777777" w:rsidR="003D5718" w:rsidRPr="00AA683D" w:rsidRDefault="003D5718" w:rsidP="00AA0EE8">
            <w:pPr>
              <w:pStyle w:val="Tabledata"/>
              <w:rPr>
                <w:lang w:val="en-GB"/>
                <w:rPrChange w:id="1297" w:author="Owen Jones" w:date="2018-07-31T16:06:00Z">
                  <w:rPr/>
                </w:rPrChange>
              </w:rPr>
            </w:pPr>
            <w:r w:rsidRPr="00AA683D">
              <w:t>63001</w:t>
            </w:r>
          </w:p>
        </w:tc>
        <w:tc>
          <w:tcPr>
            <w:tcW w:w="3097" w:type="dxa"/>
          </w:tcPr>
          <w:p w14:paraId="55B5EC7D" w14:textId="77777777" w:rsidR="003D5718" w:rsidRPr="00AA683D" w:rsidRDefault="003D5718" w:rsidP="00AA0EE8">
            <w:pPr>
              <w:pStyle w:val="Tabledata"/>
              <w:rPr>
                <w:lang w:val="en-GB"/>
                <w:rPrChange w:id="1298" w:author="Owen Jones" w:date="2018-07-31T16:06:00Z">
                  <w:rPr/>
                </w:rPrChange>
              </w:rPr>
            </w:pPr>
            <w:r w:rsidRPr="00AA683D">
              <w:t>390</w:t>
            </w:r>
          </w:p>
        </w:tc>
        <w:tc>
          <w:tcPr>
            <w:tcW w:w="3097" w:type="dxa"/>
          </w:tcPr>
          <w:p w14:paraId="55B5EC7E" w14:textId="77777777" w:rsidR="003D5718" w:rsidRPr="00AA683D" w:rsidRDefault="003D5718" w:rsidP="00AA0EE8">
            <w:pPr>
              <w:pStyle w:val="Tabledata"/>
              <w:rPr>
                <w:lang w:val="en-GB"/>
                <w:rPrChange w:id="1299" w:author="Owen Jones" w:date="2018-07-31T16:06:00Z">
                  <w:rPr/>
                </w:rPrChange>
              </w:rPr>
            </w:pPr>
            <w:r w:rsidRPr="00AA683D">
              <w:t>1801</w:t>
            </w:r>
          </w:p>
        </w:tc>
      </w:tr>
      <w:tr w:rsidR="003D5718" w:rsidRPr="00AA683D" w14:paraId="55B5EC83" w14:textId="77777777" w:rsidTr="00AA0EE8">
        <w:tc>
          <w:tcPr>
            <w:tcW w:w="3097" w:type="dxa"/>
          </w:tcPr>
          <w:p w14:paraId="55B5EC80" w14:textId="77777777" w:rsidR="003D5718" w:rsidRPr="00AA683D" w:rsidRDefault="003D5718" w:rsidP="00AA0EE8">
            <w:pPr>
              <w:pStyle w:val="Tabledata"/>
              <w:rPr>
                <w:lang w:val="en-GB"/>
                <w:rPrChange w:id="1300" w:author="Owen Jones" w:date="2018-07-31T16:06:00Z">
                  <w:rPr/>
                </w:rPrChange>
              </w:rPr>
            </w:pPr>
            <w:r w:rsidRPr="00AA683D">
              <w:t>63001</w:t>
            </w:r>
          </w:p>
        </w:tc>
        <w:tc>
          <w:tcPr>
            <w:tcW w:w="3097" w:type="dxa"/>
          </w:tcPr>
          <w:p w14:paraId="55B5EC81" w14:textId="77777777" w:rsidR="003D5718" w:rsidRPr="00AA683D" w:rsidRDefault="003D5718" w:rsidP="00AA0EE8">
            <w:pPr>
              <w:pStyle w:val="Tabledata"/>
              <w:rPr>
                <w:lang w:val="en-GB"/>
                <w:rPrChange w:id="1301" w:author="Owen Jones" w:date="2018-07-31T16:06:00Z">
                  <w:rPr/>
                </w:rPrChange>
              </w:rPr>
            </w:pPr>
            <w:r w:rsidRPr="00AA683D">
              <w:t>525</w:t>
            </w:r>
          </w:p>
        </w:tc>
        <w:tc>
          <w:tcPr>
            <w:tcW w:w="3097" w:type="dxa"/>
          </w:tcPr>
          <w:p w14:paraId="55B5EC82" w14:textId="77777777" w:rsidR="003D5718" w:rsidRPr="00AA683D" w:rsidRDefault="003D5718" w:rsidP="00AA0EE8">
            <w:pPr>
              <w:pStyle w:val="Tabledata"/>
              <w:rPr>
                <w:lang w:val="en-GB"/>
                <w:rPrChange w:id="1302" w:author="Owen Jones" w:date="2018-07-31T16:06:00Z">
                  <w:rPr/>
                </w:rPrChange>
              </w:rPr>
            </w:pPr>
            <w:r w:rsidRPr="00AA683D">
              <w:t>2673</w:t>
            </w:r>
          </w:p>
        </w:tc>
      </w:tr>
      <w:tr w:rsidR="003D5718" w:rsidRPr="00AA683D" w14:paraId="55B5EC87" w14:textId="77777777" w:rsidTr="00AA0EE8">
        <w:tc>
          <w:tcPr>
            <w:tcW w:w="3097" w:type="dxa"/>
          </w:tcPr>
          <w:p w14:paraId="55B5EC84" w14:textId="77777777" w:rsidR="003D5718" w:rsidRPr="00AA683D" w:rsidRDefault="003D5718" w:rsidP="00AA0EE8">
            <w:pPr>
              <w:pStyle w:val="Tabledata"/>
              <w:rPr>
                <w:lang w:val="en-GB"/>
                <w:rPrChange w:id="1303" w:author="Owen Jones" w:date="2018-07-31T16:06:00Z">
                  <w:rPr/>
                </w:rPrChange>
              </w:rPr>
            </w:pPr>
            <w:r w:rsidRPr="00AA683D">
              <w:t>63002</w:t>
            </w:r>
          </w:p>
        </w:tc>
        <w:tc>
          <w:tcPr>
            <w:tcW w:w="3097" w:type="dxa"/>
          </w:tcPr>
          <w:p w14:paraId="55B5EC85" w14:textId="77777777" w:rsidR="003D5718" w:rsidRPr="00AA683D" w:rsidRDefault="003D5718" w:rsidP="00AA0EE8">
            <w:pPr>
              <w:pStyle w:val="Tabledata"/>
              <w:rPr>
                <w:lang w:val="en-GB"/>
                <w:rPrChange w:id="1304" w:author="Owen Jones" w:date="2018-07-31T16:06:00Z">
                  <w:rPr/>
                </w:rPrChange>
              </w:rPr>
            </w:pPr>
            <w:r w:rsidRPr="00AA683D">
              <w:t>110</w:t>
            </w:r>
          </w:p>
        </w:tc>
        <w:tc>
          <w:tcPr>
            <w:tcW w:w="3097" w:type="dxa"/>
          </w:tcPr>
          <w:p w14:paraId="55B5EC86" w14:textId="77777777" w:rsidR="003D5718" w:rsidRPr="00AA683D" w:rsidRDefault="003D5718" w:rsidP="00AA0EE8">
            <w:pPr>
              <w:pStyle w:val="Tabledata"/>
              <w:rPr>
                <w:lang w:val="en-GB"/>
                <w:rPrChange w:id="1305" w:author="Owen Jones" w:date="2018-07-31T16:06:00Z">
                  <w:rPr/>
                </w:rPrChange>
              </w:rPr>
            </w:pPr>
            <w:r w:rsidRPr="00AA683D">
              <w:t>1516</w:t>
            </w:r>
          </w:p>
        </w:tc>
      </w:tr>
      <w:tr w:rsidR="003D5718" w:rsidRPr="00AA683D" w14:paraId="55B5EC8B" w14:textId="77777777" w:rsidTr="00AA0EE8">
        <w:tc>
          <w:tcPr>
            <w:tcW w:w="3097" w:type="dxa"/>
          </w:tcPr>
          <w:p w14:paraId="55B5EC88" w14:textId="77777777" w:rsidR="003D5718" w:rsidRPr="00AA683D" w:rsidRDefault="003D5718" w:rsidP="00AA0EE8">
            <w:pPr>
              <w:pStyle w:val="Tabledata"/>
              <w:rPr>
                <w:lang w:val="en-GB"/>
                <w:rPrChange w:id="1306" w:author="Owen Jones" w:date="2018-07-31T16:06:00Z">
                  <w:rPr/>
                </w:rPrChange>
              </w:rPr>
            </w:pPr>
            <w:r w:rsidRPr="00AA683D">
              <w:t>63002</w:t>
            </w:r>
          </w:p>
        </w:tc>
        <w:tc>
          <w:tcPr>
            <w:tcW w:w="3097" w:type="dxa"/>
          </w:tcPr>
          <w:p w14:paraId="55B5EC89" w14:textId="77777777" w:rsidR="003D5718" w:rsidRPr="00AA683D" w:rsidRDefault="003D5718" w:rsidP="00AA0EE8">
            <w:pPr>
              <w:pStyle w:val="Tabledata"/>
              <w:rPr>
                <w:lang w:val="en-GB"/>
                <w:rPrChange w:id="1307" w:author="Owen Jones" w:date="2018-07-31T16:06:00Z">
                  <w:rPr/>
                </w:rPrChange>
              </w:rPr>
            </w:pPr>
            <w:r w:rsidRPr="00AA683D">
              <w:t>120</w:t>
            </w:r>
          </w:p>
        </w:tc>
        <w:tc>
          <w:tcPr>
            <w:tcW w:w="3097" w:type="dxa"/>
          </w:tcPr>
          <w:p w14:paraId="55B5EC8A" w14:textId="77777777" w:rsidR="003D5718" w:rsidRPr="00AA683D" w:rsidRDefault="003D5718" w:rsidP="00AA0EE8">
            <w:pPr>
              <w:pStyle w:val="Tabledata"/>
              <w:rPr>
                <w:lang w:val="en-GB"/>
                <w:rPrChange w:id="1308" w:author="Owen Jones" w:date="2018-07-31T16:06:00Z">
                  <w:rPr/>
                </w:rPrChange>
              </w:rPr>
            </w:pPr>
            <w:r w:rsidRPr="00AA683D">
              <w:t>2255</w:t>
            </w:r>
          </w:p>
        </w:tc>
      </w:tr>
      <w:tr w:rsidR="003D5718" w:rsidRPr="00AA683D" w14:paraId="55B5EC8F" w14:textId="77777777" w:rsidTr="00AA0EE8">
        <w:tc>
          <w:tcPr>
            <w:tcW w:w="3097" w:type="dxa"/>
          </w:tcPr>
          <w:p w14:paraId="55B5EC8C" w14:textId="77777777" w:rsidR="003D5718" w:rsidRPr="00AA683D" w:rsidRDefault="003D5718" w:rsidP="00AA0EE8">
            <w:pPr>
              <w:pStyle w:val="Tabledata"/>
              <w:rPr>
                <w:lang w:val="en-GB"/>
                <w:rPrChange w:id="1309" w:author="Owen Jones" w:date="2018-07-31T16:06:00Z">
                  <w:rPr/>
                </w:rPrChange>
              </w:rPr>
            </w:pPr>
            <w:r w:rsidRPr="00AA683D">
              <w:t>63002</w:t>
            </w:r>
          </w:p>
        </w:tc>
        <w:tc>
          <w:tcPr>
            <w:tcW w:w="3097" w:type="dxa"/>
          </w:tcPr>
          <w:p w14:paraId="55B5EC8D" w14:textId="77777777" w:rsidR="003D5718" w:rsidRPr="00AA683D" w:rsidRDefault="003D5718" w:rsidP="00AA0EE8">
            <w:pPr>
              <w:pStyle w:val="Tabledata"/>
              <w:rPr>
                <w:lang w:val="en-GB"/>
                <w:rPrChange w:id="1310" w:author="Owen Jones" w:date="2018-07-31T16:06:00Z">
                  <w:rPr/>
                </w:rPrChange>
              </w:rPr>
            </w:pPr>
            <w:r w:rsidRPr="00AA683D">
              <w:t>390</w:t>
            </w:r>
          </w:p>
        </w:tc>
        <w:tc>
          <w:tcPr>
            <w:tcW w:w="3097" w:type="dxa"/>
          </w:tcPr>
          <w:p w14:paraId="55B5EC8E" w14:textId="77777777" w:rsidR="003D5718" w:rsidRPr="00AA683D" w:rsidRDefault="003D5718" w:rsidP="00AA0EE8">
            <w:pPr>
              <w:pStyle w:val="Tabledata"/>
              <w:rPr>
                <w:lang w:val="en-GB"/>
                <w:rPrChange w:id="1311" w:author="Owen Jones" w:date="2018-07-31T16:06:00Z">
                  <w:rPr/>
                </w:rPrChange>
              </w:rPr>
            </w:pPr>
            <w:r w:rsidRPr="00AA683D">
              <w:t>1801</w:t>
            </w:r>
          </w:p>
        </w:tc>
      </w:tr>
      <w:tr w:rsidR="003D5718" w:rsidRPr="00AA683D" w14:paraId="55B5EC93" w14:textId="77777777" w:rsidTr="00AA0EE8">
        <w:tc>
          <w:tcPr>
            <w:tcW w:w="3097" w:type="dxa"/>
          </w:tcPr>
          <w:p w14:paraId="55B5EC90" w14:textId="77777777" w:rsidR="003D5718" w:rsidRPr="00AA683D" w:rsidRDefault="003D5718" w:rsidP="00AA0EE8">
            <w:pPr>
              <w:pStyle w:val="Tabledata"/>
              <w:rPr>
                <w:lang w:val="en-GB"/>
                <w:rPrChange w:id="1312" w:author="Owen Jones" w:date="2018-07-31T16:06:00Z">
                  <w:rPr/>
                </w:rPrChange>
              </w:rPr>
            </w:pPr>
            <w:r w:rsidRPr="00AA683D">
              <w:t>63002</w:t>
            </w:r>
          </w:p>
        </w:tc>
        <w:tc>
          <w:tcPr>
            <w:tcW w:w="3097" w:type="dxa"/>
          </w:tcPr>
          <w:p w14:paraId="55B5EC91" w14:textId="77777777" w:rsidR="003D5718" w:rsidRPr="00AA683D" w:rsidRDefault="003D5718" w:rsidP="00AA0EE8">
            <w:pPr>
              <w:pStyle w:val="Tabledata"/>
              <w:rPr>
                <w:lang w:val="en-GB"/>
                <w:rPrChange w:id="1313" w:author="Owen Jones" w:date="2018-07-31T16:06:00Z">
                  <w:rPr/>
                </w:rPrChange>
              </w:rPr>
            </w:pPr>
            <w:r w:rsidRPr="00AA683D">
              <w:t>525</w:t>
            </w:r>
          </w:p>
        </w:tc>
        <w:tc>
          <w:tcPr>
            <w:tcW w:w="3097" w:type="dxa"/>
          </w:tcPr>
          <w:p w14:paraId="55B5EC92" w14:textId="77777777" w:rsidR="003D5718" w:rsidRPr="00AA683D" w:rsidRDefault="003D5718" w:rsidP="00AA0EE8">
            <w:pPr>
              <w:pStyle w:val="Tabledata"/>
              <w:rPr>
                <w:lang w:val="en-GB"/>
                <w:rPrChange w:id="1314" w:author="Owen Jones" w:date="2018-07-31T16:06:00Z">
                  <w:rPr/>
                </w:rPrChange>
              </w:rPr>
            </w:pPr>
            <w:r w:rsidRPr="00AA683D">
              <w:t>2676</w:t>
            </w:r>
          </w:p>
        </w:tc>
      </w:tr>
      <w:tr w:rsidR="003D5718" w:rsidRPr="00AA683D" w14:paraId="55B5EC97" w14:textId="77777777" w:rsidTr="00AA0EE8">
        <w:tc>
          <w:tcPr>
            <w:tcW w:w="3097" w:type="dxa"/>
          </w:tcPr>
          <w:p w14:paraId="55B5EC94" w14:textId="77777777" w:rsidR="003D5718" w:rsidRPr="00AA683D" w:rsidRDefault="003D5718" w:rsidP="00AA0EE8">
            <w:pPr>
              <w:pStyle w:val="Tabledata"/>
              <w:rPr>
                <w:lang w:val="en-GB"/>
                <w:rPrChange w:id="1315" w:author="Owen Jones" w:date="2018-07-31T16:06:00Z">
                  <w:rPr/>
                </w:rPrChange>
              </w:rPr>
            </w:pPr>
            <w:r w:rsidRPr="00AA683D">
              <w:t>63003</w:t>
            </w:r>
          </w:p>
        </w:tc>
        <w:tc>
          <w:tcPr>
            <w:tcW w:w="3097" w:type="dxa"/>
          </w:tcPr>
          <w:p w14:paraId="55B5EC95" w14:textId="77777777" w:rsidR="003D5718" w:rsidRPr="00AA683D" w:rsidRDefault="003D5718" w:rsidP="00AA0EE8">
            <w:pPr>
              <w:pStyle w:val="Tabledata"/>
              <w:rPr>
                <w:lang w:val="en-GB"/>
                <w:rPrChange w:id="1316" w:author="Owen Jones" w:date="2018-07-31T16:06:00Z">
                  <w:rPr/>
                </w:rPrChange>
              </w:rPr>
            </w:pPr>
            <w:r w:rsidRPr="00AA683D">
              <w:t>110</w:t>
            </w:r>
          </w:p>
        </w:tc>
        <w:tc>
          <w:tcPr>
            <w:tcW w:w="3097" w:type="dxa"/>
          </w:tcPr>
          <w:p w14:paraId="55B5EC96" w14:textId="77777777" w:rsidR="003D5718" w:rsidRPr="00AA683D" w:rsidRDefault="003D5718" w:rsidP="00AA0EE8">
            <w:pPr>
              <w:pStyle w:val="Tabledata"/>
              <w:rPr>
                <w:lang w:val="en-GB"/>
                <w:rPrChange w:id="1317" w:author="Owen Jones" w:date="2018-07-31T16:06:00Z">
                  <w:rPr/>
                </w:rPrChange>
              </w:rPr>
            </w:pPr>
            <w:r w:rsidRPr="00AA683D">
              <w:t>1516</w:t>
            </w:r>
          </w:p>
        </w:tc>
      </w:tr>
      <w:tr w:rsidR="003D5718" w:rsidRPr="00AA683D" w14:paraId="55B5EC9B" w14:textId="77777777" w:rsidTr="00AA0EE8">
        <w:tc>
          <w:tcPr>
            <w:tcW w:w="3097" w:type="dxa"/>
          </w:tcPr>
          <w:p w14:paraId="55B5EC98" w14:textId="77777777" w:rsidR="003D5718" w:rsidRPr="00AA683D" w:rsidRDefault="003D5718" w:rsidP="00AA0EE8">
            <w:pPr>
              <w:pStyle w:val="Tabledata"/>
              <w:rPr>
                <w:lang w:val="en-GB"/>
                <w:rPrChange w:id="1318" w:author="Owen Jones" w:date="2018-07-31T16:06:00Z">
                  <w:rPr/>
                </w:rPrChange>
              </w:rPr>
            </w:pPr>
            <w:r w:rsidRPr="00AA683D">
              <w:t>63003</w:t>
            </w:r>
          </w:p>
        </w:tc>
        <w:tc>
          <w:tcPr>
            <w:tcW w:w="3097" w:type="dxa"/>
          </w:tcPr>
          <w:p w14:paraId="55B5EC99" w14:textId="77777777" w:rsidR="003D5718" w:rsidRPr="00AA683D" w:rsidRDefault="003D5718" w:rsidP="00AA0EE8">
            <w:pPr>
              <w:pStyle w:val="Tabledata"/>
              <w:rPr>
                <w:lang w:val="en-GB"/>
                <w:rPrChange w:id="1319" w:author="Owen Jones" w:date="2018-07-31T16:06:00Z">
                  <w:rPr/>
                </w:rPrChange>
              </w:rPr>
            </w:pPr>
            <w:r w:rsidRPr="00AA683D">
              <w:t>120</w:t>
            </w:r>
          </w:p>
        </w:tc>
        <w:tc>
          <w:tcPr>
            <w:tcW w:w="3097" w:type="dxa"/>
          </w:tcPr>
          <w:p w14:paraId="55B5EC9A" w14:textId="77777777" w:rsidR="003D5718" w:rsidRPr="00AA683D" w:rsidRDefault="003D5718" w:rsidP="00AA0EE8">
            <w:pPr>
              <w:pStyle w:val="Tabledata"/>
              <w:rPr>
                <w:lang w:val="en-GB"/>
                <w:rPrChange w:id="1320" w:author="Owen Jones" w:date="2018-07-31T16:06:00Z">
                  <w:rPr/>
                </w:rPrChange>
              </w:rPr>
            </w:pPr>
            <w:r w:rsidRPr="00AA683D">
              <w:t>2255</w:t>
            </w:r>
          </w:p>
        </w:tc>
      </w:tr>
      <w:tr w:rsidR="003D5718" w:rsidRPr="00AA683D" w14:paraId="55B5EC9F" w14:textId="77777777" w:rsidTr="00AA0EE8">
        <w:tc>
          <w:tcPr>
            <w:tcW w:w="3097" w:type="dxa"/>
          </w:tcPr>
          <w:p w14:paraId="55B5EC9C" w14:textId="77777777" w:rsidR="003D5718" w:rsidRPr="00AA683D" w:rsidRDefault="003D5718" w:rsidP="00AA0EE8">
            <w:pPr>
              <w:pStyle w:val="Tabledata"/>
              <w:rPr>
                <w:lang w:val="en-GB"/>
                <w:rPrChange w:id="1321" w:author="Owen Jones" w:date="2018-07-31T16:06:00Z">
                  <w:rPr/>
                </w:rPrChange>
              </w:rPr>
            </w:pPr>
            <w:r w:rsidRPr="00AA683D">
              <w:t>63003</w:t>
            </w:r>
          </w:p>
        </w:tc>
        <w:tc>
          <w:tcPr>
            <w:tcW w:w="3097" w:type="dxa"/>
          </w:tcPr>
          <w:p w14:paraId="55B5EC9D" w14:textId="77777777" w:rsidR="003D5718" w:rsidRPr="00AA683D" w:rsidRDefault="003D5718" w:rsidP="00AA0EE8">
            <w:pPr>
              <w:pStyle w:val="Tabledata"/>
              <w:rPr>
                <w:lang w:val="en-GB"/>
                <w:rPrChange w:id="1322" w:author="Owen Jones" w:date="2018-07-31T16:06:00Z">
                  <w:rPr/>
                </w:rPrChange>
              </w:rPr>
            </w:pPr>
            <w:r w:rsidRPr="00AA683D">
              <w:t>390</w:t>
            </w:r>
          </w:p>
        </w:tc>
        <w:tc>
          <w:tcPr>
            <w:tcW w:w="3097" w:type="dxa"/>
          </w:tcPr>
          <w:p w14:paraId="55B5EC9E" w14:textId="77777777" w:rsidR="003D5718" w:rsidRPr="00AA683D" w:rsidRDefault="003D5718" w:rsidP="00AA0EE8">
            <w:pPr>
              <w:pStyle w:val="Tabledata"/>
              <w:rPr>
                <w:lang w:val="en-GB"/>
                <w:rPrChange w:id="1323" w:author="Owen Jones" w:date="2018-07-31T16:06:00Z">
                  <w:rPr/>
                </w:rPrChange>
              </w:rPr>
            </w:pPr>
            <w:r w:rsidRPr="00AA683D">
              <w:t>1801</w:t>
            </w:r>
          </w:p>
        </w:tc>
      </w:tr>
      <w:tr w:rsidR="003D5718" w:rsidRPr="00AA683D" w14:paraId="55B5ECA3" w14:textId="77777777" w:rsidTr="00AA0EE8">
        <w:tc>
          <w:tcPr>
            <w:tcW w:w="3097" w:type="dxa"/>
          </w:tcPr>
          <w:p w14:paraId="55B5ECA0" w14:textId="77777777" w:rsidR="003D5718" w:rsidRPr="00AA683D" w:rsidRDefault="003D5718" w:rsidP="00AA0EE8">
            <w:pPr>
              <w:pStyle w:val="Tabledata"/>
              <w:rPr>
                <w:lang w:val="en-GB"/>
                <w:rPrChange w:id="1324" w:author="Owen Jones" w:date="2018-07-31T16:06:00Z">
                  <w:rPr/>
                </w:rPrChange>
              </w:rPr>
            </w:pPr>
            <w:r w:rsidRPr="00AA683D">
              <w:t>63003</w:t>
            </w:r>
          </w:p>
        </w:tc>
        <w:tc>
          <w:tcPr>
            <w:tcW w:w="3097" w:type="dxa"/>
          </w:tcPr>
          <w:p w14:paraId="55B5ECA1" w14:textId="77777777" w:rsidR="003D5718" w:rsidRPr="00AA683D" w:rsidRDefault="003D5718" w:rsidP="00AA0EE8">
            <w:pPr>
              <w:pStyle w:val="Tabledata"/>
              <w:rPr>
                <w:lang w:val="en-GB"/>
                <w:rPrChange w:id="1325" w:author="Owen Jones" w:date="2018-07-31T16:06:00Z">
                  <w:rPr/>
                </w:rPrChange>
              </w:rPr>
            </w:pPr>
            <w:r w:rsidRPr="00AA683D">
              <w:t>525</w:t>
            </w:r>
          </w:p>
        </w:tc>
        <w:tc>
          <w:tcPr>
            <w:tcW w:w="3097" w:type="dxa"/>
          </w:tcPr>
          <w:p w14:paraId="55B5ECA2" w14:textId="77777777" w:rsidR="003D5718" w:rsidRPr="00AA683D" w:rsidRDefault="003D5718" w:rsidP="00AA0EE8">
            <w:pPr>
              <w:pStyle w:val="Tabledata"/>
              <w:rPr>
                <w:lang w:val="en-GB"/>
                <w:rPrChange w:id="1326" w:author="Owen Jones" w:date="2018-07-31T16:06:00Z">
                  <w:rPr/>
                </w:rPrChange>
              </w:rPr>
            </w:pPr>
            <w:r w:rsidRPr="00AA683D">
              <w:t>2679</w:t>
            </w:r>
          </w:p>
        </w:tc>
      </w:tr>
      <w:tr w:rsidR="003D5718" w:rsidRPr="00AA683D" w14:paraId="55B5ECA7" w14:textId="77777777" w:rsidTr="00AA0EE8">
        <w:tc>
          <w:tcPr>
            <w:tcW w:w="3097" w:type="dxa"/>
          </w:tcPr>
          <w:p w14:paraId="55B5ECA4" w14:textId="77777777" w:rsidR="003D5718" w:rsidRPr="00AA683D" w:rsidRDefault="003D5718" w:rsidP="00AA0EE8">
            <w:pPr>
              <w:pStyle w:val="Tabledata"/>
              <w:rPr>
                <w:lang w:val="en-GB"/>
                <w:rPrChange w:id="1327" w:author="Owen Jones" w:date="2018-07-31T16:06:00Z">
                  <w:rPr/>
                </w:rPrChange>
              </w:rPr>
            </w:pPr>
            <w:r w:rsidRPr="00AA683D">
              <w:lastRenderedPageBreak/>
              <w:t>63004</w:t>
            </w:r>
          </w:p>
        </w:tc>
        <w:tc>
          <w:tcPr>
            <w:tcW w:w="3097" w:type="dxa"/>
          </w:tcPr>
          <w:p w14:paraId="55B5ECA5" w14:textId="77777777" w:rsidR="003D5718" w:rsidRPr="00AA683D" w:rsidRDefault="003D5718" w:rsidP="00AA0EE8">
            <w:pPr>
              <w:pStyle w:val="Tabledata"/>
              <w:rPr>
                <w:lang w:val="en-GB"/>
                <w:rPrChange w:id="1328" w:author="Owen Jones" w:date="2018-07-31T16:06:00Z">
                  <w:rPr/>
                </w:rPrChange>
              </w:rPr>
            </w:pPr>
            <w:r w:rsidRPr="00AA683D">
              <w:t>110</w:t>
            </w:r>
          </w:p>
        </w:tc>
        <w:tc>
          <w:tcPr>
            <w:tcW w:w="3097" w:type="dxa"/>
          </w:tcPr>
          <w:p w14:paraId="55B5ECA6" w14:textId="77777777" w:rsidR="003D5718" w:rsidRPr="00AA683D" w:rsidRDefault="003D5718" w:rsidP="00AA0EE8">
            <w:pPr>
              <w:pStyle w:val="Tabledata"/>
              <w:rPr>
                <w:lang w:val="en-GB"/>
                <w:rPrChange w:id="1329" w:author="Owen Jones" w:date="2018-07-31T16:06:00Z">
                  <w:rPr/>
                </w:rPrChange>
              </w:rPr>
            </w:pPr>
            <w:r w:rsidRPr="00AA683D">
              <w:t>1516</w:t>
            </w:r>
          </w:p>
        </w:tc>
      </w:tr>
      <w:tr w:rsidR="003D5718" w:rsidRPr="00AA683D" w14:paraId="55B5ECAB" w14:textId="77777777" w:rsidTr="00AA0EE8">
        <w:tc>
          <w:tcPr>
            <w:tcW w:w="3097" w:type="dxa"/>
          </w:tcPr>
          <w:p w14:paraId="55B5ECA8" w14:textId="77777777" w:rsidR="003D5718" w:rsidRPr="00AA683D" w:rsidRDefault="003D5718" w:rsidP="00AA0EE8">
            <w:pPr>
              <w:pStyle w:val="Tabledata"/>
              <w:rPr>
                <w:lang w:val="en-GB"/>
                <w:rPrChange w:id="1330" w:author="Owen Jones" w:date="2018-07-31T16:06:00Z">
                  <w:rPr/>
                </w:rPrChange>
              </w:rPr>
            </w:pPr>
            <w:r w:rsidRPr="00AA683D">
              <w:t>63004</w:t>
            </w:r>
          </w:p>
        </w:tc>
        <w:tc>
          <w:tcPr>
            <w:tcW w:w="3097" w:type="dxa"/>
          </w:tcPr>
          <w:p w14:paraId="55B5ECA9" w14:textId="77777777" w:rsidR="003D5718" w:rsidRPr="00AA683D" w:rsidRDefault="003D5718" w:rsidP="00AA0EE8">
            <w:pPr>
              <w:pStyle w:val="Tabledata"/>
              <w:rPr>
                <w:lang w:val="en-GB"/>
                <w:rPrChange w:id="1331" w:author="Owen Jones" w:date="2018-07-31T16:06:00Z">
                  <w:rPr/>
                </w:rPrChange>
              </w:rPr>
            </w:pPr>
            <w:r w:rsidRPr="00AA683D">
              <w:t>120</w:t>
            </w:r>
          </w:p>
        </w:tc>
        <w:tc>
          <w:tcPr>
            <w:tcW w:w="3097" w:type="dxa"/>
          </w:tcPr>
          <w:p w14:paraId="55B5ECAA" w14:textId="77777777" w:rsidR="003D5718" w:rsidRPr="00AA683D" w:rsidRDefault="003D5718" w:rsidP="00AA0EE8">
            <w:pPr>
              <w:pStyle w:val="Tabledata"/>
              <w:rPr>
                <w:lang w:val="en-GB"/>
                <w:rPrChange w:id="1332" w:author="Owen Jones" w:date="2018-07-31T16:06:00Z">
                  <w:rPr/>
                </w:rPrChange>
              </w:rPr>
            </w:pPr>
            <w:r w:rsidRPr="00AA683D">
              <w:t>2255</w:t>
            </w:r>
          </w:p>
        </w:tc>
      </w:tr>
      <w:tr w:rsidR="003D5718" w:rsidRPr="00AA683D" w14:paraId="55B5ECAF" w14:textId="77777777" w:rsidTr="00AA0EE8">
        <w:tc>
          <w:tcPr>
            <w:tcW w:w="3097" w:type="dxa"/>
          </w:tcPr>
          <w:p w14:paraId="55B5ECAC" w14:textId="77777777" w:rsidR="003D5718" w:rsidRPr="00AA683D" w:rsidRDefault="003D5718" w:rsidP="00AA0EE8">
            <w:pPr>
              <w:pStyle w:val="Tabledata"/>
              <w:rPr>
                <w:lang w:val="en-GB"/>
                <w:rPrChange w:id="1333" w:author="Owen Jones" w:date="2018-07-31T16:06:00Z">
                  <w:rPr/>
                </w:rPrChange>
              </w:rPr>
            </w:pPr>
            <w:r w:rsidRPr="00AA683D">
              <w:t>63004</w:t>
            </w:r>
          </w:p>
        </w:tc>
        <w:tc>
          <w:tcPr>
            <w:tcW w:w="3097" w:type="dxa"/>
          </w:tcPr>
          <w:p w14:paraId="55B5ECAD" w14:textId="77777777" w:rsidR="003D5718" w:rsidRPr="00AA683D" w:rsidRDefault="003D5718" w:rsidP="00AA0EE8">
            <w:pPr>
              <w:pStyle w:val="Tabledata"/>
              <w:rPr>
                <w:lang w:val="en-GB"/>
                <w:rPrChange w:id="1334" w:author="Owen Jones" w:date="2018-07-31T16:06:00Z">
                  <w:rPr/>
                </w:rPrChange>
              </w:rPr>
            </w:pPr>
            <w:r w:rsidRPr="00AA683D">
              <w:t>390</w:t>
            </w:r>
          </w:p>
        </w:tc>
        <w:tc>
          <w:tcPr>
            <w:tcW w:w="3097" w:type="dxa"/>
          </w:tcPr>
          <w:p w14:paraId="55B5ECAE" w14:textId="77777777" w:rsidR="003D5718" w:rsidRPr="00AA683D" w:rsidRDefault="003D5718" w:rsidP="00AA0EE8">
            <w:pPr>
              <w:pStyle w:val="Tabledata"/>
              <w:rPr>
                <w:lang w:val="en-GB"/>
                <w:rPrChange w:id="1335" w:author="Owen Jones" w:date="2018-07-31T16:06:00Z">
                  <w:rPr/>
                </w:rPrChange>
              </w:rPr>
            </w:pPr>
            <w:r w:rsidRPr="00AA683D">
              <w:t>1801</w:t>
            </w:r>
          </w:p>
        </w:tc>
      </w:tr>
      <w:tr w:rsidR="003D5718" w:rsidRPr="00AA683D" w14:paraId="55B5ECB3" w14:textId="77777777" w:rsidTr="00AA0EE8">
        <w:tc>
          <w:tcPr>
            <w:tcW w:w="3097" w:type="dxa"/>
          </w:tcPr>
          <w:p w14:paraId="55B5ECB0" w14:textId="77777777" w:rsidR="003D5718" w:rsidRPr="00AA683D" w:rsidRDefault="003D5718" w:rsidP="00AA0EE8">
            <w:pPr>
              <w:pStyle w:val="Tabledata"/>
              <w:rPr>
                <w:lang w:val="en-GB"/>
                <w:rPrChange w:id="1336" w:author="Owen Jones" w:date="2018-07-31T16:06:00Z">
                  <w:rPr/>
                </w:rPrChange>
              </w:rPr>
            </w:pPr>
            <w:r w:rsidRPr="00AA683D">
              <w:t>63004</w:t>
            </w:r>
          </w:p>
        </w:tc>
        <w:tc>
          <w:tcPr>
            <w:tcW w:w="3097" w:type="dxa"/>
          </w:tcPr>
          <w:p w14:paraId="55B5ECB1" w14:textId="77777777" w:rsidR="003D5718" w:rsidRPr="00AA683D" w:rsidRDefault="003D5718" w:rsidP="00AA0EE8">
            <w:pPr>
              <w:pStyle w:val="Tabledata"/>
              <w:rPr>
                <w:lang w:val="en-GB"/>
                <w:rPrChange w:id="1337" w:author="Owen Jones" w:date="2018-07-31T16:06:00Z">
                  <w:rPr/>
                </w:rPrChange>
              </w:rPr>
            </w:pPr>
            <w:r w:rsidRPr="00AA683D">
              <w:t>525</w:t>
            </w:r>
          </w:p>
        </w:tc>
        <w:tc>
          <w:tcPr>
            <w:tcW w:w="3097" w:type="dxa"/>
          </w:tcPr>
          <w:p w14:paraId="55B5ECB2" w14:textId="77777777" w:rsidR="003D5718" w:rsidRPr="00AA683D" w:rsidRDefault="003D5718" w:rsidP="00AA0EE8">
            <w:pPr>
              <w:pStyle w:val="Tabledata"/>
              <w:rPr>
                <w:lang w:val="en-GB"/>
                <w:rPrChange w:id="1338" w:author="Owen Jones" w:date="2018-07-31T16:06:00Z">
                  <w:rPr/>
                </w:rPrChange>
              </w:rPr>
            </w:pPr>
            <w:r w:rsidRPr="00AA683D">
              <w:t>2680</w:t>
            </w:r>
          </w:p>
        </w:tc>
      </w:tr>
    </w:tbl>
    <w:p w14:paraId="55B5ECB4" w14:textId="77777777" w:rsidR="003D5718" w:rsidRPr="00AA683D" w:rsidRDefault="003D5718" w:rsidP="003D5718"/>
    <w:p w14:paraId="55B5ECB5" w14:textId="77777777" w:rsidR="003D5718" w:rsidRPr="00AA683D" w:rsidRDefault="003D5718" w:rsidP="003D5718">
      <w:r w:rsidRPr="00AA683D">
        <w:t xml:space="preserve">Corrected </w:t>
      </w:r>
      <w:proofErr w:type="spellStart"/>
      <w:r w:rsidRPr="00AA683D">
        <w:t>ContextIDs</w:t>
      </w:r>
      <w:proofErr w:type="spellEnd"/>
      <w:r w:rsidRPr="00AA683D">
        <w:t xml:space="preserve"> for Data Point Versions:</w:t>
      </w:r>
    </w:p>
    <w:tbl>
      <w:tblPr>
        <w:tblStyle w:val="EBAtable"/>
        <w:tblW w:w="0" w:type="auto"/>
        <w:tblLook w:val="04A0" w:firstRow="1" w:lastRow="0" w:firstColumn="1" w:lastColumn="0" w:noHBand="0" w:noVBand="1"/>
      </w:tblPr>
      <w:tblGrid>
        <w:gridCol w:w="4542"/>
        <w:gridCol w:w="4533"/>
      </w:tblGrid>
      <w:tr w:rsidR="003D5718" w:rsidRPr="00AA683D" w14:paraId="55B5ECB8" w14:textId="77777777" w:rsidTr="000F3810">
        <w:trPr>
          <w:cnfStyle w:val="100000000000" w:firstRow="1" w:lastRow="0" w:firstColumn="0" w:lastColumn="0" w:oddVBand="0" w:evenVBand="0" w:oddHBand="0" w:evenHBand="0" w:firstRowFirstColumn="0" w:firstRowLastColumn="0" w:lastRowFirstColumn="0" w:lastRowLastColumn="0"/>
        </w:trPr>
        <w:tc>
          <w:tcPr>
            <w:tcW w:w="4645" w:type="dxa"/>
          </w:tcPr>
          <w:p w14:paraId="55B5ECB6" w14:textId="77777777" w:rsidR="003D5718" w:rsidRPr="00AA683D" w:rsidRDefault="003D5718" w:rsidP="00AA0EE8">
            <w:pPr>
              <w:pStyle w:val="Tableheader"/>
              <w:rPr>
                <w:lang w:val="en-GB"/>
                <w:rPrChange w:id="1339" w:author="Owen Jones" w:date="2018-07-31T16:06:00Z">
                  <w:rPr/>
                </w:rPrChange>
              </w:rPr>
            </w:pPr>
            <w:proofErr w:type="spellStart"/>
            <w:r w:rsidRPr="00AA683D">
              <w:t>DataPointVID</w:t>
            </w:r>
            <w:proofErr w:type="spellEnd"/>
          </w:p>
        </w:tc>
        <w:tc>
          <w:tcPr>
            <w:tcW w:w="4646" w:type="dxa"/>
          </w:tcPr>
          <w:p w14:paraId="55B5ECB7" w14:textId="77777777" w:rsidR="003D5718" w:rsidRPr="00AA683D" w:rsidRDefault="003D5718" w:rsidP="00AA0EE8">
            <w:pPr>
              <w:pStyle w:val="Tableheader"/>
              <w:rPr>
                <w:lang w:val="en-GB"/>
                <w:rPrChange w:id="1340" w:author="Owen Jones" w:date="2018-07-31T16:06:00Z">
                  <w:rPr/>
                </w:rPrChange>
              </w:rPr>
            </w:pPr>
            <w:proofErr w:type="spellStart"/>
            <w:r w:rsidRPr="00AA683D">
              <w:t>ContextID</w:t>
            </w:r>
            <w:proofErr w:type="spellEnd"/>
          </w:p>
        </w:tc>
      </w:tr>
      <w:tr w:rsidR="003D5718" w:rsidRPr="00AA683D" w14:paraId="55B5ECBB" w14:textId="77777777" w:rsidTr="000F3810">
        <w:tc>
          <w:tcPr>
            <w:tcW w:w="4645" w:type="dxa"/>
          </w:tcPr>
          <w:p w14:paraId="55B5ECB9" w14:textId="77777777" w:rsidR="003D5718" w:rsidRPr="00AA683D" w:rsidRDefault="003D5718" w:rsidP="00AA0EE8">
            <w:pPr>
              <w:pStyle w:val="Tabledata"/>
              <w:rPr>
                <w:lang w:val="en-GB"/>
                <w:rPrChange w:id="1341" w:author="Owen Jones" w:date="2018-07-31T16:06:00Z">
                  <w:rPr/>
                </w:rPrChange>
              </w:rPr>
            </w:pPr>
            <w:r w:rsidRPr="00AA683D">
              <w:t>110964</w:t>
            </w:r>
          </w:p>
        </w:tc>
        <w:tc>
          <w:tcPr>
            <w:tcW w:w="4646" w:type="dxa"/>
          </w:tcPr>
          <w:p w14:paraId="55B5ECBA" w14:textId="77777777" w:rsidR="003D5718" w:rsidRPr="00AA683D" w:rsidRDefault="003D5718" w:rsidP="00AA0EE8">
            <w:pPr>
              <w:pStyle w:val="Tabledata"/>
              <w:rPr>
                <w:lang w:val="en-GB"/>
                <w:rPrChange w:id="1342" w:author="Owen Jones" w:date="2018-07-31T16:06:00Z">
                  <w:rPr/>
                </w:rPrChange>
              </w:rPr>
            </w:pPr>
            <w:r w:rsidRPr="00AA683D">
              <w:t>63000</w:t>
            </w:r>
          </w:p>
        </w:tc>
      </w:tr>
      <w:tr w:rsidR="003D5718" w:rsidRPr="00AA683D" w14:paraId="55B5ECBE" w14:textId="77777777" w:rsidTr="000F3810">
        <w:tc>
          <w:tcPr>
            <w:tcW w:w="4645" w:type="dxa"/>
          </w:tcPr>
          <w:p w14:paraId="55B5ECBC" w14:textId="77777777" w:rsidR="003D5718" w:rsidRPr="00AA683D" w:rsidRDefault="003D5718" w:rsidP="00AA0EE8">
            <w:pPr>
              <w:pStyle w:val="Tabledata"/>
              <w:rPr>
                <w:lang w:val="en-GB"/>
                <w:rPrChange w:id="1343" w:author="Owen Jones" w:date="2018-07-31T16:06:00Z">
                  <w:rPr/>
                </w:rPrChange>
              </w:rPr>
            </w:pPr>
            <w:r w:rsidRPr="00AA683D">
              <w:t>110965</w:t>
            </w:r>
          </w:p>
        </w:tc>
        <w:tc>
          <w:tcPr>
            <w:tcW w:w="4646" w:type="dxa"/>
          </w:tcPr>
          <w:p w14:paraId="55B5ECBD" w14:textId="77777777" w:rsidR="003D5718" w:rsidRPr="00AA683D" w:rsidRDefault="003D5718" w:rsidP="00AA0EE8">
            <w:pPr>
              <w:pStyle w:val="Tabledata"/>
              <w:rPr>
                <w:lang w:val="en-GB"/>
                <w:rPrChange w:id="1344" w:author="Owen Jones" w:date="2018-07-31T16:06:00Z">
                  <w:rPr/>
                </w:rPrChange>
              </w:rPr>
            </w:pPr>
            <w:r w:rsidRPr="00AA683D">
              <w:t>63001</w:t>
            </w:r>
          </w:p>
        </w:tc>
      </w:tr>
      <w:tr w:rsidR="003D5718" w:rsidRPr="00AA683D" w14:paraId="55B5ECC1" w14:textId="77777777" w:rsidTr="000F3810">
        <w:tc>
          <w:tcPr>
            <w:tcW w:w="4645" w:type="dxa"/>
          </w:tcPr>
          <w:p w14:paraId="55B5ECBF" w14:textId="77777777" w:rsidR="003D5718" w:rsidRPr="00AA683D" w:rsidRDefault="003D5718" w:rsidP="00AA0EE8">
            <w:pPr>
              <w:pStyle w:val="Tabledata"/>
              <w:rPr>
                <w:lang w:val="en-GB"/>
                <w:rPrChange w:id="1345" w:author="Owen Jones" w:date="2018-07-31T16:06:00Z">
                  <w:rPr/>
                </w:rPrChange>
              </w:rPr>
            </w:pPr>
            <w:r w:rsidRPr="00AA683D">
              <w:t>110966</w:t>
            </w:r>
          </w:p>
        </w:tc>
        <w:tc>
          <w:tcPr>
            <w:tcW w:w="4646" w:type="dxa"/>
          </w:tcPr>
          <w:p w14:paraId="55B5ECC0" w14:textId="77777777" w:rsidR="003D5718" w:rsidRPr="00AA683D" w:rsidRDefault="003D5718" w:rsidP="00AA0EE8">
            <w:pPr>
              <w:pStyle w:val="Tabledata"/>
              <w:rPr>
                <w:lang w:val="en-GB"/>
                <w:rPrChange w:id="1346" w:author="Owen Jones" w:date="2018-07-31T16:06:00Z">
                  <w:rPr/>
                </w:rPrChange>
              </w:rPr>
            </w:pPr>
            <w:r w:rsidRPr="00AA683D">
              <w:t>63002</w:t>
            </w:r>
          </w:p>
        </w:tc>
      </w:tr>
      <w:tr w:rsidR="003D5718" w:rsidRPr="00AA683D" w14:paraId="55B5ECC4" w14:textId="77777777" w:rsidTr="000F3810">
        <w:tc>
          <w:tcPr>
            <w:tcW w:w="4645" w:type="dxa"/>
          </w:tcPr>
          <w:p w14:paraId="55B5ECC2" w14:textId="77777777" w:rsidR="003D5718" w:rsidRPr="00AA683D" w:rsidRDefault="003D5718" w:rsidP="00AA0EE8">
            <w:pPr>
              <w:pStyle w:val="Tabledata"/>
              <w:rPr>
                <w:lang w:val="en-GB"/>
                <w:rPrChange w:id="1347" w:author="Owen Jones" w:date="2018-07-31T16:06:00Z">
                  <w:rPr/>
                </w:rPrChange>
              </w:rPr>
            </w:pPr>
            <w:r w:rsidRPr="00AA683D">
              <w:t>110967</w:t>
            </w:r>
          </w:p>
        </w:tc>
        <w:tc>
          <w:tcPr>
            <w:tcW w:w="4646" w:type="dxa"/>
          </w:tcPr>
          <w:p w14:paraId="55B5ECC3" w14:textId="77777777" w:rsidR="003D5718" w:rsidRPr="00AA683D" w:rsidRDefault="003D5718" w:rsidP="00AA0EE8">
            <w:pPr>
              <w:pStyle w:val="Tabledata"/>
              <w:rPr>
                <w:lang w:val="en-GB"/>
                <w:rPrChange w:id="1348" w:author="Owen Jones" w:date="2018-07-31T16:06:00Z">
                  <w:rPr/>
                </w:rPrChange>
              </w:rPr>
            </w:pPr>
            <w:r w:rsidRPr="00AA683D">
              <w:t>63003</w:t>
            </w:r>
          </w:p>
        </w:tc>
      </w:tr>
      <w:tr w:rsidR="003D5718" w:rsidRPr="00AA683D" w14:paraId="55B5ECC7" w14:textId="77777777" w:rsidTr="000F3810">
        <w:tc>
          <w:tcPr>
            <w:tcW w:w="4645" w:type="dxa"/>
          </w:tcPr>
          <w:p w14:paraId="55B5ECC5" w14:textId="77777777" w:rsidR="003D5718" w:rsidRPr="00AA683D" w:rsidRDefault="003D5718" w:rsidP="00AA0EE8">
            <w:pPr>
              <w:pStyle w:val="Tabledata"/>
              <w:rPr>
                <w:lang w:val="en-GB"/>
                <w:rPrChange w:id="1349" w:author="Owen Jones" w:date="2018-07-31T16:06:00Z">
                  <w:rPr/>
                </w:rPrChange>
              </w:rPr>
            </w:pPr>
            <w:r w:rsidRPr="00AA683D">
              <w:t>110968</w:t>
            </w:r>
          </w:p>
        </w:tc>
        <w:tc>
          <w:tcPr>
            <w:tcW w:w="4646" w:type="dxa"/>
          </w:tcPr>
          <w:p w14:paraId="55B5ECC6" w14:textId="77777777" w:rsidR="003D5718" w:rsidRPr="00AA683D" w:rsidRDefault="003D5718" w:rsidP="00AA0EE8">
            <w:pPr>
              <w:pStyle w:val="Tabledata"/>
              <w:rPr>
                <w:lang w:val="en-GB"/>
                <w:rPrChange w:id="1350" w:author="Owen Jones" w:date="2018-07-31T16:06:00Z">
                  <w:rPr/>
                </w:rPrChange>
              </w:rPr>
            </w:pPr>
            <w:r w:rsidRPr="00AA683D">
              <w:t>63004</w:t>
            </w:r>
          </w:p>
        </w:tc>
      </w:tr>
    </w:tbl>
    <w:p w14:paraId="55B5ECC8" w14:textId="77777777" w:rsidR="00237B31" w:rsidRPr="00AA683D" w:rsidRDefault="00237B31" w:rsidP="003D5718">
      <w:pPr>
        <w:pStyle w:val="Heading1"/>
        <w:rPr>
          <w:rFonts w:asciiTheme="minorHAnsi" w:eastAsiaTheme="minorEastAsia" w:hAnsiTheme="minorHAnsi" w:cstheme="minorBidi"/>
          <w:b w:val="0"/>
          <w:bCs w:val="0"/>
          <w:caps w:val="0"/>
          <w:color w:val="auto"/>
          <w:sz w:val="22"/>
          <w:szCs w:val="24"/>
        </w:rPr>
      </w:pPr>
    </w:p>
    <w:p w14:paraId="55B5ECC9" w14:textId="77777777" w:rsidR="003D5718" w:rsidRPr="00AA683D" w:rsidRDefault="00237B31" w:rsidP="00237B31">
      <w:pPr>
        <w:pStyle w:val="Heading2"/>
      </w:pPr>
      <w:r w:rsidRPr="00AA683D">
        <w:t xml:space="preserve">v2.1.0.1 (Taxonomy Bug fix) </w:t>
      </w:r>
      <w:r w:rsidR="003D5718" w:rsidRPr="00AA683D">
        <w:rPr>
          <w:rFonts w:ascii="Arial" w:hAnsi="Arial" w:cs="Arial"/>
          <w:color w:val="696969"/>
          <w:sz w:val="18"/>
          <w:szCs w:val="18"/>
          <w:shd w:val="clear" w:color="auto" w:fill="FFFFFF"/>
        </w:rPr>
        <w:t>(15/07/2014)</w:t>
      </w:r>
    </w:p>
    <w:p w14:paraId="55B5ECCA" w14:textId="77777777" w:rsidR="003D5718" w:rsidRPr="00AA683D" w:rsidRDefault="003D5718" w:rsidP="003D5718"/>
    <w:p w14:paraId="55B5ECCB" w14:textId="77777777" w:rsidR="003D5718" w:rsidRPr="00AA683D" w:rsidRDefault="003D5718" w:rsidP="003D5718">
      <w:r w:rsidRPr="00AA683D">
        <w:t>Sadly the previously published version included a technical error in the label files for the GA and CU hierarchies</w:t>
      </w:r>
      <w:r w:rsidRPr="00AA683D">
        <w:rPr>
          <w:rStyle w:val="FootnoteReference"/>
        </w:rPr>
        <w:footnoteReference w:id="34"/>
      </w:r>
      <w:r w:rsidRPr="00AA683D">
        <w:t>. As a result the taxonomy was not in fact valid XBRL.</w:t>
      </w:r>
    </w:p>
    <w:p w14:paraId="55B5ECCC" w14:textId="77777777" w:rsidR="003D5718" w:rsidRPr="00AA683D" w:rsidRDefault="003D5718" w:rsidP="003D5718">
      <w:r w:rsidRPr="00AA683D">
        <w:t>This release replaces the dictionary package (eba_dict_2.1.0.1.zip) with one containing the corrected files (eba_dict_2.1.0.1.zip). The previous dictionary files should no longer be used, and eba_dict_2.1.0.1.zip (the files contained in it if not using the taxonomy package feature) must be used instead.</w:t>
      </w:r>
    </w:p>
    <w:p w14:paraId="55B5ECCD" w14:textId="77777777" w:rsidR="000378E5" w:rsidRPr="00AA683D" w:rsidRDefault="00237B31" w:rsidP="00237B31">
      <w:pPr>
        <w:pStyle w:val="Heading2"/>
      </w:pPr>
      <w:r w:rsidRPr="00AA683D">
        <w:t>v2.1.0 (“2014/03” Package)</w:t>
      </w:r>
      <w:r w:rsidR="000378E5" w:rsidRPr="00AA683D">
        <w:t xml:space="preserve"> </w:t>
      </w:r>
      <w:r w:rsidR="000F3810" w:rsidRPr="00AA683D">
        <w:rPr>
          <w:rFonts w:ascii="Arial" w:hAnsi="Arial" w:cs="Arial"/>
          <w:color w:val="696969"/>
          <w:sz w:val="18"/>
          <w:szCs w:val="18"/>
          <w:shd w:val="clear" w:color="auto" w:fill="FFFFFF"/>
        </w:rPr>
        <w:t>(08/07/2014)</w:t>
      </w:r>
    </w:p>
    <w:p w14:paraId="55B5ECCE" w14:textId="77777777" w:rsidR="000378E5" w:rsidRPr="00AA683D" w:rsidRDefault="000378E5" w:rsidP="00D515AE">
      <w:pPr>
        <w:pStyle w:val="Titlelevel2"/>
      </w:pPr>
      <w:r w:rsidRPr="00AA683D">
        <w:t>Arrangement into discrete “components” for distribution:</w:t>
      </w:r>
    </w:p>
    <w:p w14:paraId="55B5ECCF" w14:textId="77777777" w:rsidR="000378E5" w:rsidRPr="00AA683D" w:rsidRDefault="000378E5" w:rsidP="000378E5">
      <w:r w:rsidRPr="00AA683D">
        <w:t>The taxonomy has been packaged into discrete chunks to aid distribution, usage, and clarity of purpose and changes</w:t>
      </w:r>
      <w:r w:rsidR="00105BA1" w:rsidRPr="00AA683D">
        <w:rPr>
          <w:rStyle w:val="FootnoteReference"/>
        </w:rPr>
        <w:footnoteReference w:id="35"/>
      </w:r>
      <w:r w:rsidRPr="00AA683D">
        <w:t xml:space="preserve">. The different chunks are </w:t>
      </w:r>
    </w:p>
    <w:p w14:paraId="55B5ECD0" w14:textId="77777777" w:rsidR="000378E5" w:rsidRPr="00AA683D" w:rsidRDefault="000378E5" w:rsidP="00183058">
      <w:pPr>
        <w:pStyle w:val="ListParagraph"/>
        <w:numPr>
          <w:ilvl w:val="0"/>
          <w:numId w:val="8"/>
        </w:numPr>
      </w:pPr>
      <w:r w:rsidRPr="00AA683D">
        <w:lastRenderedPageBreak/>
        <w:t>(5 archives) Reporting Taxonomy versions (e.g. eba_corep_2.1.0.0.zip)</w:t>
      </w:r>
    </w:p>
    <w:p w14:paraId="55B5ECD1" w14:textId="77777777" w:rsidR="000378E5" w:rsidRPr="00AA683D" w:rsidRDefault="000378E5" w:rsidP="00183058">
      <w:pPr>
        <w:pStyle w:val="ListParagraph"/>
        <w:numPr>
          <w:ilvl w:val="0"/>
          <w:numId w:val="8"/>
        </w:numPr>
      </w:pPr>
      <w:r w:rsidRPr="00AA683D">
        <w:t xml:space="preserve">(1 archive) Dictionary and EBA support files (files from the </w:t>
      </w:r>
      <w:proofErr w:type="spellStart"/>
      <w:r w:rsidRPr="00AA683D">
        <w:t>dict</w:t>
      </w:r>
      <w:proofErr w:type="spellEnd"/>
      <w:r w:rsidRPr="00AA683D">
        <w:t xml:space="preserve"> folder, </w:t>
      </w:r>
      <w:proofErr w:type="spellStart"/>
      <w:r w:rsidRPr="00AA683D">
        <w:t>ext</w:t>
      </w:r>
      <w:proofErr w:type="spellEnd"/>
      <w:r w:rsidRPr="00AA683D">
        <w:t xml:space="preserve">/model.xsd, and fws.xsd, fws-lab-codes.xml and fws-lab-en.xml from the </w:t>
      </w:r>
      <w:proofErr w:type="spellStart"/>
      <w:r w:rsidRPr="00AA683D">
        <w:t>fws</w:t>
      </w:r>
      <w:proofErr w:type="spellEnd"/>
      <w:r w:rsidRPr="00AA683D">
        <w:t xml:space="preserve"> folder in a single versioned eba_dict_2.1.0.0.zip)</w:t>
      </w:r>
    </w:p>
    <w:p w14:paraId="55B5ECD2" w14:textId="77777777" w:rsidR="000378E5" w:rsidRPr="00AA683D" w:rsidRDefault="000378E5" w:rsidP="00183058">
      <w:pPr>
        <w:pStyle w:val="ListParagraph"/>
        <w:numPr>
          <w:ilvl w:val="0"/>
          <w:numId w:val="8"/>
        </w:numPr>
      </w:pPr>
      <w:r w:rsidRPr="00AA683D">
        <w:t>(2 archives) Non-EBA files supplied for purely convenience (file sets from eurofiling.info and xbrl.org)</w:t>
      </w:r>
      <w:r w:rsidRPr="00AA683D">
        <w:rPr>
          <w:rStyle w:val="FootnoteReference"/>
        </w:rPr>
        <w:footnoteReference w:id="36"/>
      </w:r>
      <w:r w:rsidRPr="00AA683D">
        <w:t>.</w:t>
      </w:r>
    </w:p>
    <w:p w14:paraId="55B5ECD3" w14:textId="77777777" w:rsidR="000378E5" w:rsidRPr="00AA683D" w:rsidRDefault="000378E5" w:rsidP="000378E5"/>
    <w:p w14:paraId="55B5ECD4" w14:textId="77777777" w:rsidR="000378E5" w:rsidRPr="00AA683D" w:rsidRDefault="007F2F4F" w:rsidP="000378E5">
      <w:r w:rsidRPr="00AA683D">
        <w:t xml:space="preserve">Each of the </w:t>
      </w:r>
      <w:r w:rsidR="000378E5" w:rsidRPr="00AA683D">
        <w:t xml:space="preserve">Reporting taxonomy </w:t>
      </w:r>
      <w:r w:rsidRPr="00AA683D">
        <w:t xml:space="preserve">components, and the </w:t>
      </w:r>
      <w:r w:rsidR="000378E5" w:rsidRPr="00AA683D">
        <w:t>dictionary component</w:t>
      </w:r>
      <w:r w:rsidRPr="00AA683D">
        <w:t>,</w:t>
      </w:r>
      <w:r w:rsidR="000378E5" w:rsidRPr="00AA683D">
        <w:t xml:space="preserve"> are supplied as potential “taxonomy packages”, utilising the “Taxonomy Package 1.0 - Public Working Draft 15 January 2014” specification.</w:t>
      </w:r>
    </w:p>
    <w:p w14:paraId="55B5ECD5" w14:textId="77777777" w:rsidR="000378E5" w:rsidRPr="00AA683D" w:rsidRDefault="000378E5" w:rsidP="000378E5">
      <w:r w:rsidRPr="00AA683D">
        <w:t>Dictionary components are intended to be incremental, such that later versions may be safely used in place of earlier versions (and are released on the website as “in place” updates/overwrites and additions).</w:t>
      </w:r>
    </w:p>
    <w:p w14:paraId="55B5ECD6" w14:textId="77777777" w:rsidR="000378E5" w:rsidRPr="00AA683D" w:rsidRDefault="000378E5" w:rsidP="000378E5">
      <w:r w:rsidRPr="00AA683D">
        <w:t>Reporting taxonomy components reference, and so require (files from) the appropriate version (or later) of the dictionary component to also be available, so may not be usable offline as-is in all software. As always, taxonomy consumers are responsible for suitably configuring their particular XBRL software.</w:t>
      </w:r>
    </w:p>
    <w:p w14:paraId="55B5ECD7" w14:textId="77777777" w:rsidR="000378E5" w:rsidRPr="00AA683D" w:rsidRDefault="000378E5" w:rsidP="000378E5">
      <w:r w:rsidRPr="00AA683D">
        <w:t>To recover the complete set of taxonomy files, simply extract/unzip all the components into the same location.</w:t>
      </w:r>
    </w:p>
    <w:p w14:paraId="55B5ECD8" w14:textId="77777777" w:rsidR="000378E5" w:rsidRPr="00AA683D" w:rsidRDefault="000378E5" w:rsidP="00D515AE">
      <w:pPr>
        <w:pStyle w:val="Titlelevel2"/>
      </w:pPr>
      <w:r w:rsidRPr="00AA683D">
        <w:t>Change of semantics for versioning numbers:</w:t>
      </w:r>
    </w:p>
    <w:p w14:paraId="55B5ECD9" w14:textId="77777777" w:rsidR="000378E5" w:rsidRPr="00AA683D" w:rsidRDefault="000378E5" w:rsidP="000378E5">
      <w:r w:rsidRPr="00AA683D">
        <w:t xml:space="preserve">Old System – </w:t>
      </w:r>
      <w:proofErr w:type="spellStart"/>
      <w:r w:rsidRPr="00AA683D">
        <w:t>a.b.c</w:t>
      </w:r>
      <w:proofErr w:type="spellEnd"/>
      <w:r w:rsidRPr="00AA683D">
        <w:t xml:space="preserve"> where: </w:t>
      </w:r>
    </w:p>
    <w:p w14:paraId="55B5ECDA" w14:textId="77777777" w:rsidR="000378E5" w:rsidRPr="00AA683D" w:rsidRDefault="000378E5" w:rsidP="00183058">
      <w:pPr>
        <w:pStyle w:val="ListParagraph"/>
        <w:numPr>
          <w:ilvl w:val="0"/>
          <w:numId w:val="6"/>
        </w:numPr>
      </w:pPr>
      <w:r w:rsidRPr="00AA683D">
        <w:t>major breaking version (i.e. regulatory framework renewal or complete dictionary change)</w:t>
      </w:r>
    </w:p>
    <w:p w14:paraId="55B5ECDB" w14:textId="77777777" w:rsidR="000378E5" w:rsidRPr="00AA683D" w:rsidRDefault="000378E5" w:rsidP="00183058">
      <w:pPr>
        <w:pStyle w:val="ListParagraph"/>
        <w:numPr>
          <w:ilvl w:val="0"/>
          <w:numId w:val="6"/>
        </w:numPr>
      </w:pPr>
      <w:r w:rsidRPr="00AA683D">
        <w:t>minor breaking version (i.e. new business content or corrections),</w:t>
      </w:r>
    </w:p>
    <w:p w14:paraId="55B5ECDC" w14:textId="77777777" w:rsidR="000378E5" w:rsidRPr="00AA683D" w:rsidRDefault="000378E5" w:rsidP="00183058">
      <w:pPr>
        <w:pStyle w:val="ListParagraph"/>
        <w:numPr>
          <w:ilvl w:val="0"/>
          <w:numId w:val="6"/>
        </w:numPr>
      </w:pPr>
      <w:r w:rsidRPr="00AA683D">
        <w:t xml:space="preserve">non-breaking revision (primarily validation rule and label changes and technical level fixes) </w:t>
      </w:r>
    </w:p>
    <w:p w14:paraId="55B5ECDD" w14:textId="77777777" w:rsidR="000378E5" w:rsidRPr="00AA683D" w:rsidRDefault="000378E5" w:rsidP="000378E5">
      <w:r w:rsidRPr="00AA683D">
        <w:t xml:space="preserve">New system </w:t>
      </w:r>
      <w:proofErr w:type="spellStart"/>
      <w:r w:rsidRPr="00AA683D">
        <w:t>a.b.c.d.e</w:t>
      </w:r>
      <w:proofErr w:type="spellEnd"/>
      <w:r w:rsidRPr="00AA683D">
        <w:t xml:space="preserve"> where:</w:t>
      </w:r>
    </w:p>
    <w:p w14:paraId="55B5ECDE" w14:textId="77777777" w:rsidR="000378E5" w:rsidRPr="00AA683D" w:rsidRDefault="000378E5" w:rsidP="00183058">
      <w:pPr>
        <w:pStyle w:val="ListParagraph"/>
        <w:numPr>
          <w:ilvl w:val="0"/>
          <w:numId w:val="7"/>
        </w:numPr>
      </w:pPr>
      <w:r w:rsidRPr="00AA683D">
        <w:t>major breaking version (i.e. regulatory framework renewal or complete dictionary change)</w:t>
      </w:r>
    </w:p>
    <w:p w14:paraId="55B5ECDF" w14:textId="77777777" w:rsidR="000378E5" w:rsidRPr="00AA683D" w:rsidRDefault="000378E5" w:rsidP="00183058">
      <w:pPr>
        <w:pStyle w:val="ListParagraph"/>
        <w:numPr>
          <w:ilvl w:val="0"/>
          <w:numId w:val="7"/>
        </w:numPr>
      </w:pPr>
      <w:r w:rsidRPr="00AA683D">
        <w:t>significant business content change (e.g. new templates) – breaking change</w:t>
      </w:r>
    </w:p>
    <w:p w14:paraId="55B5ECE0" w14:textId="77777777" w:rsidR="000378E5" w:rsidRPr="00AA683D" w:rsidRDefault="000378E5" w:rsidP="00183058">
      <w:pPr>
        <w:pStyle w:val="ListParagraph"/>
        <w:numPr>
          <w:ilvl w:val="0"/>
          <w:numId w:val="7"/>
        </w:numPr>
      </w:pPr>
      <w:r w:rsidRPr="00AA683D">
        <w:t xml:space="preserve">minor breaking changes - business content corrections and technical corrections/changes </w:t>
      </w:r>
    </w:p>
    <w:p w14:paraId="55B5ECE1" w14:textId="77777777" w:rsidR="000378E5" w:rsidRPr="00AA683D" w:rsidRDefault="000378E5" w:rsidP="00183058">
      <w:pPr>
        <w:pStyle w:val="ListParagraph"/>
        <w:numPr>
          <w:ilvl w:val="0"/>
          <w:numId w:val="7"/>
        </w:numPr>
      </w:pPr>
      <w:r w:rsidRPr="00AA683D">
        <w:t>non-breaking revisions (primarily validation rule and label changes and technical level fixes)</w:t>
      </w:r>
      <w:r w:rsidRPr="00AA683D">
        <w:rPr>
          <w:rStyle w:val="FootnoteReference"/>
        </w:rPr>
        <w:footnoteReference w:id="37"/>
      </w:r>
    </w:p>
    <w:p w14:paraId="55B5ECE2" w14:textId="77777777" w:rsidR="000378E5" w:rsidRPr="00AA683D" w:rsidRDefault="000378E5" w:rsidP="00183058">
      <w:pPr>
        <w:pStyle w:val="ListParagraph"/>
        <w:numPr>
          <w:ilvl w:val="0"/>
          <w:numId w:val="7"/>
        </w:numPr>
      </w:pPr>
      <w:r w:rsidRPr="00AA683D">
        <w:t>possible modifier for internal and public working versions</w:t>
      </w:r>
      <w:r w:rsidRPr="00AA683D">
        <w:rPr>
          <w:rStyle w:val="FootnoteReference"/>
        </w:rPr>
        <w:footnoteReference w:id="38"/>
      </w:r>
      <w:r w:rsidRPr="00AA683D">
        <w:t xml:space="preserve"> </w:t>
      </w:r>
    </w:p>
    <w:p w14:paraId="55B5ECE3" w14:textId="77777777" w:rsidR="000378E5" w:rsidRPr="00AA683D" w:rsidRDefault="000378E5" w:rsidP="000378E5">
      <w:r w:rsidRPr="00AA683D">
        <w:t xml:space="preserve">Where “breaking” is primarily defined as the capacity of XBRL systems to successfully </w:t>
      </w:r>
      <w:r w:rsidRPr="00AA683D">
        <w:rPr>
          <w:u w:val="single"/>
        </w:rPr>
        <w:t>structurally</w:t>
      </w:r>
      <w:r w:rsidRPr="00AA683D">
        <w:t xml:space="preserve"> validate instance files based on either revision using either interchangeable.</w:t>
      </w:r>
    </w:p>
    <w:p w14:paraId="55B5ECE4" w14:textId="77777777" w:rsidR="000378E5" w:rsidRPr="00AA683D" w:rsidRDefault="000378E5" w:rsidP="000378E5">
      <w:r w:rsidRPr="00AA683D">
        <w:t>The components of the composite taxonomy (dictionary and individual reporting taxonomy versions) are numbered individually based on this system.</w:t>
      </w:r>
    </w:p>
    <w:p w14:paraId="55B5ECE5" w14:textId="77777777" w:rsidR="00B107EE" w:rsidRPr="00AA683D" w:rsidRDefault="00B107EE" w:rsidP="000378E5"/>
    <w:p w14:paraId="55B5ECE6" w14:textId="77777777" w:rsidR="00B107EE" w:rsidRPr="00AA683D" w:rsidRDefault="00B107EE" w:rsidP="00D515AE">
      <w:pPr>
        <w:pStyle w:val="Titlelevel2"/>
      </w:pPr>
      <w:r w:rsidRPr="00AA683D">
        <w:t>DPM Changes</w:t>
      </w:r>
    </w:p>
    <w:p w14:paraId="55B5ECE7" w14:textId="77777777" w:rsidR="00B107EE" w:rsidRPr="00AA683D" w:rsidRDefault="00B107EE" w:rsidP="00183058">
      <w:pPr>
        <w:pStyle w:val="ListParagraph"/>
        <w:numPr>
          <w:ilvl w:val="0"/>
          <w:numId w:val="5"/>
        </w:numPr>
      </w:pPr>
      <w:r w:rsidRPr="00AA683D">
        <w:t>Open axis of F34.00.c changed from column to sheet as per Consultation feedback</w:t>
      </w:r>
    </w:p>
    <w:p w14:paraId="55B5ECE8" w14:textId="77777777" w:rsidR="00B107EE" w:rsidRPr="00AA683D" w:rsidRDefault="00B107EE" w:rsidP="00183058">
      <w:pPr>
        <w:pStyle w:val="ListParagraph"/>
        <w:numPr>
          <w:ilvl w:val="0"/>
          <w:numId w:val="5"/>
        </w:numPr>
      </w:pPr>
      <w:r w:rsidRPr="00AA683D">
        <w:t>Hierarchies CU3 and GA5 replaced by CU3_1 and GA5_1 respectively. GA5_1 contains "Other Countries", CU3_1 contains "Other Currencies" (not currently to be used).</w:t>
      </w:r>
    </w:p>
    <w:p w14:paraId="55B5ECE9" w14:textId="77777777" w:rsidR="00B107EE" w:rsidRPr="00AA683D" w:rsidRDefault="00B107EE" w:rsidP="00183058">
      <w:pPr>
        <w:pStyle w:val="ListParagraph"/>
        <w:numPr>
          <w:ilvl w:val="0"/>
          <w:numId w:val="5"/>
        </w:numPr>
      </w:pPr>
      <w:r w:rsidRPr="00AA683D">
        <w:lastRenderedPageBreak/>
        <w:t>Adjusted hierarchy in GA4 to indicate that non-geographic entities fall under/form part of "Other Countries"</w:t>
      </w:r>
    </w:p>
    <w:p w14:paraId="55B5ECEA" w14:textId="77777777" w:rsidR="00B107EE" w:rsidRPr="00AA683D" w:rsidRDefault="00B107EE" w:rsidP="00183058">
      <w:pPr>
        <w:pStyle w:val="ListParagraph"/>
        <w:numPr>
          <w:ilvl w:val="0"/>
          <w:numId w:val="5"/>
        </w:numPr>
      </w:pPr>
      <w:r w:rsidRPr="00AA683D">
        <w:t>Removed erroneous restrictions on rows 320-340, col 110 on F 19.00.a (as reported in Public Consultation)</w:t>
      </w:r>
    </w:p>
    <w:p w14:paraId="55B5ECEB" w14:textId="77777777" w:rsidR="00B107EE" w:rsidRPr="00AA683D" w:rsidRDefault="00B107EE" w:rsidP="00183058">
      <w:pPr>
        <w:pStyle w:val="ListParagraph"/>
        <w:numPr>
          <w:ilvl w:val="0"/>
          <w:numId w:val="5"/>
        </w:numPr>
      </w:pPr>
      <w:r w:rsidRPr="00AA683D">
        <w:t>Added missing restrictions on rows 020-440, col 037 on F 08.01.a (as reported in Public Consultation)</w:t>
      </w:r>
    </w:p>
    <w:p w14:paraId="55B5ECEC" w14:textId="77777777" w:rsidR="00B107EE" w:rsidRPr="00AA683D" w:rsidRDefault="00B107EE" w:rsidP="00183058">
      <w:pPr>
        <w:pStyle w:val="ListParagraph"/>
        <w:numPr>
          <w:ilvl w:val="0"/>
          <w:numId w:val="5"/>
        </w:numPr>
      </w:pPr>
      <w:r w:rsidRPr="00AA683D">
        <w:t>Added missing restrictions on rows 020 and 030, column 022 in F 20.5</w:t>
      </w:r>
    </w:p>
    <w:p w14:paraId="55B5ECED" w14:textId="77777777" w:rsidR="00B107EE" w:rsidRPr="00AA683D" w:rsidRDefault="00B107EE" w:rsidP="00183058">
      <w:pPr>
        <w:pStyle w:val="ListParagraph"/>
        <w:numPr>
          <w:ilvl w:val="0"/>
          <w:numId w:val="5"/>
        </w:numPr>
      </w:pPr>
      <w:r w:rsidRPr="00AA683D">
        <w:t>Label for F 18 column 070 changed from "…past-due &lt; 90" to "…past-due &lt;= 90"</w:t>
      </w:r>
    </w:p>
    <w:p w14:paraId="55B5ECEE" w14:textId="77777777" w:rsidR="00B107EE" w:rsidRPr="00AA683D" w:rsidRDefault="00B107EE" w:rsidP="00183058">
      <w:pPr>
        <w:pStyle w:val="ListParagraph"/>
        <w:numPr>
          <w:ilvl w:val="0"/>
          <w:numId w:val="5"/>
        </w:numPr>
      </w:pPr>
      <w:r w:rsidRPr="00AA683D">
        <w:t>Additional attributes applied to column 170 in tables F 19 and F 18 to distinguish the data in these columns (as reported in Public Consultation)</w:t>
      </w:r>
    </w:p>
    <w:p w14:paraId="55B5ECEF" w14:textId="77777777" w:rsidR="00B107EE" w:rsidRPr="00AA683D" w:rsidRDefault="00B107EE" w:rsidP="00183058">
      <w:pPr>
        <w:pStyle w:val="ListParagraph"/>
        <w:numPr>
          <w:ilvl w:val="0"/>
          <w:numId w:val="5"/>
        </w:numPr>
      </w:pPr>
      <w:r w:rsidRPr="00AA683D">
        <w:t xml:space="preserve">DB - Addition of (3rd) </w:t>
      </w:r>
      <w:proofErr w:type="spellStart"/>
      <w:r w:rsidRPr="00AA683D">
        <w:t>CellPosition</w:t>
      </w:r>
      <w:proofErr w:type="spellEnd"/>
      <w:r w:rsidRPr="00AA683D">
        <w:t xml:space="preserve"> records (for ordinate with code "999") for cells (on tables with) with open z axes. Inclusion of DPM table layout queries, removal of erroneous out-of-date queries.</w:t>
      </w:r>
    </w:p>
    <w:p w14:paraId="55B5ECF0" w14:textId="77777777" w:rsidR="00B107EE" w:rsidRPr="00AA683D" w:rsidRDefault="00B107EE" w:rsidP="00183058">
      <w:pPr>
        <w:pStyle w:val="ListParagraph"/>
        <w:numPr>
          <w:ilvl w:val="0"/>
          <w:numId w:val="5"/>
        </w:numPr>
      </w:pPr>
      <w:proofErr w:type="spellStart"/>
      <w:r w:rsidRPr="00AA683D">
        <w:t>ContextOfDataPoints</w:t>
      </w:r>
      <w:proofErr w:type="spellEnd"/>
      <w:r w:rsidRPr="00AA683D">
        <w:t xml:space="preserve"> table now indicates whether the “default member</w:t>
      </w:r>
      <w:proofErr w:type="gramStart"/>
      <w:r w:rsidRPr="00AA683D">
        <w:t>”  is</w:t>
      </w:r>
      <w:proofErr w:type="gramEnd"/>
      <w:r w:rsidRPr="00AA683D">
        <w:t xml:space="preserve"> allowed for open dimensions (a default member does not appear in the XBRL context, so can cause complexity when mapping these </w:t>
      </w:r>
      <w:proofErr w:type="spellStart"/>
      <w:r w:rsidRPr="00AA683D">
        <w:t>datapoints</w:t>
      </w:r>
      <w:proofErr w:type="spellEnd"/>
      <w:r w:rsidRPr="00AA683D">
        <w:t xml:space="preserve"> if not expected) – </w:t>
      </w:r>
      <w:proofErr w:type="spellStart"/>
      <w:r w:rsidRPr="00AA683D">
        <w:t>Contextkey</w:t>
      </w:r>
      <w:proofErr w:type="spellEnd"/>
      <w:r w:rsidRPr="00AA683D">
        <w:t xml:space="preserve"> field includes “???” instead of “999” where the default member is allowed, XBRL context key includes “?” instead of “*”.</w:t>
      </w:r>
    </w:p>
    <w:p w14:paraId="55B5ECF1" w14:textId="77777777" w:rsidR="00B107EE" w:rsidRPr="00AA683D" w:rsidRDefault="00B107EE" w:rsidP="00183058">
      <w:pPr>
        <w:pStyle w:val="ListParagraph"/>
        <w:numPr>
          <w:ilvl w:val="0"/>
          <w:numId w:val="5"/>
        </w:numPr>
      </w:pPr>
      <w:r w:rsidRPr="00AA683D">
        <w:t>More explicitly indicate which open axis tables the “All” member is allowed (only C 15).</w:t>
      </w:r>
    </w:p>
    <w:p w14:paraId="55B5ECF2" w14:textId="77777777" w:rsidR="00B107EE" w:rsidRPr="00AA683D" w:rsidRDefault="00B107EE" w:rsidP="00183058">
      <w:pPr>
        <w:pStyle w:val="ListParagraph"/>
        <w:numPr>
          <w:ilvl w:val="0"/>
          <w:numId w:val="5"/>
        </w:numPr>
      </w:pPr>
      <w:r w:rsidRPr="00AA683D">
        <w:t xml:space="preserve">Concepts added for </w:t>
      </w:r>
      <w:proofErr w:type="spellStart"/>
      <w:r w:rsidRPr="00AA683D">
        <w:t>hierarchyNodes</w:t>
      </w:r>
      <w:proofErr w:type="spellEnd"/>
      <w:r w:rsidRPr="00AA683D">
        <w:t xml:space="preserve"> so as to indicate currency period (i.e. “from” and “to” dates for changes)</w:t>
      </w:r>
    </w:p>
    <w:p w14:paraId="55B5ECF3" w14:textId="77777777" w:rsidR="00B107EE" w:rsidRPr="00AA683D" w:rsidRDefault="00B107EE" w:rsidP="00237B31">
      <w:pPr>
        <w:pStyle w:val="Titlelevel3"/>
      </w:pPr>
      <w:r w:rsidRPr="00AA683D">
        <w:t>Known Issues:</w:t>
      </w:r>
    </w:p>
    <w:p w14:paraId="55B5ECF4" w14:textId="77777777" w:rsidR="00B107EE" w:rsidRPr="00AA683D" w:rsidRDefault="00B107EE" w:rsidP="00183058">
      <w:pPr>
        <w:pStyle w:val="ListParagraph"/>
        <w:numPr>
          <w:ilvl w:val="0"/>
          <w:numId w:val="5"/>
        </w:numPr>
      </w:pPr>
      <w:r w:rsidRPr="00AA683D">
        <w:t xml:space="preserve">C 06.00 Group Solvency - the Excel "template" includes a first line total section which is not represented in the DPM or XBRL reporting. Data for this line is not to be reported. </w:t>
      </w:r>
    </w:p>
    <w:p w14:paraId="55B5ECF5" w14:textId="77777777" w:rsidR="00B107EE" w:rsidRPr="00AA683D" w:rsidRDefault="00B107EE" w:rsidP="00183058">
      <w:pPr>
        <w:pStyle w:val="ListParagraph"/>
        <w:numPr>
          <w:ilvl w:val="0"/>
          <w:numId w:val="5"/>
        </w:numPr>
      </w:pPr>
      <w:r w:rsidRPr="00AA683D">
        <w:t>Data type of C 14.00 column 180 ("Number of Exposures" is integer, not text or enumeration as implied by instructions ("institution shall report the letter code according to the relevant interval: (a) N&lt;6; (b) 6=N&lt;34 (c) 34=N&lt;=100; (d) 100&lt;N&lt;=1000; (e) N&gt;1000."). Institutions should report exact numbers of exposures rather than letter codes. The instructions will be changed in the near future.</w:t>
      </w:r>
    </w:p>
    <w:p w14:paraId="55B5ECF6" w14:textId="77777777" w:rsidR="00B107EE" w:rsidRPr="00AA683D" w:rsidRDefault="00B107EE" w:rsidP="00183058">
      <w:pPr>
        <w:pStyle w:val="ListParagraph"/>
        <w:numPr>
          <w:ilvl w:val="0"/>
          <w:numId w:val="5"/>
        </w:numPr>
      </w:pPr>
      <w:r w:rsidRPr="00AA683D">
        <w:t>Hierarchies GA1, GA2 and GA3 are not currently used anywhere</w:t>
      </w:r>
    </w:p>
    <w:p w14:paraId="55B5ECF7" w14:textId="77777777" w:rsidR="00B107EE" w:rsidRPr="00AA683D" w:rsidRDefault="00B107EE" w:rsidP="00D515AE">
      <w:pPr>
        <w:pStyle w:val="Titlelevel2"/>
      </w:pPr>
      <w:r w:rsidRPr="00AA683D">
        <w:t>Other Taxonomy Changes</w:t>
      </w:r>
    </w:p>
    <w:p w14:paraId="55B5ECF8" w14:textId="77777777" w:rsidR="00B107EE" w:rsidRPr="00AA683D" w:rsidRDefault="00B107EE" w:rsidP="00D515AE">
      <w:pPr>
        <w:pStyle w:val="Titlelevel3"/>
      </w:pPr>
      <w:r w:rsidRPr="00AA683D">
        <w:t>Bug Fixes:</w:t>
      </w:r>
    </w:p>
    <w:p w14:paraId="55B5ECF9" w14:textId="77777777" w:rsidR="00B107EE" w:rsidRPr="00AA683D" w:rsidRDefault="00B107EE" w:rsidP="00183058">
      <w:pPr>
        <w:pStyle w:val="ListParagraph"/>
        <w:numPr>
          <w:ilvl w:val="0"/>
          <w:numId w:val="5"/>
        </w:numPr>
      </w:pPr>
      <w:r w:rsidRPr="00AA683D">
        <w:t xml:space="preserve">New </w:t>
      </w:r>
      <w:proofErr w:type="spellStart"/>
      <w:r w:rsidRPr="00AA683D">
        <w:t>Eurofiling</w:t>
      </w:r>
      <w:proofErr w:type="spellEnd"/>
      <w:r w:rsidRPr="00AA683D">
        <w:t xml:space="preserve"> interval arithmetic file included, corrects calculation of threshold for product and division where operands are of different sign</w:t>
      </w:r>
    </w:p>
    <w:p w14:paraId="55B5ECFA" w14:textId="77777777" w:rsidR="00B107EE" w:rsidRPr="00AA683D" w:rsidRDefault="00B107EE" w:rsidP="00183058">
      <w:pPr>
        <w:pStyle w:val="ListParagraph"/>
        <w:numPr>
          <w:ilvl w:val="0"/>
          <w:numId w:val="5"/>
        </w:numPr>
      </w:pPr>
      <w:r w:rsidRPr="00AA683D">
        <w:t>Systematic mapping error for sums over an open axis in validation rules corrected (several rules reactivated as a result)</w:t>
      </w:r>
    </w:p>
    <w:p w14:paraId="55B5ECFB" w14:textId="77777777" w:rsidR="00B107EE" w:rsidRPr="00AA683D" w:rsidRDefault="00B107EE" w:rsidP="00183058">
      <w:pPr>
        <w:pStyle w:val="ListParagraph"/>
        <w:numPr>
          <w:ilvl w:val="0"/>
          <w:numId w:val="5"/>
        </w:numPr>
      </w:pPr>
      <w:r w:rsidRPr="00AA683D">
        <w:t>Incorrect inclusion of some tables in modules via incorrectly defined assertion sets corrected.</w:t>
      </w:r>
    </w:p>
    <w:p w14:paraId="55B5ECFC" w14:textId="77777777" w:rsidR="00B107EE" w:rsidRPr="00AA683D" w:rsidRDefault="00B107EE" w:rsidP="00183058">
      <w:pPr>
        <w:pStyle w:val="ListParagraph"/>
        <w:numPr>
          <w:ilvl w:val="0"/>
          <w:numId w:val="5"/>
        </w:numPr>
      </w:pPr>
      <w:r w:rsidRPr="00AA683D">
        <w:t xml:space="preserve">Corrected exclusion of default member from open axis </w:t>
      </w:r>
      <w:proofErr w:type="spellStart"/>
      <w:r w:rsidRPr="00AA683D">
        <w:t>hypercubes</w:t>
      </w:r>
      <w:proofErr w:type="spellEnd"/>
      <w:r w:rsidRPr="00AA683D">
        <w:t xml:space="preserve"> (where required)</w:t>
      </w:r>
    </w:p>
    <w:p w14:paraId="55B5ECFD" w14:textId="77777777" w:rsidR="00B107EE" w:rsidRPr="00AA683D" w:rsidRDefault="00B107EE" w:rsidP="00D515AE">
      <w:pPr>
        <w:pStyle w:val="Titlelevel3"/>
      </w:pPr>
      <w:r w:rsidRPr="00AA683D">
        <w:t>Changes</w:t>
      </w:r>
    </w:p>
    <w:p w14:paraId="55B5ECFE" w14:textId="77777777" w:rsidR="00B107EE" w:rsidRPr="00AA683D" w:rsidRDefault="00B107EE" w:rsidP="00B107EE">
      <w:r w:rsidRPr="00AA683D">
        <w:t xml:space="preserve"> Triggering of validation rules (via preconditions) limited to only the exact set of tables as specified in the validation rule documentation, rather than previous approach of taking into account where </w:t>
      </w:r>
      <w:r w:rsidRPr="00AA683D">
        <w:lastRenderedPageBreak/>
        <w:t>identical data points enabled the same rule to be applied on other (sets of) tables. Validation messages should now more closely align with the identified problem.</w:t>
      </w:r>
    </w:p>
    <w:p w14:paraId="55B5ECFF" w14:textId="77777777" w:rsidR="00237B31" w:rsidRPr="00AA683D" w:rsidRDefault="00237B31" w:rsidP="00237B31">
      <w:pPr>
        <w:pStyle w:val="Heading2"/>
      </w:pPr>
      <w:r w:rsidRPr="00AA683D">
        <w:t xml:space="preserve">v2.1.0 (“2014/03” Package) </w:t>
      </w:r>
    </w:p>
    <w:p w14:paraId="55B5ED00" w14:textId="77777777" w:rsidR="00237B31" w:rsidRPr="00AA683D" w:rsidRDefault="00237B31" w:rsidP="00237B31">
      <w:pPr>
        <w:pStyle w:val="Subtitle"/>
      </w:pPr>
      <w:r w:rsidRPr="00AA683D">
        <w:t>Public Consultation</w:t>
      </w:r>
    </w:p>
    <w:p w14:paraId="55B5ED01" w14:textId="77777777" w:rsidR="000378E5" w:rsidRPr="00AA683D" w:rsidRDefault="000378E5" w:rsidP="000378E5">
      <w:pPr>
        <w:pStyle w:val="Heading1"/>
      </w:pPr>
      <w:r w:rsidRPr="00AA683D">
        <w:t>v2.1.0 (“2014/03” Package) Public Consultation</w:t>
      </w:r>
    </w:p>
    <w:p w14:paraId="55B5ED02" w14:textId="77777777" w:rsidR="000378E5" w:rsidRPr="00AA683D" w:rsidRDefault="000378E5" w:rsidP="00D515AE">
      <w:pPr>
        <w:pStyle w:val="Titlelevel3"/>
      </w:pPr>
      <w:r w:rsidRPr="00AA683D">
        <w:t>Differences c.f. DPMs published accompanying ITS.</w:t>
      </w:r>
    </w:p>
    <w:p w14:paraId="55B5ED03" w14:textId="77777777" w:rsidR="000378E5" w:rsidRPr="00AA683D" w:rsidRDefault="000378E5" w:rsidP="00183058">
      <w:pPr>
        <w:pStyle w:val="ListParagraph"/>
        <w:numPr>
          <w:ilvl w:val="0"/>
          <w:numId w:val="5"/>
        </w:numPr>
      </w:pPr>
      <w:r w:rsidRPr="00AA683D">
        <w:t>Addition of general information table A00.01 (equivalent to C00.01 and F00.01, to be reported with all Asset encumbrance instances).</w:t>
      </w:r>
    </w:p>
    <w:p w14:paraId="55B5ED04" w14:textId="77777777" w:rsidR="000378E5" w:rsidRPr="00AA683D" w:rsidRDefault="000378E5" w:rsidP="00D515AE">
      <w:pPr>
        <w:pStyle w:val="Titlelevel3"/>
      </w:pPr>
      <w:r w:rsidRPr="00AA683D">
        <w:t xml:space="preserve">Corrections to align with </w:t>
      </w:r>
      <w:proofErr w:type="gramStart"/>
      <w:r w:rsidRPr="00AA683D">
        <w:t>ITS</w:t>
      </w:r>
      <w:proofErr w:type="gramEnd"/>
      <w:r w:rsidRPr="00AA683D">
        <w:t xml:space="preserve">, that are not “backwards compatible at the instance level”: </w:t>
      </w:r>
    </w:p>
    <w:p w14:paraId="55B5ED05" w14:textId="77777777" w:rsidR="000378E5" w:rsidRPr="00AA683D" w:rsidRDefault="000378E5" w:rsidP="00183058">
      <w:pPr>
        <w:pStyle w:val="ListParagraph"/>
        <w:numPr>
          <w:ilvl w:val="0"/>
          <w:numId w:val="4"/>
        </w:numPr>
      </w:pPr>
      <w:r w:rsidRPr="00AA683D">
        <w:t>C02.00 r210 (“Equity”) changed MC member used in order to align with C07.00a</w:t>
      </w:r>
      <w:r w:rsidRPr="00AA683D">
        <w:tab/>
      </w:r>
    </w:p>
    <w:p w14:paraId="55B5ED06" w14:textId="77777777" w:rsidR="000378E5" w:rsidRPr="00AA683D" w:rsidRDefault="000378E5" w:rsidP="00183058">
      <w:pPr>
        <w:pStyle w:val="ListParagraph"/>
        <w:numPr>
          <w:ilvl w:val="0"/>
          <w:numId w:val="4"/>
        </w:numPr>
        <w:rPr>
          <w:i/>
        </w:rPr>
      </w:pPr>
      <w:r w:rsidRPr="00AA683D">
        <w:rPr>
          <w:i/>
        </w:rPr>
        <w:t xml:space="preserve">C07.00 (all </w:t>
      </w:r>
      <w:proofErr w:type="spellStart"/>
      <w:r w:rsidRPr="00AA683D">
        <w:rPr>
          <w:i/>
        </w:rPr>
        <w:t>subtables</w:t>
      </w:r>
      <w:proofErr w:type="spellEnd"/>
      <w:r w:rsidRPr="00AA683D">
        <w:rPr>
          <w:i/>
        </w:rPr>
        <w:t>) delete c020 (“Of which: arising from default fund contributions”)</w:t>
      </w:r>
    </w:p>
    <w:p w14:paraId="55B5ED07" w14:textId="77777777" w:rsidR="000378E5" w:rsidRPr="00AA683D" w:rsidRDefault="000378E5" w:rsidP="00183058">
      <w:pPr>
        <w:pStyle w:val="ListParagraph"/>
        <w:numPr>
          <w:ilvl w:val="0"/>
          <w:numId w:val="4"/>
        </w:numPr>
      </w:pPr>
      <w:r w:rsidRPr="00AA683D">
        <w:t>C09.01 restriction (grey shading) removed for c050 to c060 of r100</w:t>
      </w:r>
    </w:p>
    <w:p w14:paraId="55B5ED08" w14:textId="77777777" w:rsidR="000378E5" w:rsidRPr="00AA683D" w:rsidRDefault="000378E5" w:rsidP="00183058">
      <w:pPr>
        <w:pStyle w:val="ListParagraph"/>
        <w:numPr>
          <w:ilvl w:val="0"/>
          <w:numId w:val="4"/>
        </w:numPr>
      </w:pPr>
      <w:r w:rsidRPr="00AA683D">
        <w:t>C25.00 added restriction (grey shading) to {r030, c110} and {r040, c110}</w:t>
      </w:r>
      <w:r w:rsidRPr="00AA683D">
        <w:tab/>
      </w:r>
    </w:p>
    <w:p w14:paraId="55B5ED09" w14:textId="77777777" w:rsidR="000378E5" w:rsidRPr="00AA683D" w:rsidRDefault="000378E5" w:rsidP="00183058">
      <w:pPr>
        <w:pStyle w:val="ListParagraph"/>
        <w:numPr>
          <w:ilvl w:val="0"/>
          <w:numId w:val="4"/>
        </w:numPr>
      </w:pPr>
      <w:r w:rsidRPr="00AA683D">
        <w:t>F08.01 (</w:t>
      </w:r>
      <w:proofErr w:type="spellStart"/>
      <w:r w:rsidRPr="00AA683D">
        <w:t>a+b</w:t>
      </w:r>
      <w:proofErr w:type="spellEnd"/>
      <w:r w:rsidRPr="00AA683D">
        <w:t>) missing column 037 (“Hedge Accounting”) added (identical to F1.2 row 150)</w:t>
      </w:r>
    </w:p>
    <w:p w14:paraId="55B5ED0A" w14:textId="77777777" w:rsidR="000378E5" w:rsidRPr="00AA683D" w:rsidRDefault="000378E5" w:rsidP="00183058">
      <w:pPr>
        <w:pStyle w:val="ListParagraph"/>
        <w:numPr>
          <w:ilvl w:val="0"/>
          <w:numId w:val="4"/>
        </w:numPr>
        <w:rPr>
          <w:i/>
        </w:rPr>
      </w:pPr>
      <w:r w:rsidRPr="00AA683D">
        <w:t>F40.01 missing column 095 added (modelled similarly to C27.00 counterparty sector)</w:t>
      </w:r>
    </w:p>
    <w:p w14:paraId="55B5ED0B" w14:textId="77777777" w:rsidR="000378E5" w:rsidRPr="00AA683D" w:rsidRDefault="000378E5" w:rsidP="00183058">
      <w:pPr>
        <w:pStyle w:val="ListParagraph"/>
        <w:numPr>
          <w:ilvl w:val="0"/>
          <w:numId w:val="4"/>
        </w:numPr>
      </w:pPr>
      <w:r w:rsidRPr="00AA683D">
        <w:t>F41.02 deleted restriction of {r020, c030}</w:t>
      </w:r>
      <w:r w:rsidRPr="00AA683D">
        <w:tab/>
      </w:r>
    </w:p>
    <w:p w14:paraId="55B5ED0C" w14:textId="77777777" w:rsidR="000378E5" w:rsidRPr="00AA683D" w:rsidRDefault="000378E5" w:rsidP="00183058">
      <w:pPr>
        <w:pStyle w:val="ListParagraph"/>
        <w:numPr>
          <w:ilvl w:val="0"/>
          <w:numId w:val="4"/>
        </w:numPr>
      </w:pPr>
      <w:r w:rsidRPr="00AA683D">
        <w:t>PL members' names corrected. The term “designated” deleted in the following cases:</w:t>
      </w:r>
      <w:r w:rsidRPr="00AA683D">
        <w:tab/>
      </w:r>
    </w:p>
    <w:p w14:paraId="55B5ED0D" w14:textId="77777777" w:rsidR="000378E5" w:rsidRPr="00AA683D" w:rsidRDefault="000378E5" w:rsidP="00183058">
      <w:pPr>
        <w:pStyle w:val="ListParagraph"/>
        <w:numPr>
          <w:ilvl w:val="1"/>
          <w:numId w:val="4"/>
        </w:numPr>
        <w:rPr>
          <w:sz w:val="20"/>
        </w:rPr>
      </w:pPr>
      <w:r w:rsidRPr="00AA683D">
        <w:rPr>
          <w:sz w:val="20"/>
        </w:rPr>
        <w:t>2591</w:t>
      </w:r>
      <w:r w:rsidRPr="00AA683D">
        <w:rPr>
          <w:sz w:val="20"/>
        </w:rPr>
        <w:tab/>
        <w:t>PL</w:t>
      </w:r>
      <w:proofErr w:type="gramStart"/>
      <w:r w:rsidRPr="00AA683D">
        <w:rPr>
          <w:sz w:val="20"/>
        </w:rPr>
        <w:t>:x19</w:t>
      </w:r>
      <w:proofErr w:type="gramEnd"/>
      <w:r w:rsidRPr="00AA683D">
        <w:rPr>
          <w:sz w:val="20"/>
        </w:rPr>
        <w:tab/>
        <w:t xml:space="preserve">Financial assets designated at fair value through profit or loss. Hybrid contracts </w:t>
      </w:r>
      <w:r w:rsidRPr="00AA683D">
        <w:rPr>
          <w:strike/>
          <w:sz w:val="20"/>
        </w:rPr>
        <w:t>designated</w:t>
      </w:r>
      <w:r w:rsidRPr="00AA683D">
        <w:rPr>
          <w:sz w:val="20"/>
        </w:rPr>
        <w:t xml:space="preserve">, </w:t>
      </w:r>
      <w:proofErr w:type="gramStart"/>
      <w:r w:rsidRPr="00AA683D">
        <w:rPr>
          <w:sz w:val="20"/>
        </w:rPr>
        <w:t>Financial</w:t>
      </w:r>
      <w:proofErr w:type="gramEnd"/>
      <w:r w:rsidRPr="00AA683D">
        <w:rPr>
          <w:sz w:val="20"/>
        </w:rPr>
        <w:t xml:space="preserve"> liabilities designated at fair value through profit or loss. Hybrid contracts </w:t>
      </w:r>
      <w:r w:rsidRPr="00AA683D">
        <w:rPr>
          <w:strike/>
          <w:sz w:val="20"/>
        </w:rPr>
        <w:t>designated</w:t>
      </w:r>
    </w:p>
    <w:p w14:paraId="55B5ED0E" w14:textId="77777777" w:rsidR="000378E5" w:rsidRPr="00AA683D" w:rsidRDefault="000378E5" w:rsidP="00183058">
      <w:pPr>
        <w:pStyle w:val="ListParagraph"/>
        <w:numPr>
          <w:ilvl w:val="1"/>
          <w:numId w:val="4"/>
        </w:numPr>
        <w:rPr>
          <w:sz w:val="20"/>
        </w:rPr>
      </w:pPr>
      <w:r w:rsidRPr="00AA683D">
        <w:rPr>
          <w:sz w:val="20"/>
        </w:rPr>
        <w:t>3205</w:t>
      </w:r>
      <w:r w:rsidRPr="00AA683D">
        <w:rPr>
          <w:sz w:val="20"/>
        </w:rPr>
        <w:tab/>
        <w:t>PL</w:t>
      </w:r>
      <w:proofErr w:type="gramStart"/>
      <w:r w:rsidRPr="00AA683D">
        <w:rPr>
          <w:sz w:val="20"/>
        </w:rPr>
        <w:t>:x55</w:t>
      </w:r>
      <w:proofErr w:type="gramEnd"/>
      <w:r w:rsidRPr="00AA683D">
        <w:rPr>
          <w:sz w:val="20"/>
        </w:rPr>
        <w:tab/>
        <w:t xml:space="preserve">Financial liabilities designated at fair value through profit or loss. Hybrid contracts </w:t>
      </w:r>
      <w:r w:rsidRPr="00AA683D">
        <w:rPr>
          <w:strike/>
          <w:sz w:val="20"/>
        </w:rPr>
        <w:t>designated</w:t>
      </w:r>
    </w:p>
    <w:p w14:paraId="55B5ED0F" w14:textId="77777777" w:rsidR="000378E5" w:rsidRPr="00AA683D" w:rsidRDefault="000378E5" w:rsidP="00183058">
      <w:pPr>
        <w:pStyle w:val="ListParagraph"/>
        <w:numPr>
          <w:ilvl w:val="1"/>
          <w:numId w:val="4"/>
        </w:numPr>
      </w:pPr>
      <w:r w:rsidRPr="00AA683D">
        <w:rPr>
          <w:sz w:val="20"/>
        </w:rPr>
        <w:t>3208</w:t>
      </w:r>
      <w:r w:rsidRPr="00AA683D">
        <w:rPr>
          <w:sz w:val="20"/>
        </w:rPr>
        <w:tab/>
        <w:t>PL</w:t>
      </w:r>
      <w:proofErr w:type="gramStart"/>
      <w:r w:rsidRPr="00AA683D">
        <w:rPr>
          <w:sz w:val="20"/>
        </w:rPr>
        <w:t>:x58</w:t>
      </w:r>
      <w:proofErr w:type="gramEnd"/>
      <w:r w:rsidRPr="00AA683D">
        <w:rPr>
          <w:sz w:val="20"/>
        </w:rPr>
        <w:tab/>
        <w:t xml:space="preserve">Financial assets designated at fair value through profit or loss. Hybrid contracts </w:t>
      </w:r>
      <w:r w:rsidRPr="00AA683D">
        <w:rPr>
          <w:strike/>
          <w:sz w:val="20"/>
        </w:rPr>
        <w:t>designated</w:t>
      </w:r>
      <w:r w:rsidRPr="00AA683D">
        <w:tab/>
      </w:r>
    </w:p>
    <w:p w14:paraId="55B5ED10" w14:textId="77777777" w:rsidR="000378E5" w:rsidRPr="00AA683D" w:rsidRDefault="000378E5" w:rsidP="00D515AE">
      <w:pPr>
        <w:pStyle w:val="Titlelevel3"/>
      </w:pPr>
      <w:r w:rsidRPr="00AA683D">
        <w:t>Incremental addition of Asset Encumbrance reporting requirements:</w:t>
      </w:r>
    </w:p>
    <w:p w14:paraId="55B5ED11" w14:textId="77777777" w:rsidR="000378E5" w:rsidRPr="00AA683D" w:rsidRDefault="000378E5" w:rsidP="00183058">
      <w:pPr>
        <w:pStyle w:val="ListParagraph"/>
        <w:numPr>
          <w:ilvl w:val="0"/>
          <w:numId w:val="4"/>
        </w:numPr>
      </w:pPr>
      <w:r w:rsidRPr="00AA683D">
        <w:t>New framework and taxonomy</w:t>
      </w:r>
    </w:p>
    <w:p w14:paraId="55B5ED12" w14:textId="77777777" w:rsidR="000378E5" w:rsidRPr="00AA683D" w:rsidRDefault="000378E5" w:rsidP="00183058">
      <w:pPr>
        <w:pStyle w:val="ListParagraph"/>
        <w:numPr>
          <w:ilvl w:val="0"/>
          <w:numId w:val="4"/>
        </w:numPr>
      </w:pPr>
      <w:r w:rsidRPr="00AA683D">
        <w:t>New tables F32.xx-F36.xx</w:t>
      </w:r>
    </w:p>
    <w:p w14:paraId="55B5ED13" w14:textId="77777777" w:rsidR="000378E5" w:rsidRPr="00AA683D" w:rsidRDefault="000378E5" w:rsidP="00183058">
      <w:pPr>
        <w:pStyle w:val="ListParagraph"/>
        <w:numPr>
          <w:ilvl w:val="0"/>
          <w:numId w:val="4"/>
        </w:numPr>
      </w:pPr>
      <w:r w:rsidRPr="00AA683D">
        <w:t>Additional members in TI, MC and AT</w:t>
      </w:r>
    </w:p>
    <w:p w14:paraId="55B5ED14" w14:textId="77777777" w:rsidR="00237B31" w:rsidRPr="00AA683D" w:rsidRDefault="00237B31" w:rsidP="00237B31">
      <w:pPr>
        <w:pStyle w:val="ListParagraph"/>
      </w:pPr>
    </w:p>
    <w:p w14:paraId="55B5ED15" w14:textId="77777777" w:rsidR="000378E5" w:rsidRPr="00AA683D" w:rsidRDefault="000378E5" w:rsidP="00237B31">
      <w:pPr>
        <w:pStyle w:val="Titlelevel3"/>
      </w:pPr>
      <w:r w:rsidRPr="00AA683D">
        <w:t>Addition of Forbearance and Non-performing Exposures, and consequent adjustments to existing FINREP tables:</w:t>
      </w:r>
    </w:p>
    <w:p w14:paraId="55B5ED16" w14:textId="77777777" w:rsidR="000378E5" w:rsidRPr="00AA683D" w:rsidRDefault="000378E5" w:rsidP="00183058">
      <w:pPr>
        <w:pStyle w:val="ListParagraph"/>
        <w:numPr>
          <w:ilvl w:val="0"/>
          <w:numId w:val="4"/>
        </w:numPr>
      </w:pPr>
      <w:r w:rsidRPr="00AA683D">
        <w:t>New tables in FINREP part 1, F18.xx and F19.xx</w:t>
      </w:r>
    </w:p>
    <w:p w14:paraId="55B5ED17" w14:textId="77777777" w:rsidR="000378E5" w:rsidRPr="00AA683D" w:rsidRDefault="000378E5" w:rsidP="00183058">
      <w:pPr>
        <w:pStyle w:val="ListParagraph"/>
        <w:numPr>
          <w:ilvl w:val="0"/>
          <w:numId w:val="4"/>
        </w:numPr>
      </w:pPr>
      <w:r w:rsidRPr="00AA683D">
        <w:t>F06.00 added c012(“Of which: non-performing”)</w:t>
      </w:r>
    </w:p>
    <w:p w14:paraId="55B5ED18" w14:textId="77777777" w:rsidR="000378E5" w:rsidRPr="00AA683D" w:rsidRDefault="000378E5" w:rsidP="00183058">
      <w:pPr>
        <w:pStyle w:val="ListParagraph"/>
        <w:numPr>
          <w:ilvl w:val="0"/>
          <w:numId w:val="4"/>
        </w:numPr>
      </w:pPr>
      <w:r w:rsidRPr="00AA683D">
        <w:lastRenderedPageBreak/>
        <w:t>F09.01 added r021,r101,r181 (“Of which: non-performing”), removed r020,r100,r180</w:t>
      </w:r>
      <w:r w:rsidRPr="00AA683D">
        <w:tab/>
        <w:t>(“Of which: Defaulted”)</w:t>
      </w:r>
    </w:p>
    <w:p w14:paraId="55B5ED19" w14:textId="77777777" w:rsidR="000378E5" w:rsidRPr="00AA683D" w:rsidRDefault="000378E5" w:rsidP="00183058">
      <w:pPr>
        <w:pStyle w:val="ListParagraph"/>
        <w:numPr>
          <w:ilvl w:val="0"/>
          <w:numId w:val="4"/>
        </w:numPr>
      </w:pPr>
      <w:r w:rsidRPr="00AA683D">
        <w:t>F20.04 removed c020 (“Of which: defaulted”), added c022 (“Of which: debt forbearance”), c025 (“Of which: non performing”)</w:t>
      </w:r>
    </w:p>
    <w:p w14:paraId="55B5ED1A" w14:textId="77777777" w:rsidR="000378E5" w:rsidRPr="00AA683D" w:rsidRDefault="000378E5" w:rsidP="00183058">
      <w:pPr>
        <w:pStyle w:val="ListParagraph"/>
        <w:numPr>
          <w:ilvl w:val="0"/>
          <w:numId w:val="4"/>
        </w:numPr>
      </w:pPr>
      <w:r w:rsidRPr="00AA683D">
        <w:t xml:space="preserve">F20.05a removed c020 </w:t>
      </w:r>
      <w:proofErr w:type="spellStart"/>
      <w:r w:rsidRPr="00AA683D">
        <w:t>c020</w:t>
      </w:r>
      <w:proofErr w:type="spellEnd"/>
      <w:r w:rsidRPr="00AA683D">
        <w:t xml:space="preserve"> (“Of which: defaulted”), added c022 (“Of which: debt forbearance”), c025 (“Of which: non performing”)</w:t>
      </w:r>
    </w:p>
    <w:p w14:paraId="55B5ED1B" w14:textId="77777777" w:rsidR="000378E5" w:rsidRPr="00AA683D" w:rsidRDefault="000378E5" w:rsidP="00183058">
      <w:pPr>
        <w:pStyle w:val="ListParagraph"/>
        <w:numPr>
          <w:ilvl w:val="0"/>
          <w:numId w:val="4"/>
        </w:numPr>
      </w:pPr>
      <w:r w:rsidRPr="00AA683D">
        <w:t>F20.07 add r012 (“Of which: non performing”)</w:t>
      </w:r>
      <w:r w:rsidRPr="00AA683D">
        <w:tab/>
      </w:r>
    </w:p>
    <w:p w14:paraId="55B5ED1C" w14:textId="77777777" w:rsidR="000378E5" w:rsidRPr="00AA683D" w:rsidRDefault="000378E5" w:rsidP="00183058">
      <w:pPr>
        <w:pStyle w:val="ListParagraph"/>
        <w:numPr>
          <w:ilvl w:val="0"/>
          <w:numId w:val="4"/>
        </w:numPr>
      </w:pPr>
      <w:r w:rsidRPr="00AA683D">
        <w:t>F30.02 removed r020 (“of which: non performing”),r130 (“of which: defaulted”),  added r021, r131 (both “of which: non performing”)</w:t>
      </w:r>
    </w:p>
    <w:p w14:paraId="55B5ED1D" w14:textId="77777777" w:rsidR="000378E5" w:rsidRPr="00AA683D" w:rsidRDefault="000378E5" w:rsidP="00183058">
      <w:pPr>
        <w:pStyle w:val="ListParagraph"/>
        <w:numPr>
          <w:ilvl w:val="0"/>
          <w:numId w:val="4"/>
        </w:numPr>
      </w:pPr>
      <w:r w:rsidRPr="00AA683D">
        <w:t>F31.01 changed categorisation of r100 (“of which: defaulted”)</w:t>
      </w:r>
    </w:p>
    <w:p w14:paraId="55B5ED1E" w14:textId="77777777" w:rsidR="000378E5" w:rsidRPr="00AA683D" w:rsidRDefault="000378E5" w:rsidP="00183058">
      <w:pPr>
        <w:pStyle w:val="ListParagraph"/>
        <w:numPr>
          <w:ilvl w:val="0"/>
          <w:numId w:val="4"/>
        </w:numPr>
      </w:pPr>
      <w:r w:rsidRPr="00AA683D">
        <w:t>New Dimensions PFS (performing status) and FBS (Forbearance status)</w:t>
      </w:r>
    </w:p>
    <w:p w14:paraId="55B5ED1F" w14:textId="77777777" w:rsidR="000378E5" w:rsidRPr="00AA683D" w:rsidRDefault="000378E5" w:rsidP="00183058">
      <w:pPr>
        <w:pStyle w:val="ListParagraph"/>
        <w:numPr>
          <w:ilvl w:val="0"/>
          <w:numId w:val="4"/>
        </w:numPr>
      </w:pPr>
      <w:r w:rsidRPr="00AA683D">
        <w:t>Additional members in IM and PL</w:t>
      </w:r>
    </w:p>
    <w:p w14:paraId="55B5ED20" w14:textId="77777777" w:rsidR="00237B31" w:rsidRPr="00AA683D" w:rsidRDefault="00237B31" w:rsidP="00237B31">
      <w:pPr>
        <w:pStyle w:val="ListParagraph"/>
      </w:pPr>
    </w:p>
    <w:p w14:paraId="55B5ED21" w14:textId="77777777" w:rsidR="000378E5" w:rsidRPr="00AA683D" w:rsidRDefault="000378E5" w:rsidP="00237B31">
      <w:pPr>
        <w:pStyle w:val="Titlelevel3"/>
      </w:pPr>
      <w:r w:rsidRPr="00AA683D">
        <w:t xml:space="preserve">Minor corrections to labelling to align with EC publication of </w:t>
      </w:r>
      <w:proofErr w:type="gramStart"/>
      <w:r w:rsidRPr="00AA683D">
        <w:t>ITS</w:t>
      </w:r>
      <w:proofErr w:type="gramEnd"/>
      <w:r w:rsidRPr="00AA683D">
        <w:t>:</w:t>
      </w:r>
    </w:p>
    <w:p w14:paraId="55B5ED22" w14:textId="77777777" w:rsidR="000378E5" w:rsidRPr="00AA683D" w:rsidRDefault="000378E5" w:rsidP="00183058">
      <w:pPr>
        <w:pStyle w:val="ListParagraph"/>
        <w:numPr>
          <w:ilvl w:val="0"/>
          <w:numId w:val="4"/>
        </w:numPr>
      </w:pPr>
      <w:r w:rsidRPr="00AA683D">
        <w:t>C05.02 corrected label of r090 and r120 to r140</w:t>
      </w:r>
    </w:p>
    <w:p w14:paraId="55B5ED23" w14:textId="77777777" w:rsidR="00237B31" w:rsidRPr="00AA683D" w:rsidRDefault="000378E5" w:rsidP="00183058">
      <w:pPr>
        <w:pStyle w:val="ListParagraph"/>
        <w:numPr>
          <w:ilvl w:val="0"/>
          <w:numId w:val="4"/>
        </w:numPr>
      </w:pPr>
      <w:r w:rsidRPr="00AA683D">
        <w:t>F40.0</w:t>
      </w:r>
      <w:r w:rsidR="00237B31" w:rsidRPr="00AA683D">
        <w:t>1 corrected label of column 090</w:t>
      </w:r>
    </w:p>
    <w:p w14:paraId="55B5ED24" w14:textId="77777777" w:rsidR="00237B31" w:rsidRPr="00AA683D" w:rsidRDefault="00237B31" w:rsidP="00237B31">
      <w:pPr>
        <w:pStyle w:val="Heading2"/>
      </w:pPr>
      <w:r w:rsidRPr="00AA683D">
        <w:t>v2.0.1 (Technical correction release)</w:t>
      </w:r>
    </w:p>
    <w:p w14:paraId="55B5ED25" w14:textId="77777777" w:rsidR="000378E5" w:rsidRPr="00AA683D" w:rsidRDefault="000378E5" w:rsidP="00237B31">
      <w:r w:rsidRPr="00AA683D">
        <w:t xml:space="preserve">Bug Fix – duplicate locator links in some files </w:t>
      </w:r>
    </w:p>
    <w:p w14:paraId="55B5ED26" w14:textId="77777777" w:rsidR="00237B31" w:rsidRPr="00AA683D" w:rsidRDefault="00237B31" w:rsidP="00237B31">
      <w:pPr>
        <w:pStyle w:val="Heading2"/>
      </w:pPr>
      <w:r w:rsidRPr="00AA683D">
        <w:t>v2.0.0 (Public Release)</w:t>
      </w:r>
    </w:p>
    <w:p w14:paraId="55B5ED27" w14:textId="77777777" w:rsidR="000378E5" w:rsidRPr="00AA683D" w:rsidRDefault="000378E5" w:rsidP="00D515AE">
      <w:pPr>
        <w:pStyle w:val="Titlelevel3"/>
      </w:pPr>
      <w:r w:rsidRPr="00AA683D">
        <w:t>Bug Fixes:</w:t>
      </w:r>
    </w:p>
    <w:p w14:paraId="55B5ED28" w14:textId="77777777" w:rsidR="000378E5" w:rsidRPr="00AA683D" w:rsidRDefault="000378E5" w:rsidP="00183058">
      <w:pPr>
        <w:pStyle w:val="ListParagraph"/>
        <w:numPr>
          <w:ilvl w:val="0"/>
          <w:numId w:val="4"/>
        </w:numPr>
      </w:pPr>
      <w:r w:rsidRPr="00AA683D">
        <w:t>Systematic mapping error affecting many Hierarchies (resulting in them being out of order) corrected.</w:t>
      </w:r>
    </w:p>
    <w:p w14:paraId="55B5ED29" w14:textId="77777777" w:rsidR="000378E5" w:rsidRPr="00AA683D" w:rsidRDefault="000378E5" w:rsidP="00183058">
      <w:pPr>
        <w:pStyle w:val="ListParagraph"/>
        <w:numPr>
          <w:ilvl w:val="0"/>
          <w:numId w:val="4"/>
        </w:numPr>
      </w:pPr>
      <w:r w:rsidRPr="00AA683D">
        <w:t xml:space="preserve">Inclusion of </w:t>
      </w:r>
      <w:proofErr w:type="spellStart"/>
      <w:r w:rsidRPr="00AA683D">
        <w:t>RewriteUri</w:t>
      </w:r>
      <w:proofErr w:type="spellEnd"/>
      <w:r w:rsidRPr="00AA683D">
        <w:t xml:space="preserve"> element in catalog.xml</w:t>
      </w:r>
    </w:p>
    <w:p w14:paraId="55B5ED2A" w14:textId="77777777" w:rsidR="000378E5" w:rsidRPr="00AA683D" w:rsidRDefault="000378E5" w:rsidP="00183058">
      <w:pPr>
        <w:pStyle w:val="ListParagraph"/>
        <w:numPr>
          <w:ilvl w:val="0"/>
          <w:numId w:val="4"/>
        </w:numPr>
      </w:pPr>
      <w:r w:rsidRPr="00AA683D">
        <w:t>Removal of .taxonomyPackage.xml file</w:t>
      </w:r>
    </w:p>
    <w:p w14:paraId="55B5ED2B" w14:textId="77777777" w:rsidR="000378E5" w:rsidRPr="00AA683D" w:rsidRDefault="000378E5" w:rsidP="00183058">
      <w:pPr>
        <w:pStyle w:val="ListParagraph"/>
        <w:numPr>
          <w:ilvl w:val="0"/>
          <w:numId w:val="4"/>
        </w:numPr>
      </w:pPr>
      <w:r w:rsidRPr="00AA683D">
        <w:t>Interval Arithmetic libraries updated</w:t>
      </w:r>
    </w:p>
    <w:p w14:paraId="55B5ED2C" w14:textId="77777777" w:rsidR="000378E5" w:rsidRPr="00AA683D" w:rsidRDefault="000378E5" w:rsidP="00183058">
      <w:pPr>
        <w:pStyle w:val="ListParagraph"/>
        <w:numPr>
          <w:ilvl w:val="1"/>
          <w:numId w:val="4"/>
        </w:numPr>
      </w:pPr>
      <w:r w:rsidRPr="00AA683D">
        <w:t>Handle “INF” for decimal attributes</w:t>
      </w:r>
    </w:p>
    <w:p w14:paraId="55B5ED2D" w14:textId="77777777" w:rsidR="000378E5" w:rsidRPr="00AA683D" w:rsidRDefault="000378E5" w:rsidP="00183058">
      <w:pPr>
        <w:pStyle w:val="ListParagraph"/>
        <w:numPr>
          <w:ilvl w:val="1"/>
          <w:numId w:val="4"/>
        </w:numPr>
      </w:pPr>
      <w:r w:rsidRPr="00AA683D">
        <w:t xml:space="preserve">Handle empty sequences </w:t>
      </w:r>
    </w:p>
    <w:p w14:paraId="55B5ED2E" w14:textId="77777777" w:rsidR="000378E5" w:rsidRPr="00AA683D" w:rsidRDefault="000378E5" w:rsidP="00D515AE">
      <w:pPr>
        <w:pStyle w:val="Titlelevel3"/>
      </w:pPr>
      <w:r w:rsidRPr="00AA683D">
        <w:t>DPM Corrections</w:t>
      </w:r>
    </w:p>
    <w:p w14:paraId="55B5ED2F" w14:textId="77777777" w:rsidR="000378E5" w:rsidRPr="00AA683D" w:rsidRDefault="000378E5" w:rsidP="00183058">
      <w:pPr>
        <w:pStyle w:val="ListParagraph"/>
        <w:numPr>
          <w:ilvl w:val="0"/>
          <w:numId w:val="4"/>
        </w:numPr>
      </w:pPr>
      <w:r w:rsidRPr="00AA683D">
        <w:t xml:space="preserve">Correction of naming of two flow type members, which were missing the “(flow)” required by naming convention used for metrics: </w:t>
      </w:r>
    </w:p>
    <w:p w14:paraId="55B5ED30" w14:textId="77777777" w:rsidR="00237B31" w:rsidRPr="00AA683D" w:rsidRDefault="00237B31" w:rsidP="00237B31">
      <w:pPr>
        <w:pStyle w:val="ListParagraph"/>
      </w:pPr>
    </w:p>
    <w:p w14:paraId="55B5ED31" w14:textId="77777777" w:rsidR="000378E5" w:rsidRPr="00AA683D" w:rsidRDefault="000378E5" w:rsidP="000378E5">
      <w:r w:rsidRPr="00AA683D">
        <w:t>1187 (md69)</w:t>
      </w:r>
      <w:r w:rsidRPr="00AA683D">
        <w:tab/>
        <w:t xml:space="preserve">Changes in Defined benefit obligations other than Current service cost, Interest cost, Contributions paid by plan participants, Actuarial gains and losses, </w:t>
      </w:r>
      <w:proofErr w:type="gramStart"/>
      <w:r w:rsidRPr="00AA683D">
        <w:t>Foreign</w:t>
      </w:r>
      <w:proofErr w:type="gramEnd"/>
      <w:r w:rsidRPr="00AA683D">
        <w:t xml:space="preserve"> currency exchange, Benefits paid, Past service cost, Business combinations or divestiture </w:t>
      </w:r>
      <w:r w:rsidRPr="00AA683D">
        <w:rPr>
          <w:i/>
        </w:rPr>
        <w:t>(flow)</w:t>
      </w:r>
      <w:r w:rsidRPr="00AA683D">
        <w:tab/>
      </w:r>
    </w:p>
    <w:p w14:paraId="55B5ED32" w14:textId="77777777" w:rsidR="00237B31" w:rsidRPr="00AA683D" w:rsidRDefault="00237B31" w:rsidP="000378E5"/>
    <w:p w14:paraId="55B5ED33" w14:textId="77777777" w:rsidR="00A011A3" w:rsidRPr="00AA683D" w:rsidRDefault="000378E5" w:rsidP="00237B31">
      <w:pPr>
        <w:rPr>
          <w:i/>
        </w:rPr>
      </w:pPr>
      <w:r w:rsidRPr="00AA683D">
        <w:t>1190 (md72)</w:t>
      </w:r>
      <w:r w:rsidRPr="00AA683D">
        <w:tab/>
        <w:t xml:space="preserve">Changes in equity other than those explicitly reported </w:t>
      </w:r>
      <w:r w:rsidRPr="00AA683D">
        <w:rPr>
          <w:i/>
        </w:rPr>
        <w:t>(flow)</w:t>
      </w:r>
    </w:p>
    <w:p w14:paraId="55B5ED34" w14:textId="77777777" w:rsidR="00237B31" w:rsidRPr="00AA683D" w:rsidRDefault="00237B31" w:rsidP="00237B31">
      <w:pPr>
        <w:rPr>
          <w:i/>
        </w:rPr>
      </w:pPr>
    </w:p>
    <w:p w14:paraId="55B5ED35" w14:textId="77777777" w:rsidR="00237B31" w:rsidRPr="00AA683D" w:rsidRDefault="00237B31" w:rsidP="00237B31">
      <w:pPr>
        <w:pStyle w:val="Heading2"/>
      </w:pPr>
      <w:r w:rsidRPr="00AA683D">
        <w:t>V2.0.0 (Public Consultation)</w:t>
      </w:r>
    </w:p>
    <w:p w14:paraId="55B5ED36" w14:textId="77777777" w:rsidR="00237B31" w:rsidRPr="00AA683D" w:rsidRDefault="00237B31" w:rsidP="00237B31">
      <w:r w:rsidRPr="00AA683D">
        <w:t>Baseline</w:t>
      </w:r>
    </w:p>
    <w:sectPr w:rsidR="00237B31" w:rsidRPr="00AA683D" w:rsidSect="00D515AE">
      <w:headerReference w:type="even" r:id="rId10"/>
      <w:headerReference w:type="default" r:id="rId11"/>
      <w:footerReference w:type="even" r:id="rId12"/>
      <w:footerReference w:type="default" r:id="rId13"/>
      <w:headerReference w:type="first" r:id="rId14"/>
      <w:footerReference w:type="first" r:id="rId15"/>
      <w:pgSz w:w="11909" w:h="16834" w:code="9"/>
      <w:pgMar w:top="2237" w:right="1417" w:bottom="1417" w:left="1417"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2D388" w14:textId="77777777" w:rsidR="00031AC6" w:rsidRDefault="00031AC6">
      <w:r>
        <w:separator/>
      </w:r>
    </w:p>
  </w:endnote>
  <w:endnote w:type="continuationSeparator" w:id="0">
    <w:p w14:paraId="18AAF2CE" w14:textId="77777777" w:rsidR="00031AC6" w:rsidRDefault="00031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66D54" w14:textId="77777777" w:rsidR="00BE3407" w:rsidRDefault="00BE34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9D925" w14:textId="77777777" w:rsidR="00BE3407" w:rsidRPr="00433B41" w:rsidRDefault="00BE3407" w:rsidP="00433B41">
    <w:pPr>
      <w:pStyle w:val="Footer"/>
      <w:jc w:val="center"/>
      <w:rPr>
        <w:sz w:val="14"/>
      </w:rPr>
    </w:pPr>
    <w:r>
      <w:rPr>
        <w:sz w:val="14"/>
      </w:rPr>
      <w:t>W</w:t>
    </w:r>
    <w:r w:rsidRPr="00433B41">
      <w:rPr>
        <w:sz w:val="14"/>
      </w:rPr>
      <w:t xml:space="preserve">ebsite: </w:t>
    </w:r>
    <w:hyperlink r:id="rId1" w:history="1">
      <w:r w:rsidRPr="00196D6B">
        <w:rPr>
          <w:rStyle w:val="Hyperlink"/>
          <w:sz w:val="14"/>
        </w:rPr>
        <w:t>http://eba.europa.eu</w:t>
      </w:r>
    </w:hyperlink>
    <w:r w:rsidRPr="00433B41">
      <w:rPr>
        <w:sz w:val="14"/>
      </w:rPr>
      <w:t xml:space="preserve">, Single Rulebook Q&amp;A </w:t>
    </w:r>
    <w:hyperlink r:id="rId2" w:history="1">
      <w:r w:rsidRPr="00433B41">
        <w:rPr>
          <w:rStyle w:val="Hyperlink"/>
          <w:sz w:val="14"/>
        </w:rPr>
        <w:t>http://www.eba.europa.eu/single-rule-book-qa</w:t>
      </w:r>
    </w:hyperlink>
    <w:r w:rsidRPr="00433B41">
      <w:rPr>
        <w:sz w:val="14"/>
      </w:rPr>
      <w:t xml:space="preserve">, XBRL specific queries: </w:t>
    </w:r>
    <w:hyperlink r:id="rId3" w:history="1">
      <w:r w:rsidRPr="00433B41">
        <w:rPr>
          <w:rStyle w:val="Hyperlink"/>
          <w:sz w:val="14"/>
        </w:rPr>
        <w:t>eba-xbrl@eba.europa.eu</w:t>
      </w:r>
    </w:hyperlink>
    <w:r w:rsidRPr="00433B41">
      <w:rPr>
        <w:sz w:val="14"/>
      </w:rPr>
      <w:t xml:space="preserve"> </w:t>
    </w:r>
  </w:p>
  <w:p w14:paraId="55B5ED3D" w14:textId="45856D8B" w:rsidR="00BE3407" w:rsidRPr="00F4602F" w:rsidRDefault="00BE3407" w:rsidP="00A77E78">
    <w:pPr>
      <w:pStyle w:val="Footer"/>
      <w:jc w:val="center"/>
      <w:rPr>
        <w:rFonts w:ascii="Times New Roman" w:hAnsi="Times New Roman" w:cs="Times New Roman"/>
        <w:sz w:val="20"/>
        <w:szCs w:val="20"/>
      </w:rPr>
    </w:pPr>
    <w:r w:rsidRPr="00F4602F">
      <w:rPr>
        <w:rFonts w:ascii="Times New Roman" w:hAnsi="Times New Roman" w:cs="Times New Roman"/>
        <w:sz w:val="20"/>
        <w:szCs w:val="20"/>
      </w:rPr>
      <w:fldChar w:fldCharType="begin"/>
    </w:r>
    <w:r w:rsidRPr="00F4602F">
      <w:rPr>
        <w:rFonts w:ascii="Times New Roman" w:hAnsi="Times New Roman" w:cs="Times New Roman"/>
        <w:sz w:val="20"/>
        <w:szCs w:val="20"/>
      </w:rPr>
      <w:instrText xml:space="preserve"> PAGE   \* MERGEFORMAT </w:instrText>
    </w:r>
    <w:r w:rsidRPr="00F4602F">
      <w:rPr>
        <w:rFonts w:ascii="Times New Roman" w:hAnsi="Times New Roman" w:cs="Times New Roman"/>
        <w:sz w:val="20"/>
        <w:szCs w:val="20"/>
      </w:rPr>
      <w:fldChar w:fldCharType="separate"/>
    </w:r>
    <w:r w:rsidR="009A64F1">
      <w:rPr>
        <w:rFonts w:ascii="Times New Roman" w:hAnsi="Times New Roman" w:cs="Times New Roman"/>
        <w:noProof/>
        <w:sz w:val="20"/>
        <w:szCs w:val="20"/>
      </w:rPr>
      <w:t>24</w:t>
    </w:r>
    <w:r w:rsidRPr="00F4602F">
      <w:rPr>
        <w:rFonts w:ascii="Times New Roman" w:hAnsi="Times New Roman" w:cs="Times New Roman"/>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8553C" w14:textId="26F3BC4F" w:rsidR="00BE3407" w:rsidRPr="00433B41" w:rsidRDefault="00BE3407" w:rsidP="00D9244A">
    <w:pPr>
      <w:pStyle w:val="Footer"/>
      <w:jc w:val="center"/>
      <w:rPr>
        <w:sz w:val="14"/>
      </w:rPr>
    </w:pPr>
    <w:r>
      <w:rPr>
        <w:sz w:val="14"/>
      </w:rPr>
      <w:t>W</w:t>
    </w:r>
    <w:r w:rsidRPr="00433B41">
      <w:rPr>
        <w:sz w:val="14"/>
      </w:rPr>
      <w:t xml:space="preserve">ebsite: </w:t>
    </w:r>
    <w:hyperlink r:id="rId1" w:history="1">
      <w:r w:rsidRPr="00196D6B">
        <w:rPr>
          <w:rStyle w:val="Hyperlink"/>
          <w:sz w:val="14"/>
        </w:rPr>
        <w:t>http://eba.europa.eu</w:t>
      </w:r>
    </w:hyperlink>
    <w:r w:rsidRPr="00433B41">
      <w:rPr>
        <w:sz w:val="14"/>
      </w:rPr>
      <w:t xml:space="preserve">, Single Rulebook Q&amp;A </w:t>
    </w:r>
    <w:hyperlink r:id="rId2" w:history="1">
      <w:r w:rsidRPr="00433B41">
        <w:rPr>
          <w:rStyle w:val="Hyperlink"/>
          <w:sz w:val="14"/>
        </w:rPr>
        <w:t>http://www.eba.europa.eu/single-rule-book-qa</w:t>
      </w:r>
    </w:hyperlink>
    <w:r w:rsidRPr="00433B41">
      <w:rPr>
        <w:sz w:val="14"/>
      </w:rPr>
      <w:t xml:space="preserve">, XBRL specific queries: </w:t>
    </w:r>
    <w:hyperlink r:id="rId3" w:history="1">
      <w:r w:rsidRPr="00433B41">
        <w:rPr>
          <w:rStyle w:val="Hyperlink"/>
          <w:sz w:val="14"/>
        </w:rPr>
        <w:t>eba-xbrl@eba.europa.eu</w:t>
      </w:r>
    </w:hyperlink>
    <w:r w:rsidRPr="00433B41">
      <w:rPr>
        <w:sz w:val="14"/>
      </w:rPr>
      <w:t xml:space="preserve"> </w:t>
    </w:r>
  </w:p>
  <w:p w14:paraId="55B5ED40" w14:textId="5EAA4CA3" w:rsidR="00BE3407" w:rsidRDefault="00BE3407" w:rsidP="00D9244A">
    <w:pPr>
      <w:pStyle w:val="Footer"/>
      <w:jc w:val="center"/>
    </w:pPr>
    <w:r>
      <w:t xml:space="preserve"> </w:t>
    </w:r>
    <w:r>
      <w:rPr>
        <w:rStyle w:val="PageNumber"/>
      </w:rPr>
      <w:fldChar w:fldCharType="begin"/>
    </w:r>
    <w:r>
      <w:rPr>
        <w:rStyle w:val="PageNumber"/>
      </w:rPr>
      <w:instrText xml:space="preserve"> PAGE </w:instrText>
    </w:r>
    <w:r>
      <w:rPr>
        <w:rStyle w:val="PageNumber"/>
      </w:rPr>
      <w:fldChar w:fldCharType="separate"/>
    </w:r>
    <w:r w:rsidR="009A64F1">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8EA25" w14:textId="77777777" w:rsidR="00031AC6" w:rsidRDefault="00031AC6">
      <w:r>
        <w:separator/>
      </w:r>
    </w:p>
  </w:footnote>
  <w:footnote w:type="continuationSeparator" w:id="0">
    <w:p w14:paraId="01C33BC4" w14:textId="77777777" w:rsidR="00031AC6" w:rsidRDefault="00031AC6">
      <w:r>
        <w:continuationSeparator/>
      </w:r>
    </w:p>
  </w:footnote>
  <w:footnote w:id="1">
    <w:p w14:paraId="795306D4" w14:textId="57B1E70A" w:rsidR="00E8365D" w:rsidRDefault="00E8365D">
      <w:pPr>
        <w:pStyle w:val="FootnoteText"/>
      </w:pPr>
      <w:ins w:id="107" w:author="Owen Jones" w:date="2018-07-31T16:42:00Z">
        <w:r>
          <w:rPr>
            <w:rStyle w:val="FootnoteReference"/>
          </w:rPr>
          <w:footnoteRef/>
        </w:r>
        <w:r>
          <w:t xml:space="preserve"> E.g. </w:t>
        </w:r>
        <w:r>
          <w:fldChar w:fldCharType="begin"/>
        </w:r>
        <w:r>
          <w:instrText xml:space="preserve"> HYPERLINK "</w:instrText>
        </w:r>
        <w:r w:rsidRPr="00E8365D">
          <w:instrText>http://www.eba.europa.eu/eu/fr/xbrl/crr/fws/res/cp-2017-15/2018-03-31/mod/resol.xsd</w:instrText>
        </w:r>
        <w:r>
          <w:instrText xml:space="preserve">" </w:instrText>
        </w:r>
        <w:r>
          <w:fldChar w:fldCharType="separate"/>
        </w:r>
        <w:r w:rsidRPr="003E1140">
          <w:rPr>
            <w:rStyle w:val="Hyperlink"/>
          </w:rPr>
          <w:t>http://www.eba.europa.eu/eu/fr/xbrl/crr/fws/res/cp-2017-15/2018-03-31/mod/resol.xsd</w:t>
        </w:r>
        <w:r>
          <w:fldChar w:fldCharType="end"/>
        </w:r>
        <w:r>
          <w:t xml:space="preserve"> -&gt; </w:t>
        </w:r>
      </w:ins>
      <w:ins w:id="108" w:author="Owen Jones" w:date="2018-07-31T16:43:00Z">
        <w:r>
          <w:fldChar w:fldCharType="begin"/>
        </w:r>
        <w:r>
          <w:instrText xml:space="preserve"> HYPERLINK "</w:instrText>
        </w:r>
      </w:ins>
      <w:ins w:id="109" w:author="Owen Jones" w:date="2018-07-31T16:42:00Z">
        <w:r w:rsidRPr="00E8365D">
          <w:instrText>http://www.eba.europa.eu/eu/fr/xbrl/crr/fws/res/cp-2017-15/2018-0</w:instrText>
        </w:r>
      </w:ins>
      <w:ins w:id="110" w:author="Owen Jones" w:date="2018-07-31T16:43:00Z">
        <w:r>
          <w:instrText>7</w:instrText>
        </w:r>
      </w:ins>
      <w:ins w:id="111" w:author="Owen Jones" w:date="2018-07-31T16:42:00Z">
        <w:r w:rsidRPr="00E8365D">
          <w:instrText>-31/mod/resol.xsd</w:instrText>
        </w:r>
      </w:ins>
      <w:ins w:id="112" w:author="Owen Jones" w:date="2018-07-31T16:43:00Z">
        <w:r>
          <w:instrText xml:space="preserve">" </w:instrText>
        </w:r>
        <w:r>
          <w:fldChar w:fldCharType="separate"/>
        </w:r>
      </w:ins>
      <w:ins w:id="113" w:author="Owen Jones" w:date="2018-07-31T16:42:00Z">
        <w:r w:rsidRPr="003E1140">
          <w:rPr>
            <w:rStyle w:val="Hyperlink"/>
          </w:rPr>
          <w:t>http://www.eba.europa.eu/eu/fr/xbrl/crr/fws/res/cp-2017-15/2018-0</w:t>
        </w:r>
      </w:ins>
      <w:ins w:id="114" w:author="Owen Jones" w:date="2018-07-31T16:43:00Z">
        <w:r w:rsidRPr="003E1140">
          <w:rPr>
            <w:rStyle w:val="Hyperlink"/>
          </w:rPr>
          <w:t>7</w:t>
        </w:r>
      </w:ins>
      <w:ins w:id="115" w:author="Owen Jones" w:date="2018-07-31T16:42:00Z">
        <w:r w:rsidRPr="003E1140">
          <w:rPr>
            <w:rStyle w:val="Hyperlink"/>
          </w:rPr>
          <w:t>-31/mod/resol.xsd</w:t>
        </w:r>
      </w:ins>
      <w:ins w:id="116" w:author="Owen Jones" w:date="2018-07-31T16:43:00Z">
        <w:r>
          <w:fldChar w:fldCharType="end"/>
        </w:r>
        <w:r>
          <w:t xml:space="preserve"> and </w:t>
        </w:r>
        <w:r>
          <w:fldChar w:fldCharType="begin"/>
        </w:r>
        <w:r>
          <w:instrText xml:space="preserve"> HYPERLINK "</w:instrText>
        </w:r>
        <w:r w:rsidRPr="00E8365D">
          <w:instrText>http://www.eba.europa.eu/eu/fr/xbrl/crr/fws/corep/cir-680-2014/2018-0</w:instrText>
        </w:r>
        <w:r>
          <w:instrText>3</w:instrText>
        </w:r>
        <w:r w:rsidRPr="00E8365D">
          <w:instrText>-31/mod/corep_lr_con.xsd</w:instrText>
        </w:r>
        <w:r>
          <w:instrText xml:space="preserve">" </w:instrText>
        </w:r>
        <w:r>
          <w:fldChar w:fldCharType="separate"/>
        </w:r>
        <w:r w:rsidRPr="003E1140">
          <w:rPr>
            <w:rStyle w:val="Hyperlink"/>
          </w:rPr>
          <w:t>http://www.eba.europa.eu/eu/fr/xbrl/crr/fws/corep/cir-680-2014/2018-03-31/mod/corep_lr_con.xsd</w:t>
        </w:r>
        <w:r>
          <w:fldChar w:fldCharType="end"/>
        </w:r>
        <w:r>
          <w:t xml:space="preserve"> -&gt; </w:t>
        </w:r>
        <w:r>
          <w:fldChar w:fldCharType="begin"/>
        </w:r>
        <w:r>
          <w:instrText xml:space="preserve"> HYPERLINK "</w:instrText>
        </w:r>
        <w:r w:rsidRPr="00E8365D">
          <w:instrText>http://www.eba.europa.eu/eu/fr/xbrl/crr/fws/corep/cir-680-2014/2018-07-31/mod/corep_lr_con.xsd</w:instrText>
        </w:r>
        <w:r>
          <w:instrText xml:space="preserve">" </w:instrText>
        </w:r>
        <w:r>
          <w:fldChar w:fldCharType="separate"/>
        </w:r>
        <w:r w:rsidRPr="003E1140">
          <w:rPr>
            <w:rStyle w:val="Hyperlink"/>
          </w:rPr>
          <w:t>http://www.eba.europa.eu/eu/fr/xbrl/crr/fws/corep/cir-680-2014/2018-07-31/mod/corep_lr_con.xsd</w:t>
        </w:r>
        <w:r>
          <w:fldChar w:fldCharType="end"/>
        </w:r>
        <w:r>
          <w:t xml:space="preserve"> </w:t>
        </w:r>
      </w:ins>
      <w:ins w:id="117" w:author="Owen Jones" w:date="2018-07-31T16:42:00Z">
        <w:r>
          <w:t xml:space="preserve"> </w:t>
        </w:r>
      </w:ins>
    </w:p>
  </w:footnote>
  <w:footnote w:id="2">
    <w:p w14:paraId="0B4C84E9" w14:textId="5CAA078A" w:rsidR="002865CB" w:rsidRDefault="002865CB">
      <w:pPr>
        <w:pStyle w:val="FootnoteText"/>
      </w:pPr>
      <w:ins w:id="705" w:author="Owen Jones" w:date="2018-07-31T17:20:00Z">
        <w:r>
          <w:rPr>
            <w:rStyle w:val="FootnoteReference"/>
          </w:rPr>
          <w:footnoteRef/>
        </w:r>
        <w:r>
          <w:t xml:space="preserve"> C 17.02, </w:t>
        </w:r>
      </w:ins>
      <w:ins w:id="706" w:author="Owen Jones" w:date="2018-07-31T17:21:00Z">
        <w:r>
          <w:t>C 68.00.a, F 02.00, F 04.03.1, F 14.00, F 16.01, F 16.03, F 16.04.1, F 16.05, F 19.00.b, F 20.07.1</w:t>
        </w:r>
      </w:ins>
      <w:ins w:id="707" w:author="Owen Jones" w:date="2018-07-31T17:22:00Z">
        <w:r>
          <w:t>. F</w:t>
        </w:r>
      </w:ins>
      <w:ins w:id="708" w:author="Owen Jones" w:date="2018-07-31T17:23:00Z">
        <w:r>
          <w:t xml:space="preserve"> 20.07.1 just affects the f_20.07.1-lab-en.xml, the others all affect their respective </w:t>
        </w:r>
      </w:ins>
      <w:ins w:id="709" w:author="Owen Jones" w:date="2018-07-31T17:25:00Z">
        <w:r>
          <w:t>“</w:t>
        </w:r>
      </w:ins>
      <w:ins w:id="710" w:author="Owen Jones" w:date="2018-07-31T17:23:00Z">
        <w:r>
          <w:t>–rend.xml</w:t>
        </w:r>
      </w:ins>
      <w:ins w:id="711" w:author="Owen Jones" w:date="2018-07-31T17:25:00Z">
        <w:r>
          <w:t>”</w:t>
        </w:r>
      </w:ins>
      <w:ins w:id="712" w:author="Owen Jones" w:date="2018-07-31T17:23:00Z">
        <w:r>
          <w:t xml:space="preserve"> files, and in some cases </w:t>
        </w:r>
      </w:ins>
      <w:ins w:id="713" w:author="Owen Jones" w:date="2018-07-31T17:24:00Z">
        <w:r>
          <w:t xml:space="preserve">due to changes in the parentage of ordinates and the resulting effects on cascading of dimensional attributes </w:t>
        </w:r>
      </w:ins>
      <w:ins w:id="714" w:author="Owen Jones" w:date="2018-07-31T17:23:00Z">
        <w:r>
          <w:t xml:space="preserve">have changes to the </w:t>
        </w:r>
      </w:ins>
      <w:ins w:id="715" w:author="Owen Jones" w:date="2018-07-31T17:25:00Z">
        <w:r>
          <w:t>“</w:t>
        </w:r>
      </w:ins>
      <w:ins w:id="716" w:author="Owen Jones" w:date="2018-07-31T17:24:00Z">
        <w:r>
          <w:t>–</w:t>
        </w:r>
      </w:ins>
      <w:ins w:id="717" w:author="Owen Jones" w:date="2018-07-31T17:23:00Z">
        <w:r>
          <w:t>def.</w:t>
        </w:r>
      </w:ins>
      <w:ins w:id="718" w:author="Owen Jones" w:date="2018-07-31T17:24:00Z">
        <w:r>
          <w:t>xml</w:t>
        </w:r>
      </w:ins>
      <w:ins w:id="719" w:author="Owen Jones" w:date="2018-07-31T17:25:00Z">
        <w:r>
          <w:t>”</w:t>
        </w:r>
      </w:ins>
      <w:ins w:id="720" w:author="Owen Jones" w:date="2018-07-31T17:24:00Z">
        <w:r>
          <w:t xml:space="preserve"> files that </w:t>
        </w:r>
      </w:ins>
      <w:ins w:id="721" w:author="Owen Jones" w:date="2018-07-31T17:25:00Z">
        <w:r>
          <w:t xml:space="preserve">will </w:t>
        </w:r>
      </w:ins>
      <w:ins w:id="722" w:author="Owen Jones" w:date="2018-07-31T17:24:00Z">
        <w:r>
          <w:t xml:space="preserve">result in the same net valid </w:t>
        </w:r>
        <w:proofErr w:type="spellStart"/>
        <w:r>
          <w:t>hypercubes</w:t>
        </w:r>
        <w:proofErr w:type="spellEnd"/>
        <w:r>
          <w:t>.</w:t>
        </w:r>
      </w:ins>
    </w:p>
  </w:footnote>
  <w:footnote w:id="3">
    <w:p w14:paraId="21BBBDDF" w14:textId="33FFD6B7" w:rsidR="00BE3407" w:rsidRDefault="00BE3407" w:rsidP="003C084B">
      <w:pPr>
        <w:pStyle w:val="FootnoteText"/>
      </w:pPr>
      <w:r>
        <w:rPr>
          <w:rStyle w:val="FootnoteReference"/>
        </w:rPr>
        <w:footnoteRef/>
      </w:r>
      <w:r>
        <w:t xml:space="preserve"> And subsequent adjustment for the final ITS. Note e.g. the change in template naming prefix from e.g. “R 01.00” to “Z 01.00”, to avoid clash with the EBA’s internal remuneration reporting codification.</w:t>
      </w:r>
    </w:p>
  </w:footnote>
  <w:footnote w:id="4">
    <w:p w14:paraId="59DA1967" w14:textId="697AB8E7" w:rsidR="00BE3407" w:rsidRDefault="00BE3407">
      <w:pPr>
        <w:pStyle w:val="FootnoteText"/>
      </w:pPr>
      <w:r>
        <w:rPr>
          <w:rStyle w:val="FootnoteReference"/>
        </w:rPr>
        <w:footnoteRef/>
      </w:r>
      <w:r>
        <w:t xml:space="preserve"> </w:t>
      </w:r>
      <w:r w:rsidRPr="006B2487">
        <w:t xml:space="preserve">It is expected that the usual mechanisms for selective reporting of templates within a module can be utilised where necessary, and </w:t>
      </w:r>
      <w:r>
        <w:t xml:space="preserve">to be clear </w:t>
      </w:r>
      <w:r w:rsidRPr="006B2487">
        <w:t xml:space="preserve">the SRB templates do </w:t>
      </w:r>
      <w:r>
        <w:t>not</w:t>
      </w:r>
      <w:r w:rsidRPr="006B2487">
        <w:t xml:space="preserve"> form part of the EBA specified “harmonised core”</w:t>
      </w:r>
      <w:r>
        <w:t xml:space="preserve"> of templates.</w:t>
      </w:r>
    </w:p>
  </w:footnote>
  <w:footnote w:id="5">
    <w:p w14:paraId="24F1E0B9" w14:textId="18DD06F2" w:rsidR="00BE3407" w:rsidRDefault="00BE3407">
      <w:pPr>
        <w:pStyle w:val="FootnoteText"/>
      </w:pPr>
      <w:r>
        <w:rPr>
          <w:rStyle w:val="FootnoteReference"/>
        </w:rPr>
        <w:footnoteRef/>
      </w:r>
      <w:r>
        <w:t xml:space="preserve"> </w:t>
      </w:r>
      <w:r w:rsidRPr="00706D01">
        <w:t>Note that due to the large overlap between several SRB and EBA templates, there are a lot of identical cells within the resolution module.</w:t>
      </w:r>
    </w:p>
  </w:footnote>
  <w:footnote w:id="6">
    <w:p w14:paraId="572D08FD" w14:textId="6E7128BA" w:rsidR="00BE3407" w:rsidRDefault="00BE3407">
      <w:pPr>
        <w:pStyle w:val="FootnoteText"/>
      </w:pPr>
      <w:r>
        <w:rPr>
          <w:rStyle w:val="FootnoteReference"/>
        </w:rPr>
        <w:footnoteRef/>
      </w:r>
      <w:r>
        <w:t xml:space="preserve"> End reporters are reminded that they should always consult their Competent Authorities as to the appropriate approach to reporting, including entity coding and report identification, as any details of first level reporting are the preserve of Competent Authorities.</w:t>
      </w:r>
    </w:p>
  </w:footnote>
  <w:footnote w:id="7">
    <w:p w14:paraId="24EC555D" w14:textId="77777777" w:rsidR="00BE3407" w:rsidRDefault="00BE3407" w:rsidP="00706D01">
      <w:pPr>
        <w:pStyle w:val="FootnoteText"/>
      </w:pPr>
      <w:r>
        <w:rPr>
          <w:rStyle w:val="FootnoteReference"/>
        </w:rPr>
        <w:footnoteRef/>
      </w:r>
      <w:r>
        <w:t xml:space="preserve"> FullTaxonomy.2.8.0.0.7z</w:t>
      </w:r>
    </w:p>
  </w:footnote>
  <w:footnote w:id="8">
    <w:p w14:paraId="6C565F24" w14:textId="683C47A9" w:rsidR="00BE3407" w:rsidRDefault="00BE3407">
      <w:pPr>
        <w:pStyle w:val="FootnoteText"/>
      </w:pPr>
      <w:r>
        <w:rPr>
          <w:rStyle w:val="FootnoteReference"/>
        </w:rPr>
        <w:footnoteRef/>
      </w:r>
      <w:r>
        <w:t xml:space="preserve"> This is as an alternative to allowing the </w:t>
      </w:r>
      <w:proofErr w:type="spellStart"/>
      <w:r>
        <w:t>MemberId</w:t>
      </w:r>
      <w:proofErr w:type="spellEnd"/>
      <w:r>
        <w:t xml:space="preserve"> field to be null, which has negative implications for the foreign key arrangements and wider model integrity, or to requiring hierarchies with “fake” root members).</w:t>
      </w:r>
    </w:p>
  </w:footnote>
  <w:footnote w:id="9">
    <w:p w14:paraId="13BC2CC6" w14:textId="6085780A" w:rsidR="00BE3407" w:rsidRDefault="00BE3407" w:rsidP="00312341">
      <w:pPr>
        <w:pStyle w:val="FootnoteText"/>
      </w:pPr>
      <w:r>
        <w:rPr>
          <w:rStyle w:val="FootnoteReference"/>
        </w:rPr>
        <w:footnoteRef/>
      </w:r>
      <w:r>
        <w:t xml:space="preserve"> I.e. that there was a “series break” in the reported values in these cells between 2.6 and 2.7.</w:t>
      </w:r>
    </w:p>
  </w:footnote>
  <w:footnote w:id="10">
    <w:p w14:paraId="0C51D358" w14:textId="489A6CA0" w:rsidR="00BE3407" w:rsidRDefault="00BE3407" w:rsidP="000B6471">
      <w:pPr>
        <w:pStyle w:val="FootnoteText"/>
      </w:pPr>
      <w:r>
        <w:rPr>
          <w:rStyle w:val="FootnoteReference"/>
        </w:rPr>
        <w:footnoteRef/>
      </w:r>
      <w:r>
        <w:t xml:space="preserve"> FullTaxonomy.2.7.0.1.7z</w:t>
      </w:r>
    </w:p>
  </w:footnote>
  <w:footnote w:id="11">
    <w:p w14:paraId="5954A40F" w14:textId="5B2D76FA" w:rsidR="00BE3407" w:rsidRDefault="00BE3407" w:rsidP="000B6471">
      <w:pPr>
        <w:pStyle w:val="FootnoteText"/>
      </w:pPr>
      <w:r w:rsidRPr="000B6471">
        <w:footnoteRef/>
      </w:r>
      <w:r>
        <w:t xml:space="preserve"> </w:t>
      </w:r>
      <w:r w:rsidRPr="000B6471">
        <w:t>EBA_CRD_IV_XBRL_2.7_Reporting_Frameworks_2.7.0.1.zip which replaces EBA_CRD_IV_XBRL_2.7_Reporting_Frameworks_2.7.0.0.zip - may need files from updated www.eurofiling.info.zip file as well if used offline</w:t>
      </w:r>
    </w:p>
  </w:footnote>
  <w:footnote w:id="12">
    <w:p w14:paraId="770755EF" w14:textId="0CAED53C" w:rsidR="00BE3407" w:rsidRDefault="00BE3407">
      <w:pPr>
        <w:pStyle w:val="FootnoteText"/>
      </w:pPr>
      <w:r>
        <w:rPr>
          <w:rStyle w:val="FootnoteReference"/>
        </w:rPr>
        <w:footnoteRef/>
      </w:r>
      <w:r>
        <w:t xml:space="preserve"> FINREP "mod" (".</w:t>
      </w:r>
      <w:proofErr w:type="spellStart"/>
      <w:r>
        <w:t>xsd</w:t>
      </w:r>
      <w:proofErr w:type="spellEnd"/>
      <w:r>
        <w:t>" and "find-</w:t>
      </w:r>
      <w:proofErr w:type="spellStart"/>
      <w:r>
        <w:t>prec</w:t>
      </w:r>
      <w:proofErr w:type="spellEnd"/>
      <w:r>
        <w:t>") and "</w:t>
      </w:r>
      <w:proofErr w:type="spellStart"/>
      <w:r>
        <w:t>val</w:t>
      </w:r>
      <w:proofErr w:type="spellEnd"/>
      <w:r>
        <w:t>" ("</w:t>
      </w:r>
      <w:proofErr w:type="spellStart"/>
      <w:r>
        <w:t>aset</w:t>
      </w:r>
      <w:proofErr w:type="spellEnd"/>
      <w:r>
        <w:t>") files</w:t>
      </w:r>
    </w:p>
  </w:footnote>
  <w:footnote w:id="13">
    <w:p w14:paraId="735BA07A" w14:textId="47B3C58C" w:rsidR="00BE3407" w:rsidRDefault="00BE3407">
      <w:pPr>
        <w:pStyle w:val="FootnoteText"/>
      </w:pPr>
      <w:r>
        <w:rPr>
          <w:rStyle w:val="FootnoteReference"/>
        </w:rPr>
        <w:footnoteRef/>
      </w:r>
      <w:r>
        <w:t xml:space="preserve"> A</w:t>
      </w:r>
      <w:r w:rsidRPr="008768E4">
        <w:t>s a side effect of this, rules v2818_m, v2819_m, v2820_m, and v2853_m are now correctly identified as cross-module rules (linking AE and FINREP), so are not assigned to specific modules via entries</w:t>
      </w:r>
      <w:r>
        <w:t xml:space="preserve"> in the </w:t>
      </w:r>
      <w:proofErr w:type="spellStart"/>
      <w:r>
        <w:t>ValidationRuleSet</w:t>
      </w:r>
      <w:proofErr w:type="spellEnd"/>
      <w:r>
        <w:t xml:space="preserve"> table</w:t>
      </w:r>
    </w:p>
  </w:footnote>
  <w:footnote w:id="14">
    <w:p w14:paraId="7DEAE423" w14:textId="23800193" w:rsidR="00BE3407" w:rsidRPr="00467D56" w:rsidRDefault="00BE3407" w:rsidP="000B6471">
      <w:pPr>
        <w:pStyle w:val="FootnoteText"/>
      </w:pPr>
      <w:r>
        <w:rPr>
          <w:rStyle w:val="FootnoteReference"/>
        </w:rPr>
        <w:footnoteRef/>
      </w:r>
      <w:r>
        <w:t xml:space="preserve"> W</w:t>
      </w:r>
      <w:r w:rsidRPr="00381DB1">
        <w:t xml:space="preserve">here the </w:t>
      </w:r>
      <w:r>
        <w:t xml:space="preserve">default domain </w:t>
      </w:r>
      <w:r w:rsidRPr="00381DB1">
        <w:t xml:space="preserve">member “All Geographical Areas/Not specified” (x0) </w:t>
      </w:r>
      <w:r>
        <w:t xml:space="preserve">conceptually </w:t>
      </w:r>
      <w:r w:rsidRPr="00381DB1">
        <w:t>indicate</w:t>
      </w:r>
      <w:r>
        <w:t>d the</w:t>
      </w:r>
      <w:r w:rsidRPr="00381DB1">
        <w:t xml:space="preserve"> total</w:t>
      </w:r>
      <w:r>
        <w:t xml:space="preserve"> sheet. Notably this dimension value did not then appear in the XBRL representation of the data due to the XBRL specification dictating that such default members should not be included explicitly in fact contexts. This notably means that facts with a value of x0 for a dimension </w:t>
      </w:r>
      <w:r w:rsidRPr="00467D56">
        <w:rPr>
          <w:u w:val="single"/>
        </w:rPr>
        <w:t>are the same</w:t>
      </w:r>
      <w:r>
        <w:rPr>
          <w:u w:val="single"/>
        </w:rPr>
        <w:t>/identical</w:t>
      </w:r>
      <w:r w:rsidRPr="00467D56">
        <w:rPr>
          <w:u w:val="single"/>
        </w:rPr>
        <w:t xml:space="preserve"> fact as</w:t>
      </w:r>
      <w:r>
        <w:rPr>
          <w:b/>
        </w:rPr>
        <w:t xml:space="preserve"> </w:t>
      </w:r>
      <w:r>
        <w:t xml:space="preserve">a notional fact </w:t>
      </w:r>
      <w:r w:rsidRPr="00467D56">
        <w:rPr>
          <w:i/>
        </w:rPr>
        <w:t>without</w:t>
      </w:r>
      <w:r>
        <w:t xml:space="preserve"> a value for this dimension, but with all other dimensional and primary item properties the same.</w:t>
      </w:r>
    </w:p>
  </w:footnote>
  <w:footnote w:id="15">
    <w:p w14:paraId="5999C505" w14:textId="40E6F836" w:rsidR="00BE3407" w:rsidRDefault="00BE3407" w:rsidP="000B6471">
      <w:pPr>
        <w:pStyle w:val="FootnoteText"/>
      </w:pPr>
      <w:r>
        <w:rPr>
          <w:rStyle w:val="FootnoteReference"/>
        </w:rPr>
        <w:footnoteRef/>
      </w:r>
      <w:r>
        <w:t xml:space="preserve"> Note that because x1 is not the default member of this domain, this value will be explicitly reported in the context of these facts at the XBRL level.</w:t>
      </w:r>
    </w:p>
  </w:footnote>
  <w:footnote w:id="16">
    <w:p w14:paraId="763ACC55" w14:textId="37C64D3A" w:rsidR="00BE3407" w:rsidRDefault="00BE3407" w:rsidP="000B6471">
      <w:pPr>
        <w:pStyle w:val="FootnoteText"/>
      </w:pPr>
      <w:r>
        <w:rPr>
          <w:rStyle w:val="FootnoteReference"/>
        </w:rPr>
        <w:footnoteRef/>
      </w:r>
      <w:r>
        <w:t xml:space="preserve"> Labelled as “Equivalence” rules, these are similar to identity rules in that they document where identical data modelling (apart from the allowed open dimension of geographical area) indicates that two data items (one without the open dimension so intrinsically representing a total over the open dimension, and one with a value for that dimension (x1) explicitly indicating it represents a total figure) represent the same item of information so logically must (always) be reported with the same value. However they differ from identity rules in the practical sense that the low level mechanics of reporting (XBRL specifications and EBA filing rules) does not automatically ensure that only a single value can be reported representing this figure. Therefore the equality of multiple reporting of the same business value must be explicitly enforced through data quality checks (i.e. the XBRL formula).</w:t>
      </w:r>
    </w:p>
  </w:footnote>
  <w:footnote w:id="17">
    <w:p w14:paraId="0D3ADC91" w14:textId="71D39776" w:rsidR="00BE3407" w:rsidRDefault="00BE3407" w:rsidP="000B6471">
      <w:pPr>
        <w:pStyle w:val="FootnoteText"/>
      </w:pPr>
      <w:r>
        <w:rPr>
          <w:rStyle w:val="FootnoteReference"/>
        </w:rPr>
        <w:footnoteRef/>
      </w:r>
      <w:r>
        <w:t xml:space="preserve"> The modelling of the cells of which lack the dimension used as the z-axis currency breakdown on the other sub tables of these templates (where in contrast a member representing a total cannot be used).</w:t>
      </w:r>
    </w:p>
  </w:footnote>
  <w:footnote w:id="18">
    <w:p w14:paraId="3B927B8A" w14:textId="77777777" w:rsidR="00BE3407" w:rsidRDefault="00BE3407" w:rsidP="000B6471">
      <w:pPr>
        <w:pStyle w:val="FootnoteText"/>
      </w:pPr>
      <w:r>
        <w:rPr>
          <w:rStyle w:val="FootnoteReference"/>
        </w:rPr>
        <w:footnoteRef/>
      </w:r>
      <w:r>
        <w:t xml:space="preserve"> Conveyed by the @decimal attribute at the XBRL level</w:t>
      </w:r>
    </w:p>
  </w:footnote>
  <w:footnote w:id="19">
    <w:p w14:paraId="7D9A2549" w14:textId="77777777" w:rsidR="00BE3407" w:rsidRDefault="00BE3407" w:rsidP="000B6471">
      <w:pPr>
        <w:pStyle w:val="FootnoteText"/>
      </w:pPr>
      <w:r>
        <w:rPr>
          <w:rStyle w:val="FootnoteReference"/>
        </w:rPr>
        <w:footnoteRef/>
      </w:r>
      <w:r>
        <w:t xml:space="preserve"> Avoiding counter-intuitive results that could otherwise occur in such cases when applying interval arithmetic and the interpretation of the comparison operators used in the EBA approach (which is </w:t>
      </w:r>
      <w:r w:rsidRPr="00B433D2">
        <w:rPr>
          <w:i/>
        </w:rPr>
        <w:t>[</w:t>
      </w:r>
      <w:proofErr w:type="spellStart"/>
      <w:r w:rsidRPr="00B433D2">
        <w:rPr>
          <w:i/>
        </w:rPr>
        <w:t>a</w:t>
      </w:r>
      <w:proofErr w:type="gramStart"/>
      <w:r w:rsidRPr="00B433D2">
        <w:rPr>
          <w:i/>
        </w:rPr>
        <w:t>,b</w:t>
      </w:r>
      <w:proofErr w:type="spellEnd"/>
      <w:proofErr w:type="gramEnd"/>
      <w:r w:rsidRPr="00B433D2">
        <w:rPr>
          <w:i/>
        </w:rPr>
        <w:t>] op [</w:t>
      </w:r>
      <w:proofErr w:type="spellStart"/>
      <w:r w:rsidRPr="00B433D2">
        <w:rPr>
          <w:i/>
        </w:rPr>
        <w:t>c,d</w:t>
      </w:r>
      <w:proofErr w:type="spellEnd"/>
      <w:r w:rsidRPr="00B433D2">
        <w:rPr>
          <w:i/>
        </w:rPr>
        <w:t>] =</w:t>
      </w:r>
      <w:r>
        <w:t xml:space="preserve"> </w:t>
      </w:r>
      <w:r w:rsidRPr="00B433D2">
        <w:rPr>
          <w:i/>
        </w:rPr>
        <w:t>if (</w:t>
      </w:r>
      <w:r w:rsidRPr="00B433D2">
        <w:rPr>
          <w:rFonts w:ascii="Cambria Math" w:hAnsi="Cambria Math" w:cs="Cambria Math"/>
          <w:i/>
        </w:rPr>
        <w:t>∃</w:t>
      </w:r>
      <w:r w:rsidRPr="00B433D2">
        <w:rPr>
          <w:i/>
        </w:rPr>
        <w:t xml:space="preserve"> x</w:t>
      </w:r>
      <w:r>
        <w:rPr>
          <w:i/>
        </w:rPr>
        <w:t xml:space="preserve"> </w:t>
      </w:r>
      <w:r w:rsidRPr="00B433D2">
        <w:rPr>
          <w:rFonts w:ascii="Cambria Math" w:hAnsi="Cambria Math" w:cs="Cambria Math"/>
          <w:i/>
        </w:rPr>
        <w:t>∈</w:t>
      </w:r>
      <w:r w:rsidRPr="00B433D2">
        <w:rPr>
          <w:i/>
        </w:rPr>
        <w:t xml:space="preserve"> [</w:t>
      </w:r>
      <w:proofErr w:type="spellStart"/>
      <w:r w:rsidRPr="00B433D2">
        <w:rPr>
          <w:i/>
        </w:rPr>
        <w:t>a,b</w:t>
      </w:r>
      <w:proofErr w:type="spellEnd"/>
      <w:r w:rsidRPr="00B433D2">
        <w:rPr>
          <w:i/>
        </w:rPr>
        <w:t>]</w:t>
      </w:r>
      <w:r>
        <w:rPr>
          <w:i/>
        </w:rPr>
        <w:t xml:space="preserve"> &amp;</w:t>
      </w:r>
      <w:r w:rsidRPr="00B433D2">
        <w:rPr>
          <w:i/>
        </w:rPr>
        <w:t xml:space="preserve"> </w:t>
      </w:r>
      <w:r w:rsidRPr="00B433D2">
        <w:rPr>
          <w:rFonts w:ascii="Cambria Math" w:hAnsi="Cambria Math" w:cs="Cambria Math"/>
          <w:i/>
        </w:rPr>
        <w:t>∃</w:t>
      </w:r>
      <w:r w:rsidRPr="00B433D2">
        <w:rPr>
          <w:i/>
        </w:rPr>
        <w:t xml:space="preserve"> y </w:t>
      </w:r>
      <w:r w:rsidRPr="00B433D2">
        <w:rPr>
          <w:rFonts w:ascii="Cambria Math" w:hAnsi="Cambria Math" w:cs="Cambria Math"/>
          <w:i/>
        </w:rPr>
        <w:t>∈</w:t>
      </w:r>
      <w:r w:rsidRPr="00B433D2">
        <w:rPr>
          <w:i/>
        </w:rPr>
        <w:t xml:space="preserve"> [</w:t>
      </w:r>
      <w:proofErr w:type="spellStart"/>
      <w:r w:rsidRPr="00B433D2">
        <w:rPr>
          <w:i/>
        </w:rPr>
        <w:t>c,d</w:t>
      </w:r>
      <w:proofErr w:type="spellEnd"/>
      <w:r w:rsidRPr="00B433D2">
        <w:rPr>
          <w:i/>
        </w:rPr>
        <w:t>] (x op y) ) then true else false</w:t>
      </w:r>
      <w:r>
        <w:t xml:space="preserve">, i.e. if it is possible that the comparison is true for some values in the intervals, it is considered true. </w:t>
      </w:r>
    </w:p>
    <w:p w14:paraId="1D955EA7" w14:textId="77777777" w:rsidR="00BE3407" w:rsidRDefault="00BE3407" w:rsidP="000B6471">
      <w:pPr>
        <w:pStyle w:val="FootnoteText"/>
      </w:pPr>
      <w:r>
        <w:t>Consider for example the test $a &lt; 0, for three difference cases:</w:t>
      </w:r>
    </w:p>
    <w:p w14:paraId="065CED2F" w14:textId="77777777" w:rsidR="00BE3407" w:rsidRDefault="00BE3407" w:rsidP="000B6471">
      <w:pPr>
        <w:pStyle w:val="FootnoteText"/>
      </w:pPr>
      <w:r>
        <w:t>a) reported “0 @ decimals =-3” =&gt; [-500,500]&lt;0 = true</w:t>
      </w:r>
    </w:p>
    <w:p w14:paraId="3603E69D" w14:textId="77777777" w:rsidR="00BE3407" w:rsidRDefault="00BE3407" w:rsidP="000B6471">
      <w:pPr>
        <w:pStyle w:val="FootnoteText"/>
      </w:pPr>
      <w:r>
        <w:t>b) no value reported =&gt; [0,0] &lt; 0 =  false</w:t>
      </w:r>
    </w:p>
    <w:p w14:paraId="4EB2D3E6" w14:textId="77777777" w:rsidR="00BE3407" w:rsidRDefault="00BE3407" w:rsidP="000B6471">
      <w:pPr>
        <w:pStyle w:val="FootnoteText"/>
      </w:pPr>
      <w:r>
        <w:t>c) reported “5 @ decimals =-3” =&gt; [-495,505]&lt; 0 = true</w:t>
      </w:r>
    </w:p>
    <w:p w14:paraId="3D78079B" w14:textId="77777777" w:rsidR="00BE3407" w:rsidRDefault="00BE3407" w:rsidP="000B6471">
      <w:pPr>
        <w:pStyle w:val="FootnoteText"/>
      </w:pPr>
      <w:r>
        <w:t>and also a test of $a &gt; 0 for</w:t>
      </w:r>
    </w:p>
    <w:p w14:paraId="40C8921C" w14:textId="77777777" w:rsidR="00BE3407" w:rsidRDefault="00BE3407" w:rsidP="000B6471">
      <w:pPr>
        <w:pStyle w:val="FootnoteText"/>
      </w:pPr>
      <w:r>
        <w:t xml:space="preserve"> d) reported “-5 @ decimals =-3” =&gt; [-495,505]&lt; 0 = true</w:t>
      </w:r>
    </w:p>
    <w:p w14:paraId="699A1CFA" w14:textId="77777777" w:rsidR="00BE3407" w:rsidRDefault="00BE3407" w:rsidP="000B6471">
      <w:pPr>
        <w:pStyle w:val="FootnoteText"/>
      </w:pPr>
      <w:r>
        <w:t>Whereas the naïve expectation (and so likely the intention of the rule creator) would of course be that each of these would give the same result of false.</w:t>
      </w:r>
    </w:p>
  </w:footnote>
  <w:footnote w:id="20">
    <w:p w14:paraId="585696BC" w14:textId="77777777" w:rsidR="00BE3407" w:rsidRDefault="00BE3407" w:rsidP="000B6471">
      <w:pPr>
        <w:pStyle w:val="FootnoteText"/>
      </w:pPr>
      <w:r>
        <w:rPr>
          <w:rStyle w:val="FootnoteReference"/>
        </w:rPr>
        <w:footnoteRef/>
      </w:r>
      <w:r>
        <w:t xml:space="preserve"> The XBRL implementation of the validation rules may be consulted to determine exactly how the rules are evaluated.</w:t>
      </w:r>
    </w:p>
  </w:footnote>
  <w:footnote w:id="21">
    <w:p w14:paraId="07969964" w14:textId="77777777" w:rsidR="00BE3407" w:rsidRDefault="00BE3407" w:rsidP="000B6471">
      <w:pPr>
        <w:pStyle w:val="FootnoteText"/>
      </w:pPr>
      <w:r>
        <w:rPr>
          <w:rStyle w:val="FootnoteReference"/>
        </w:rPr>
        <w:footnoteRef/>
      </w:r>
      <w:r>
        <w:t xml:space="preserve"> In fact only one table is unchanged, the general information table F 00.01</w:t>
      </w:r>
    </w:p>
  </w:footnote>
  <w:footnote w:id="22">
    <w:p w14:paraId="458F1318" w14:textId="2B31723A" w:rsidR="00BE3407" w:rsidRDefault="00BE3407" w:rsidP="000B6471">
      <w:pPr>
        <w:pStyle w:val="FootnoteText"/>
      </w:pPr>
      <w:r>
        <w:rPr>
          <w:rStyle w:val="FootnoteReference"/>
        </w:rPr>
        <w:footnoteRef/>
      </w:r>
      <w:r>
        <w:t xml:space="preserve"> Note the different usage/meaning of “non-blocking”</w:t>
      </w:r>
    </w:p>
  </w:footnote>
  <w:footnote w:id="23">
    <w:p w14:paraId="6CA1FAC5" w14:textId="77777777" w:rsidR="00BE3407" w:rsidRDefault="00BE3407" w:rsidP="000B6471">
      <w:pPr>
        <w:pStyle w:val="FootnoteText"/>
      </w:pPr>
      <w:r>
        <w:rPr>
          <w:rStyle w:val="FootnoteReference"/>
        </w:rPr>
        <w:footnoteRef/>
      </w:r>
      <w:r>
        <w:t xml:space="preserve"> Which are retained</w:t>
      </w:r>
    </w:p>
  </w:footnote>
  <w:footnote w:id="24">
    <w:p w14:paraId="1FFE8E54" w14:textId="7EEF4649" w:rsidR="00BE3407" w:rsidRDefault="00BE3407" w:rsidP="000B6471">
      <w:pPr>
        <w:pStyle w:val="FootnoteText"/>
      </w:pPr>
      <w:r>
        <w:rPr>
          <w:rStyle w:val="FootnoteReference"/>
        </w:rPr>
        <w:footnoteRef/>
      </w:r>
      <w:r>
        <w:t xml:space="preserve"> </w:t>
      </w:r>
      <w:r w:rsidRPr="00F66EEB">
        <w:t xml:space="preserve">32 rules, </w:t>
      </w:r>
      <w:bookmarkStart w:id="1166" w:name="OLE_LINK8"/>
      <w:bookmarkStart w:id="1167" w:name="OLE_LINK9"/>
      <w:r w:rsidRPr="00F66EEB">
        <w:t>v4533-4548 and v4672-4687</w:t>
      </w:r>
      <w:bookmarkEnd w:id="1166"/>
      <w:bookmarkEnd w:id="1167"/>
      <w:r w:rsidRPr="00F66EEB">
        <w:t xml:space="preserve">, all of the form </w:t>
      </w:r>
      <w:r>
        <w:t>“{</w:t>
      </w:r>
      <w:proofErr w:type="spellStart"/>
      <w:r>
        <w:t>rXXX</w:t>
      </w:r>
      <w:proofErr w:type="spellEnd"/>
      <w:r>
        <w:t>}=sum(</w:t>
      </w:r>
      <w:proofErr w:type="spellStart"/>
      <w:r>
        <w:t>rYYY</w:t>
      </w:r>
      <w:proofErr w:type="spellEnd"/>
      <w:r>
        <w:t>-</w:t>
      </w:r>
      <w:r w:rsidRPr="00F66EEB">
        <w:t>ZZZ)</w:t>
      </w:r>
      <w:r>
        <w:t>”</w:t>
      </w:r>
      <w:r w:rsidRPr="00F66EEB">
        <w:t xml:space="preserve"> with a </w:t>
      </w:r>
      <w:r>
        <w:t xml:space="preserve">row </w:t>
      </w:r>
      <w:r w:rsidRPr="00F66EEB">
        <w:t xml:space="preserve">scope restriction </w:t>
      </w:r>
      <w:r>
        <w:t>of (</w:t>
      </w:r>
      <w:r w:rsidRPr="00F66EEB">
        <w:t>XXX</w:t>
      </w:r>
      <w:r>
        <w:t>)</w:t>
      </w:r>
    </w:p>
  </w:footnote>
  <w:footnote w:id="25">
    <w:p w14:paraId="7BB4D340" w14:textId="59CD9FE4" w:rsidR="00BE3407" w:rsidRDefault="00BE3407" w:rsidP="000B6471">
      <w:pPr>
        <w:pStyle w:val="FootnoteText"/>
      </w:pPr>
      <w:r>
        <w:rPr>
          <w:rStyle w:val="FootnoteReference"/>
        </w:rPr>
        <w:footnoteRef/>
      </w:r>
      <w:r>
        <w:t xml:space="preserve"> 3 rules, v4741_h-v4743_h</w:t>
      </w:r>
    </w:p>
  </w:footnote>
  <w:footnote w:id="26">
    <w:p w14:paraId="6F8B85F2" w14:textId="35A8D7E9" w:rsidR="00BE3407" w:rsidRDefault="00BE3407" w:rsidP="000B6471">
      <w:pPr>
        <w:pStyle w:val="FootnoteText"/>
      </w:pPr>
      <w:r>
        <w:rPr>
          <w:rStyle w:val="FootnoteReference"/>
        </w:rPr>
        <w:footnoteRef/>
      </w:r>
      <w:r>
        <w:t xml:space="preserve"> I.e. 2.4.1.0 / 2.4.1.1, or 2.5.0.0 / 2.5.0.1</w:t>
      </w:r>
    </w:p>
  </w:footnote>
  <w:footnote w:id="27">
    <w:p w14:paraId="4447D222" w14:textId="03D91849" w:rsidR="00BE3407" w:rsidRDefault="00BE3407" w:rsidP="000B6471">
      <w:pPr>
        <w:pStyle w:val="FootnoteText"/>
      </w:pPr>
      <w:r>
        <w:rPr>
          <w:rStyle w:val="FootnoteReference"/>
        </w:rPr>
        <w:footnoteRef/>
      </w:r>
      <w:r>
        <w:t xml:space="preserve"> I.e. appropriately disabling/ignoring the output of these rules and ensuring compliance with them by other means.</w:t>
      </w:r>
    </w:p>
  </w:footnote>
  <w:footnote w:id="28">
    <w:p w14:paraId="5CD8650A" w14:textId="317BADB4" w:rsidR="00BE3407" w:rsidRDefault="00BE3407" w:rsidP="000B6471">
      <w:pPr>
        <w:pStyle w:val="FootnoteText"/>
      </w:pPr>
      <w:r>
        <w:rPr>
          <w:rStyle w:val="FootnoteReference"/>
        </w:rPr>
        <w:footnoteRef/>
      </w:r>
      <w:r>
        <w:t xml:space="preserve"> </w:t>
      </w:r>
      <w:r w:rsidRPr="00455509">
        <w:t>Additionally, parties who utilise the EBA XBRL taxonomy directly in “online” mode - i.e. directly reference the files from the canonical URLs, rather than (the more typical approach of) caching the files locally, will automatically and transparently utilis</w:t>
      </w:r>
      <w:r>
        <w:t>e these corrected versions.</w:t>
      </w:r>
    </w:p>
  </w:footnote>
  <w:footnote w:id="29">
    <w:p w14:paraId="62527207" w14:textId="77777777" w:rsidR="00BE3407" w:rsidRDefault="00BE3407" w:rsidP="000B6471">
      <w:pPr>
        <w:pStyle w:val="FootnoteText"/>
      </w:pPr>
      <w:r>
        <w:rPr>
          <w:rStyle w:val="FootnoteReference"/>
        </w:rPr>
        <w:footnoteRef/>
      </w:r>
      <w:r>
        <w:t xml:space="preserve"> where {C 02.00,r060,c010,s000} previously with </w:t>
      </w:r>
      <w:proofErr w:type="spellStart"/>
      <w:r>
        <w:t>DataPointVID</w:t>
      </w:r>
      <w:proofErr w:type="spellEnd"/>
      <w:r>
        <w:t xml:space="preserve"> 78020 (and </w:t>
      </w:r>
      <w:proofErr w:type="spellStart"/>
      <w:r>
        <w:t>DataPointID</w:t>
      </w:r>
      <w:proofErr w:type="spellEnd"/>
      <w:r>
        <w:t xml:space="preserve"> 78020) has been deliberately remodelled to exactly match the existing modelling of cell {C 07.00.a,r010,c220,s001} with </w:t>
      </w:r>
      <w:proofErr w:type="spellStart"/>
      <w:r>
        <w:t>DataPointVID</w:t>
      </w:r>
      <w:proofErr w:type="spellEnd"/>
      <w:r>
        <w:t xml:space="preserve"> 78917 (and </w:t>
      </w:r>
      <w:proofErr w:type="spellStart"/>
      <w:r>
        <w:t>DataPointID</w:t>
      </w:r>
      <w:proofErr w:type="spellEnd"/>
      <w:r>
        <w:t xml:space="preserve"> 78917) so that in future only one figure will be reported representing both of these cells).</w:t>
      </w:r>
    </w:p>
  </w:footnote>
  <w:footnote w:id="30">
    <w:p w14:paraId="5293590B" w14:textId="1BFB7F68" w:rsidR="00BE3407" w:rsidRDefault="00BE3407" w:rsidP="000B6471">
      <w:pPr>
        <w:pStyle w:val="FootnoteText"/>
      </w:pPr>
      <w:r>
        <w:rPr>
          <w:rStyle w:val="FootnoteReference"/>
        </w:rPr>
        <w:footnoteRef/>
      </w:r>
      <w:r>
        <w:t xml:space="preserve"> Which also independently include this correction to validation rule implementations.</w:t>
      </w:r>
    </w:p>
  </w:footnote>
  <w:footnote w:id="31">
    <w:p w14:paraId="55B5ED43" w14:textId="77777777" w:rsidR="00BE3407" w:rsidRDefault="00BE3407" w:rsidP="000B6471">
      <w:pPr>
        <w:pStyle w:val="FootnoteText"/>
      </w:pPr>
      <w:r>
        <w:rPr>
          <w:rStyle w:val="FootnoteReference"/>
        </w:rPr>
        <w:footnoteRef/>
      </w:r>
      <w:r>
        <w:t xml:space="preserve"> </w:t>
      </w:r>
      <w:hyperlink r:id="rId1" w:history="1">
        <w:r w:rsidRPr="00EE5701">
          <w:rPr>
            <w:rStyle w:val="Hyperlink"/>
          </w:rPr>
          <w:t>https://www.eba.europa.eu/single-rule-book-qa</w:t>
        </w:r>
      </w:hyperlink>
      <w:r>
        <w:t xml:space="preserve"> </w:t>
      </w:r>
    </w:p>
  </w:footnote>
  <w:footnote w:id="32">
    <w:p w14:paraId="55B5ED44" w14:textId="77777777" w:rsidR="00BE3407" w:rsidRDefault="00BE3407" w:rsidP="000B6471">
      <w:pPr>
        <w:pStyle w:val="FootnoteText"/>
      </w:pPr>
      <w:r>
        <w:rPr>
          <w:rStyle w:val="FootnoteReference"/>
        </w:rPr>
        <w:footnoteRef/>
      </w:r>
      <w:r>
        <w:t xml:space="preserve"> “</w:t>
      </w:r>
      <w:proofErr w:type="gramStart"/>
      <w:r>
        <w:t>consistent</w:t>
      </w:r>
      <w:proofErr w:type="gramEnd"/>
      <w:r>
        <w:t>” essentially meaning that the same ISO code should, where possible, be used for the currency unit as is in the member code.</w:t>
      </w:r>
    </w:p>
  </w:footnote>
  <w:footnote w:id="33">
    <w:p w14:paraId="55B5ED45" w14:textId="77777777" w:rsidR="00BE3407" w:rsidRDefault="00BE3407" w:rsidP="000B6471">
      <w:pPr>
        <w:pStyle w:val="FootnoteText"/>
      </w:pPr>
      <w:r>
        <w:rPr>
          <w:rStyle w:val="FootnoteReference"/>
        </w:rPr>
        <w:footnoteRef/>
      </w:r>
      <w:r>
        <w:t xml:space="preserve"> See for example the list appropriate to the 2015 exercise in Annex I at </w:t>
      </w:r>
      <w:hyperlink r:id="rId2" w:history="1">
        <w:r w:rsidRPr="00EE5701">
          <w:rPr>
            <w:rStyle w:val="Hyperlink"/>
          </w:rPr>
          <w:t>http://www.eba.europa.eu/regulation-and-policy/other-topics/regulatory-and-implementing-technical-standards-on-benchmarking-portfolios</w:t>
        </w:r>
      </w:hyperlink>
    </w:p>
  </w:footnote>
  <w:footnote w:id="34">
    <w:p w14:paraId="55B5ED46" w14:textId="77777777" w:rsidR="00BE3407" w:rsidRDefault="00BE3407" w:rsidP="000B6471">
      <w:pPr>
        <w:pStyle w:val="FootnoteText"/>
      </w:pPr>
      <w:r>
        <w:rPr>
          <w:rStyle w:val="FootnoteReference"/>
        </w:rPr>
        <w:footnoteRef/>
      </w:r>
      <w:r>
        <w:t xml:space="preserve"> The </w:t>
      </w:r>
      <w:proofErr w:type="spellStart"/>
      <w:r>
        <w:t>xlink</w:t>
      </w:r>
      <w:proofErr w:type="spellEnd"/>
      <w:r>
        <w:t xml:space="preserve"> labels generated for two elements clashed</w:t>
      </w:r>
    </w:p>
  </w:footnote>
  <w:footnote w:id="35">
    <w:p w14:paraId="55B5ED47" w14:textId="77777777" w:rsidR="00BE3407" w:rsidRDefault="00BE3407" w:rsidP="000B6471">
      <w:pPr>
        <w:pStyle w:val="FootnoteText"/>
      </w:pPr>
      <w:r>
        <w:rPr>
          <w:rStyle w:val="FootnoteReference"/>
        </w:rPr>
        <w:footnoteRef/>
      </w:r>
      <w:r>
        <w:t xml:space="preserve"> </w:t>
      </w:r>
      <w:r w:rsidRPr="006E696D">
        <w:t>The original 2.0.1 taxonomy is supplied similarly packaged for reference</w:t>
      </w:r>
    </w:p>
  </w:footnote>
  <w:footnote w:id="36">
    <w:p w14:paraId="55B5ED48" w14:textId="77777777" w:rsidR="00BE3407" w:rsidRDefault="00BE3407" w:rsidP="000B6471">
      <w:pPr>
        <w:pStyle w:val="FootnoteText"/>
      </w:pPr>
      <w:r>
        <w:rPr>
          <w:rStyle w:val="FootnoteReference"/>
        </w:rPr>
        <w:footnoteRef/>
      </w:r>
      <w:r>
        <w:t xml:space="preserve"> N.B. the respective organisations and their websites remain the authoritative sources for these files.</w:t>
      </w:r>
    </w:p>
  </w:footnote>
  <w:footnote w:id="37">
    <w:p w14:paraId="55B5ED49" w14:textId="77777777" w:rsidR="00BE3407" w:rsidRDefault="00BE3407" w:rsidP="000B6471">
      <w:pPr>
        <w:pStyle w:val="FootnoteText"/>
      </w:pPr>
      <w:r>
        <w:rPr>
          <w:rStyle w:val="FootnoteReference"/>
        </w:rPr>
        <w:footnoteRef/>
      </w:r>
      <w:r>
        <w:t xml:space="preserve"> N.B. previous 2.0.1 release would under the new system  have been labelled 2.0.0.1</w:t>
      </w:r>
    </w:p>
    <w:p w14:paraId="55B5ED4A" w14:textId="77777777" w:rsidR="00BE3407" w:rsidRDefault="00BE3407" w:rsidP="000B6471">
      <w:pPr>
        <w:pStyle w:val="FootnoteText"/>
      </w:pPr>
    </w:p>
  </w:footnote>
  <w:footnote w:id="38">
    <w:p w14:paraId="55B5ED4B" w14:textId="77777777" w:rsidR="00BE3407" w:rsidRDefault="00BE3407" w:rsidP="000B6471">
      <w:pPr>
        <w:pStyle w:val="FootnoteText"/>
      </w:pPr>
      <w:r>
        <w:rPr>
          <w:rStyle w:val="FootnoteReference"/>
        </w:rPr>
        <w:footnoteRef/>
      </w:r>
      <w:r>
        <w:t xml:space="preserve"> I.e. public consultation version on “2.1.0” Package would be referred to as 2.1.0.0.PWD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7C1FE" w14:textId="77777777" w:rsidR="00BE3407" w:rsidRDefault="00BE34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5F153" w14:textId="77777777" w:rsidR="00BE3407" w:rsidRDefault="00BE34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5ED3E" w14:textId="77777777" w:rsidR="00BE3407" w:rsidRDefault="00BE3407" w:rsidP="00D515AE">
    <w:pPr>
      <w:pStyle w:val="Runningtitle"/>
    </w:pPr>
    <w:r>
      <w:rPr>
        <w:noProof/>
      </w:rPr>
      <w:drawing>
        <wp:anchor distT="0" distB="0" distL="114300" distR="114300" simplePos="0" relativeHeight="251659264" behindDoc="1" locked="1" layoutInCell="1" allowOverlap="0" wp14:anchorId="55B5ED41" wp14:editId="55B5ED42">
          <wp:simplePos x="0" y="0"/>
          <wp:positionH relativeFrom="page">
            <wp:posOffset>4702175</wp:posOffset>
          </wp:positionH>
          <wp:positionV relativeFrom="page">
            <wp:posOffset>450215</wp:posOffset>
          </wp:positionV>
          <wp:extent cx="1941830" cy="719455"/>
          <wp:effectExtent l="0" t="0" r="0" b="0"/>
          <wp:wrapNone/>
          <wp:docPr id="11"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pic:spPr>
              </pic:pic>
            </a:graphicData>
          </a:graphic>
        </wp:anchor>
      </w:drawing>
    </w:r>
    <w:r>
      <w:t>DPM / XBRL Taxonomy Revision NOTES</w:t>
    </w:r>
  </w:p>
  <w:p w14:paraId="55B5ED3F" w14:textId="77777777" w:rsidR="00BE3407" w:rsidRDefault="00BE3407" w:rsidP="00951473">
    <w:pPr>
      <w:pStyle w:val="Heade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D0A99"/>
    <w:multiLevelType w:val="hybridMultilevel"/>
    <w:tmpl w:val="A6884F46"/>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C337E9"/>
    <w:multiLevelType w:val="hybridMultilevel"/>
    <w:tmpl w:val="0986A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710F59"/>
    <w:multiLevelType w:val="hybridMultilevel"/>
    <w:tmpl w:val="53C04EBC"/>
    <w:lvl w:ilvl="0" w:tplc="548A9044">
      <w:start w:val="1"/>
      <w:numFmt w:val="decimal"/>
      <w:pStyle w:val="Baseparagraphnumbered"/>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pStyle w:val="Heading9"/>
      <w:lvlText w:val="%9."/>
      <w:lvlJc w:val="right"/>
      <w:pPr>
        <w:ind w:left="7047" w:hanging="180"/>
      </w:pPr>
    </w:lvl>
  </w:abstractNum>
  <w:abstractNum w:abstractNumId="6" w15:restartNumberingAfterBreak="0">
    <w:nsid w:val="173B689D"/>
    <w:multiLevelType w:val="hybridMultilevel"/>
    <w:tmpl w:val="3FE23E3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7903210"/>
    <w:multiLevelType w:val="hybridMultilevel"/>
    <w:tmpl w:val="7CE4BEBC"/>
    <w:lvl w:ilvl="0" w:tplc="20D8546C">
      <w:start w:val="1"/>
      <w:numFmt w:val="bullet"/>
      <w:lvlRestart w:val="0"/>
      <w:pStyle w:val="Bulleted1"/>
      <w:lvlText w:val=""/>
      <w:lvlJc w:val="left"/>
      <w:pPr>
        <w:tabs>
          <w:tab w:val="num" w:pos="851"/>
        </w:tabs>
        <w:ind w:left="851" w:hanging="284"/>
      </w:pPr>
      <w:rPr>
        <w:rFonts w:ascii="Symbol" w:hAnsi="Symbol" w:cs="Symbol" w:hint="default"/>
        <w:color w:val="C0C0C0"/>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cs="Wingdings" w:hint="default"/>
      </w:rPr>
    </w:lvl>
    <w:lvl w:ilvl="3" w:tplc="040B0001">
      <w:start w:val="1"/>
      <w:numFmt w:val="bullet"/>
      <w:lvlText w:val=""/>
      <w:lvlJc w:val="left"/>
      <w:pPr>
        <w:tabs>
          <w:tab w:val="num" w:pos="2880"/>
        </w:tabs>
        <w:ind w:left="2880" w:hanging="360"/>
      </w:pPr>
      <w:rPr>
        <w:rFonts w:ascii="Symbol" w:hAnsi="Symbol" w:cs="Symbol" w:hint="default"/>
      </w:rPr>
    </w:lvl>
    <w:lvl w:ilvl="4" w:tplc="040B0003">
      <w:start w:val="1"/>
      <w:numFmt w:val="bullet"/>
      <w:lvlText w:val="o"/>
      <w:lvlJc w:val="left"/>
      <w:pPr>
        <w:tabs>
          <w:tab w:val="num" w:pos="3600"/>
        </w:tabs>
        <w:ind w:left="3600" w:hanging="360"/>
      </w:pPr>
      <w:rPr>
        <w:rFonts w:ascii="Courier New" w:hAnsi="Courier New" w:cs="Courier New" w:hint="default"/>
      </w:rPr>
    </w:lvl>
    <w:lvl w:ilvl="5" w:tplc="040B0005">
      <w:start w:val="1"/>
      <w:numFmt w:val="bullet"/>
      <w:lvlText w:val=""/>
      <w:lvlJc w:val="left"/>
      <w:pPr>
        <w:tabs>
          <w:tab w:val="num" w:pos="4320"/>
        </w:tabs>
        <w:ind w:left="4320" w:hanging="360"/>
      </w:pPr>
      <w:rPr>
        <w:rFonts w:ascii="Wingdings" w:hAnsi="Wingdings" w:cs="Wingdings" w:hint="default"/>
      </w:rPr>
    </w:lvl>
    <w:lvl w:ilvl="6" w:tplc="040B0001">
      <w:start w:val="1"/>
      <w:numFmt w:val="bullet"/>
      <w:lvlText w:val=""/>
      <w:lvlJc w:val="left"/>
      <w:pPr>
        <w:tabs>
          <w:tab w:val="num" w:pos="5040"/>
        </w:tabs>
        <w:ind w:left="5040" w:hanging="360"/>
      </w:pPr>
      <w:rPr>
        <w:rFonts w:ascii="Symbol" w:hAnsi="Symbol" w:cs="Symbol" w:hint="default"/>
      </w:rPr>
    </w:lvl>
    <w:lvl w:ilvl="7" w:tplc="040B0003">
      <w:start w:val="1"/>
      <w:numFmt w:val="bullet"/>
      <w:lvlText w:val="o"/>
      <w:lvlJc w:val="left"/>
      <w:pPr>
        <w:tabs>
          <w:tab w:val="num" w:pos="5760"/>
        </w:tabs>
        <w:ind w:left="5760" w:hanging="360"/>
      </w:pPr>
      <w:rPr>
        <w:rFonts w:ascii="Courier New" w:hAnsi="Courier New" w:cs="Courier New" w:hint="default"/>
      </w:rPr>
    </w:lvl>
    <w:lvl w:ilvl="8" w:tplc="040B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BCC2423"/>
    <w:multiLevelType w:val="hybridMultilevel"/>
    <w:tmpl w:val="22A45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E757EE"/>
    <w:multiLevelType w:val="hybridMultilevel"/>
    <w:tmpl w:val="FF1EC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0B464E"/>
    <w:multiLevelType w:val="multilevel"/>
    <w:tmpl w:val="0AF82F2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2F244746"/>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7085C72"/>
    <w:multiLevelType w:val="hybridMultilevel"/>
    <w:tmpl w:val="844CF1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85C6A9A"/>
    <w:multiLevelType w:val="hybridMultilevel"/>
    <w:tmpl w:val="C4E64628"/>
    <w:lvl w:ilvl="0" w:tplc="5CB870D2">
      <w:start w:val="1"/>
      <w:numFmt w:val="bullet"/>
      <w:pStyle w:val="04bList"/>
      <w:lvlText w:val="─"/>
      <w:lvlJc w:val="left"/>
      <w:pPr>
        <w:tabs>
          <w:tab w:val="num" w:pos="568"/>
        </w:tabs>
        <w:ind w:left="568" w:hanging="284"/>
      </w:pPr>
      <w:rPr>
        <w:rFonts w:ascii="Georgia" w:hAnsi="Georgia" w:hint="default"/>
        <w:color w:val="00000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2C31E3"/>
    <w:multiLevelType w:val="hybridMultilevel"/>
    <w:tmpl w:val="D90E91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BC5573"/>
    <w:multiLevelType w:val="hybridMultilevel"/>
    <w:tmpl w:val="E7263F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00740C"/>
    <w:multiLevelType w:val="hybridMultilevel"/>
    <w:tmpl w:val="B7EA31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73575A8"/>
    <w:multiLevelType w:val="hybridMultilevel"/>
    <w:tmpl w:val="F224DA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CF08B9"/>
    <w:multiLevelType w:val="hybridMultilevel"/>
    <w:tmpl w:val="B802D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B56383E"/>
    <w:multiLevelType w:val="hybridMultilevel"/>
    <w:tmpl w:val="E2AA1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0B5AFA"/>
    <w:multiLevelType w:val="hybridMultilevel"/>
    <w:tmpl w:val="D5C8F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7D71DC"/>
    <w:multiLevelType w:val="hybridMultilevel"/>
    <w:tmpl w:val="BDDE7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AE38D2"/>
    <w:multiLevelType w:val="hybridMultilevel"/>
    <w:tmpl w:val="13F4C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6D785F45"/>
    <w:multiLevelType w:val="hybridMultilevel"/>
    <w:tmpl w:val="4FF61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10634B0"/>
    <w:multiLevelType w:val="hybridMultilevel"/>
    <w:tmpl w:val="864C749E"/>
    <w:lvl w:ilvl="0" w:tplc="F8322DF6">
      <w:start w:val="2"/>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7174BA"/>
    <w:multiLevelType w:val="hybridMultilevel"/>
    <w:tmpl w:val="D22EA4D2"/>
    <w:lvl w:ilvl="0" w:tplc="5FD87966">
      <w:numFmt w:val="bullet"/>
      <w:lvlText w:val="•"/>
      <w:lvlJc w:val="left"/>
      <w:pPr>
        <w:ind w:left="1080" w:hanging="72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796670"/>
    <w:multiLevelType w:val="hybridMultilevel"/>
    <w:tmpl w:val="2AA42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AE919E1"/>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B4E2A41"/>
    <w:multiLevelType w:val="hybridMultilevel"/>
    <w:tmpl w:val="B4A47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5"/>
  </w:num>
  <w:num w:numId="4">
    <w:abstractNumId w:val="19"/>
  </w:num>
  <w:num w:numId="5">
    <w:abstractNumId w:val="17"/>
  </w:num>
  <w:num w:numId="6">
    <w:abstractNumId w:val="32"/>
  </w:num>
  <w:num w:numId="7">
    <w:abstractNumId w:val="11"/>
  </w:num>
  <w:num w:numId="8">
    <w:abstractNumId w:val="25"/>
  </w:num>
  <w:num w:numId="9">
    <w:abstractNumId w:val="16"/>
  </w:num>
  <w:num w:numId="10">
    <w:abstractNumId w:val="22"/>
  </w:num>
  <w:num w:numId="11">
    <w:abstractNumId w:val="10"/>
  </w:num>
  <w:num w:numId="12">
    <w:abstractNumId w:val="1"/>
  </w:num>
  <w:num w:numId="13">
    <w:abstractNumId w:val="0"/>
  </w:num>
  <w:num w:numId="14">
    <w:abstractNumId w:val="29"/>
  </w:num>
  <w:num w:numId="15">
    <w:abstractNumId w:val="2"/>
  </w:num>
  <w:num w:numId="16">
    <w:abstractNumId w:val="18"/>
  </w:num>
  <w:num w:numId="17">
    <w:abstractNumId w:val="26"/>
  </w:num>
  <w:num w:numId="18">
    <w:abstractNumId w:val="14"/>
  </w:num>
  <w:num w:numId="19">
    <w:abstractNumId w:val="20"/>
  </w:num>
  <w:num w:numId="20">
    <w:abstractNumId w:val="21"/>
  </w:num>
  <w:num w:numId="21">
    <w:abstractNumId w:val="30"/>
  </w:num>
  <w:num w:numId="22">
    <w:abstractNumId w:val="31"/>
  </w:num>
  <w:num w:numId="23">
    <w:abstractNumId w:val="15"/>
  </w:num>
  <w:num w:numId="24">
    <w:abstractNumId w:val="27"/>
  </w:num>
  <w:num w:numId="25">
    <w:abstractNumId w:val="9"/>
  </w:num>
  <w:num w:numId="26">
    <w:abstractNumId w:val="8"/>
  </w:num>
  <w:num w:numId="27">
    <w:abstractNumId w:val="23"/>
  </w:num>
  <w:num w:numId="28">
    <w:abstractNumId w:val="4"/>
  </w:num>
  <w:num w:numId="29">
    <w:abstractNumId w:val="33"/>
  </w:num>
  <w:num w:numId="30">
    <w:abstractNumId w:val="2"/>
  </w:num>
  <w:num w:numId="31">
    <w:abstractNumId w:val="24"/>
  </w:num>
  <w:num w:numId="32">
    <w:abstractNumId w:val="12"/>
  </w:num>
  <w:num w:numId="33">
    <w:abstractNumId w:val="3"/>
  </w:num>
  <w:num w:numId="34">
    <w:abstractNumId w:val="6"/>
  </w:num>
  <w:num w:numId="35">
    <w:abstractNumId w:val="28"/>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wen Jones">
    <w15:presenceInfo w15:providerId="AD" w15:userId="S-1-5-21-478066561-997687466-227603032-14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hyphenationZone w:val="425"/>
  <w:doNotHyphenateCaps/>
  <w:drawingGridHorizontalSpacing w:val="110"/>
  <w:drawingGridVerticalSpacing w:val="299"/>
  <w:displayHorizont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C428CEB"/>
  </w:docVars>
  <w:rsids>
    <w:rsidRoot w:val="00997CA0"/>
    <w:rsid w:val="000016D7"/>
    <w:rsid w:val="00001AB3"/>
    <w:rsid w:val="00004107"/>
    <w:rsid w:val="00004348"/>
    <w:rsid w:val="000043AD"/>
    <w:rsid w:val="00004FA0"/>
    <w:rsid w:val="00006001"/>
    <w:rsid w:val="0000662A"/>
    <w:rsid w:val="000069C4"/>
    <w:rsid w:val="000072E1"/>
    <w:rsid w:val="00007E20"/>
    <w:rsid w:val="000101C7"/>
    <w:rsid w:val="00011C13"/>
    <w:rsid w:val="00011F6D"/>
    <w:rsid w:val="00012388"/>
    <w:rsid w:val="00012419"/>
    <w:rsid w:val="0001343D"/>
    <w:rsid w:val="0001352D"/>
    <w:rsid w:val="00013A62"/>
    <w:rsid w:val="000156CB"/>
    <w:rsid w:val="000156E6"/>
    <w:rsid w:val="00016865"/>
    <w:rsid w:val="000202C1"/>
    <w:rsid w:val="00020912"/>
    <w:rsid w:val="00020A16"/>
    <w:rsid w:val="00020D39"/>
    <w:rsid w:val="00021564"/>
    <w:rsid w:val="000215BA"/>
    <w:rsid w:val="000219C1"/>
    <w:rsid w:val="00022FC2"/>
    <w:rsid w:val="000231C2"/>
    <w:rsid w:val="00023C56"/>
    <w:rsid w:val="00024782"/>
    <w:rsid w:val="0002787E"/>
    <w:rsid w:val="00027C9A"/>
    <w:rsid w:val="00030435"/>
    <w:rsid w:val="00031AC6"/>
    <w:rsid w:val="000321C4"/>
    <w:rsid w:val="00032CF2"/>
    <w:rsid w:val="00033F06"/>
    <w:rsid w:val="00033F26"/>
    <w:rsid w:val="0003455C"/>
    <w:rsid w:val="000353B5"/>
    <w:rsid w:val="00035483"/>
    <w:rsid w:val="0003592C"/>
    <w:rsid w:val="00035A91"/>
    <w:rsid w:val="000368D1"/>
    <w:rsid w:val="0003690D"/>
    <w:rsid w:val="00036EFB"/>
    <w:rsid w:val="00037576"/>
    <w:rsid w:val="000378BB"/>
    <w:rsid w:val="000378E5"/>
    <w:rsid w:val="000407A2"/>
    <w:rsid w:val="000413B8"/>
    <w:rsid w:val="00041E5D"/>
    <w:rsid w:val="00042587"/>
    <w:rsid w:val="000428BD"/>
    <w:rsid w:val="00043476"/>
    <w:rsid w:val="00046440"/>
    <w:rsid w:val="00047117"/>
    <w:rsid w:val="000475EA"/>
    <w:rsid w:val="00047CC4"/>
    <w:rsid w:val="00050EBA"/>
    <w:rsid w:val="00052E3F"/>
    <w:rsid w:val="00052EBD"/>
    <w:rsid w:val="0005423A"/>
    <w:rsid w:val="00054E71"/>
    <w:rsid w:val="00055164"/>
    <w:rsid w:val="00055C2E"/>
    <w:rsid w:val="00055D0A"/>
    <w:rsid w:val="000568A5"/>
    <w:rsid w:val="00056A93"/>
    <w:rsid w:val="00057AD9"/>
    <w:rsid w:val="00057CFC"/>
    <w:rsid w:val="00060012"/>
    <w:rsid w:val="00060ADA"/>
    <w:rsid w:val="00060D3C"/>
    <w:rsid w:val="00060E49"/>
    <w:rsid w:val="000610D4"/>
    <w:rsid w:val="0006119E"/>
    <w:rsid w:val="00061240"/>
    <w:rsid w:val="000625D7"/>
    <w:rsid w:val="00063AC5"/>
    <w:rsid w:val="00063CDC"/>
    <w:rsid w:val="00064DDB"/>
    <w:rsid w:val="00064E55"/>
    <w:rsid w:val="0006587A"/>
    <w:rsid w:val="000664A2"/>
    <w:rsid w:val="000664CD"/>
    <w:rsid w:val="000669A1"/>
    <w:rsid w:val="0006775E"/>
    <w:rsid w:val="00067E51"/>
    <w:rsid w:val="000700DD"/>
    <w:rsid w:val="00070233"/>
    <w:rsid w:val="000717F0"/>
    <w:rsid w:val="00074165"/>
    <w:rsid w:val="000753EF"/>
    <w:rsid w:val="00076040"/>
    <w:rsid w:val="00076B23"/>
    <w:rsid w:val="00076E49"/>
    <w:rsid w:val="0008059B"/>
    <w:rsid w:val="00080A2B"/>
    <w:rsid w:val="00080ACD"/>
    <w:rsid w:val="00080CF2"/>
    <w:rsid w:val="0008136A"/>
    <w:rsid w:val="00081488"/>
    <w:rsid w:val="000817F0"/>
    <w:rsid w:val="000818EE"/>
    <w:rsid w:val="000823E4"/>
    <w:rsid w:val="00082993"/>
    <w:rsid w:val="0008322A"/>
    <w:rsid w:val="00083342"/>
    <w:rsid w:val="00083D0B"/>
    <w:rsid w:val="00085266"/>
    <w:rsid w:val="00085E6C"/>
    <w:rsid w:val="00086636"/>
    <w:rsid w:val="000870D0"/>
    <w:rsid w:val="000877DB"/>
    <w:rsid w:val="00090072"/>
    <w:rsid w:val="00090290"/>
    <w:rsid w:val="0009029D"/>
    <w:rsid w:val="0009151E"/>
    <w:rsid w:val="0009377D"/>
    <w:rsid w:val="000944A6"/>
    <w:rsid w:val="00094839"/>
    <w:rsid w:val="000951E3"/>
    <w:rsid w:val="00095C8F"/>
    <w:rsid w:val="0009685C"/>
    <w:rsid w:val="000A0789"/>
    <w:rsid w:val="000A1BBF"/>
    <w:rsid w:val="000A1C83"/>
    <w:rsid w:val="000A4B87"/>
    <w:rsid w:val="000A563C"/>
    <w:rsid w:val="000A5F63"/>
    <w:rsid w:val="000A7467"/>
    <w:rsid w:val="000B0209"/>
    <w:rsid w:val="000B16A6"/>
    <w:rsid w:val="000B1E14"/>
    <w:rsid w:val="000B1FF7"/>
    <w:rsid w:val="000B24A4"/>
    <w:rsid w:val="000B3743"/>
    <w:rsid w:val="000B4206"/>
    <w:rsid w:val="000B459F"/>
    <w:rsid w:val="000B6170"/>
    <w:rsid w:val="000B6471"/>
    <w:rsid w:val="000B68E7"/>
    <w:rsid w:val="000B770B"/>
    <w:rsid w:val="000B7913"/>
    <w:rsid w:val="000C0853"/>
    <w:rsid w:val="000C18BB"/>
    <w:rsid w:val="000C207D"/>
    <w:rsid w:val="000C2D4D"/>
    <w:rsid w:val="000C4003"/>
    <w:rsid w:val="000C4467"/>
    <w:rsid w:val="000C4F17"/>
    <w:rsid w:val="000C5406"/>
    <w:rsid w:val="000C5461"/>
    <w:rsid w:val="000C6060"/>
    <w:rsid w:val="000C6BB3"/>
    <w:rsid w:val="000D0172"/>
    <w:rsid w:val="000D109B"/>
    <w:rsid w:val="000D2FBE"/>
    <w:rsid w:val="000D3181"/>
    <w:rsid w:val="000D4322"/>
    <w:rsid w:val="000D5189"/>
    <w:rsid w:val="000D5799"/>
    <w:rsid w:val="000D7959"/>
    <w:rsid w:val="000D7A32"/>
    <w:rsid w:val="000D7C40"/>
    <w:rsid w:val="000D7E87"/>
    <w:rsid w:val="000E0265"/>
    <w:rsid w:val="000E0326"/>
    <w:rsid w:val="000E118B"/>
    <w:rsid w:val="000E1F1A"/>
    <w:rsid w:val="000E3052"/>
    <w:rsid w:val="000E3461"/>
    <w:rsid w:val="000E47DF"/>
    <w:rsid w:val="000E55D6"/>
    <w:rsid w:val="000E5836"/>
    <w:rsid w:val="000E6F25"/>
    <w:rsid w:val="000E7062"/>
    <w:rsid w:val="000E79C7"/>
    <w:rsid w:val="000E7FE1"/>
    <w:rsid w:val="000F05FC"/>
    <w:rsid w:val="000F29E5"/>
    <w:rsid w:val="000F2FCC"/>
    <w:rsid w:val="000F3477"/>
    <w:rsid w:val="000F3810"/>
    <w:rsid w:val="000F3EE5"/>
    <w:rsid w:val="000F4CA7"/>
    <w:rsid w:val="000F5B02"/>
    <w:rsid w:val="000F6C55"/>
    <w:rsid w:val="000F744C"/>
    <w:rsid w:val="000F7D02"/>
    <w:rsid w:val="000F7DB3"/>
    <w:rsid w:val="00100107"/>
    <w:rsid w:val="00102ABA"/>
    <w:rsid w:val="00103354"/>
    <w:rsid w:val="0010417E"/>
    <w:rsid w:val="0010463B"/>
    <w:rsid w:val="00104E8B"/>
    <w:rsid w:val="00105BA1"/>
    <w:rsid w:val="00107717"/>
    <w:rsid w:val="00110189"/>
    <w:rsid w:val="001103A6"/>
    <w:rsid w:val="00110A58"/>
    <w:rsid w:val="00110E3E"/>
    <w:rsid w:val="00111E7D"/>
    <w:rsid w:val="00112465"/>
    <w:rsid w:val="00112F62"/>
    <w:rsid w:val="001136C9"/>
    <w:rsid w:val="00113BFD"/>
    <w:rsid w:val="00114042"/>
    <w:rsid w:val="00114B71"/>
    <w:rsid w:val="00114E64"/>
    <w:rsid w:val="0011514C"/>
    <w:rsid w:val="00115996"/>
    <w:rsid w:val="00115D78"/>
    <w:rsid w:val="00116621"/>
    <w:rsid w:val="00120345"/>
    <w:rsid w:val="001212D0"/>
    <w:rsid w:val="001225E5"/>
    <w:rsid w:val="001226FA"/>
    <w:rsid w:val="0012332E"/>
    <w:rsid w:val="001235DB"/>
    <w:rsid w:val="0012470F"/>
    <w:rsid w:val="00124E7E"/>
    <w:rsid w:val="00124FC0"/>
    <w:rsid w:val="00125ED2"/>
    <w:rsid w:val="00126837"/>
    <w:rsid w:val="00126AF1"/>
    <w:rsid w:val="0012744C"/>
    <w:rsid w:val="00127845"/>
    <w:rsid w:val="00130F8B"/>
    <w:rsid w:val="00131856"/>
    <w:rsid w:val="001320D5"/>
    <w:rsid w:val="00132684"/>
    <w:rsid w:val="00133775"/>
    <w:rsid w:val="00133E89"/>
    <w:rsid w:val="00134711"/>
    <w:rsid w:val="00134A41"/>
    <w:rsid w:val="00134D10"/>
    <w:rsid w:val="00134F05"/>
    <w:rsid w:val="001354FC"/>
    <w:rsid w:val="00135BCC"/>
    <w:rsid w:val="001363C4"/>
    <w:rsid w:val="001365C3"/>
    <w:rsid w:val="00136ED4"/>
    <w:rsid w:val="0014032B"/>
    <w:rsid w:val="0014085F"/>
    <w:rsid w:val="00140A1F"/>
    <w:rsid w:val="001419B7"/>
    <w:rsid w:val="0014278C"/>
    <w:rsid w:val="00142927"/>
    <w:rsid w:val="001429F7"/>
    <w:rsid w:val="0014349E"/>
    <w:rsid w:val="001444B4"/>
    <w:rsid w:val="0014526E"/>
    <w:rsid w:val="00145B79"/>
    <w:rsid w:val="00146507"/>
    <w:rsid w:val="00152825"/>
    <w:rsid w:val="00152FE2"/>
    <w:rsid w:val="001531BB"/>
    <w:rsid w:val="00153B88"/>
    <w:rsid w:val="00153F5B"/>
    <w:rsid w:val="00155629"/>
    <w:rsid w:val="00156A70"/>
    <w:rsid w:val="00156E95"/>
    <w:rsid w:val="001572E2"/>
    <w:rsid w:val="00157477"/>
    <w:rsid w:val="0015768C"/>
    <w:rsid w:val="00157867"/>
    <w:rsid w:val="00157B5A"/>
    <w:rsid w:val="00160C4A"/>
    <w:rsid w:val="00162577"/>
    <w:rsid w:val="00163498"/>
    <w:rsid w:val="0016396C"/>
    <w:rsid w:val="0016440D"/>
    <w:rsid w:val="00165568"/>
    <w:rsid w:val="00165A58"/>
    <w:rsid w:val="00167162"/>
    <w:rsid w:val="00167AE3"/>
    <w:rsid w:val="001714C4"/>
    <w:rsid w:val="0017214C"/>
    <w:rsid w:val="00172335"/>
    <w:rsid w:val="00172537"/>
    <w:rsid w:val="001729E8"/>
    <w:rsid w:val="00172A38"/>
    <w:rsid w:val="00172AFC"/>
    <w:rsid w:val="00174124"/>
    <w:rsid w:val="00174560"/>
    <w:rsid w:val="00174A17"/>
    <w:rsid w:val="00176011"/>
    <w:rsid w:val="001776D7"/>
    <w:rsid w:val="00180184"/>
    <w:rsid w:val="001805E5"/>
    <w:rsid w:val="001810BC"/>
    <w:rsid w:val="001810F5"/>
    <w:rsid w:val="00181420"/>
    <w:rsid w:val="0018149B"/>
    <w:rsid w:val="00181537"/>
    <w:rsid w:val="0018173E"/>
    <w:rsid w:val="00181D84"/>
    <w:rsid w:val="00182C36"/>
    <w:rsid w:val="00183058"/>
    <w:rsid w:val="00183D35"/>
    <w:rsid w:val="00184180"/>
    <w:rsid w:val="0018447E"/>
    <w:rsid w:val="001859A4"/>
    <w:rsid w:val="00187BD9"/>
    <w:rsid w:val="00190211"/>
    <w:rsid w:val="001913E7"/>
    <w:rsid w:val="00191843"/>
    <w:rsid w:val="0019382E"/>
    <w:rsid w:val="00194235"/>
    <w:rsid w:val="0019507B"/>
    <w:rsid w:val="00196117"/>
    <w:rsid w:val="001967C4"/>
    <w:rsid w:val="00196EF7"/>
    <w:rsid w:val="001974FE"/>
    <w:rsid w:val="001A0CA9"/>
    <w:rsid w:val="001A19AF"/>
    <w:rsid w:val="001A2EC8"/>
    <w:rsid w:val="001A2F3E"/>
    <w:rsid w:val="001A3127"/>
    <w:rsid w:val="001A3361"/>
    <w:rsid w:val="001A348A"/>
    <w:rsid w:val="001A4447"/>
    <w:rsid w:val="001A4CAA"/>
    <w:rsid w:val="001A4D91"/>
    <w:rsid w:val="001A53C6"/>
    <w:rsid w:val="001A53D3"/>
    <w:rsid w:val="001A5978"/>
    <w:rsid w:val="001A60B8"/>
    <w:rsid w:val="001A6B78"/>
    <w:rsid w:val="001A6E2D"/>
    <w:rsid w:val="001A7266"/>
    <w:rsid w:val="001A7890"/>
    <w:rsid w:val="001B034F"/>
    <w:rsid w:val="001B0667"/>
    <w:rsid w:val="001B09F0"/>
    <w:rsid w:val="001B1F73"/>
    <w:rsid w:val="001B1FD0"/>
    <w:rsid w:val="001B31BE"/>
    <w:rsid w:val="001B4836"/>
    <w:rsid w:val="001B6B8A"/>
    <w:rsid w:val="001B6CF3"/>
    <w:rsid w:val="001B7013"/>
    <w:rsid w:val="001B70B0"/>
    <w:rsid w:val="001B765B"/>
    <w:rsid w:val="001B78A3"/>
    <w:rsid w:val="001C0F1D"/>
    <w:rsid w:val="001C0F48"/>
    <w:rsid w:val="001C15FC"/>
    <w:rsid w:val="001C1D43"/>
    <w:rsid w:val="001C280C"/>
    <w:rsid w:val="001C2EC1"/>
    <w:rsid w:val="001C398C"/>
    <w:rsid w:val="001C4AA6"/>
    <w:rsid w:val="001C504F"/>
    <w:rsid w:val="001C532F"/>
    <w:rsid w:val="001C6AD9"/>
    <w:rsid w:val="001C7D77"/>
    <w:rsid w:val="001D0B90"/>
    <w:rsid w:val="001D1280"/>
    <w:rsid w:val="001D19C9"/>
    <w:rsid w:val="001D19DF"/>
    <w:rsid w:val="001D2684"/>
    <w:rsid w:val="001D2686"/>
    <w:rsid w:val="001D33F9"/>
    <w:rsid w:val="001D4144"/>
    <w:rsid w:val="001D4313"/>
    <w:rsid w:val="001D62DD"/>
    <w:rsid w:val="001D672C"/>
    <w:rsid w:val="001D7397"/>
    <w:rsid w:val="001D754C"/>
    <w:rsid w:val="001D7A87"/>
    <w:rsid w:val="001E0E59"/>
    <w:rsid w:val="001E115B"/>
    <w:rsid w:val="001E19F9"/>
    <w:rsid w:val="001E284B"/>
    <w:rsid w:val="001E2E37"/>
    <w:rsid w:val="001E388F"/>
    <w:rsid w:val="001E435A"/>
    <w:rsid w:val="001E4433"/>
    <w:rsid w:val="001E46BF"/>
    <w:rsid w:val="001E4E23"/>
    <w:rsid w:val="001E54DA"/>
    <w:rsid w:val="001E5C84"/>
    <w:rsid w:val="001E680A"/>
    <w:rsid w:val="001F0DA8"/>
    <w:rsid w:val="001F0E7F"/>
    <w:rsid w:val="001F0F77"/>
    <w:rsid w:val="001F1237"/>
    <w:rsid w:val="001F1EA1"/>
    <w:rsid w:val="001F25B2"/>
    <w:rsid w:val="001F36F2"/>
    <w:rsid w:val="001F3E7C"/>
    <w:rsid w:val="001F4069"/>
    <w:rsid w:val="001F4608"/>
    <w:rsid w:val="001F501D"/>
    <w:rsid w:val="001F5754"/>
    <w:rsid w:val="001F59D5"/>
    <w:rsid w:val="001F5B32"/>
    <w:rsid w:val="001F604A"/>
    <w:rsid w:val="001F6B05"/>
    <w:rsid w:val="001F78EC"/>
    <w:rsid w:val="0020005F"/>
    <w:rsid w:val="002021E0"/>
    <w:rsid w:val="0020235F"/>
    <w:rsid w:val="002037A3"/>
    <w:rsid w:val="002046F4"/>
    <w:rsid w:val="002047A5"/>
    <w:rsid w:val="00204AFF"/>
    <w:rsid w:val="00204F23"/>
    <w:rsid w:val="00205CDC"/>
    <w:rsid w:val="00206359"/>
    <w:rsid w:val="002067D6"/>
    <w:rsid w:val="00211E76"/>
    <w:rsid w:val="002123AD"/>
    <w:rsid w:val="00212449"/>
    <w:rsid w:val="00212453"/>
    <w:rsid w:val="002124DB"/>
    <w:rsid w:val="00212BD7"/>
    <w:rsid w:val="002132A1"/>
    <w:rsid w:val="00213E6A"/>
    <w:rsid w:val="00214BD3"/>
    <w:rsid w:val="00214F85"/>
    <w:rsid w:val="0021519E"/>
    <w:rsid w:val="002157DB"/>
    <w:rsid w:val="00215BC0"/>
    <w:rsid w:val="00215C4E"/>
    <w:rsid w:val="00215CFD"/>
    <w:rsid w:val="0021663E"/>
    <w:rsid w:val="00216FA6"/>
    <w:rsid w:val="002171AD"/>
    <w:rsid w:val="002171DB"/>
    <w:rsid w:val="00217301"/>
    <w:rsid w:val="00217434"/>
    <w:rsid w:val="00217748"/>
    <w:rsid w:val="00217C8B"/>
    <w:rsid w:val="00220B75"/>
    <w:rsid w:val="0022111D"/>
    <w:rsid w:val="00222815"/>
    <w:rsid w:val="002230AE"/>
    <w:rsid w:val="002231ED"/>
    <w:rsid w:val="0022391F"/>
    <w:rsid w:val="00224421"/>
    <w:rsid w:val="002258CF"/>
    <w:rsid w:val="002261B6"/>
    <w:rsid w:val="00226A98"/>
    <w:rsid w:val="00226F9B"/>
    <w:rsid w:val="00230716"/>
    <w:rsid w:val="0023080F"/>
    <w:rsid w:val="00230B33"/>
    <w:rsid w:val="0023149E"/>
    <w:rsid w:val="002315CE"/>
    <w:rsid w:val="002317E2"/>
    <w:rsid w:val="0023187E"/>
    <w:rsid w:val="00231CC7"/>
    <w:rsid w:val="00232517"/>
    <w:rsid w:val="002326DA"/>
    <w:rsid w:val="00233381"/>
    <w:rsid w:val="00233A3A"/>
    <w:rsid w:val="00234561"/>
    <w:rsid w:val="00235A5C"/>
    <w:rsid w:val="00235BDC"/>
    <w:rsid w:val="00236179"/>
    <w:rsid w:val="002370F8"/>
    <w:rsid w:val="00237148"/>
    <w:rsid w:val="00237567"/>
    <w:rsid w:val="00237AF6"/>
    <w:rsid w:val="00237B31"/>
    <w:rsid w:val="002400E5"/>
    <w:rsid w:val="0024143C"/>
    <w:rsid w:val="002418F3"/>
    <w:rsid w:val="00243158"/>
    <w:rsid w:val="00243215"/>
    <w:rsid w:val="00243250"/>
    <w:rsid w:val="0024328B"/>
    <w:rsid w:val="00244918"/>
    <w:rsid w:val="00244E2F"/>
    <w:rsid w:val="00245C98"/>
    <w:rsid w:val="0024705B"/>
    <w:rsid w:val="002475EE"/>
    <w:rsid w:val="0024791A"/>
    <w:rsid w:val="00250BB3"/>
    <w:rsid w:val="00251368"/>
    <w:rsid w:val="00251488"/>
    <w:rsid w:val="002521C7"/>
    <w:rsid w:val="00252FF5"/>
    <w:rsid w:val="00254C15"/>
    <w:rsid w:val="00255D5F"/>
    <w:rsid w:val="00260DC6"/>
    <w:rsid w:val="0026127D"/>
    <w:rsid w:val="002622C1"/>
    <w:rsid w:val="002624A5"/>
    <w:rsid w:val="002625D4"/>
    <w:rsid w:val="002637BE"/>
    <w:rsid w:val="00264747"/>
    <w:rsid w:val="0026480B"/>
    <w:rsid w:val="0026499C"/>
    <w:rsid w:val="00264CBE"/>
    <w:rsid w:val="00266670"/>
    <w:rsid w:val="0026683A"/>
    <w:rsid w:val="0026749E"/>
    <w:rsid w:val="00270AE7"/>
    <w:rsid w:val="00273419"/>
    <w:rsid w:val="00274334"/>
    <w:rsid w:val="00274A23"/>
    <w:rsid w:val="0027548D"/>
    <w:rsid w:val="00275597"/>
    <w:rsid w:val="002769D5"/>
    <w:rsid w:val="002774CB"/>
    <w:rsid w:val="0027756F"/>
    <w:rsid w:val="002779E9"/>
    <w:rsid w:val="0028022D"/>
    <w:rsid w:val="00281936"/>
    <w:rsid w:val="00283EF8"/>
    <w:rsid w:val="002851C8"/>
    <w:rsid w:val="002856FA"/>
    <w:rsid w:val="002865CB"/>
    <w:rsid w:val="00290819"/>
    <w:rsid w:val="00291447"/>
    <w:rsid w:val="00291461"/>
    <w:rsid w:val="002914E0"/>
    <w:rsid w:val="002937F6"/>
    <w:rsid w:val="00293BB8"/>
    <w:rsid w:val="00295124"/>
    <w:rsid w:val="002959FD"/>
    <w:rsid w:val="00297975"/>
    <w:rsid w:val="002A0E31"/>
    <w:rsid w:val="002A1B93"/>
    <w:rsid w:val="002A1E50"/>
    <w:rsid w:val="002A2101"/>
    <w:rsid w:val="002A39CE"/>
    <w:rsid w:val="002A4F50"/>
    <w:rsid w:val="002A514E"/>
    <w:rsid w:val="002A5353"/>
    <w:rsid w:val="002A56C9"/>
    <w:rsid w:val="002A65D0"/>
    <w:rsid w:val="002A69B3"/>
    <w:rsid w:val="002A6B90"/>
    <w:rsid w:val="002A73C6"/>
    <w:rsid w:val="002A7AE4"/>
    <w:rsid w:val="002A7F29"/>
    <w:rsid w:val="002B07E3"/>
    <w:rsid w:val="002B0975"/>
    <w:rsid w:val="002B19BA"/>
    <w:rsid w:val="002B1A04"/>
    <w:rsid w:val="002B22BB"/>
    <w:rsid w:val="002B321F"/>
    <w:rsid w:val="002B431C"/>
    <w:rsid w:val="002B4E3E"/>
    <w:rsid w:val="002B5008"/>
    <w:rsid w:val="002B59B9"/>
    <w:rsid w:val="002B609F"/>
    <w:rsid w:val="002B7FF0"/>
    <w:rsid w:val="002C0822"/>
    <w:rsid w:val="002C0E22"/>
    <w:rsid w:val="002C0F60"/>
    <w:rsid w:val="002C11A8"/>
    <w:rsid w:val="002C18E4"/>
    <w:rsid w:val="002C21E9"/>
    <w:rsid w:val="002C2687"/>
    <w:rsid w:val="002C2F8D"/>
    <w:rsid w:val="002C2FFF"/>
    <w:rsid w:val="002C36C9"/>
    <w:rsid w:val="002C3DA0"/>
    <w:rsid w:val="002C4FDF"/>
    <w:rsid w:val="002C5803"/>
    <w:rsid w:val="002C61DD"/>
    <w:rsid w:val="002C777A"/>
    <w:rsid w:val="002D0922"/>
    <w:rsid w:val="002D1B2B"/>
    <w:rsid w:val="002D1CF7"/>
    <w:rsid w:val="002D2099"/>
    <w:rsid w:val="002D218B"/>
    <w:rsid w:val="002D2351"/>
    <w:rsid w:val="002D2736"/>
    <w:rsid w:val="002D2F3D"/>
    <w:rsid w:val="002D3377"/>
    <w:rsid w:val="002D44E0"/>
    <w:rsid w:val="002D678C"/>
    <w:rsid w:val="002D6C39"/>
    <w:rsid w:val="002E18AF"/>
    <w:rsid w:val="002E1BEB"/>
    <w:rsid w:val="002E3B8B"/>
    <w:rsid w:val="002E3C58"/>
    <w:rsid w:val="002E4614"/>
    <w:rsid w:val="002E5450"/>
    <w:rsid w:val="002E5EC0"/>
    <w:rsid w:val="002E6BE9"/>
    <w:rsid w:val="002E7EC5"/>
    <w:rsid w:val="002F0AA6"/>
    <w:rsid w:val="002F0F2C"/>
    <w:rsid w:val="002F11CC"/>
    <w:rsid w:val="002F1C5D"/>
    <w:rsid w:val="002F1FBD"/>
    <w:rsid w:val="002F2A51"/>
    <w:rsid w:val="002F2F34"/>
    <w:rsid w:val="002F35A0"/>
    <w:rsid w:val="002F3C22"/>
    <w:rsid w:val="002F449D"/>
    <w:rsid w:val="002F5C98"/>
    <w:rsid w:val="002F6832"/>
    <w:rsid w:val="002F7A8C"/>
    <w:rsid w:val="003005B8"/>
    <w:rsid w:val="003006D2"/>
    <w:rsid w:val="00301959"/>
    <w:rsid w:val="00304E01"/>
    <w:rsid w:val="00305888"/>
    <w:rsid w:val="00306912"/>
    <w:rsid w:val="003071E0"/>
    <w:rsid w:val="0030776D"/>
    <w:rsid w:val="00310FA0"/>
    <w:rsid w:val="00312341"/>
    <w:rsid w:val="00312927"/>
    <w:rsid w:val="003129B6"/>
    <w:rsid w:val="00313342"/>
    <w:rsid w:val="0031401A"/>
    <w:rsid w:val="003140BE"/>
    <w:rsid w:val="003143A4"/>
    <w:rsid w:val="00314F35"/>
    <w:rsid w:val="003156DA"/>
    <w:rsid w:val="003156F0"/>
    <w:rsid w:val="00316840"/>
    <w:rsid w:val="00317173"/>
    <w:rsid w:val="00317C74"/>
    <w:rsid w:val="00320BB6"/>
    <w:rsid w:val="00320C07"/>
    <w:rsid w:val="00324AC7"/>
    <w:rsid w:val="00324D85"/>
    <w:rsid w:val="00325199"/>
    <w:rsid w:val="003261C7"/>
    <w:rsid w:val="00326210"/>
    <w:rsid w:val="00333467"/>
    <w:rsid w:val="00333671"/>
    <w:rsid w:val="0033401A"/>
    <w:rsid w:val="00334351"/>
    <w:rsid w:val="003344D3"/>
    <w:rsid w:val="00334F5B"/>
    <w:rsid w:val="003355DD"/>
    <w:rsid w:val="00335E7C"/>
    <w:rsid w:val="00335EA0"/>
    <w:rsid w:val="003362BF"/>
    <w:rsid w:val="00336B8E"/>
    <w:rsid w:val="003372AB"/>
    <w:rsid w:val="00337B16"/>
    <w:rsid w:val="003401C2"/>
    <w:rsid w:val="00340CC6"/>
    <w:rsid w:val="0034156C"/>
    <w:rsid w:val="0034347A"/>
    <w:rsid w:val="00343837"/>
    <w:rsid w:val="0034575B"/>
    <w:rsid w:val="00346BE1"/>
    <w:rsid w:val="00347344"/>
    <w:rsid w:val="003479BE"/>
    <w:rsid w:val="0035058E"/>
    <w:rsid w:val="00350E21"/>
    <w:rsid w:val="00350F90"/>
    <w:rsid w:val="00351662"/>
    <w:rsid w:val="00351868"/>
    <w:rsid w:val="00351971"/>
    <w:rsid w:val="00351B0D"/>
    <w:rsid w:val="00352DD9"/>
    <w:rsid w:val="00354582"/>
    <w:rsid w:val="00354982"/>
    <w:rsid w:val="00354F47"/>
    <w:rsid w:val="00355396"/>
    <w:rsid w:val="003556B2"/>
    <w:rsid w:val="003557C0"/>
    <w:rsid w:val="00356638"/>
    <w:rsid w:val="003569F3"/>
    <w:rsid w:val="003576B5"/>
    <w:rsid w:val="00357A61"/>
    <w:rsid w:val="00360446"/>
    <w:rsid w:val="003607D6"/>
    <w:rsid w:val="00363880"/>
    <w:rsid w:val="00363A0E"/>
    <w:rsid w:val="0036468A"/>
    <w:rsid w:val="00365DE2"/>
    <w:rsid w:val="003707C5"/>
    <w:rsid w:val="00371FE1"/>
    <w:rsid w:val="003721B6"/>
    <w:rsid w:val="00373183"/>
    <w:rsid w:val="003732CC"/>
    <w:rsid w:val="00374245"/>
    <w:rsid w:val="0037520A"/>
    <w:rsid w:val="00375C6D"/>
    <w:rsid w:val="0037627A"/>
    <w:rsid w:val="00377A52"/>
    <w:rsid w:val="00377B94"/>
    <w:rsid w:val="00381126"/>
    <w:rsid w:val="00381DB1"/>
    <w:rsid w:val="00382DB6"/>
    <w:rsid w:val="00383282"/>
    <w:rsid w:val="00383876"/>
    <w:rsid w:val="00384338"/>
    <w:rsid w:val="0038492C"/>
    <w:rsid w:val="0038537D"/>
    <w:rsid w:val="00385DDC"/>
    <w:rsid w:val="00386F87"/>
    <w:rsid w:val="00387CB9"/>
    <w:rsid w:val="00391C30"/>
    <w:rsid w:val="003923BD"/>
    <w:rsid w:val="00392953"/>
    <w:rsid w:val="00393445"/>
    <w:rsid w:val="00394317"/>
    <w:rsid w:val="00394670"/>
    <w:rsid w:val="00395558"/>
    <w:rsid w:val="0039578D"/>
    <w:rsid w:val="003959B8"/>
    <w:rsid w:val="0039682C"/>
    <w:rsid w:val="0039718A"/>
    <w:rsid w:val="003971C6"/>
    <w:rsid w:val="00397757"/>
    <w:rsid w:val="003A0DE6"/>
    <w:rsid w:val="003A1018"/>
    <w:rsid w:val="003A2259"/>
    <w:rsid w:val="003A2F1B"/>
    <w:rsid w:val="003A308A"/>
    <w:rsid w:val="003A43D8"/>
    <w:rsid w:val="003A4CB7"/>
    <w:rsid w:val="003A52CE"/>
    <w:rsid w:val="003A5892"/>
    <w:rsid w:val="003A5BC0"/>
    <w:rsid w:val="003A6144"/>
    <w:rsid w:val="003A66E6"/>
    <w:rsid w:val="003A6BFE"/>
    <w:rsid w:val="003A773D"/>
    <w:rsid w:val="003A7D7D"/>
    <w:rsid w:val="003A7F5A"/>
    <w:rsid w:val="003B2FEC"/>
    <w:rsid w:val="003B32E3"/>
    <w:rsid w:val="003B3701"/>
    <w:rsid w:val="003B3C84"/>
    <w:rsid w:val="003B4894"/>
    <w:rsid w:val="003B537F"/>
    <w:rsid w:val="003B5442"/>
    <w:rsid w:val="003B587E"/>
    <w:rsid w:val="003B5ED9"/>
    <w:rsid w:val="003B6B34"/>
    <w:rsid w:val="003B7B33"/>
    <w:rsid w:val="003C084B"/>
    <w:rsid w:val="003C0C69"/>
    <w:rsid w:val="003C2353"/>
    <w:rsid w:val="003C3101"/>
    <w:rsid w:val="003C35B4"/>
    <w:rsid w:val="003C3793"/>
    <w:rsid w:val="003C4316"/>
    <w:rsid w:val="003C4D01"/>
    <w:rsid w:val="003C56B4"/>
    <w:rsid w:val="003C652D"/>
    <w:rsid w:val="003C683C"/>
    <w:rsid w:val="003C6980"/>
    <w:rsid w:val="003C7285"/>
    <w:rsid w:val="003C7558"/>
    <w:rsid w:val="003C7592"/>
    <w:rsid w:val="003C7E9A"/>
    <w:rsid w:val="003D0543"/>
    <w:rsid w:val="003D0DA0"/>
    <w:rsid w:val="003D16B4"/>
    <w:rsid w:val="003D1740"/>
    <w:rsid w:val="003D1968"/>
    <w:rsid w:val="003D252B"/>
    <w:rsid w:val="003D2FB2"/>
    <w:rsid w:val="003D3055"/>
    <w:rsid w:val="003D3852"/>
    <w:rsid w:val="003D54A4"/>
    <w:rsid w:val="003D5718"/>
    <w:rsid w:val="003D6173"/>
    <w:rsid w:val="003D67E2"/>
    <w:rsid w:val="003D7E57"/>
    <w:rsid w:val="003E0C65"/>
    <w:rsid w:val="003E109D"/>
    <w:rsid w:val="003E20FA"/>
    <w:rsid w:val="003E28A9"/>
    <w:rsid w:val="003E28C1"/>
    <w:rsid w:val="003E30D4"/>
    <w:rsid w:val="003E463A"/>
    <w:rsid w:val="003E466B"/>
    <w:rsid w:val="003E4A93"/>
    <w:rsid w:val="003E4B96"/>
    <w:rsid w:val="003E4F57"/>
    <w:rsid w:val="003E5163"/>
    <w:rsid w:val="003E5235"/>
    <w:rsid w:val="003E5EFB"/>
    <w:rsid w:val="003E6616"/>
    <w:rsid w:val="003E6735"/>
    <w:rsid w:val="003E6BCF"/>
    <w:rsid w:val="003E71D7"/>
    <w:rsid w:val="003E74A5"/>
    <w:rsid w:val="003E7A8C"/>
    <w:rsid w:val="003E7BBE"/>
    <w:rsid w:val="003E7E52"/>
    <w:rsid w:val="003E7F01"/>
    <w:rsid w:val="003F1AE6"/>
    <w:rsid w:val="003F1C8A"/>
    <w:rsid w:val="003F1D15"/>
    <w:rsid w:val="003F1E56"/>
    <w:rsid w:val="003F2017"/>
    <w:rsid w:val="003F2D51"/>
    <w:rsid w:val="003F3E3D"/>
    <w:rsid w:val="003F4503"/>
    <w:rsid w:val="003F60D3"/>
    <w:rsid w:val="003F67DD"/>
    <w:rsid w:val="003F7332"/>
    <w:rsid w:val="00403529"/>
    <w:rsid w:val="0040495E"/>
    <w:rsid w:val="00405AC4"/>
    <w:rsid w:val="00406EBB"/>
    <w:rsid w:val="00407B08"/>
    <w:rsid w:val="00410B5B"/>
    <w:rsid w:val="00410E09"/>
    <w:rsid w:val="00412F98"/>
    <w:rsid w:val="00413725"/>
    <w:rsid w:val="004145F3"/>
    <w:rsid w:val="004149AC"/>
    <w:rsid w:val="00414ED5"/>
    <w:rsid w:val="00415310"/>
    <w:rsid w:val="00415598"/>
    <w:rsid w:val="00415A1C"/>
    <w:rsid w:val="00415CF3"/>
    <w:rsid w:val="004161F1"/>
    <w:rsid w:val="004173DC"/>
    <w:rsid w:val="004211D3"/>
    <w:rsid w:val="0042214F"/>
    <w:rsid w:val="00423C87"/>
    <w:rsid w:val="00424450"/>
    <w:rsid w:val="00424AA1"/>
    <w:rsid w:val="00425961"/>
    <w:rsid w:val="0042748B"/>
    <w:rsid w:val="004278BA"/>
    <w:rsid w:val="00427E63"/>
    <w:rsid w:val="00430668"/>
    <w:rsid w:val="00430A21"/>
    <w:rsid w:val="0043208D"/>
    <w:rsid w:val="00433204"/>
    <w:rsid w:val="00433B41"/>
    <w:rsid w:val="00433BF4"/>
    <w:rsid w:val="00435B21"/>
    <w:rsid w:val="004369DA"/>
    <w:rsid w:val="00437836"/>
    <w:rsid w:val="00437C12"/>
    <w:rsid w:val="00437F29"/>
    <w:rsid w:val="00440DBC"/>
    <w:rsid w:val="00441845"/>
    <w:rsid w:val="004419F4"/>
    <w:rsid w:val="00442A09"/>
    <w:rsid w:val="00444A3D"/>
    <w:rsid w:val="00444AD4"/>
    <w:rsid w:val="004450DE"/>
    <w:rsid w:val="0044632F"/>
    <w:rsid w:val="00446FEC"/>
    <w:rsid w:val="0045131A"/>
    <w:rsid w:val="0045148F"/>
    <w:rsid w:val="004517C4"/>
    <w:rsid w:val="00452B9F"/>
    <w:rsid w:val="0045413F"/>
    <w:rsid w:val="004547CF"/>
    <w:rsid w:val="00454AD2"/>
    <w:rsid w:val="00454C9F"/>
    <w:rsid w:val="00455509"/>
    <w:rsid w:val="00455822"/>
    <w:rsid w:val="00457090"/>
    <w:rsid w:val="00460093"/>
    <w:rsid w:val="00460E12"/>
    <w:rsid w:val="004612B9"/>
    <w:rsid w:val="004617FC"/>
    <w:rsid w:val="00461E55"/>
    <w:rsid w:val="00462DF1"/>
    <w:rsid w:val="00463043"/>
    <w:rsid w:val="00463851"/>
    <w:rsid w:val="00464227"/>
    <w:rsid w:val="004647FE"/>
    <w:rsid w:val="00464A90"/>
    <w:rsid w:val="00464FA6"/>
    <w:rsid w:val="0046503C"/>
    <w:rsid w:val="00465BD0"/>
    <w:rsid w:val="0046612B"/>
    <w:rsid w:val="00467D56"/>
    <w:rsid w:val="00470E23"/>
    <w:rsid w:val="004712BE"/>
    <w:rsid w:val="00471CFB"/>
    <w:rsid w:val="00471DED"/>
    <w:rsid w:val="00473352"/>
    <w:rsid w:val="004734CE"/>
    <w:rsid w:val="004734FF"/>
    <w:rsid w:val="004741A9"/>
    <w:rsid w:val="00475D2E"/>
    <w:rsid w:val="00476202"/>
    <w:rsid w:val="00476AA2"/>
    <w:rsid w:val="00477AF1"/>
    <w:rsid w:val="00477F8A"/>
    <w:rsid w:val="0048039C"/>
    <w:rsid w:val="00481317"/>
    <w:rsid w:val="00481C87"/>
    <w:rsid w:val="00483151"/>
    <w:rsid w:val="004833DC"/>
    <w:rsid w:val="00483D58"/>
    <w:rsid w:val="0048423A"/>
    <w:rsid w:val="00484DA8"/>
    <w:rsid w:val="00485042"/>
    <w:rsid w:val="004853F9"/>
    <w:rsid w:val="004858FA"/>
    <w:rsid w:val="004859F7"/>
    <w:rsid w:val="00486501"/>
    <w:rsid w:val="004871CA"/>
    <w:rsid w:val="00490136"/>
    <w:rsid w:val="00490ADB"/>
    <w:rsid w:val="00491799"/>
    <w:rsid w:val="004917DE"/>
    <w:rsid w:val="004928E6"/>
    <w:rsid w:val="0049360B"/>
    <w:rsid w:val="00493C6C"/>
    <w:rsid w:val="00494244"/>
    <w:rsid w:val="00494669"/>
    <w:rsid w:val="0049741E"/>
    <w:rsid w:val="004976D5"/>
    <w:rsid w:val="004A2498"/>
    <w:rsid w:val="004A2856"/>
    <w:rsid w:val="004A28AD"/>
    <w:rsid w:val="004A2F5E"/>
    <w:rsid w:val="004A3849"/>
    <w:rsid w:val="004A3C74"/>
    <w:rsid w:val="004A3CB8"/>
    <w:rsid w:val="004A3EB4"/>
    <w:rsid w:val="004A45C2"/>
    <w:rsid w:val="004A4849"/>
    <w:rsid w:val="004A4F8C"/>
    <w:rsid w:val="004A5D1A"/>
    <w:rsid w:val="004A6964"/>
    <w:rsid w:val="004A6DF4"/>
    <w:rsid w:val="004A706C"/>
    <w:rsid w:val="004A74CE"/>
    <w:rsid w:val="004B07C3"/>
    <w:rsid w:val="004B1987"/>
    <w:rsid w:val="004B1A0E"/>
    <w:rsid w:val="004B2570"/>
    <w:rsid w:val="004B3930"/>
    <w:rsid w:val="004B5377"/>
    <w:rsid w:val="004B5F13"/>
    <w:rsid w:val="004B6816"/>
    <w:rsid w:val="004B794A"/>
    <w:rsid w:val="004B7DAC"/>
    <w:rsid w:val="004C026E"/>
    <w:rsid w:val="004C1E23"/>
    <w:rsid w:val="004C2BC2"/>
    <w:rsid w:val="004C2D69"/>
    <w:rsid w:val="004C305B"/>
    <w:rsid w:val="004C3CA7"/>
    <w:rsid w:val="004C46BE"/>
    <w:rsid w:val="004C5701"/>
    <w:rsid w:val="004C6B34"/>
    <w:rsid w:val="004C6D37"/>
    <w:rsid w:val="004C7965"/>
    <w:rsid w:val="004D0949"/>
    <w:rsid w:val="004D0ED2"/>
    <w:rsid w:val="004D0FA6"/>
    <w:rsid w:val="004D131C"/>
    <w:rsid w:val="004D1E6D"/>
    <w:rsid w:val="004D292B"/>
    <w:rsid w:val="004D2FB7"/>
    <w:rsid w:val="004D3F6A"/>
    <w:rsid w:val="004D3FF1"/>
    <w:rsid w:val="004D40E3"/>
    <w:rsid w:val="004D4419"/>
    <w:rsid w:val="004D4950"/>
    <w:rsid w:val="004D5107"/>
    <w:rsid w:val="004D5D8A"/>
    <w:rsid w:val="004D66D0"/>
    <w:rsid w:val="004D6A0B"/>
    <w:rsid w:val="004D794B"/>
    <w:rsid w:val="004E0DD7"/>
    <w:rsid w:val="004E1554"/>
    <w:rsid w:val="004E15F8"/>
    <w:rsid w:val="004E18BA"/>
    <w:rsid w:val="004E1F64"/>
    <w:rsid w:val="004E31A6"/>
    <w:rsid w:val="004E371C"/>
    <w:rsid w:val="004E3AA6"/>
    <w:rsid w:val="004E3FB5"/>
    <w:rsid w:val="004E402F"/>
    <w:rsid w:val="004E44C2"/>
    <w:rsid w:val="004E4584"/>
    <w:rsid w:val="004E7631"/>
    <w:rsid w:val="004E7BF8"/>
    <w:rsid w:val="004F06C3"/>
    <w:rsid w:val="004F0BE7"/>
    <w:rsid w:val="004F1019"/>
    <w:rsid w:val="004F17BE"/>
    <w:rsid w:val="004F28D3"/>
    <w:rsid w:val="004F2EDA"/>
    <w:rsid w:val="004F2FF8"/>
    <w:rsid w:val="004F3B17"/>
    <w:rsid w:val="004F3CF5"/>
    <w:rsid w:val="004F4773"/>
    <w:rsid w:val="004F4841"/>
    <w:rsid w:val="004F4E18"/>
    <w:rsid w:val="004F5112"/>
    <w:rsid w:val="004F5B88"/>
    <w:rsid w:val="004F626D"/>
    <w:rsid w:val="004F66CC"/>
    <w:rsid w:val="004F68B3"/>
    <w:rsid w:val="004F7276"/>
    <w:rsid w:val="005000F6"/>
    <w:rsid w:val="0050032E"/>
    <w:rsid w:val="00502606"/>
    <w:rsid w:val="00502BBC"/>
    <w:rsid w:val="00502F28"/>
    <w:rsid w:val="005032F1"/>
    <w:rsid w:val="005054C1"/>
    <w:rsid w:val="0050720A"/>
    <w:rsid w:val="00507B25"/>
    <w:rsid w:val="00507C32"/>
    <w:rsid w:val="00510BB5"/>
    <w:rsid w:val="00511F7C"/>
    <w:rsid w:val="0051241C"/>
    <w:rsid w:val="005128EF"/>
    <w:rsid w:val="00513CF0"/>
    <w:rsid w:val="0051417E"/>
    <w:rsid w:val="005149CB"/>
    <w:rsid w:val="00515596"/>
    <w:rsid w:val="005156EF"/>
    <w:rsid w:val="00516044"/>
    <w:rsid w:val="00516924"/>
    <w:rsid w:val="0051695D"/>
    <w:rsid w:val="00517076"/>
    <w:rsid w:val="00517A39"/>
    <w:rsid w:val="00517DFA"/>
    <w:rsid w:val="00521222"/>
    <w:rsid w:val="00521496"/>
    <w:rsid w:val="005232C6"/>
    <w:rsid w:val="00527F8F"/>
    <w:rsid w:val="00530A68"/>
    <w:rsid w:val="00532A21"/>
    <w:rsid w:val="00532C1A"/>
    <w:rsid w:val="005340FD"/>
    <w:rsid w:val="00534F52"/>
    <w:rsid w:val="00535248"/>
    <w:rsid w:val="00536E37"/>
    <w:rsid w:val="005404DB"/>
    <w:rsid w:val="00540697"/>
    <w:rsid w:val="00541905"/>
    <w:rsid w:val="00541C52"/>
    <w:rsid w:val="005436B2"/>
    <w:rsid w:val="005438E6"/>
    <w:rsid w:val="00543C01"/>
    <w:rsid w:val="005442CA"/>
    <w:rsid w:val="005444EE"/>
    <w:rsid w:val="00544F87"/>
    <w:rsid w:val="00545E3A"/>
    <w:rsid w:val="0054690E"/>
    <w:rsid w:val="00547074"/>
    <w:rsid w:val="00547229"/>
    <w:rsid w:val="00552360"/>
    <w:rsid w:val="00552A91"/>
    <w:rsid w:val="00552C86"/>
    <w:rsid w:val="00553695"/>
    <w:rsid w:val="00553926"/>
    <w:rsid w:val="00555B65"/>
    <w:rsid w:val="005565D1"/>
    <w:rsid w:val="0055681B"/>
    <w:rsid w:val="005569A3"/>
    <w:rsid w:val="0055755B"/>
    <w:rsid w:val="00561D54"/>
    <w:rsid w:val="005629A0"/>
    <w:rsid w:val="00562B2B"/>
    <w:rsid w:val="0056410E"/>
    <w:rsid w:val="00564D6A"/>
    <w:rsid w:val="00565ED8"/>
    <w:rsid w:val="00565F98"/>
    <w:rsid w:val="005668D5"/>
    <w:rsid w:val="00566E00"/>
    <w:rsid w:val="0057058C"/>
    <w:rsid w:val="005706B2"/>
    <w:rsid w:val="00571082"/>
    <w:rsid w:val="005724C2"/>
    <w:rsid w:val="0057276D"/>
    <w:rsid w:val="00572DBE"/>
    <w:rsid w:val="005732AD"/>
    <w:rsid w:val="00574394"/>
    <w:rsid w:val="00575735"/>
    <w:rsid w:val="00575AA1"/>
    <w:rsid w:val="00577428"/>
    <w:rsid w:val="005803E3"/>
    <w:rsid w:val="00580BD5"/>
    <w:rsid w:val="00581138"/>
    <w:rsid w:val="005816B6"/>
    <w:rsid w:val="00582C90"/>
    <w:rsid w:val="0058330B"/>
    <w:rsid w:val="00583657"/>
    <w:rsid w:val="00583938"/>
    <w:rsid w:val="00584F11"/>
    <w:rsid w:val="00585111"/>
    <w:rsid w:val="005857D4"/>
    <w:rsid w:val="00585C4B"/>
    <w:rsid w:val="00585C60"/>
    <w:rsid w:val="00585DAC"/>
    <w:rsid w:val="005861D0"/>
    <w:rsid w:val="00586B50"/>
    <w:rsid w:val="00587A42"/>
    <w:rsid w:val="005909B9"/>
    <w:rsid w:val="00590B1D"/>
    <w:rsid w:val="00590B81"/>
    <w:rsid w:val="005918E7"/>
    <w:rsid w:val="0059204B"/>
    <w:rsid w:val="00592707"/>
    <w:rsid w:val="005928B3"/>
    <w:rsid w:val="00592E6C"/>
    <w:rsid w:val="00593B58"/>
    <w:rsid w:val="005955C1"/>
    <w:rsid w:val="005955FF"/>
    <w:rsid w:val="00595737"/>
    <w:rsid w:val="00595B38"/>
    <w:rsid w:val="00595F51"/>
    <w:rsid w:val="0059637F"/>
    <w:rsid w:val="0059669D"/>
    <w:rsid w:val="005966A1"/>
    <w:rsid w:val="005967DF"/>
    <w:rsid w:val="005974BE"/>
    <w:rsid w:val="00597875"/>
    <w:rsid w:val="005A02B6"/>
    <w:rsid w:val="005A0AF9"/>
    <w:rsid w:val="005A1ABC"/>
    <w:rsid w:val="005A1BF6"/>
    <w:rsid w:val="005A33DA"/>
    <w:rsid w:val="005A483A"/>
    <w:rsid w:val="005A5FF7"/>
    <w:rsid w:val="005A63E4"/>
    <w:rsid w:val="005A683A"/>
    <w:rsid w:val="005A73B8"/>
    <w:rsid w:val="005A74CE"/>
    <w:rsid w:val="005A77E5"/>
    <w:rsid w:val="005A7BC0"/>
    <w:rsid w:val="005B1779"/>
    <w:rsid w:val="005B2E38"/>
    <w:rsid w:val="005B411B"/>
    <w:rsid w:val="005B4E7C"/>
    <w:rsid w:val="005B59DB"/>
    <w:rsid w:val="005B5F45"/>
    <w:rsid w:val="005B6185"/>
    <w:rsid w:val="005B646F"/>
    <w:rsid w:val="005B67D9"/>
    <w:rsid w:val="005B728F"/>
    <w:rsid w:val="005C0918"/>
    <w:rsid w:val="005C0A4F"/>
    <w:rsid w:val="005C0F1F"/>
    <w:rsid w:val="005C18DC"/>
    <w:rsid w:val="005C1E0D"/>
    <w:rsid w:val="005C2674"/>
    <w:rsid w:val="005C3558"/>
    <w:rsid w:val="005C3968"/>
    <w:rsid w:val="005C3A6D"/>
    <w:rsid w:val="005C4DDE"/>
    <w:rsid w:val="005C760D"/>
    <w:rsid w:val="005D0581"/>
    <w:rsid w:val="005D1393"/>
    <w:rsid w:val="005D15B6"/>
    <w:rsid w:val="005D1870"/>
    <w:rsid w:val="005D1F42"/>
    <w:rsid w:val="005D32D5"/>
    <w:rsid w:val="005D3E1A"/>
    <w:rsid w:val="005D5F4D"/>
    <w:rsid w:val="005D631E"/>
    <w:rsid w:val="005D695F"/>
    <w:rsid w:val="005E0FDD"/>
    <w:rsid w:val="005E1899"/>
    <w:rsid w:val="005E1A2D"/>
    <w:rsid w:val="005E1D84"/>
    <w:rsid w:val="005E4166"/>
    <w:rsid w:val="005E42C3"/>
    <w:rsid w:val="005E4371"/>
    <w:rsid w:val="005E4859"/>
    <w:rsid w:val="005E597E"/>
    <w:rsid w:val="005E6679"/>
    <w:rsid w:val="005E74FC"/>
    <w:rsid w:val="005E76C3"/>
    <w:rsid w:val="005E77B0"/>
    <w:rsid w:val="005F08FA"/>
    <w:rsid w:val="005F09BE"/>
    <w:rsid w:val="005F1E09"/>
    <w:rsid w:val="005F2BDB"/>
    <w:rsid w:val="005F3E27"/>
    <w:rsid w:val="005F40EC"/>
    <w:rsid w:val="005F49DB"/>
    <w:rsid w:val="005F5131"/>
    <w:rsid w:val="005F5313"/>
    <w:rsid w:val="005F5536"/>
    <w:rsid w:val="005F5FBE"/>
    <w:rsid w:val="005F6B28"/>
    <w:rsid w:val="005F6D8A"/>
    <w:rsid w:val="005F7726"/>
    <w:rsid w:val="005F7CC1"/>
    <w:rsid w:val="005F7E79"/>
    <w:rsid w:val="00600067"/>
    <w:rsid w:val="006000D4"/>
    <w:rsid w:val="00600178"/>
    <w:rsid w:val="006012E4"/>
    <w:rsid w:val="006017B2"/>
    <w:rsid w:val="00601882"/>
    <w:rsid w:val="006018BD"/>
    <w:rsid w:val="00604516"/>
    <w:rsid w:val="0060474C"/>
    <w:rsid w:val="00604A57"/>
    <w:rsid w:val="00604E81"/>
    <w:rsid w:val="006057BB"/>
    <w:rsid w:val="0060581C"/>
    <w:rsid w:val="00606BCA"/>
    <w:rsid w:val="00606E33"/>
    <w:rsid w:val="0060795B"/>
    <w:rsid w:val="00610879"/>
    <w:rsid w:val="00610A57"/>
    <w:rsid w:val="00611DF2"/>
    <w:rsid w:val="0061233C"/>
    <w:rsid w:val="00612D05"/>
    <w:rsid w:val="00614CE9"/>
    <w:rsid w:val="00616272"/>
    <w:rsid w:val="00617050"/>
    <w:rsid w:val="00617EC7"/>
    <w:rsid w:val="00620A9F"/>
    <w:rsid w:val="00620C65"/>
    <w:rsid w:val="00621172"/>
    <w:rsid w:val="00622460"/>
    <w:rsid w:val="006230C6"/>
    <w:rsid w:val="00624ABF"/>
    <w:rsid w:val="00625CE0"/>
    <w:rsid w:val="00625D93"/>
    <w:rsid w:val="00626B8A"/>
    <w:rsid w:val="00627132"/>
    <w:rsid w:val="006301F5"/>
    <w:rsid w:val="00631F9E"/>
    <w:rsid w:val="006321D8"/>
    <w:rsid w:val="00632C80"/>
    <w:rsid w:val="00634364"/>
    <w:rsid w:val="006346AE"/>
    <w:rsid w:val="006354EF"/>
    <w:rsid w:val="00635AE7"/>
    <w:rsid w:val="00637090"/>
    <w:rsid w:val="00641ABF"/>
    <w:rsid w:val="00641D8E"/>
    <w:rsid w:val="00641FC7"/>
    <w:rsid w:val="00645764"/>
    <w:rsid w:val="0064714B"/>
    <w:rsid w:val="00650BBB"/>
    <w:rsid w:val="00651408"/>
    <w:rsid w:val="006516F9"/>
    <w:rsid w:val="00652140"/>
    <w:rsid w:val="00653D50"/>
    <w:rsid w:val="0065425D"/>
    <w:rsid w:val="00655288"/>
    <w:rsid w:val="00656816"/>
    <w:rsid w:val="00657390"/>
    <w:rsid w:val="00657434"/>
    <w:rsid w:val="0066038A"/>
    <w:rsid w:val="00661AAF"/>
    <w:rsid w:val="006621BE"/>
    <w:rsid w:val="00662855"/>
    <w:rsid w:val="0066298A"/>
    <w:rsid w:val="006634C1"/>
    <w:rsid w:val="00664463"/>
    <w:rsid w:val="006653F1"/>
    <w:rsid w:val="006659D5"/>
    <w:rsid w:val="00665D4F"/>
    <w:rsid w:val="00666E44"/>
    <w:rsid w:val="00667D1F"/>
    <w:rsid w:val="006713D9"/>
    <w:rsid w:val="00672EFE"/>
    <w:rsid w:val="0067333F"/>
    <w:rsid w:val="0067342F"/>
    <w:rsid w:val="0067359B"/>
    <w:rsid w:val="00675C65"/>
    <w:rsid w:val="00676D1B"/>
    <w:rsid w:val="00677E6A"/>
    <w:rsid w:val="006800C7"/>
    <w:rsid w:val="00680338"/>
    <w:rsid w:val="006809D2"/>
    <w:rsid w:val="006811B4"/>
    <w:rsid w:val="00681568"/>
    <w:rsid w:val="006815D1"/>
    <w:rsid w:val="006818ED"/>
    <w:rsid w:val="00682688"/>
    <w:rsid w:val="00683ECF"/>
    <w:rsid w:val="00683F20"/>
    <w:rsid w:val="006841B0"/>
    <w:rsid w:val="00684871"/>
    <w:rsid w:val="00684915"/>
    <w:rsid w:val="006855E3"/>
    <w:rsid w:val="006867ED"/>
    <w:rsid w:val="00687BC1"/>
    <w:rsid w:val="00690A4D"/>
    <w:rsid w:val="006913C0"/>
    <w:rsid w:val="0069165C"/>
    <w:rsid w:val="00695130"/>
    <w:rsid w:val="00695825"/>
    <w:rsid w:val="006960EF"/>
    <w:rsid w:val="006973AA"/>
    <w:rsid w:val="00697681"/>
    <w:rsid w:val="006A0A9B"/>
    <w:rsid w:val="006A1528"/>
    <w:rsid w:val="006A1810"/>
    <w:rsid w:val="006A1A38"/>
    <w:rsid w:val="006A1CC9"/>
    <w:rsid w:val="006A2CFA"/>
    <w:rsid w:val="006A3920"/>
    <w:rsid w:val="006A3F44"/>
    <w:rsid w:val="006A4480"/>
    <w:rsid w:val="006A56F5"/>
    <w:rsid w:val="006A5AC9"/>
    <w:rsid w:val="006A5E0E"/>
    <w:rsid w:val="006A63F5"/>
    <w:rsid w:val="006A6755"/>
    <w:rsid w:val="006A7A49"/>
    <w:rsid w:val="006A7CF5"/>
    <w:rsid w:val="006B01F1"/>
    <w:rsid w:val="006B02D5"/>
    <w:rsid w:val="006B1F1D"/>
    <w:rsid w:val="006B2487"/>
    <w:rsid w:val="006B2E59"/>
    <w:rsid w:val="006B3C5D"/>
    <w:rsid w:val="006B3F35"/>
    <w:rsid w:val="006B470C"/>
    <w:rsid w:val="006B5900"/>
    <w:rsid w:val="006B76F6"/>
    <w:rsid w:val="006C154B"/>
    <w:rsid w:val="006C244A"/>
    <w:rsid w:val="006C253E"/>
    <w:rsid w:val="006C41FF"/>
    <w:rsid w:val="006C420C"/>
    <w:rsid w:val="006C5FFF"/>
    <w:rsid w:val="006C6358"/>
    <w:rsid w:val="006C65AD"/>
    <w:rsid w:val="006C70D4"/>
    <w:rsid w:val="006D00C7"/>
    <w:rsid w:val="006D0155"/>
    <w:rsid w:val="006D0676"/>
    <w:rsid w:val="006D0D31"/>
    <w:rsid w:val="006D1916"/>
    <w:rsid w:val="006D1EC8"/>
    <w:rsid w:val="006D203E"/>
    <w:rsid w:val="006D5EE5"/>
    <w:rsid w:val="006D5F6B"/>
    <w:rsid w:val="006D643C"/>
    <w:rsid w:val="006D7242"/>
    <w:rsid w:val="006D7A90"/>
    <w:rsid w:val="006D7AE4"/>
    <w:rsid w:val="006E0822"/>
    <w:rsid w:val="006E083A"/>
    <w:rsid w:val="006E08A7"/>
    <w:rsid w:val="006E091C"/>
    <w:rsid w:val="006E0CCA"/>
    <w:rsid w:val="006E0D3E"/>
    <w:rsid w:val="006E115C"/>
    <w:rsid w:val="006E1615"/>
    <w:rsid w:val="006E2CEF"/>
    <w:rsid w:val="006E2E67"/>
    <w:rsid w:val="006E41F4"/>
    <w:rsid w:val="006E49B0"/>
    <w:rsid w:val="006E579E"/>
    <w:rsid w:val="006E587D"/>
    <w:rsid w:val="006E669B"/>
    <w:rsid w:val="006E7383"/>
    <w:rsid w:val="006E7F3B"/>
    <w:rsid w:val="006F24F5"/>
    <w:rsid w:val="006F3FB7"/>
    <w:rsid w:val="006F6A56"/>
    <w:rsid w:val="006F75AE"/>
    <w:rsid w:val="00700778"/>
    <w:rsid w:val="00700995"/>
    <w:rsid w:val="007014C3"/>
    <w:rsid w:val="00702038"/>
    <w:rsid w:val="007031F8"/>
    <w:rsid w:val="00703928"/>
    <w:rsid w:val="007039B5"/>
    <w:rsid w:val="0070466E"/>
    <w:rsid w:val="00706D01"/>
    <w:rsid w:val="00706DD6"/>
    <w:rsid w:val="00707351"/>
    <w:rsid w:val="007075FB"/>
    <w:rsid w:val="00707F75"/>
    <w:rsid w:val="00710B87"/>
    <w:rsid w:val="007115FF"/>
    <w:rsid w:val="00711DFB"/>
    <w:rsid w:val="007124AA"/>
    <w:rsid w:val="00712B66"/>
    <w:rsid w:val="007130A6"/>
    <w:rsid w:val="00714593"/>
    <w:rsid w:val="007159B3"/>
    <w:rsid w:val="007166DB"/>
    <w:rsid w:val="00717160"/>
    <w:rsid w:val="0072061C"/>
    <w:rsid w:val="00720A80"/>
    <w:rsid w:val="00721ADF"/>
    <w:rsid w:val="007226EF"/>
    <w:rsid w:val="007238E0"/>
    <w:rsid w:val="00723CE9"/>
    <w:rsid w:val="00724AE7"/>
    <w:rsid w:val="00724B46"/>
    <w:rsid w:val="00726723"/>
    <w:rsid w:val="0072724B"/>
    <w:rsid w:val="007273C7"/>
    <w:rsid w:val="007275F3"/>
    <w:rsid w:val="007278AE"/>
    <w:rsid w:val="00727979"/>
    <w:rsid w:val="00727CB2"/>
    <w:rsid w:val="00727DFD"/>
    <w:rsid w:val="00730CED"/>
    <w:rsid w:val="00731DA1"/>
    <w:rsid w:val="00731EA2"/>
    <w:rsid w:val="00732600"/>
    <w:rsid w:val="00732996"/>
    <w:rsid w:val="00733842"/>
    <w:rsid w:val="00735604"/>
    <w:rsid w:val="00735C64"/>
    <w:rsid w:val="00737804"/>
    <w:rsid w:val="00737B6B"/>
    <w:rsid w:val="00740511"/>
    <w:rsid w:val="00741238"/>
    <w:rsid w:val="00741643"/>
    <w:rsid w:val="0074165C"/>
    <w:rsid w:val="00741B78"/>
    <w:rsid w:val="00742173"/>
    <w:rsid w:val="007422B1"/>
    <w:rsid w:val="00743076"/>
    <w:rsid w:val="007433D6"/>
    <w:rsid w:val="0074393D"/>
    <w:rsid w:val="0074520C"/>
    <w:rsid w:val="0074596E"/>
    <w:rsid w:val="0074717A"/>
    <w:rsid w:val="007471D2"/>
    <w:rsid w:val="00747624"/>
    <w:rsid w:val="00747CEC"/>
    <w:rsid w:val="00750630"/>
    <w:rsid w:val="00751055"/>
    <w:rsid w:val="00751B50"/>
    <w:rsid w:val="00751CF6"/>
    <w:rsid w:val="00752BC0"/>
    <w:rsid w:val="00752E17"/>
    <w:rsid w:val="00753761"/>
    <w:rsid w:val="00753A87"/>
    <w:rsid w:val="00753F9D"/>
    <w:rsid w:val="00754142"/>
    <w:rsid w:val="00754274"/>
    <w:rsid w:val="0075573B"/>
    <w:rsid w:val="00756441"/>
    <w:rsid w:val="007576E2"/>
    <w:rsid w:val="00757AC7"/>
    <w:rsid w:val="00760EED"/>
    <w:rsid w:val="007614D1"/>
    <w:rsid w:val="007615C9"/>
    <w:rsid w:val="00761A03"/>
    <w:rsid w:val="00761A2A"/>
    <w:rsid w:val="00762426"/>
    <w:rsid w:val="00762830"/>
    <w:rsid w:val="00762BA5"/>
    <w:rsid w:val="007643B0"/>
    <w:rsid w:val="00764ECE"/>
    <w:rsid w:val="00765BA7"/>
    <w:rsid w:val="007667C4"/>
    <w:rsid w:val="00766D0C"/>
    <w:rsid w:val="00767747"/>
    <w:rsid w:val="007678BB"/>
    <w:rsid w:val="00767A7B"/>
    <w:rsid w:val="00767AB8"/>
    <w:rsid w:val="00767B2C"/>
    <w:rsid w:val="007707AA"/>
    <w:rsid w:val="0077118F"/>
    <w:rsid w:val="00771C02"/>
    <w:rsid w:val="00772008"/>
    <w:rsid w:val="007739CF"/>
    <w:rsid w:val="00773E58"/>
    <w:rsid w:val="00774202"/>
    <w:rsid w:val="0077493B"/>
    <w:rsid w:val="00774FEA"/>
    <w:rsid w:val="00776037"/>
    <w:rsid w:val="007765DB"/>
    <w:rsid w:val="00777088"/>
    <w:rsid w:val="0077709C"/>
    <w:rsid w:val="0077744B"/>
    <w:rsid w:val="007775CE"/>
    <w:rsid w:val="00780161"/>
    <w:rsid w:val="007839F9"/>
    <w:rsid w:val="00783AF8"/>
    <w:rsid w:val="00783C75"/>
    <w:rsid w:val="00783D23"/>
    <w:rsid w:val="00784CE7"/>
    <w:rsid w:val="007857CB"/>
    <w:rsid w:val="007875F2"/>
    <w:rsid w:val="00787640"/>
    <w:rsid w:val="00787AAD"/>
    <w:rsid w:val="0079149E"/>
    <w:rsid w:val="00791875"/>
    <w:rsid w:val="007918C9"/>
    <w:rsid w:val="007922E7"/>
    <w:rsid w:val="00792BE8"/>
    <w:rsid w:val="00793CCC"/>
    <w:rsid w:val="00794065"/>
    <w:rsid w:val="00795DD0"/>
    <w:rsid w:val="00796783"/>
    <w:rsid w:val="007A14CF"/>
    <w:rsid w:val="007A1A44"/>
    <w:rsid w:val="007A1FBD"/>
    <w:rsid w:val="007A251B"/>
    <w:rsid w:val="007A2FF8"/>
    <w:rsid w:val="007A3648"/>
    <w:rsid w:val="007A3EE6"/>
    <w:rsid w:val="007A4C0F"/>
    <w:rsid w:val="007A4DD8"/>
    <w:rsid w:val="007A4EDC"/>
    <w:rsid w:val="007A5813"/>
    <w:rsid w:val="007A63F8"/>
    <w:rsid w:val="007A6639"/>
    <w:rsid w:val="007A6ACC"/>
    <w:rsid w:val="007A74B9"/>
    <w:rsid w:val="007B2602"/>
    <w:rsid w:val="007B3D73"/>
    <w:rsid w:val="007B3E93"/>
    <w:rsid w:val="007B4798"/>
    <w:rsid w:val="007B54AA"/>
    <w:rsid w:val="007B5784"/>
    <w:rsid w:val="007B6124"/>
    <w:rsid w:val="007C00F8"/>
    <w:rsid w:val="007C0C9E"/>
    <w:rsid w:val="007C2EA7"/>
    <w:rsid w:val="007C3711"/>
    <w:rsid w:val="007C3944"/>
    <w:rsid w:val="007C4AD7"/>
    <w:rsid w:val="007C4D43"/>
    <w:rsid w:val="007C65EA"/>
    <w:rsid w:val="007C6692"/>
    <w:rsid w:val="007C703D"/>
    <w:rsid w:val="007C7E76"/>
    <w:rsid w:val="007D0398"/>
    <w:rsid w:val="007D0DF3"/>
    <w:rsid w:val="007D121B"/>
    <w:rsid w:val="007D17CA"/>
    <w:rsid w:val="007D2917"/>
    <w:rsid w:val="007D3102"/>
    <w:rsid w:val="007D3BD0"/>
    <w:rsid w:val="007D40BD"/>
    <w:rsid w:val="007D4797"/>
    <w:rsid w:val="007D4CD3"/>
    <w:rsid w:val="007D5D64"/>
    <w:rsid w:val="007D6736"/>
    <w:rsid w:val="007D741A"/>
    <w:rsid w:val="007D7468"/>
    <w:rsid w:val="007E0754"/>
    <w:rsid w:val="007E1F32"/>
    <w:rsid w:val="007E28B1"/>
    <w:rsid w:val="007E291A"/>
    <w:rsid w:val="007E48DC"/>
    <w:rsid w:val="007E49E4"/>
    <w:rsid w:val="007E522C"/>
    <w:rsid w:val="007E5AB1"/>
    <w:rsid w:val="007E6B60"/>
    <w:rsid w:val="007E6F2F"/>
    <w:rsid w:val="007E727D"/>
    <w:rsid w:val="007E7308"/>
    <w:rsid w:val="007E765C"/>
    <w:rsid w:val="007E7BBE"/>
    <w:rsid w:val="007F1713"/>
    <w:rsid w:val="007F1D8F"/>
    <w:rsid w:val="007F2F4F"/>
    <w:rsid w:val="007F3472"/>
    <w:rsid w:val="007F4833"/>
    <w:rsid w:val="007F4F68"/>
    <w:rsid w:val="007F52AF"/>
    <w:rsid w:val="007F66F9"/>
    <w:rsid w:val="007F67D9"/>
    <w:rsid w:val="007F6C65"/>
    <w:rsid w:val="007F7452"/>
    <w:rsid w:val="00800898"/>
    <w:rsid w:val="00800D43"/>
    <w:rsid w:val="00801836"/>
    <w:rsid w:val="008021AD"/>
    <w:rsid w:val="00802BE7"/>
    <w:rsid w:val="00803CC0"/>
    <w:rsid w:val="00805164"/>
    <w:rsid w:val="00805880"/>
    <w:rsid w:val="00805D5A"/>
    <w:rsid w:val="00805E0E"/>
    <w:rsid w:val="008105E0"/>
    <w:rsid w:val="00810ACC"/>
    <w:rsid w:val="00810E42"/>
    <w:rsid w:val="00812DC0"/>
    <w:rsid w:val="00813933"/>
    <w:rsid w:val="00813A00"/>
    <w:rsid w:val="00813A52"/>
    <w:rsid w:val="00813BB2"/>
    <w:rsid w:val="00813D5B"/>
    <w:rsid w:val="00814C1A"/>
    <w:rsid w:val="00814C8D"/>
    <w:rsid w:val="0081692C"/>
    <w:rsid w:val="00816A40"/>
    <w:rsid w:val="00820B2B"/>
    <w:rsid w:val="00821B44"/>
    <w:rsid w:val="00821B76"/>
    <w:rsid w:val="0082237F"/>
    <w:rsid w:val="00823904"/>
    <w:rsid w:val="00823E7E"/>
    <w:rsid w:val="0082493A"/>
    <w:rsid w:val="00824996"/>
    <w:rsid w:val="00825949"/>
    <w:rsid w:val="00825EE5"/>
    <w:rsid w:val="00826855"/>
    <w:rsid w:val="00826D27"/>
    <w:rsid w:val="00826E48"/>
    <w:rsid w:val="008270E1"/>
    <w:rsid w:val="00827671"/>
    <w:rsid w:val="00827F56"/>
    <w:rsid w:val="00832C69"/>
    <w:rsid w:val="0083304A"/>
    <w:rsid w:val="008340B1"/>
    <w:rsid w:val="008343FD"/>
    <w:rsid w:val="00834CE3"/>
    <w:rsid w:val="008350C5"/>
    <w:rsid w:val="008353B0"/>
    <w:rsid w:val="008359AC"/>
    <w:rsid w:val="00835AA1"/>
    <w:rsid w:val="00835FDF"/>
    <w:rsid w:val="00837087"/>
    <w:rsid w:val="00837850"/>
    <w:rsid w:val="00837AE8"/>
    <w:rsid w:val="00840228"/>
    <w:rsid w:val="00841BD0"/>
    <w:rsid w:val="00843260"/>
    <w:rsid w:val="0084357B"/>
    <w:rsid w:val="008438DD"/>
    <w:rsid w:val="0084390D"/>
    <w:rsid w:val="008441EA"/>
    <w:rsid w:val="008442AA"/>
    <w:rsid w:val="00846942"/>
    <w:rsid w:val="00846C01"/>
    <w:rsid w:val="0085049F"/>
    <w:rsid w:val="00851475"/>
    <w:rsid w:val="00851B11"/>
    <w:rsid w:val="008529DE"/>
    <w:rsid w:val="00852C51"/>
    <w:rsid w:val="00852E5B"/>
    <w:rsid w:val="00853539"/>
    <w:rsid w:val="00854397"/>
    <w:rsid w:val="008548F3"/>
    <w:rsid w:val="00855CED"/>
    <w:rsid w:val="00856C7D"/>
    <w:rsid w:val="008570C1"/>
    <w:rsid w:val="00857BBE"/>
    <w:rsid w:val="00857EF9"/>
    <w:rsid w:val="00860C0D"/>
    <w:rsid w:val="0086180C"/>
    <w:rsid w:val="00861974"/>
    <w:rsid w:val="00862071"/>
    <w:rsid w:val="0086237C"/>
    <w:rsid w:val="00863ACE"/>
    <w:rsid w:val="0086416B"/>
    <w:rsid w:val="0086482D"/>
    <w:rsid w:val="008665E4"/>
    <w:rsid w:val="00867180"/>
    <w:rsid w:val="008676F3"/>
    <w:rsid w:val="00867D4A"/>
    <w:rsid w:val="00870C9F"/>
    <w:rsid w:val="008732EE"/>
    <w:rsid w:val="008751BE"/>
    <w:rsid w:val="00875ABB"/>
    <w:rsid w:val="008760A4"/>
    <w:rsid w:val="0087661C"/>
    <w:rsid w:val="008768E4"/>
    <w:rsid w:val="0087704E"/>
    <w:rsid w:val="00880409"/>
    <w:rsid w:val="00881917"/>
    <w:rsid w:val="00881FA7"/>
    <w:rsid w:val="00882919"/>
    <w:rsid w:val="008838ED"/>
    <w:rsid w:val="00884FD8"/>
    <w:rsid w:val="0088507A"/>
    <w:rsid w:val="00885F28"/>
    <w:rsid w:val="00886579"/>
    <w:rsid w:val="00886621"/>
    <w:rsid w:val="0088685B"/>
    <w:rsid w:val="0088734A"/>
    <w:rsid w:val="0088759A"/>
    <w:rsid w:val="00887DD7"/>
    <w:rsid w:val="0089263A"/>
    <w:rsid w:val="00892826"/>
    <w:rsid w:val="008928A6"/>
    <w:rsid w:val="00892B43"/>
    <w:rsid w:val="00892BAB"/>
    <w:rsid w:val="008931C7"/>
    <w:rsid w:val="00893726"/>
    <w:rsid w:val="008948E5"/>
    <w:rsid w:val="0089741B"/>
    <w:rsid w:val="008A0692"/>
    <w:rsid w:val="008A092B"/>
    <w:rsid w:val="008A201D"/>
    <w:rsid w:val="008A23C8"/>
    <w:rsid w:val="008A2961"/>
    <w:rsid w:val="008A428A"/>
    <w:rsid w:val="008A4C48"/>
    <w:rsid w:val="008A59A4"/>
    <w:rsid w:val="008A5EBE"/>
    <w:rsid w:val="008A64C4"/>
    <w:rsid w:val="008A74DD"/>
    <w:rsid w:val="008A7812"/>
    <w:rsid w:val="008A7D49"/>
    <w:rsid w:val="008B03D4"/>
    <w:rsid w:val="008B0F56"/>
    <w:rsid w:val="008B137F"/>
    <w:rsid w:val="008B16EE"/>
    <w:rsid w:val="008B1705"/>
    <w:rsid w:val="008B1B02"/>
    <w:rsid w:val="008B3534"/>
    <w:rsid w:val="008B4ADD"/>
    <w:rsid w:val="008B4DC1"/>
    <w:rsid w:val="008B4DEA"/>
    <w:rsid w:val="008B4EC9"/>
    <w:rsid w:val="008B7F0D"/>
    <w:rsid w:val="008C0563"/>
    <w:rsid w:val="008C163F"/>
    <w:rsid w:val="008C1871"/>
    <w:rsid w:val="008C2BF1"/>
    <w:rsid w:val="008C35F6"/>
    <w:rsid w:val="008C53DE"/>
    <w:rsid w:val="008C5A17"/>
    <w:rsid w:val="008C6146"/>
    <w:rsid w:val="008C63ED"/>
    <w:rsid w:val="008C6502"/>
    <w:rsid w:val="008C7816"/>
    <w:rsid w:val="008C7E2E"/>
    <w:rsid w:val="008D05CD"/>
    <w:rsid w:val="008D082E"/>
    <w:rsid w:val="008D1BB7"/>
    <w:rsid w:val="008D1C39"/>
    <w:rsid w:val="008D1D1F"/>
    <w:rsid w:val="008D3723"/>
    <w:rsid w:val="008D3CFB"/>
    <w:rsid w:val="008D3E70"/>
    <w:rsid w:val="008D40CD"/>
    <w:rsid w:val="008D440A"/>
    <w:rsid w:val="008D4F5C"/>
    <w:rsid w:val="008D6881"/>
    <w:rsid w:val="008D76EE"/>
    <w:rsid w:val="008E00EC"/>
    <w:rsid w:val="008E0C27"/>
    <w:rsid w:val="008E1F11"/>
    <w:rsid w:val="008E3E1F"/>
    <w:rsid w:val="008E4689"/>
    <w:rsid w:val="008E475E"/>
    <w:rsid w:val="008E4F99"/>
    <w:rsid w:val="008E60D8"/>
    <w:rsid w:val="008E68A0"/>
    <w:rsid w:val="008F07CE"/>
    <w:rsid w:val="008F0C10"/>
    <w:rsid w:val="008F114C"/>
    <w:rsid w:val="008F2099"/>
    <w:rsid w:val="008F2FD7"/>
    <w:rsid w:val="008F30AB"/>
    <w:rsid w:val="008F469F"/>
    <w:rsid w:val="008F4AA8"/>
    <w:rsid w:val="008F6019"/>
    <w:rsid w:val="009025E5"/>
    <w:rsid w:val="00903271"/>
    <w:rsid w:val="00903C50"/>
    <w:rsid w:val="00904749"/>
    <w:rsid w:val="00904B42"/>
    <w:rsid w:val="0090648A"/>
    <w:rsid w:val="0091003D"/>
    <w:rsid w:val="00910768"/>
    <w:rsid w:val="00910BFE"/>
    <w:rsid w:val="00910E74"/>
    <w:rsid w:val="009118E0"/>
    <w:rsid w:val="00913412"/>
    <w:rsid w:val="009140BF"/>
    <w:rsid w:val="00914F3E"/>
    <w:rsid w:val="00915359"/>
    <w:rsid w:val="00915D0F"/>
    <w:rsid w:val="0091685D"/>
    <w:rsid w:val="009169B5"/>
    <w:rsid w:val="0091731A"/>
    <w:rsid w:val="009200BD"/>
    <w:rsid w:val="00920579"/>
    <w:rsid w:val="00920801"/>
    <w:rsid w:val="009216C9"/>
    <w:rsid w:val="00921A48"/>
    <w:rsid w:val="00922C68"/>
    <w:rsid w:val="00922F31"/>
    <w:rsid w:val="00923CC5"/>
    <w:rsid w:val="00925452"/>
    <w:rsid w:val="00925692"/>
    <w:rsid w:val="00926667"/>
    <w:rsid w:val="0092757D"/>
    <w:rsid w:val="009306CA"/>
    <w:rsid w:val="00930FA5"/>
    <w:rsid w:val="009312F5"/>
    <w:rsid w:val="00932F73"/>
    <w:rsid w:val="009347EA"/>
    <w:rsid w:val="00934971"/>
    <w:rsid w:val="00942DA8"/>
    <w:rsid w:val="0094341F"/>
    <w:rsid w:val="009444D7"/>
    <w:rsid w:val="00945480"/>
    <w:rsid w:val="00945499"/>
    <w:rsid w:val="0094647C"/>
    <w:rsid w:val="00947474"/>
    <w:rsid w:val="009475EA"/>
    <w:rsid w:val="00947961"/>
    <w:rsid w:val="00947D15"/>
    <w:rsid w:val="00950098"/>
    <w:rsid w:val="0095121B"/>
    <w:rsid w:val="00951473"/>
    <w:rsid w:val="00955CC1"/>
    <w:rsid w:val="00955E94"/>
    <w:rsid w:val="00957589"/>
    <w:rsid w:val="00957EDE"/>
    <w:rsid w:val="00960AF4"/>
    <w:rsid w:val="009618B5"/>
    <w:rsid w:val="00961AEF"/>
    <w:rsid w:val="00961B80"/>
    <w:rsid w:val="009624AA"/>
    <w:rsid w:val="0096268C"/>
    <w:rsid w:val="009628C8"/>
    <w:rsid w:val="00962941"/>
    <w:rsid w:val="00963E45"/>
    <w:rsid w:val="00964890"/>
    <w:rsid w:val="00964FA2"/>
    <w:rsid w:val="009651B3"/>
    <w:rsid w:val="009655C4"/>
    <w:rsid w:val="00966296"/>
    <w:rsid w:val="0096670E"/>
    <w:rsid w:val="009679C4"/>
    <w:rsid w:val="00967AA7"/>
    <w:rsid w:val="00967CA9"/>
    <w:rsid w:val="00967E73"/>
    <w:rsid w:val="00970BC5"/>
    <w:rsid w:val="009712DF"/>
    <w:rsid w:val="009725AB"/>
    <w:rsid w:val="00972653"/>
    <w:rsid w:val="009737D5"/>
    <w:rsid w:val="0097389E"/>
    <w:rsid w:val="00974ECB"/>
    <w:rsid w:val="009754A0"/>
    <w:rsid w:val="00976073"/>
    <w:rsid w:val="00976DA7"/>
    <w:rsid w:val="00976DB7"/>
    <w:rsid w:val="00977E6F"/>
    <w:rsid w:val="0098333E"/>
    <w:rsid w:val="00983C82"/>
    <w:rsid w:val="009844E5"/>
    <w:rsid w:val="00985540"/>
    <w:rsid w:val="009858F2"/>
    <w:rsid w:val="00985CC5"/>
    <w:rsid w:val="00986EF5"/>
    <w:rsid w:val="00987E6D"/>
    <w:rsid w:val="00990C0C"/>
    <w:rsid w:val="009910FE"/>
    <w:rsid w:val="00991591"/>
    <w:rsid w:val="00991A68"/>
    <w:rsid w:val="00991CD4"/>
    <w:rsid w:val="0099216F"/>
    <w:rsid w:val="009921E8"/>
    <w:rsid w:val="009921E9"/>
    <w:rsid w:val="00993CD9"/>
    <w:rsid w:val="009943CD"/>
    <w:rsid w:val="009952E4"/>
    <w:rsid w:val="009955B5"/>
    <w:rsid w:val="00995CAC"/>
    <w:rsid w:val="00997CA0"/>
    <w:rsid w:val="00997D2A"/>
    <w:rsid w:val="009A05E3"/>
    <w:rsid w:val="009A3D39"/>
    <w:rsid w:val="009A4C11"/>
    <w:rsid w:val="009A55BB"/>
    <w:rsid w:val="009A62EF"/>
    <w:rsid w:val="009A63B0"/>
    <w:rsid w:val="009A64F1"/>
    <w:rsid w:val="009A651A"/>
    <w:rsid w:val="009A6759"/>
    <w:rsid w:val="009B038A"/>
    <w:rsid w:val="009B090A"/>
    <w:rsid w:val="009B124B"/>
    <w:rsid w:val="009B1B3F"/>
    <w:rsid w:val="009B22D4"/>
    <w:rsid w:val="009B2863"/>
    <w:rsid w:val="009B3BBF"/>
    <w:rsid w:val="009B3E6D"/>
    <w:rsid w:val="009B456C"/>
    <w:rsid w:val="009B5694"/>
    <w:rsid w:val="009B5D5C"/>
    <w:rsid w:val="009B67B6"/>
    <w:rsid w:val="009B6986"/>
    <w:rsid w:val="009B6BAF"/>
    <w:rsid w:val="009B6D5C"/>
    <w:rsid w:val="009B72FE"/>
    <w:rsid w:val="009B7BCC"/>
    <w:rsid w:val="009C1C4D"/>
    <w:rsid w:val="009C2839"/>
    <w:rsid w:val="009C4B14"/>
    <w:rsid w:val="009C4BFB"/>
    <w:rsid w:val="009C5492"/>
    <w:rsid w:val="009C5588"/>
    <w:rsid w:val="009C55A2"/>
    <w:rsid w:val="009C6DF4"/>
    <w:rsid w:val="009C7AB1"/>
    <w:rsid w:val="009D1FF0"/>
    <w:rsid w:val="009D23D8"/>
    <w:rsid w:val="009D2C44"/>
    <w:rsid w:val="009D3808"/>
    <w:rsid w:val="009D63DF"/>
    <w:rsid w:val="009D6F28"/>
    <w:rsid w:val="009D7971"/>
    <w:rsid w:val="009D7E42"/>
    <w:rsid w:val="009E02C2"/>
    <w:rsid w:val="009E0977"/>
    <w:rsid w:val="009E1A48"/>
    <w:rsid w:val="009E21C0"/>
    <w:rsid w:val="009E31ED"/>
    <w:rsid w:val="009E343B"/>
    <w:rsid w:val="009E3BE8"/>
    <w:rsid w:val="009E5215"/>
    <w:rsid w:val="009E538A"/>
    <w:rsid w:val="009E5B16"/>
    <w:rsid w:val="009E6897"/>
    <w:rsid w:val="009E6B62"/>
    <w:rsid w:val="009E6DE5"/>
    <w:rsid w:val="009E75D2"/>
    <w:rsid w:val="009E7681"/>
    <w:rsid w:val="009F1652"/>
    <w:rsid w:val="009F181D"/>
    <w:rsid w:val="009F242C"/>
    <w:rsid w:val="009F2DFD"/>
    <w:rsid w:val="009F2E9A"/>
    <w:rsid w:val="009F3203"/>
    <w:rsid w:val="009F3668"/>
    <w:rsid w:val="009F47F4"/>
    <w:rsid w:val="009F4F72"/>
    <w:rsid w:val="009F612C"/>
    <w:rsid w:val="009F6AFB"/>
    <w:rsid w:val="009F6D75"/>
    <w:rsid w:val="00A011A3"/>
    <w:rsid w:val="00A01299"/>
    <w:rsid w:val="00A01BFC"/>
    <w:rsid w:val="00A02A70"/>
    <w:rsid w:val="00A02E1D"/>
    <w:rsid w:val="00A0323C"/>
    <w:rsid w:val="00A0416E"/>
    <w:rsid w:val="00A0515E"/>
    <w:rsid w:val="00A0549D"/>
    <w:rsid w:val="00A06D63"/>
    <w:rsid w:val="00A07B82"/>
    <w:rsid w:val="00A10540"/>
    <w:rsid w:val="00A11D38"/>
    <w:rsid w:val="00A12212"/>
    <w:rsid w:val="00A122D7"/>
    <w:rsid w:val="00A122E1"/>
    <w:rsid w:val="00A135B7"/>
    <w:rsid w:val="00A1369F"/>
    <w:rsid w:val="00A14D23"/>
    <w:rsid w:val="00A15769"/>
    <w:rsid w:val="00A16961"/>
    <w:rsid w:val="00A16D78"/>
    <w:rsid w:val="00A17923"/>
    <w:rsid w:val="00A17E2D"/>
    <w:rsid w:val="00A22425"/>
    <w:rsid w:val="00A237F7"/>
    <w:rsid w:val="00A2385B"/>
    <w:rsid w:val="00A25356"/>
    <w:rsid w:val="00A256FF"/>
    <w:rsid w:val="00A26A16"/>
    <w:rsid w:val="00A30054"/>
    <w:rsid w:val="00A307D6"/>
    <w:rsid w:val="00A313DB"/>
    <w:rsid w:val="00A3159F"/>
    <w:rsid w:val="00A31C70"/>
    <w:rsid w:val="00A34F4A"/>
    <w:rsid w:val="00A35461"/>
    <w:rsid w:val="00A35B82"/>
    <w:rsid w:val="00A36A9A"/>
    <w:rsid w:val="00A36BA6"/>
    <w:rsid w:val="00A36F46"/>
    <w:rsid w:val="00A37181"/>
    <w:rsid w:val="00A37338"/>
    <w:rsid w:val="00A41F85"/>
    <w:rsid w:val="00A42563"/>
    <w:rsid w:val="00A42E88"/>
    <w:rsid w:val="00A43575"/>
    <w:rsid w:val="00A43A9D"/>
    <w:rsid w:val="00A44D27"/>
    <w:rsid w:val="00A4604E"/>
    <w:rsid w:val="00A50ACC"/>
    <w:rsid w:val="00A50C52"/>
    <w:rsid w:val="00A50CC9"/>
    <w:rsid w:val="00A526CE"/>
    <w:rsid w:val="00A52AF8"/>
    <w:rsid w:val="00A53462"/>
    <w:rsid w:val="00A540E6"/>
    <w:rsid w:val="00A54A24"/>
    <w:rsid w:val="00A54A88"/>
    <w:rsid w:val="00A54BCA"/>
    <w:rsid w:val="00A55E03"/>
    <w:rsid w:val="00A55E27"/>
    <w:rsid w:val="00A5653D"/>
    <w:rsid w:val="00A56D10"/>
    <w:rsid w:val="00A56E83"/>
    <w:rsid w:val="00A5712D"/>
    <w:rsid w:val="00A575C9"/>
    <w:rsid w:val="00A57884"/>
    <w:rsid w:val="00A57E46"/>
    <w:rsid w:val="00A6197B"/>
    <w:rsid w:val="00A62602"/>
    <w:rsid w:val="00A63B65"/>
    <w:rsid w:val="00A66385"/>
    <w:rsid w:val="00A67711"/>
    <w:rsid w:val="00A6783A"/>
    <w:rsid w:val="00A67ED8"/>
    <w:rsid w:val="00A704B5"/>
    <w:rsid w:val="00A70B13"/>
    <w:rsid w:val="00A70EAC"/>
    <w:rsid w:val="00A72BEE"/>
    <w:rsid w:val="00A74707"/>
    <w:rsid w:val="00A75391"/>
    <w:rsid w:val="00A76718"/>
    <w:rsid w:val="00A7751C"/>
    <w:rsid w:val="00A77E78"/>
    <w:rsid w:val="00A805C3"/>
    <w:rsid w:val="00A81A6F"/>
    <w:rsid w:val="00A8240F"/>
    <w:rsid w:val="00A82CA4"/>
    <w:rsid w:val="00A83B07"/>
    <w:rsid w:val="00A83C17"/>
    <w:rsid w:val="00A845FA"/>
    <w:rsid w:val="00A85586"/>
    <w:rsid w:val="00A8577D"/>
    <w:rsid w:val="00A871FB"/>
    <w:rsid w:val="00A900F1"/>
    <w:rsid w:val="00A90A2C"/>
    <w:rsid w:val="00A91DB3"/>
    <w:rsid w:val="00A92CB6"/>
    <w:rsid w:val="00A9301D"/>
    <w:rsid w:val="00A93E8D"/>
    <w:rsid w:val="00A946D4"/>
    <w:rsid w:val="00A96197"/>
    <w:rsid w:val="00A96668"/>
    <w:rsid w:val="00A973A9"/>
    <w:rsid w:val="00A9747B"/>
    <w:rsid w:val="00A97A99"/>
    <w:rsid w:val="00A97D4F"/>
    <w:rsid w:val="00AA0601"/>
    <w:rsid w:val="00AA0EE8"/>
    <w:rsid w:val="00AA106A"/>
    <w:rsid w:val="00AA206E"/>
    <w:rsid w:val="00AA2DE2"/>
    <w:rsid w:val="00AA31E6"/>
    <w:rsid w:val="00AA359C"/>
    <w:rsid w:val="00AA3F2C"/>
    <w:rsid w:val="00AA40BB"/>
    <w:rsid w:val="00AA470D"/>
    <w:rsid w:val="00AA47EB"/>
    <w:rsid w:val="00AA4DF9"/>
    <w:rsid w:val="00AA5C93"/>
    <w:rsid w:val="00AA5E7A"/>
    <w:rsid w:val="00AA619F"/>
    <w:rsid w:val="00AA6716"/>
    <w:rsid w:val="00AA683D"/>
    <w:rsid w:val="00AA6DC5"/>
    <w:rsid w:val="00AA714A"/>
    <w:rsid w:val="00AA7AE4"/>
    <w:rsid w:val="00AB00A9"/>
    <w:rsid w:val="00AB1736"/>
    <w:rsid w:val="00AB25CF"/>
    <w:rsid w:val="00AB3EB0"/>
    <w:rsid w:val="00AB4489"/>
    <w:rsid w:val="00AB68CA"/>
    <w:rsid w:val="00AB6DC8"/>
    <w:rsid w:val="00AB6F8B"/>
    <w:rsid w:val="00AC1CBE"/>
    <w:rsid w:val="00AC23E9"/>
    <w:rsid w:val="00AC2556"/>
    <w:rsid w:val="00AC306E"/>
    <w:rsid w:val="00AC367C"/>
    <w:rsid w:val="00AC3799"/>
    <w:rsid w:val="00AC3841"/>
    <w:rsid w:val="00AC38C1"/>
    <w:rsid w:val="00AC4720"/>
    <w:rsid w:val="00AC4C4E"/>
    <w:rsid w:val="00AC5982"/>
    <w:rsid w:val="00AC5A25"/>
    <w:rsid w:val="00AC7374"/>
    <w:rsid w:val="00AC769F"/>
    <w:rsid w:val="00AC7ACA"/>
    <w:rsid w:val="00AD0395"/>
    <w:rsid w:val="00AD1609"/>
    <w:rsid w:val="00AD209D"/>
    <w:rsid w:val="00AD231B"/>
    <w:rsid w:val="00AD317A"/>
    <w:rsid w:val="00AD3656"/>
    <w:rsid w:val="00AD4742"/>
    <w:rsid w:val="00AD4DA6"/>
    <w:rsid w:val="00AD5E5C"/>
    <w:rsid w:val="00AD6531"/>
    <w:rsid w:val="00AD6579"/>
    <w:rsid w:val="00AD6815"/>
    <w:rsid w:val="00AD7A73"/>
    <w:rsid w:val="00AD7B70"/>
    <w:rsid w:val="00AE0A3B"/>
    <w:rsid w:val="00AE157B"/>
    <w:rsid w:val="00AE21ED"/>
    <w:rsid w:val="00AE2612"/>
    <w:rsid w:val="00AE26D9"/>
    <w:rsid w:val="00AE29D7"/>
    <w:rsid w:val="00AE3352"/>
    <w:rsid w:val="00AE345F"/>
    <w:rsid w:val="00AE3588"/>
    <w:rsid w:val="00AE38F7"/>
    <w:rsid w:val="00AE4BDE"/>
    <w:rsid w:val="00AE5175"/>
    <w:rsid w:val="00AE5947"/>
    <w:rsid w:val="00AE5F7A"/>
    <w:rsid w:val="00AE7465"/>
    <w:rsid w:val="00AE7D88"/>
    <w:rsid w:val="00AF0239"/>
    <w:rsid w:val="00AF09F4"/>
    <w:rsid w:val="00AF1D59"/>
    <w:rsid w:val="00AF1DDD"/>
    <w:rsid w:val="00AF358B"/>
    <w:rsid w:val="00AF3864"/>
    <w:rsid w:val="00AF39A0"/>
    <w:rsid w:val="00AF5AA3"/>
    <w:rsid w:val="00AF73D5"/>
    <w:rsid w:val="00AF7DE1"/>
    <w:rsid w:val="00B000E3"/>
    <w:rsid w:val="00B0041B"/>
    <w:rsid w:val="00B0060C"/>
    <w:rsid w:val="00B015D1"/>
    <w:rsid w:val="00B01D20"/>
    <w:rsid w:val="00B01F2F"/>
    <w:rsid w:val="00B029EB"/>
    <w:rsid w:val="00B03229"/>
    <w:rsid w:val="00B03DEA"/>
    <w:rsid w:val="00B04646"/>
    <w:rsid w:val="00B049ED"/>
    <w:rsid w:val="00B05414"/>
    <w:rsid w:val="00B05BD1"/>
    <w:rsid w:val="00B1007B"/>
    <w:rsid w:val="00B107EE"/>
    <w:rsid w:val="00B1092B"/>
    <w:rsid w:val="00B112D7"/>
    <w:rsid w:val="00B1268D"/>
    <w:rsid w:val="00B12CEE"/>
    <w:rsid w:val="00B150DA"/>
    <w:rsid w:val="00B178C3"/>
    <w:rsid w:val="00B205A1"/>
    <w:rsid w:val="00B207EC"/>
    <w:rsid w:val="00B20825"/>
    <w:rsid w:val="00B20A88"/>
    <w:rsid w:val="00B21C72"/>
    <w:rsid w:val="00B21CAD"/>
    <w:rsid w:val="00B22E84"/>
    <w:rsid w:val="00B23223"/>
    <w:rsid w:val="00B23BF4"/>
    <w:rsid w:val="00B2521A"/>
    <w:rsid w:val="00B256E9"/>
    <w:rsid w:val="00B25C15"/>
    <w:rsid w:val="00B25C29"/>
    <w:rsid w:val="00B2759E"/>
    <w:rsid w:val="00B275BE"/>
    <w:rsid w:val="00B30BD0"/>
    <w:rsid w:val="00B369C0"/>
    <w:rsid w:val="00B37199"/>
    <w:rsid w:val="00B371B7"/>
    <w:rsid w:val="00B3753C"/>
    <w:rsid w:val="00B3784A"/>
    <w:rsid w:val="00B37B93"/>
    <w:rsid w:val="00B41080"/>
    <w:rsid w:val="00B41398"/>
    <w:rsid w:val="00B41CD1"/>
    <w:rsid w:val="00B4262B"/>
    <w:rsid w:val="00B433AF"/>
    <w:rsid w:val="00B433D2"/>
    <w:rsid w:val="00B43518"/>
    <w:rsid w:val="00B451C6"/>
    <w:rsid w:val="00B5017F"/>
    <w:rsid w:val="00B50BF2"/>
    <w:rsid w:val="00B51316"/>
    <w:rsid w:val="00B514AB"/>
    <w:rsid w:val="00B5153D"/>
    <w:rsid w:val="00B51626"/>
    <w:rsid w:val="00B529D9"/>
    <w:rsid w:val="00B52F04"/>
    <w:rsid w:val="00B531B3"/>
    <w:rsid w:val="00B546C2"/>
    <w:rsid w:val="00B54B4A"/>
    <w:rsid w:val="00B54C68"/>
    <w:rsid w:val="00B5517D"/>
    <w:rsid w:val="00B551B2"/>
    <w:rsid w:val="00B55B4A"/>
    <w:rsid w:val="00B56317"/>
    <w:rsid w:val="00B565C3"/>
    <w:rsid w:val="00B56A72"/>
    <w:rsid w:val="00B578FD"/>
    <w:rsid w:val="00B606E1"/>
    <w:rsid w:val="00B60EFB"/>
    <w:rsid w:val="00B61D1E"/>
    <w:rsid w:val="00B6265D"/>
    <w:rsid w:val="00B62B94"/>
    <w:rsid w:val="00B63687"/>
    <w:rsid w:val="00B64306"/>
    <w:rsid w:val="00B64BE5"/>
    <w:rsid w:val="00B651C5"/>
    <w:rsid w:val="00B65C50"/>
    <w:rsid w:val="00B6669F"/>
    <w:rsid w:val="00B677D6"/>
    <w:rsid w:val="00B70369"/>
    <w:rsid w:val="00B70E27"/>
    <w:rsid w:val="00B715AF"/>
    <w:rsid w:val="00B715CF"/>
    <w:rsid w:val="00B726C8"/>
    <w:rsid w:val="00B727CB"/>
    <w:rsid w:val="00B729AF"/>
    <w:rsid w:val="00B73335"/>
    <w:rsid w:val="00B738E0"/>
    <w:rsid w:val="00B74D9F"/>
    <w:rsid w:val="00B74E7E"/>
    <w:rsid w:val="00B75A30"/>
    <w:rsid w:val="00B7668C"/>
    <w:rsid w:val="00B767DE"/>
    <w:rsid w:val="00B76803"/>
    <w:rsid w:val="00B769B3"/>
    <w:rsid w:val="00B77588"/>
    <w:rsid w:val="00B7797B"/>
    <w:rsid w:val="00B808EF"/>
    <w:rsid w:val="00B8092B"/>
    <w:rsid w:val="00B80EE7"/>
    <w:rsid w:val="00B810B6"/>
    <w:rsid w:val="00B812EE"/>
    <w:rsid w:val="00B82878"/>
    <w:rsid w:val="00B85E82"/>
    <w:rsid w:val="00B8654F"/>
    <w:rsid w:val="00B8681D"/>
    <w:rsid w:val="00B86855"/>
    <w:rsid w:val="00B8714A"/>
    <w:rsid w:val="00B87A85"/>
    <w:rsid w:val="00B87C1A"/>
    <w:rsid w:val="00B87F86"/>
    <w:rsid w:val="00B903D8"/>
    <w:rsid w:val="00B90A09"/>
    <w:rsid w:val="00B910B8"/>
    <w:rsid w:val="00B91AC5"/>
    <w:rsid w:val="00B91D09"/>
    <w:rsid w:val="00B939D1"/>
    <w:rsid w:val="00B940E9"/>
    <w:rsid w:val="00B941FA"/>
    <w:rsid w:val="00B9428D"/>
    <w:rsid w:val="00B9494E"/>
    <w:rsid w:val="00B94AA0"/>
    <w:rsid w:val="00B96A25"/>
    <w:rsid w:val="00B97720"/>
    <w:rsid w:val="00BA0590"/>
    <w:rsid w:val="00BA1420"/>
    <w:rsid w:val="00BA35D1"/>
    <w:rsid w:val="00BA3F06"/>
    <w:rsid w:val="00BA60F7"/>
    <w:rsid w:val="00BA6A8E"/>
    <w:rsid w:val="00BA6D2B"/>
    <w:rsid w:val="00BA6DCB"/>
    <w:rsid w:val="00BA6F2C"/>
    <w:rsid w:val="00BA72C8"/>
    <w:rsid w:val="00BA753D"/>
    <w:rsid w:val="00BB0473"/>
    <w:rsid w:val="00BB0E55"/>
    <w:rsid w:val="00BB1524"/>
    <w:rsid w:val="00BB1C97"/>
    <w:rsid w:val="00BB2479"/>
    <w:rsid w:val="00BB2636"/>
    <w:rsid w:val="00BB2A66"/>
    <w:rsid w:val="00BB2FE2"/>
    <w:rsid w:val="00BB4753"/>
    <w:rsid w:val="00BB5105"/>
    <w:rsid w:val="00BB59AC"/>
    <w:rsid w:val="00BB5D74"/>
    <w:rsid w:val="00BB6897"/>
    <w:rsid w:val="00BB7D7C"/>
    <w:rsid w:val="00BB7E86"/>
    <w:rsid w:val="00BB7F7F"/>
    <w:rsid w:val="00BC04D9"/>
    <w:rsid w:val="00BC0549"/>
    <w:rsid w:val="00BC0A15"/>
    <w:rsid w:val="00BC10D4"/>
    <w:rsid w:val="00BC1FD0"/>
    <w:rsid w:val="00BC2F9D"/>
    <w:rsid w:val="00BC4AF5"/>
    <w:rsid w:val="00BC567D"/>
    <w:rsid w:val="00BC5AF2"/>
    <w:rsid w:val="00BC6849"/>
    <w:rsid w:val="00BC6D48"/>
    <w:rsid w:val="00BC7A7F"/>
    <w:rsid w:val="00BD05E4"/>
    <w:rsid w:val="00BD0A6A"/>
    <w:rsid w:val="00BD0FE5"/>
    <w:rsid w:val="00BD1055"/>
    <w:rsid w:val="00BD1D79"/>
    <w:rsid w:val="00BD2FED"/>
    <w:rsid w:val="00BD304A"/>
    <w:rsid w:val="00BD3CC9"/>
    <w:rsid w:val="00BD56AC"/>
    <w:rsid w:val="00BD5C56"/>
    <w:rsid w:val="00BD65F2"/>
    <w:rsid w:val="00BD66D2"/>
    <w:rsid w:val="00BD7269"/>
    <w:rsid w:val="00BD7DFB"/>
    <w:rsid w:val="00BD7E3E"/>
    <w:rsid w:val="00BE1137"/>
    <w:rsid w:val="00BE26D9"/>
    <w:rsid w:val="00BE2D62"/>
    <w:rsid w:val="00BE3407"/>
    <w:rsid w:val="00BE3A9A"/>
    <w:rsid w:val="00BE489B"/>
    <w:rsid w:val="00BE4D2E"/>
    <w:rsid w:val="00BE696B"/>
    <w:rsid w:val="00BE6AAA"/>
    <w:rsid w:val="00BE769D"/>
    <w:rsid w:val="00BE78CC"/>
    <w:rsid w:val="00BE7E7D"/>
    <w:rsid w:val="00BF088D"/>
    <w:rsid w:val="00BF11D2"/>
    <w:rsid w:val="00BF14C6"/>
    <w:rsid w:val="00BF1B24"/>
    <w:rsid w:val="00BF2C20"/>
    <w:rsid w:val="00BF3381"/>
    <w:rsid w:val="00BF3979"/>
    <w:rsid w:val="00BF44C3"/>
    <w:rsid w:val="00BF44EB"/>
    <w:rsid w:val="00BF4938"/>
    <w:rsid w:val="00BF5D16"/>
    <w:rsid w:val="00BF663C"/>
    <w:rsid w:val="00BF7453"/>
    <w:rsid w:val="00BF7945"/>
    <w:rsid w:val="00C00C64"/>
    <w:rsid w:val="00C0169E"/>
    <w:rsid w:val="00C01E28"/>
    <w:rsid w:val="00C040C4"/>
    <w:rsid w:val="00C044A9"/>
    <w:rsid w:val="00C05123"/>
    <w:rsid w:val="00C05DEB"/>
    <w:rsid w:val="00C05E7B"/>
    <w:rsid w:val="00C05E88"/>
    <w:rsid w:val="00C06597"/>
    <w:rsid w:val="00C0729A"/>
    <w:rsid w:val="00C0758B"/>
    <w:rsid w:val="00C07CDB"/>
    <w:rsid w:val="00C10E7F"/>
    <w:rsid w:val="00C10F31"/>
    <w:rsid w:val="00C11158"/>
    <w:rsid w:val="00C111AA"/>
    <w:rsid w:val="00C1126A"/>
    <w:rsid w:val="00C11825"/>
    <w:rsid w:val="00C1211F"/>
    <w:rsid w:val="00C12125"/>
    <w:rsid w:val="00C1254F"/>
    <w:rsid w:val="00C12E08"/>
    <w:rsid w:val="00C132AD"/>
    <w:rsid w:val="00C14F97"/>
    <w:rsid w:val="00C1524B"/>
    <w:rsid w:val="00C15301"/>
    <w:rsid w:val="00C156BC"/>
    <w:rsid w:val="00C1684C"/>
    <w:rsid w:val="00C170BF"/>
    <w:rsid w:val="00C17727"/>
    <w:rsid w:val="00C17794"/>
    <w:rsid w:val="00C203EA"/>
    <w:rsid w:val="00C219D4"/>
    <w:rsid w:val="00C22AD2"/>
    <w:rsid w:val="00C23240"/>
    <w:rsid w:val="00C23F64"/>
    <w:rsid w:val="00C243A9"/>
    <w:rsid w:val="00C2497A"/>
    <w:rsid w:val="00C25419"/>
    <w:rsid w:val="00C2629A"/>
    <w:rsid w:val="00C26AB3"/>
    <w:rsid w:val="00C26C35"/>
    <w:rsid w:val="00C273BD"/>
    <w:rsid w:val="00C278E6"/>
    <w:rsid w:val="00C27FA7"/>
    <w:rsid w:val="00C30A6A"/>
    <w:rsid w:val="00C320E8"/>
    <w:rsid w:val="00C33283"/>
    <w:rsid w:val="00C33C8F"/>
    <w:rsid w:val="00C33CCF"/>
    <w:rsid w:val="00C34114"/>
    <w:rsid w:val="00C347B3"/>
    <w:rsid w:val="00C3489C"/>
    <w:rsid w:val="00C34CBD"/>
    <w:rsid w:val="00C35132"/>
    <w:rsid w:val="00C368F6"/>
    <w:rsid w:val="00C36BBC"/>
    <w:rsid w:val="00C37988"/>
    <w:rsid w:val="00C414E8"/>
    <w:rsid w:val="00C41536"/>
    <w:rsid w:val="00C4245E"/>
    <w:rsid w:val="00C43C93"/>
    <w:rsid w:val="00C44FAC"/>
    <w:rsid w:val="00C454FC"/>
    <w:rsid w:val="00C462F3"/>
    <w:rsid w:val="00C473FB"/>
    <w:rsid w:val="00C47A3C"/>
    <w:rsid w:val="00C506D8"/>
    <w:rsid w:val="00C5122A"/>
    <w:rsid w:val="00C51916"/>
    <w:rsid w:val="00C51DDD"/>
    <w:rsid w:val="00C530B7"/>
    <w:rsid w:val="00C53A7A"/>
    <w:rsid w:val="00C542E6"/>
    <w:rsid w:val="00C5586F"/>
    <w:rsid w:val="00C56AB0"/>
    <w:rsid w:val="00C57554"/>
    <w:rsid w:val="00C57D9A"/>
    <w:rsid w:val="00C607FC"/>
    <w:rsid w:val="00C6146E"/>
    <w:rsid w:val="00C62379"/>
    <w:rsid w:val="00C6247E"/>
    <w:rsid w:val="00C62817"/>
    <w:rsid w:val="00C633B1"/>
    <w:rsid w:val="00C63A56"/>
    <w:rsid w:val="00C63C46"/>
    <w:rsid w:val="00C640A3"/>
    <w:rsid w:val="00C644EB"/>
    <w:rsid w:val="00C650B7"/>
    <w:rsid w:val="00C656E4"/>
    <w:rsid w:val="00C65B4C"/>
    <w:rsid w:val="00C70A5F"/>
    <w:rsid w:val="00C720B0"/>
    <w:rsid w:val="00C72D29"/>
    <w:rsid w:val="00C73353"/>
    <w:rsid w:val="00C759E5"/>
    <w:rsid w:val="00C764CF"/>
    <w:rsid w:val="00C76999"/>
    <w:rsid w:val="00C76BBD"/>
    <w:rsid w:val="00C76EA9"/>
    <w:rsid w:val="00C77C05"/>
    <w:rsid w:val="00C8110D"/>
    <w:rsid w:val="00C8283C"/>
    <w:rsid w:val="00C83A2A"/>
    <w:rsid w:val="00C849AC"/>
    <w:rsid w:val="00C84C47"/>
    <w:rsid w:val="00C858BD"/>
    <w:rsid w:val="00C8620C"/>
    <w:rsid w:val="00C868A0"/>
    <w:rsid w:val="00C8711A"/>
    <w:rsid w:val="00C8765E"/>
    <w:rsid w:val="00C8766F"/>
    <w:rsid w:val="00C9039A"/>
    <w:rsid w:val="00C91150"/>
    <w:rsid w:val="00C912E0"/>
    <w:rsid w:val="00C91890"/>
    <w:rsid w:val="00C92C09"/>
    <w:rsid w:val="00C949D2"/>
    <w:rsid w:val="00C9536A"/>
    <w:rsid w:val="00C960A1"/>
    <w:rsid w:val="00C97348"/>
    <w:rsid w:val="00C97AA3"/>
    <w:rsid w:val="00CA06B9"/>
    <w:rsid w:val="00CA122D"/>
    <w:rsid w:val="00CA1F9B"/>
    <w:rsid w:val="00CA22AF"/>
    <w:rsid w:val="00CA284E"/>
    <w:rsid w:val="00CA58DC"/>
    <w:rsid w:val="00CA6232"/>
    <w:rsid w:val="00CA730E"/>
    <w:rsid w:val="00CA7410"/>
    <w:rsid w:val="00CA7B1F"/>
    <w:rsid w:val="00CB06E5"/>
    <w:rsid w:val="00CB0F89"/>
    <w:rsid w:val="00CB12FA"/>
    <w:rsid w:val="00CB1E6B"/>
    <w:rsid w:val="00CB3549"/>
    <w:rsid w:val="00CB4267"/>
    <w:rsid w:val="00CB5433"/>
    <w:rsid w:val="00CB5BA0"/>
    <w:rsid w:val="00CB6578"/>
    <w:rsid w:val="00CB7A93"/>
    <w:rsid w:val="00CC0079"/>
    <w:rsid w:val="00CC0321"/>
    <w:rsid w:val="00CC0E37"/>
    <w:rsid w:val="00CC20F3"/>
    <w:rsid w:val="00CC23C6"/>
    <w:rsid w:val="00CC2DDB"/>
    <w:rsid w:val="00CC3039"/>
    <w:rsid w:val="00CC3552"/>
    <w:rsid w:val="00CC38B9"/>
    <w:rsid w:val="00CC3EFE"/>
    <w:rsid w:val="00CC40E9"/>
    <w:rsid w:val="00CC50D6"/>
    <w:rsid w:val="00CC57CB"/>
    <w:rsid w:val="00CC6113"/>
    <w:rsid w:val="00CC6863"/>
    <w:rsid w:val="00CC6B3E"/>
    <w:rsid w:val="00CC6B5D"/>
    <w:rsid w:val="00CC73AE"/>
    <w:rsid w:val="00CC7F01"/>
    <w:rsid w:val="00CC7F08"/>
    <w:rsid w:val="00CD0311"/>
    <w:rsid w:val="00CD0A60"/>
    <w:rsid w:val="00CD0B5F"/>
    <w:rsid w:val="00CD10F8"/>
    <w:rsid w:val="00CD15D8"/>
    <w:rsid w:val="00CD1A55"/>
    <w:rsid w:val="00CD1B02"/>
    <w:rsid w:val="00CD2110"/>
    <w:rsid w:val="00CD24D3"/>
    <w:rsid w:val="00CD3C8D"/>
    <w:rsid w:val="00CD4B4B"/>
    <w:rsid w:val="00CD4C32"/>
    <w:rsid w:val="00CD5D1A"/>
    <w:rsid w:val="00CD5F4F"/>
    <w:rsid w:val="00CD7D6D"/>
    <w:rsid w:val="00CE0618"/>
    <w:rsid w:val="00CE0B48"/>
    <w:rsid w:val="00CE0B60"/>
    <w:rsid w:val="00CE101C"/>
    <w:rsid w:val="00CE16EA"/>
    <w:rsid w:val="00CE48F0"/>
    <w:rsid w:val="00CE4D09"/>
    <w:rsid w:val="00CE5063"/>
    <w:rsid w:val="00CE548F"/>
    <w:rsid w:val="00CE54E5"/>
    <w:rsid w:val="00CE5613"/>
    <w:rsid w:val="00CE5734"/>
    <w:rsid w:val="00CE5A6F"/>
    <w:rsid w:val="00CE604C"/>
    <w:rsid w:val="00CF043A"/>
    <w:rsid w:val="00CF2D1E"/>
    <w:rsid w:val="00CF34E9"/>
    <w:rsid w:val="00CF38A4"/>
    <w:rsid w:val="00CF403F"/>
    <w:rsid w:val="00CF41C0"/>
    <w:rsid w:val="00CF43F2"/>
    <w:rsid w:val="00CF64C1"/>
    <w:rsid w:val="00CF65AF"/>
    <w:rsid w:val="00CF6C33"/>
    <w:rsid w:val="00D01935"/>
    <w:rsid w:val="00D0194A"/>
    <w:rsid w:val="00D03B06"/>
    <w:rsid w:val="00D03B28"/>
    <w:rsid w:val="00D03E1A"/>
    <w:rsid w:val="00D04A15"/>
    <w:rsid w:val="00D1104F"/>
    <w:rsid w:val="00D11DF8"/>
    <w:rsid w:val="00D1254F"/>
    <w:rsid w:val="00D13227"/>
    <w:rsid w:val="00D13234"/>
    <w:rsid w:val="00D136B1"/>
    <w:rsid w:val="00D145D8"/>
    <w:rsid w:val="00D14B1C"/>
    <w:rsid w:val="00D14B59"/>
    <w:rsid w:val="00D1521C"/>
    <w:rsid w:val="00D17F72"/>
    <w:rsid w:val="00D20717"/>
    <w:rsid w:val="00D209FE"/>
    <w:rsid w:val="00D21B45"/>
    <w:rsid w:val="00D22274"/>
    <w:rsid w:val="00D229D2"/>
    <w:rsid w:val="00D2311D"/>
    <w:rsid w:val="00D24917"/>
    <w:rsid w:val="00D24DAB"/>
    <w:rsid w:val="00D24FBD"/>
    <w:rsid w:val="00D25361"/>
    <w:rsid w:val="00D25E54"/>
    <w:rsid w:val="00D26841"/>
    <w:rsid w:val="00D26B58"/>
    <w:rsid w:val="00D27640"/>
    <w:rsid w:val="00D27726"/>
    <w:rsid w:val="00D3012C"/>
    <w:rsid w:val="00D304FA"/>
    <w:rsid w:val="00D3075A"/>
    <w:rsid w:val="00D30AA7"/>
    <w:rsid w:val="00D30AED"/>
    <w:rsid w:val="00D30C1B"/>
    <w:rsid w:val="00D3133C"/>
    <w:rsid w:val="00D31C24"/>
    <w:rsid w:val="00D31D46"/>
    <w:rsid w:val="00D320BB"/>
    <w:rsid w:val="00D3276D"/>
    <w:rsid w:val="00D328CB"/>
    <w:rsid w:val="00D342A8"/>
    <w:rsid w:val="00D34A25"/>
    <w:rsid w:val="00D351CD"/>
    <w:rsid w:val="00D36822"/>
    <w:rsid w:val="00D368A6"/>
    <w:rsid w:val="00D3718B"/>
    <w:rsid w:val="00D378BD"/>
    <w:rsid w:val="00D37D22"/>
    <w:rsid w:val="00D40EA3"/>
    <w:rsid w:val="00D41DD7"/>
    <w:rsid w:val="00D41E11"/>
    <w:rsid w:val="00D43570"/>
    <w:rsid w:val="00D4407E"/>
    <w:rsid w:val="00D4494A"/>
    <w:rsid w:val="00D4496F"/>
    <w:rsid w:val="00D451B7"/>
    <w:rsid w:val="00D45651"/>
    <w:rsid w:val="00D46A4E"/>
    <w:rsid w:val="00D4751A"/>
    <w:rsid w:val="00D50003"/>
    <w:rsid w:val="00D503FF"/>
    <w:rsid w:val="00D50D39"/>
    <w:rsid w:val="00D513BA"/>
    <w:rsid w:val="00D515AE"/>
    <w:rsid w:val="00D51971"/>
    <w:rsid w:val="00D51C9F"/>
    <w:rsid w:val="00D52457"/>
    <w:rsid w:val="00D53290"/>
    <w:rsid w:val="00D533E5"/>
    <w:rsid w:val="00D53BD7"/>
    <w:rsid w:val="00D544E0"/>
    <w:rsid w:val="00D545E1"/>
    <w:rsid w:val="00D546CF"/>
    <w:rsid w:val="00D548FA"/>
    <w:rsid w:val="00D54DC8"/>
    <w:rsid w:val="00D55737"/>
    <w:rsid w:val="00D55A3D"/>
    <w:rsid w:val="00D55B46"/>
    <w:rsid w:val="00D55C16"/>
    <w:rsid w:val="00D56307"/>
    <w:rsid w:val="00D5651F"/>
    <w:rsid w:val="00D568D4"/>
    <w:rsid w:val="00D57013"/>
    <w:rsid w:val="00D60369"/>
    <w:rsid w:val="00D60B70"/>
    <w:rsid w:val="00D60FE5"/>
    <w:rsid w:val="00D61161"/>
    <w:rsid w:val="00D61399"/>
    <w:rsid w:val="00D615B7"/>
    <w:rsid w:val="00D6185A"/>
    <w:rsid w:val="00D61978"/>
    <w:rsid w:val="00D61D4B"/>
    <w:rsid w:val="00D61E69"/>
    <w:rsid w:val="00D627CB"/>
    <w:rsid w:val="00D62FD8"/>
    <w:rsid w:val="00D637B7"/>
    <w:rsid w:val="00D63896"/>
    <w:rsid w:val="00D642AF"/>
    <w:rsid w:val="00D6433B"/>
    <w:rsid w:val="00D64535"/>
    <w:rsid w:val="00D65089"/>
    <w:rsid w:val="00D67489"/>
    <w:rsid w:val="00D674A5"/>
    <w:rsid w:val="00D703A5"/>
    <w:rsid w:val="00D7078F"/>
    <w:rsid w:val="00D71123"/>
    <w:rsid w:val="00D713E2"/>
    <w:rsid w:val="00D71755"/>
    <w:rsid w:val="00D728FD"/>
    <w:rsid w:val="00D73425"/>
    <w:rsid w:val="00D741D9"/>
    <w:rsid w:val="00D74D7F"/>
    <w:rsid w:val="00D7504F"/>
    <w:rsid w:val="00D76E25"/>
    <w:rsid w:val="00D7700C"/>
    <w:rsid w:val="00D77280"/>
    <w:rsid w:val="00D7772C"/>
    <w:rsid w:val="00D778D2"/>
    <w:rsid w:val="00D8018E"/>
    <w:rsid w:val="00D80AAA"/>
    <w:rsid w:val="00D81545"/>
    <w:rsid w:val="00D81717"/>
    <w:rsid w:val="00D82533"/>
    <w:rsid w:val="00D84682"/>
    <w:rsid w:val="00D90BDD"/>
    <w:rsid w:val="00D910FF"/>
    <w:rsid w:val="00D9244A"/>
    <w:rsid w:val="00D94180"/>
    <w:rsid w:val="00D94526"/>
    <w:rsid w:val="00D96051"/>
    <w:rsid w:val="00D96E79"/>
    <w:rsid w:val="00D974CD"/>
    <w:rsid w:val="00D9793D"/>
    <w:rsid w:val="00DA03A3"/>
    <w:rsid w:val="00DA19C1"/>
    <w:rsid w:val="00DA1B6F"/>
    <w:rsid w:val="00DA2BD2"/>
    <w:rsid w:val="00DA376B"/>
    <w:rsid w:val="00DA38A1"/>
    <w:rsid w:val="00DA5925"/>
    <w:rsid w:val="00DA6D87"/>
    <w:rsid w:val="00DA6E91"/>
    <w:rsid w:val="00DA7567"/>
    <w:rsid w:val="00DB0237"/>
    <w:rsid w:val="00DB0C61"/>
    <w:rsid w:val="00DB1E1B"/>
    <w:rsid w:val="00DB3820"/>
    <w:rsid w:val="00DB3AB4"/>
    <w:rsid w:val="00DB3F2D"/>
    <w:rsid w:val="00DB4349"/>
    <w:rsid w:val="00DB515D"/>
    <w:rsid w:val="00DB527A"/>
    <w:rsid w:val="00DB5BBE"/>
    <w:rsid w:val="00DB66F5"/>
    <w:rsid w:val="00DB66F7"/>
    <w:rsid w:val="00DB6C65"/>
    <w:rsid w:val="00DB6D5C"/>
    <w:rsid w:val="00DB7A9F"/>
    <w:rsid w:val="00DC02A8"/>
    <w:rsid w:val="00DC070B"/>
    <w:rsid w:val="00DC113D"/>
    <w:rsid w:val="00DC13F5"/>
    <w:rsid w:val="00DC200B"/>
    <w:rsid w:val="00DC2350"/>
    <w:rsid w:val="00DC2612"/>
    <w:rsid w:val="00DC2F31"/>
    <w:rsid w:val="00DC3417"/>
    <w:rsid w:val="00DC343F"/>
    <w:rsid w:val="00DC44D7"/>
    <w:rsid w:val="00DC4705"/>
    <w:rsid w:val="00DC49C4"/>
    <w:rsid w:val="00DC4D19"/>
    <w:rsid w:val="00DC4E85"/>
    <w:rsid w:val="00DC74A1"/>
    <w:rsid w:val="00DC778A"/>
    <w:rsid w:val="00DD0653"/>
    <w:rsid w:val="00DD121A"/>
    <w:rsid w:val="00DD1BBE"/>
    <w:rsid w:val="00DD1DE1"/>
    <w:rsid w:val="00DD23C9"/>
    <w:rsid w:val="00DD342D"/>
    <w:rsid w:val="00DD3F5E"/>
    <w:rsid w:val="00DD4A43"/>
    <w:rsid w:val="00DD4BC9"/>
    <w:rsid w:val="00DD57E3"/>
    <w:rsid w:val="00DD5D77"/>
    <w:rsid w:val="00DD5EF9"/>
    <w:rsid w:val="00DD74C7"/>
    <w:rsid w:val="00DD7AF5"/>
    <w:rsid w:val="00DE10B1"/>
    <w:rsid w:val="00DE16CB"/>
    <w:rsid w:val="00DE20F7"/>
    <w:rsid w:val="00DE318D"/>
    <w:rsid w:val="00DE3D43"/>
    <w:rsid w:val="00DE3F13"/>
    <w:rsid w:val="00DE454E"/>
    <w:rsid w:val="00DE4ADE"/>
    <w:rsid w:val="00DE5B3A"/>
    <w:rsid w:val="00DE5D9B"/>
    <w:rsid w:val="00DE61B2"/>
    <w:rsid w:val="00DE74ED"/>
    <w:rsid w:val="00DF01DF"/>
    <w:rsid w:val="00DF144D"/>
    <w:rsid w:val="00DF1E50"/>
    <w:rsid w:val="00DF2734"/>
    <w:rsid w:val="00DF335B"/>
    <w:rsid w:val="00DF356E"/>
    <w:rsid w:val="00DF3F68"/>
    <w:rsid w:val="00DF5F2F"/>
    <w:rsid w:val="00DF71B0"/>
    <w:rsid w:val="00E01328"/>
    <w:rsid w:val="00E01A0A"/>
    <w:rsid w:val="00E03261"/>
    <w:rsid w:val="00E03AAE"/>
    <w:rsid w:val="00E03F94"/>
    <w:rsid w:val="00E04005"/>
    <w:rsid w:val="00E05D74"/>
    <w:rsid w:val="00E05F3E"/>
    <w:rsid w:val="00E0711A"/>
    <w:rsid w:val="00E07626"/>
    <w:rsid w:val="00E105A6"/>
    <w:rsid w:val="00E10C54"/>
    <w:rsid w:val="00E11069"/>
    <w:rsid w:val="00E11194"/>
    <w:rsid w:val="00E11612"/>
    <w:rsid w:val="00E13142"/>
    <w:rsid w:val="00E134D8"/>
    <w:rsid w:val="00E13B90"/>
    <w:rsid w:val="00E13E5C"/>
    <w:rsid w:val="00E14273"/>
    <w:rsid w:val="00E146D1"/>
    <w:rsid w:val="00E148C8"/>
    <w:rsid w:val="00E14D09"/>
    <w:rsid w:val="00E15A29"/>
    <w:rsid w:val="00E16D7B"/>
    <w:rsid w:val="00E17EA4"/>
    <w:rsid w:val="00E224E4"/>
    <w:rsid w:val="00E2281C"/>
    <w:rsid w:val="00E235D5"/>
    <w:rsid w:val="00E235E9"/>
    <w:rsid w:val="00E2464B"/>
    <w:rsid w:val="00E25BB4"/>
    <w:rsid w:val="00E26B1A"/>
    <w:rsid w:val="00E26E36"/>
    <w:rsid w:val="00E271EF"/>
    <w:rsid w:val="00E27CE7"/>
    <w:rsid w:val="00E27F62"/>
    <w:rsid w:val="00E30C3D"/>
    <w:rsid w:val="00E3194A"/>
    <w:rsid w:val="00E32F50"/>
    <w:rsid w:val="00E343E3"/>
    <w:rsid w:val="00E34566"/>
    <w:rsid w:val="00E34BA9"/>
    <w:rsid w:val="00E34FF9"/>
    <w:rsid w:val="00E36339"/>
    <w:rsid w:val="00E36971"/>
    <w:rsid w:val="00E36DC8"/>
    <w:rsid w:val="00E3766A"/>
    <w:rsid w:val="00E37A18"/>
    <w:rsid w:val="00E37EBD"/>
    <w:rsid w:val="00E40A9D"/>
    <w:rsid w:val="00E42545"/>
    <w:rsid w:val="00E42CC0"/>
    <w:rsid w:val="00E43201"/>
    <w:rsid w:val="00E43575"/>
    <w:rsid w:val="00E44487"/>
    <w:rsid w:val="00E44B25"/>
    <w:rsid w:val="00E46132"/>
    <w:rsid w:val="00E46388"/>
    <w:rsid w:val="00E46A82"/>
    <w:rsid w:val="00E47786"/>
    <w:rsid w:val="00E47BD0"/>
    <w:rsid w:val="00E5062B"/>
    <w:rsid w:val="00E507BA"/>
    <w:rsid w:val="00E50A85"/>
    <w:rsid w:val="00E51426"/>
    <w:rsid w:val="00E51F9A"/>
    <w:rsid w:val="00E527F1"/>
    <w:rsid w:val="00E5336D"/>
    <w:rsid w:val="00E53F32"/>
    <w:rsid w:val="00E54A6D"/>
    <w:rsid w:val="00E550BF"/>
    <w:rsid w:val="00E558EA"/>
    <w:rsid w:val="00E55AD6"/>
    <w:rsid w:val="00E56156"/>
    <w:rsid w:val="00E56735"/>
    <w:rsid w:val="00E56F2E"/>
    <w:rsid w:val="00E57538"/>
    <w:rsid w:val="00E5793F"/>
    <w:rsid w:val="00E6036C"/>
    <w:rsid w:val="00E606C2"/>
    <w:rsid w:val="00E61D1A"/>
    <w:rsid w:val="00E61D9A"/>
    <w:rsid w:val="00E6310A"/>
    <w:rsid w:val="00E632DB"/>
    <w:rsid w:val="00E63E5C"/>
    <w:rsid w:val="00E6523D"/>
    <w:rsid w:val="00E65DA1"/>
    <w:rsid w:val="00E6673F"/>
    <w:rsid w:val="00E67436"/>
    <w:rsid w:val="00E7080E"/>
    <w:rsid w:val="00E70CA0"/>
    <w:rsid w:val="00E71D9F"/>
    <w:rsid w:val="00E733A7"/>
    <w:rsid w:val="00E73AD0"/>
    <w:rsid w:val="00E73CE0"/>
    <w:rsid w:val="00E744B7"/>
    <w:rsid w:val="00E7536C"/>
    <w:rsid w:val="00E75446"/>
    <w:rsid w:val="00E75CA4"/>
    <w:rsid w:val="00E75E9B"/>
    <w:rsid w:val="00E76010"/>
    <w:rsid w:val="00E76021"/>
    <w:rsid w:val="00E762F6"/>
    <w:rsid w:val="00E76D21"/>
    <w:rsid w:val="00E76DB2"/>
    <w:rsid w:val="00E773D0"/>
    <w:rsid w:val="00E7765A"/>
    <w:rsid w:val="00E80784"/>
    <w:rsid w:val="00E80B07"/>
    <w:rsid w:val="00E8113B"/>
    <w:rsid w:val="00E8173F"/>
    <w:rsid w:val="00E81E1C"/>
    <w:rsid w:val="00E8261C"/>
    <w:rsid w:val="00E82CC7"/>
    <w:rsid w:val="00E83355"/>
    <w:rsid w:val="00E8365D"/>
    <w:rsid w:val="00E83678"/>
    <w:rsid w:val="00E84D7A"/>
    <w:rsid w:val="00E852D7"/>
    <w:rsid w:val="00E85B79"/>
    <w:rsid w:val="00E866C4"/>
    <w:rsid w:val="00E8741E"/>
    <w:rsid w:val="00E903B7"/>
    <w:rsid w:val="00E90775"/>
    <w:rsid w:val="00E90EFB"/>
    <w:rsid w:val="00E91B46"/>
    <w:rsid w:val="00E91DB3"/>
    <w:rsid w:val="00E91DD7"/>
    <w:rsid w:val="00E9237C"/>
    <w:rsid w:val="00E92949"/>
    <w:rsid w:val="00E92D16"/>
    <w:rsid w:val="00E92E12"/>
    <w:rsid w:val="00E93316"/>
    <w:rsid w:val="00E93823"/>
    <w:rsid w:val="00E939F6"/>
    <w:rsid w:val="00E93AB4"/>
    <w:rsid w:val="00E94014"/>
    <w:rsid w:val="00E94B86"/>
    <w:rsid w:val="00E953E2"/>
    <w:rsid w:val="00E958B0"/>
    <w:rsid w:val="00E96030"/>
    <w:rsid w:val="00E9782E"/>
    <w:rsid w:val="00E97EF8"/>
    <w:rsid w:val="00EA0747"/>
    <w:rsid w:val="00EA0879"/>
    <w:rsid w:val="00EA1792"/>
    <w:rsid w:val="00EA17A4"/>
    <w:rsid w:val="00EA235F"/>
    <w:rsid w:val="00EA2A0B"/>
    <w:rsid w:val="00EA30BA"/>
    <w:rsid w:val="00EA3533"/>
    <w:rsid w:val="00EA370A"/>
    <w:rsid w:val="00EA3A70"/>
    <w:rsid w:val="00EA4AC7"/>
    <w:rsid w:val="00EA5FAC"/>
    <w:rsid w:val="00EA6764"/>
    <w:rsid w:val="00EA7855"/>
    <w:rsid w:val="00EA7D77"/>
    <w:rsid w:val="00EB0024"/>
    <w:rsid w:val="00EB07E5"/>
    <w:rsid w:val="00EB0960"/>
    <w:rsid w:val="00EB4467"/>
    <w:rsid w:val="00EB463C"/>
    <w:rsid w:val="00EB46AD"/>
    <w:rsid w:val="00EB4731"/>
    <w:rsid w:val="00EB47C3"/>
    <w:rsid w:val="00EB4B32"/>
    <w:rsid w:val="00EB55D3"/>
    <w:rsid w:val="00EB5876"/>
    <w:rsid w:val="00EB5A3E"/>
    <w:rsid w:val="00EB6006"/>
    <w:rsid w:val="00EB6C07"/>
    <w:rsid w:val="00EB6E18"/>
    <w:rsid w:val="00EC0009"/>
    <w:rsid w:val="00EC0C5D"/>
    <w:rsid w:val="00EC10B7"/>
    <w:rsid w:val="00EC136E"/>
    <w:rsid w:val="00EC1BF7"/>
    <w:rsid w:val="00EC36C2"/>
    <w:rsid w:val="00EC3A79"/>
    <w:rsid w:val="00EC3EDF"/>
    <w:rsid w:val="00EC4A81"/>
    <w:rsid w:val="00EC569B"/>
    <w:rsid w:val="00EC5DFE"/>
    <w:rsid w:val="00EC70BA"/>
    <w:rsid w:val="00EC7A90"/>
    <w:rsid w:val="00ED0144"/>
    <w:rsid w:val="00ED03DF"/>
    <w:rsid w:val="00ED17B8"/>
    <w:rsid w:val="00ED17C9"/>
    <w:rsid w:val="00ED19C0"/>
    <w:rsid w:val="00ED22CC"/>
    <w:rsid w:val="00ED2C42"/>
    <w:rsid w:val="00ED4535"/>
    <w:rsid w:val="00ED4BF8"/>
    <w:rsid w:val="00ED4DD6"/>
    <w:rsid w:val="00ED5DB6"/>
    <w:rsid w:val="00ED7251"/>
    <w:rsid w:val="00EE24D1"/>
    <w:rsid w:val="00EE28C9"/>
    <w:rsid w:val="00EE2FE2"/>
    <w:rsid w:val="00EE36E7"/>
    <w:rsid w:val="00EE38D6"/>
    <w:rsid w:val="00EE4D41"/>
    <w:rsid w:val="00EE56FA"/>
    <w:rsid w:val="00EE575F"/>
    <w:rsid w:val="00EE75A5"/>
    <w:rsid w:val="00EE7D79"/>
    <w:rsid w:val="00EF0656"/>
    <w:rsid w:val="00EF0E4E"/>
    <w:rsid w:val="00EF0F3A"/>
    <w:rsid w:val="00EF129E"/>
    <w:rsid w:val="00EF1A7B"/>
    <w:rsid w:val="00EF1BBA"/>
    <w:rsid w:val="00EF2540"/>
    <w:rsid w:val="00EF4B8E"/>
    <w:rsid w:val="00EF5014"/>
    <w:rsid w:val="00EF63E9"/>
    <w:rsid w:val="00F00382"/>
    <w:rsid w:val="00F00500"/>
    <w:rsid w:val="00F013AC"/>
    <w:rsid w:val="00F016B1"/>
    <w:rsid w:val="00F01C10"/>
    <w:rsid w:val="00F04190"/>
    <w:rsid w:val="00F0629E"/>
    <w:rsid w:val="00F06DED"/>
    <w:rsid w:val="00F07268"/>
    <w:rsid w:val="00F1018D"/>
    <w:rsid w:val="00F102F8"/>
    <w:rsid w:val="00F110D3"/>
    <w:rsid w:val="00F112F2"/>
    <w:rsid w:val="00F113A5"/>
    <w:rsid w:val="00F11467"/>
    <w:rsid w:val="00F117D9"/>
    <w:rsid w:val="00F12494"/>
    <w:rsid w:val="00F124D0"/>
    <w:rsid w:val="00F12B9D"/>
    <w:rsid w:val="00F137C7"/>
    <w:rsid w:val="00F13C53"/>
    <w:rsid w:val="00F14A87"/>
    <w:rsid w:val="00F14DB1"/>
    <w:rsid w:val="00F14EAF"/>
    <w:rsid w:val="00F14EEA"/>
    <w:rsid w:val="00F16F6B"/>
    <w:rsid w:val="00F17099"/>
    <w:rsid w:val="00F17447"/>
    <w:rsid w:val="00F201C1"/>
    <w:rsid w:val="00F24B2B"/>
    <w:rsid w:val="00F24B49"/>
    <w:rsid w:val="00F2660F"/>
    <w:rsid w:val="00F26E96"/>
    <w:rsid w:val="00F272A5"/>
    <w:rsid w:val="00F27376"/>
    <w:rsid w:val="00F27C7A"/>
    <w:rsid w:val="00F27D9F"/>
    <w:rsid w:val="00F31447"/>
    <w:rsid w:val="00F31A03"/>
    <w:rsid w:val="00F323C2"/>
    <w:rsid w:val="00F33249"/>
    <w:rsid w:val="00F33885"/>
    <w:rsid w:val="00F34772"/>
    <w:rsid w:val="00F34C7D"/>
    <w:rsid w:val="00F35083"/>
    <w:rsid w:val="00F35D24"/>
    <w:rsid w:val="00F35F23"/>
    <w:rsid w:val="00F3641A"/>
    <w:rsid w:val="00F36A63"/>
    <w:rsid w:val="00F37007"/>
    <w:rsid w:val="00F409A0"/>
    <w:rsid w:val="00F41498"/>
    <w:rsid w:val="00F41658"/>
    <w:rsid w:val="00F41A07"/>
    <w:rsid w:val="00F431B6"/>
    <w:rsid w:val="00F4334C"/>
    <w:rsid w:val="00F43753"/>
    <w:rsid w:val="00F4382E"/>
    <w:rsid w:val="00F441B8"/>
    <w:rsid w:val="00F456CC"/>
    <w:rsid w:val="00F45CC1"/>
    <w:rsid w:val="00F4602F"/>
    <w:rsid w:val="00F46836"/>
    <w:rsid w:val="00F46E5D"/>
    <w:rsid w:val="00F479E8"/>
    <w:rsid w:val="00F5041B"/>
    <w:rsid w:val="00F51504"/>
    <w:rsid w:val="00F51544"/>
    <w:rsid w:val="00F517E7"/>
    <w:rsid w:val="00F5252E"/>
    <w:rsid w:val="00F5299B"/>
    <w:rsid w:val="00F53362"/>
    <w:rsid w:val="00F5381A"/>
    <w:rsid w:val="00F54707"/>
    <w:rsid w:val="00F5496B"/>
    <w:rsid w:val="00F5554A"/>
    <w:rsid w:val="00F55DDF"/>
    <w:rsid w:val="00F5607E"/>
    <w:rsid w:val="00F560E0"/>
    <w:rsid w:val="00F56475"/>
    <w:rsid w:val="00F60746"/>
    <w:rsid w:val="00F615A4"/>
    <w:rsid w:val="00F61718"/>
    <w:rsid w:val="00F625A3"/>
    <w:rsid w:val="00F625D6"/>
    <w:rsid w:val="00F62809"/>
    <w:rsid w:val="00F62C18"/>
    <w:rsid w:val="00F63CB1"/>
    <w:rsid w:val="00F651EE"/>
    <w:rsid w:val="00F65919"/>
    <w:rsid w:val="00F66264"/>
    <w:rsid w:val="00F66A04"/>
    <w:rsid w:val="00F66EEB"/>
    <w:rsid w:val="00F677CA"/>
    <w:rsid w:val="00F732B2"/>
    <w:rsid w:val="00F732CD"/>
    <w:rsid w:val="00F73F45"/>
    <w:rsid w:val="00F740E9"/>
    <w:rsid w:val="00F741B1"/>
    <w:rsid w:val="00F74336"/>
    <w:rsid w:val="00F745AD"/>
    <w:rsid w:val="00F745F7"/>
    <w:rsid w:val="00F749F3"/>
    <w:rsid w:val="00F776BD"/>
    <w:rsid w:val="00F80FDE"/>
    <w:rsid w:val="00F810AB"/>
    <w:rsid w:val="00F812CF"/>
    <w:rsid w:val="00F8178A"/>
    <w:rsid w:val="00F823CC"/>
    <w:rsid w:val="00F833E6"/>
    <w:rsid w:val="00F8355B"/>
    <w:rsid w:val="00F84819"/>
    <w:rsid w:val="00F84CA3"/>
    <w:rsid w:val="00F85239"/>
    <w:rsid w:val="00F85337"/>
    <w:rsid w:val="00F85B3C"/>
    <w:rsid w:val="00F86CBE"/>
    <w:rsid w:val="00F90261"/>
    <w:rsid w:val="00F91A7B"/>
    <w:rsid w:val="00F93543"/>
    <w:rsid w:val="00F940A3"/>
    <w:rsid w:val="00F94314"/>
    <w:rsid w:val="00F946A3"/>
    <w:rsid w:val="00F946E9"/>
    <w:rsid w:val="00F948A7"/>
    <w:rsid w:val="00F95740"/>
    <w:rsid w:val="00F95D50"/>
    <w:rsid w:val="00F9619B"/>
    <w:rsid w:val="00F9633E"/>
    <w:rsid w:val="00F96768"/>
    <w:rsid w:val="00F96A0A"/>
    <w:rsid w:val="00F97094"/>
    <w:rsid w:val="00FA1016"/>
    <w:rsid w:val="00FA27D7"/>
    <w:rsid w:val="00FA453A"/>
    <w:rsid w:val="00FA6D7C"/>
    <w:rsid w:val="00FA796E"/>
    <w:rsid w:val="00FB01EE"/>
    <w:rsid w:val="00FB0226"/>
    <w:rsid w:val="00FB0FCE"/>
    <w:rsid w:val="00FB1314"/>
    <w:rsid w:val="00FB13A5"/>
    <w:rsid w:val="00FB1646"/>
    <w:rsid w:val="00FB1AAA"/>
    <w:rsid w:val="00FB1D23"/>
    <w:rsid w:val="00FB413F"/>
    <w:rsid w:val="00FB44FF"/>
    <w:rsid w:val="00FB4530"/>
    <w:rsid w:val="00FB49F5"/>
    <w:rsid w:val="00FB4D05"/>
    <w:rsid w:val="00FB6172"/>
    <w:rsid w:val="00FB6D81"/>
    <w:rsid w:val="00FB7384"/>
    <w:rsid w:val="00FB7D1A"/>
    <w:rsid w:val="00FC133E"/>
    <w:rsid w:val="00FC16FE"/>
    <w:rsid w:val="00FC1963"/>
    <w:rsid w:val="00FC1C71"/>
    <w:rsid w:val="00FC2662"/>
    <w:rsid w:val="00FC336A"/>
    <w:rsid w:val="00FC37A9"/>
    <w:rsid w:val="00FC4660"/>
    <w:rsid w:val="00FC49B9"/>
    <w:rsid w:val="00FC4C62"/>
    <w:rsid w:val="00FC4E95"/>
    <w:rsid w:val="00FC582E"/>
    <w:rsid w:val="00FC5F7C"/>
    <w:rsid w:val="00FC6506"/>
    <w:rsid w:val="00FC6DDB"/>
    <w:rsid w:val="00FC7360"/>
    <w:rsid w:val="00FC7DEA"/>
    <w:rsid w:val="00FD0018"/>
    <w:rsid w:val="00FD0575"/>
    <w:rsid w:val="00FD068B"/>
    <w:rsid w:val="00FD07A6"/>
    <w:rsid w:val="00FD2218"/>
    <w:rsid w:val="00FD24D0"/>
    <w:rsid w:val="00FD2551"/>
    <w:rsid w:val="00FD2B9B"/>
    <w:rsid w:val="00FD2C2D"/>
    <w:rsid w:val="00FD2F9A"/>
    <w:rsid w:val="00FD47B9"/>
    <w:rsid w:val="00FD5590"/>
    <w:rsid w:val="00FD5F54"/>
    <w:rsid w:val="00FD6268"/>
    <w:rsid w:val="00FD6B86"/>
    <w:rsid w:val="00FD6C53"/>
    <w:rsid w:val="00FD6E32"/>
    <w:rsid w:val="00FD7261"/>
    <w:rsid w:val="00FD7532"/>
    <w:rsid w:val="00FE01CB"/>
    <w:rsid w:val="00FE0DFA"/>
    <w:rsid w:val="00FE10B9"/>
    <w:rsid w:val="00FE1552"/>
    <w:rsid w:val="00FE1A3A"/>
    <w:rsid w:val="00FE1BC8"/>
    <w:rsid w:val="00FE1C76"/>
    <w:rsid w:val="00FE2473"/>
    <w:rsid w:val="00FE26D2"/>
    <w:rsid w:val="00FE29EF"/>
    <w:rsid w:val="00FE2B23"/>
    <w:rsid w:val="00FE2BDA"/>
    <w:rsid w:val="00FE3C7C"/>
    <w:rsid w:val="00FE5DFE"/>
    <w:rsid w:val="00FE66B8"/>
    <w:rsid w:val="00FE6ABB"/>
    <w:rsid w:val="00FE76C7"/>
    <w:rsid w:val="00FE7E7F"/>
    <w:rsid w:val="00FF19DA"/>
    <w:rsid w:val="00FF442C"/>
    <w:rsid w:val="00FF4644"/>
    <w:rsid w:val="00FF598D"/>
    <w:rsid w:val="00FF5F06"/>
    <w:rsid w:val="00FF6844"/>
    <w:rsid w:val="00FF68C2"/>
    <w:rsid w:val="00FF6F55"/>
    <w:rsid w:val="00FF734F"/>
    <w:rsid w:val="00FF7541"/>
    <w:rsid w:val="00FF76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B5EA59"/>
  <w15:docId w15:val="{ED36ACD5-4ADD-4EB1-88DC-17248469F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lsdException w:name="heading 4" w:locked="1" w:uiPriority="9" w:qFormat="1"/>
    <w:lsdException w:name="heading 5" w:locked="1" w:uiPriority="0"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qFormat="1"/>
    <w:lsdException w:name="table of figures" w:locked="1" w:semiHidden="1" w:unhideWhenUsed="1" w:qFormat="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33C"/>
    <w:rPr>
      <w:sz w:val="22"/>
    </w:rPr>
  </w:style>
  <w:style w:type="paragraph" w:styleId="Heading1">
    <w:name w:val="heading 1"/>
    <w:aliases w:val="Cover title white"/>
    <w:next w:val="Normal"/>
    <w:link w:val="Heading1Char"/>
    <w:qFormat/>
    <w:rsid w:val="00D515AE"/>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qFormat/>
    <w:rsid w:val="00237B31"/>
    <w:pPr>
      <w:keepNext/>
      <w:numPr>
        <w:numId w:val="0"/>
      </w:numPr>
      <w:outlineLvl w:val="1"/>
    </w:pPr>
  </w:style>
  <w:style w:type="paragraph" w:styleId="Heading3">
    <w:name w:val="heading 3"/>
    <w:basedOn w:val="Normal"/>
    <w:next w:val="Normal"/>
    <w:link w:val="Heading3Char"/>
    <w:uiPriority w:val="99"/>
    <w:rsid w:val="005909B9"/>
    <w:pPr>
      <w:spacing w:before="200" w:after="120" w:line="271" w:lineRule="auto"/>
      <w:outlineLvl w:val="2"/>
    </w:pPr>
    <w:rPr>
      <w:rFonts w:ascii="Cambria" w:hAnsi="Cambria" w:cs="Cambria"/>
      <w:b/>
      <w:bCs/>
    </w:rPr>
  </w:style>
  <w:style w:type="paragraph" w:styleId="Heading4">
    <w:name w:val="heading 4"/>
    <w:basedOn w:val="Normal"/>
    <w:next w:val="Normal"/>
    <w:link w:val="Heading4Char"/>
    <w:uiPriority w:val="9"/>
    <w:qFormat/>
    <w:rsid w:val="00D515AE"/>
    <w:pPr>
      <w:keepNext/>
      <w:keepLines/>
      <w:numPr>
        <w:ilvl w:val="3"/>
        <w:numId w:val="11"/>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qFormat/>
    <w:locked/>
    <w:rsid w:val="00D515AE"/>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qFormat/>
    <w:locked/>
    <w:rsid w:val="00D515AE"/>
    <w:pPr>
      <w:keepNext/>
      <w:keepLines/>
      <w:numPr>
        <w:ilvl w:val="5"/>
        <w:numId w:val="11"/>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qFormat/>
    <w:locked/>
    <w:rsid w:val="00D515A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locked/>
    <w:rsid w:val="00D515AE"/>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locked/>
    <w:rsid w:val="00D515AE"/>
    <w:pPr>
      <w:keepNext/>
      <w:keepLines/>
      <w:numPr>
        <w:ilvl w:val="8"/>
        <w:numId w:val="3"/>
      </w:numPr>
      <w:spacing w:before="200"/>
      <w:ind w:left="1584" w:hanging="14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locked/>
    <w:rsid w:val="00D515AE"/>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locked/>
    <w:rsid w:val="00237B31"/>
    <w:rPr>
      <w:rFonts w:asciiTheme="majorHAnsi" w:eastAsiaTheme="majorEastAsia" w:hAnsiTheme="majorHAnsi" w:cstheme="majorBidi"/>
      <w:color w:val="2F5773" w:themeColor="text2"/>
      <w:spacing w:val="5"/>
      <w:kern w:val="28"/>
      <w:sz w:val="52"/>
      <w:szCs w:val="52"/>
    </w:rPr>
  </w:style>
  <w:style w:type="character" w:customStyle="1" w:styleId="Heading3Char">
    <w:name w:val="Heading 3 Char"/>
    <w:basedOn w:val="DefaultParagraphFont"/>
    <w:link w:val="Heading3"/>
    <w:uiPriority w:val="99"/>
    <w:locked/>
    <w:rsid w:val="005909B9"/>
    <w:rPr>
      <w:rFonts w:ascii="Cambria" w:hAnsi="Cambria" w:cs="Cambria"/>
      <w:b/>
      <w:bCs/>
      <w:sz w:val="22"/>
      <w:szCs w:val="22"/>
      <w:lang w:eastAsia="en-US"/>
    </w:rPr>
  </w:style>
  <w:style w:type="character" w:customStyle="1" w:styleId="Heading4Char">
    <w:name w:val="Heading 4 Char"/>
    <w:basedOn w:val="DefaultParagraphFont"/>
    <w:link w:val="Heading4"/>
    <w:uiPriority w:val="9"/>
    <w:locked/>
    <w:rsid w:val="00D515AE"/>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locked/>
    <w:rsid w:val="00D515AE"/>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locked/>
    <w:rsid w:val="00D515AE"/>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locked/>
    <w:rsid w:val="00D515AE"/>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locked/>
    <w:rsid w:val="00D515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locked/>
    <w:rsid w:val="00D515AE"/>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5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
    <w:link w:val="FootnoteTextChar"/>
    <w:autoRedefine/>
    <w:uiPriority w:val="99"/>
    <w:qFormat/>
    <w:rsid w:val="000B6471"/>
    <w:pPr>
      <w:spacing w:before="80" w:after="0" w:line="200" w:lineRule="exact"/>
      <w:jc w:val="left"/>
    </w:pPr>
    <w:rPr>
      <w:sz w:val="18"/>
      <w:szCs w:val="18"/>
    </w:rPr>
  </w:style>
  <w:style w:type="character" w:customStyle="1" w:styleId="FootnoteTextChar">
    <w:name w:val="Footnote Text Char"/>
    <w:basedOn w:val="DefaultParagraphFont"/>
    <w:link w:val="FootnoteText"/>
    <w:uiPriority w:val="99"/>
    <w:locked/>
    <w:rsid w:val="000B6471"/>
    <w:rPr>
      <w:sz w:val="18"/>
      <w:szCs w:val="18"/>
    </w:rPr>
  </w:style>
  <w:style w:type="character" w:styleId="FootnoteReference">
    <w:name w:val="footnote reference"/>
    <w:basedOn w:val="DefaultParagraphFont"/>
    <w:uiPriority w:val="99"/>
    <w:qFormat/>
    <w:rsid w:val="00D515AE"/>
    <w:rPr>
      <w:rFonts w:asciiTheme="minorHAnsi" w:hAnsiTheme="minorHAnsi"/>
      <w:sz w:val="22"/>
      <w:szCs w:val="18"/>
      <w:vertAlign w:val="superscript"/>
    </w:rPr>
  </w:style>
  <w:style w:type="paragraph" w:styleId="TOC1">
    <w:name w:val="toc 1"/>
    <w:autoRedefine/>
    <w:uiPriority w:val="39"/>
    <w:qFormat/>
    <w:rsid w:val="00D515AE"/>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D515AE"/>
    <w:pPr>
      <w:tabs>
        <w:tab w:val="left" w:pos="529"/>
        <w:tab w:val="right" w:pos="8771"/>
      </w:tabs>
      <w:spacing w:before="80" w:after="80"/>
    </w:pPr>
    <w:rPr>
      <w:noProof/>
      <w:sz w:val="22"/>
      <w:szCs w:val="22"/>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rPr>
  </w:style>
  <w:style w:type="paragraph" w:styleId="TOC3">
    <w:name w:val="toc 3"/>
    <w:basedOn w:val="Normal"/>
    <w:next w:val="Normal"/>
    <w:autoRedefine/>
    <w:uiPriority w:val="39"/>
    <w:qFormat/>
    <w:rsid w:val="00D515AE"/>
    <w:pPr>
      <w:tabs>
        <w:tab w:val="right" w:pos="8771"/>
      </w:tabs>
      <w:ind w:left="567"/>
    </w:pPr>
    <w:rPr>
      <w:szCs w:val="22"/>
    </w:rPr>
  </w:style>
  <w:style w:type="paragraph" w:styleId="TOC4">
    <w:name w:val="toc 4"/>
    <w:basedOn w:val="Normal"/>
    <w:next w:val="Normal"/>
    <w:autoRedefine/>
    <w:uiPriority w:val="39"/>
    <w:rsid w:val="00741643"/>
    <w:pPr>
      <w:ind w:left="660"/>
    </w:pPr>
    <w:rPr>
      <w:sz w:val="20"/>
      <w:szCs w:val="20"/>
    </w:rPr>
  </w:style>
  <w:style w:type="paragraph" w:styleId="TOC5">
    <w:name w:val="toc 5"/>
    <w:basedOn w:val="Normal"/>
    <w:next w:val="Normal"/>
    <w:autoRedefine/>
    <w:uiPriority w:val="99"/>
    <w:semiHidden/>
    <w:rsid w:val="00741643"/>
    <w:pPr>
      <w:ind w:left="880"/>
    </w:pPr>
    <w:rPr>
      <w:sz w:val="20"/>
      <w:szCs w:val="20"/>
    </w:rPr>
  </w:style>
  <w:style w:type="paragraph" w:styleId="TOC6">
    <w:name w:val="toc 6"/>
    <w:basedOn w:val="Normal"/>
    <w:next w:val="Normal"/>
    <w:autoRedefine/>
    <w:uiPriority w:val="99"/>
    <w:semiHidden/>
    <w:rsid w:val="00741643"/>
    <w:pPr>
      <w:ind w:left="1100"/>
    </w:pPr>
    <w:rPr>
      <w:sz w:val="20"/>
      <w:szCs w:val="20"/>
    </w:rPr>
  </w:style>
  <w:style w:type="paragraph" w:styleId="TOC7">
    <w:name w:val="toc 7"/>
    <w:basedOn w:val="Normal"/>
    <w:next w:val="Normal"/>
    <w:autoRedefine/>
    <w:uiPriority w:val="99"/>
    <w:semiHidden/>
    <w:rsid w:val="00741643"/>
    <w:pPr>
      <w:ind w:left="1320"/>
    </w:pPr>
    <w:rPr>
      <w:sz w:val="20"/>
      <w:szCs w:val="20"/>
    </w:rPr>
  </w:style>
  <w:style w:type="paragraph" w:styleId="TOC8">
    <w:name w:val="toc 8"/>
    <w:basedOn w:val="Normal"/>
    <w:next w:val="Normal"/>
    <w:autoRedefine/>
    <w:uiPriority w:val="99"/>
    <w:semiHidden/>
    <w:rsid w:val="00741643"/>
    <w:pPr>
      <w:ind w:left="1540"/>
    </w:pPr>
    <w:rPr>
      <w:sz w:val="20"/>
      <w:szCs w:val="20"/>
    </w:rPr>
  </w:style>
  <w:style w:type="paragraph" w:styleId="TOC9">
    <w:name w:val="toc 9"/>
    <w:basedOn w:val="Normal"/>
    <w:next w:val="Normal"/>
    <w:autoRedefine/>
    <w:uiPriority w:val="99"/>
    <w:semiHidden/>
    <w:rsid w:val="00741643"/>
    <w:pPr>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ind w:left="720"/>
    </w:pPr>
    <w:rPr>
      <w:sz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qFormat/>
    <w:locked/>
    <w:rsid w:val="00D515AE"/>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locked/>
    <w:rsid w:val="00D515AE"/>
    <w:rPr>
      <w:rFonts w:asciiTheme="majorHAnsi" w:eastAsiaTheme="majorEastAsia" w:hAnsiTheme="majorHAnsi" w:cstheme="majorBidi"/>
      <w:color w:val="2F5773" w:themeColor="text2"/>
      <w:spacing w:val="5"/>
      <w:kern w:val="28"/>
      <w:sz w:val="52"/>
      <w:szCs w:val="52"/>
    </w:rPr>
  </w:style>
  <w:style w:type="paragraph" w:styleId="Subtitle">
    <w:name w:val="Subtitle"/>
    <w:next w:val="Normal"/>
    <w:link w:val="SubtitleChar"/>
    <w:autoRedefine/>
    <w:uiPriority w:val="11"/>
    <w:qFormat/>
    <w:locked/>
    <w:rsid w:val="00237B31"/>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locked/>
    <w:rsid w:val="00237B31"/>
    <w:rPr>
      <w:rFonts w:asciiTheme="majorHAnsi" w:eastAsiaTheme="majorEastAsia" w:hAnsiTheme="majorHAnsi" w:cstheme="majorBidi"/>
      <w:color w:val="2F5773" w:themeColor="accent1"/>
      <w:sz w:val="32"/>
      <w:szCs w:val="32"/>
    </w:rPr>
  </w:style>
  <w:style w:type="character" w:styleId="Strong">
    <w:name w:val="Strong"/>
    <w:basedOn w:val="DefaultParagraphFont"/>
    <w:uiPriority w:val="22"/>
    <w:semiHidden/>
    <w:qFormat/>
    <w:rsid w:val="007C00F8"/>
    <w:rPr>
      <w:b/>
      <w:bCs/>
    </w:rPr>
  </w:style>
  <w:style w:type="character" w:styleId="Emphasis">
    <w:name w:val="Emphasis"/>
    <w:basedOn w:val="DefaultParagraphFont"/>
    <w:uiPriority w:val="20"/>
    <w:semiHidden/>
    <w:qFormat/>
    <w:rsid w:val="007C00F8"/>
    <w:rPr>
      <w:i/>
      <w:iCs/>
    </w:rPr>
  </w:style>
  <w:style w:type="paragraph" w:customStyle="1" w:styleId="NoSpacing1">
    <w:name w:val="No Spacing1"/>
    <w:basedOn w:val="Normal"/>
    <w:uiPriority w:val="99"/>
    <w:rsid w:val="007C00F8"/>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ind w:left="753" w:right="586"/>
    </w:pPr>
    <w:rPr>
      <w:rFonts w:cs="Times New Roman"/>
      <w:sz w:val="19"/>
      <w:szCs w:val="19"/>
    </w:rPr>
  </w:style>
  <w:style w:type="paragraph" w:styleId="ListParagraph">
    <w:name w:val="List Paragraph"/>
    <w:basedOn w:val="Normal"/>
    <w:uiPriority w:val="34"/>
    <w:qFormat/>
    <w:rsid w:val="00945480"/>
    <w:pPr>
      <w:ind w:left="720"/>
      <w:contextualSpacing/>
    </w:pPr>
  </w:style>
  <w:style w:type="paragraph" w:styleId="TOCHeading">
    <w:name w:val="TOC Heading"/>
    <w:basedOn w:val="Heading1"/>
    <w:next w:val="Normal"/>
    <w:uiPriority w:val="39"/>
    <w:semiHidden/>
    <w:qFormat/>
    <w:rsid w:val="005D32D5"/>
    <w:pPr>
      <w:spacing w:before="480"/>
      <w:outlineLvl w:val="9"/>
    </w:pPr>
    <w:rPr>
      <w:caps w:val="0"/>
      <w:color w:val="234156" w:themeColor="accent1" w:themeShade="BF"/>
      <w:sz w:val="28"/>
      <w:szCs w:val="28"/>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clear" w:pos="421"/>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rsid w:val="00DC2612"/>
    <w:pPr>
      <w:numPr>
        <w:numId w:val="3"/>
      </w:numPr>
      <w:spacing w:after="240"/>
      <w:jc w:val="both"/>
    </w:pPr>
    <w:rPr>
      <w:rFonts w:ascii="Times New Roman" w:hAnsi="Times New Roman" w:cs="Times New Roman"/>
      <w:sz w:val="24"/>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rPr>
  </w:style>
  <w:style w:type="numbering" w:customStyle="1" w:styleId="NoList1">
    <w:name w:val="No List1"/>
    <w:next w:val="NoList"/>
    <w:uiPriority w:val="99"/>
    <w:semiHidden/>
    <w:unhideWhenUsed/>
    <w:rsid w:val="009C2839"/>
  </w:style>
  <w:style w:type="table" w:customStyle="1" w:styleId="LightList1">
    <w:name w:val="Light List1"/>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customStyle="1" w:styleId="LightShading1">
    <w:name w:val="Light Shading1"/>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tenseQuote">
    <w:name w:val="Intense Quote"/>
    <w:basedOn w:val="Normal"/>
    <w:next w:val="Normal"/>
    <w:link w:val="IntenseQuoteChar1"/>
    <w:uiPriority w:val="30"/>
    <w:semiHidden/>
    <w:qFormat/>
    <w:rsid w:val="000378E5"/>
    <w:pPr>
      <w:pBdr>
        <w:bottom w:val="single" w:sz="4" w:space="4" w:color="2F5773" w:themeColor="accent1"/>
      </w:pBdr>
      <w:spacing w:before="200" w:after="280"/>
      <w:ind w:left="936" w:right="936"/>
    </w:pPr>
    <w:rPr>
      <w:b/>
      <w:bCs/>
      <w:i/>
      <w:iCs/>
      <w:color w:val="2F5773" w:themeColor="accent1"/>
    </w:rPr>
  </w:style>
  <w:style w:type="character" w:customStyle="1" w:styleId="IntenseQuoteChar1">
    <w:name w:val="Intense Quote Char1"/>
    <w:basedOn w:val="DefaultParagraphFont"/>
    <w:link w:val="IntenseQuote"/>
    <w:uiPriority w:val="30"/>
    <w:semiHidden/>
    <w:rsid w:val="000378E5"/>
    <w:rPr>
      <w:b/>
      <w:bCs/>
      <w:i/>
      <w:iCs/>
      <w:color w:val="2F5773" w:themeColor="accent1"/>
      <w:sz w:val="22"/>
    </w:rPr>
  </w:style>
  <w:style w:type="table" w:customStyle="1" w:styleId="EBAtable">
    <w:name w:val="EBA table"/>
    <w:basedOn w:val="TableNormal"/>
    <w:uiPriority w:val="99"/>
    <w:rsid w:val="003D5718"/>
    <w:rPr>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Tabledata">
    <w:name w:val="Table data"/>
    <w:basedOn w:val="body"/>
    <w:qFormat/>
    <w:rsid w:val="00D515AE"/>
    <w:pPr>
      <w:spacing w:before="120" w:line="240" w:lineRule="auto"/>
    </w:pPr>
    <w:rPr>
      <w:rFonts w:cstheme="minorHAnsi"/>
      <w:bCs/>
      <w:color w:val="000000"/>
      <w:sz w:val="20"/>
      <w:szCs w:val="22"/>
    </w:rPr>
  </w:style>
  <w:style w:type="paragraph" w:customStyle="1" w:styleId="Tableheader">
    <w:name w:val="Table header"/>
    <w:next w:val="Tabledata"/>
    <w:qFormat/>
    <w:rsid w:val="00D515AE"/>
    <w:pPr>
      <w:spacing w:after="80"/>
    </w:pPr>
    <w:rPr>
      <w:rFonts w:ascii="Calibri" w:hAnsi="Calibri" w:cs="Times New Roman"/>
      <w:b/>
      <w:color w:val="000000"/>
      <w:sz w:val="22"/>
      <w:szCs w:val="22"/>
    </w:rPr>
  </w:style>
  <w:style w:type="paragraph" w:customStyle="1" w:styleId="Runningtitle">
    <w:name w:val="Running title"/>
    <w:qFormat/>
    <w:rsid w:val="00D515AE"/>
    <w:rPr>
      <w:caps/>
      <w:sz w:val="16"/>
      <w:szCs w:val="18"/>
    </w:rPr>
  </w:style>
  <w:style w:type="paragraph" w:customStyle="1" w:styleId="Numberedtilelevel1">
    <w:name w:val="Numbered tile level 1"/>
    <w:basedOn w:val="Titlelevel1"/>
    <w:qFormat/>
    <w:rsid w:val="00D515AE"/>
    <w:pPr>
      <w:numPr>
        <w:numId w:val="17"/>
      </w:numPr>
    </w:pPr>
  </w:style>
  <w:style w:type="paragraph" w:customStyle="1" w:styleId="Numberedtitlelevel2">
    <w:name w:val="Numbered title level 2"/>
    <w:basedOn w:val="Titlelevel2"/>
    <w:next w:val="body"/>
    <w:qFormat/>
    <w:rsid w:val="00D515AE"/>
    <w:pPr>
      <w:numPr>
        <w:ilvl w:val="1"/>
        <w:numId w:val="17"/>
      </w:numPr>
    </w:pPr>
  </w:style>
  <w:style w:type="paragraph" w:customStyle="1" w:styleId="Titlelevel2">
    <w:name w:val="Title level 2"/>
    <w:qFormat/>
    <w:rsid w:val="00217C8B"/>
    <w:pPr>
      <w:keepNext/>
      <w:spacing w:before="240" w:after="240"/>
    </w:pPr>
    <w:rPr>
      <w:rFonts w:asciiTheme="majorHAnsi" w:eastAsiaTheme="majorEastAsia" w:hAnsiTheme="majorHAnsi" w:cstheme="majorBidi"/>
      <w:bCs/>
      <w:color w:val="2F5773" w:themeColor="text2"/>
      <w:sz w:val="32"/>
    </w:rPr>
  </w:style>
  <w:style w:type="paragraph" w:customStyle="1" w:styleId="body">
    <w:name w:val="body"/>
    <w:link w:val="bodyChar"/>
    <w:qFormat/>
    <w:rsid w:val="00D515AE"/>
    <w:pPr>
      <w:spacing w:before="240" w:after="120" w:line="276" w:lineRule="auto"/>
      <w:jc w:val="both"/>
    </w:pPr>
    <w:rPr>
      <w:sz w:val="22"/>
    </w:rPr>
  </w:style>
  <w:style w:type="paragraph" w:customStyle="1" w:styleId="List1">
    <w:name w:val="List1"/>
    <w:autoRedefine/>
    <w:qFormat/>
    <w:rsid w:val="00D515AE"/>
    <w:pPr>
      <w:numPr>
        <w:numId w:val="14"/>
      </w:numPr>
    </w:pPr>
    <w:rPr>
      <w:sz w:val="22"/>
      <w:szCs w:val="22"/>
    </w:rPr>
  </w:style>
  <w:style w:type="paragraph" w:customStyle="1" w:styleId="Titlelevel1">
    <w:name w:val="Title level 1"/>
    <w:autoRedefine/>
    <w:qFormat/>
    <w:rsid w:val="00D515AE"/>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217C8B"/>
    <w:pPr>
      <w:keepNext/>
      <w:spacing w:before="240" w:after="240"/>
    </w:pPr>
    <w:rPr>
      <w:b/>
      <w:color w:val="2F5773" w:themeColor="text2"/>
    </w:rPr>
  </w:style>
  <w:style w:type="paragraph" w:customStyle="1" w:styleId="Titlelevel4">
    <w:name w:val="Title level 4"/>
    <w:next w:val="body"/>
    <w:qFormat/>
    <w:rsid w:val="007C4AD7"/>
    <w:pPr>
      <w:keepNext/>
      <w:spacing w:before="240" w:after="240"/>
    </w:pPr>
    <w:rPr>
      <w:color w:val="E98E31" w:themeColor="background2"/>
    </w:rPr>
  </w:style>
  <w:style w:type="paragraph" w:customStyle="1" w:styleId="Figuretitle">
    <w:name w:val="Figure title"/>
    <w:basedOn w:val="body"/>
    <w:next w:val="Normal"/>
    <w:autoRedefine/>
    <w:qFormat/>
    <w:rsid w:val="00D515AE"/>
    <w:pPr>
      <w:keepNext/>
      <w:spacing w:before="360" w:after="360"/>
    </w:pPr>
    <w:rPr>
      <w:rFonts w:eastAsia="Times New Roman" w:cs="Times New Roman"/>
      <w:bCs/>
      <w:noProof/>
      <w:color w:val="2F5773" w:themeColor="text2"/>
      <w:szCs w:val="20"/>
    </w:rPr>
  </w:style>
  <w:style w:type="paragraph" w:customStyle="1" w:styleId="bullet1">
    <w:name w:val="bullet 1"/>
    <w:basedOn w:val="body"/>
    <w:next w:val="body"/>
    <w:qFormat/>
    <w:rsid w:val="00D515AE"/>
    <w:pPr>
      <w:numPr>
        <w:numId w:val="15"/>
      </w:numPr>
    </w:pPr>
    <w:rPr>
      <w:szCs w:val="22"/>
    </w:rPr>
  </w:style>
  <w:style w:type="paragraph" w:customStyle="1" w:styleId="bullet2">
    <w:name w:val="bullet 2"/>
    <w:basedOn w:val="body"/>
    <w:qFormat/>
    <w:rsid w:val="00D515AE"/>
    <w:pPr>
      <w:numPr>
        <w:numId w:val="16"/>
      </w:numPr>
    </w:pPr>
    <w:rPr>
      <w:szCs w:val="22"/>
    </w:rPr>
  </w:style>
  <w:style w:type="paragraph" w:customStyle="1" w:styleId="Numberedtitlelevel3">
    <w:name w:val="Numbered title level 3"/>
    <w:basedOn w:val="Titlelevel3"/>
    <w:next w:val="body"/>
    <w:qFormat/>
    <w:rsid w:val="00D515AE"/>
    <w:pPr>
      <w:numPr>
        <w:ilvl w:val="2"/>
        <w:numId w:val="17"/>
      </w:numPr>
    </w:pPr>
  </w:style>
  <w:style w:type="paragraph" w:customStyle="1" w:styleId="Contenttitle">
    <w:name w:val="Content title"/>
    <w:basedOn w:val="Titlelevel1"/>
    <w:qFormat/>
    <w:rsid w:val="00D515AE"/>
  </w:style>
  <w:style w:type="paragraph" w:customStyle="1" w:styleId="Numberedtitlelevel4">
    <w:name w:val="Numbered title level 4"/>
    <w:basedOn w:val="Titlelevel4"/>
    <w:qFormat/>
    <w:rsid w:val="00D515AE"/>
    <w:pPr>
      <w:numPr>
        <w:numId w:val="18"/>
      </w:numPr>
    </w:pPr>
  </w:style>
  <w:style w:type="character" w:customStyle="1" w:styleId="Highlighttext">
    <w:name w:val="Highlight text"/>
    <w:basedOn w:val="DefaultParagraphFont"/>
    <w:uiPriority w:val="1"/>
    <w:semiHidden/>
    <w:qFormat/>
    <w:rsid w:val="00D515AE"/>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D515AE"/>
    <w:rPr>
      <w:rFonts w:eastAsia="Times New Roman"/>
      <w:bCs/>
    </w:rPr>
  </w:style>
  <w:style w:type="paragraph" w:customStyle="1" w:styleId="numberedparagraph">
    <w:name w:val="numbered paragraph"/>
    <w:basedOn w:val="body"/>
    <w:qFormat/>
    <w:rsid w:val="00D515AE"/>
    <w:pPr>
      <w:numPr>
        <w:numId w:val="19"/>
      </w:numPr>
    </w:pPr>
  </w:style>
  <w:style w:type="paragraph" w:styleId="TableofFigures">
    <w:name w:val="table of figures"/>
    <w:basedOn w:val="Normal"/>
    <w:next w:val="Normal"/>
    <w:autoRedefine/>
    <w:uiPriority w:val="99"/>
    <w:qFormat/>
    <w:locked/>
    <w:rsid w:val="00D515AE"/>
    <w:pPr>
      <w:spacing w:before="160"/>
    </w:pPr>
  </w:style>
  <w:style w:type="paragraph" w:styleId="List">
    <w:name w:val="List"/>
    <w:autoRedefine/>
    <w:uiPriority w:val="99"/>
    <w:semiHidden/>
    <w:qFormat/>
    <w:locked/>
    <w:rsid w:val="00D515AE"/>
    <w:pPr>
      <w:numPr>
        <w:numId w:val="12"/>
      </w:numPr>
      <w:spacing w:before="240" w:after="120"/>
      <w:contextualSpacing/>
    </w:pPr>
    <w:rPr>
      <w:sz w:val="22"/>
    </w:rPr>
  </w:style>
  <w:style w:type="paragraph" w:styleId="ListBullet">
    <w:name w:val="List Bullet"/>
    <w:basedOn w:val="Normal"/>
    <w:semiHidden/>
    <w:qFormat/>
    <w:locked/>
    <w:rsid w:val="00D515AE"/>
    <w:pPr>
      <w:numPr>
        <w:numId w:val="13"/>
      </w:numPr>
      <w:contextualSpacing/>
    </w:pPr>
  </w:style>
  <w:style w:type="character" w:styleId="BookTitle">
    <w:name w:val="Book Title"/>
    <w:basedOn w:val="DefaultParagraphFont"/>
    <w:uiPriority w:val="33"/>
    <w:qFormat/>
    <w:rsid w:val="00D515AE"/>
    <w:rPr>
      <w:b/>
      <w:bCs/>
      <w:smallCaps/>
      <w:spacing w:val="5"/>
    </w:rPr>
  </w:style>
  <w:style w:type="paragraph" w:customStyle="1" w:styleId="SQL">
    <w:name w:val="SQL"/>
    <w:basedOn w:val="Normal"/>
    <w:link w:val="SQLChar"/>
    <w:qFormat/>
    <w:rsid w:val="000669A1"/>
    <w:pPr>
      <w:ind w:left="720"/>
    </w:pPr>
    <w:rPr>
      <w:rFonts w:ascii="Consolas" w:hAnsi="Consolas" w:cs="Consolas"/>
      <w:sz w:val="18"/>
      <w:szCs w:val="16"/>
    </w:rPr>
  </w:style>
  <w:style w:type="character" w:customStyle="1" w:styleId="SQLChar">
    <w:name w:val="SQL Char"/>
    <w:basedOn w:val="DefaultParagraphFont"/>
    <w:link w:val="SQL"/>
    <w:rsid w:val="000669A1"/>
    <w:rPr>
      <w:rFonts w:ascii="Consolas" w:hAnsi="Consolas" w:cs="Consolas"/>
      <w:sz w:val="18"/>
      <w:szCs w:val="16"/>
    </w:rPr>
  </w:style>
  <w:style w:type="paragraph" w:customStyle="1" w:styleId="Code">
    <w:name w:val="Code"/>
    <w:basedOn w:val="body"/>
    <w:link w:val="CodeChar"/>
    <w:qFormat/>
    <w:rsid w:val="000669A1"/>
    <w:pPr>
      <w:spacing w:before="0" w:after="0"/>
      <w:contextualSpacing/>
      <w:jc w:val="left"/>
    </w:pPr>
    <w:rPr>
      <w:rFonts w:ascii="Courier New" w:hAnsi="Courier New" w:cs="Courier New"/>
      <w:i/>
    </w:rPr>
  </w:style>
  <w:style w:type="character" w:customStyle="1" w:styleId="bodyChar">
    <w:name w:val="body Char"/>
    <w:basedOn w:val="DefaultParagraphFont"/>
    <w:link w:val="body"/>
    <w:rsid w:val="000669A1"/>
    <w:rPr>
      <w:sz w:val="22"/>
    </w:rPr>
  </w:style>
  <w:style w:type="character" w:customStyle="1" w:styleId="CodeChar">
    <w:name w:val="Code Char"/>
    <w:basedOn w:val="bodyChar"/>
    <w:link w:val="Code"/>
    <w:rsid w:val="000669A1"/>
    <w:rPr>
      <w:rFonts w:ascii="Courier New" w:hAnsi="Courier New" w:cs="Courier New"/>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120">
      <w:bodyDiv w:val="1"/>
      <w:marLeft w:val="0"/>
      <w:marRight w:val="0"/>
      <w:marTop w:val="0"/>
      <w:marBottom w:val="0"/>
      <w:divBdr>
        <w:top w:val="none" w:sz="0" w:space="0" w:color="auto"/>
        <w:left w:val="none" w:sz="0" w:space="0" w:color="auto"/>
        <w:bottom w:val="none" w:sz="0" w:space="0" w:color="auto"/>
        <w:right w:val="none" w:sz="0" w:space="0" w:color="auto"/>
      </w:divBdr>
    </w:div>
    <w:div w:id="9765226">
      <w:bodyDiv w:val="1"/>
      <w:marLeft w:val="0"/>
      <w:marRight w:val="0"/>
      <w:marTop w:val="0"/>
      <w:marBottom w:val="0"/>
      <w:divBdr>
        <w:top w:val="none" w:sz="0" w:space="0" w:color="auto"/>
        <w:left w:val="none" w:sz="0" w:space="0" w:color="auto"/>
        <w:bottom w:val="none" w:sz="0" w:space="0" w:color="auto"/>
        <w:right w:val="none" w:sz="0" w:space="0" w:color="auto"/>
      </w:divBdr>
    </w:div>
    <w:div w:id="42560055">
      <w:bodyDiv w:val="1"/>
      <w:marLeft w:val="0"/>
      <w:marRight w:val="0"/>
      <w:marTop w:val="0"/>
      <w:marBottom w:val="0"/>
      <w:divBdr>
        <w:top w:val="none" w:sz="0" w:space="0" w:color="auto"/>
        <w:left w:val="none" w:sz="0" w:space="0" w:color="auto"/>
        <w:bottom w:val="none" w:sz="0" w:space="0" w:color="auto"/>
        <w:right w:val="none" w:sz="0" w:space="0" w:color="auto"/>
      </w:divBdr>
    </w:div>
    <w:div w:id="45182381">
      <w:bodyDiv w:val="1"/>
      <w:marLeft w:val="0"/>
      <w:marRight w:val="0"/>
      <w:marTop w:val="0"/>
      <w:marBottom w:val="0"/>
      <w:divBdr>
        <w:top w:val="none" w:sz="0" w:space="0" w:color="auto"/>
        <w:left w:val="none" w:sz="0" w:space="0" w:color="auto"/>
        <w:bottom w:val="none" w:sz="0" w:space="0" w:color="auto"/>
        <w:right w:val="none" w:sz="0" w:space="0" w:color="auto"/>
      </w:divBdr>
    </w:div>
    <w:div w:id="133642743">
      <w:bodyDiv w:val="1"/>
      <w:marLeft w:val="0"/>
      <w:marRight w:val="0"/>
      <w:marTop w:val="0"/>
      <w:marBottom w:val="0"/>
      <w:divBdr>
        <w:top w:val="none" w:sz="0" w:space="0" w:color="auto"/>
        <w:left w:val="none" w:sz="0" w:space="0" w:color="auto"/>
        <w:bottom w:val="none" w:sz="0" w:space="0" w:color="auto"/>
        <w:right w:val="none" w:sz="0" w:space="0" w:color="auto"/>
      </w:divBdr>
    </w:div>
    <w:div w:id="202522353">
      <w:bodyDiv w:val="1"/>
      <w:marLeft w:val="0"/>
      <w:marRight w:val="0"/>
      <w:marTop w:val="0"/>
      <w:marBottom w:val="0"/>
      <w:divBdr>
        <w:top w:val="none" w:sz="0" w:space="0" w:color="auto"/>
        <w:left w:val="none" w:sz="0" w:space="0" w:color="auto"/>
        <w:bottom w:val="none" w:sz="0" w:space="0" w:color="auto"/>
        <w:right w:val="none" w:sz="0" w:space="0" w:color="auto"/>
      </w:divBdr>
    </w:div>
    <w:div w:id="281767511">
      <w:bodyDiv w:val="1"/>
      <w:marLeft w:val="0"/>
      <w:marRight w:val="0"/>
      <w:marTop w:val="0"/>
      <w:marBottom w:val="0"/>
      <w:divBdr>
        <w:top w:val="none" w:sz="0" w:space="0" w:color="auto"/>
        <w:left w:val="none" w:sz="0" w:space="0" w:color="auto"/>
        <w:bottom w:val="none" w:sz="0" w:space="0" w:color="auto"/>
        <w:right w:val="none" w:sz="0" w:space="0" w:color="auto"/>
      </w:divBdr>
    </w:div>
    <w:div w:id="316346030">
      <w:bodyDiv w:val="1"/>
      <w:marLeft w:val="0"/>
      <w:marRight w:val="0"/>
      <w:marTop w:val="0"/>
      <w:marBottom w:val="0"/>
      <w:divBdr>
        <w:top w:val="none" w:sz="0" w:space="0" w:color="auto"/>
        <w:left w:val="none" w:sz="0" w:space="0" w:color="auto"/>
        <w:bottom w:val="none" w:sz="0" w:space="0" w:color="auto"/>
        <w:right w:val="none" w:sz="0" w:space="0" w:color="auto"/>
      </w:divBdr>
    </w:div>
    <w:div w:id="329524697">
      <w:marLeft w:val="0"/>
      <w:marRight w:val="0"/>
      <w:marTop w:val="0"/>
      <w:marBottom w:val="0"/>
      <w:divBdr>
        <w:top w:val="none" w:sz="0" w:space="0" w:color="auto"/>
        <w:left w:val="none" w:sz="0" w:space="0" w:color="auto"/>
        <w:bottom w:val="none" w:sz="0" w:space="0" w:color="auto"/>
        <w:right w:val="none" w:sz="0" w:space="0" w:color="auto"/>
      </w:divBdr>
    </w:div>
    <w:div w:id="329524698">
      <w:marLeft w:val="0"/>
      <w:marRight w:val="0"/>
      <w:marTop w:val="0"/>
      <w:marBottom w:val="0"/>
      <w:divBdr>
        <w:top w:val="none" w:sz="0" w:space="0" w:color="auto"/>
        <w:left w:val="none" w:sz="0" w:space="0" w:color="auto"/>
        <w:bottom w:val="none" w:sz="0" w:space="0" w:color="auto"/>
        <w:right w:val="none" w:sz="0" w:space="0" w:color="auto"/>
      </w:divBdr>
    </w:div>
    <w:div w:id="329524699">
      <w:marLeft w:val="0"/>
      <w:marRight w:val="0"/>
      <w:marTop w:val="0"/>
      <w:marBottom w:val="0"/>
      <w:divBdr>
        <w:top w:val="none" w:sz="0" w:space="0" w:color="auto"/>
        <w:left w:val="none" w:sz="0" w:space="0" w:color="auto"/>
        <w:bottom w:val="none" w:sz="0" w:space="0" w:color="auto"/>
        <w:right w:val="none" w:sz="0" w:space="0" w:color="auto"/>
      </w:divBdr>
    </w:div>
    <w:div w:id="329524700">
      <w:marLeft w:val="0"/>
      <w:marRight w:val="0"/>
      <w:marTop w:val="0"/>
      <w:marBottom w:val="0"/>
      <w:divBdr>
        <w:top w:val="none" w:sz="0" w:space="0" w:color="auto"/>
        <w:left w:val="none" w:sz="0" w:space="0" w:color="auto"/>
        <w:bottom w:val="none" w:sz="0" w:space="0" w:color="auto"/>
        <w:right w:val="none" w:sz="0" w:space="0" w:color="auto"/>
      </w:divBdr>
      <w:divsChild>
        <w:div w:id="329524701">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341321958">
      <w:bodyDiv w:val="1"/>
      <w:marLeft w:val="0"/>
      <w:marRight w:val="0"/>
      <w:marTop w:val="0"/>
      <w:marBottom w:val="0"/>
      <w:divBdr>
        <w:top w:val="none" w:sz="0" w:space="0" w:color="auto"/>
        <w:left w:val="none" w:sz="0" w:space="0" w:color="auto"/>
        <w:bottom w:val="none" w:sz="0" w:space="0" w:color="auto"/>
        <w:right w:val="none" w:sz="0" w:space="0" w:color="auto"/>
      </w:divBdr>
    </w:div>
    <w:div w:id="353114242">
      <w:bodyDiv w:val="1"/>
      <w:marLeft w:val="0"/>
      <w:marRight w:val="0"/>
      <w:marTop w:val="0"/>
      <w:marBottom w:val="0"/>
      <w:divBdr>
        <w:top w:val="none" w:sz="0" w:space="0" w:color="auto"/>
        <w:left w:val="none" w:sz="0" w:space="0" w:color="auto"/>
        <w:bottom w:val="none" w:sz="0" w:space="0" w:color="auto"/>
        <w:right w:val="none" w:sz="0" w:space="0" w:color="auto"/>
      </w:divBdr>
    </w:div>
    <w:div w:id="368840887">
      <w:bodyDiv w:val="1"/>
      <w:marLeft w:val="0"/>
      <w:marRight w:val="0"/>
      <w:marTop w:val="0"/>
      <w:marBottom w:val="0"/>
      <w:divBdr>
        <w:top w:val="none" w:sz="0" w:space="0" w:color="auto"/>
        <w:left w:val="none" w:sz="0" w:space="0" w:color="auto"/>
        <w:bottom w:val="none" w:sz="0" w:space="0" w:color="auto"/>
        <w:right w:val="none" w:sz="0" w:space="0" w:color="auto"/>
      </w:divBdr>
    </w:div>
    <w:div w:id="385492235">
      <w:bodyDiv w:val="1"/>
      <w:marLeft w:val="0"/>
      <w:marRight w:val="0"/>
      <w:marTop w:val="0"/>
      <w:marBottom w:val="0"/>
      <w:divBdr>
        <w:top w:val="none" w:sz="0" w:space="0" w:color="auto"/>
        <w:left w:val="none" w:sz="0" w:space="0" w:color="auto"/>
        <w:bottom w:val="none" w:sz="0" w:space="0" w:color="auto"/>
        <w:right w:val="none" w:sz="0" w:space="0" w:color="auto"/>
      </w:divBdr>
      <w:divsChild>
        <w:div w:id="978534335">
          <w:marLeft w:val="0"/>
          <w:marRight w:val="0"/>
          <w:marTop w:val="0"/>
          <w:marBottom w:val="0"/>
          <w:divBdr>
            <w:top w:val="none" w:sz="0" w:space="0" w:color="auto"/>
            <w:left w:val="none" w:sz="0" w:space="0" w:color="auto"/>
            <w:bottom w:val="none" w:sz="0" w:space="0" w:color="auto"/>
            <w:right w:val="none" w:sz="0" w:space="0" w:color="auto"/>
          </w:divBdr>
          <w:divsChild>
            <w:div w:id="839736094">
              <w:marLeft w:val="0"/>
              <w:marRight w:val="0"/>
              <w:marTop w:val="0"/>
              <w:marBottom w:val="0"/>
              <w:divBdr>
                <w:top w:val="none" w:sz="0" w:space="0" w:color="auto"/>
                <w:left w:val="none" w:sz="0" w:space="0" w:color="auto"/>
                <w:bottom w:val="none" w:sz="0" w:space="0" w:color="auto"/>
                <w:right w:val="none" w:sz="0" w:space="0" w:color="auto"/>
              </w:divBdr>
              <w:divsChild>
                <w:div w:id="1029641419">
                  <w:marLeft w:val="3273"/>
                  <w:marRight w:val="0"/>
                  <w:marTop w:val="0"/>
                  <w:marBottom w:val="0"/>
                  <w:divBdr>
                    <w:top w:val="none" w:sz="0" w:space="0" w:color="auto"/>
                    <w:left w:val="none" w:sz="0" w:space="0" w:color="auto"/>
                    <w:bottom w:val="none" w:sz="0" w:space="0" w:color="auto"/>
                    <w:right w:val="none" w:sz="0" w:space="0" w:color="auto"/>
                  </w:divBdr>
                  <w:divsChild>
                    <w:div w:id="1888177379">
                      <w:marLeft w:val="0"/>
                      <w:marRight w:val="0"/>
                      <w:marTop w:val="0"/>
                      <w:marBottom w:val="0"/>
                      <w:divBdr>
                        <w:top w:val="none" w:sz="0" w:space="0" w:color="auto"/>
                        <w:left w:val="none" w:sz="0" w:space="0" w:color="auto"/>
                        <w:bottom w:val="none" w:sz="0" w:space="0" w:color="auto"/>
                        <w:right w:val="none" w:sz="0" w:space="0" w:color="auto"/>
                      </w:divBdr>
                      <w:divsChild>
                        <w:div w:id="1885675141">
                          <w:marLeft w:val="0"/>
                          <w:marRight w:val="0"/>
                          <w:marTop w:val="0"/>
                          <w:marBottom w:val="0"/>
                          <w:divBdr>
                            <w:top w:val="none" w:sz="0" w:space="0" w:color="auto"/>
                            <w:left w:val="none" w:sz="0" w:space="0" w:color="auto"/>
                            <w:bottom w:val="none" w:sz="0" w:space="0" w:color="auto"/>
                            <w:right w:val="none" w:sz="0" w:space="0" w:color="auto"/>
                          </w:divBdr>
                          <w:divsChild>
                            <w:div w:id="38576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3112414">
      <w:bodyDiv w:val="1"/>
      <w:marLeft w:val="0"/>
      <w:marRight w:val="0"/>
      <w:marTop w:val="0"/>
      <w:marBottom w:val="0"/>
      <w:divBdr>
        <w:top w:val="none" w:sz="0" w:space="0" w:color="auto"/>
        <w:left w:val="none" w:sz="0" w:space="0" w:color="auto"/>
        <w:bottom w:val="none" w:sz="0" w:space="0" w:color="auto"/>
        <w:right w:val="none" w:sz="0" w:space="0" w:color="auto"/>
      </w:divBdr>
    </w:div>
    <w:div w:id="503712966">
      <w:bodyDiv w:val="1"/>
      <w:marLeft w:val="0"/>
      <w:marRight w:val="0"/>
      <w:marTop w:val="0"/>
      <w:marBottom w:val="0"/>
      <w:divBdr>
        <w:top w:val="none" w:sz="0" w:space="0" w:color="auto"/>
        <w:left w:val="none" w:sz="0" w:space="0" w:color="auto"/>
        <w:bottom w:val="none" w:sz="0" w:space="0" w:color="auto"/>
        <w:right w:val="none" w:sz="0" w:space="0" w:color="auto"/>
      </w:divBdr>
      <w:divsChild>
        <w:div w:id="350618074">
          <w:marLeft w:val="0"/>
          <w:marRight w:val="0"/>
          <w:marTop w:val="0"/>
          <w:marBottom w:val="0"/>
          <w:divBdr>
            <w:top w:val="none" w:sz="0" w:space="0" w:color="auto"/>
            <w:left w:val="none" w:sz="0" w:space="0" w:color="auto"/>
            <w:bottom w:val="none" w:sz="0" w:space="0" w:color="auto"/>
            <w:right w:val="none" w:sz="0" w:space="0" w:color="auto"/>
          </w:divBdr>
          <w:divsChild>
            <w:div w:id="2016882451">
              <w:marLeft w:val="0"/>
              <w:marRight w:val="0"/>
              <w:marTop w:val="0"/>
              <w:marBottom w:val="0"/>
              <w:divBdr>
                <w:top w:val="none" w:sz="0" w:space="0" w:color="auto"/>
                <w:left w:val="none" w:sz="0" w:space="0" w:color="auto"/>
                <w:bottom w:val="none" w:sz="0" w:space="0" w:color="auto"/>
                <w:right w:val="none" w:sz="0" w:space="0" w:color="auto"/>
              </w:divBdr>
              <w:divsChild>
                <w:div w:id="1877347285">
                  <w:marLeft w:val="5400"/>
                  <w:marRight w:val="0"/>
                  <w:marTop w:val="0"/>
                  <w:marBottom w:val="0"/>
                  <w:divBdr>
                    <w:top w:val="none" w:sz="0" w:space="0" w:color="auto"/>
                    <w:left w:val="none" w:sz="0" w:space="0" w:color="auto"/>
                    <w:bottom w:val="none" w:sz="0" w:space="0" w:color="auto"/>
                    <w:right w:val="none" w:sz="0" w:space="0" w:color="auto"/>
                  </w:divBdr>
                  <w:divsChild>
                    <w:div w:id="266498749">
                      <w:marLeft w:val="0"/>
                      <w:marRight w:val="0"/>
                      <w:marTop w:val="0"/>
                      <w:marBottom w:val="0"/>
                      <w:divBdr>
                        <w:top w:val="none" w:sz="0" w:space="0" w:color="auto"/>
                        <w:left w:val="none" w:sz="0" w:space="0" w:color="auto"/>
                        <w:bottom w:val="none" w:sz="0" w:space="0" w:color="auto"/>
                        <w:right w:val="none" w:sz="0" w:space="0" w:color="auto"/>
                      </w:divBdr>
                      <w:divsChild>
                        <w:div w:id="1887137914">
                          <w:marLeft w:val="0"/>
                          <w:marRight w:val="0"/>
                          <w:marTop w:val="0"/>
                          <w:marBottom w:val="0"/>
                          <w:divBdr>
                            <w:top w:val="none" w:sz="0" w:space="0" w:color="auto"/>
                            <w:left w:val="none" w:sz="0" w:space="0" w:color="auto"/>
                            <w:bottom w:val="none" w:sz="0" w:space="0" w:color="auto"/>
                            <w:right w:val="none" w:sz="0" w:space="0" w:color="auto"/>
                          </w:divBdr>
                          <w:divsChild>
                            <w:div w:id="100300948">
                              <w:marLeft w:val="0"/>
                              <w:marRight w:val="0"/>
                              <w:marTop w:val="0"/>
                              <w:marBottom w:val="0"/>
                              <w:divBdr>
                                <w:top w:val="none" w:sz="0" w:space="0" w:color="auto"/>
                                <w:left w:val="none" w:sz="0" w:space="0" w:color="auto"/>
                                <w:bottom w:val="none" w:sz="0" w:space="0" w:color="auto"/>
                                <w:right w:val="none" w:sz="0" w:space="0" w:color="auto"/>
                              </w:divBdr>
                              <w:divsChild>
                                <w:div w:id="1694453138">
                                  <w:marLeft w:val="0"/>
                                  <w:marRight w:val="0"/>
                                  <w:marTop w:val="0"/>
                                  <w:marBottom w:val="0"/>
                                  <w:divBdr>
                                    <w:top w:val="none" w:sz="0" w:space="0" w:color="auto"/>
                                    <w:left w:val="none" w:sz="0" w:space="0" w:color="auto"/>
                                    <w:bottom w:val="none" w:sz="0" w:space="0" w:color="auto"/>
                                    <w:right w:val="none" w:sz="0" w:space="0" w:color="auto"/>
                                  </w:divBdr>
                                  <w:divsChild>
                                    <w:div w:id="18533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128093">
      <w:bodyDiv w:val="1"/>
      <w:marLeft w:val="0"/>
      <w:marRight w:val="0"/>
      <w:marTop w:val="0"/>
      <w:marBottom w:val="0"/>
      <w:divBdr>
        <w:top w:val="none" w:sz="0" w:space="0" w:color="auto"/>
        <w:left w:val="none" w:sz="0" w:space="0" w:color="auto"/>
        <w:bottom w:val="none" w:sz="0" w:space="0" w:color="auto"/>
        <w:right w:val="none" w:sz="0" w:space="0" w:color="auto"/>
      </w:divBdr>
    </w:div>
    <w:div w:id="579142177">
      <w:bodyDiv w:val="1"/>
      <w:marLeft w:val="0"/>
      <w:marRight w:val="0"/>
      <w:marTop w:val="0"/>
      <w:marBottom w:val="0"/>
      <w:divBdr>
        <w:top w:val="none" w:sz="0" w:space="0" w:color="auto"/>
        <w:left w:val="none" w:sz="0" w:space="0" w:color="auto"/>
        <w:bottom w:val="none" w:sz="0" w:space="0" w:color="auto"/>
        <w:right w:val="none" w:sz="0" w:space="0" w:color="auto"/>
      </w:divBdr>
    </w:div>
    <w:div w:id="611128155">
      <w:bodyDiv w:val="1"/>
      <w:marLeft w:val="0"/>
      <w:marRight w:val="0"/>
      <w:marTop w:val="0"/>
      <w:marBottom w:val="0"/>
      <w:divBdr>
        <w:top w:val="none" w:sz="0" w:space="0" w:color="auto"/>
        <w:left w:val="none" w:sz="0" w:space="0" w:color="auto"/>
        <w:bottom w:val="none" w:sz="0" w:space="0" w:color="auto"/>
        <w:right w:val="none" w:sz="0" w:space="0" w:color="auto"/>
      </w:divBdr>
    </w:div>
    <w:div w:id="650255584">
      <w:bodyDiv w:val="1"/>
      <w:marLeft w:val="0"/>
      <w:marRight w:val="0"/>
      <w:marTop w:val="0"/>
      <w:marBottom w:val="0"/>
      <w:divBdr>
        <w:top w:val="none" w:sz="0" w:space="0" w:color="auto"/>
        <w:left w:val="none" w:sz="0" w:space="0" w:color="auto"/>
        <w:bottom w:val="none" w:sz="0" w:space="0" w:color="auto"/>
        <w:right w:val="none" w:sz="0" w:space="0" w:color="auto"/>
      </w:divBdr>
    </w:div>
    <w:div w:id="686446948">
      <w:bodyDiv w:val="1"/>
      <w:marLeft w:val="0"/>
      <w:marRight w:val="0"/>
      <w:marTop w:val="0"/>
      <w:marBottom w:val="0"/>
      <w:divBdr>
        <w:top w:val="none" w:sz="0" w:space="0" w:color="auto"/>
        <w:left w:val="none" w:sz="0" w:space="0" w:color="auto"/>
        <w:bottom w:val="none" w:sz="0" w:space="0" w:color="auto"/>
        <w:right w:val="none" w:sz="0" w:space="0" w:color="auto"/>
      </w:divBdr>
    </w:div>
    <w:div w:id="707680050">
      <w:bodyDiv w:val="1"/>
      <w:marLeft w:val="0"/>
      <w:marRight w:val="0"/>
      <w:marTop w:val="0"/>
      <w:marBottom w:val="0"/>
      <w:divBdr>
        <w:top w:val="none" w:sz="0" w:space="0" w:color="auto"/>
        <w:left w:val="none" w:sz="0" w:space="0" w:color="auto"/>
        <w:bottom w:val="none" w:sz="0" w:space="0" w:color="auto"/>
        <w:right w:val="none" w:sz="0" w:space="0" w:color="auto"/>
      </w:divBdr>
    </w:div>
    <w:div w:id="794450366">
      <w:bodyDiv w:val="1"/>
      <w:marLeft w:val="0"/>
      <w:marRight w:val="0"/>
      <w:marTop w:val="0"/>
      <w:marBottom w:val="0"/>
      <w:divBdr>
        <w:top w:val="none" w:sz="0" w:space="0" w:color="auto"/>
        <w:left w:val="none" w:sz="0" w:space="0" w:color="auto"/>
        <w:bottom w:val="none" w:sz="0" w:space="0" w:color="auto"/>
        <w:right w:val="none" w:sz="0" w:space="0" w:color="auto"/>
      </w:divBdr>
    </w:div>
    <w:div w:id="830219764">
      <w:bodyDiv w:val="1"/>
      <w:marLeft w:val="0"/>
      <w:marRight w:val="0"/>
      <w:marTop w:val="0"/>
      <w:marBottom w:val="0"/>
      <w:divBdr>
        <w:top w:val="none" w:sz="0" w:space="0" w:color="auto"/>
        <w:left w:val="none" w:sz="0" w:space="0" w:color="auto"/>
        <w:bottom w:val="none" w:sz="0" w:space="0" w:color="auto"/>
        <w:right w:val="none" w:sz="0" w:space="0" w:color="auto"/>
      </w:divBdr>
    </w:div>
    <w:div w:id="851182970">
      <w:bodyDiv w:val="1"/>
      <w:marLeft w:val="0"/>
      <w:marRight w:val="0"/>
      <w:marTop w:val="0"/>
      <w:marBottom w:val="0"/>
      <w:divBdr>
        <w:top w:val="none" w:sz="0" w:space="0" w:color="auto"/>
        <w:left w:val="none" w:sz="0" w:space="0" w:color="auto"/>
        <w:bottom w:val="none" w:sz="0" w:space="0" w:color="auto"/>
        <w:right w:val="none" w:sz="0" w:space="0" w:color="auto"/>
      </w:divBdr>
    </w:div>
    <w:div w:id="939491023">
      <w:bodyDiv w:val="1"/>
      <w:marLeft w:val="0"/>
      <w:marRight w:val="0"/>
      <w:marTop w:val="0"/>
      <w:marBottom w:val="0"/>
      <w:divBdr>
        <w:top w:val="none" w:sz="0" w:space="0" w:color="auto"/>
        <w:left w:val="none" w:sz="0" w:space="0" w:color="auto"/>
        <w:bottom w:val="none" w:sz="0" w:space="0" w:color="auto"/>
        <w:right w:val="none" w:sz="0" w:space="0" w:color="auto"/>
      </w:divBdr>
    </w:div>
    <w:div w:id="957954414">
      <w:bodyDiv w:val="1"/>
      <w:marLeft w:val="0"/>
      <w:marRight w:val="0"/>
      <w:marTop w:val="0"/>
      <w:marBottom w:val="0"/>
      <w:divBdr>
        <w:top w:val="none" w:sz="0" w:space="0" w:color="auto"/>
        <w:left w:val="none" w:sz="0" w:space="0" w:color="auto"/>
        <w:bottom w:val="none" w:sz="0" w:space="0" w:color="auto"/>
        <w:right w:val="none" w:sz="0" w:space="0" w:color="auto"/>
      </w:divBdr>
    </w:div>
    <w:div w:id="1070813140">
      <w:bodyDiv w:val="1"/>
      <w:marLeft w:val="0"/>
      <w:marRight w:val="0"/>
      <w:marTop w:val="0"/>
      <w:marBottom w:val="0"/>
      <w:divBdr>
        <w:top w:val="none" w:sz="0" w:space="0" w:color="auto"/>
        <w:left w:val="none" w:sz="0" w:space="0" w:color="auto"/>
        <w:bottom w:val="none" w:sz="0" w:space="0" w:color="auto"/>
        <w:right w:val="none" w:sz="0" w:space="0" w:color="auto"/>
      </w:divBdr>
    </w:div>
    <w:div w:id="1086730389">
      <w:bodyDiv w:val="1"/>
      <w:marLeft w:val="0"/>
      <w:marRight w:val="0"/>
      <w:marTop w:val="0"/>
      <w:marBottom w:val="0"/>
      <w:divBdr>
        <w:top w:val="none" w:sz="0" w:space="0" w:color="auto"/>
        <w:left w:val="none" w:sz="0" w:space="0" w:color="auto"/>
        <w:bottom w:val="none" w:sz="0" w:space="0" w:color="auto"/>
        <w:right w:val="none" w:sz="0" w:space="0" w:color="auto"/>
      </w:divBdr>
    </w:div>
    <w:div w:id="1127509594">
      <w:bodyDiv w:val="1"/>
      <w:marLeft w:val="0"/>
      <w:marRight w:val="0"/>
      <w:marTop w:val="0"/>
      <w:marBottom w:val="0"/>
      <w:divBdr>
        <w:top w:val="none" w:sz="0" w:space="0" w:color="auto"/>
        <w:left w:val="none" w:sz="0" w:space="0" w:color="auto"/>
        <w:bottom w:val="none" w:sz="0" w:space="0" w:color="auto"/>
        <w:right w:val="none" w:sz="0" w:space="0" w:color="auto"/>
      </w:divBdr>
    </w:div>
    <w:div w:id="1142040655">
      <w:bodyDiv w:val="1"/>
      <w:marLeft w:val="0"/>
      <w:marRight w:val="0"/>
      <w:marTop w:val="0"/>
      <w:marBottom w:val="0"/>
      <w:divBdr>
        <w:top w:val="none" w:sz="0" w:space="0" w:color="auto"/>
        <w:left w:val="none" w:sz="0" w:space="0" w:color="auto"/>
        <w:bottom w:val="none" w:sz="0" w:space="0" w:color="auto"/>
        <w:right w:val="none" w:sz="0" w:space="0" w:color="auto"/>
      </w:divBdr>
      <w:divsChild>
        <w:div w:id="992950708">
          <w:marLeft w:val="0"/>
          <w:marRight w:val="0"/>
          <w:marTop w:val="0"/>
          <w:marBottom w:val="0"/>
          <w:divBdr>
            <w:top w:val="none" w:sz="0" w:space="0" w:color="auto"/>
            <w:left w:val="none" w:sz="0" w:space="0" w:color="auto"/>
            <w:bottom w:val="none" w:sz="0" w:space="0" w:color="auto"/>
            <w:right w:val="none" w:sz="0" w:space="0" w:color="auto"/>
          </w:divBdr>
          <w:divsChild>
            <w:div w:id="1013067167">
              <w:marLeft w:val="0"/>
              <w:marRight w:val="0"/>
              <w:marTop w:val="0"/>
              <w:marBottom w:val="0"/>
              <w:divBdr>
                <w:top w:val="none" w:sz="0" w:space="0" w:color="auto"/>
                <w:left w:val="none" w:sz="0" w:space="0" w:color="auto"/>
                <w:bottom w:val="none" w:sz="0" w:space="0" w:color="auto"/>
                <w:right w:val="none" w:sz="0" w:space="0" w:color="auto"/>
              </w:divBdr>
              <w:divsChild>
                <w:div w:id="912351150">
                  <w:marLeft w:val="5400"/>
                  <w:marRight w:val="0"/>
                  <w:marTop w:val="0"/>
                  <w:marBottom w:val="0"/>
                  <w:divBdr>
                    <w:top w:val="none" w:sz="0" w:space="0" w:color="auto"/>
                    <w:left w:val="none" w:sz="0" w:space="0" w:color="auto"/>
                    <w:bottom w:val="none" w:sz="0" w:space="0" w:color="auto"/>
                    <w:right w:val="none" w:sz="0" w:space="0" w:color="auto"/>
                  </w:divBdr>
                  <w:divsChild>
                    <w:div w:id="1404452379">
                      <w:marLeft w:val="0"/>
                      <w:marRight w:val="0"/>
                      <w:marTop w:val="0"/>
                      <w:marBottom w:val="0"/>
                      <w:divBdr>
                        <w:top w:val="none" w:sz="0" w:space="0" w:color="auto"/>
                        <w:left w:val="none" w:sz="0" w:space="0" w:color="auto"/>
                        <w:bottom w:val="none" w:sz="0" w:space="0" w:color="auto"/>
                        <w:right w:val="none" w:sz="0" w:space="0" w:color="auto"/>
                      </w:divBdr>
                      <w:divsChild>
                        <w:div w:id="274293869">
                          <w:marLeft w:val="0"/>
                          <w:marRight w:val="0"/>
                          <w:marTop w:val="0"/>
                          <w:marBottom w:val="0"/>
                          <w:divBdr>
                            <w:top w:val="none" w:sz="0" w:space="0" w:color="auto"/>
                            <w:left w:val="none" w:sz="0" w:space="0" w:color="auto"/>
                            <w:bottom w:val="none" w:sz="0" w:space="0" w:color="auto"/>
                            <w:right w:val="none" w:sz="0" w:space="0" w:color="auto"/>
                          </w:divBdr>
                          <w:divsChild>
                            <w:div w:id="1794446598">
                              <w:marLeft w:val="0"/>
                              <w:marRight w:val="0"/>
                              <w:marTop w:val="0"/>
                              <w:marBottom w:val="0"/>
                              <w:divBdr>
                                <w:top w:val="none" w:sz="0" w:space="0" w:color="auto"/>
                                <w:left w:val="none" w:sz="0" w:space="0" w:color="auto"/>
                                <w:bottom w:val="none" w:sz="0" w:space="0" w:color="auto"/>
                                <w:right w:val="none" w:sz="0" w:space="0" w:color="auto"/>
                              </w:divBdr>
                              <w:divsChild>
                                <w:div w:id="513350504">
                                  <w:marLeft w:val="0"/>
                                  <w:marRight w:val="0"/>
                                  <w:marTop w:val="0"/>
                                  <w:marBottom w:val="0"/>
                                  <w:divBdr>
                                    <w:top w:val="none" w:sz="0" w:space="0" w:color="auto"/>
                                    <w:left w:val="none" w:sz="0" w:space="0" w:color="auto"/>
                                    <w:bottom w:val="none" w:sz="0" w:space="0" w:color="auto"/>
                                    <w:right w:val="none" w:sz="0" w:space="0" w:color="auto"/>
                                  </w:divBdr>
                                  <w:divsChild>
                                    <w:div w:id="4651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2502058">
      <w:bodyDiv w:val="1"/>
      <w:marLeft w:val="0"/>
      <w:marRight w:val="0"/>
      <w:marTop w:val="0"/>
      <w:marBottom w:val="0"/>
      <w:divBdr>
        <w:top w:val="none" w:sz="0" w:space="0" w:color="auto"/>
        <w:left w:val="none" w:sz="0" w:space="0" w:color="auto"/>
        <w:bottom w:val="none" w:sz="0" w:space="0" w:color="auto"/>
        <w:right w:val="none" w:sz="0" w:space="0" w:color="auto"/>
      </w:divBdr>
    </w:div>
    <w:div w:id="1166477874">
      <w:bodyDiv w:val="1"/>
      <w:marLeft w:val="0"/>
      <w:marRight w:val="0"/>
      <w:marTop w:val="0"/>
      <w:marBottom w:val="0"/>
      <w:divBdr>
        <w:top w:val="none" w:sz="0" w:space="0" w:color="auto"/>
        <w:left w:val="none" w:sz="0" w:space="0" w:color="auto"/>
        <w:bottom w:val="none" w:sz="0" w:space="0" w:color="auto"/>
        <w:right w:val="none" w:sz="0" w:space="0" w:color="auto"/>
      </w:divBdr>
    </w:div>
    <w:div w:id="1217281863">
      <w:bodyDiv w:val="1"/>
      <w:marLeft w:val="0"/>
      <w:marRight w:val="0"/>
      <w:marTop w:val="0"/>
      <w:marBottom w:val="0"/>
      <w:divBdr>
        <w:top w:val="none" w:sz="0" w:space="0" w:color="auto"/>
        <w:left w:val="none" w:sz="0" w:space="0" w:color="auto"/>
        <w:bottom w:val="none" w:sz="0" w:space="0" w:color="auto"/>
        <w:right w:val="none" w:sz="0" w:space="0" w:color="auto"/>
      </w:divBdr>
    </w:div>
    <w:div w:id="1278751772">
      <w:bodyDiv w:val="1"/>
      <w:marLeft w:val="0"/>
      <w:marRight w:val="0"/>
      <w:marTop w:val="0"/>
      <w:marBottom w:val="0"/>
      <w:divBdr>
        <w:top w:val="none" w:sz="0" w:space="0" w:color="auto"/>
        <w:left w:val="none" w:sz="0" w:space="0" w:color="auto"/>
        <w:bottom w:val="none" w:sz="0" w:space="0" w:color="auto"/>
        <w:right w:val="none" w:sz="0" w:space="0" w:color="auto"/>
      </w:divBdr>
    </w:div>
    <w:div w:id="1308165003">
      <w:bodyDiv w:val="1"/>
      <w:marLeft w:val="0"/>
      <w:marRight w:val="0"/>
      <w:marTop w:val="0"/>
      <w:marBottom w:val="0"/>
      <w:divBdr>
        <w:top w:val="none" w:sz="0" w:space="0" w:color="auto"/>
        <w:left w:val="none" w:sz="0" w:space="0" w:color="auto"/>
        <w:bottom w:val="none" w:sz="0" w:space="0" w:color="auto"/>
        <w:right w:val="none" w:sz="0" w:space="0" w:color="auto"/>
      </w:divBdr>
    </w:div>
    <w:div w:id="1460147935">
      <w:bodyDiv w:val="1"/>
      <w:marLeft w:val="0"/>
      <w:marRight w:val="0"/>
      <w:marTop w:val="0"/>
      <w:marBottom w:val="0"/>
      <w:divBdr>
        <w:top w:val="none" w:sz="0" w:space="0" w:color="auto"/>
        <w:left w:val="none" w:sz="0" w:space="0" w:color="auto"/>
        <w:bottom w:val="none" w:sz="0" w:space="0" w:color="auto"/>
        <w:right w:val="none" w:sz="0" w:space="0" w:color="auto"/>
      </w:divBdr>
    </w:div>
    <w:div w:id="1469009579">
      <w:bodyDiv w:val="1"/>
      <w:marLeft w:val="0"/>
      <w:marRight w:val="0"/>
      <w:marTop w:val="0"/>
      <w:marBottom w:val="0"/>
      <w:divBdr>
        <w:top w:val="none" w:sz="0" w:space="0" w:color="auto"/>
        <w:left w:val="none" w:sz="0" w:space="0" w:color="auto"/>
        <w:bottom w:val="none" w:sz="0" w:space="0" w:color="auto"/>
        <w:right w:val="none" w:sz="0" w:space="0" w:color="auto"/>
      </w:divBdr>
    </w:div>
    <w:div w:id="1477724110">
      <w:bodyDiv w:val="1"/>
      <w:marLeft w:val="0"/>
      <w:marRight w:val="0"/>
      <w:marTop w:val="0"/>
      <w:marBottom w:val="0"/>
      <w:divBdr>
        <w:top w:val="none" w:sz="0" w:space="0" w:color="auto"/>
        <w:left w:val="none" w:sz="0" w:space="0" w:color="auto"/>
        <w:bottom w:val="none" w:sz="0" w:space="0" w:color="auto"/>
        <w:right w:val="none" w:sz="0" w:space="0" w:color="auto"/>
      </w:divBdr>
    </w:div>
    <w:div w:id="1583567407">
      <w:bodyDiv w:val="1"/>
      <w:marLeft w:val="0"/>
      <w:marRight w:val="0"/>
      <w:marTop w:val="0"/>
      <w:marBottom w:val="0"/>
      <w:divBdr>
        <w:top w:val="none" w:sz="0" w:space="0" w:color="auto"/>
        <w:left w:val="none" w:sz="0" w:space="0" w:color="auto"/>
        <w:bottom w:val="none" w:sz="0" w:space="0" w:color="auto"/>
        <w:right w:val="none" w:sz="0" w:space="0" w:color="auto"/>
      </w:divBdr>
    </w:div>
    <w:div w:id="1600601948">
      <w:bodyDiv w:val="1"/>
      <w:marLeft w:val="0"/>
      <w:marRight w:val="0"/>
      <w:marTop w:val="0"/>
      <w:marBottom w:val="0"/>
      <w:divBdr>
        <w:top w:val="none" w:sz="0" w:space="0" w:color="auto"/>
        <w:left w:val="none" w:sz="0" w:space="0" w:color="auto"/>
        <w:bottom w:val="none" w:sz="0" w:space="0" w:color="auto"/>
        <w:right w:val="none" w:sz="0" w:space="0" w:color="auto"/>
      </w:divBdr>
    </w:div>
    <w:div w:id="1663391187">
      <w:bodyDiv w:val="1"/>
      <w:marLeft w:val="0"/>
      <w:marRight w:val="0"/>
      <w:marTop w:val="0"/>
      <w:marBottom w:val="0"/>
      <w:divBdr>
        <w:top w:val="none" w:sz="0" w:space="0" w:color="auto"/>
        <w:left w:val="none" w:sz="0" w:space="0" w:color="auto"/>
        <w:bottom w:val="none" w:sz="0" w:space="0" w:color="auto"/>
        <w:right w:val="none" w:sz="0" w:space="0" w:color="auto"/>
      </w:divBdr>
    </w:div>
    <w:div w:id="1682047908">
      <w:bodyDiv w:val="1"/>
      <w:marLeft w:val="0"/>
      <w:marRight w:val="0"/>
      <w:marTop w:val="0"/>
      <w:marBottom w:val="0"/>
      <w:divBdr>
        <w:top w:val="none" w:sz="0" w:space="0" w:color="auto"/>
        <w:left w:val="none" w:sz="0" w:space="0" w:color="auto"/>
        <w:bottom w:val="none" w:sz="0" w:space="0" w:color="auto"/>
        <w:right w:val="none" w:sz="0" w:space="0" w:color="auto"/>
      </w:divBdr>
    </w:div>
    <w:div w:id="1773281035">
      <w:bodyDiv w:val="1"/>
      <w:marLeft w:val="0"/>
      <w:marRight w:val="0"/>
      <w:marTop w:val="0"/>
      <w:marBottom w:val="0"/>
      <w:divBdr>
        <w:top w:val="none" w:sz="0" w:space="0" w:color="auto"/>
        <w:left w:val="none" w:sz="0" w:space="0" w:color="auto"/>
        <w:bottom w:val="none" w:sz="0" w:space="0" w:color="auto"/>
        <w:right w:val="none" w:sz="0" w:space="0" w:color="auto"/>
      </w:divBdr>
    </w:div>
    <w:div w:id="1988239879">
      <w:bodyDiv w:val="1"/>
      <w:marLeft w:val="0"/>
      <w:marRight w:val="0"/>
      <w:marTop w:val="0"/>
      <w:marBottom w:val="0"/>
      <w:divBdr>
        <w:top w:val="none" w:sz="0" w:space="0" w:color="auto"/>
        <w:left w:val="none" w:sz="0" w:space="0" w:color="auto"/>
        <w:bottom w:val="none" w:sz="0" w:space="0" w:color="auto"/>
        <w:right w:val="none" w:sz="0" w:space="0" w:color="auto"/>
      </w:divBdr>
    </w:div>
    <w:div w:id="2039353925">
      <w:bodyDiv w:val="1"/>
      <w:marLeft w:val="0"/>
      <w:marRight w:val="0"/>
      <w:marTop w:val="0"/>
      <w:marBottom w:val="0"/>
      <w:divBdr>
        <w:top w:val="none" w:sz="0" w:space="0" w:color="auto"/>
        <w:left w:val="none" w:sz="0" w:space="0" w:color="auto"/>
        <w:bottom w:val="none" w:sz="0" w:space="0" w:color="auto"/>
        <w:right w:val="none" w:sz="0" w:space="0" w:color="auto"/>
      </w:divBdr>
    </w:div>
    <w:div w:id="2063287110">
      <w:bodyDiv w:val="1"/>
      <w:marLeft w:val="0"/>
      <w:marRight w:val="0"/>
      <w:marTop w:val="0"/>
      <w:marBottom w:val="0"/>
      <w:divBdr>
        <w:top w:val="none" w:sz="0" w:space="0" w:color="auto"/>
        <w:left w:val="none" w:sz="0" w:space="0" w:color="auto"/>
        <w:bottom w:val="none" w:sz="0" w:space="0" w:color="auto"/>
        <w:right w:val="none" w:sz="0" w:space="0" w:color="auto"/>
      </w:divBdr>
    </w:div>
    <w:div w:id="21193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png@01D0FF78.A6EA0F60"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mailto:eba-xbrl@eba.europa.eu" TargetMode="External"/><Relationship Id="rId2" Type="http://schemas.openxmlformats.org/officeDocument/2006/relationships/hyperlink" Target="http://www.eba.europa.eu/single-rule-book-qa" TargetMode="External"/><Relationship Id="rId1" Type="http://schemas.openxmlformats.org/officeDocument/2006/relationships/hyperlink" Target="http://eba.europa.eu"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eba-xbrl@eba.europa.eu" TargetMode="External"/><Relationship Id="rId2" Type="http://schemas.openxmlformats.org/officeDocument/2006/relationships/hyperlink" Target="http://www.eba.europa.eu/single-rule-book-qa" TargetMode="External"/><Relationship Id="rId1" Type="http://schemas.openxmlformats.org/officeDocument/2006/relationships/hyperlink" Target="http://eba.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ba.europa.eu/regulation-and-policy/other-topics/regulatory-and-implementing-technical-standards-on-benchmarking-portfolios" TargetMode="External"/><Relationship Id="rId1" Type="http://schemas.openxmlformats.org/officeDocument/2006/relationships/hyperlink" Target="https://www.eba.europa.eu/single-rule-book-qa"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EBA PP Exported">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13515-FC0D-42F1-9878-BBD697B47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53</Pages>
  <Words>15230</Words>
  <Characters>86816</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Release Notes 2.7.0.0.ED</vt:lpstr>
    </vt:vector>
  </TitlesOfParts>
  <Company>European Banking Authority</Company>
  <LinksUpToDate>false</LinksUpToDate>
  <CharactersWithSpaces>101843</CharactersWithSpaces>
  <SharedDoc>false</SharedDoc>
  <HLinks>
    <vt:vector size="6" baseType="variant">
      <vt:variant>
        <vt:i4>2490439</vt:i4>
      </vt:variant>
      <vt:variant>
        <vt:i4>0</vt:i4>
      </vt:variant>
      <vt:variant>
        <vt:i4>0</vt:i4>
      </vt:variant>
      <vt:variant>
        <vt:i4>5</vt:i4>
      </vt:variant>
      <vt:variant>
        <vt:lpwstr>mailto:CP50@eba.europa.eu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Release Notes 2.7.0.0.ED</dc:title>
  <dc:subject>Beta Taxonomy Release</dc:subject>
  <dc:creator>owen.jones@eba.europa.eu</dc:creator>
  <cp:lastModifiedBy>Owen Jones</cp:lastModifiedBy>
  <cp:revision>9</cp:revision>
  <cp:lastPrinted>2016-01-25T18:19:00Z</cp:lastPrinted>
  <dcterms:created xsi:type="dcterms:W3CDTF">2018-08-02T10:39:00Z</dcterms:created>
  <dcterms:modified xsi:type="dcterms:W3CDTF">2018-08-02T17:01:00Z</dcterms:modified>
</cp:coreProperties>
</file>